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3ABE8" w14:textId="6E0681DC" w:rsidR="00D96B90" w:rsidRPr="00471F22" w:rsidRDefault="008B09CA" w:rsidP="00D96B90">
      <w:pPr>
        <w:spacing w:before="10" w:line="160" w:lineRule="exact"/>
        <w:ind w:left="-851"/>
        <w:rPr>
          <w:b/>
          <w:i/>
          <w:iCs/>
          <w:color w:val="0000FF"/>
          <w:sz w:val="16"/>
          <w:szCs w:val="16"/>
        </w:rPr>
      </w:pPr>
      <w:bookmarkStart w:id="0" w:name="OLE_LINK1"/>
      <w:r>
        <w:rPr>
          <w:b/>
          <w:i/>
          <w:iCs/>
          <w:color w:val="0000FF"/>
          <w:sz w:val="16"/>
          <w:szCs w:val="16"/>
        </w:rPr>
        <w:t>12.1</w:t>
      </w:r>
      <w:r w:rsidR="00D96B90">
        <w:rPr>
          <w:b/>
          <w:i/>
          <w:iCs/>
          <w:color w:val="0000FF"/>
          <w:sz w:val="16"/>
          <w:szCs w:val="16"/>
        </w:rPr>
        <w:t>Members 2014</w:t>
      </w:r>
    </w:p>
    <w:p w14:paraId="6C33ABE9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A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B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C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Accenture Oy</w:t>
      </w:r>
    </w:p>
    <w:p w14:paraId="6C33ABED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Acute FDS Oy</w:t>
      </w:r>
    </w:p>
    <w:p w14:paraId="6C33ABEE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Appelsiini Finland Oy</w:t>
      </w:r>
    </w:p>
    <w:p w14:paraId="6C33ABE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Avain Technologies Oy</w:t>
      </w:r>
    </w:p>
    <w:p w14:paraId="6C33ABF0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BCB Medical Oy</w:t>
      </w:r>
    </w:p>
    <w:p w14:paraId="6C33ABF1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Carestream Health Finland Oy</w:t>
      </w:r>
    </w:p>
    <w:p w14:paraId="6C33ABF2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CGI</w:t>
      </w:r>
    </w:p>
    <w:p w14:paraId="6C33ABF3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Commit Oy</w:t>
      </w:r>
    </w:p>
    <w:p w14:paraId="6C33ABF4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Corame Oy</w:t>
      </w:r>
      <w:r w:rsidRPr="008865FE">
        <w:rPr>
          <w:i/>
          <w:iCs/>
          <w:color w:val="000000"/>
          <w:sz w:val="16"/>
          <w:szCs w:val="16"/>
        </w:rPr>
        <w:t xml:space="preserve"> </w:t>
      </w:r>
    </w:p>
    <w:p w14:paraId="6C33ABF5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Datawell Oy</w:t>
      </w:r>
    </w:p>
    <w:p w14:paraId="6C33ABF6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DT-Link Oy</w:t>
      </w:r>
    </w:p>
    <w:p w14:paraId="6C33ABF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Edimaster Oy</w:t>
      </w:r>
    </w:p>
    <w:p w14:paraId="6C33ABF8" w14:textId="77777777" w:rsidR="00D96B90" w:rsidRPr="00743C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Elbit Oy</w:t>
      </w:r>
    </w:p>
    <w:p w14:paraId="6C33ABF9" w14:textId="77777777" w:rsidR="00D96B90" w:rsidRPr="004320DA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4320DA">
        <w:rPr>
          <w:i/>
          <w:iCs/>
          <w:color w:val="000000"/>
          <w:sz w:val="16"/>
          <w:szCs w:val="16"/>
          <w:lang w:val="fi-FI"/>
        </w:rPr>
        <w:t>Enersoft Oy</w:t>
      </w:r>
    </w:p>
    <w:p w14:paraId="6C33ABFA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Ensitieto Oy</w:t>
      </w:r>
    </w:p>
    <w:p w14:paraId="6C33ABFB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noProof/>
          <w:color w:val="000000"/>
          <w:sz w:val="16"/>
          <w:szCs w:val="16"/>
          <w:lang w:val="fi-FI" w:eastAsia="fi-FI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33BA41" wp14:editId="6C33BA42">
                <wp:simplePos x="0" y="0"/>
                <wp:positionH relativeFrom="column">
                  <wp:posOffset>1782235</wp:posOffset>
                </wp:positionH>
                <wp:positionV relativeFrom="paragraph">
                  <wp:posOffset>107120</wp:posOffset>
                </wp:positionV>
                <wp:extent cx="4146697" cy="2513198"/>
                <wp:effectExtent l="0" t="0" r="6350" b="1905"/>
                <wp:wrapNone/>
                <wp:docPr id="6" name="Tekstiruut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697" cy="2513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3BA6F" w14:textId="51FDBC49" w:rsidR="00903E57" w:rsidRPr="00666DD7" w:rsidRDefault="00903E57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  <w:r w:rsidRPr="002F52B5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  <w:t>Kuvantamisen HL7-s</w:t>
                            </w:r>
                            <w:r w:rsidRPr="00666DD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  <w:t>anomat</w:t>
                            </w:r>
                          </w:p>
                          <w:p w14:paraId="6C33BA70" w14:textId="77777777" w:rsidR="00903E57" w:rsidRPr="00666DD7" w:rsidRDefault="00903E57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1" w14:textId="77777777" w:rsidR="00903E57" w:rsidRPr="00666DD7" w:rsidRDefault="00903E57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2" w14:textId="77777777" w:rsidR="00903E57" w:rsidRPr="00666DD7" w:rsidRDefault="00903E57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3" w14:textId="0E2D28B8" w:rsidR="00903E57" w:rsidRPr="00666DD7" w:rsidRDefault="00903E57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Versio 1.</w:t>
                            </w:r>
                            <w:ins w:id="1" w:author="Timo Tarhonen" w:date="2019-09-26T12:00:00Z"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t>5</w:t>
                              </w:r>
                            </w:ins>
                            <w:del w:id="2" w:author="Timo Tarhonen" w:date="2019-09-26T12:00:00Z">
                              <w:r w:rsidDel="00AD5A50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4</w:delText>
                              </w:r>
                            </w:del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0</w:t>
                            </w:r>
                          </w:p>
                          <w:p w14:paraId="6C33BA74" w14:textId="66E1FFD1" w:rsidR="00903E57" w:rsidRPr="00666DD7" w:rsidRDefault="004320DA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ins w:id="3" w:author="Timo Tarhonen" w:date="2019-10-14T15:17:00Z"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t>19.12</w:t>
                              </w:r>
                            </w:ins>
                            <w:del w:id="4" w:author="Timo Tarhonen" w:date="2019-10-09T16:28:00Z">
                              <w:r w:rsidR="00903E57" w:rsidDel="00CE33DE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2</w:delText>
                              </w:r>
                            </w:del>
                            <w:ins w:id="5" w:author="Timo Tarhonen" w:date="2019-09-26T12:01:00Z">
                              <w:r w:rsidR="00903E57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t>.2019</w:t>
                              </w:r>
                            </w:ins>
                            <w:del w:id="6" w:author="Timo Tarhonen" w:date="2019-09-26T12:01:00Z">
                              <w:r w:rsidR="00903E57" w:rsidDel="00AD5A50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2.3.2017</w:delText>
                              </w:r>
                            </w:del>
                          </w:p>
                          <w:p w14:paraId="6C33BA75" w14:textId="77777777" w:rsidR="00903E57" w:rsidRPr="00666DD7" w:rsidRDefault="00903E57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</w:p>
                          <w:p w14:paraId="386A81CE" w14:textId="7D3E8F35" w:rsidR="00903E57" w:rsidRDefault="00903E57" w:rsidP="00C472B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 xml:space="preserve">OID: </w:t>
                            </w:r>
                            <w:ins w:id="7" w:author="Timo Tarhonen" w:date="2019-12-19T14:34:00Z">
                              <w:r w:rsidR="004320DA" w:rsidRPr="004320DA">
                                <w:rPr>
                                  <w:rFonts w:ascii="Times New Roman" w:hAnsi="Times New Roman" w:cs="Times New Roman"/>
                                  <w:color w:val="201F1E"/>
                                  <w:sz w:val="28"/>
                                  <w:szCs w:val="28"/>
                                  <w:shd w:val="clear" w:color="auto" w:fill="FFFFFF"/>
                                </w:rPr>
                                <w:t>1.2.246.777.11.2019.14</w:t>
                              </w:r>
                            </w:ins>
                            <w:del w:id="8" w:author="Timo Tarhonen" w:date="2019-12-19T14:34:00Z">
                              <w:r w:rsidDel="004320DA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1.2.2</w:delText>
                              </w:r>
                            </w:del>
                            <w:del w:id="9" w:author="Timo Tarhonen" w:date="2019-12-19T14:33:00Z">
                              <w:r w:rsidDel="004320DA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46.777.11.20</w:delText>
                              </w:r>
                            </w:del>
                            <w:del w:id="10" w:author="Timo Tarhonen" w:date="2019-09-26T12:01:00Z">
                              <w:r w:rsidDel="00AD5A50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17.2</w:delText>
                              </w:r>
                            </w:del>
                          </w:p>
                          <w:p w14:paraId="69029D04" w14:textId="77777777" w:rsidR="00903E57" w:rsidDel="00AD5A50" w:rsidRDefault="00903E57" w:rsidP="00C472B2">
                            <w:pPr>
                              <w:rPr>
                                <w:del w:id="11" w:author="Timo Tarhonen" w:date="2019-09-26T12:01:00Z"/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</w:p>
                          <w:p w14:paraId="44C45E52" w14:textId="4CD0F464" w:rsidR="00903E57" w:rsidRDefault="00903E57" w:rsidP="00C472B2">
                            <w:pPr>
                              <w:rPr>
                                <w:ins w:id="12" w:author="Timo Tarhonen" w:date="2019-09-26T12:01:00Z"/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</w:p>
                          <w:p w14:paraId="244E92D9" w14:textId="77777777" w:rsidR="00903E57" w:rsidRDefault="00903E57" w:rsidP="00C472B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del w:id="13" w:author="Timo Tarhonen" w:date="2019-09-26T12:01:00Z">
                              <w:r w:rsidDel="00AD5A50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HL7 Finland teknisen komitean hyväksymä versio</w:delText>
                              </w:r>
                            </w:del>
                          </w:p>
                          <w:p w14:paraId="6C33BA76" w14:textId="18A2CBA0" w:rsidR="00903E57" w:rsidRPr="00666DD7" w:rsidRDefault="00903E57" w:rsidP="00C472B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del w:id="14" w:author="Timo Kaskinen" w:date="2017-03-22T14:38:00Z">
                              <w:r w:rsidRPr="00666DD7" w:rsidDel="00C472B2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OID: 1.2.246.777.11.2014.</w:delText>
                              </w:r>
                              <w:r w:rsidDel="00C472B2">
                                <w:rPr>
                                  <w:rFonts w:ascii="Times New Roman" w:hAnsi="Times New Roman" w:cs="Times New Roman"/>
                                  <w:sz w:val="28"/>
                                  <w:szCs w:val="40"/>
                                  <w:lang w:val="fi-FI"/>
                                </w:rPr>
                                <w:delText>xx</w:delText>
                              </w:r>
                            </w:del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3BA41" id="_x0000_t202" coordsize="21600,21600" o:spt="202" path="m,l,21600r21600,l21600,xe">
                <v:stroke joinstyle="miter"/>
                <v:path gradientshapeok="t" o:connecttype="rect"/>
              </v:shapetype>
              <v:shape id="Tekstiruutu 6" o:spid="_x0000_s1026" type="#_x0000_t202" style="position:absolute;left:0;text-align:left;margin-left:140.35pt;margin-top:8.45pt;width:326.5pt;height:197.9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" fillcolor="white [3201]" stroked="f" strokeweight=".5pt">
                <v:textbox>
                  <w:txbxContent>
                    <w:p w14:paraId="6C33BA6F" w14:textId="51FDBC49" w:rsidR="00903E57" w:rsidRPr="00666DD7" w:rsidRDefault="00903E57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  <w:r w:rsidRPr="002F52B5"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  <w:t>Kuvantamisen HL7-s</w:t>
                      </w:r>
                      <w:r w:rsidRPr="00666DD7"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  <w:t>anomat</w:t>
                      </w:r>
                    </w:p>
                    <w:p w14:paraId="6C33BA70" w14:textId="77777777" w:rsidR="00903E57" w:rsidRPr="00666DD7" w:rsidRDefault="00903E57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1" w14:textId="77777777" w:rsidR="00903E57" w:rsidRPr="00666DD7" w:rsidRDefault="00903E57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2" w14:textId="77777777" w:rsidR="00903E57" w:rsidRPr="00666DD7" w:rsidRDefault="00903E57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3" w14:textId="0E2D28B8" w:rsidR="00903E57" w:rsidRPr="00666DD7" w:rsidRDefault="00903E57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Versio 1.</w:t>
                      </w:r>
                      <w:ins w:id="15" w:author="Timo Tarhonen" w:date="2019-09-26T12:00:00Z">
                        <w:r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t>5</w:t>
                        </w:r>
                      </w:ins>
                      <w:del w:id="16" w:author="Timo Tarhonen" w:date="2019-09-26T12:00:00Z">
                        <w:r w:rsidDel="00AD5A50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4</w:delText>
                        </w:r>
                      </w:del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0</w:t>
                      </w:r>
                    </w:p>
                    <w:p w14:paraId="6C33BA74" w14:textId="66E1FFD1" w:rsidR="00903E57" w:rsidRPr="00666DD7" w:rsidRDefault="004320DA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ins w:id="17" w:author="Timo Tarhonen" w:date="2019-10-14T15:17:00Z">
                        <w:r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t>19.12</w:t>
                        </w:r>
                      </w:ins>
                      <w:del w:id="18" w:author="Timo Tarhonen" w:date="2019-10-09T16:28:00Z">
                        <w:r w:rsidR="00903E57" w:rsidDel="00CE33DE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2</w:delText>
                        </w:r>
                      </w:del>
                      <w:ins w:id="19" w:author="Timo Tarhonen" w:date="2019-09-26T12:01:00Z">
                        <w:r w:rsidR="00903E57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t>.2019</w:t>
                        </w:r>
                      </w:ins>
                      <w:del w:id="20" w:author="Timo Tarhonen" w:date="2019-09-26T12:01:00Z">
                        <w:r w:rsidR="00903E57" w:rsidDel="00AD5A50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2.3.2017</w:delText>
                        </w:r>
                      </w:del>
                    </w:p>
                    <w:p w14:paraId="6C33BA75" w14:textId="77777777" w:rsidR="00903E57" w:rsidRPr="00666DD7" w:rsidRDefault="00903E57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</w:p>
                    <w:p w14:paraId="386A81CE" w14:textId="7D3E8F35" w:rsidR="00903E57" w:rsidRDefault="00903E57" w:rsidP="00C472B2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 xml:space="preserve">OID: </w:t>
                      </w:r>
                      <w:ins w:id="21" w:author="Timo Tarhonen" w:date="2019-12-19T14:34:00Z">
                        <w:r w:rsidR="004320DA" w:rsidRPr="004320DA">
                          <w:rPr>
                            <w:rFonts w:ascii="Times New Roman" w:hAnsi="Times New Roman" w:cs="Times New Roman"/>
                            <w:color w:val="201F1E"/>
                            <w:sz w:val="28"/>
                            <w:szCs w:val="28"/>
                            <w:shd w:val="clear" w:color="auto" w:fill="FFFFFF"/>
                          </w:rPr>
                          <w:t>1.2.246.777.11.2019.14</w:t>
                        </w:r>
                      </w:ins>
                      <w:del w:id="22" w:author="Timo Tarhonen" w:date="2019-12-19T14:34:00Z">
                        <w:r w:rsidDel="004320DA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1.2.2</w:delText>
                        </w:r>
                      </w:del>
                      <w:del w:id="23" w:author="Timo Tarhonen" w:date="2019-12-19T14:33:00Z">
                        <w:r w:rsidDel="004320DA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46.777.11.20</w:delText>
                        </w:r>
                      </w:del>
                      <w:del w:id="24" w:author="Timo Tarhonen" w:date="2019-09-26T12:01:00Z">
                        <w:r w:rsidDel="00AD5A50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17.2</w:delText>
                        </w:r>
                      </w:del>
                    </w:p>
                    <w:p w14:paraId="69029D04" w14:textId="77777777" w:rsidR="00903E57" w:rsidDel="00AD5A50" w:rsidRDefault="00903E57" w:rsidP="00C472B2">
                      <w:pPr>
                        <w:rPr>
                          <w:del w:id="25" w:author="Timo Tarhonen" w:date="2019-09-26T12:01:00Z"/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</w:p>
                    <w:p w14:paraId="44C45E52" w14:textId="4CD0F464" w:rsidR="00903E57" w:rsidRDefault="00903E57" w:rsidP="00C472B2">
                      <w:pPr>
                        <w:rPr>
                          <w:ins w:id="26" w:author="Timo Tarhonen" w:date="2019-09-26T12:01:00Z"/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</w:p>
                    <w:p w14:paraId="244E92D9" w14:textId="77777777" w:rsidR="00903E57" w:rsidRDefault="00903E57" w:rsidP="00C472B2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del w:id="27" w:author="Timo Tarhonen" w:date="2019-09-26T12:01:00Z">
                        <w:r w:rsidDel="00AD5A50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HL7 Finland teknisen komitean hyväksymä versio</w:delText>
                        </w:r>
                      </w:del>
                    </w:p>
                    <w:p w14:paraId="6C33BA76" w14:textId="18A2CBA0" w:rsidR="00903E57" w:rsidRPr="00666DD7" w:rsidRDefault="00903E57" w:rsidP="00C472B2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del w:id="28" w:author="Timo Kaskinen" w:date="2017-03-22T14:38:00Z">
                        <w:r w:rsidRPr="00666DD7" w:rsidDel="00C472B2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OID: 1.2.246.777.11.2014.</w:delText>
                        </w:r>
                        <w:r w:rsidDel="00C472B2">
                          <w:rPr>
                            <w:rFonts w:ascii="Times New Roman" w:hAnsi="Times New Roman" w:cs="Times New Roman"/>
                            <w:sz w:val="28"/>
                            <w:szCs w:val="40"/>
                            <w:lang w:val="fi-FI"/>
                          </w:rPr>
                          <w:delText>xx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  <w:r w:rsidRPr="008865FE">
        <w:rPr>
          <w:i/>
          <w:iCs/>
          <w:color w:val="000000"/>
          <w:sz w:val="16"/>
          <w:szCs w:val="16"/>
          <w:lang w:val="fi-FI"/>
        </w:rPr>
        <w:t>Entteri Oy</w:t>
      </w:r>
    </w:p>
    <w:p w14:paraId="6C33ABFC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Etelä-Pohjanmaan shp</w:t>
      </w:r>
    </w:p>
    <w:p w14:paraId="6C33ABFD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FastROI Oy</w:t>
      </w:r>
    </w:p>
    <w:p w14:paraId="6C33ABFE" w14:textId="77777777" w:rsidR="00D96B90" w:rsidRPr="001B3864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FiHTA-</w:t>
      </w:r>
      <w:r w:rsidRPr="001B3864">
        <w:rPr>
          <w:i/>
          <w:iCs/>
          <w:color w:val="000000"/>
          <w:sz w:val="16"/>
          <w:szCs w:val="16"/>
          <w:lang w:val="fi-FI"/>
        </w:rPr>
        <w:t>Terveysteknologian Liitto ry</w:t>
      </w:r>
    </w:p>
    <w:p w14:paraId="6C33ABFF" w14:textId="77777777" w:rsidR="00D96B90" w:rsidRPr="00D32E4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32E40">
        <w:rPr>
          <w:i/>
          <w:iCs/>
          <w:color w:val="000000"/>
          <w:sz w:val="16"/>
          <w:szCs w:val="16"/>
        </w:rPr>
        <w:t>Fujitsu Finland Oy</w:t>
      </w:r>
    </w:p>
    <w:p w14:paraId="6C33AC00" w14:textId="77777777" w:rsidR="00D96B90" w:rsidRPr="004A0AC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sv-FI"/>
        </w:rPr>
      </w:pPr>
      <w:r w:rsidRPr="004A0AC7">
        <w:rPr>
          <w:i/>
          <w:iCs/>
          <w:color w:val="000000"/>
          <w:sz w:val="16"/>
          <w:szCs w:val="16"/>
          <w:lang w:val="sv-FI"/>
        </w:rPr>
        <w:t>GE Healthcare Finland Oy</w:t>
      </w:r>
    </w:p>
    <w:p w14:paraId="6C33AC01" w14:textId="77777777" w:rsidR="00D96B90" w:rsidRPr="004A0AC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sv-FI"/>
        </w:rPr>
      </w:pPr>
      <w:r w:rsidRPr="004A0AC7">
        <w:rPr>
          <w:i/>
          <w:iCs/>
          <w:color w:val="000000"/>
          <w:sz w:val="16"/>
          <w:szCs w:val="16"/>
          <w:lang w:val="sv-FI"/>
        </w:rPr>
        <w:t>Helsingin ja Uudenmaan shp</w:t>
      </w:r>
    </w:p>
    <w:p w14:paraId="6C33AC02" w14:textId="77777777" w:rsidR="00D96B90" w:rsidRPr="00D32E4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32E40">
        <w:rPr>
          <w:i/>
          <w:iCs/>
          <w:color w:val="000000"/>
          <w:sz w:val="16"/>
          <w:szCs w:val="16"/>
          <w:lang w:val="fi-FI"/>
        </w:rPr>
        <w:t>InterSystems B.V. Finland</w:t>
      </w:r>
    </w:p>
    <w:p w14:paraId="6C33AC03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Istekki Oy</w:t>
      </w:r>
    </w:p>
    <w:p w14:paraId="6C33AC04" w14:textId="77777777" w:rsidR="00D96B90" w:rsidRPr="00306FC8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306FC8">
        <w:rPr>
          <w:i/>
          <w:iCs/>
          <w:color w:val="000000"/>
          <w:sz w:val="16"/>
          <w:szCs w:val="16"/>
          <w:lang w:val="fi-FI"/>
        </w:rPr>
        <w:t>Itä-Suomen yliopisto</w:t>
      </w:r>
    </w:p>
    <w:p w14:paraId="6C33AC05" w14:textId="77777777" w:rsidR="00D96B90" w:rsidRPr="009F2134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9F2134">
        <w:rPr>
          <w:i/>
          <w:iCs/>
          <w:color w:val="000000"/>
          <w:sz w:val="16"/>
          <w:szCs w:val="16"/>
          <w:lang w:val="fi-FI"/>
        </w:rPr>
        <w:t>KELA</w:t>
      </w:r>
    </w:p>
    <w:p w14:paraId="6C33AC06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Keski-Suomen shp</w:t>
      </w:r>
    </w:p>
    <w:p w14:paraId="6C33AC07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Kibi Oy</w:t>
      </w:r>
    </w:p>
    <w:p w14:paraId="6C33AC08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Kustannus Oy Duodecim</w:t>
      </w:r>
    </w:p>
    <w:p w14:paraId="6C33AC09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306FC8">
        <w:rPr>
          <w:i/>
          <w:iCs/>
          <w:color w:val="000000"/>
          <w:sz w:val="16"/>
          <w:szCs w:val="16"/>
        </w:rPr>
        <w:t>L-Force Oy</w:t>
      </w:r>
    </w:p>
    <w:p w14:paraId="6C33AC0A" w14:textId="77777777" w:rsidR="00D96B90" w:rsidRPr="00306FC8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Lingsoft Oy</w:t>
      </w:r>
    </w:p>
    <w:p w14:paraId="6C33AC0B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Mawell Oy</w:t>
      </w:r>
    </w:p>
    <w:p w14:paraId="6C33AC0C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Medbit Oy</w:t>
      </w:r>
    </w:p>
    <w:p w14:paraId="6C33AC0D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Mediconsult Oy</w:t>
      </w:r>
    </w:p>
    <w:p w14:paraId="6C33AC0E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Medictes Oy</w:t>
      </w:r>
    </w:p>
    <w:p w14:paraId="6C33AC0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Medi-IT Oy</w:t>
      </w:r>
    </w:p>
    <w:p w14:paraId="6C33AC10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MediWare Oy</w:t>
      </w:r>
    </w:p>
    <w:p w14:paraId="6C33AC11" w14:textId="77777777" w:rsidR="00D96B90" w:rsidRPr="004320DA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4320DA">
        <w:rPr>
          <w:i/>
          <w:iCs/>
          <w:color w:val="000000"/>
          <w:sz w:val="16"/>
          <w:szCs w:val="16"/>
        </w:rPr>
        <w:t>Mylab Oy</w:t>
      </w:r>
    </w:p>
    <w:p w14:paraId="6C33AC12" w14:textId="77777777" w:rsidR="00D96B90" w:rsidRPr="008E0C4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E0C47">
        <w:rPr>
          <w:i/>
          <w:iCs/>
          <w:color w:val="000000"/>
          <w:sz w:val="16"/>
          <w:szCs w:val="16"/>
          <w:lang w:val="fi-FI"/>
        </w:rPr>
        <w:t>Pirkanmaan shp</w:t>
      </w:r>
    </w:p>
    <w:p w14:paraId="6C33AC13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Planm</w:t>
      </w:r>
      <w:r>
        <w:rPr>
          <w:i/>
          <w:iCs/>
          <w:color w:val="000000"/>
          <w:sz w:val="16"/>
          <w:szCs w:val="16"/>
          <w:lang w:val="fi-FI"/>
        </w:rPr>
        <w:t>ed</w:t>
      </w:r>
      <w:r w:rsidRPr="008865FE">
        <w:rPr>
          <w:i/>
          <w:iCs/>
          <w:color w:val="000000"/>
          <w:sz w:val="16"/>
          <w:szCs w:val="16"/>
          <w:lang w:val="fi-FI"/>
        </w:rPr>
        <w:t xml:space="preserve"> Oy</w:t>
      </w:r>
    </w:p>
    <w:p w14:paraId="6C33AC14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PlusTerveys</w:t>
      </w:r>
      <w:r w:rsidRPr="008865FE">
        <w:rPr>
          <w:i/>
          <w:iCs/>
          <w:color w:val="000000"/>
          <w:sz w:val="16"/>
          <w:szCs w:val="16"/>
          <w:lang w:val="fi-FI"/>
        </w:rPr>
        <w:t xml:space="preserve"> Oy</w:t>
      </w:r>
    </w:p>
    <w:p w14:paraId="6C33AC15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Pohjois-Pohjanmaan shp</w:t>
      </w:r>
    </w:p>
    <w:p w14:paraId="6C33AC16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Prime Solutions Oy</w:t>
      </w:r>
    </w:p>
    <w:p w14:paraId="6C33AC1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PTTK Oy</w:t>
      </w:r>
    </w:p>
    <w:p w14:paraId="6C33AC18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Receptum Oy</w:t>
      </w:r>
    </w:p>
    <w:p w14:paraId="6C33AC19" w14:textId="77777777" w:rsidR="00D96B90" w:rsidRPr="00773A12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en-US"/>
        </w:rPr>
      </w:pPr>
      <w:r w:rsidRPr="00773A12">
        <w:rPr>
          <w:i/>
          <w:iCs/>
          <w:color w:val="000000"/>
          <w:sz w:val="16"/>
          <w:szCs w:val="16"/>
          <w:lang w:val="en-US"/>
        </w:rPr>
        <w:t>RemoteA Oy</w:t>
      </w:r>
    </w:p>
    <w:p w14:paraId="6C33AC1A" w14:textId="77777777" w:rsidR="00D96B90" w:rsidRPr="00A503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A5037F">
        <w:rPr>
          <w:i/>
          <w:iCs/>
          <w:color w:val="000000"/>
          <w:sz w:val="16"/>
          <w:szCs w:val="16"/>
          <w:lang w:val="fi-FI"/>
        </w:rPr>
        <w:t>Salivirta Oy</w:t>
      </w:r>
    </w:p>
    <w:p w14:paraId="6C33AC1B" w14:textId="77777777" w:rsidR="00D96B90" w:rsidRPr="00A503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A5037F">
        <w:rPr>
          <w:i/>
          <w:iCs/>
          <w:color w:val="000000"/>
          <w:sz w:val="16"/>
          <w:szCs w:val="16"/>
          <w:lang w:val="fi-FI"/>
        </w:rPr>
        <w:t>Satakunnan shp</w:t>
      </w:r>
    </w:p>
    <w:p w14:paraId="6C33AC1C" w14:textId="77777777" w:rsidR="00D96B90" w:rsidRPr="00370B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370B7F">
        <w:rPr>
          <w:i/>
          <w:iCs/>
          <w:color w:val="000000"/>
          <w:sz w:val="16"/>
          <w:szCs w:val="16"/>
          <w:lang w:val="fi-FI"/>
        </w:rPr>
        <w:t>Silmäasema Fennica</w:t>
      </w:r>
    </w:p>
    <w:p w14:paraId="6C33AC1D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Suomen Kuntaliitto</w:t>
      </w:r>
    </w:p>
    <w:p w14:paraId="6C33AC1E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Suomen Punainen Risti</w:t>
      </w:r>
    </w:p>
    <w:p w14:paraId="6C33AC1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Taltioni osuuskunta</w:t>
      </w:r>
    </w:p>
    <w:p w14:paraId="6C33AC20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TeliaSonera Finland Oyj</w:t>
      </w:r>
    </w:p>
    <w:p w14:paraId="6C33AC21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Terveyden ja Hyvinvoinnin Laitos</w:t>
      </w:r>
    </w:p>
    <w:p w14:paraId="6C33AC22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en-US"/>
        </w:rPr>
      </w:pPr>
      <w:r w:rsidRPr="00047656">
        <w:rPr>
          <w:i/>
          <w:iCs/>
          <w:color w:val="000000"/>
          <w:sz w:val="16"/>
          <w:szCs w:val="16"/>
          <w:lang w:val="en-US"/>
        </w:rPr>
        <w:t>Tieto Healthcare &amp; Welfare Oy</w:t>
      </w:r>
    </w:p>
    <w:p w14:paraId="6C33AC23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Tietotarha Oy</w:t>
      </w:r>
    </w:p>
    <w:p w14:paraId="6C33AC24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Tricons Oy</w:t>
      </w:r>
    </w:p>
    <w:p w14:paraId="6C33AC25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Vaasan shp</w:t>
      </w:r>
    </w:p>
    <w:p w14:paraId="6C33AC26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Valuecode Oy</w:t>
      </w:r>
    </w:p>
    <w:p w14:paraId="6C33AC2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VITA-terveyspalvelut Oy</w:t>
      </w:r>
    </w:p>
    <w:p w14:paraId="6C33AC28" w14:textId="77777777" w:rsidR="00D96B90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sz w:val="16"/>
          <w:szCs w:val="16"/>
          <w:lang w:val="fi-FI"/>
        </w:rPr>
        <w:t>VTT</w:t>
      </w:r>
    </w:p>
    <w:p w14:paraId="6C33AC29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047656">
        <w:rPr>
          <w:i/>
          <w:iCs/>
          <w:color w:val="000000"/>
          <w:sz w:val="16"/>
          <w:szCs w:val="16"/>
          <w:lang w:val="fi-FI"/>
        </w:rPr>
        <w:t>Whitelake Software Point Oy</w:t>
      </w:r>
    </w:p>
    <w:p w14:paraId="6C33AC2A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047656">
        <w:rPr>
          <w:i/>
          <w:iCs/>
          <w:sz w:val="16"/>
          <w:szCs w:val="16"/>
          <w:lang w:val="fi-FI"/>
        </w:rPr>
        <w:t>Yhtyneet Medix Laboratoriot Oy</w:t>
      </w:r>
    </w:p>
    <w:p w14:paraId="6C33AC2B" w14:textId="77777777" w:rsidR="00D96B90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sz w:val="16"/>
          <w:szCs w:val="16"/>
          <w:lang w:val="fi-FI"/>
        </w:rPr>
        <w:t>Ylioppilaiden terv.hoitosäätiö</w:t>
      </w:r>
    </w:p>
    <w:bookmarkEnd w:id="0"/>
    <w:p w14:paraId="6C33AC2C" w14:textId="77777777" w:rsidR="00AD6049" w:rsidRPr="006C6659" w:rsidRDefault="00AD6049" w:rsidP="00AD6049">
      <w:pPr>
        <w:jc w:val="center"/>
        <w:rPr>
          <w:lang w:val="fi-FI"/>
        </w:rPr>
      </w:pPr>
    </w:p>
    <w:p w14:paraId="6C33AC2D" w14:textId="77777777" w:rsidR="00DD63C1" w:rsidRDefault="00DD63C1" w:rsidP="00DD63C1">
      <w:pPr>
        <w:rPr>
          <w:lang w:val="fi-FI"/>
        </w:rPr>
      </w:pPr>
    </w:p>
    <w:p w14:paraId="6C33AC2E" w14:textId="77777777" w:rsidR="00F63FA5" w:rsidRPr="006C6659" w:rsidRDefault="00F63FA5" w:rsidP="00DD63C1">
      <w:pPr>
        <w:rPr>
          <w:lang w:val="fi-FI"/>
        </w:rPr>
      </w:pPr>
    </w:p>
    <w:p w14:paraId="6C33AC2F" w14:textId="77777777" w:rsidR="00DD63C1" w:rsidRPr="002F52B5" w:rsidRDefault="009A50F6" w:rsidP="009A50F6">
      <w:pPr>
        <w:rPr>
          <w:rFonts w:ascii="Times New Roman" w:hAnsi="Times New Roman" w:cs="Times New Roman"/>
          <w:sz w:val="36"/>
          <w:szCs w:val="36"/>
          <w:lang w:val="fi-FI"/>
        </w:rPr>
      </w:pPr>
      <w:r w:rsidRPr="006C6659">
        <w:rPr>
          <w:lang w:val="fi-FI"/>
        </w:rPr>
        <w:tab/>
      </w:r>
      <w:r w:rsidRPr="006C6659">
        <w:rPr>
          <w:lang w:val="fi-FI"/>
        </w:rPr>
        <w:tab/>
      </w:r>
      <w:r w:rsidR="00DD63C1" w:rsidRPr="006C6659">
        <w:rPr>
          <w:lang w:val="fi-FI"/>
        </w:rPr>
        <w:br w:type="page"/>
      </w:r>
      <w:r w:rsidR="003A479F" w:rsidRPr="002F52B5">
        <w:rPr>
          <w:rFonts w:ascii="Times New Roman" w:hAnsi="Times New Roman" w:cs="Times New Roman"/>
          <w:sz w:val="36"/>
          <w:szCs w:val="36"/>
          <w:lang w:val="fi-FI"/>
        </w:rPr>
        <w:lastRenderedPageBreak/>
        <w:t>Sisällysluettelo</w:t>
      </w:r>
      <w:bookmarkStart w:id="29" w:name="_GoBack"/>
      <w:bookmarkEnd w:id="29"/>
    </w:p>
    <w:p w14:paraId="7A55C5AE" w14:textId="77777777" w:rsidR="004320DA" w:rsidRDefault="00286133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r w:rsidRPr="006C6659">
        <w:rPr>
          <w:lang w:val="fi-FI"/>
        </w:rPr>
        <w:fldChar w:fldCharType="begin"/>
      </w:r>
      <w:r w:rsidR="00DD63C1" w:rsidRPr="006C6659">
        <w:rPr>
          <w:lang w:val="fi-FI"/>
        </w:rPr>
        <w:instrText xml:space="preserve"> TOC \o "1-5" \h \z \u </w:instrText>
      </w:r>
      <w:r w:rsidRPr="006C6659">
        <w:rPr>
          <w:lang w:val="fi-FI"/>
        </w:rPr>
        <w:fldChar w:fldCharType="separate"/>
      </w:r>
      <w:hyperlink w:anchor="_Toc27658544" w:history="1">
        <w:r w:rsidR="004320DA" w:rsidRPr="002B1855">
          <w:rPr>
            <w:rStyle w:val="Hyperlinkki"/>
            <w:rFonts w:ascii="Times New Roman" w:hAnsi="Times New Roman"/>
            <w:noProof/>
            <w:lang w:val="fi-FI"/>
          </w:rPr>
          <w:t>1 Yleistä</w:t>
        </w:r>
        <w:r w:rsidR="004320DA">
          <w:rPr>
            <w:noProof/>
            <w:webHidden/>
          </w:rPr>
          <w:tab/>
        </w:r>
        <w:r w:rsidR="004320DA">
          <w:rPr>
            <w:noProof/>
            <w:webHidden/>
          </w:rPr>
          <w:fldChar w:fldCharType="begin"/>
        </w:r>
        <w:r w:rsidR="004320DA">
          <w:rPr>
            <w:noProof/>
            <w:webHidden/>
          </w:rPr>
          <w:instrText xml:space="preserve"> PAGEREF _Toc27658544 \h </w:instrText>
        </w:r>
        <w:r w:rsidR="004320DA">
          <w:rPr>
            <w:noProof/>
            <w:webHidden/>
          </w:rPr>
        </w:r>
        <w:r w:rsidR="004320DA">
          <w:rPr>
            <w:noProof/>
            <w:webHidden/>
          </w:rPr>
          <w:fldChar w:fldCharType="separate"/>
        </w:r>
        <w:r w:rsidR="004320DA">
          <w:rPr>
            <w:noProof/>
            <w:webHidden/>
          </w:rPr>
          <w:t>7</w:t>
        </w:r>
        <w:r w:rsidR="004320DA">
          <w:rPr>
            <w:noProof/>
            <w:webHidden/>
          </w:rPr>
          <w:fldChar w:fldCharType="end"/>
        </w:r>
      </w:hyperlink>
    </w:p>
    <w:p w14:paraId="478D90EF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45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1.1 HL7-sanomakäytännöt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CFDE9E2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46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1.2 MLLP V2 kuittaukset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4023A66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47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1.3 Lyhenteet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48736D7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48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1.4 Sanomaliikennekuvaus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24FC381" w14:textId="77777777" w:rsidR="004320DA" w:rsidRDefault="004320D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549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 Yhteiset segmentit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90BE6D5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0" w:history="1">
        <w:r w:rsidRPr="002B1855">
          <w:rPr>
            <w:rStyle w:val="Hyperlinkki"/>
            <w:rFonts w:ascii="Times New Roman" w:hAnsi="Times New Roman"/>
            <w:noProof/>
          </w:rPr>
          <w:t>2.1 MSH-segmentti (Message Header)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8A35158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1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2.1.1</w:t>
        </w:r>
        <w:r w:rsidRPr="002B1855">
          <w:rPr>
            <w:rStyle w:val="Hyperlinkki"/>
            <w:rFonts w:ascii="Times New Roman" w:hAnsi="Times New Roman"/>
            <w:noProof/>
          </w:rPr>
          <w:t xml:space="preserve"> MSH-1 kenttäerotin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C749740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2" w:history="1">
        <w:r w:rsidRPr="002B1855">
          <w:rPr>
            <w:rStyle w:val="Hyperlinkki"/>
            <w:rFonts w:ascii="Times New Roman" w:hAnsi="Times New Roman"/>
            <w:noProof/>
          </w:rPr>
          <w:t>2.1.2 MSH-2 erotinmerkit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FDB5CDF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3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2.1.3 MSH-3 ja MSH-5 lähettävä ja vastaanottava järjestelmä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D86C310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4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2.1.4 MSH-4 ja MSH-6 lähettävän ja vastaanottavan järjestelmän tarkenne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5F5ED97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5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2.1.5 MSH-8 määrittelyn versiotieto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6A89D36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6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2.1.6 MSH-15 vastaanottokuittaus ja MSH-16 sovelluskuittaus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DA3F4EA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7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2.2 PID-segmentti (Patient Identification)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5F775BF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8" w:history="1">
        <w:r w:rsidRPr="002B1855">
          <w:rPr>
            <w:rStyle w:val="Hyperlinkki"/>
            <w:rFonts w:ascii="Times New Roman" w:hAnsi="Times New Roman"/>
            <w:noProof/>
          </w:rPr>
          <w:t>2.2.1 PID-2 Patient ID (External ID)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16CF7D3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59" w:history="1">
        <w:r w:rsidRPr="002B1855">
          <w:rPr>
            <w:rStyle w:val="Hyperlinkki"/>
            <w:rFonts w:ascii="Times New Roman" w:hAnsi="Times New Roman"/>
            <w:noProof/>
          </w:rPr>
          <w:t>2.2.2 PID-3 Patient ID (Internal ID)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C6C58E1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0" w:history="1">
        <w:r w:rsidRPr="002B1855">
          <w:rPr>
            <w:rStyle w:val="Hyperlinkki"/>
            <w:rFonts w:ascii="Times New Roman" w:hAnsi="Times New Roman"/>
            <w:noProof/>
          </w:rPr>
          <w:t>2.2.3 PID-5 Patient Name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39A9A0F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1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2.3 PV1-segmentti (Patient Visit)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D152810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2" w:history="1">
        <w:r w:rsidRPr="002B1855">
          <w:rPr>
            <w:rStyle w:val="Hyperlinkki"/>
            <w:rFonts w:ascii="Times New Roman" w:hAnsi="Times New Roman"/>
            <w:noProof/>
          </w:rPr>
          <w:t>2.3.1 PV1-1 Set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FAEB5E4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3" w:history="1">
        <w:r w:rsidRPr="002B1855">
          <w:rPr>
            <w:rStyle w:val="Hyperlinkki"/>
            <w:rFonts w:ascii="Times New Roman" w:hAnsi="Times New Roman"/>
            <w:noProof/>
          </w:rPr>
          <w:t>2.3.2 PV1-2 Patient Class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C84E1FE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4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2.3.3 PV1-3 Patient Location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0DE91FC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5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2.3.4 PV1-10 Hospital Service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59339AD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6" w:history="1">
        <w:r w:rsidRPr="002B1855">
          <w:rPr>
            <w:rStyle w:val="Hyperlinkki"/>
            <w:rFonts w:ascii="Times New Roman" w:hAnsi="Times New Roman"/>
            <w:noProof/>
          </w:rPr>
          <w:t>2.3.5 PV1-15 Ambulatory Status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C18867A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7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2.3.6 PV1-44 Admit Date/Time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3EBCDFD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8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2.3.7 PV1-50 Alternate Visit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84A2A5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69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2.3.7.1 Palvelutapahtuma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046433C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0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2.3.7.2 Rekisterinpitäjä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28E3E86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1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2.3.7.3 Rekisterin tarkenne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6015979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2" w:history="1">
        <w:r w:rsidRPr="002B1855">
          <w:rPr>
            <w:rStyle w:val="Hyperlinkki"/>
            <w:noProof/>
          </w:rPr>
          <w:t>2.4 EVN-segmentti (Event Type)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CD232AD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3" w:history="1">
        <w:r w:rsidRPr="002B1855">
          <w:rPr>
            <w:rStyle w:val="Hyperlinkki"/>
            <w:rFonts w:ascii="Times New Roman" w:hAnsi="Times New Roman"/>
            <w:noProof/>
          </w:rPr>
          <w:t>2.4.1 EVN-1 Tapahtuman koodi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6EEE7C5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4" w:history="1">
        <w:r w:rsidRPr="002B1855">
          <w:rPr>
            <w:rStyle w:val="Hyperlinkki"/>
            <w:rFonts w:ascii="Times New Roman" w:hAnsi="Times New Roman"/>
            <w:noProof/>
          </w:rPr>
          <w:t>2.4.2 EVN-2 Tapahtuman siirtohetken aikaleima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63E5101" w14:textId="77777777" w:rsidR="004320DA" w:rsidRDefault="004320D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575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3 Tutkimuspyyntö HIS </w:t>
        </w:r>
        <w:r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FB63E13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6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3.1 Uusi tutkimuspyyntö ORM^O01 (Order Message)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D7826E9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7" w:history="1">
        <w:r w:rsidRPr="002B1855">
          <w:rPr>
            <w:rStyle w:val="Hyperlinkki"/>
            <w:rFonts w:ascii="Times New Roman" w:hAnsi="Times New Roman"/>
            <w:noProof/>
          </w:rPr>
          <w:t>3.1.1 MSH-segmentti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5798179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8" w:history="1">
        <w:r w:rsidRPr="002B1855">
          <w:rPr>
            <w:rStyle w:val="Hyperlinkki"/>
            <w:rFonts w:ascii="Times New Roman" w:hAnsi="Times New Roman"/>
            <w:noProof/>
          </w:rPr>
          <w:t>3.1.2 PID-segmentti (Patient Identification)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168EE13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79" w:history="1">
        <w:r w:rsidRPr="002B1855">
          <w:rPr>
            <w:rStyle w:val="Hyperlinkki"/>
            <w:rFonts w:ascii="Times New Roman" w:hAnsi="Times New Roman"/>
            <w:noProof/>
          </w:rPr>
          <w:t>3.1.3 PV1-segmentti (Patient Visit)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1823721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0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3.1.4 ORC-segmentti (Common Order)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B89B9DE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1" w:history="1">
        <w:r w:rsidRPr="002B1855">
          <w:rPr>
            <w:rStyle w:val="Hyperlinkki"/>
            <w:rFonts w:ascii="Times New Roman" w:hAnsi="Times New Roman"/>
            <w:noProof/>
          </w:rPr>
          <w:t>3.1.4.1 ORC-1 Order Control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DAC3B1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2" w:history="1">
        <w:r w:rsidRPr="002B1855">
          <w:rPr>
            <w:rStyle w:val="Hyperlinkki"/>
            <w:rFonts w:ascii="Times New Roman" w:hAnsi="Times New Roman"/>
            <w:noProof/>
          </w:rPr>
          <w:t>3.1.4.2 ORC-2 Placer Order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3629E3E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3" w:history="1">
        <w:r w:rsidRPr="002B1855">
          <w:rPr>
            <w:rStyle w:val="Hyperlinkki"/>
            <w:rFonts w:ascii="Times New Roman" w:hAnsi="Times New Roman"/>
            <w:noProof/>
          </w:rPr>
          <w:t>3.1.4.3 ORC-4 Placer Group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95D8AAA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4" w:history="1">
        <w:r w:rsidRPr="002B1855">
          <w:rPr>
            <w:rStyle w:val="Hyperlinkki"/>
            <w:rFonts w:ascii="Times New Roman" w:hAnsi="Times New Roman"/>
            <w:noProof/>
          </w:rPr>
          <w:t>3.1.4.4 ORC-9 Date/Time of Transaction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49D62F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5" w:history="1">
        <w:r w:rsidRPr="002B1855">
          <w:rPr>
            <w:rStyle w:val="Hyperlinkki"/>
            <w:rFonts w:ascii="Times New Roman" w:hAnsi="Times New Roman"/>
            <w:noProof/>
          </w:rPr>
          <w:t>3.1.4.5 ORC-10 Entered 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4E98075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6" w:history="1">
        <w:r w:rsidRPr="002B1855">
          <w:rPr>
            <w:rStyle w:val="Hyperlinkki"/>
            <w:rFonts w:ascii="Times New Roman" w:hAnsi="Times New Roman"/>
            <w:noProof/>
          </w:rPr>
          <w:t>3.1.4.6 ORC-12 Ordering Provider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CF1D839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7" w:history="1">
        <w:r w:rsidRPr="002B1855">
          <w:rPr>
            <w:rStyle w:val="Hyperlinkki"/>
            <w:rFonts w:ascii="Times New Roman" w:hAnsi="Times New Roman"/>
            <w:noProof/>
          </w:rPr>
          <w:t>3.1.4.7 ORC-15 Order Effective Date/Time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5010D19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8" w:history="1">
        <w:r w:rsidRPr="002B1855">
          <w:rPr>
            <w:rStyle w:val="Hyperlinkki"/>
            <w:rFonts w:ascii="Times New Roman" w:hAnsi="Times New Roman"/>
            <w:noProof/>
          </w:rPr>
          <w:t>3.1.4.8 ORC-17 Entering Organization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46064CD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89" w:history="1">
        <w:r w:rsidRPr="002B1855">
          <w:rPr>
            <w:rStyle w:val="Hyperlinkki"/>
            <w:rFonts w:ascii="Times New Roman" w:hAnsi="Times New Roman"/>
            <w:noProof/>
          </w:rPr>
          <w:t>3.1.5 OBR-segmentti (Observation Request)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107FBD1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0" w:history="1">
        <w:r w:rsidRPr="002B1855">
          <w:rPr>
            <w:rStyle w:val="Hyperlinkki"/>
            <w:rFonts w:ascii="Times New Roman" w:hAnsi="Times New Roman"/>
            <w:noProof/>
          </w:rPr>
          <w:t>3.1.5.1 OBR-1 Set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A5457C5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1" w:history="1">
        <w:r w:rsidRPr="002B1855">
          <w:rPr>
            <w:rStyle w:val="Hyperlinkki"/>
            <w:rFonts w:ascii="Times New Roman" w:hAnsi="Times New Roman"/>
            <w:noProof/>
          </w:rPr>
          <w:t>3.1.5.2 OBR-2 Placer Order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0B7E80D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2" w:history="1">
        <w:r w:rsidRPr="002B1855">
          <w:rPr>
            <w:rStyle w:val="Hyperlinkki"/>
            <w:rFonts w:ascii="Times New Roman" w:hAnsi="Times New Roman"/>
            <w:noProof/>
          </w:rPr>
          <w:t>3.1.5.3 OBR-3 Filler Order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A4DF924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3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3.1.5.4 OBR-4 Universal Service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C5B9951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4" w:history="1">
        <w:r w:rsidRPr="002B1855">
          <w:rPr>
            <w:rStyle w:val="Hyperlinkki"/>
            <w:rFonts w:ascii="Times New Roman" w:hAnsi="Times New Roman"/>
            <w:noProof/>
          </w:rPr>
          <w:t>3.1.5.5 OBR-5 Priority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1159DF5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5" w:history="1">
        <w:r w:rsidRPr="002B1855">
          <w:rPr>
            <w:rStyle w:val="Hyperlinkki"/>
            <w:rFonts w:ascii="Times New Roman" w:hAnsi="Times New Roman"/>
            <w:noProof/>
          </w:rPr>
          <w:t>3.1.5.6 OBR-6 Requested Date/Time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5597833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6" w:history="1">
        <w:r w:rsidRPr="002B1855">
          <w:rPr>
            <w:rStyle w:val="Hyperlinkki"/>
            <w:rFonts w:ascii="Times New Roman" w:hAnsi="Times New Roman"/>
            <w:noProof/>
          </w:rPr>
          <w:t xml:space="preserve">3.1.5.7 OBR-17 </w:t>
        </w:r>
        <w:r w:rsidRPr="002B1855">
          <w:rPr>
            <w:rStyle w:val="Hyperlinkki"/>
            <w:rFonts w:ascii="Times New Roman" w:hAnsi="Times New Roman"/>
            <w:noProof/>
            <w:lang w:val="en-US"/>
          </w:rPr>
          <w:t>Order Callback Phone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4651F35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7" w:history="1">
        <w:r w:rsidRPr="002B1855">
          <w:rPr>
            <w:rStyle w:val="Hyperlinkki"/>
            <w:rFonts w:ascii="Times New Roman" w:hAnsi="Times New Roman"/>
            <w:noProof/>
          </w:rPr>
          <w:t>3.1.5.8 OBR-18 Placer Field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66B169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8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3.1.5.9 OBR-24 Diagnostic Serv Sect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54D51C7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599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3.1.5.10 OBR-30 Transportation Mode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247135D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0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3.1.5.11 OBR-31 Reason For Study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BBEA8FC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1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3.1.5.12 OBR-42 Escort Required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C6588FC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2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3.1.6 OBX-segmentti (Observation)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E4529A6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3" w:history="1">
        <w:r w:rsidRPr="002B1855">
          <w:rPr>
            <w:rStyle w:val="Hyperlinkki"/>
            <w:rFonts w:ascii="Times New Roman" w:hAnsi="Times New Roman"/>
            <w:noProof/>
          </w:rPr>
          <w:t>3.1.6.1 OBX-1 Set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E5BBA1F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4" w:history="1">
        <w:r w:rsidRPr="002B1855">
          <w:rPr>
            <w:rStyle w:val="Hyperlinkki"/>
            <w:rFonts w:ascii="Times New Roman" w:hAnsi="Times New Roman"/>
            <w:noProof/>
          </w:rPr>
          <w:t>3.1.6.2 OBX-2 Value 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FFFF18E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5" w:history="1">
        <w:r w:rsidRPr="002B1855">
          <w:rPr>
            <w:rStyle w:val="Hyperlinkki"/>
            <w:rFonts w:ascii="Times New Roman" w:hAnsi="Times New Roman"/>
            <w:noProof/>
          </w:rPr>
          <w:t>3.1.6.3 OBX-3 Observation Identifier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8E2BA9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6" w:history="1">
        <w:r w:rsidRPr="002B1855">
          <w:rPr>
            <w:rStyle w:val="Hyperlinkki"/>
            <w:rFonts w:ascii="Times New Roman" w:hAnsi="Times New Roman"/>
            <w:noProof/>
          </w:rPr>
          <w:t>3.1.6.4 OBX-4 Observation Sub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D1C0852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7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3.1.6.5 OBX-5 Observation Value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777FBBF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8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3.1.6.6 Liitetiedostojen välittäminen OBX-5 tietoryhmässä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1018C94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09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3.1.7 NTE-segmentti (Notes and Comments)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537ADA76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0" w:history="1">
        <w:r w:rsidRPr="002B1855">
          <w:rPr>
            <w:rStyle w:val="Hyperlinkki"/>
            <w:rFonts w:ascii="Times New Roman" w:hAnsi="Times New Roman"/>
            <w:noProof/>
          </w:rPr>
          <w:t>3.1.7.1 NTE-1 Set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2B1BD2C3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1" w:history="1">
        <w:r w:rsidRPr="002B1855">
          <w:rPr>
            <w:rStyle w:val="Hyperlinkki"/>
            <w:rFonts w:ascii="Times New Roman" w:hAnsi="Times New Roman"/>
            <w:noProof/>
          </w:rPr>
          <w:t>3.1.7.2 NTE-2 Source of Comment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57139E9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2" w:history="1">
        <w:r w:rsidRPr="002B1855">
          <w:rPr>
            <w:rStyle w:val="Hyperlinkki"/>
            <w:rFonts w:ascii="Times New Roman" w:hAnsi="Times New Roman"/>
            <w:noProof/>
          </w:rPr>
          <w:t>3.1.7.3 NTE-3 Comment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43C78CE4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3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3.1.8 BLG-segmentti (Billing)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5974DA39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4" w:history="1">
        <w:r w:rsidRPr="002B1855">
          <w:rPr>
            <w:rStyle w:val="Hyperlinkki"/>
            <w:rFonts w:ascii="Times New Roman" w:hAnsi="Times New Roman"/>
            <w:noProof/>
          </w:rPr>
          <w:t>3.1.8.1 Charge 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2E49CEA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5" w:history="1">
        <w:r w:rsidRPr="002B1855">
          <w:rPr>
            <w:rStyle w:val="Hyperlinkki"/>
            <w:rFonts w:ascii="Times New Roman" w:hAnsi="Times New Roman"/>
            <w:noProof/>
          </w:rPr>
          <w:t>3.1.8.2 BLG-3 Account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47649F8A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6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3.1.9 ZPV-segmentti (Viivästys)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A494593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7" w:history="1">
        <w:r w:rsidRPr="002B1855">
          <w:rPr>
            <w:rStyle w:val="Hyperlinkki"/>
            <w:rFonts w:ascii="Times New Roman" w:hAnsi="Times New Roman"/>
            <w:noProof/>
          </w:rPr>
          <w:t>3.1.9.1 ZPV-1 Tietojen viivästyskoodi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67FF0D7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8" w:history="1">
        <w:r w:rsidRPr="002B1855">
          <w:rPr>
            <w:rStyle w:val="Hyperlinkki"/>
            <w:rFonts w:ascii="Times New Roman" w:hAnsi="Times New Roman"/>
            <w:noProof/>
          </w:rPr>
          <w:t>3.1.9.2 ZPV-2 Päivämäärä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EB37766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19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3.2 Tutkimuspyynnön muutos ORM^O01 (Order Message)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05F86B9C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0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3.3 Tutkimuspyynnön peruminen ORM^O01 (Order Message)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2644F433" w14:textId="77777777" w:rsidR="004320DA" w:rsidRDefault="004320D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621" w:history="1">
        <w:r w:rsidRPr="002B1855">
          <w:rPr>
            <w:rStyle w:val="Hyperlinkki"/>
            <w:rFonts w:ascii="Times New Roman" w:hAnsi="Times New Roman"/>
            <w:noProof/>
          </w:rPr>
          <w:t>4</w:t>
        </w:r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 Lausuntopyyntö jälkikäteen</w:t>
        </w:r>
        <w:r w:rsidRPr="002B1855">
          <w:rPr>
            <w:rStyle w:val="Hyperlinkki"/>
            <w:rFonts w:ascii="Times New Roman" w:hAnsi="Times New Roman"/>
            <w:noProof/>
          </w:rPr>
          <w:t xml:space="preserve"> HIS </w:t>
        </w:r>
        <w:r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Pr="002B1855">
          <w:rPr>
            <w:rStyle w:val="Hyperlinkki"/>
            <w:rFonts w:ascii="Times New Roman" w:hAnsi="Times New Roman"/>
            <w:noProof/>
          </w:rPr>
          <w:t xml:space="preserve"> RIS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E5908AB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2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4.1 Uusi lausuntopyyntö ORM^O01 (Order Message)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78AE4E2D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3" w:history="1">
        <w:r w:rsidRPr="002B1855">
          <w:rPr>
            <w:rStyle w:val="Hyperlinkki"/>
            <w:rFonts w:ascii="Times New Roman" w:hAnsi="Times New Roman"/>
            <w:noProof/>
          </w:rPr>
          <w:t>4.1.1 MSH-segmentti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51FA0E2E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4" w:history="1">
        <w:r w:rsidRPr="002B1855">
          <w:rPr>
            <w:rStyle w:val="Hyperlinkki"/>
            <w:rFonts w:ascii="Times New Roman" w:hAnsi="Times New Roman"/>
            <w:noProof/>
          </w:rPr>
          <w:t>4.1.2 PID-segmentti (Patient Identification)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00FEE20B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5" w:history="1">
        <w:r w:rsidRPr="002B1855">
          <w:rPr>
            <w:rStyle w:val="Hyperlinkki"/>
            <w:rFonts w:ascii="Times New Roman" w:hAnsi="Times New Roman"/>
            <w:noProof/>
          </w:rPr>
          <w:t>4.1.3 ORC-segmentti (Common Order)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4D325F9E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6" w:history="1">
        <w:r w:rsidRPr="002B1855">
          <w:rPr>
            <w:rStyle w:val="Hyperlinkki"/>
            <w:rFonts w:ascii="Times New Roman" w:hAnsi="Times New Roman"/>
            <w:noProof/>
          </w:rPr>
          <w:t>4.1.4 OBR-segmentti (Observation Request)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208AFCE7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7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4.1.5 OBX-segmentti (Result)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F14FA52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8" w:history="1">
        <w:r w:rsidRPr="002B1855">
          <w:rPr>
            <w:rStyle w:val="Hyperlinkki"/>
            <w:rFonts w:ascii="Times New Roman" w:hAnsi="Times New Roman"/>
            <w:noProof/>
          </w:rPr>
          <w:t>4.1.5.1 OBX-1 Set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32D3CB72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29" w:history="1">
        <w:r w:rsidRPr="002B1855">
          <w:rPr>
            <w:rStyle w:val="Hyperlinkki"/>
            <w:rFonts w:ascii="Times New Roman" w:hAnsi="Times New Roman"/>
            <w:noProof/>
          </w:rPr>
          <w:t>4.1.5.2 OBX-2 Value 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02309BFA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0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4.1.5.3 OBX-3 Observation Identifier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1DDC64D8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1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4.1.5.4 OBX-5 Observation Value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2B156D97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2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4.1.6 NTE-segmentti (Notes and Comments)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701A1065" w14:textId="77777777" w:rsidR="004320DA" w:rsidRDefault="004320D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633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5 Tutkimussanoma RIS </w:t>
        </w:r>
        <w:r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32F3EB07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4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5.1 Tutkimus ORU^R01 (Observation Result)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528C3A97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5" w:history="1">
        <w:r w:rsidRPr="002B1855">
          <w:rPr>
            <w:rStyle w:val="Hyperlinkki"/>
            <w:rFonts w:ascii="Times New Roman" w:hAnsi="Times New Roman"/>
            <w:noProof/>
          </w:rPr>
          <w:t>5.1.1 MSH-segmentti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68B0A4E5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6" w:history="1">
        <w:r w:rsidRPr="002B1855">
          <w:rPr>
            <w:rStyle w:val="Hyperlinkki"/>
            <w:rFonts w:ascii="Times New Roman" w:hAnsi="Times New Roman"/>
            <w:noProof/>
          </w:rPr>
          <w:t>5.1.2 PID-segmentti (Patient Identification)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5BB2D090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7" w:history="1">
        <w:r w:rsidRPr="002B1855">
          <w:rPr>
            <w:rStyle w:val="Hyperlinkki"/>
            <w:rFonts w:ascii="Times New Roman" w:hAnsi="Times New Roman"/>
            <w:noProof/>
          </w:rPr>
          <w:t>5.1.3 PV1-segmentti (Patient Visit)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75F80950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8" w:history="1">
        <w:r w:rsidRPr="002B1855">
          <w:rPr>
            <w:rStyle w:val="Hyperlinkki"/>
            <w:rFonts w:ascii="Times New Roman" w:hAnsi="Times New Roman"/>
            <w:noProof/>
          </w:rPr>
          <w:t>5.1.4 ORC-segmentti (Observation Request)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478A3C92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39" w:history="1">
        <w:r w:rsidRPr="002B1855">
          <w:rPr>
            <w:rStyle w:val="Hyperlinkki"/>
            <w:rFonts w:ascii="Times New Roman" w:hAnsi="Times New Roman"/>
            <w:noProof/>
          </w:rPr>
          <w:t>5.1.4.1 ORC-1 Order Control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1D428648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0" w:history="1">
        <w:r w:rsidRPr="002B1855">
          <w:rPr>
            <w:rStyle w:val="Hyperlinkki"/>
            <w:rFonts w:ascii="Times New Roman" w:hAnsi="Times New Roman"/>
            <w:noProof/>
          </w:rPr>
          <w:t>5.1.4.2 ORC-2 Placer Order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1C263872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1" w:history="1">
        <w:r w:rsidRPr="002B1855">
          <w:rPr>
            <w:rStyle w:val="Hyperlinkki"/>
            <w:rFonts w:ascii="Times New Roman" w:hAnsi="Times New Roman"/>
            <w:noProof/>
          </w:rPr>
          <w:t>5.1.4.3 ORC-4 Placer Group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0150416A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2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5.1.4.4 ORC-5 Order Status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EEA245E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3" w:history="1">
        <w:r w:rsidRPr="002B1855">
          <w:rPr>
            <w:rStyle w:val="Hyperlinkki"/>
            <w:rFonts w:ascii="Times New Roman" w:hAnsi="Times New Roman"/>
            <w:noProof/>
          </w:rPr>
          <w:t>5.1.4.5 ORC-9 Date/Time of Transaction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782386F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4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5.1.5 OBR-segmentti (Common Order)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59BC03AB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5" w:history="1">
        <w:r w:rsidRPr="002B1855">
          <w:rPr>
            <w:rStyle w:val="Hyperlinkki"/>
            <w:rFonts w:ascii="Times New Roman" w:hAnsi="Times New Roman"/>
            <w:noProof/>
          </w:rPr>
          <w:t>5.1.5.1 OBR-1 Set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1CE58F04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6" w:history="1">
        <w:r w:rsidRPr="002B1855">
          <w:rPr>
            <w:rStyle w:val="Hyperlinkki"/>
            <w:rFonts w:ascii="Times New Roman" w:hAnsi="Times New Roman"/>
            <w:noProof/>
          </w:rPr>
          <w:t>5.1.5.2 OBR-2 Placer Order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2DAC4267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7" w:history="1">
        <w:r w:rsidRPr="002B1855">
          <w:rPr>
            <w:rStyle w:val="Hyperlinkki"/>
            <w:rFonts w:ascii="Times New Roman" w:hAnsi="Times New Roman"/>
            <w:noProof/>
          </w:rPr>
          <w:t>5.1.5.3 OBR-3 Filler Order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447C3ADD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8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5.1.5.4 OBR-4 Universal Service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6CEB1B21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49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5.1.5.5 OBR-7 Observation Date/Time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127CC1F1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0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5.1.5.6 OBR-8 Observation End Date/Time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57290541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1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5.1.5.7 OBR-9 Collection Volume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5BBB6C1F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2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5.1.5.8 OBR-10 Collector Identifier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402FD57A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3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5.1.5.9 OBR-24 </w:t>
        </w:r>
        <w:r w:rsidRPr="002B1855">
          <w:rPr>
            <w:rStyle w:val="Hyperlinkki"/>
            <w:rFonts w:ascii="Times New Roman" w:hAnsi="Times New Roman"/>
            <w:noProof/>
            <w:lang w:val="en-US"/>
          </w:rPr>
          <w:t>Diagnostic Service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061D7899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4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5.1.5.10 OBR-25 Result Status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33A83FCD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5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5.1.5.11 OBR-27 Quantity/Timing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58A47A7B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6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5.1.5.12 OBR-34 Technician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38FBA6D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7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5.1.5.13 OBR-36 Scheduled Date/Time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293B4325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8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5.1.6 OBX-segmentti (Result)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618BA427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59" w:history="1">
        <w:r w:rsidRPr="002B1855">
          <w:rPr>
            <w:rStyle w:val="Hyperlinkki"/>
            <w:rFonts w:ascii="Times New Roman" w:hAnsi="Times New Roman"/>
            <w:noProof/>
          </w:rPr>
          <w:t>5.1.6.1 OBX-1 Set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45255179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0" w:history="1">
        <w:r w:rsidRPr="002B1855">
          <w:rPr>
            <w:rStyle w:val="Hyperlinkki"/>
            <w:rFonts w:ascii="Times New Roman" w:hAnsi="Times New Roman"/>
            <w:noProof/>
          </w:rPr>
          <w:t>5.1.6.2 OBX-2 Value 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43B3589D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1" w:history="1">
        <w:r w:rsidRPr="002B1855">
          <w:rPr>
            <w:rStyle w:val="Hyperlinkki"/>
            <w:rFonts w:ascii="Times New Roman" w:hAnsi="Times New Roman"/>
            <w:noProof/>
          </w:rPr>
          <w:t>5.1.6.3 OBX-3 Observation Identifier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525B47B7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2" w:history="1">
        <w:r w:rsidRPr="002B1855">
          <w:rPr>
            <w:rStyle w:val="Hyperlinkki"/>
            <w:rFonts w:ascii="Times New Roman" w:hAnsi="Times New Roman"/>
            <w:noProof/>
          </w:rPr>
          <w:t>5.1.6.4 OBX-5 Observation Value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12DB18AA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3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5.1.7 NTE-segmentti (Notes and Comments)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7A4DFBC9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4" w:history="1">
        <w:r w:rsidRPr="002B1855">
          <w:rPr>
            <w:rStyle w:val="Hyperlinkki"/>
            <w:rFonts w:ascii="Times New Roman" w:hAnsi="Times New Roman"/>
            <w:noProof/>
          </w:rPr>
          <w:t>5.1.7.1 NTE-1 Set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1CC1398B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5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5.1.7.2 NTE-2 Source of Comment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3BC95626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6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5.1.7.3 NTE-3 Comment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35FAC2AD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7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5.1.8 BLG-segmentti (Billing)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700B3CA3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68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5.1.9 ZPV-segmentti (Viivästystieto)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7A223897" w14:textId="77777777" w:rsidR="004320DA" w:rsidRDefault="004320D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669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6 Lausuntosanoma RIS </w:t>
        </w:r>
        <w:r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0DE1F0F8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0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6.1 Tutkimus ORU^R01 (Observation Result)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2FE6142A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1" w:history="1">
        <w:r w:rsidRPr="002B1855">
          <w:rPr>
            <w:rStyle w:val="Hyperlinkki"/>
            <w:rFonts w:ascii="Times New Roman" w:hAnsi="Times New Roman"/>
            <w:noProof/>
          </w:rPr>
          <w:t>6.1.1 MSH-segmentti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28A06055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2" w:history="1">
        <w:r w:rsidRPr="002B1855">
          <w:rPr>
            <w:rStyle w:val="Hyperlinkki"/>
            <w:rFonts w:ascii="Times New Roman" w:hAnsi="Times New Roman"/>
            <w:noProof/>
          </w:rPr>
          <w:t>6.1.2 PID-segmentti (Patient Identification)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2B9C64E3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3" w:history="1">
        <w:r w:rsidRPr="002B1855">
          <w:rPr>
            <w:rStyle w:val="Hyperlinkki"/>
            <w:rFonts w:ascii="Times New Roman" w:hAnsi="Times New Roman"/>
            <w:noProof/>
          </w:rPr>
          <w:t>6.1.3 PV1-segmentti (Patient Visit)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29D7214C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4" w:history="1">
        <w:r w:rsidRPr="002B1855">
          <w:rPr>
            <w:rStyle w:val="Hyperlinkki"/>
            <w:rFonts w:ascii="Times New Roman" w:hAnsi="Times New Roman"/>
            <w:noProof/>
          </w:rPr>
          <w:t>6.1.4 ORC-segmentti (Observation Request)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3D25295E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5" w:history="1">
        <w:r w:rsidRPr="002B1855">
          <w:rPr>
            <w:rStyle w:val="Hyperlinkki"/>
            <w:rFonts w:ascii="Times New Roman" w:hAnsi="Times New Roman"/>
            <w:noProof/>
          </w:rPr>
          <w:t>6.1.4.1 ORC-1 Order Control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55B0BCEF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6" w:history="1">
        <w:r w:rsidRPr="002B1855">
          <w:rPr>
            <w:rStyle w:val="Hyperlinkki"/>
            <w:rFonts w:ascii="Times New Roman" w:hAnsi="Times New Roman"/>
            <w:noProof/>
          </w:rPr>
          <w:t>6.1.4.2 ORC-2 Placer Order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784D0918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7" w:history="1">
        <w:r w:rsidRPr="002B1855">
          <w:rPr>
            <w:rStyle w:val="Hyperlinkki"/>
            <w:rFonts w:ascii="Times New Roman" w:hAnsi="Times New Roman"/>
            <w:noProof/>
          </w:rPr>
          <w:t>6.1.4.3 ORC-3 Placer Group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3E62C99E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8" w:history="1">
        <w:r w:rsidRPr="002B1855">
          <w:rPr>
            <w:rStyle w:val="Hyperlinkki"/>
            <w:rFonts w:ascii="Times New Roman" w:hAnsi="Times New Roman"/>
            <w:noProof/>
          </w:rPr>
          <w:t>6.1.4.4 ORC-5 Order Status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6EDD7B73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79" w:history="1">
        <w:r w:rsidRPr="002B1855">
          <w:rPr>
            <w:rStyle w:val="Hyperlinkki"/>
            <w:rFonts w:ascii="Times New Roman" w:hAnsi="Times New Roman"/>
            <w:noProof/>
          </w:rPr>
          <w:t>6.1.4.5 ORC-9 Date/Time of Transaction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41D5EECD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0" w:history="1">
        <w:r w:rsidRPr="002B1855">
          <w:rPr>
            <w:rStyle w:val="Hyperlinkki"/>
            <w:rFonts w:ascii="Times New Roman" w:hAnsi="Times New Roman"/>
            <w:noProof/>
          </w:rPr>
          <w:t>6.1.5 OBR-segmentti (Common Order)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47370A69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1" w:history="1">
        <w:r w:rsidRPr="002B1855">
          <w:rPr>
            <w:rStyle w:val="Hyperlinkki"/>
            <w:rFonts w:ascii="Times New Roman" w:hAnsi="Times New Roman"/>
            <w:noProof/>
          </w:rPr>
          <w:t>6.1.5.1 OBR-1 Set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2597331D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2" w:history="1">
        <w:r w:rsidRPr="002B1855">
          <w:rPr>
            <w:rStyle w:val="Hyperlinkki"/>
            <w:rFonts w:ascii="Times New Roman" w:hAnsi="Times New Roman"/>
            <w:noProof/>
          </w:rPr>
          <w:t>6.1.5.2 OBR-2 Placer Order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3490B8A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3" w:history="1">
        <w:r w:rsidRPr="002B1855">
          <w:rPr>
            <w:rStyle w:val="Hyperlinkki"/>
            <w:rFonts w:ascii="Times New Roman" w:hAnsi="Times New Roman"/>
            <w:noProof/>
          </w:rPr>
          <w:t>6.1.5.3 OBR-3 Filler Order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2F07AAD7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4" w:history="1">
        <w:r w:rsidRPr="002B1855">
          <w:rPr>
            <w:rStyle w:val="Hyperlinkki"/>
            <w:rFonts w:ascii="Times New Roman" w:hAnsi="Times New Roman"/>
            <w:noProof/>
          </w:rPr>
          <w:t>6.1.5.4 OBR-4 Universal Service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5431D657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5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6.1.5.5 OBR-7 Observation Date/Time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16F8B873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6" w:history="1">
        <w:r w:rsidRPr="002B1855">
          <w:rPr>
            <w:rStyle w:val="Hyperlinkki"/>
            <w:rFonts w:ascii="Times New Roman" w:hAnsi="Times New Roman"/>
            <w:noProof/>
          </w:rPr>
          <w:t>6.1.5.6 OBR-10 Collector Identifier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5EC8DC62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7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6.1.5.7 OBR-24 </w:t>
        </w:r>
        <w:r w:rsidRPr="002B1855">
          <w:rPr>
            <w:rStyle w:val="Hyperlinkki"/>
            <w:rFonts w:ascii="Times New Roman" w:hAnsi="Times New Roman"/>
            <w:noProof/>
            <w:lang w:val="en-US"/>
          </w:rPr>
          <w:t>Diagnostic Service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5ABB75D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8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6.1.5.8 OBR-25 Result Status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64A3A113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89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6.1.5.9 OBR-29 Parent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7467410C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0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6.1.5.10 OBR-32 Principal Result Interpreter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38375FD2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1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6.1.5.11 OBR-33 Assistant Result Interpreter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3F63DBDF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2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6.1.5.12 OBR-35 Transcriptionist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74F6D905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3" w:history="1">
        <w:r w:rsidRPr="002B1855">
          <w:rPr>
            <w:rStyle w:val="Hyperlinkki"/>
            <w:rFonts w:ascii="Times New Roman" w:hAnsi="Times New Roman"/>
            <w:noProof/>
          </w:rPr>
          <w:t>6.1.6 OBX-segmentti (Result)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3CF07AF2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4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6.1.6.1 OBX-1 Set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70A95F91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5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6.1.6.2 OBX-2 Value 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2CC42CB9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6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6.1.6.3 OBX-3 Observation Identifier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7CF4702C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7" w:history="1">
        <w:r w:rsidRPr="002B1855">
          <w:rPr>
            <w:rStyle w:val="Hyperlinkki"/>
            <w:rFonts w:ascii="Times New Roman" w:hAnsi="Times New Roman"/>
            <w:noProof/>
          </w:rPr>
          <w:t>6.1.6.4</w:t>
        </w:r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 OBX-4 </w:t>
        </w:r>
        <w:r w:rsidRPr="002B1855">
          <w:rPr>
            <w:rStyle w:val="Hyperlinkki"/>
            <w:rFonts w:ascii="Times New Roman" w:hAnsi="Times New Roman"/>
            <w:noProof/>
          </w:rPr>
          <w:t>Observation Sub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4880465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8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6.1.6.5 OBX-5 Observation Value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7C164E7D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699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6.1.6.6 OBX-8 Abnormal Flags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7ECE1308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0" w:history="1">
        <w:r w:rsidRPr="002B1855">
          <w:rPr>
            <w:rStyle w:val="Hyperlinkki"/>
            <w:rFonts w:ascii="Times New Roman" w:hAnsi="Times New Roman"/>
            <w:noProof/>
          </w:rPr>
          <w:t>6.1.7 ZPV-segmentti (Viivästystieto)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42BD2366" w14:textId="77777777" w:rsidR="004320DA" w:rsidRDefault="004320D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701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7 Ajanvaraussanoma</w:t>
        </w:r>
        <w:r w:rsidRPr="002B1855">
          <w:rPr>
            <w:rStyle w:val="Hyperlinkki"/>
            <w:rFonts w:ascii="Times New Roman" w:hAnsi="Times New Roman"/>
            <w:noProof/>
            <w:lang w:val="en-US"/>
          </w:rPr>
          <w:t xml:space="preserve"> HIS </w:t>
        </w:r>
        <w:r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Pr="002B1855">
          <w:rPr>
            <w:rStyle w:val="Hyperlinkki"/>
            <w:rFonts w:ascii="Times New Roman" w:hAnsi="Times New Roman"/>
            <w:noProof/>
            <w:lang w:val="en-US"/>
          </w:rPr>
          <w:t xml:space="preserve"> RIS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6D03E5E1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2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7.1 Ajanvaraus SIU^S12 (New Appointment Booking)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4996E32C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3" w:history="1">
        <w:r w:rsidRPr="002B1855">
          <w:rPr>
            <w:rStyle w:val="Hyperlinkki"/>
            <w:rFonts w:ascii="Times New Roman" w:hAnsi="Times New Roman"/>
            <w:noProof/>
          </w:rPr>
          <w:t>7.1.1 MSH-segmentti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3C95E155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4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7.1.2</w:t>
        </w:r>
        <w:r w:rsidRPr="002B1855">
          <w:rPr>
            <w:rStyle w:val="Hyperlinkki"/>
            <w:rFonts w:ascii="Times New Roman" w:hAnsi="Times New Roman"/>
            <w:noProof/>
          </w:rPr>
          <w:t xml:space="preserve"> SCH-segmentti (Schedule Activity Information)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5CF24541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5" w:history="1">
        <w:r w:rsidRPr="002B1855">
          <w:rPr>
            <w:rStyle w:val="Hyperlinkki"/>
            <w:rFonts w:ascii="Times New Roman" w:hAnsi="Times New Roman"/>
            <w:noProof/>
          </w:rPr>
          <w:t>7.1.2.1 SCH-1 Placer Appointment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5557C479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6" w:history="1">
        <w:r w:rsidRPr="002B1855">
          <w:rPr>
            <w:rStyle w:val="Hyperlinkki"/>
            <w:rFonts w:ascii="Times New Roman" w:hAnsi="Times New Roman"/>
            <w:noProof/>
          </w:rPr>
          <w:t>7.1.2.2 SCH-4 Placer Group Number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23194B72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7" w:history="1">
        <w:r w:rsidRPr="002B1855">
          <w:rPr>
            <w:rStyle w:val="Hyperlinkki"/>
            <w:rFonts w:ascii="Times New Roman" w:hAnsi="Times New Roman"/>
            <w:noProof/>
          </w:rPr>
          <w:t>7.1.2.3 SCH-5 Schedule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1C70271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8" w:history="1">
        <w:r w:rsidRPr="002B1855">
          <w:rPr>
            <w:rStyle w:val="Hyperlinkki"/>
            <w:rFonts w:ascii="Times New Roman" w:hAnsi="Times New Roman"/>
            <w:noProof/>
          </w:rPr>
          <w:t>7.1.2.4 SCH-15 Placer Contact Location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159751B4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09" w:history="1">
        <w:r w:rsidRPr="002B1855">
          <w:rPr>
            <w:rStyle w:val="Hyperlinkki"/>
            <w:rFonts w:ascii="Times New Roman" w:hAnsi="Times New Roman"/>
            <w:noProof/>
          </w:rPr>
          <w:t>7.1.3 PID-segmentti (Patient Identification)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69262567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0" w:history="1">
        <w:r w:rsidRPr="002B1855">
          <w:rPr>
            <w:rStyle w:val="Hyperlinkki"/>
            <w:rFonts w:ascii="Times New Roman" w:hAnsi="Times New Roman"/>
            <w:noProof/>
          </w:rPr>
          <w:t>7.1.4 PV1-segmentti (Patient Visit)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7775D767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1" w:history="1">
        <w:r w:rsidRPr="002B1855">
          <w:rPr>
            <w:rStyle w:val="Hyperlinkki"/>
            <w:rFonts w:ascii="Times New Roman" w:hAnsi="Times New Roman"/>
            <w:noProof/>
          </w:rPr>
          <w:t>7.1.5 RGS-segmentti (Resource Group Segment)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7ED57556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2" w:history="1">
        <w:r w:rsidRPr="002B1855">
          <w:rPr>
            <w:rStyle w:val="Hyperlinkki"/>
            <w:rFonts w:ascii="Times New Roman" w:hAnsi="Times New Roman"/>
            <w:noProof/>
          </w:rPr>
          <w:t>7.1.5.1 RGS-1 Set ID - RGS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5E036C3C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3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7.1.6</w:t>
        </w:r>
        <w:r w:rsidRPr="002B1855">
          <w:rPr>
            <w:rStyle w:val="Hyperlinkki"/>
            <w:rFonts w:ascii="Times New Roman" w:hAnsi="Times New Roman"/>
            <w:noProof/>
          </w:rPr>
          <w:t xml:space="preserve"> AIS-segmentti (</w:t>
        </w:r>
        <w:r w:rsidRPr="002B1855">
          <w:rPr>
            <w:rStyle w:val="Hyperlinkki"/>
            <w:rFonts w:ascii="Times New Roman" w:hAnsi="Times New Roman"/>
            <w:noProof/>
            <w:lang w:val="en-US"/>
          </w:rPr>
          <w:t>Appointment Information - Service</w:t>
        </w:r>
        <w:r w:rsidRPr="002B1855">
          <w:rPr>
            <w:rStyle w:val="Hyperlinkki"/>
            <w:rFonts w:ascii="Times New Roman" w:hAnsi="Times New Roman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445C2DB6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4" w:history="1">
        <w:r w:rsidRPr="002B1855">
          <w:rPr>
            <w:rStyle w:val="Hyperlinkki"/>
            <w:rFonts w:ascii="Times New Roman" w:hAnsi="Times New Roman"/>
            <w:noProof/>
          </w:rPr>
          <w:t>7.1.6.1 AIS-1 Set ID -AIS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1F5278E2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5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7.1.6.2</w:t>
        </w:r>
        <w:r w:rsidRPr="002B1855">
          <w:rPr>
            <w:rStyle w:val="Hyperlinkki"/>
            <w:rFonts w:ascii="Times New Roman" w:hAnsi="Times New Roman"/>
            <w:noProof/>
          </w:rPr>
          <w:t xml:space="preserve"> AIS-3 </w:t>
        </w:r>
        <w:r w:rsidRPr="002B1855">
          <w:rPr>
            <w:rStyle w:val="Hyperlinkki"/>
            <w:rFonts w:ascii="Times New Roman" w:hAnsi="Times New Roman"/>
            <w:noProof/>
            <w:lang w:val="fi-FI"/>
          </w:rPr>
          <w:t>Universal Service 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39F440CE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6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7.1.7</w:t>
        </w:r>
        <w:r w:rsidRPr="002B1855">
          <w:rPr>
            <w:rStyle w:val="Hyperlinkki"/>
            <w:rFonts w:ascii="Times New Roman" w:hAnsi="Times New Roman"/>
            <w:noProof/>
          </w:rPr>
          <w:t xml:space="preserve"> AIL-segmentti (</w:t>
        </w:r>
        <w:r w:rsidRPr="002B1855">
          <w:rPr>
            <w:rStyle w:val="Hyperlinkki"/>
            <w:rFonts w:ascii="Times New Roman" w:hAnsi="Times New Roman"/>
            <w:noProof/>
            <w:lang w:val="en-US"/>
          </w:rPr>
          <w:t>Appointment Information - Location Resource</w:t>
        </w:r>
        <w:r w:rsidRPr="002B1855">
          <w:rPr>
            <w:rStyle w:val="Hyperlinkki"/>
            <w:rFonts w:ascii="Times New Roman" w:hAnsi="Times New Roman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6A66FC58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7" w:history="1">
        <w:r w:rsidRPr="002B1855">
          <w:rPr>
            <w:rStyle w:val="Hyperlinkki"/>
            <w:rFonts w:ascii="Times New Roman" w:hAnsi="Times New Roman"/>
            <w:noProof/>
          </w:rPr>
          <w:t>7.1.7.1 AIL-1 Set ID -AIL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0BEBB030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8" w:history="1">
        <w:r w:rsidRPr="002B1855">
          <w:rPr>
            <w:rStyle w:val="Hyperlinkki"/>
            <w:rFonts w:ascii="Times New Roman" w:hAnsi="Times New Roman"/>
            <w:noProof/>
          </w:rPr>
          <w:t>7.1.7.2 AIL-3 Location Resource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6BD2CA59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19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7.1.7.3 AIL-6 Start Date/Time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10A998EB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0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7.1.7.4 AIL-9 Duration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555C2817" w14:textId="77777777" w:rsidR="004320DA" w:rsidRDefault="004320DA">
      <w:pPr>
        <w:pStyle w:val="Sisluet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1" w:history="1">
        <w:r w:rsidRPr="002B1855">
          <w:rPr>
            <w:rStyle w:val="Hyperlinkki"/>
            <w:rFonts w:ascii="Times New Roman" w:hAnsi="Times New Roman"/>
            <w:noProof/>
          </w:rPr>
          <w:t>7.1.7.5</w:t>
        </w:r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 AIL-10 Durat</w:t>
        </w:r>
        <w:r w:rsidRPr="002B1855">
          <w:rPr>
            <w:rStyle w:val="Hyperlinkki"/>
            <w:rFonts w:ascii="Times New Roman" w:hAnsi="Times New Roman"/>
            <w:noProof/>
          </w:rPr>
          <w:t>ion Units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4B7AE773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2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7.2 Ajanvaraus muutos SIU^S13 (Appointment Recheduling)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450E1299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3" w:history="1">
        <w:r w:rsidRPr="002B1855">
          <w:rPr>
            <w:rStyle w:val="Hyperlinkki"/>
            <w:rFonts w:ascii="Times New Roman" w:hAnsi="Times New Roman"/>
            <w:noProof/>
            <w:lang w:val="en-US"/>
          </w:rPr>
          <w:t>7.3 Ajanvarauksen peruminen SIU^S17 (Appointment Deletion)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47EC6008" w14:textId="77777777" w:rsidR="004320DA" w:rsidRDefault="004320D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724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8 Potilastietosanomat HIS -&gt; RIS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522CF4B0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5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8.1 Potilastietojen päivitys ADT^A08 (Update Patient Information)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21B3DF5A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6" w:history="1">
        <w:r w:rsidRPr="002B1855">
          <w:rPr>
            <w:rStyle w:val="Hyperlinkki"/>
            <w:rFonts w:ascii="Times New Roman" w:hAnsi="Times New Roman"/>
            <w:noProof/>
          </w:rPr>
          <w:t>8.1.1 PV1-segmentti (Patient Visit)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0C8C4A41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7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8.2 Potilastietojen päivitys ADT^A31 (Update Person Information)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7D0948D2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8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8.3 Potilastietojen yhdistäminen ADT^A39 (Merge Person – External)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683B9CBE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29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8.3.1 PV1-egmentti (Patient Visit)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51F919FC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0" w:history="1">
        <w:r w:rsidRPr="002B1855">
          <w:rPr>
            <w:rStyle w:val="Hyperlinkki"/>
            <w:rFonts w:ascii="Times New Roman" w:hAnsi="Times New Roman"/>
            <w:noProof/>
          </w:rPr>
          <w:t>8.3.2 MRG-segmentti (Merge Patient Information)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5C66C724" w14:textId="77777777" w:rsidR="004320DA" w:rsidRDefault="004320D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731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9 Kuittaussanomat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6DF28DD0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2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9.1 Segmentit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0D374752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3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9.1.1 MSH-segmentti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1CB7D7DA" w14:textId="77777777" w:rsidR="004320DA" w:rsidRDefault="004320DA">
      <w:pPr>
        <w:pStyle w:val="Sisluet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4" w:history="1">
        <w:r w:rsidRPr="002B1855">
          <w:rPr>
            <w:rStyle w:val="Hyperlinkki"/>
            <w:rFonts w:ascii="Times New Roman" w:hAnsi="Times New Roman"/>
            <w:noProof/>
          </w:rPr>
          <w:t>9.1.2 MSA-segmentti (Message Acknowledgement)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53E08F79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5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9.2 Tutkimuspyynnön kuittaus ACK RIS </w:t>
        </w:r>
        <w:r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68ED0785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6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9.3 Tutkimussanoman kuittaus ACK HIS </w:t>
        </w:r>
        <w:r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68466F1A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7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9.4 Lausuntosanoman kuittaus ACK HIS </w:t>
        </w:r>
        <w:r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 RIS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712126F6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8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9.5 Ajanvaraussanomien kuittaus ACK RIS </w:t>
        </w:r>
        <w:r w:rsidRPr="002B1855">
          <w:rPr>
            <w:rStyle w:val="Hyperlinkki"/>
            <w:rFonts w:ascii="Times New Roman" w:hAnsi="Times New Roman"/>
            <w:noProof/>
          </w:rPr>
          <w:sym w:font="Wingdings" w:char="F0E0"/>
        </w:r>
        <w:r w:rsidRPr="002B1855">
          <w:rPr>
            <w:rStyle w:val="Hyperlinkki"/>
            <w:rFonts w:ascii="Times New Roman" w:hAnsi="Times New Roman"/>
            <w:noProof/>
            <w:lang w:val="fi-FI"/>
          </w:rPr>
          <w:t xml:space="preserve"> HIS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1FE0A880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39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9.6 Potilastietosanomien ACK RIS -&gt; HIS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08ACF72B" w14:textId="77777777" w:rsidR="004320DA" w:rsidRDefault="004320DA">
      <w:pPr>
        <w:pStyle w:val="Sisluet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i-FI" w:eastAsia="fi-FI"/>
        </w:rPr>
      </w:pPr>
      <w:hyperlink w:anchor="_Toc27658740" w:history="1">
        <w:r w:rsidRPr="002B1855">
          <w:rPr>
            <w:rStyle w:val="Hyperlinkki"/>
            <w:rFonts w:ascii="Times New Roman" w:hAnsi="Times New Roman"/>
            <w:noProof/>
            <w:lang w:val="fi-FI"/>
          </w:rPr>
          <w:t>10 Viitteet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6E92D6BA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41" w:history="1">
        <w:r w:rsidRPr="002B1855">
          <w:rPr>
            <w:rStyle w:val="Hyperlinkki"/>
            <w:noProof/>
            <w:lang w:val="fi-FI"/>
          </w:rPr>
          <w:t>10.1 THL/Tietosisältö - Kuvantamistutkimukset 2013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1244A0EC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42" w:history="1">
        <w:r w:rsidRPr="002B1855">
          <w:rPr>
            <w:rStyle w:val="Hyperlinkki"/>
            <w:noProof/>
            <w:lang w:val="fi-FI"/>
          </w:rPr>
          <w:t>10.2 ISO 639-3 kielikoodit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6DDE413E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43" w:history="1">
        <w:r w:rsidRPr="002B1855">
          <w:rPr>
            <w:rStyle w:val="Hyperlinkki"/>
            <w:noProof/>
            <w:lang w:val="fi-FI"/>
          </w:rPr>
          <w:t>10.3 ISO 3166-2 maakoodit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0279DA9E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44" w:history="1">
        <w:r w:rsidRPr="002B1855">
          <w:rPr>
            <w:rStyle w:val="Hyperlinkki"/>
            <w:noProof/>
            <w:lang w:val="fi-FI"/>
          </w:rPr>
          <w:t>10.4 HL7-versio 2.3 dokumentaatio – vuodelta 1998 versio 1.4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17C492E1" w14:textId="77777777" w:rsidR="004320DA" w:rsidRDefault="004320DA">
      <w:pPr>
        <w:pStyle w:val="Sisluet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val="fi-FI" w:eastAsia="fi-FI"/>
        </w:rPr>
      </w:pPr>
      <w:hyperlink w:anchor="_Toc27658745" w:history="1">
        <w:r w:rsidRPr="002B1855">
          <w:rPr>
            <w:rStyle w:val="Hyperlinkki"/>
            <w:noProof/>
            <w:lang w:val="fi-FI"/>
          </w:rPr>
          <w:t>10.5 Terveydenhuollon ammatihenkilöiden keskusrekisteri (Terhikki-tunnus)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_Toc27658745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6C33ACEB" w14:textId="77777777" w:rsidR="000A62A6" w:rsidRDefault="00286133" w:rsidP="008A27B4">
      <w:pPr>
        <w:rPr>
          <w:lang w:val="fi-FI"/>
        </w:rPr>
      </w:pPr>
      <w:r w:rsidRPr="006C6659">
        <w:rPr>
          <w:lang w:val="fi-FI"/>
        </w:rPr>
        <w:fldChar w:fldCharType="end"/>
      </w:r>
    </w:p>
    <w:p w14:paraId="1251033C" w14:textId="77777777" w:rsidR="00D73839" w:rsidRDefault="00D73839" w:rsidP="008A27B4">
      <w:pPr>
        <w:rPr>
          <w:lang w:val="fi-FI"/>
        </w:rPr>
      </w:pPr>
    </w:p>
    <w:p w14:paraId="48F5CCEB" w14:textId="77777777" w:rsidR="00D73839" w:rsidRDefault="00D73839" w:rsidP="008A27B4">
      <w:pPr>
        <w:rPr>
          <w:lang w:val="fi-FI"/>
        </w:rPr>
      </w:pPr>
    </w:p>
    <w:p w14:paraId="18C32F16" w14:textId="77777777" w:rsidR="00D73839" w:rsidRDefault="00D73839" w:rsidP="008A27B4">
      <w:pPr>
        <w:rPr>
          <w:lang w:val="fi-FI"/>
        </w:rPr>
      </w:pPr>
    </w:p>
    <w:p w14:paraId="12F21F0F" w14:textId="77777777" w:rsidR="00D73839" w:rsidRDefault="00D73839" w:rsidP="008A27B4">
      <w:pPr>
        <w:rPr>
          <w:lang w:val="fi-FI"/>
        </w:rPr>
      </w:pPr>
    </w:p>
    <w:p w14:paraId="6D9E4189" w14:textId="77777777" w:rsidR="00D73839" w:rsidRDefault="00D73839" w:rsidP="008A27B4">
      <w:pPr>
        <w:rPr>
          <w:lang w:val="fi-FI"/>
        </w:rPr>
      </w:pPr>
    </w:p>
    <w:p w14:paraId="6B4522B9" w14:textId="77777777" w:rsidR="00D73839" w:rsidRDefault="00D73839" w:rsidP="008A27B4">
      <w:pPr>
        <w:rPr>
          <w:lang w:val="fi-FI"/>
        </w:rPr>
      </w:pPr>
    </w:p>
    <w:p w14:paraId="5651FA15" w14:textId="77777777" w:rsidR="00D73839" w:rsidRDefault="00D73839" w:rsidP="008A27B4">
      <w:pPr>
        <w:rPr>
          <w:lang w:val="fi-FI"/>
        </w:rPr>
      </w:pPr>
    </w:p>
    <w:p w14:paraId="21F3E09B" w14:textId="77777777" w:rsidR="00D73839" w:rsidRDefault="00D73839" w:rsidP="008A27B4">
      <w:pPr>
        <w:rPr>
          <w:lang w:val="fi-FI"/>
        </w:rPr>
      </w:pPr>
    </w:p>
    <w:p w14:paraId="23FC6025" w14:textId="77777777" w:rsidR="00D73839" w:rsidRDefault="00D73839" w:rsidP="008A27B4">
      <w:pPr>
        <w:rPr>
          <w:lang w:val="fi-FI"/>
        </w:rPr>
      </w:pPr>
    </w:p>
    <w:p w14:paraId="24012A02" w14:textId="77777777" w:rsidR="00D73839" w:rsidRDefault="00D73839" w:rsidP="008A27B4">
      <w:pPr>
        <w:rPr>
          <w:lang w:val="fi-FI"/>
        </w:rPr>
      </w:pPr>
    </w:p>
    <w:p w14:paraId="5BB55BE7" w14:textId="77777777" w:rsidR="00D73839" w:rsidRDefault="00D73839" w:rsidP="008A27B4">
      <w:pPr>
        <w:rPr>
          <w:lang w:val="fi-FI"/>
        </w:rPr>
      </w:pPr>
    </w:p>
    <w:p w14:paraId="57938A34" w14:textId="77777777" w:rsidR="00D73839" w:rsidRDefault="00D73839" w:rsidP="008A27B4">
      <w:pPr>
        <w:rPr>
          <w:lang w:val="fi-FI"/>
        </w:rPr>
      </w:pPr>
    </w:p>
    <w:p w14:paraId="5229CC33" w14:textId="77777777" w:rsidR="00D73839" w:rsidRDefault="00D73839" w:rsidP="008A27B4">
      <w:pPr>
        <w:rPr>
          <w:lang w:val="fi-FI"/>
        </w:rPr>
      </w:pPr>
    </w:p>
    <w:p w14:paraId="288B9C2B" w14:textId="77777777" w:rsidR="00D73839" w:rsidRDefault="00D73839" w:rsidP="008A27B4">
      <w:pPr>
        <w:rPr>
          <w:lang w:val="fi-FI"/>
        </w:rPr>
      </w:pPr>
    </w:p>
    <w:p w14:paraId="0EF2D6B8" w14:textId="77777777" w:rsidR="00D73839" w:rsidRDefault="00D73839" w:rsidP="008A27B4">
      <w:pPr>
        <w:rPr>
          <w:lang w:val="fi-FI"/>
        </w:rPr>
      </w:pPr>
    </w:p>
    <w:p w14:paraId="1524140F" w14:textId="77777777" w:rsidR="00D73839" w:rsidRDefault="00D73839" w:rsidP="008A27B4">
      <w:pPr>
        <w:rPr>
          <w:lang w:val="fi-FI"/>
        </w:rPr>
      </w:pPr>
    </w:p>
    <w:p w14:paraId="2422344E" w14:textId="77777777" w:rsidR="00D73839" w:rsidRDefault="00D73839" w:rsidP="008A27B4">
      <w:pPr>
        <w:rPr>
          <w:lang w:val="fi-FI"/>
        </w:rPr>
      </w:pPr>
    </w:p>
    <w:p w14:paraId="4F3D584C" w14:textId="77777777" w:rsidR="00D73839" w:rsidRDefault="00D73839" w:rsidP="008A27B4">
      <w:pPr>
        <w:rPr>
          <w:lang w:val="fi-FI"/>
        </w:rPr>
      </w:pPr>
    </w:p>
    <w:p w14:paraId="7F712BC7" w14:textId="77777777" w:rsidR="00D73839" w:rsidRDefault="00D73839" w:rsidP="008A27B4">
      <w:pPr>
        <w:rPr>
          <w:lang w:val="fi-FI"/>
        </w:rPr>
      </w:pPr>
    </w:p>
    <w:p w14:paraId="33A97F22" w14:textId="77777777" w:rsidR="00D73839" w:rsidRDefault="00D73839" w:rsidP="008A27B4">
      <w:pPr>
        <w:rPr>
          <w:lang w:val="fi-FI"/>
        </w:rPr>
      </w:pPr>
    </w:p>
    <w:p w14:paraId="087F0F5A" w14:textId="77777777" w:rsidR="00D73839" w:rsidRDefault="00D73839" w:rsidP="008A27B4">
      <w:pPr>
        <w:rPr>
          <w:lang w:val="fi-FI"/>
        </w:rPr>
      </w:pPr>
    </w:p>
    <w:p w14:paraId="0D7C9490" w14:textId="77777777" w:rsidR="00D73839" w:rsidRDefault="00D73839" w:rsidP="008A27B4">
      <w:pPr>
        <w:rPr>
          <w:lang w:val="fi-FI"/>
        </w:rPr>
      </w:pPr>
    </w:p>
    <w:p w14:paraId="7F5C19DF" w14:textId="77777777" w:rsidR="00D73839" w:rsidRDefault="00D73839" w:rsidP="008A27B4">
      <w:pPr>
        <w:rPr>
          <w:lang w:val="fi-FI"/>
        </w:rPr>
      </w:pPr>
    </w:p>
    <w:p w14:paraId="0B597DBF" w14:textId="77777777" w:rsidR="00D73839" w:rsidRDefault="00D73839" w:rsidP="008A27B4">
      <w:pPr>
        <w:rPr>
          <w:lang w:val="fi-FI"/>
        </w:rPr>
      </w:pPr>
    </w:p>
    <w:p w14:paraId="0339B3ED" w14:textId="77777777" w:rsidR="00D73839" w:rsidRDefault="00D73839" w:rsidP="008A27B4">
      <w:pPr>
        <w:rPr>
          <w:lang w:val="fi-FI"/>
        </w:rPr>
      </w:pPr>
    </w:p>
    <w:p w14:paraId="57B82CAA" w14:textId="77777777" w:rsidR="00D73839" w:rsidRDefault="00D73839" w:rsidP="008A27B4">
      <w:pPr>
        <w:rPr>
          <w:lang w:val="fi-FI"/>
        </w:rPr>
      </w:pPr>
    </w:p>
    <w:p w14:paraId="4F965DFC" w14:textId="77777777" w:rsidR="00D73839" w:rsidRDefault="00D73839" w:rsidP="008A27B4">
      <w:pPr>
        <w:rPr>
          <w:lang w:val="fi-FI"/>
        </w:rPr>
      </w:pPr>
    </w:p>
    <w:p w14:paraId="56A0706D" w14:textId="77777777" w:rsidR="00D73839" w:rsidRDefault="00D73839" w:rsidP="008A27B4">
      <w:pPr>
        <w:rPr>
          <w:lang w:val="fi-FI"/>
        </w:rPr>
      </w:pPr>
    </w:p>
    <w:p w14:paraId="6405E44E" w14:textId="77777777" w:rsidR="00D73839" w:rsidRDefault="00D73839" w:rsidP="008A27B4">
      <w:pPr>
        <w:rPr>
          <w:lang w:val="fi-FI"/>
        </w:rPr>
      </w:pPr>
    </w:p>
    <w:p w14:paraId="511474F4" w14:textId="77777777" w:rsidR="00D73839" w:rsidRDefault="00D73839" w:rsidP="008A27B4">
      <w:pPr>
        <w:rPr>
          <w:lang w:val="fi-FI"/>
        </w:rPr>
      </w:pPr>
    </w:p>
    <w:p w14:paraId="18D78EB5" w14:textId="77777777" w:rsidR="00D73839" w:rsidRDefault="00D73839" w:rsidP="008A27B4">
      <w:pPr>
        <w:rPr>
          <w:lang w:val="fi-FI"/>
        </w:rPr>
      </w:pPr>
    </w:p>
    <w:p w14:paraId="208A75F8" w14:textId="77777777" w:rsidR="00D73839" w:rsidRDefault="00D73839" w:rsidP="008A27B4">
      <w:pPr>
        <w:rPr>
          <w:lang w:val="fi-FI"/>
        </w:rPr>
      </w:pPr>
    </w:p>
    <w:p w14:paraId="7ADC781E" w14:textId="77777777" w:rsidR="00D73839" w:rsidRDefault="00D73839" w:rsidP="008A27B4">
      <w:pPr>
        <w:rPr>
          <w:lang w:val="fi-FI"/>
        </w:rPr>
      </w:pPr>
    </w:p>
    <w:p w14:paraId="76F90C9C" w14:textId="77777777" w:rsidR="00D73839" w:rsidRDefault="00D73839" w:rsidP="008A27B4">
      <w:pPr>
        <w:rPr>
          <w:lang w:val="fi-FI"/>
        </w:rPr>
      </w:pPr>
    </w:p>
    <w:p w14:paraId="4B65A44C" w14:textId="77777777" w:rsidR="00D73839" w:rsidRDefault="00D73839" w:rsidP="008A27B4">
      <w:pPr>
        <w:rPr>
          <w:lang w:val="fi-FI"/>
        </w:rPr>
      </w:pPr>
    </w:p>
    <w:p w14:paraId="155CD98B" w14:textId="77777777" w:rsidR="00D73839" w:rsidRDefault="00D73839" w:rsidP="008A27B4">
      <w:pPr>
        <w:rPr>
          <w:lang w:val="fi-FI"/>
        </w:rPr>
      </w:pPr>
    </w:p>
    <w:p w14:paraId="26126C7C" w14:textId="77777777" w:rsidR="00D73839" w:rsidRDefault="00D73839" w:rsidP="008A27B4">
      <w:pPr>
        <w:rPr>
          <w:lang w:val="fi-FI"/>
        </w:rPr>
      </w:pPr>
    </w:p>
    <w:p w14:paraId="2BD8935C" w14:textId="77777777" w:rsidR="00D73839" w:rsidRDefault="00D73839" w:rsidP="008A27B4">
      <w:pPr>
        <w:rPr>
          <w:lang w:val="fi-FI"/>
        </w:rPr>
      </w:pPr>
    </w:p>
    <w:p w14:paraId="2E9A00BF" w14:textId="77777777" w:rsidR="00D73839" w:rsidRDefault="00D73839" w:rsidP="008A27B4">
      <w:pPr>
        <w:rPr>
          <w:lang w:val="fi-FI"/>
        </w:rPr>
      </w:pPr>
    </w:p>
    <w:p w14:paraId="651B6E6F" w14:textId="77777777" w:rsidR="00D73839" w:rsidRDefault="00D73839" w:rsidP="008A27B4">
      <w:pPr>
        <w:rPr>
          <w:lang w:val="fi-FI"/>
        </w:rPr>
      </w:pPr>
    </w:p>
    <w:p w14:paraId="68688A5D" w14:textId="77777777" w:rsidR="00D73839" w:rsidRDefault="00D73839" w:rsidP="008A27B4">
      <w:pPr>
        <w:rPr>
          <w:lang w:val="fi-FI"/>
        </w:rPr>
      </w:pPr>
    </w:p>
    <w:p w14:paraId="0D90FD29" w14:textId="77777777" w:rsidR="00D73839" w:rsidRDefault="00D73839" w:rsidP="008A27B4">
      <w:pPr>
        <w:rPr>
          <w:lang w:val="fi-FI"/>
        </w:rPr>
      </w:pPr>
    </w:p>
    <w:p w14:paraId="6C33ACEC" w14:textId="77777777" w:rsidR="000A62A6" w:rsidRDefault="000A62A6" w:rsidP="008A27B4">
      <w:pPr>
        <w:rPr>
          <w:lang w:val="fi-FI"/>
        </w:rPr>
      </w:pPr>
    </w:p>
    <w:p w14:paraId="6C33ACED" w14:textId="77777777" w:rsidR="000A62A6" w:rsidRDefault="000A62A6" w:rsidP="008A27B4">
      <w:pPr>
        <w:rPr>
          <w:lang w:val="fi-FI"/>
        </w:rPr>
      </w:pPr>
    </w:p>
    <w:p w14:paraId="6C33ACF0" w14:textId="77777777" w:rsidR="00E531BB" w:rsidRPr="002F52B5" w:rsidRDefault="001D304D" w:rsidP="001B7AF8">
      <w:pPr>
        <w:pStyle w:val="Otsikko1"/>
        <w:numPr>
          <w:ilvl w:val="0"/>
          <w:numId w:val="11"/>
        </w:numPr>
        <w:rPr>
          <w:rFonts w:ascii="Times New Roman" w:hAnsi="Times New Roman" w:cs="Times New Roman"/>
          <w:lang w:val="fi-FI"/>
        </w:rPr>
      </w:pPr>
      <w:bookmarkStart w:id="30" w:name="_Toc27658544"/>
      <w:r w:rsidRPr="002F52B5">
        <w:rPr>
          <w:rFonts w:ascii="Times New Roman" w:hAnsi="Times New Roman" w:cs="Times New Roman"/>
          <w:lang w:val="fi-FI"/>
        </w:rPr>
        <w:t>Yleistä</w:t>
      </w:r>
      <w:bookmarkEnd w:id="30"/>
    </w:p>
    <w:p w14:paraId="6C33ACF1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Kuvantamisen HL7-sanomat määrittely kuvaa kuvantamispalvelujen tilaamiseen ja tuottamiseen liittyvien tietojen välittämistä terveydenhuollossa käytettävien tietojärjestelmien välillä hyödyntämällä HL7-standardin mukaisia sanomia.</w:t>
      </w:r>
    </w:p>
    <w:p w14:paraId="6C33ACF2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Määrittelyssä on pyritty ottamaan huomioon seuraavien standardien ja määritysten asettamat vaatimukset:</w:t>
      </w:r>
    </w:p>
    <w:p w14:paraId="6C33ACF3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HL7 standard versio 2.3</w:t>
      </w:r>
    </w:p>
    <w:p w14:paraId="6C33ACF4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DICOM standard</w:t>
      </w:r>
    </w:p>
    <w:p w14:paraId="6C33ACF5" w14:textId="1553A170" w:rsidR="00BC40F7" w:rsidRDefault="00BC40F7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Kan</w:t>
      </w:r>
      <w:r w:rsidR="00BC3C61">
        <w:rPr>
          <w:rFonts w:ascii="Times New Roman" w:hAnsi="Times New Roman" w:cs="Times New Roman"/>
          <w:sz w:val="22"/>
          <w:szCs w:val="22"/>
        </w:rPr>
        <w:t>t</w:t>
      </w:r>
      <w:r w:rsidRPr="00BC40F7">
        <w:rPr>
          <w:rFonts w:ascii="Times New Roman" w:hAnsi="Times New Roman" w:cs="Times New Roman"/>
          <w:sz w:val="22"/>
          <w:szCs w:val="22"/>
        </w:rPr>
        <w:t>a Kuvantamisen CDA R2 asiakirjarakenteet</w:t>
      </w:r>
    </w:p>
    <w:p w14:paraId="714423B2" w14:textId="72CB852D" w:rsidR="00D30755" w:rsidRDefault="00C05E28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C05E28">
        <w:rPr>
          <w:rFonts w:ascii="Times New Roman" w:hAnsi="Times New Roman" w:cs="Times New Roman"/>
          <w:sz w:val="22"/>
          <w:szCs w:val="22"/>
        </w:rPr>
        <w:t xml:space="preserve">Määrittelyn käyttötapauksissa on keskitytty kuvaamaan EPR- ja RIS-järjestelmien välistä HL7-sanomilla toteutettua tiedonsiirtoa. </w:t>
      </w:r>
      <w:r w:rsidR="002B4B7F">
        <w:rPr>
          <w:rFonts w:ascii="Times New Roman" w:hAnsi="Times New Roman" w:cs="Times New Roman"/>
          <w:sz w:val="22"/>
          <w:szCs w:val="22"/>
        </w:rPr>
        <w:t>Määrittelyn mukaisilla sanomilla välitetyt tiedot täyttävät Kan</w:t>
      </w:r>
      <w:r w:rsidR="00707AC0">
        <w:rPr>
          <w:rFonts w:ascii="Times New Roman" w:hAnsi="Times New Roman" w:cs="Times New Roman"/>
          <w:sz w:val="22"/>
          <w:szCs w:val="22"/>
        </w:rPr>
        <w:t>t</w:t>
      </w:r>
      <w:r w:rsidR="002B4B7F">
        <w:rPr>
          <w:rFonts w:ascii="Times New Roman" w:hAnsi="Times New Roman" w:cs="Times New Roman"/>
          <w:sz w:val="22"/>
          <w:szCs w:val="22"/>
        </w:rPr>
        <w:t>a</w:t>
      </w:r>
      <w:r w:rsidR="00707AC0">
        <w:rPr>
          <w:rFonts w:ascii="Times New Roman" w:hAnsi="Times New Roman" w:cs="Times New Roman"/>
          <w:sz w:val="22"/>
          <w:szCs w:val="22"/>
        </w:rPr>
        <w:t xml:space="preserve"> Potilastiedon arkiston </w:t>
      </w:r>
      <w:r w:rsidR="002B4B7F">
        <w:rPr>
          <w:rFonts w:ascii="Times New Roman" w:hAnsi="Times New Roman" w:cs="Times New Roman"/>
          <w:sz w:val="22"/>
          <w:szCs w:val="22"/>
        </w:rPr>
        <w:t>vaatimukse</w:t>
      </w:r>
      <w:r w:rsidR="00707AC0">
        <w:rPr>
          <w:rFonts w:ascii="Times New Roman" w:hAnsi="Times New Roman" w:cs="Times New Roman"/>
          <w:sz w:val="22"/>
          <w:szCs w:val="22"/>
        </w:rPr>
        <w:t>t</w:t>
      </w:r>
      <w:r w:rsidR="002B4B7F">
        <w:rPr>
          <w:rFonts w:ascii="Times New Roman" w:hAnsi="Times New Roman" w:cs="Times New Roman"/>
          <w:sz w:val="22"/>
          <w:szCs w:val="22"/>
        </w:rPr>
        <w:t xml:space="preserve"> kuvantamisen asiakirjojen tietosisällön osalta. </w:t>
      </w:r>
      <w:r w:rsidR="00BC3C61">
        <w:rPr>
          <w:rFonts w:ascii="Times New Roman" w:hAnsi="Times New Roman" w:cs="Times New Roman"/>
          <w:sz w:val="22"/>
          <w:szCs w:val="22"/>
        </w:rPr>
        <w:t>Paikallisesti voidaan sopia tarkennuksista liittyen Kantaan arkistoitavan asiakirjan luomiseen, ko. järjestelmä voi käyttää muitakin hallussaan olevia tietoja kuin erillisjärjestelmän sanomat Kanta vaatimusten mukaisen tietosisällön arkistoinnissa. Myös pa</w:t>
      </w:r>
      <w:r w:rsidR="002B4B7F">
        <w:rPr>
          <w:rFonts w:ascii="Times New Roman" w:hAnsi="Times New Roman" w:cs="Times New Roman"/>
          <w:sz w:val="22"/>
          <w:szCs w:val="22"/>
        </w:rPr>
        <w:t>ikallisissa integraatioissa, joissa välitettäviä tietoja ei tallenneta Kan</w:t>
      </w:r>
      <w:r w:rsidR="00707AC0">
        <w:rPr>
          <w:rFonts w:ascii="Times New Roman" w:hAnsi="Times New Roman" w:cs="Times New Roman"/>
          <w:sz w:val="22"/>
          <w:szCs w:val="22"/>
        </w:rPr>
        <w:t>t</w:t>
      </w:r>
      <w:r w:rsidR="002B4B7F">
        <w:rPr>
          <w:rFonts w:ascii="Times New Roman" w:hAnsi="Times New Roman" w:cs="Times New Roman"/>
          <w:sz w:val="22"/>
          <w:szCs w:val="22"/>
        </w:rPr>
        <w:t xml:space="preserve">a:aan, voidaan määrityksen pakollisuuksia muuttaa osapuolien keskinäisellä sopimuksella. </w:t>
      </w:r>
    </w:p>
    <w:p w14:paraId="6C33ACF6" w14:textId="04C0FDCC" w:rsidR="00BC40F7" w:rsidRDefault="002B4B7F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Määrityksen</w:t>
      </w:r>
      <w:r w:rsidRPr="00C05E28">
        <w:rPr>
          <w:rFonts w:ascii="Times New Roman" w:hAnsi="Times New Roman" w:cs="Times New Roman"/>
          <w:sz w:val="22"/>
          <w:szCs w:val="22"/>
        </w:rPr>
        <w:t xml:space="preserve"> </w:t>
      </w:r>
      <w:r w:rsidR="00C05E28" w:rsidRPr="00C05E28">
        <w:rPr>
          <w:rFonts w:ascii="Times New Roman" w:hAnsi="Times New Roman" w:cs="Times New Roman"/>
          <w:sz w:val="22"/>
          <w:szCs w:val="22"/>
        </w:rPr>
        <w:t>sanomia voidaan hyödyntää myös erilaisissa PACS-järjestelmiin liittyvissä integraatioissa</w:t>
      </w:r>
      <w:r w:rsidR="00C05E28">
        <w:rPr>
          <w:rFonts w:ascii="Times New Roman" w:hAnsi="Times New Roman" w:cs="Times New Roman"/>
          <w:sz w:val="22"/>
          <w:szCs w:val="22"/>
        </w:rPr>
        <w:t>,</w:t>
      </w:r>
      <w:r w:rsidR="00C05E28" w:rsidRPr="00C05E28">
        <w:rPr>
          <w:rFonts w:ascii="Times New Roman" w:hAnsi="Times New Roman" w:cs="Times New Roman"/>
          <w:sz w:val="22"/>
          <w:szCs w:val="22"/>
        </w:rPr>
        <w:t xml:space="preserve"> mutta tässä esitettyjä ratkaisuja ei voi tulkita suoraan vaatimuksiksi PACS-integraatioissa. RIS</w:t>
      </w:r>
      <w:r w:rsidR="007900D3">
        <w:rPr>
          <w:rFonts w:ascii="Times New Roman" w:hAnsi="Times New Roman" w:cs="Times New Roman"/>
          <w:sz w:val="22"/>
          <w:szCs w:val="22"/>
        </w:rPr>
        <w:t>:n</w:t>
      </w:r>
      <w:r w:rsidR="00C05E28" w:rsidRPr="00C05E28">
        <w:rPr>
          <w:rFonts w:ascii="Times New Roman" w:hAnsi="Times New Roman" w:cs="Times New Roman"/>
          <w:sz w:val="22"/>
          <w:szCs w:val="22"/>
        </w:rPr>
        <w:t xml:space="preserve"> ja PACS</w:t>
      </w:r>
      <w:r w:rsidR="007900D3">
        <w:rPr>
          <w:rFonts w:ascii="Times New Roman" w:hAnsi="Times New Roman" w:cs="Times New Roman"/>
          <w:sz w:val="22"/>
          <w:szCs w:val="22"/>
        </w:rPr>
        <w:t>:n</w:t>
      </w:r>
      <w:r w:rsidR="00C05E28" w:rsidRPr="00C05E28">
        <w:rPr>
          <w:rFonts w:ascii="Times New Roman" w:hAnsi="Times New Roman" w:cs="Times New Roman"/>
          <w:sz w:val="22"/>
          <w:szCs w:val="22"/>
        </w:rPr>
        <w:t xml:space="preserve"> väliset integraatiot käydään läpi systemaattisemmin siinä yhteydessä, kun PACS:ien aineistoista tehdään metatietojen osalta Kan</w:t>
      </w:r>
      <w:r w:rsidR="00BC3C61">
        <w:rPr>
          <w:rFonts w:ascii="Times New Roman" w:hAnsi="Times New Roman" w:cs="Times New Roman"/>
          <w:sz w:val="22"/>
          <w:szCs w:val="22"/>
        </w:rPr>
        <w:t>t</w:t>
      </w:r>
      <w:r w:rsidR="00C05E28" w:rsidRPr="00C05E28">
        <w:rPr>
          <w:rFonts w:ascii="Times New Roman" w:hAnsi="Times New Roman" w:cs="Times New Roman"/>
          <w:sz w:val="22"/>
          <w:szCs w:val="22"/>
        </w:rPr>
        <w:t>a-yhteensopivia.</w:t>
      </w:r>
    </w:p>
    <w:p w14:paraId="6C33ACF7" w14:textId="77777777" w:rsidR="00011BAD" w:rsidRPr="006769AF" w:rsidRDefault="00EE66B3" w:rsidP="00EE66B3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Dokumentissa määritellään kuvantamisen HL7-sanomaliikenteen (versio 2.3) perussanomat. Välitettäv</w:t>
      </w:r>
      <w:r w:rsidR="00011BAD" w:rsidRPr="006769AF">
        <w:rPr>
          <w:rFonts w:ascii="Times New Roman" w:hAnsi="Times New Roman" w:cs="Times New Roman"/>
          <w:sz w:val="22"/>
          <w:szCs w:val="22"/>
        </w:rPr>
        <w:t>i</w:t>
      </w:r>
      <w:r w:rsidRPr="006769AF">
        <w:rPr>
          <w:rFonts w:ascii="Times New Roman" w:hAnsi="Times New Roman" w:cs="Times New Roman"/>
          <w:sz w:val="22"/>
          <w:szCs w:val="22"/>
        </w:rPr>
        <w:t>ä sanomia ovat</w:t>
      </w:r>
      <w:r w:rsidR="00544C22" w:rsidRPr="006769AF">
        <w:rPr>
          <w:rFonts w:ascii="Times New Roman" w:hAnsi="Times New Roman" w:cs="Times New Roman"/>
          <w:sz w:val="22"/>
          <w:szCs w:val="22"/>
        </w:rPr>
        <w:t>:</w:t>
      </w:r>
      <w:r w:rsidRPr="006769A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ACF8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tutkimuspyyntösanoma (ORM^O</w:t>
      </w:r>
      <w:r w:rsidR="00011BAD" w:rsidRPr="006769AF">
        <w:rPr>
          <w:rFonts w:ascii="Times New Roman" w:hAnsi="Times New Roman" w:cs="Times New Roman"/>
          <w:sz w:val="22"/>
          <w:szCs w:val="22"/>
        </w:rPr>
        <w:t>01)</w:t>
      </w:r>
    </w:p>
    <w:p w14:paraId="6C33ACF9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tutkimussanoma (ORU^R01) </w:t>
      </w:r>
    </w:p>
    <w:p w14:paraId="6C33ACFA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lausuntosanoma (ORU^R01) </w:t>
      </w:r>
    </w:p>
    <w:p w14:paraId="6C33ACFB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ajanvaraussanoma </w:t>
      </w:r>
      <w:r w:rsidR="00011BAD" w:rsidRPr="006769AF">
        <w:rPr>
          <w:rFonts w:ascii="Times New Roman" w:hAnsi="Times New Roman" w:cs="Times New Roman"/>
          <w:sz w:val="22"/>
          <w:szCs w:val="22"/>
        </w:rPr>
        <w:t>(</w:t>
      </w:r>
      <w:r w:rsidRPr="006769AF">
        <w:rPr>
          <w:rFonts w:ascii="Times New Roman" w:hAnsi="Times New Roman" w:cs="Times New Roman"/>
          <w:sz w:val="22"/>
          <w:szCs w:val="22"/>
        </w:rPr>
        <w:t>SIU^</w:t>
      </w:r>
      <w:r w:rsidR="00011BAD" w:rsidRPr="006769AF">
        <w:rPr>
          <w:rFonts w:ascii="Times New Roman" w:hAnsi="Times New Roman" w:cs="Times New Roman"/>
          <w:sz w:val="22"/>
          <w:szCs w:val="22"/>
        </w:rPr>
        <w:t>S12, SIU^S13 ja SIU^S17)</w:t>
      </w:r>
    </w:p>
    <w:p w14:paraId="6C33ACFC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potilastietosanomat </w:t>
      </w:r>
      <w:r w:rsidR="00011BAD" w:rsidRPr="006769AF">
        <w:rPr>
          <w:rFonts w:ascii="Times New Roman" w:hAnsi="Times New Roman" w:cs="Times New Roman"/>
          <w:sz w:val="22"/>
          <w:szCs w:val="22"/>
        </w:rPr>
        <w:t>(</w:t>
      </w:r>
      <w:r w:rsidRPr="006769AF">
        <w:rPr>
          <w:rFonts w:ascii="Times New Roman" w:hAnsi="Times New Roman" w:cs="Times New Roman"/>
          <w:sz w:val="22"/>
          <w:szCs w:val="22"/>
        </w:rPr>
        <w:t>AD</w:t>
      </w:r>
      <w:r w:rsidR="00011BAD" w:rsidRPr="006769AF">
        <w:rPr>
          <w:rFonts w:ascii="Times New Roman" w:hAnsi="Times New Roman" w:cs="Times New Roman"/>
          <w:sz w:val="22"/>
          <w:szCs w:val="22"/>
        </w:rPr>
        <w:t>T^</w:t>
      </w:r>
      <w:r w:rsidRPr="006769AF">
        <w:rPr>
          <w:rFonts w:ascii="Times New Roman" w:hAnsi="Times New Roman" w:cs="Times New Roman"/>
          <w:sz w:val="22"/>
          <w:szCs w:val="22"/>
        </w:rPr>
        <w:t>A08, ADT</w:t>
      </w:r>
      <w:r w:rsidR="00011BAD" w:rsidRPr="006769AF">
        <w:rPr>
          <w:rFonts w:ascii="Times New Roman" w:hAnsi="Times New Roman" w:cs="Times New Roman"/>
          <w:sz w:val="22"/>
          <w:szCs w:val="22"/>
        </w:rPr>
        <w:t>^</w:t>
      </w:r>
      <w:r w:rsidRPr="006769AF">
        <w:rPr>
          <w:rFonts w:ascii="Times New Roman" w:hAnsi="Times New Roman" w:cs="Times New Roman"/>
          <w:sz w:val="22"/>
          <w:szCs w:val="22"/>
        </w:rPr>
        <w:t>A31 ja ADT</w:t>
      </w:r>
      <w:r w:rsidR="00011BAD" w:rsidRPr="006769AF">
        <w:rPr>
          <w:rFonts w:ascii="Times New Roman" w:hAnsi="Times New Roman" w:cs="Times New Roman"/>
          <w:sz w:val="22"/>
          <w:szCs w:val="22"/>
        </w:rPr>
        <w:t>^A39)</w:t>
      </w:r>
      <w:r w:rsidRPr="006769A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ACFD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perussanomiin liittyvät muutossanomat </w:t>
      </w:r>
    </w:p>
    <w:p w14:paraId="6C33ACFE" w14:textId="77777777" w:rsidR="00EE66B3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sovellu</w:t>
      </w:r>
      <w:r w:rsidR="00011BAD" w:rsidRPr="006769AF">
        <w:rPr>
          <w:rFonts w:ascii="Times New Roman" w:hAnsi="Times New Roman" w:cs="Times New Roman"/>
          <w:sz w:val="22"/>
          <w:szCs w:val="22"/>
        </w:rPr>
        <w:t>skuittaussanomat (ACK)</w:t>
      </w:r>
    </w:p>
    <w:p w14:paraId="6C33ACFF" w14:textId="77777777" w:rsidR="001D304D" w:rsidRPr="002F52B5" w:rsidRDefault="00AA74AD" w:rsidP="001D304D">
      <w:pPr>
        <w:pStyle w:val="Otsikko2"/>
        <w:rPr>
          <w:rFonts w:ascii="Times New Roman" w:hAnsi="Times New Roman" w:cs="Times New Roman"/>
          <w:lang w:val="fi-FI"/>
        </w:rPr>
      </w:pPr>
      <w:bookmarkStart w:id="31" w:name="_Toc27658545"/>
      <w:r w:rsidRPr="002F52B5">
        <w:rPr>
          <w:rFonts w:ascii="Times New Roman" w:hAnsi="Times New Roman" w:cs="Times New Roman"/>
          <w:lang w:val="fi-FI"/>
        </w:rPr>
        <w:t>HL7</w:t>
      </w:r>
      <w:r w:rsidR="00544C22" w:rsidRPr="002F52B5">
        <w:rPr>
          <w:rFonts w:ascii="Times New Roman" w:hAnsi="Times New Roman" w:cs="Times New Roman"/>
          <w:lang w:val="fi-FI"/>
        </w:rPr>
        <w:t>-</w:t>
      </w:r>
      <w:r w:rsidRPr="002F52B5">
        <w:rPr>
          <w:rFonts w:ascii="Times New Roman" w:hAnsi="Times New Roman" w:cs="Times New Roman"/>
          <w:lang w:val="fi-FI"/>
        </w:rPr>
        <w:t>s</w:t>
      </w:r>
      <w:r w:rsidR="001D304D" w:rsidRPr="002F52B5">
        <w:rPr>
          <w:rFonts w:ascii="Times New Roman" w:hAnsi="Times New Roman" w:cs="Times New Roman"/>
          <w:lang w:val="fi-FI"/>
        </w:rPr>
        <w:t>anomakäytännöt</w:t>
      </w:r>
      <w:bookmarkEnd w:id="31"/>
    </w:p>
    <w:p w14:paraId="6C33AD00" w14:textId="77777777" w:rsidR="001D304D" w:rsidRPr="006769AF" w:rsidRDefault="00AB5EA4" w:rsidP="007D4B05">
      <w:pPr>
        <w:spacing w:before="120" w:after="12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Sanoma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rakenteessa noudatetaan Minimal Lower Layer Protocol (MLLP), missä sanomat erotetaan toisistaan sanoman alku- ja loppumerkeillä. </w:t>
      </w:r>
    </w:p>
    <w:p w14:paraId="6C33AD01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MLLP Sanomarakenne:</w:t>
      </w:r>
    </w:p>
    <w:p w14:paraId="6C33AD02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+ &lt;Sanoma&gt; + &lt;EB&gt; + &lt;CR&gt;</w:t>
      </w:r>
    </w:p>
    <w:p w14:paraId="6C33AD03" w14:textId="77777777" w:rsidR="007D4B05" w:rsidRPr="006769AF" w:rsidRDefault="007D4B05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04" w14:textId="77777777" w:rsidR="001D304D" w:rsidRPr="006769AF" w:rsidRDefault="00CB2489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= Aloitus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merkki </w:t>
      </w:r>
    </w:p>
    <w:p w14:paraId="6C33AD05" w14:textId="77777777" w:rsidR="001D304D" w:rsidRPr="006769AF" w:rsidRDefault="00386684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&lt;Sanoma&gt; = 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>anoma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segmentit</w:t>
      </w:r>
    </w:p>
    <w:p w14:paraId="6C33AD06" w14:textId="77777777" w:rsidR="001D304D" w:rsidRPr="006769AF" w:rsidRDefault="00CB2489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lastRenderedPageBreak/>
        <w:t>&lt;EB&gt; = Lopetus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>merkki</w:t>
      </w:r>
    </w:p>
    <w:p w14:paraId="6C33AD07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&lt;CR&gt; = ’Carriage Return’</w:t>
      </w:r>
    </w:p>
    <w:p w14:paraId="6C33AD08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09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Oletus hexadesimaaliarvot MLLP erotinmerkeiksi ovat:</w:t>
      </w:r>
    </w:p>
    <w:p w14:paraId="6C33AD0A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&lt;SB&gt; = 0x0B (VT)</w:t>
      </w:r>
    </w:p>
    <w:p w14:paraId="6C33AD0B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&lt;EB&gt; = 0x1C (FS)</w:t>
      </w:r>
    </w:p>
    <w:p w14:paraId="6C33AD0C" w14:textId="77777777" w:rsidR="004C69BD" w:rsidRPr="006769AF" w:rsidRDefault="001D304D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&lt;CR&gt; = 0x0D (CR)</w:t>
      </w:r>
    </w:p>
    <w:p w14:paraId="6C33AD0D" w14:textId="77777777" w:rsidR="00F002AF" w:rsidRDefault="00F002AF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12F815E" w14:textId="77777777" w:rsidR="00B30591" w:rsidRPr="00B30591" w:rsidRDefault="00B30591" w:rsidP="00B305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B30591">
        <w:rPr>
          <w:rFonts w:ascii="Times New Roman" w:hAnsi="Times New Roman" w:cs="Times New Roman"/>
          <w:sz w:val="22"/>
          <w:szCs w:val="22"/>
          <w:lang w:val="fi-FI"/>
        </w:rPr>
        <w:t>Edellä mainittuja erotinmerkkejä käytetään oletuksena toimittajien välisissä HL7-yhteyksissä. Mikäli tietyssä ympäristössä halutaan käyttää muita erotinmerkkejä, tulee toimittajien sopia tästä keskenään.</w:t>
      </w:r>
    </w:p>
    <w:p w14:paraId="6C33AD0E" w14:textId="77777777" w:rsidR="00F002AF" w:rsidRPr="006769AF" w:rsidRDefault="002629F9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Erikoismerkkien eskapointi:</w:t>
      </w:r>
    </w:p>
    <w:p w14:paraId="6C33AD0F" w14:textId="77777777" w:rsidR="002629F9" w:rsidRPr="006C6659" w:rsidRDefault="002629F9" w:rsidP="001C53D4">
      <w:pPr>
        <w:ind w:left="567"/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4110"/>
      </w:tblGrid>
      <w:tr w:rsidR="002629F9" w:rsidRPr="006C6659" w14:paraId="6C33AD13" w14:textId="77777777" w:rsidTr="00E97CF1">
        <w:tc>
          <w:tcPr>
            <w:tcW w:w="959" w:type="dxa"/>
            <w:shd w:val="clear" w:color="auto" w:fill="FBD4B4"/>
          </w:tcPr>
          <w:p w14:paraId="6C33AD10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Merkki</w:t>
            </w:r>
          </w:p>
        </w:tc>
        <w:tc>
          <w:tcPr>
            <w:tcW w:w="1276" w:type="dxa"/>
            <w:shd w:val="clear" w:color="auto" w:fill="FBD4B4"/>
          </w:tcPr>
          <w:p w14:paraId="6C33AD11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Eskapointi</w:t>
            </w:r>
          </w:p>
        </w:tc>
        <w:tc>
          <w:tcPr>
            <w:tcW w:w="4110" w:type="dxa"/>
            <w:shd w:val="clear" w:color="auto" w:fill="FBD4B4"/>
          </w:tcPr>
          <w:p w14:paraId="6C33AD12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Selitys</w:t>
            </w:r>
          </w:p>
        </w:tc>
      </w:tr>
      <w:tr w:rsidR="002629F9" w:rsidRPr="006C6659" w14:paraId="6C33AD17" w14:textId="77777777" w:rsidTr="00E97CF1">
        <w:tc>
          <w:tcPr>
            <w:tcW w:w="959" w:type="dxa"/>
          </w:tcPr>
          <w:p w14:paraId="6C33AD14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76" w:type="dxa"/>
          </w:tcPr>
          <w:p w14:paraId="6C33AD15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\.br\</w:t>
            </w:r>
          </w:p>
        </w:tc>
        <w:tc>
          <w:tcPr>
            <w:tcW w:w="4110" w:type="dxa"/>
          </w:tcPr>
          <w:p w14:paraId="6C33AD16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Uuden rivin aloitus</w:t>
            </w:r>
          </w:p>
        </w:tc>
      </w:tr>
      <w:tr w:rsidR="002629F9" w:rsidRPr="006C6659" w14:paraId="6C33AD1B" w14:textId="77777777" w:rsidTr="00E97CF1">
        <w:tc>
          <w:tcPr>
            <w:tcW w:w="959" w:type="dxa"/>
          </w:tcPr>
          <w:p w14:paraId="6C33AD18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6C33AD19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\X0A\</w:t>
            </w:r>
          </w:p>
        </w:tc>
        <w:tc>
          <w:tcPr>
            <w:tcW w:w="4110" w:type="dxa"/>
          </w:tcPr>
          <w:p w14:paraId="6C33AD1A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Line feed</w:t>
            </w:r>
          </w:p>
        </w:tc>
      </w:tr>
      <w:tr w:rsidR="002629F9" w:rsidRPr="006C6659" w14:paraId="6C33AD1F" w14:textId="77777777" w:rsidTr="00E97CF1">
        <w:tc>
          <w:tcPr>
            <w:tcW w:w="959" w:type="dxa"/>
          </w:tcPr>
          <w:p w14:paraId="6C33AD1C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6C33AD1D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\X0D\</w:t>
            </w:r>
          </w:p>
        </w:tc>
        <w:tc>
          <w:tcPr>
            <w:tcW w:w="4110" w:type="dxa"/>
          </w:tcPr>
          <w:p w14:paraId="6C33AD1E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Carriage return</w:t>
            </w:r>
          </w:p>
        </w:tc>
      </w:tr>
      <w:tr w:rsidR="002629F9" w:rsidRPr="006C6659" w14:paraId="6C33AD23" w14:textId="77777777" w:rsidTr="00E97CF1">
        <w:tc>
          <w:tcPr>
            <w:tcW w:w="959" w:type="dxa"/>
          </w:tcPr>
          <w:p w14:paraId="6C33AD20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|</w:t>
            </w:r>
          </w:p>
        </w:tc>
        <w:tc>
          <w:tcPr>
            <w:tcW w:w="1276" w:type="dxa"/>
          </w:tcPr>
          <w:p w14:paraId="6C33AD21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\F\</w:t>
            </w:r>
          </w:p>
        </w:tc>
        <w:tc>
          <w:tcPr>
            <w:tcW w:w="4110" w:type="dxa"/>
          </w:tcPr>
          <w:p w14:paraId="6C33AD22" w14:textId="77777777" w:rsidR="002629F9" w:rsidRPr="006769AF" w:rsidRDefault="002629F9" w:rsidP="00F002A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Kenttäerotin</w:t>
            </w:r>
          </w:p>
        </w:tc>
      </w:tr>
      <w:tr w:rsidR="002629F9" w:rsidRPr="006C6659" w14:paraId="6C33AD27" w14:textId="77777777" w:rsidTr="00E97CF1">
        <w:tc>
          <w:tcPr>
            <w:tcW w:w="959" w:type="dxa"/>
          </w:tcPr>
          <w:p w14:paraId="6C33AD24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~</w:t>
            </w:r>
          </w:p>
        </w:tc>
        <w:tc>
          <w:tcPr>
            <w:tcW w:w="1276" w:type="dxa"/>
          </w:tcPr>
          <w:p w14:paraId="6C33AD25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\R\</w:t>
            </w:r>
          </w:p>
        </w:tc>
        <w:tc>
          <w:tcPr>
            <w:tcW w:w="4110" w:type="dxa"/>
          </w:tcPr>
          <w:p w14:paraId="6C33AD26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Toistoerotin</w:t>
            </w:r>
          </w:p>
        </w:tc>
      </w:tr>
      <w:tr w:rsidR="002629F9" w:rsidRPr="006C6659" w14:paraId="6C33AD2B" w14:textId="77777777" w:rsidTr="00E97CF1">
        <w:tc>
          <w:tcPr>
            <w:tcW w:w="959" w:type="dxa"/>
          </w:tcPr>
          <w:p w14:paraId="6C33AD28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^</w:t>
            </w:r>
          </w:p>
        </w:tc>
        <w:tc>
          <w:tcPr>
            <w:tcW w:w="1276" w:type="dxa"/>
          </w:tcPr>
          <w:p w14:paraId="6C33AD29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\S\</w:t>
            </w:r>
          </w:p>
        </w:tc>
        <w:tc>
          <w:tcPr>
            <w:tcW w:w="4110" w:type="dxa"/>
          </w:tcPr>
          <w:p w14:paraId="6C33AD2A" w14:textId="77777777" w:rsidR="002629F9" w:rsidRPr="006769AF" w:rsidRDefault="002629F9" w:rsidP="00F002A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Komponenttierotin</w:t>
            </w:r>
          </w:p>
        </w:tc>
      </w:tr>
      <w:tr w:rsidR="002629F9" w:rsidRPr="006C6659" w14:paraId="6C33AD2F" w14:textId="77777777" w:rsidTr="00E97CF1">
        <w:tc>
          <w:tcPr>
            <w:tcW w:w="959" w:type="dxa"/>
          </w:tcPr>
          <w:p w14:paraId="6C33AD2C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&amp;</w:t>
            </w:r>
          </w:p>
        </w:tc>
        <w:tc>
          <w:tcPr>
            <w:tcW w:w="1276" w:type="dxa"/>
          </w:tcPr>
          <w:p w14:paraId="6C33AD2D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\T\</w:t>
            </w:r>
          </w:p>
        </w:tc>
        <w:tc>
          <w:tcPr>
            <w:tcW w:w="4110" w:type="dxa"/>
          </w:tcPr>
          <w:p w14:paraId="6C33AD2E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Osakomponenttierotin</w:t>
            </w:r>
          </w:p>
        </w:tc>
      </w:tr>
      <w:tr w:rsidR="002629F9" w:rsidRPr="006C6659" w14:paraId="6C33AD33" w14:textId="77777777" w:rsidTr="00E97CF1">
        <w:tc>
          <w:tcPr>
            <w:tcW w:w="959" w:type="dxa"/>
          </w:tcPr>
          <w:p w14:paraId="6C33AD30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</w:t>
            </w:r>
          </w:p>
        </w:tc>
        <w:tc>
          <w:tcPr>
            <w:tcW w:w="1276" w:type="dxa"/>
          </w:tcPr>
          <w:p w14:paraId="6C33AD31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\E\</w:t>
            </w:r>
          </w:p>
        </w:tc>
        <w:tc>
          <w:tcPr>
            <w:tcW w:w="4110" w:type="dxa"/>
          </w:tcPr>
          <w:p w14:paraId="6C33AD32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Eskapointimerkki</w:t>
            </w:r>
          </w:p>
        </w:tc>
      </w:tr>
    </w:tbl>
    <w:p w14:paraId="6C33AD34" w14:textId="77777777" w:rsidR="001C78DA" w:rsidRPr="002F52B5" w:rsidRDefault="006C6659" w:rsidP="001C78DA">
      <w:pPr>
        <w:pStyle w:val="Otsikko2"/>
        <w:rPr>
          <w:rFonts w:ascii="Times New Roman" w:hAnsi="Times New Roman" w:cs="Times New Roman"/>
          <w:lang w:val="fi-FI"/>
        </w:rPr>
      </w:pPr>
      <w:bookmarkStart w:id="32" w:name="_Toc27658546"/>
      <w:r w:rsidRPr="002F52B5">
        <w:rPr>
          <w:rFonts w:ascii="Times New Roman" w:hAnsi="Times New Roman" w:cs="Times New Roman"/>
          <w:lang w:val="fi-FI"/>
        </w:rPr>
        <w:t>MLLP V2</w:t>
      </w:r>
      <w:r w:rsidR="001C78DA" w:rsidRPr="002F52B5">
        <w:rPr>
          <w:rFonts w:ascii="Times New Roman" w:hAnsi="Times New Roman" w:cs="Times New Roman"/>
          <w:lang w:val="fi-FI"/>
        </w:rPr>
        <w:t xml:space="preserve"> </w:t>
      </w:r>
      <w:r w:rsidR="00544C22" w:rsidRPr="002F52B5">
        <w:rPr>
          <w:rFonts w:ascii="Times New Roman" w:hAnsi="Times New Roman" w:cs="Times New Roman"/>
          <w:lang w:val="fi-FI"/>
        </w:rPr>
        <w:t>k</w:t>
      </w:r>
      <w:r w:rsidRPr="002F52B5">
        <w:rPr>
          <w:rFonts w:ascii="Times New Roman" w:hAnsi="Times New Roman" w:cs="Times New Roman"/>
          <w:lang w:val="fi-FI"/>
        </w:rPr>
        <w:t>uittaukset</w:t>
      </w:r>
      <w:bookmarkEnd w:id="32"/>
    </w:p>
    <w:p w14:paraId="6C33AD35" w14:textId="77777777" w:rsidR="002629F9" w:rsidRPr="00B740DC" w:rsidRDefault="002629F9" w:rsidP="00F002AF">
      <w:pPr>
        <w:ind w:left="567"/>
        <w:rPr>
          <w:lang w:val="en-US"/>
        </w:rPr>
      </w:pPr>
    </w:p>
    <w:p w14:paraId="6C33AD36" w14:textId="77777777" w:rsidR="00B82D12" w:rsidRPr="006769AF" w:rsidRDefault="00B740DC" w:rsidP="00F002A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Osapuolten välisen sanomaliikenteen varmistamiseen käytetään ensisijaisesti </w:t>
      </w:r>
      <w:r w:rsidR="006C6659" w:rsidRPr="006769AF">
        <w:rPr>
          <w:rFonts w:ascii="Times New Roman" w:hAnsi="Times New Roman" w:cs="Times New Roman"/>
          <w:sz w:val="22"/>
          <w:szCs w:val="22"/>
          <w:lang w:val="fi-FI"/>
        </w:rPr>
        <w:t>MLLP V2 kuittau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>ksia.</w:t>
      </w:r>
      <w:r w:rsidR="006C6659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867A0B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MLLP V2 kuittausprotokolla on synkroninen; lähettävä järjestelmä odottaa kuittauksen vastaanottavalta järjestelmältä ennen uuden sanoman lähetystä. Virhekuittauksessa yritetään uudelleen lähetystä, lähettävän järjestelmän asetusten mukaan. </w:t>
      </w:r>
      <w:r w:rsidR="00FC024A" w:rsidRPr="006769AF">
        <w:rPr>
          <w:rFonts w:ascii="Times New Roman" w:hAnsi="Times New Roman" w:cs="Times New Roman"/>
          <w:sz w:val="22"/>
          <w:szCs w:val="22"/>
          <w:lang w:val="fi-FI"/>
        </w:rPr>
        <w:t>OK kuittaus on ACK ja virhekuittaus NACK.</w:t>
      </w:r>
    </w:p>
    <w:p w14:paraId="6C33AD37" w14:textId="77777777" w:rsidR="00B82D12" w:rsidRPr="00B740DC" w:rsidRDefault="00B82D12" w:rsidP="00F002AF">
      <w:pPr>
        <w:ind w:left="567"/>
        <w:rPr>
          <w:lang w:val="fi-FI"/>
        </w:rPr>
      </w:pPr>
    </w:p>
    <w:p w14:paraId="6C33AD38" w14:textId="77777777" w:rsidR="00276876" w:rsidRPr="006769AF" w:rsidRDefault="00276876" w:rsidP="00B82D1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MLLP V2 k</w:t>
      </w:r>
      <w:r w:rsidR="00B82D12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uittauksen muoto: 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D39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+ &lt;ACK</w:t>
      </w:r>
      <w:r w:rsidR="00276876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tai NACK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>&gt; + &lt;EB&gt; + &lt;CR&gt;</w:t>
      </w:r>
    </w:p>
    <w:p w14:paraId="6C33AD3A" w14:textId="77777777" w:rsidR="002629F9" w:rsidRPr="006769AF" w:rsidRDefault="002629F9" w:rsidP="00F002A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3B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&lt;ACK&gt; = 0x06 (ACK)</w:t>
      </w:r>
    </w:p>
    <w:p w14:paraId="6C33AD3C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435FAD" w:rsidRPr="006769AF">
        <w:rPr>
          <w:rFonts w:ascii="Times New Roman" w:hAnsi="Times New Roman" w:cs="Times New Roman"/>
          <w:sz w:val="22"/>
          <w:szCs w:val="22"/>
          <w:lang w:val="en-US"/>
        </w:rPr>
        <w:t>N</w:t>
      </w:r>
      <w:r w:rsidRPr="006769AF">
        <w:rPr>
          <w:rFonts w:ascii="Times New Roman" w:hAnsi="Times New Roman" w:cs="Times New Roman"/>
          <w:sz w:val="22"/>
          <w:szCs w:val="22"/>
          <w:lang w:val="en-US"/>
        </w:rPr>
        <w:t>ACK&gt; = 0x15 (NACK)</w:t>
      </w:r>
    </w:p>
    <w:p w14:paraId="6C33AD3D" w14:textId="77777777" w:rsidR="00D4541A" w:rsidRPr="002F52B5" w:rsidRDefault="00F002AF" w:rsidP="00D4541A">
      <w:pPr>
        <w:pStyle w:val="Otsikko2"/>
        <w:rPr>
          <w:rFonts w:ascii="Times New Roman" w:hAnsi="Times New Roman" w:cs="Times New Roman"/>
          <w:lang w:val="fi-FI"/>
        </w:rPr>
      </w:pPr>
      <w:r w:rsidRPr="002F52B5">
        <w:rPr>
          <w:rFonts w:ascii="Times New Roman" w:hAnsi="Times New Roman" w:cs="Times New Roman"/>
          <w:lang w:val="en-US"/>
        </w:rPr>
        <w:t xml:space="preserve"> </w:t>
      </w:r>
      <w:bookmarkStart w:id="33" w:name="_Toc27658547"/>
      <w:r w:rsidR="00D4541A" w:rsidRPr="002F52B5">
        <w:rPr>
          <w:rFonts w:ascii="Times New Roman" w:hAnsi="Times New Roman" w:cs="Times New Roman"/>
          <w:lang w:val="fi-FI"/>
        </w:rPr>
        <w:t>Lyhenteet</w:t>
      </w:r>
      <w:bookmarkEnd w:id="33"/>
    </w:p>
    <w:p w14:paraId="6C33AD3E" w14:textId="77777777" w:rsidR="00D4541A" w:rsidRDefault="00D4541A" w:rsidP="00D4541A"/>
    <w:tbl>
      <w:tblPr>
        <w:tblW w:w="7938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5988"/>
      </w:tblGrid>
      <w:tr w:rsidR="00D4541A" w14:paraId="6C33AD41" w14:textId="77777777" w:rsidTr="00F639B9">
        <w:trPr>
          <w:cantSplit/>
          <w:trHeight w:val="284"/>
        </w:trPr>
        <w:tc>
          <w:tcPr>
            <w:tcW w:w="195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3F" w14:textId="77777777" w:rsidR="00D4541A" w:rsidRPr="006769AF" w:rsidRDefault="00D4541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Lyhenne / käsite</w:t>
            </w:r>
          </w:p>
        </w:tc>
        <w:tc>
          <w:tcPr>
            <w:tcW w:w="5988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40" w14:textId="77777777" w:rsidR="00D4541A" w:rsidRPr="006769AF" w:rsidRDefault="00D4541A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Määritys</w:t>
            </w:r>
          </w:p>
        </w:tc>
      </w:tr>
      <w:tr w:rsidR="00CB2489" w14:paraId="6C33AD44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2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HL7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3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Health Level Seven</w:t>
            </w:r>
          </w:p>
        </w:tc>
      </w:tr>
      <w:tr w:rsidR="00CB2489" w14:paraId="6C33AD47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5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HIS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6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Hospital Information System</w:t>
            </w:r>
          </w:p>
        </w:tc>
      </w:tr>
      <w:tr w:rsidR="00CB2489" w14:paraId="6C33AD4A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8" w14:textId="77777777" w:rsidR="00CB2489" w:rsidRPr="006769AF" w:rsidRDefault="00E63655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MLLP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9" w14:textId="77777777" w:rsidR="00CB2489" w:rsidRPr="006769AF" w:rsidRDefault="00E63655" w:rsidP="00544C22">
            <w:pPr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M</w:t>
            </w:r>
            <w:r w:rsidR="00FF1191"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inimal</w:t>
            </w: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Lower Level Protocol</w:t>
            </w:r>
          </w:p>
        </w:tc>
      </w:tr>
      <w:tr w:rsidR="00E63655" w:rsidRPr="00CB2489" w14:paraId="6C33AD4D" w14:textId="77777777" w:rsidTr="00CB2489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B" w14:textId="77777777" w:rsidR="00E63655" w:rsidRPr="006769AF" w:rsidRDefault="00E63655" w:rsidP="00037316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RIS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C" w14:textId="77777777" w:rsidR="00E63655" w:rsidRPr="006769AF" w:rsidRDefault="00E63655" w:rsidP="00037316">
            <w:pPr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Radiology Information System</w:t>
            </w:r>
          </w:p>
        </w:tc>
      </w:tr>
    </w:tbl>
    <w:p w14:paraId="6C33AD4E" w14:textId="77777777" w:rsidR="001C53D4" w:rsidRPr="002F52B5" w:rsidRDefault="001C53D4" w:rsidP="001C53D4">
      <w:pPr>
        <w:pStyle w:val="Otsikko2"/>
        <w:rPr>
          <w:rFonts w:ascii="Times New Roman" w:hAnsi="Times New Roman" w:cs="Times New Roman"/>
          <w:lang w:val="fi-FI"/>
        </w:rPr>
      </w:pPr>
      <w:bookmarkStart w:id="34" w:name="_Toc27658548"/>
      <w:r w:rsidRPr="002F52B5">
        <w:rPr>
          <w:rFonts w:ascii="Times New Roman" w:hAnsi="Times New Roman" w:cs="Times New Roman"/>
          <w:lang w:val="fi-FI"/>
        </w:rPr>
        <w:lastRenderedPageBreak/>
        <w:t>Sanomaliikennekuvaus</w:t>
      </w:r>
      <w:bookmarkEnd w:id="34"/>
    </w:p>
    <w:p w14:paraId="6C33AD4F" w14:textId="77777777" w:rsidR="001C53D4" w:rsidRPr="006769AF" w:rsidRDefault="001C53D4" w:rsidP="001C53D4">
      <w:pPr>
        <w:autoSpaceDE w:val="0"/>
        <w:autoSpaceDN w:val="0"/>
        <w:adjustRightInd w:val="0"/>
        <w:spacing w:before="120" w:after="120" w:line="288" w:lineRule="auto"/>
        <w:ind w:left="567"/>
        <w:rPr>
          <w:rFonts w:ascii="Times New Roman" w:hAnsi="Times New Roman" w:cs="Times New Roman"/>
          <w:bCs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>Läh</w:t>
      </w:r>
      <w:r w:rsidR="00CB2489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ettävä järjestelmä lähettää HL7-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sanomat vastaanottavan järjestelmän kuuntelevaan osoitteeseen (TCP/IP/Port). Vastaanottava järjestelmä kuittaa sanoman HL7 ACK sanomalla samaan osoitteeseen mistä </w:t>
      </w:r>
      <w:r w:rsidR="00F27B73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alkuperäinen sanoma on tullut. </w:t>
      </w:r>
    </w:p>
    <w:p w14:paraId="6C33AD50" w14:textId="77777777" w:rsidR="00F27B73" w:rsidRPr="006769AF" w:rsidRDefault="00F27B73" w:rsidP="001C53D4">
      <w:pPr>
        <w:autoSpaceDE w:val="0"/>
        <w:autoSpaceDN w:val="0"/>
        <w:adjustRightInd w:val="0"/>
        <w:spacing w:before="120" w:after="120" w:line="288" w:lineRule="auto"/>
        <w:ind w:left="567"/>
        <w:rPr>
          <w:rFonts w:ascii="Times New Roman" w:hAnsi="Times New Roman" w:cs="Times New Roman"/>
          <w:bCs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Esimerkkikuvauksessa työprosessi alkaa tutkimuspyynnön kirjaamisella HIS/EPR-järjestelmään. </w:t>
      </w:r>
      <w:r w:rsidR="002215ED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Toiminta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ympäristöstä riippuen tutkimuspyynnöt voidaan kirjata myös RIS-järjestelmään, josta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ne yleensä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lähetetään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HIS/EPR-järjestelmään. Näissä käyttötapauksissa </w:t>
      </w:r>
      <w:r w:rsidR="00E33AE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esimerkiksi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tutkimuspyynnön kirjaamiseen vaadittavan kontekstin </w:t>
      </w:r>
      <w:r w:rsidR="006E3DAA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(organisaatio- ja käyttäjätiedot, palvelutapahtumatunniste jne)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välittämiseen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HIS/EPR-järjestelmästä RIS-järjestelmään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käytettävät tavat ja tekniikat eivät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kuulu tämän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HL7-sanomiin keskittyvän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määrittelyn piiriin.</w:t>
      </w:r>
      <w:r w:rsidR="009A1609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</w:t>
      </w:r>
    </w:p>
    <w:p w14:paraId="6C33AD51" w14:textId="77777777" w:rsidR="00EE66B3" w:rsidRPr="00667010" w:rsidRDefault="00555B0A" w:rsidP="00256E2F">
      <w:pPr>
        <w:spacing w:before="120"/>
        <w:ind w:left="567"/>
        <w:rPr>
          <w:rFonts w:ascii="Times New Roman" w:hAnsi="Times New Roman" w:cs="Times New Roman"/>
          <w:szCs w:val="22"/>
          <w:lang w:val="fi-FI"/>
        </w:rPr>
      </w:pPr>
      <w:r>
        <w:rPr>
          <w:lang w:val="fi-FI"/>
        </w:rPr>
        <w:t xml:space="preserve"> </w:t>
      </w:r>
    </w:p>
    <w:p w14:paraId="6C33AD52" w14:textId="77777777" w:rsidR="00C63E3A" w:rsidRDefault="00D4541A" w:rsidP="00C63E3A">
      <w:pPr>
        <w:keepNext/>
      </w:pPr>
      <w:r w:rsidRPr="00555B0A">
        <w:object w:dxaOrig="17777" w:dyaOrig="15160" w14:anchorId="6C33BA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pt;height:427pt" o:ole="">
            <v:imagedata r:id="rId12" o:title=""/>
          </v:shape>
          <o:OLEObject Type="Embed" ProgID="Visio.Drawing.11" ShapeID="_x0000_i1025" DrawAspect="Content" ObjectID="_1638271322" r:id="rId13"/>
        </w:object>
      </w:r>
    </w:p>
    <w:p w14:paraId="6C33AD53" w14:textId="77777777" w:rsidR="00C63E3A" w:rsidRPr="006769AF" w:rsidRDefault="00C63E3A" w:rsidP="00C63E3A">
      <w:pPr>
        <w:pStyle w:val="Kuvaotsikko"/>
        <w:rPr>
          <w:rFonts w:ascii="Times New Roman" w:hAnsi="Times New Roman" w:cs="Times New Roman"/>
          <w:sz w:val="20"/>
          <w:lang w:val="fi-FI"/>
        </w:rPr>
      </w:pPr>
      <w:r w:rsidRPr="006769AF">
        <w:rPr>
          <w:rFonts w:ascii="Times New Roman" w:hAnsi="Times New Roman" w:cs="Times New Roman"/>
          <w:sz w:val="20"/>
          <w:lang w:val="fi-FI"/>
        </w:rPr>
        <w:t xml:space="preserve">Kuva </w:t>
      </w:r>
      <w:r w:rsidRPr="006769AF">
        <w:rPr>
          <w:rFonts w:ascii="Times New Roman" w:hAnsi="Times New Roman" w:cs="Times New Roman"/>
          <w:sz w:val="20"/>
        </w:rPr>
        <w:fldChar w:fldCharType="begin"/>
      </w:r>
      <w:r w:rsidRPr="006769AF">
        <w:rPr>
          <w:rFonts w:ascii="Times New Roman" w:hAnsi="Times New Roman" w:cs="Times New Roman"/>
          <w:sz w:val="20"/>
          <w:lang w:val="fi-FI"/>
        </w:rPr>
        <w:instrText xml:space="preserve"> SEQ Kuva \* ARABIC </w:instrText>
      </w:r>
      <w:r w:rsidRPr="006769AF">
        <w:rPr>
          <w:rFonts w:ascii="Times New Roman" w:hAnsi="Times New Roman" w:cs="Times New Roman"/>
          <w:sz w:val="20"/>
        </w:rPr>
        <w:fldChar w:fldCharType="separate"/>
      </w:r>
      <w:r w:rsidR="00C670D0" w:rsidRPr="006769AF">
        <w:rPr>
          <w:rFonts w:ascii="Times New Roman" w:hAnsi="Times New Roman" w:cs="Times New Roman"/>
          <w:noProof/>
          <w:sz w:val="20"/>
          <w:lang w:val="fi-FI"/>
        </w:rPr>
        <w:t>1</w:t>
      </w:r>
      <w:r w:rsidRPr="006769AF">
        <w:rPr>
          <w:rFonts w:ascii="Times New Roman" w:hAnsi="Times New Roman" w:cs="Times New Roman"/>
          <w:sz w:val="20"/>
        </w:rPr>
        <w:fldChar w:fldCharType="end"/>
      </w:r>
      <w:r w:rsidRPr="006769AF">
        <w:rPr>
          <w:rFonts w:ascii="Times New Roman" w:hAnsi="Times New Roman" w:cs="Times New Roman"/>
          <w:sz w:val="20"/>
          <w:lang w:val="fi-FI"/>
        </w:rPr>
        <w:t xml:space="preserve">: </w:t>
      </w:r>
      <w:r w:rsidR="00506308" w:rsidRPr="006769AF">
        <w:rPr>
          <w:rFonts w:ascii="Times New Roman" w:hAnsi="Times New Roman" w:cs="Times New Roman"/>
          <w:sz w:val="20"/>
          <w:lang w:val="fi-FI"/>
        </w:rPr>
        <w:t>Esimerkki</w:t>
      </w:r>
      <w:r w:rsidRPr="006769AF">
        <w:rPr>
          <w:rFonts w:ascii="Times New Roman" w:hAnsi="Times New Roman" w:cs="Times New Roman"/>
          <w:sz w:val="20"/>
          <w:lang w:val="fi-FI"/>
        </w:rPr>
        <w:t>kuvaus prosessista ilman päivityssanomia</w:t>
      </w:r>
    </w:p>
    <w:p w14:paraId="6C33AD54" w14:textId="77777777" w:rsidR="00CC57DA" w:rsidRPr="006769AF" w:rsidRDefault="00CC57DA" w:rsidP="00544C22">
      <w:pPr>
        <w:rPr>
          <w:rFonts w:ascii="Times New Roman" w:hAnsi="Times New Roman" w:cs="Times New Roman"/>
          <w:szCs w:val="20"/>
          <w:lang w:val="fi-FI"/>
        </w:rPr>
      </w:pPr>
    </w:p>
    <w:p w14:paraId="6C33AD55" w14:textId="312776B8" w:rsidR="00501702" w:rsidRDefault="00501702">
      <w:pPr>
        <w:spacing w:line="240" w:lineRule="auto"/>
        <w:rPr>
          <w:lang w:val="fi-FI"/>
        </w:rPr>
      </w:pPr>
      <w:r>
        <w:rPr>
          <w:lang w:val="fi-FI"/>
        </w:rPr>
        <w:br w:type="page"/>
      </w:r>
    </w:p>
    <w:p w14:paraId="6C33AD61" w14:textId="77777777" w:rsidR="00CC57DA" w:rsidRDefault="00CC57DA" w:rsidP="00544C22">
      <w:pPr>
        <w:rPr>
          <w:lang w:val="fi-FI"/>
        </w:rPr>
      </w:pPr>
    </w:p>
    <w:p w14:paraId="6C33AD63" w14:textId="77777777" w:rsidR="00E531BB" w:rsidRPr="002F52B5" w:rsidRDefault="001C53D4" w:rsidP="008F0BBD">
      <w:pPr>
        <w:pStyle w:val="Otsikko1"/>
        <w:numPr>
          <w:ilvl w:val="0"/>
          <w:numId w:val="11"/>
        </w:numPr>
        <w:rPr>
          <w:rFonts w:ascii="Times New Roman" w:hAnsi="Times New Roman" w:cs="Times New Roman"/>
          <w:lang w:val="fi-FI"/>
        </w:rPr>
      </w:pPr>
      <w:bookmarkStart w:id="35" w:name="_Toc27658549"/>
      <w:r w:rsidRPr="002F52B5">
        <w:rPr>
          <w:rFonts w:ascii="Times New Roman" w:hAnsi="Times New Roman" w:cs="Times New Roman"/>
          <w:lang w:val="fi-FI"/>
        </w:rPr>
        <w:t>Yhteiset segmentit</w:t>
      </w:r>
      <w:bookmarkEnd w:id="35"/>
    </w:p>
    <w:p w14:paraId="6C33AD64" w14:textId="77777777" w:rsidR="001C53D4" w:rsidRPr="002F52B5" w:rsidRDefault="00CB2489" w:rsidP="006655D0">
      <w:pPr>
        <w:pStyle w:val="Otsikko2"/>
        <w:rPr>
          <w:rFonts w:ascii="Times New Roman" w:hAnsi="Times New Roman" w:cs="Times New Roman"/>
        </w:rPr>
      </w:pPr>
      <w:bookmarkStart w:id="36" w:name="_MSH_Segmentti_(Message"/>
      <w:bookmarkStart w:id="37" w:name="_Toc352849671"/>
      <w:bookmarkStart w:id="38" w:name="_Toc27658550"/>
      <w:bookmarkEnd w:id="36"/>
      <w:r w:rsidRPr="002F52B5">
        <w:rPr>
          <w:rFonts w:ascii="Times New Roman" w:hAnsi="Times New Roman" w:cs="Times New Roman"/>
        </w:rPr>
        <w:t>MSH-s</w:t>
      </w:r>
      <w:r w:rsidR="001C53D4" w:rsidRPr="002F52B5">
        <w:rPr>
          <w:rFonts w:ascii="Times New Roman" w:hAnsi="Times New Roman" w:cs="Times New Roman"/>
        </w:rPr>
        <w:t>egmentti (Message Header)</w:t>
      </w:r>
      <w:bookmarkEnd w:id="37"/>
      <w:bookmarkEnd w:id="38"/>
    </w:p>
    <w:p w14:paraId="6C33AD65" w14:textId="77777777" w:rsidR="001C53D4" w:rsidRPr="006769AF" w:rsidRDefault="001C53D4" w:rsidP="001C53D4">
      <w:pPr>
        <w:autoSpaceDE w:val="0"/>
        <w:autoSpaceDN w:val="0"/>
        <w:adjustRightInd w:val="0"/>
        <w:spacing w:before="240" w:line="288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>MSH-segmentti on samankaltainen kaikissa sanomissa, ainoastaan kenttä 9 on sanomakohtainen.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0"/>
        <w:gridCol w:w="2345"/>
        <w:gridCol w:w="562"/>
        <w:gridCol w:w="608"/>
        <w:gridCol w:w="3753"/>
      </w:tblGrid>
      <w:tr w:rsidR="001C53D4" w:rsidRPr="006769AF" w14:paraId="6C33AD6B" w14:textId="77777777" w:rsidTr="002D2034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1C53D4" w:rsidRPr="006769AF" w14:paraId="6C33AD71" w14:textId="77777777" w:rsidTr="002D2034">
        <w:tc>
          <w:tcPr>
            <w:tcW w:w="694" w:type="dxa"/>
            <w:tcBorders>
              <w:top w:val="single" w:sz="12" w:space="0" w:color="000000"/>
            </w:tcBorders>
          </w:tcPr>
          <w:p w14:paraId="6C33AD6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1" w:type="dxa"/>
            <w:tcBorders>
              <w:top w:val="single" w:sz="12" w:space="0" w:color="000000"/>
            </w:tcBorders>
          </w:tcPr>
          <w:p w14:paraId="6C33AD6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Field separator</w:t>
            </w:r>
          </w:p>
        </w:tc>
        <w:tc>
          <w:tcPr>
            <w:tcW w:w="562" w:type="dxa"/>
            <w:tcBorders>
              <w:top w:val="single" w:sz="12" w:space="0" w:color="000000"/>
            </w:tcBorders>
          </w:tcPr>
          <w:p w14:paraId="6C33AD6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single" w:sz="12" w:space="0" w:color="000000"/>
            </w:tcBorders>
          </w:tcPr>
          <w:p w14:paraId="6C33AD6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single" w:sz="12" w:space="0" w:color="000000"/>
            </w:tcBorders>
          </w:tcPr>
          <w:p w14:paraId="6C33AD7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&lt;|&gt; Tietokenttä kenttäerotin</w:t>
            </w:r>
          </w:p>
        </w:tc>
      </w:tr>
      <w:tr w:rsidR="001C53D4" w:rsidRPr="006769AF" w14:paraId="6C33AD77" w14:textId="77777777" w:rsidTr="002D2034">
        <w:tc>
          <w:tcPr>
            <w:tcW w:w="694" w:type="dxa"/>
            <w:tcBorders>
              <w:bottom w:val="single" w:sz="4" w:space="0" w:color="000000"/>
            </w:tcBorders>
          </w:tcPr>
          <w:p w14:paraId="6C33AD7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1" w:type="dxa"/>
            <w:tcBorders>
              <w:bottom w:val="single" w:sz="4" w:space="0" w:color="000000"/>
            </w:tcBorders>
          </w:tcPr>
          <w:p w14:paraId="6C33AD7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Encoding Characters</w:t>
            </w:r>
          </w:p>
        </w:tc>
        <w:tc>
          <w:tcPr>
            <w:tcW w:w="562" w:type="dxa"/>
            <w:tcBorders>
              <w:bottom w:val="single" w:sz="4" w:space="0" w:color="000000"/>
            </w:tcBorders>
          </w:tcPr>
          <w:p w14:paraId="6C33AD7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14:paraId="6C33AD75" w14:textId="77777777" w:rsidR="001C53D4" w:rsidRPr="006769AF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6C33AD7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^~\&amp;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&gt; Erotinmerkit</w:t>
            </w:r>
          </w:p>
        </w:tc>
      </w:tr>
      <w:tr w:rsidR="001C53D4" w:rsidRPr="006769AF" w14:paraId="6C33AD7D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7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7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Sending Application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7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7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7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Lähettävä järjestelmä</w:t>
            </w:r>
          </w:p>
        </w:tc>
      </w:tr>
      <w:tr w:rsidR="001C53D4" w:rsidRPr="006769AF" w14:paraId="6C33AD83" w14:textId="77777777" w:rsidTr="002D2034">
        <w:tc>
          <w:tcPr>
            <w:tcW w:w="6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7E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3.1</w:t>
            </w:r>
          </w:p>
        </w:tc>
        <w:tc>
          <w:tcPr>
            <w:tcW w:w="239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7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Järjeste</w:t>
            </w:r>
            <w:r w:rsidR="00C27DCF" w:rsidRPr="006769AF">
              <w:rPr>
                <w:rFonts w:ascii="Times New Roman" w:hAnsi="Times New Roman"/>
                <w:b/>
                <w:sz w:val="22"/>
                <w:szCs w:val="22"/>
              </w:rPr>
              <w:t>l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mätunniste</w:t>
            </w:r>
          </w:p>
        </w:tc>
      </w:tr>
      <w:tr w:rsidR="001C53D4" w:rsidRPr="006769AF" w14:paraId="6C33AD89" w14:textId="77777777" w:rsidTr="002D2034">
        <w:tc>
          <w:tcPr>
            <w:tcW w:w="694" w:type="dxa"/>
            <w:tcBorders>
              <w:top w:val="single" w:sz="4" w:space="0" w:color="000000"/>
              <w:bottom w:val="dashed" w:sz="4" w:space="0" w:color="auto"/>
            </w:tcBorders>
          </w:tcPr>
          <w:p w14:paraId="6C33AD8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91" w:type="dxa"/>
            <w:tcBorders>
              <w:top w:val="single" w:sz="4" w:space="0" w:color="000000"/>
              <w:bottom w:val="dashed" w:sz="4" w:space="0" w:color="auto"/>
            </w:tcBorders>
          </w:tcPr>
          <w:p w14:paraId="6C33AD8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Sending Facility</w:t>
            </w:r>
          </w:p>
        </w:tc>
        <w:tc>
          <w:tcPr>
            <w:tcW w:w="562" w:type="dxa"/>
            <w:tcBorders>
              <w:top w:val="single" w:sz="4" w:space="0" w:color="000000"/>
              <w:bottom w:val="dashed" w:sz="4" w:space="0" w:color="auto"/>
            </w:tcBorders>
          </w:tcPr>
          <w:p w14:paraId="6C33AD8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AD8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dashed" w:sz="4" w:space="0" w:color="auto"/>
            </w:tcBorders>
          </w:tcPr>
          <w:p w14:paraId="6C33AD8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Lähettävä laitos</w:t>
            </w:r>
          </w:p>
        </w:tc>
      </w:tr>
      <w:tr w:rsidR="001C53D4" w:rsidRPr="006769AF" w14:paraId="6C33AD8F" w14:textId="77777777" w:rsidTr="002D2034">
        <w:tc>
          <w:tcPr>
            <w:tcW w:w="694" w:type="dxa"/>
            <w:tcBorders>
              <w:top w:val="dashed" w:sz="4" w:space="0" w:color="auto"/>
              <w:bottom w:val="single" w:sz="4" w:space="0" w:color="000000"/>
            </w:tcBorders>
          </w:tcPr>
          <w:p w14:paraId="6C33AD8A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2391" w:type="dxa"/>
            <w:tcBorders>
              <w:top w:val="dashed" w:sz="4" w:space="0" w:color="auto"/>
              <w:bottom w:val="single" w:sz="4" w:space="0" w:color="000000"/>
            </w:tcBorders>
          </w:tcPr>
          <w:p w14:paraId="6C33AD8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bottom w:val="single" w:sz="4" w:space="0" w:color="000000"/>
            </w:tcBorders>
          </w:tcPr>
          <w:p w14:paraId="6C33AD8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AD8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000000"/>
            </w:tcBorders>
          </w:tcPr>
          <w:p w14:paraId="6C33AD8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Laitostunniste</w:t>
            </w:r>
          </w:p>
        </w:tc>
      </w:tr>
      <w:tr w:rsidR="001C53D4" w:rsidRPr="006769AF" w14:paraId="6C33AD95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9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9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Receiving Application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92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9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9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Vastaanottava järjestelmä</w:t>
            </w:r>
          </w:p>
        </w:tc>
      </w:tr>
      <w:tr w:rsidR="001C53D4" w:rsidRPr="006769AF" w14:paraId="6C33AD9B" w14:textId="77777777" w:rsidTr="002D2034">
        <w:tc>
          <w:tcPr>
            <w:tcW w:w="694" w:type="dxa"/>
            <w:tcBorders>
              <w:top w:val="dashed" w:sz="4" w:space="0" w:color="auto"/>
              <w:bottom w:val="single" w:sz="4" w:space="0" w:color="000000"/>
            </w:tcBorders>
          </w:tcPr>
          <w:p w14:paraId="6C33AD96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5.1</w:t>
            </w:r>
          </w:p>
        </w:tc>
        <w:tc>
          <w:tcPr>
            <w:tcW w:w="2391" w:type="dxa"/>
            <w:tcBorders>
              <w:top w:val="dashed" w:sz="4" w:space="0" w:color="auto"/>
              <w:bottom w:val="single" w:sz="4" w:space="0" w:color="000000"/>
            </w:tcBorders>
          </w:tcPr>
          <w:p w14:paraId="6C33AD9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bottom w:val="single" w:sz="4" w:space="0" w:color="000000"/>
            </w:tcBorders>
          </w:tcPr>
          <w:p w14:paraId="6C33AD9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AD9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000000"/>
            </w:tcBorders>
          </w:tcPr>
          <w:p w14:paraId="6C33AD9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Järjeste</w:t>
            </w:r>
            <w:r w:rsidR="00C27DCF" w:rsidRPr="006769AF">
              <w:rPr>
                <w:rFonts w:ascii="Times New Roman" w:hAnsi="Times New Roman"/>
                <w:b/>
                <w:sz w:val="22"/>
                <w:szCs w:val="22"/>
              </w:rPr>
              <w:t>l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mätunniste</w:t>
            </w:r>
          </w:p>
        </w:tc>
      </w:tr>
      <w:tr w:rsidR="001C53D4" w:rsidRPr="006769AF" w14:paraId="6C33ADA1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9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9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Receiving Facility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9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9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A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Vastaanottava laitos</w:t>
            </w:r>
          </w:p>
        </w:tc>
      </w:tr>
      <w:tr w:rsidR="001C53D4" w:rsidRPr="006769AF" w14:paraId="6C33ADA7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A2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6.1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A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A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A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A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Laitostunniste</w:t>
            </w:r>
          </w:p>
        </w:tc>
      </w:tr>
      <w:tr w:rsidR="001C53D4" w:rsidRPr="006769AF" w14:paraId="6C33ADAD" w14:textId="77777777" w:rsidTr="002D2034">
        <w:tc>
          <w:tcPr>
            <w:tcW w:w="694" w:type="dxa"/>
          </w:tcPr>
          <w:p w14:paraId="6C33ADA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91" w:type="dxa"/>
          </w:tcPr>
          <w:p w14:paraId="6C33ADA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Date/time of message</w:t>
            </w:r>
          </w:p>
        </w:tc>
        <w:tc>
          <w:tcPr>
            <w:tcW w:w="562" w:type="dxa"/>
          </w:tcPr>
          <w:p w14:paraId="6C33ADA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</w:tcPr>
          <w:p w14:paraId="6C33ADA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827" w:type="dxa"/>
          </w:tcPr>
          <w:p w14:paraId="6C33ADA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Formaatti yyyyMMddHHmmss</w:t>
            </w:r>
          </w:p>
        </w:tc>
      </w:tr>
      <w:tr w:rsidR="001C53D4" w:rsidRPr="009844C6" w14:paraId="6C33ADB3" w14:textId="77777777" w:rsidTr="002D2034">
        <w:tc>
          <w:tcPr>
            <w:tcW w:w="694" w:type="dxa"/>
          </w:tcPr>
          <w:p w14:paraId="6C33ADA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91" w:type="dxa"/>
          </w:tcPr>
          <w:p w14:paraId="6C33ADA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Security</w:t>
            </w:r>
          </w:p>
        </w:tc>
        <w:tc>
          <w:tcPr>
            <w:tcW w:w="562" w:type="dxa"/>
          </w:tcPr>
          <w:p w14:paraId="6C33ADB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72" w:type="dxa"/>
          </w:tcPr>
          <w:p w14:paraId="6C33ADB1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827" w:type="dxa"/>
          </w:tcPr>
          <w:p w14:paraId="6C33ADB2" w14:textId="483CC340" w:rsidR="001C53D4" w:rsidRPr="009844C6" w:rsidRDefault="009844C6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Toteutukses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sa käytetyn määrittelyn versiotieto.</w:t>
            </w:r>
          </w:p>
        </w:tc>
      </w:tr>
      <w:tr w:rsidR="001C53D4" w:rsidRPr="009844C6" w14:paraId="6C33ADB9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B4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9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B5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Message Type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B6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CM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B7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B8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Määräytyy sanomatyypeittäin</w:t>
            </w:r>
          </w:p>
        </w:tc>
      </w:tr>
      <w:tr w:rsidR="001C53D4" w:rsidRPr="009844C6" w14:paraId="6C33ADBF" w14:textId="77777777" w:rsidTr="002D2034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ADBA" w14:textId="77777777" w:rsidR="001C53D4" w:rsidRPr="009844C6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9.1</w:t>
            </w:r>
          </w:p>
        </w:tc>
        <w:tc>
          <w:tcPr>
            <w:tcW w:w="2391" w:type="dxa"/>
            <w:tcBorders>
              <w:top w:val="dashed" w:sz="4" w:space="0" w:color="auto"/>
              <w:bottom w:val="dashed" w:sz="4" w:space="0" w:color="auto"/>
            </w:tcBorders>
          </w:tcPr>
          <w:p w14:paraId="6C33ADBB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Type</w:t>
            </w:r>
          </w:p>
        </w:tc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14:paraId="6C33ADBC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ADBD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</w:tcPr>
          <w:p w14:paraId="6C33ADBE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Sanomatyyppi</w:t>
            </w:r>
          </w:p>
        </w:tc>
      </w:tr>
      <w:tr w:rsidR="001C53D4" w:rsidRPr="009844C6" w14:paraId="6C33ADC5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C0" w14:textId="77777777" w:rsidR="001C53D4" w:rsidRPr="009844C6" w:rsidRDefault="00F77D2C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9.2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C1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Event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C2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C3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C4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Liipaisin</w:t>
            </w:r>
          </w:p>
        </w:tc>
      </w:tr>
      <w:tr w:rsidR="001C53D4" w:rsidRPr="006769AF" w14:paraId="6C33ADCB" w14:textId="77777777" w:rsidTr="002D2034">
        <w:tc>
          <w:tcPr>
            <w:tcW w:w="694" w:type="dxa"/>
            <w:tcBorders>
              <w:bottom w:val="single" w:sz="4" w:space="0" w:color="000000"/>
            </w:tcBorders>
          </w:tcPr>
          <w:p w14:paraId="6C33ADC6" w14:textId="77777777" w:rsidR="001C53D4" w:rsidRPr="009844C6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10</w:t>
            </w:r>
          </w:p>
        </w:tc>
        <w:tc>
          <w:tcPr>
            <w:tcW w:w="2391" w:type="dxa"/>
            <w:tcBorders>
              <w:bottom w:val="single" w:sz="4" w:space="0" w:color="000000"/>
            </w:tcBorders>
          </w:tcPr>
          <w:p w14:paraId="6C33ADC7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Message Control 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562" w:type="dxa"/>
            <w:tcBorders>
              <w:bottom w:val="single" w:sz="4" w:space="0" w:color="000000"/>
            </w:tcBorders>
          </w:tcPr>
          <w:p w14:paraId="6C33ADC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14:paraId="6C33ADC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6C33ADCA" w14:textId="77777777" w:rsidR="001C53D4" w:rsidRPr="006769AF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iCs/>
                <w:sz w:val="22"/>
                <w:szCs w:val="22"/>
                <w:lang w:val="en-US"/>
              </w:rPr>
              <w:t>Yksilöllinen sanoma ID</w:t>
            </w:r>
          </w:p>
        </w:tc>
      </w:tr>
      <w:tr w:rsidR="001C53D4" w:rsidRPr="006769AF" w14:paraId="6C33ADD1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C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C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Processing ID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C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PT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CF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D0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C53D4" w:rsidRPr="004320DA" w14:paraId="6C33ADD7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D2" w14:textId="77777777" w:rsidR="001C53D4" w:rsidRPr="006769AF" w:rsidRDefault="00F77D2C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D3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Processing ID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D4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D5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D6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&lt;P&gt;=tuotanto, &lt;D&gt;=debug, &lt;T&gt;=testi </w:t>
            </w:r>
          </w:p>
        </w:tc>
      </w:tr>
      <w:tr w:rsidR="001C53D4" w:rsidRPr="006769AF" w14:paraId="6C33ADDD" w14:textId="77777777" w:rsidTr="002D2034">
        <w:tc>
          <w:tcPr>
            <w:tcW w:w="694" w:type="dxa"/>
          </w:tcPr>
          <w:p w14:paraId="6C33ADD8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2391" w:type="dxa"/>
          </w:tcPr>
          <w:p w14:paraId="6C33ADD9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Version ID</w:t>
            </w:r>
          </w:p>
        </w:tc>
        <w:tc>
          <w:tcPr>
            <w:tcW w:w="562" w:type="dxa"/>
          </w:tcPr>
          <w:p w14:paraId="6C33ADD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</w:tcPr>
          <w:p w14:paraId="6C33ADD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D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2.3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</w:tr>
      <w:tr w:rsidR="002D2034" w:rsidRPr="006769AF" w14:paraId="6C33ADE3" w14:textId="77777777" w:rsidTr="002D2034">
        <w:tc>
          <w:tcPr>
            <w:tcW w:w="694" w:type="dxa"/>
          </w:tcPr>
          <w:p w14:paraId="6C33ADDE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2391" w:type="dxa"/>
          </w:tcPr>
          <w:p w14:paraId="6C33ADDF" w14:textId="77777777" w:rsidR="002D2034" w:rsidRPr="006769AF" w:rsidRDefault="002D2034" w:rsidP="002D203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Accept Ack. Type</w:t>
            </w:r>
          </w:p>
        </w:tc>
        <w:tc>
          <w:tcPr>
            <w:tcW w:w="562" w:type="dxa"/>
          </w:tcPr>
          <w:p w14:paraId="6C33ADE0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1" w14:textId="77777777" w:rsidR="002D2034" w:rsidRPr="006769AF" w:rsidRDefault="00EE207B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2" w14:textId="77777777" w:rsidR="002D2034" w:rsidRPr="006769AF" w:rsidRDefault="00CC57DA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V</w:t>
            </w:r>
            <w:r w:rsidR="002D2034" w:rsidRPr="006769AF">
              <w:rPr>
                <w:rFonts w:ascii="Times New Roman" w:hAnsi="Times New Roman"/>
                <w:b/>
                <w:sz w:val="22"/>
                <w:szCs w:val="22"/>
              </w:rPr>
              <w:t>astaanottokuittaus</w:t>
            </w:r>
          </w:p>
        </w:tc>
      </w:tr>
      <w:tr w:rsidR="002D2034" w:rsidRPr="006769AF" w14:paraId="6C33ADE9" w14:textId="77777777" w:rsidTr="002D2034">
        <w:tc>
          <w:tcPr>
            <w:tcW w:w="694" w:type="dxa"/>
          </w:tcPr>
          <w:p w14:paraId="6C33ADE4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16</w:t>
            </w:r>
          </w:p>
        </w:tc>
        <w:tc>
          <w:tcPr>
            <w:tcW w:w="2391" w:type="dxa"/>
          </w:tcPr>
          <w:p w14:paraId="6C33ADE5" w14:textId="77777777" w:rsidR="002D2034" w:rsidRPr="006769AF" w:rsidRDefault="002D2034" w:rsidP="002D203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Application Ack</w:t>
            </w:r>
            <w:r w:rsidR="001131F3"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Type</w:t>
            </w:r>
          </w:p>
        </w:tc>
        <w:tc>
          <w:tcPr>
            <w:tcW w:w="562" w:type="dxa"/>
          </w:tcPr>
          <w:p w14:paraId="6C33ADE6" w14:textId="77777777" w:rsidR="002D2034" w:rsidRPr="006769AF" w:rsidRDefault="002D203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7" w14:textId="77777777" w:rsidR="002D2034" w:rsidRPr="006769AF" w:rsidRDefault="00EE207B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8" w14:textId="77777777" w:rsidR="002D2034" w:rsidRPr="006769AF" w:rsidRDefault="00CC57DA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3665EE" w:rsidRPr="006769AF">
              <w:rPr>
                <w:rFonts w:ascii="Times New Roman" w:hAnsi="Times New Roman"/>
                <w:b/>
                <w:sz w:val="22"/>
                <w:szCs w:val="22"/>
              </w:rPr>
              <w:t>ovelluskuittaus</w:t>
            </w:r>
          </w:p>
        </w:tc>
      </w:tr>
      <w:tr w:rsidR="001C53D4" w:rsidRPr="006769AF" w14:paraId="6C33ADEF" w14:textId="77777777" w:rsidTr="002D2034">
        <w:tc>
          <w:tcPr>
            <w:tcW w:w="694" w:type="dxa"/>
          </w:tcPr>
          <w:p w14:paraId="6C33ADEA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18</w:t>
            </w:r>
          </w:p>
        </w:tc>
        <w:tc>
          <w:tcPr>
            <w:tcW w:w="2391" w:type="dxa"/>
          </w:tcPr>
          <w:p w14:paraId="6C33ADEB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Character set</w:t>
            </w:r>
          </w:p>
        </w:tc>
        <w:tc>
          <w:tcPr>
            <w:tcW w:w="562" w:type="dxa"/>
          </w:tcPr>
          <w:p w14:paraId="6C33ADEC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D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E" w14:textId="77777777" w:rsidR="001C53D4" w:rsidRPr="006769AF" w:rsidRDefault="001C53D4" w:rsidP="001C53D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&lt;8859/1&gt;</w:t>
            </w:r>
          </w:p>
        </w:tc>
      </w:tr>
    </w:tbl>
    <w:p w14:paraId="6C33ADF0" w14:textId="77777777" w:rsidR="001C53D4" w:rsidRPr="006769AF" w:rsidRDefault="001C53D4" w:rsidP="001C53D4">
      <w:pPr>
        <w:rPr>
          <w:rFonts w:ascii="Times New Roman" w:hAnsi="Times New Roman" w:cs="Times New Roman"/>
          <w:sz w:val="22"/>
          <w:szCs w:val="22"/>
        </w:rPr>
      </w:pPr>
    </w:p>
    <w:p w14:paraId="6C33ADF1" w14:textId="229E901B" w:rsidR="001C53D4" w:rsidRPr="006769AF" w:rsidRDefault="001C53D4" w:rsidP="001C53D4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b/>
          <w:sz w:val="22"/>
          <w:szCs w:val="22"/>
        </w:rPr>
        <w:t>MSH</w:t>
      </w:r>
      <w:r w:rsidRPr="006769AF">
        <w:rPr>
          <w:rFonts w:ascii="Times New Roman" w:hAnsi="Times New Roman" w:cs="Times New Roman"/>
          <w:sz w:val="22"/>
          <w:szCs w:val="22"/>
        </w:rPr>
        <w:t>|^~\&amp;|S_APP|S_FAC|R_APP|R_FAC|20100412161457|</w:t>
      </w:r>
      <w:r w:rsidR="009844C6">
        <w:rPr>
          <w:rFonts w:ascii="Times New Roman" w:hAnsi="Times New Roman" w:cs="Times New Roman"/>
          <w:sz w:val="22"/>
          <w:szCs w:val="22"/>
        </w:rPr>
        <w:t>1.10</w:t>
      </w:r>
      <w:r w:rsidRPr="006769AF">
        <w:rPr>
          <w:rFonts w:ascii="Times New Roman" w:hAnsi="Times New Roman" w:cs="Times New Roman"/>
          <w:sz w:val="22"/>
          <w:szCs w:val="22"/>
        </w:rPr>
        <w:t>|ORM^O01|</w:t>
      </w:r>
    </w:p>
    <w:p w14:paraId="6C33ADF2" w14:textId="49966417" w:rsidR="001C53D4" w:rsidRPr="006769AF" w:rsidRDefault="001C53D4" w:rsidP="001C53D4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12345678.11.105256|P|2.3|||</w:t>
      </w:r>
      <w:r w:rsidR="00C7596D" w:rsidRPr="006769AF">
        <w:rPr>
          <w:rFonts w:ascii="Times New Roman" w:hAnsi="Times New Roman" w:cs="Times New Roman"/>
          <w:sz w:val="22"/>
          <w:szCs w:val="22"/>
        </w:rPr>
        <w:t>AL</w:t>
      </w:r>
      <w:r w:rsidRPr="006769AF">
        <w:rPr>
          <w:rFonts w:ascii="Times New Roman" w:hAnsi="Times New Roman" w:cs="Times New Roman"/>
          <w:sz w:val="22"/>
          <w:szCs w:val="22"/>
        </w:rPr>
        <w:t>|</w:t>
      </w:r>
      <w:r w:rsidR="00696111" w:rsidRPr="006769AF">
        <w:rPr>
          <w:rFonts w:ascii="Times New Roman" w:hAnsi="Times New Roman" w:cs="Times New Roman"/>
          <w:sz w:val="22"/>
          <w:szCs w:val="22"/>
        </w:rPr>
        <w:t>NE</w:t>
      </w:r>
      <w:r w:rsidR="00505535">
        <w:rPr>
          <w:rFonts w:ascii="Times New Roman" w:hAnsi="Times New Roman" w:cs="Times New Roman"/>
          <w:sz w:val="22"/>
          <w:szCs w:val="22"/>
        </w:rPr>
        <w:t>||8859/1</w:t>
      </w:r>
    </w:p>
    <w:p w14:paraId="6C33ADF3" w14:textId="77777777" w:rsidR="001C53D4" w:rsidRPr="003057D7" w:rsidRDefault="001C53D4" w:rsidP="001C53D4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39" w:name="_Toc27658551"/>
      <w:r w:rsidRPr="002F52B5">
        <w:rPr>
          <w:rFonts w:ascii="Times New Roman" w:hAnsi="Times New Roman" w:cs="Times New Roman"/>
          <w:szCs w:val="24"/>
        </w:rPr>
        <w:t>MSH-</w:t>
      </w:r>
      <w:r w:rsidR="0053345C" w:rsidRPr="002F52B5">
        <w:rPr>
          <w:rFonts w:ascii="Times New Roman" w:hAnsi="Times New Roman" w:cs="Times New Roman"/>
          <w:szCs w:val="24"/>
        </w:rPr>
        <w:t>1</w:t>
      </w:r>
      <w:r w:rsidRPr="002F52B5">
        <w:rPr>
          <w:rFonts w:ascii="Times New Roman" w:hAnsi="Times New Roman" w:cs="Times New Roman"/>
          <w:szCs w:val="24"/>
        </w:rPr>
        <w:t xml:space="preserve"> </w:t>
      </w:r>
      <w:r w:rsidR="00CB2489" w:rsidRPr="002F52B5">
        <w:rPr>
          <w:rFonts w:ascii="Times New Roman" w:hAnsi="Times New Roman" w:cs="Times New Roman"/>
          <w:szCs w:val="24"/>
        </w:rPr>
        <w:t>k</w:t>
      </w:r>
      <w:r w:rsidRPr="002F52B5">
        <w:rPr>
          <w:rFonts w:ascii="Times New Roman" w:hAnsi="Times New Roman" w:cs="Times New Roman"/>
          <w:szCs w:val="24"/>
        </w:rPr>
        <w:t>enttäerotin</w:t>
      </w:r>
      <w:bookmarkEnd w:id="39"/>
    </w:p>
    <w:p w14:paraId="6C33ADF4" w14:textId="77777777" w:rsidR="005C7DB0" w:rsidRPr="00BD61AE" w:rsidRDefault="005C7DB0" w:rsidP="005C7DB0">
      <w:pPr>
        <w:spacing w:before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BD61AE">
        <w:rPr>
          <w:rFonts w:ascii="Times New Roman" w:hAnsi="Times New Roman" w:cs="Times New Roman"/>
          <w:sz w:val="22"/>
          <w:szCs w:val="22"/>
          <w:lang w:val="fi-FI"/>
        </w:rPr>
        <w:t>Kenttäerottimena käytetään merkkiä ”|” ASCII koodi 124</w:t>
      </w:r>
    </w:p>
    <w:p w14:paraId="6C33ADF5" w14:textId="77777777" w:rsidR="005C7DB0" w:rsidRPr="002F52B5" w:rsidRDefault="00CB2489" w:rsidP="005C7DB0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40" w:name="_Toc27658552"/>
      <w:r w:rsidRPr="002F52B5">
        <w:rPr>
          <w:rFonts w:ascii="Times New Roman" w:hAnsi="Times New Roman" w:cs="Times New Roman"/>
          <w:szCs w:val="24"/>
        </w:rPr>
        <w:t>MSH-2 e</w:t>
      </w:r>
      <w:r w:rsidR="005C7DB0" w:rsidRPr="002F52B5">
        <w:rPr>
          <w:rFonts w:ascii="Times New Roman" w:hAnsi="Times New Roman" w:cs="Times New Roman"/>
          <w:szCs w:val="24"/>
        </w:rPr>
        <w:t>r</w:t>
      </w:r>
      <w:r w:rsidR="00C27DCF" w:rsidRPr="002F52B5">
        <w:rPr>
          <w:rFonts w:ascii="Times New Roman" w:hAnsi="Times New Roman" w:cs="Times New Roman"/>
          <w:szCs w:val="24"/>
        </w:rPr>
        <w:t>oti</w:t>
      </w:r>
      <w:r w:rsidR="005C7DB0" w:rsidRPr="002F52B5">
        <w:rPr>
          <w:rFonts w:ascii="Times New Roman" w:hAnsi="Times New Roman" w:cs="Times New Roman"/>
          <w:szCs w:val="24"/>
        </w:rPr>
        <w:t>nmerkit</w:t>
      </w:r>
      <w:bookmarkEnd w:id="40"/>
    </w:p>
    <w:tbl>
      <w:tblPr>
        <w:tblW w:w="7505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9"/>
        <w:gridCol w:w="3048"/>
        <w:gridCol w:w="3048"/>
      </w:tblGrid>
      <w:tr w:rsidR="00544C22" w14:paraId="6C33ADF9" w14:textId="77777777" w:rsidTr="00544C22">
        <w:trPr>
          <w:cantSplit/>
          <w:trHeight w:val="284"/>
        </w:trPr>
        <w:tc>
          <w:tcPr>
            <w:tcW w:w="140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F6" w14:textId="77777777" w:rsidR="00544C22" w:rsidRPr="006769AF" w:rsidRDefault="00544C22" w:rsidP="00544C2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Merkki</w:t>
            </w:r>
          </w:p>
        </w:tc>
        <w:tc>
          <w:tcPr>
            <w:tcW w:w="304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</w:tcPr>
          <w:p w14:paraId="6C33ADF7" w14:textId="77777777" w:rsidR="00544C22" w:rsidRPr="006769AF" w:rsidRDefault="00544C22" w:rsidP="00544C22">
            <w:pPr>
              <w:pStyle w:val="Leipteksti"/>
              <w:spacing w:before="0"/>
              <w:ind w:left="57" w:firstLine="1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Määritys</w:t>
            </w:r>
          </w:p>
        </w:tc>
        <w:tc>
          <w:tcPr>
            <w:tcW w:w="304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</w:tcPr>
          <w:p w14:paraId="6C33ADF8" w14:textId="77777777" w:rsidR="00544C22" w:rsidRPr="006769AF" w:rsidRDefault="00544C22" w:rsidP="00544C22">
            <w:pPr>
              <w:pStyle w:val="Leipteksti"/>
              <w:spacing w:before="0"/>
              <w:ind w:left="57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Arvo (ASCII)</w:t>
            </w:r>
          </w:p>
        </w:tc>
      </w:tr>
      <w:tr w:rsidR="00544C22" w14:paraId="6C33ADFD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FA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^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DFB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Komponenttierotin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DFC" w14:textId="77777777" w:rsidR="00544C22" w:rsidRPr="006769AF" w:rsidRDefault="00544C22" w:rsidP="00544C22">
            <w:pPr>
              <w:ind w:left="57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94</w:t>
            </w:r>
          </w:p>
        </w:tc>
      </w:tr>
      <w:tr w:rsidR="00544C22" w14:paraId="6C33AE01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FE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~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DFF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Toistoerotin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0" w14:textId="77777777" w:rsidR="00544C22" w:rsidRPr="006769AF" w:rsidRDefault="00544C22" w:rsidP="00544C22">
            <w:pPr>
              <w:ind w:left="57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126</w:t>
            </w:r>
          </w:p>
        </w:tc>
      </w:tr>
      <w:tr w:rsidR="00544C22" w14:paraId="6C33AE05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E02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E03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Vapautusmerkki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4" w14:textId="77777777" w:rsidR="00544C22" w:rsidRPr="006769AF" w:rsidRDefault="00544C22" w:rsidP="00544C22">
            <w:pPr>
              <w:ind w:lef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</w:tr>
      <w:tr w:rsidR="00544C22" w14:paraId="6C33AE09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E06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&amp;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E07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Osakomponenttierotin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8" w14:textId="77777777" w:rsidR="00544C22" w:rsidRPr="006769AF" w:rsidRDefault="00544C22" w:rsidP="00544C22">
            <w:pPr>
              <w:ind w:left="57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38</w:t>
            </w:r>
          </w:p>
        </w:tc>
      </w:tr>
    </w:tbl>
    <w:p w14:paraId="6C33AE0A" w14:textId="77777777" w:rsidR="00544C22" w:rsidRPr="006C6659" w:rsidRDefault="00544C22" w:rsidP="005C7DB0">
      <w:pPr>
        <w:ind w:left="567"/>
        <w:rPr>
          <w:lang w:val="fi-FI"/>
        </w:rPr>
      </w:pPr>
    </w:p>
    <w:p w14:paraId="6C33AE0B" w14:textId="77777777" w:rsidR="00EE66B3" w:rsidRPr="002F52B5" w:rsidRDefault="00CB2489" w:rsidP="00EE66B3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41" w:name="_PID_Segmentti_(Patient"/>
      <w:bookmarkStart w:id="42" w:name="_Toc27658553"/>
      <w:bookmarkEnd w:id="41"/>
      <w:r w:rsidRPr="002F52B5">
        <w:rPr>
          <w:rFonts w:ascii="Times New Roman" w:hAnsi="Times New Roman" w:cs="Times New Roman"/>
          <w:szCs w:val="24"/>
          <w:lang w:val="fi-FI"/>
        </w:rPr>
        <w:t>MSH-3 ja MSH-5 l</w:t>
      </w:r>
      <w:r w:rsidR="00EE66B3" w:rsidRPr="002F52B5">
        <w:rPr>
          <w:rFonts w:ascii="Times New Roman" w:hAnsi="Times New Roman" w:cs="Times New Roman"/>
          <w:szCs w:val="24"/>
          <w:lang w:val="fi-FI"/>
        </w:rPr>
        <w:t>ähettävä ja vastaanottava järjestelmä</w:t>
      </w:r>
      <w:bookmarkEnd w:id="42"/>
    </w:p>
    <w:p w14:paraId="6C33AE0C" w14:textId="77777777" w:rsidR="00EE66B3" w:rsidRPr="006769AF" w:rsidRDefault="00EE66B3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Järjestelmätunniste on ensimmäisessä komponentissa. Muita komponentteja ei käytetä. </w:t>
      </w:r>
    </w:p>
    <w:p w14:paraId="6C33AE0D" w14:textId="77777777" w:rsidR="00EE66B3" w:rsidRPr="002F52B5" w:rsidRDefault="00EE66B3" w:rsidP="00EE66B3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43" w:name="_Toc27658554"/>
      <w:r w:rsidRPr="002F52B5">
        <w:rPr>
          <w:rFonts w:ascii="Times New Roman" w:hAnsi="Times New Roman" w:cs="Times New Roman"/>
          <w:szCs w:val="24"/>
          <w:lang w:val="fi-FI"/>
        </w:rPr>
        <w:t xml:space="preserve">MSH-4 ja MSH-6 </w:t>
      </w:r>
      <w:r w:rsidR="00CB2489" w:rsidRPr="002F52B5">
        <w:rPr>
          <w:rFonts w:ascii="Times New Roman" w:hAnsi="Times New Roman" w:cs="Times New Roman"/>
          <w:szCs w:val="24"/>
          <w:lang w:val="fi-FI"/>
        </w:rPr>
        <w:t>l</w:t>
      </w:r>
      <w:r w:rsidRPr="002F52B5">
        <w:rPr>
          <w:rFonts w:ascii="Times New Roman" w:hAnsi="Times New Roman" w:cs="Times New Roman"/>
          <w:szCs w:val="24"/>
          <w:lang w:val="fi-FI"/>
        </w:rPr>
        <w:t>ähettävän ja vastaanottavan järjestelmän tarkenne</w:t>
      </w:r>
      <w:bookmarkEnd w:id="43"/>
    </w:p>
    <w:p w14:paraId="6C33AE0E" w14:textId="77777777" w:rsidR="00C7596D" w:rsidRDefault="00EE66B3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Käytetään komponenttia 1. Muita komponentteja ei käytetä.  MSH-3, MSH-4, MSH-</w:t>
      </w:r>
      <w:r w:rsidR="00D33B33" w:rsidRPr="006769AF">
        <w:rPr>
          <w:rFonts w:ascii="Times New Roman" w:hAnsi="Times New Roman" w:cs="Times New Roman"/>
          <w:sz w:val="22"/>
          <w:szCs w:val="22"/>
          <w:lang w:val="fi-FI"/>
        </w:rPr>
        <w:t>5, MSH-6 toimivat kenttäpareina. K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enttiä käytetään sanomaosapuolien tunnistamiseen ja sanomien reititys hoidetaan näiden kenttien avulla. </w:t>
      </w:r>
    </w:p>
    <w:p w14:paraId="2E7C6219" w14:textId="6FDB7D88" w:rsidR="00BD61AE" w:rsidRPr="002F52B5" w:rsidRDefault="00BD61AE" w:rsidP="00BD61AE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44" w:name="_Toc27658555"/>
      <w:r>
        <w:rPr>
          <w:rFonts w:ascii="Times New Roman" w:hAnsi="Times New Roman" w:cs="Times New Roman"/>
          <w:szCs w:val="24"/>
          <w:lang w:val="fi-FI"/>
        </w:rPr>
        <w:t xml:space="preserve">MSH-8 </w:t>
      </w:r>
      <w:r w:rsidR="002B41B3">
        <w:rPr>
          <w:rFonts w:ascii="Times New Roman" w:hAnsi="Times New Roman" w:cs="Times New Roman"/>
          <w:szCs w:val="24"/>
          <w:lang w:val="fi-FI"/>
        </w:rPr>
        <w:t>m</w:t>
      </w:r>
      <w:r>
        <w:rPr>
          <w:rFonts w:ascii="Times New Roman" w:hAnsi="Times New Roman" w:cs="Times New Roman"/>
          <w:szCs w:val="24"/>
          <w:lang w:val="fi-FI"/>
        </w:rPr>
        <w:t>äärittelyn versiotieto</w:t>
      </w:r>
      <w:bookmarkEnd w:id="44"/>
    </w:p>
    <w:p w14:paraId="74CC25E1" w14:textId="22999F0F" w:rsidR="00BD61AE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Tässä kohden annetaan m</w:t>
      </w:r>
      <w:r w:rsidR="00BD61AE">
        <w:rPr>
          <w:rFonts w:ascii="Times New Roman" w:hAnsi="Times New Roman" w:cs="Times New Roman"/>
          <w:sz w:val="22"/>
          <w:szCs w:val="22"/>
          <w:lang w:val="fi-FI"/>
        </w:rPr>
        <w:t>äärittelyn versio</w:t>
      </w:r>
      <w:r>
        <w:rPr>
          <w:rFonts w:ascii="Times New Roman" w:hAnsi="Times New Roman" w:cs="Times New Roman"/>
          <w:sz w:val="22"/>
          <w:szCs w:val="22"/>
          <w:lang w:val="fi-FI"/>
        </w:rPr>
        <w:t>numero</w:t>
      </w:r>
      <w:r w:rsidR="00BD61AE">
        <w:rPr>
          <w:rFonts w:ascii="Times New Roman" w:hAnsi="Times New Roman" w:cs="Times New Roman"/>
          <w:sz w:val="22"/>
          <w:szCs w:val="22"/>
          <w:lang w:val="fi-FI"/>
        </w:rPr>
        <w:t>, jota rajapinnan toteutus noudattaa.</w:t>
      </w:r>
      <w:r w:rsidR="00BD61AE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194D98">
        <w:rPr>
          <w:rFonts w:ascii="Times New Roman" w:hAnsi="Times New Roman" w:cs="Times New Roman"/>
          <w:sz w:val="22"/>
          <w:szCs w:val="22"/>
          <w:lang w:val="fi-FI"/>
        </w:rPr>
        <w:t xml:space="preserve">Esimerkiksi 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>kentässä on arvo 1.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>0.</w:t>
      </w:r>
    </w:p>
    <w:p w14:paraId="7A77D012" w14:textId="77777777" w:rsidR="00CF4F2D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B462A28" w14:textId="77777777" w:rsidR="00CF4F2D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Määrittelyn lopussa voidaan antaa myös käytetyn ohjelmiston numero, </w:t>
      </w:r>
    </w:p>
    <w:p w14:paraId="32821CFC" w14:textId="452C6C07" w:rsidR="00CF4F2D" w:rsidRPr="006769AF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1.20.25</w:t>
      </w:r>
    </w:p>
    <w:p w14:paraId="6C33AE0F" w14:textId="77777777" w:rsidR="00C7596D" w:rsidRPr="002F52B5" w:rsidRDefault="00C7596D" w:rsidP="00C7596D">
      <w:pPr>
        <w:pStyle w:val="Otsikko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45" w:name="_Toc27658556"/>
      <w:r w:rsidRPr="002F52B5">
        <w:rPr>
          <w:rFonts w:ascii="Times New Roman" w:hAnsi="Times New Roman" w:cs="Times New Roman"/>
          <w:szCs w:val="24"/>
          <w:lang w:val="fi-FI"/>
        </w:rPr>
        <w:t>MSH-15 vastaanottokuittaus ja MSH-16 sovelluskuittaus</w:t>
      </w:r>
      <w:bookmarkEnd w:id="45"/>
    </w:p>
    <w:p w14:paraId="6C33AE10" w14:textId="77777777" w:rsidR="000A62A6" w:rsidRPr="006769AF" w:rsidRDefault="00C7596D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Kuittausten käyttöä ohjataan seuraavilla arvoilla: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1"/>
        <w:gridCol w:w="3795"/>
      </w:tblGrid>
      <w:tr w:rsidR="000A62A6" w:rsidRPr="006769AF" w14:paraId="6C33AE13" w14:textId="77777777" w:rsidTr="000A62A6">
        <w:tc>
          <w:tcPr>
            <w:tcW w:w="2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11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Kuittaus</w:t>
            </w:r>
          </w:p>
        </w:tc>
        <w:tc>
          <w:tcPr>
            <w:tcW w:w="3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12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Kuittauksen määritys</w:t>
            </w:r>
          </w:p>
        </w:tc>
      </w:tr>
      <w:tr w:rsidR="000A62A6" w:rsidRPr="006769AF" w14:paraId="6C33AE16" w14:textId="77777777" w:rsidTr="000A62A6">
        <w:tc>
          <w:tcPr>
            <w:tcW w:w="2321" w:type="dxa"/>
            <w:tcBorders>
              <w:top w:val="single" w:sz="12" w:space="0" w:color="000000"/>
              <w:bottom w:val="single" w:sz="4" w:space="0" w:color="auto"/>
            </w:tcBorders>
          </w:tcPr>
          <w:p w14:paraId="6C33AE14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AL</w:t>
            </w:r>
          </w:p>
        </w:tc>
        <w:tc>
          <w:tcPr>
            <w:tcW w:w="3795" w:type="dxa"/>
            <w:tcBorders>
              <w:top w:val="single" w:sz="12" w:space="0" w:color="000000"/>
              <w:bottom w:val="single" w:sz="4" w:space="0" w:color="auto"/>
            </w:tcBorders>
          </w:tcPr>
          <w:p w14:paraId="6C33AE15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Aina</w:t>
            </w:r>
          </w:p>
        </w:tc>
      </w:tr>
      <w:tr w:rsidR="000A62A6" w:rsidRPr="006769AF" w14:paraId="6C33AE19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7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NE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8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 koskaan</w:t>
            </w:r>
          </w:p>
        </w:tc>
      </w:tr>
      <w:tr w:rsidR="000A62A6" w:rsidRPr="006769AF" w14:paraId="6C33AE1C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A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ER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B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Virhe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- ja hylkäystilanteissa</w:t>
            </w:r>
          </w:p>
        </w:tc>
      </w:tr>
      <w:tr w:rsidR="000A62A6" w:rsidRPr="006769AF" w14:paraId="6C33AE1F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D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SU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E" w14:textId="77777777" w:rsidR="000A62A6" w:rsidRPr="006769AF" w:rsidRDefault="000A62A6" w:rsidP="000A62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Onnistuneen lähetyksen jälkeen</w:t>
            </w:r>
          </w:p>
        </w:tc>
      </w:tr>
    </w:tbl>
    <w:p w14:paraId="6C33AE20" w14:textId="77777777" w:rsidR="000A62A6" w:rsidRPr="006769AF" w:rsidRDefault="000A62A6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E21" w14:textId="77777777" w:rsidR="00C7596D" w:rsidRPr="006769AF" w:rsidRDefault="00C7596D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Vastaanottokuittauksen </w:t>
      </w:r>
      <w:r w:rsidR="000A62A6" w:rsidRPr="006769AF">
        <w:rPr>
          <w:rFonts w:ascii="Times New Roman" w:hAnsi="Times New Roman" w:cs="Times New Roman"/>
          <w:sz w:val="22"/>
          <w:szCs w:val="22"/>
          <w:lang w:val="fi-FI"/>
        </w:rPr>
        <w:t>oletus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arvona tulisi </w:t>
      </w:r>
      <w:r w:rsidR="000A62A6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olla 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AL. </w:t>
      </w:r>
    </w:p>
    <w:p w14:paraId="6C33AE22" w14:textId="77777777" w:rsidR="005C7DB0" w:rsidRPr="002F52B5" w:rsidRDefault="00CB2489" w:rsidP="004B0947">
      <w:pPr>
        <w:pStyle w:val="Otsikko2"/>
        <w:spacing w:after="240"/>
        <w:rPr>
          <w:rFonts w:ascii="Times New Roman" w:hAnsi="Times New Roman" w:cs="Times New Roman"/>
          <w:lang w:val="fi-FI"/>
        </w:rPr>
      </w:pPr>
      <w:bookmarkStart w:id="46" w:name="_Toc27658557"/>
      <w:r w:rsidRPr="002F52B5">
        <w:rPr>
          <w:rFonts w:ascii="Times New Roman" w:hAnsi="Times New Roman" w:cs="Times New Roman"/>
          <w:lang w:val="fi-FI"/>
        </w:rPr>
        <w:t>PID-s</w:t>
      </w:r>
      <w:r w:rsidR="005C7DB0" w:rsidRPr="002F52B5">
        <w:rPr>
          <w:rFonts w:ascii="Times New Roman" w:hAnsi="Times New Roman" w:cs="Times New Roman"/>
          <w:lang w:val="fi-FI"/>
        </w:rPr>
        <w:t>egmentti (Patient Identification)</w:t>
      </w:r>
      <w:bookmarkEnd w:id="46"/>
    </w:p>
    <w:p w14:paraId="6C33AE23" w14:textId="77777777" w:rsidR="004B0947" w:rsidRPr="006769AF" w:rsidRDefault="00FF6E30" w:rsidP="000100A3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segmentissä välitetään potilastiedot.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278"/>
        <w:gridCol w:w="693"/>
        <w:gridCol w:w="608"/>
        <w:gridCol w:w="3707"/>
      </w:tblGrid>
      <w:tr w:rsidR="004B0947" w:rsidRPr="006769AF" w14:paraId="6C33AE29" w14:textId="77777777" w:rsidTr="00B91354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4B0947" w:rsidRPr="006769AF" w14:paraId="6C33AE2F" w14:textId="77777777" w:rsidTr="00B91354">
        <w:tc>
          <w:tcPr>
            <w:tcW w:w="675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2321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Set ID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&lt;1&gt;Toistuma-arvo</w:t>
            </w:r>
          </w:p>
        </w:tc>
      </w:tr>
      <w:tr w:rsidR="004B0947" w:rsidRPr="006769AF" w14:paraId="6C33AE35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3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3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ID (External)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3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33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3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3B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36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3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3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39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3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4B0947" w:rsidRPr="006769AF" w14:paraId="6C33AE41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3C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3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3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3F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4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4B0947" w:rsidRPr="006769AF" w14:paraId="6C33AE47" w14:textId="77777777" w:rsidTr="00B91354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E42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single" w:sz="4" w:space="0" w:color="000000"/>
            </w:tcBorders>
          </w:tcPr>
          <w:p w14:paraId="6C33AE4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AE4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AE45" w14:textId="77777777" w:rsidR="004B0947" w:rsidRPr="006769AF" w:rsidRDefault="00A91F7E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single" w:sz="4" w:space="0" w:color="000000"/>
            </w:tcBorders>
          </w:tcPr>
          <w:p w14:paraId="6C33AE4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4B0947" w:rsidRPr="006769AF" w14:paraId="6C33AE4D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4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4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ID (Internal)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4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4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4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53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4E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4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Potilasnumero tai henkilötunnus</w:t>
            </w:r>
          </w:p>
        </w:tc>
      </w:tr>
      <w:tr w:rsidR="004B0947" w:rsidRPr="006769AF" w14:paraId="6C33AE59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4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4B0947" w:rsidRPr="006769AF" w14:paraId="6C33AE5F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A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65" w14:textId="77777777" w:rsidTr="00B91354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E6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21" w:type="dxa"/>
            <w:tcBorders>
              <w:top w:val="single" w:sz="4" w:space="0" w:color="000000"/>
              <w:bottom w:val="dashed" w:sz="4" w:space="0" w:color="auto"/>
            </w:tcBorders>
          </w:tcPr>
          <w:p w14:paraId="6C33AE6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AE6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AE6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000000"/>
              <w:bottom w:val="dashed" w:sz="4" w:space="0" w:color="auto"/>
            </w:tcBorders>
          </w:tcPr>
          <w:p w14:paraId="6C33AE6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6B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66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6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6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6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6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4B0947" w:rsidRPr="006769AF" w14:paraId="6C33AE71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6C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6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6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6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4B0947" w:rsidRPr="006769AF" w14:paraId="6C33AE77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2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Mid</w:t>
            </w:r>
            <w:r w:rsidR="003145C4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</w:t>
            </w: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le Initial or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7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7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6" w14:textId="42E428D4" w:rsidR="004B0947" w:rsidRPr="006769AF" w:rsidRDefault="00B00255" w:rsidP="00B0025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etunimet</w:t>
            </w:r>
          </w:p>
        </w:tc>
      </w:tr>
      <w:tr w:rsidR="004B0947" w:rsidRPr="006769AF" w14:paraId="6C33AE7D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8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7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7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Loppuliite</w:t>
            </w:r>
          </w:p>
        </w:tc>
      </w:tr>
      <w:tr w:rsidR="004B0947" w:rsidRPr="006769AF" w14:paraId="6C33AE83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E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8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8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82" w14:textId="77777777" w:rsidR="004B0947" w:rsidRPr="006769AF" w:rsidRDefault="002D203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Titteli</w:t>
            </w:r>
          </w:p>
        </w:tc>
      </w:tr>
      <w:tr w:rsidR="004B0947" w:rsidRPr="006769AF" w14:paraId="6C33AE89" w14:textId="77777777" w:rsidTr="00B91354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E84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.6</w:t>
            </w:r>
          </w:p>
        </w:tc>
        <w:tc>
          <w:tcPr>
            <w:tcW w:w="2321" w:type="dxa"/>
            <w:tcBorders>
              <w:top w:val="dashed" w:sz="4" w:space="0" w:color="auto"/>
              <w:bottom w:val="single" w:sz="4" w:space="0" w:color="000000"/>
            </w:tcBorders>
          </w:tcPr>
          <w:p w14:paraId="6C33AE8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AE8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AE8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single" w:sz="4" w:space="0" w:color="000000"/>
            </w:tcBorders>
          </w:tcPr>
          <w:p w14:paraId="6C33AE8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Oppiarvo</w:t>
            </w:r>
          </w:p>
        </w:tc>
      </w:tr>
      <w:tr w:rsidR="004B0947" w:rsidRPr="006769AF" w14:paraId="6C33AE8F" w14:textId="77777777" w:rsidTr="00B91354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E8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21" w:type="dxa"/>
            <w:tcBorders>
              <w:top w:val="single" w:sz="4" w:space="0" w:color="000000"/>
              <w:bottom w:val="dashed" w:sz="4" w:space="0" w:color="auto"/>
            </w:tcBorders>
          </w:tcPr>
          <w:p w14:paraId="6C33AE8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Maiden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AE8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AE8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000000"/>
              <w:bottom w:val="dashed" w:sz="4" w:space="0" w:color="auto"/>
            </w:tcBorders>
          </w:tcPr>
          <w:p w14:paraId="6C33AE8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Tyttönimi</w:t>
            </w:r>
          </w:p>
        </w:tc>
      </w:tr>
      <w:tr w:rsidR="004B0947" w:rsidRPr="006769AF" w14:paraId="6C33AE95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90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9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9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9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9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Sukunimi</w:t>
            </w:r>
          </w:p>
        </w:tc>
      </w:tr>
      <w:tr w:rsidR="004B0947" w:rsidRPr="006769AF" w14:paraId="6C33AE9B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9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9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Date/Time of birth 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9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9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9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Syntymäaika, formaatti  </w:t>
            </w:r>
            <w:r w:rsidR="002D2034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yyMMDD</w:t>
            </w:r>
          </w:p>
        </w:tc>
      </w:tr>
      <w:tr w:rsidR="004B0947" w:rsidRPr="00DC6D13" w14:paraId="6C33AEA4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9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9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Sex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9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9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A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Sukupuoli </w:t>
            </w:r>
          </w:p>
          <w:p w14:paraId="6C33AEA1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&lt;1&gt; Mies</w:t>
            </w:r>
          </w:p>
          <w:p w14:paraId="6C33AEA2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&lt;2&gt; Nainen</w:t>
            </w:r>
          </w:p>
          <w:p w14:paraId="6C33AEA3" w14:textId="77777777" w:rsidR="004B0947" w:rsidRPr="006769AF" w:rsidRDefault="004B0947" w:rsidP="00CB2489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&lt;3&gt;</w:t>
            </w:r>
            <w:r w:rsidR="00CB2489"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E</w:t>
            </w: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i määritetty</w:t>
            </w:r>
          </w:p>
        </w:tc>
      </w:tr>
      <w:tr w:rsidR="004B0947" w:rsidRPr="006769AF" w14:paraId="6C33AEAA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A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A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Address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A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XAD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A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A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B0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AB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A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Street Address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A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A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A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Katuosoite</w:t>
            </w:r>
          </w:p>
        </w:tc>
      </w:tr>
      <w:tr w:rsidR="004B0947" w:rsidRPr="006769AF" w14:paraId="6C33AEB6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1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Other Designation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B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B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Muu</w:t>
            </w:r>
            <w:r w:rsidR="00C27DCF" w:rsidRPr="006769A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osoite</w:t>
            </w:r>
          </w:p>
        </w:tc>
      </w:tr>
      <w:tr w:rsidR="004B0947" w:rsidRPr="006769AF" w14:paraId="6C33AEBC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7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City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B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B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Kuntakoodi ja nimi</w:t>
            </w:r>
          </w:p>
        </w:tc>
      </w:tr>
      <w:tr w:rsidR="004B0947" w:rsidRPr="006769AF" w14:paraId="6C33AEC2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D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State or Province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C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Lääni tai maakunta</w:t>
            </w:r>
          </w:p>
        </w:tc>
      </w:tr>
      <w:tr w:rsidR="004B0947" w:rsidRPr="006769AF" w14:paraId="6C33AEC8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3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C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Zip or postal code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C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C7" w14:textId="243C13F1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Postinumero </w:t>
            </w:r>
            <w:r w:rsidR="00981B67">
              <w:rPr>
                <w:rFonts w:ascii="Times New Roman" w:hAnsi="Times New Roman"/>
                <w:sz w:val="22"/>
                <w:szCs w:val="22"/>
              </w:rPr>
              <w:t xml:space="preserve">tai 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postitoimipaikka</w:t>
            </w:r>
          </w:p>
        </w:tc>
      </w:tr>
      <w:tr w:rsidR="004B0947" w:rsidRPr="00BE3C9C" w14:paraId="6C33AECE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9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.6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C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C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7A928277" w14:textId="77777777" w:rsidR="004B0947" w:rsidRDefault="004B0947" w:rsidP="004B0947">
            <w:pPr>
              <w:pStyle w:val="Leipteksti"/>
              <w:spacing w:before="0"/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  <w:lang w:val="fi-FI"/>
              </w:rPr>
            </w:pP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  <w:lang w:val="fi-FI"/>
              </w:rPr>
              <w:t xml:space="preserve">ISO 3166-2 (FI=suomi, SE=ruotsi)  </w:t>
            </w:r>
          </w:p>
          <w:p w14:paraId="6C33AECD" w14:textId="6AE19031" w:rsidR="00B77CCB" w:rsidRPr="006769AF" w:rsidRDefault="00B77CCB" w:rsidP="00B77CC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[</w:t>
            </w:r>
            <w:hyperlink w:anchor="_ISO_3166-2,_maakoodit" w:history="1">
              <w:r w:rsidRPr="00B77CCB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ISO 3166-2  maakoodit</w:t>
              </w:r>
            </w:hyperlink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4B0947" w:rsidRPr="006769AF" w14:paraId="6C33AED4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F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.7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D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Address type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D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D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D3" w14:textId="77777777" w:rsidR="004B0947" w:rsidRPr="006769AF" w:rsidRDefault="004B0947" w:rsidP="004B0947">
            <w:pPr>
              <w:pStyle w:val="Leipteksti"/>
              <w:spacing w:before="0"/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  <w:t>Osoitetyyppi; M=postiosoite</w:t>
            </w:r>
          </w:p>
        </w:tc>
      </w:tr>
      <w:tr w:rsidR="004B0947" w:rsidRPr="006769AF" w14:paraId="6C33AEDA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D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D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Phone nmb. - Home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D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D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D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4B0947" w:rsidRPr="006769AF" w14:paraId="6C33AEE0" w14:textId="77777777" w:rsidTr="00B91354">
        <w:tc>
          <w:tcPr>
            <w:tcW w:w="675" w:type="dxa"/>
            <w:tcBorders>
              <w:top w:val="dashed" w:sz="4" w:space="0" w:color="auto"/>
            </w:tcBorders>
          </w:tcPr>
          <w:p w14:paraId="6C33AEDB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</w:tcBorders>
          </w:tcPr>
          <w:p w14:paraId="6C33AED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657" w:type="dxa"/>
            <w:tcBorders>
              <w:top w:val="dashed" w:sz="4" w:space="0" w:color="auto"/>
            </w:tcBorders>
          </w:tcPr>
          <w:p w14:paraId="6C33AED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</w:tcBorders>
          </w:tcPr>
          <w:p w14:paraId="6C33AED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</w:tcBorders>
          </w:tcPr>
          <w:p w14:paraId="6C33AED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Numero</w:t>
            </w:r>
          </w:p>
        </w:tc>
      </w:tr>
      <w:tr w:rsidR="004B0947" w:rsidRPr="006769AF" w14:paraId="6C33AEE6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E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E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Phone nmb. - Business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E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E4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E5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0947" w:rsidRPr="006769AF" w14:paraId="6C33AEEC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E7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14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E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E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EA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EB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Numero</w:t>
            </w:r>
          </w:p>
        </w:tc>
      </w:tr>
      <w:tr w:rsidR="004B0947" w:rsidRPr="006769AF" w14:paraId="6C33AEF2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E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E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Primary Language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E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F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F1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0947" w:rsidRPr="004320DA" w14:paraId="6C33AEF8" w14:textId="77777777" w:rsidTr="00B91354">
        <w:tc>
          <w:tcPr>
            <w:tcW w:w="675" w:type="dxa"/>
            <w:tcBorders>
              <w:top w:val="dashed" w:sz="4" w:space="0" w:color="auto"/>
            </w:tcBorders>
          </w:tcPr>
          <w:p w14:paraId="6C33AEF3" w14:textId="77777777" w:rsidR="004B0947" w:rsidRPr="006769AF" w:rsidRDefault="00B9135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</w:tcBorders>
          </w:tcPr>
          <w:p w14:paraId="6C33AEF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657" w:type="dxa"/>
            <w:tcBorders>
              <w:top w:val="dashed" w:sz="4" w:space="0" w:color="auto"/>
            </w:tcBorders>
          </w:tcPr>
          <w:p w14:paraId="6C33AEF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</w:tcBorders>
          </w:tcPr>
          <w:p w14:paraId="6C33AEF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</w:tcBorders>
          </w:tcPr>
          <w:p w14:paraId="6C33AEF7" w14:textId="69CB76DB" w:rsidR="004B0947" w:rsidRPr="006769AF" w:rsidRDefault="004B0947" w:rsidP="0055178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Cs/>
                <w:sz w:val="22"/>
                <w:szCs w:val="22"/>
                <w:lang w:val="fi-FI"/>
              </w:rPr>
              <w:t>ISO 639-3</w:t>
            </w:r>
            <w:r w:rsidRPr="006769A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 xml:space="preserve"> (fin=suomi, s</w:t>
            </w:r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w</w:t>
            </w:r>
            <w:r w:rsidRPr="006769A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e=ruotsi)</w:t>
            </w:r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, [</w:t>
            </w:r>
            <w:hyperlink w:anchor="_ISO_639-3_kielikoodit" w:history="1">
              <w:r w:rsidR="0055178F" w:rsidRPr="0055178F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ISO 639-3 kielikoodit</w:t>
              </w:r>
            </w:hyperlink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4B0947" w:rsidRPr="006769AF" w14:paraId="6C33AF04" w14:textId="77777777" w:rsidTr="00B91354">
        <w:tc>
          <w:tcPr>
            <w:tcW w:w="675" w:type="dxa"/>
          </w:tcPr>
          <w:p w14:paraId="6C33AEF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321" w:type="dxa"/>
          </w:tcPr>
          <w:p w14:paraId="6C33AEF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Mar</w:t>
            </w:r>
            <w:r w:rsidR="00D4541A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it</w:t>
            </w: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al status</w:t>
            </w:r>
          </w:p>
        </w:tc>
        <w:tc>
          <w:tcPr>
            <w:tcW w:w="657" w:type="dxa"/>
          </w:tcPr>
          <w:p w14:paraId="6C33AEF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</w:tcPr>
          <w:p w14:paraId="6C33AEF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EF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Sivilisääty</w:t>
            </w:r>
          </w:p>
          <w:p w14:paraId="6C33AEFE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&lt;1&gt; Naimaton</w:t>
            </w:r>
          </w:p>
          <w:p w14:paraId="6C33AEFF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&lt;2&gt; Naimisissa</w:t>
            </w:r>
          </w:p>
          <w:p w14:paraId="6C33AF00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&lt;3&gt; Avoliitossa</w:t>
            </w:r>
          </w:p>
          <w:p w14:paraId="6C33AF01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&lt;4&gt; Asumusero</w:t>
            </w:r>
          </w:p>
          <w:p w14:paraId="6C33AF02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&lt;5&gt; Leski  </w:t>
            </w:r>
          </w:p>
          <w:p w14:paraId="6C33AF03" w14:textId="05F820BB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&lt;6&gt;</w:t>
            </w:r>
            <w:r w:rsidR="00A2399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Eronnut</w:t>
            </w:r>
          </w:p>
        </w:tc>
      </w:tr>
      <w:tr w:rsidR="004B0947" w:rsidRPr="006769AF" w14:paraId="6C33AF0A" w14:textId="77777777" w:rsidTr="00B91354">
        <w:tc>
          <w:tcPr>
            <w:tcW w:w="675" w:type="dxa"/>
          </w:tcPr>
          <w:p w14:paraId="6C33AF0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321" w:type="dxa"/>
          </w:tcPr>
          <w:p w14:paraId="6C33AF0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SSN Number- Patient</w:t>
            </w:r>
          </w:p>
        </w:tc>
        <w:tc>
          <w:tcPr>
            <w:tcW w:w="657" w:type="dxa"/>
          </w:tcPr>
          <w:p w14:paraId="6C33AF0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</w:tcPr>
          <w:p w14:paraId="6C33AF0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N</w:t>
            </w:r>
          </w:p>
        </w:tc>
        <w:tc>
          <w:tcPr>
            <w:tcW w:w="3795" w:type="dxa"/>
          </w:tcPr>
          <w:p w14:paraId="6C33AF0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Henkilötunnus (ei käytössä)</w:t>
            </w:r>
          </w:p>
        </w:tc>
      </w:tr>
      <w:tr w:rsidR="004B0947" w:rsidRPr="006769AF" w14:paraId="6C33AF10" w14:textId="77777777" w:rsidTr="00B91354">
        <w:tc>
          <w:tcPr>
            <w:tcW w:w="675" w:type="dxa"/>
          </w:tcPr>
          <w:p w14:paraId="6C33AF0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2321" w:type="dxa"/>
          </w:tcPr>
          <w:p w14:paraId="6C33AF0C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Mother's Identifier</w:t>
            </w:r>
          </w:p>
        </w:tc>
        <w:tc>
          <w:tcPr>
            <w:tcW w:w="657" w:type="dxa"/>
          </w:tcPr>
          <w:p w14:paraId="6C33AF0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</w:tcPr>
          <w:p w14:paraId="6C33AF0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0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Äidin tunniste</w:t>
            </w:r>
          </w:p>
        </w:tc>
      </w:tr>
      <w:tr w:rsidR="004B0947" w:rsidRPr="006769AF" w14:paraId="6C33AF16" w14:textId="77777777" w:rsidTr="00B91354">
        <w:tc>
          <w:tcPr>
            <w:tcW w:w="675" w:type="dxa"/>
          </w:tcPr>
          <w:p w14:paraId="6C33AF1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2321" w:type="dxa"/>
          </w:tcPr>
          <w:p w14:paraId="6C33AF12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Birth Place</w:t>
            </w:r>
          </w:p>
        </w:tc>
        <w:tc>
          <w:tcPr>
            <w:tcW w:w="657" w:type="dxa"/>
          </w:tcPr>
          <w:p w14:paraId="6C33AF1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</w:tcPr>
          <w:p w14:paraId="6C33AF1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15" w14:textId="6A821A35" w:rsidR="004B0947" w:rsidRPr="006769AF" w:rsidRDefault="00B00255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Syntymä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kunta (kuntakoodi)</w:t>
            </w:r>
          </w:p>
        </w:tc>
      </w:tr>
      <w:tr w:rsidR="004B0947" w:rsidRPr="006769AF" w14:paraId="6C33AF1C" w14:textId="77777777" w:rsidTr="00B91354">
        <w:tc>
          <w:tcPr>
            <w:tcW w:w="675" w:type="dxa"/>
          </w:tcPr>
          <w:p w14:paraId="6C33AF17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2321" w:type="dxa"/>
          </w:tcPr>
          <w:p w14:paraId="6C33AF18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Citizenship</w:t>
            </w:r>
          </w:p>
        </w:tc>
        <w:tc>
          <w:tcPr>
            <w:tcW w:w="657" w:type="dxa"/>
          </w:tcPr>
          <w:p w14:paraId="6C33AF19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</w:tcPr>
          <w:p w14:paraId="6C33AF1A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1B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Kansalaisuus,  </w:t>
            </w:r>
            <w:r w:rsidRPr="006769AF">
              <w:rPr>
                <w:rStyle w:val="Voimakas"/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ISO 3166-2 </w:t>
            </w:r>
          </w:p>
        </w:tc>
      </w:tr>
      <w:tr w:rsidR="004B0947" w:rsidRPr="006769AF" w14:paraId="6C33AF22" w14:textId="77777777" w:rsidTr="00B91354">
        <w:tc>
          <w:tcPr>
            <w:tcW w:w="675" w:type="dxa"/>
          </w:tcPr>
          <w:p w14:paraId="6C33AF1D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2321" w:type="dxa"/>
          </w:tcPr>
          <w:p w14:paraId="6C33AF1E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Death date</w:t>
            </w:r>
          </w:p>
        </w:tc>
        <w:tc>
          <w:tcPr>
            <w:tcW w:w="657" w:type="dxa"/>
          </w:tcPr>
          <w:p w14:paraId="6C33AF1F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</w:tcPr>
          <w:p w14:paraId="6C33AF20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21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Kuolinpäivä, formaatti  </w:t>
            </w:r>
            <w:r w:rsidR="002D2034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yyMMDD</w:t>
            </w:r>
          </w:p>
        </w:tc>
      </w:tr>
      <w:tr w:rsidR="004B0947" w:rsidRPr="004320DA" w14:paraId="6C33AF2A" w14:textId="77777777" w:rsidTr="00B91354">
        <w:tc>
          <w:tcPr>
            <w:tcW w:w="675" w:type="dxa"/>
          </w:tcPr>
          <w:p w14:paraId="6C33AF23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321" w:type="dxa"/>
          </w:tcPr>
          <w:p w14:paraId="6C33AF24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Death Indicator</w:t>
            </w:r>
          </w:p>
        </w:tc>
        <w:tc>
          <w:tcPr>
            <w:tcW w:w="657" w:type="dxa"/>
          </w:tcPr>
          <w:p w14:paraId="6C33AF25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</w:tcPr>
          <w:p w14:paraId="6C33AF26" w14:textId="77777777" w:rsidR="004B0947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27" w14:textId="77777777" w:rsidR="000E2A88" w:rsidRPr="006769AF" w:rsidRDefault="004B0947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Y</w:t>
            </w:r>
            <w:r w:rsidR="000E2A88" w:rsidRPr="006769AF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jos kuollut</w:t>
            </w:r>
          </w:p>
          <w:p w14:paraId="6C33AF28" w14:textId="77777777" w:rsidR="004B0947" w:rsidRPr="006769AF" w:rsidRDefault="002D2034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N</w:t>
            </w:r>
            <w:r w:rsidR="000E2A88" w:rsidRPr="006769AF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jos ei kuollut</w:t>
            </w:r>
          </w:p>
          <w:p w14:paraId="6C33AF29" w14:textId="77777777" w:rsidR="000E2A88" w:rsidRPr="006769AF" w:rsidRDefault="000E2A88" w:rsidP="004B094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Tyhjä, jos ei muutosta kuolintiedoissa</w:t>
            </w:r>
          </w:p>
        </w:tc>
      </w:tr>
    </w:tbl>
    <w:p w14:paraId="6C33AF2B" w14:textId="796C9A54" w:rsidR="004B0947" w:rsidRPr="006769AF" w:rsidRDefault="007E73DE" w:rsidP="008768B7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7E73DE">
        <w:rPr>
          <w:rFonts w:ascii="Times New Roman" w:hAnsi="Times New Roman"/>
          <w:b/>
          <w:sz w:val="22"/>
          <w:szCs w:val="22"/>
          <w:lang w:val="fi-FI"/>
        </w:rPr>
        <w:t>PID</w:t>
      </w:r>
      <w:r w:rsidRPr="007E73DE">
        <w:rPr>
          <w:rFonts w:ascii="Times New Roman" w:hAnsi="Times New Roman"/>
          <w:sz w:val="22"/>
          <w:szCs w:val="22"/>
          <w:lang w:val="fi-FI"/>
        </w:rPr>
        <w:t>|1|131213-901F^^^Effica^VHETU^|131213-901F^^^Effica^VHETU^||Sukunimi^Etunimi^Etunimi2^^^||19040505|1|||Mannerheimintie 30^^091 Helsinki^^00102 HELSINKI^FI^M||||fin|1|||||||</w:t>
      </w:r>
      <w:r w:rsidR="00EE7F64">
        <w:rPr>
          <w:rFonts w:ascii="Times New Roman" w:hAnsi="Times New Roman"/>
          <w:sz w:val="22"/>
          <w:szCs w:val="22"/>
          <w:lang w:val="fi-FI"/>
        </w:rPr>
        <w:t>564</w:t>
      </w:r>
      <w:r w:rsidRPr="007E73DE">
        <w:rPr>
          <w:rFonts w:ascii="Times New Roman" w:hAnsi="Times New Roman"/>
          <w:sz w:val="22"/>
          <w:szCs w:val="22"/>
          <w:lang w:val="fi-FI"/>
        </w:rPr>
        <w:t>|||FI|||20141001|Y</w:t>
      </w:r>
    </w:p>
    <w:p w14:paraId="6C33AF2C" w14:textId="77777777" w:rsidR="004B0947" w:rsidRPr="002F52B5" w:rsidRDefault="004B0947" w:rsidP="004B094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47" w:name="_Toc27658558"/>
      <w:r w:rsidRPr="002F52B5">
        <w:rPr>
          <w:rFonts w:ascii="Times New Roman" w:hAnsi="Times New Roman" w:cs="Times New Roman"/>
          <w:szCs w:val="24"/>
        </w:rPr>
        <w:t xml:space="preserve">PID-2 </w:t>
      </w:r>
      <w:r w:rsidR="001D2B97" w:rsidRPr="002F52B5">
        <w:rPr>
          <w:rFonts w:ascii="Times New Roman" w:hAnsi="Times New Roman" w:cs="Times New Roman"/>
          <w:szCs w:val="24"/>
        </w:rPr>
        <w:t>Patient ID (External ID)</w:t>
      </w:r>
      <w:bookmarkEnd w:id="47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77CEB95F" w14:textId="77777777" w:rsidTr="00A23990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227C1D2" w14:textId="5B04F400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A436D8E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4486A4E4" w14:textId="77777777" w:rsidTr="00A23990">
        <w:tc>
          <w:tcPr>
            <w:tcW w:w="1463" w:type="dxa"/>
            <w:tcBorders>
              <w:bottom w:val="dashed" w:sz="4" w:space="0" w:color="auto"/>
            </w:tcBorders>
          </w:tcPr>
          <w:p w14:paraId="50AA7B14" w14:textId="77777777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7409AFD" w14:textId="6114F62A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A23990" w:rsidRPr="006C6659" w14:paraId="7AE05C75" w14:textId="77777777" w:rsidTr="00A23990">
        <w:tc>
          <w:tcPr>
            <w:tcW w:w="1463" w:type="dxa"/>
          </w:tcPr>
          <w:p w14:paraId="324C5A75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6741" w:type="dxa"/>
          </w:tcPr>
          <w:p w14:paraId="363719AA" w14:textId="3D07DA71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Potilastunnisteita antava järjestelmä</w:t>
            </w:r>
          </w:p>
        </w:tc>
      </w:tr>
      <w:tr w:rsidR="00A23990" w:rsidRPr="004320DA" w14:paraId="5A170DBD" w14:textId="77777777" w:rsidTr="00A23990">
        <w:tc>
          <w:tcPr>
            <w:tcW w:w="1463" w:type="dxa"/>
            <w:tcBorders>
              <w:bottom w:val="single" w:sz="4" w:space="0" w:color="000000"/>
            </w:tcBorders>
          </w:tcPr>
          <w:p w14:paraId="0C47DC35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3BD79FB7" w14:textId="03080311" w:rsidR="00A23990" w:rsidRPr="00A23990" w:rsidRDefault="00A23990" w:rsidP="00A2399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A23990">
              <w:rPr>
                <w:rFonts w:ascii="Times New Roman" w:hAnsi="Times New Roman"/>
                <w:sz w:val="22"/>
                <w:szCs w:val="22"/>
                <w:lang w:val="fi-FI"/>
              </w:rPr>
              <w:t>Henkilötunnuksen tyyppi: &lt;HETU&gt; tai &lt;VHETU&gt;</w:t>
            </w:r>
          </w:p>
        </w:tc>
      </w:tr>
    </w:tbl>
    <w:p w14:paraId="6C33AF2E" w14:textId="77777777" w:rsidR="004B0947" w:rsidRPr="002F52B5" w:rsidRDefault="004B0947" w:rsidP="004B094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48" w:name="_Toc27658559"/>
      <w:r w:rsidRPr="002F52B5">
        <w:rPr>
          <w:rFonts w:ascii="Times New Roman" w:hAnsi="Times New Roman" w:cs="Times New Roman"/>
          <w:szCs w:val="24"/>
        </w:rPr>
        <w:t xml:space="preserve">PID-3 </w:t>
      </w:r>
      <w:r w:rsidR="00402B26" w:rsidRPr="002F52B5">
        <w:rPr>
          <w:rFonts w:ascii="Times New Roman" w:hAnsi="Times New Roman" w:cs="Times New Roman"/>
          <w:szCs w:val="24"/>
        </w:rPr>
        <w:t>Patient ID (I</w:t>
      </w:r>
      <w:r w:rsidR="001D2B97" w:rsidRPr="002F52B5">
        <w:rPr>
          <w:rFonts w:ascii="Times New Roman" w:hAnsi="Times New Roman" w:cs="Times New Roman"/>
          <w:szCs w:val="24"/>
        </w:rPr>
        <w:t>nternal ID)</w:t>
      </w:r>
      <w:bookmarkEnd w:id="48"/>
    </w:p>
    <w:p w14:paraId="6C33AF2F" w14:textId="77777777" w:rsidR="004B0947" w:rsidRDefault="009D1E60" w:rsidP="001D2B9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Potilasnumero on pyytävän järjestelmän sisäinen po</w:t>
      </w:r>
      <w:r w:rsidR="003478D3" w:rsidRPr="006769A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ilasnumero, </w:t>
      </w:r>
      <w:r w:rsidR="00C27DCF" w:rsidRPr="006769AF">
        <w:rPr>
          <w:rFonts w:ascii="Times New Roman" w:hAnsi="Times New Roman" w:cs="Times New Roman"/>
          <w:sz w:val="22"/>
          <w:szCs w:val="22"/>
          <w:lang w:val="fi-FI"/>
        </w:rPr>
        <w:t>joka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palautetaan tutkimus- ja lausuntosanomissa. </w:t>
      </w:r>
      <w:r w:rsidR="00C27DC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Mikäli potilasnumero puuttuu, 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>kopioidaan PID-2 kentän arvo</w:t>
      </w:r>
      <w:r w:rsidR="003478D3" w:rsidRPr="006769AF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30" w14:textId="77777777" w:rsidR="001D2B97" w:rsidRPr="002F52B5" w:rsidRDefault="001D2B97" w:rsidP="001D2B97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49" w:name="_Toc27658560"/>
      <w:r w:rsidRPr="002F52B5">
        <w:rPr>
          <w:rFonts w:ascii="Times New Roman" w:hAnsi="Times New Roman" w:cs="Times New Roman"/>
          <w:szCs w:val="24"/>
        </w:rPr>
        <w:t>PID-5 Patient Name</w:t>
      </w:r>
      <w:bookmarkEnd w:id="49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79BA2904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401A49A" w14:textId="53A499CD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E14A991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72D22591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75C47CB4" w14:textId="77777777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DF10825" w14:textId="1C992C95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Sukunimi</w:t>
            </w:r>
          </w:p>
        </w:tc>
      </w:tr>
      <w:tr w:rsidR="00A23990" w:rsidRPr="006C6659" w14:paraId="1F02F28B" w14:textId="77777777" w:rsidTr="00305818">
        <w:tc>
          <w:tcPr>
            <w:tcW w:w="1463" w:type="dxa"/>
          </w:tcPr>
          <w:p w14:paraId="02F81960" w14:textId="314078D9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2F2285C" w14:textId="14566DA8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Etunimi</w:t>
            </w:r>
          </w:p>
        </w:tc>
      </w:tr>
      <w:tr w:rsidR="00A23990" w:rsidRPr="00A23990" w14:paraId="2E254E4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4F1F93E9" w14:textId="52E2F09F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097A268B" w14:textId="3ADEB3A9" w:rsidR="00A23990" w:rsidRPr="00A23990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Muut etunimet</w:t>
            </w:r>
          </w:p>
        </w:tc>
      </w:tr>
    </w:tbl>
    <w:p w14:paraId="6C33AF34" w14:textId="77777777" w:rsidR="00AB1DD1" w:rsidRPr="002F52B5" w:rsidRDefault="00AB1DD1" w:rsidP="00AB1DD1">
      <w:pPr>
        <w:pStyle w:val="Otsikko2"/>
        <w:rPr>
          <w:rFonts w:ascii="Times New Roman" w:hAnsi="Times New Roman" w:cs="Times New Roman"/>
          <w:lang w:val="fi-FI"/>
        </w:rPr>
      </w:pPr>
      <w:bookmarkStart w:id="50" w:name="_Toc27658561"/>
      <w:r w:rsidRPr="002F52B5">
        <w:rPr>
          <w:rFonts w:ascii="Times New Roman" w:hAnsi="Times New Roman" w:cs="Times New Roman"/>
          <w:lang w:val="fi-FI"/>
        </w:rPr>
        <w:t>PV1-segmentti (Patient Visit)</w:t>
      </w:r>
      <w:bookmarkEnd w:id="50"/>
    </w:p>
    <w:p w14:paraId="6C33AF35" w14:textId="77777777" w:rsidR="00AB1DD1" w:rsidRDefault="00AB1DD1" w:rsidP="00AB1DD1">
      <w:pPr>
        <w:spacing w:line="240" w:lineRule="auto"/>
        <w:ind w:left="567"/>
        <w:rPr>
          <w:rFonts w:ascii="Times New Roman" w:hAnsi="Times New Roman" w:cs="Times New Roman"/>
          <w:lang w:val="fi-FI"/>
        </w:rPr>
      </w:pPr>
    </w:p>
    <w:p w14:paraId="6C33AF36" w14:textId="77777777" w:rsidR="00F30891" w:rsidRPr="006769AF" w:rsidRDefault="00AB1DD1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tiedot.</w:t>
      </w:r>
      <w:r w:rsidR="00F3089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A73BF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Segmentti ei voi sisältyä </w:t>
      </w:r>
      <w:r w:rsidR="00A73BF1" w:rsidRPr="006769AF">
        <w:rPr>
          <w:rFonts w:ascii="Times New Roman" w:hAnsi="Times New Roman" w:cs="Times New Roman"/>
          <w:i/>
          <w:sz w:val="22"/>
          <w:szCs w:val="22"/>
          <w:lang w:val="fi-FI"/>
        </w:rPr>
        <w:t>Lausunto jälkikäteen</w:t>
      </w:r>
      <w:r w:rsidR="00A73BF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–sanomaan. </w:t>
      </w:r>
      <w:r w:rsidR="00F3089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50-komponentti on toistuva ja siinä voi tulla palvelutapahtuman ja/tai rekisterin pitäjän tiedot. </w:t>
      </w:r>
    </w:p>
    <w:p w14:paraId="6C33AF37" w14:textId="77777777" w:rsidR="007B4E63" w:rsidRPr="006769AF" w:rsidRDefault="007B4E63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2262"/>
        <w:gridCol w:w="621"/>
        <w:gridCol w:w="608"/>
        <w:gridCol w:w="3809"/>
      </w:tblGrid>
      <w:tr w:rsidR="007B4E63" w:rsidRPr="006769AF" w14:paraId="6C33AF3D" w14:textId="77777777" w:rsidTr="00A73BF1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8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9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A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B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C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B4E63" w:rsidRPr="006769AF" w14:paraId="6C33AF43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3E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3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40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41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42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&lt;1&gt; Toistuma-arvo</w:t>
            </w:r>
          </w:p>
        </w:tc>
      </w:tr>
      <w:tr w:rsidR="007B4E63" w:rsidRPr="006769AF" w14:paraId="6C33AF4E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44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45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Patient Class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46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47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48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Tutkimuspyynnön tyyppi </w:t>
            </w:r>
          </w:p>
          <w:p w14:paraId="6C33AF49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&lt;M&gt; Avoin (Muu)</w:t>
            </w:r>
          </w:p>
          <w:p w14:paraId="6C33AF4A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&lt;O&gt; Ajanvaraus/Poliklinikka</w:t>
            </w:r>
          </w:p>
          <w:p w14:paraId="6C33AF4B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&lt;U&gt; Kiireellinen</w:t>
            </w:r>
          </w:p>
          <w:p w14:paraId="6C33AF4C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&lt;P&gt; Päivystyspotilas</w:t>
            </w:r>
          </w:p>
          <w:p w14:paraId="6C33AF4D" w14:textId="77777777" w:rsidR="007B4E63" w:rsidRPr="006769AF" w:rsidRDefault="007B4E63" w:rsidP="00A73BF1">
            <w:pPr>
              <w:pStyle w:val="Leipteksti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&lt;I&gt; Vuodeosastopotilas</w:t>
            </w:r>
          </w:p>
        </w:tc>
      </w:tr>
      <w:tr w:rsidR="007B4E63" w:rsidRPr="006769AF" w14:paraId="6C33AF54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4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50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Location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51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PL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52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53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Potilaan sijainti </w:t>
            </w:r>
          </w:p>
        </w:tc>
      </w:tr>
      <w:tr w:rsidR="007B4E63" w:rsidRPr="006769AF" w14:paraId="6C33AF5A" w14:textId="77777777" w:rsidTr="00A73BF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55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56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Point of Care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57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58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59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Hoitopiste (yksikön lyhenne)</w:t>
            </w:r>
          </w:p>
        </w:tc>
      </w:tr>
      <w:tr w:rsidR="007B4E63" w:rsidRPr="006769AF" w14:paraId="6C33AF60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5B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5C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Hospital Service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5D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5E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5F" w14:textId="77777777" w:rsidR="007B4E63" w:rsidRPr="006769AF" w:rsidRDefault="007B4E6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Erikoisalakoodi</w:t>
            </w:r>
          </w:p>
        </w:tc>
      </w:tr>
      <w:tr w:rsidR="008A6275" w:rsidRPr="004320DA" w14:paraId="6C33AF68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1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62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Ambulatory Status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3" w14:textId="77777777" w:rsidR="008A6275" w:rsidRPr="006769AF" w:rsidRDefault="008A6275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64" w14:textId="77777777" w:rsidR="008A6275" w:rsidRPr="006769AF" w:rsidRDefault="008A6275" w:rsidP="00214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5" w14:textId="77777777" w:rsidR="008A6275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Raskaustieto</w:t>
            </w:r>
          </w:p>
          <w:p w14:paraId="6C33AF66" w14:textId="77777777" w:rsidR="00232BA0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&lt;B6&gt; Raskaana</w:t>
            </w:r>
          </w:p>
          <w:p w14:paraId="6C33AF67" w14:textId="77777777" w:rsidR="00232BA0" w:rsidRPr="006769AF" w:rsidRDefault="00232BA0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Tyhjä, ei raskaana tai tietoa ei ole annettu</w:t>
            </w:r>
          </w:p>
        </w:tc>
      </w:tr>
      <w:tr w:rsidR="00EB005B" w:rsidRPr="006769AF" w14:paraId="6C33AF6E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9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6A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Admit Date/Time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B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6C" w14:textId="77777777" w:rsidR="00EB005B" w:rsidRPr="006769AF" w:rsidRDefault="00EB005B" w:rsidP="00214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D" w14:textId="77777777" w:rsidR="00EB005B" w:rsidRPr="006769AF" w:rsidRDefault="00EB005B" w:rsidP="002149F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Potilaan lääkärin vastaanottoaika</w:t>
            </w:r>
            <w:r w:rsidR="000B1139"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0B1139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="000B1139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0B3FB3" w:rsidRPr="004320DA" w14:paraId="6C33AF74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F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70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71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72" w14:textId="77777777" w:rsidR="000B3FB3" w:rsidRPr="006769AF" w:rsidRDefault="000B3FB3" w:rsidP="00266F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73" w14:textId="77777777" w:rsidR="000B3FB3" w:rsidRPr="006769AF" w:rsidRDefault="000B3FB3" w:rsidP="00266F5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Palvelutapahtuma tai Rekisterinpitäjä; tarkemmin kyseisessä luvussa.</w:t>
            </w:r>
          </w:p>
        </w:tc>
      </w:tr>
    </w:tbl>
    <w:p w14:paraId="6C33AF75" w14:textId="77777777" w:rsidR="007B4E63" w:rsidRPr="006769AF" w:rsidRDefault="007B4E63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F76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</w:rPr>
      </w:pPr>
      <w:bookmarkStart w:id="51" w:name="_Toc27658562"/>
      <w:r w:rsidRPr="002F52B5">
        <w:rPr>
          <w:rFonts w:ascii="Times New Roman" w:hAnsi="Times New Roman" w:cs="Times New Roman"/>
          <w:szCs w:val="24"/>
        </w:rPr>
        <w:t>PV1-1 Set ID</w:t>
      </w:r>
      <w:bookmarkEnd w:id="51"/>
    </w:p>
    <w:p w14:paraId="6C33AF77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on vain yksi PV1-segmentti.  </w:t>
      </w:r>
    </w:p>
    <w:p w14:paraId="6C33AF78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</w:rPr>
      </w:pPr>
      <w:bookmarkStart w:id="52" w:name="_Toc27658563"/>
      <w:r w:rsidRPr="002F52B5">
        <w:rPr>
          <w:rFonts w:ascii="Times New Roman" w:hAnsi="Times New Roman" w:cs="Times New Roman"/>
          <w:szCs w:val="24"/>
        </w:rPr>
        <w:t>PV1-2 Patient Class</w:t>
      </w:r>
      <w:bookmarkEnd w:id="52"/>
    </w:p>
    <w:p w14:paraId="6C33AF79" w14:textId="77777777" w:rsidR="007B4E63" w:rsidRPr="006C6659" w:rsidRDefault="007B4E63" w:rsidP="007B4E63">
      <w:pPr>
        <w:ind w:left="567"/>
        <w:rPr>
          <w:lang w:val="fi-FI"/>
        </w:rPr>
      </w:pPr>
      <w:r>
        <w:rPr>
          <w:lang w:val="fi-FI"/>
        </w:rPr>
        <w:t>Tutkimuspyynnön tyyppi.</w:t>
      </w:r>
      <w:r w:rsidRPr="006C6659">
        <w:rPr>
          <w:lang w:val="fi-FI"/>
        </w:rPr>
        <w:t xml:space="preserve"> </w:t>
      </w:r>
    </w:p>
    <w:p w14:paraId="6C33AF7A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53" w:name="_Toc27658564"/>
      <w:r w:rsidRPr="002F52B5">
        <w:rPr>
          <w:rFonts w:ascii="Times New Roman" w:hAnsi="Times New Roman" w:cs="Times New Roman"/>
          <w:szCs w:val="24"/>
          <w:lang w:val="fi-FI"/>
        </w:rPr>
        <w:lastRenderedPageBreak/>
        <w:t>PV1-3 Patient Location</w:t>
      </w:r>
      <w:bookmarkEnd w:id="53"/>
    </w:p>
    <w:p w14:paraId="6C33AF7B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Hoitavan yksikön lyhenne missä potilas sijaitsee.</w:t>
      </w:r>
    </w:p>
    <w:p w14:paraId="6C33AF7C" w14:textId="77777777" w:rsidR="007B4E63" w:rsidRPr="002F52B5" w:rsidRDefault="007B4E63" w:rsidP="00063A3A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54" w:name="_Toc27658565"/>
      <w:r w:rsidRPr="002F52B5">
        <w:rPr>
          <w:rFonts w:ascii="Times New Roman" w:hAnsi="Times New Roman" w:cs="Times New Roman"/>
          <w:szCs w:val="24"/>
          <w:lang w:val="fi-FI"/>
        </w:rPr>
        <w:t>PV1-10 Hospital Service</w:t>
      </w:r>
      <w:bookmarkEnd w:id="54"/>
    </w:p>
    <w:p w14:paraId="6C33AF7D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Erikoisalakoodit.</w:t>
      </w:r>
    </w:p>
    <w:p w14:paraId="6C33AF7E" w14:textId="77777777" w:rsidR="00EB005B" w:rsidRPr="002F52B5" w:rsidRDefault="008A6275" w:rsidP="00EB005B">
      <w:pPr>
        <w:pStyle w:val="Otsikko3"/>
        <w:rPr>
          <w:rFonts w:ascii="Times New Roman" w:hAnsi="Times New Roman" w:cs="Times New Roman"/>
          <w:szCs w:val="24"/>
        </w:rPr>
      </w:pPr>
      <w:bookmarkStart w:id="55" w:name="_Toc27658566"/>
      <w:r w:rsidRPr="002F52B5">
        <w:rPr>
          <w:rFonts w:ascii="Times New Roman" w:hAnsi="Times New Roman" w:cs="Times New Roman"/>
          <w:szCs w:val="24"/>
        </w:rPr>
        <w:t>PV1-15 Ambulatory Status</w:t>
      </w:r>
      <w:bookmarkEnd w:id="55"/>
    </w:p>
    <w:p w14:paraId="6C33AF7F" w14:textId="77777777" w:rsidR="00EB005B" w:rsidRDefault="00EB005B" w:rsidP="008A6275">
      <w:pPr>
        <w:ind w:left="567"/>
        <w:rPr>
          <w:lang w:val="fi-FI"/>
        </w:rPr>
      </w:pPr>
    </w:p>
    <w:p w14:paraId="6C33AF80" w14:textId="77777777" w:rsidR="00232BA0" w:rsidRPr="006769AF" w:rsidRDefault="00232BA0" w:rsidP="008A62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Tässä kentässä ilmoitetaan raskaustieto. </w:t>
      </w:r>
      <w:r w:rsidR="00AD2F9E" w:rsidRPr="006769A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ieto ei ole pakollinen. </w:t>
      </w:r>
    </w:p>
    <w:p w14:paraId="6C33AF82" w14:textId="0EBB0BEA" w:rsidR="00232BA0" w:rsidRDefault="00232BA0" w:rsidP="008A62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4"/>
        <w:gridCol w:w="6514"/>
      </w:tblGrid>
      <w:tr w:rsidR="00A23990" w:rsidRPr="006C6659" w14:paraId="6F3159B4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6F8AAE" w14:textId="1DB9004D" w:rsidR="00A23990" w:rsidRPr="00394B73" w:rsidRDefault="00A23990" w:rsidP="00A2399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62832CB" w14:textId="3F27277D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Arvon määritys</w:t>
            </w:r>
          </w:p>
        </w:tc>
      </w:tr>
      <w:tr w:rsidR="00A23990" w:rsidRPr="005B759C" w14:paraId="5EE81E52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34B44ED" w14:textId="39170CE0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B6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9A01F94" w14:textId="2023238F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Henkilö on raskaana</w:t>
            </w:r>
          </w:p>
        </w:tc>
      </w:tr>
      <w:tr w:rsidR="00A23990" w:rsidRPr="004320DA" w14:paraId="4F93A0CB" w14:textId="77777777" w:rsidTr="00305818">
        <w:tc>
          <w:tcPr>
            <w:tcW w:w="1463" w:type="dxa"/>
          </w:tcPr>
          <w:p w14:paraId="09E01A6A" w14:textId="5F4F11D8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del w:id="56" w:author="Timo Tarhonen" w:date="2019-09-26T14:01:00Z">
              <w:r w:rsidDel="00F5200A">
                <w:rPr>
                  <w:rFonts w:ascii="Times New Roman" w:hAnsi="Times New Roman"/>
                  <w:sz w:val="22"/>
                  <w:szCs w:val="22"/>
                </w:rPr>
                <w:delText>Tyhjä</w:delText>
              </w:r>
            </w:del>
            <w:ins w:id="57" w:author="Timo Tarhonen" w:date="2019-09-26T14:01:00Z">
              <w:r w:rsidR="00F5200A">
                <w:rPr>
                  <w:rFonts w:ascii="Times New Roman" w:hAnsi="Times New Roman"/>
                  <w:sz w:val="22"/>
                  <w:szCs w:val="22"/>
                </w:rPr>
                <w:t>B7</w:t>
              </w:r>
            </w:ins>
          </w:p>
        </w:tc>
        <w:tc>
          <w:tcPr>
            <w:tcW w:w="6741" w:type="dxa"/>
          </w:tcPr>
          <w:p w14:paraId="75621A30" w14:textId="18657576" w:rsidR="00A23990" w:rsidRPr="00A23990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del w:id="58" w:author="Timo Tarhonen" w:date="2019-09-26T14:01:00Z">
              <w:r w:rsidDel="00F5200A">
                <w:rPr>
                  <w:rFonts w:ascii="Times New Roman" w:hAnsi="Times New Roman"/>
                  <w:sz w:val="22"/>
                  <w:szCs w:val="22"/>
                  <w:lang w:val="fi-FI"/>
                </w:rPr>
                <w:delText>Henkilö ei ole raskaana tai tietoa ei ole annettu</w:delText>
              </w:r>
            </w:del>
            <w:ins w:id="59" w:author="Timo Tarhonen" w:date="2019-09-26T14:01:00Z">
              <w:r w:rsidR="00F5200A">
                <w:rPr>
                  <w:rFonts w:ascii="Times New Roman" w:hAnsi="Times New Roman"/>
                  <w:sz w:val="22"/>
                  <w:szCs w:val="22"/>
                  <w:lang w:val="fi-FI"/>
                </w:rPr>
                <w:t>Ei raskaana, tieto on kysytty</w:t>
              </w:r>
            </w:ins>
          </w:p>
        </w:tc>
      </w:tr>
      <w:tr w:rsidR="00F5200A" w:rsidRPr="00B2787E" w14:paraId="2A7B6EF2" w14:textId="77777777" w:rsidTr="00305818">
        <w:trPr>
          <w:ins w:id="60" w:author="Timo Tarhonen" w:date="2019-09-26T14:02:00Z"/>
        </w:trPr>
        <w:tc>
          <w:tcPr>
            <w:tcW w:w="1463" w:type="dxa"/>
          </w:tcPr>
          <w:p w14:paraId="5CB95C2E" w14:textId="53B3A1AE" w:rsidR="00F5200A" w:rsidDel="00F5200A" w:rsidRDefault="00F5200A" w:rsidP="00305818">
            <w:pPr>
              <w:pStyle w:val="Leipteksti"/>
              <w:spacing w:before="0"/>
              <w:rPr>
                <w:ins w:id="61" w:author="Timo Tarhonen" w:date="2019-09-26T14:02:00Z"/>
                <w:rFonts w:ascii="Times New Roman" w:hAnsi="Times New Roman"/>
                <w:sz w:val="22"/>
                <w:szCs w:val="22"/>
              </w:rPr>
            </w:pPr>
            <w:ins w:id="62" w:author="Timo Tarhonen" w:date="2019-09-26T14:02:00Z">
              <w:r>
                <w:rPr>
                  <w:rFonts w:ascii="Times New Roman" w:hAnsi="Times New Roman"/>
                  <w:sz w:val="22"/>
                  <w:szCs w:val="22"/>
                </w:rPr>
                <w:t>B8</w:t>
              </w:r>
            </w:ins>
          </w:p>
        </w:tc>
        <w:tc>
          <w:tcPr>
            <w:tcW w:w="6741" w:type="dxa"/>
          </w:tcPr>
          <w:p w14:paraId="4E122DFF" w14:textId="36A2EB3D" w:rsidR="00F5200A" w:rsidDel="00F5200A" w:rsidRDefault="00F5200A" w:rsidP="00305818">
            <w:pPr>
              <w:pStyle w:val="Leipteksti"/>
              <w:spacing w:before="0"/>
              <w:rPr>
                <w:ins w:id="63" w:author="Timo Tarhonen" w:date="2019-09-26T14:02:00Z"/>
                <w:rFonts w:ascii="Times New Roman" w:hAnsi="Times New Roman"/>
                <w:sz w:val="22"/>
                <w:szCs w:val="22"/>
                <w:lang w:val="fi-FI"/>
              </w:rPr>
            </w:pPr>
            <w:ins w:id="64" w:author="Timo Tarhonen" w:date="2019-09-26T14:02:00Z">
              <w:r>
                <w:rPr>
                  <w:rFonts w:ascii="Times New Roman" w:hAnsi="Times New Roman"/>
                  <w:sz w:val="22"/>
                  <w:szCs w:val="22"/>
                  <w:lang w:val="fi-FI"/>
                </w:rPr>
                <w:t>Tietoa ei ole annettu</w:t>
              </w:r>
            </w:ins>
          </w:p>
        </w:tc>
      </w:tr>
    </w:tbl>
    <w:p w14:paraId="6C33AF83" w14:textId="77777777" w:rsidR="00EB005B" w:rsidRPr="002F52B5" w:rsidRDefault="00EB005B" w:rsidP="00AB1DD1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65" w:name="_Toc27658567"/>
      <w:r w:rsidRPr="002F52B5">
        <w:rPr>
          <w:rFonts w:ascii="Times New Roman" w:hAnsi="Times New Roman" w:cs="Times New Roman"/>
          <w:szCs w:val="24"/>
          <w:lang w:val="fi-FI"/>
        </w:rPr>
        <w:t>PV1-44 Admit Date/Time</w:t>
      </w:r>
      <w:bookmarkEnd w:id="65"/>
    </w:p>
    <w:p w14:paraId="6C33AF84" w14:textId="77777777" w:rsidR="00EB005B" w:rsidRPr="006769AF" w:rsidRDefault="00EB005B" w:rsidP="00EB00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Tässä kentässä ilmoitetaan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potilaan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lääkärin vastaanottoaika tutkimuspyynntösanomissa.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B1139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Vastaanottoajan formaatti on yyyyMMddHHmm ja 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>tieto ei ole pakollinen.</w:t>
      </w:r>
    </w:p>
    <w:p w14:paraId="6C33AF86" w14:textId="77777777" w:rsidR="00444801" w:rsidRPr="002F52B5" w:rsidRDefault="00444801" w:rsidP="00AB1DD1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66" w:name="_Toc27658568"/>
      <w:r w:rsidRPr="002F52B5">
        <w:rPr>
          <w:rFonts w:ascii="Times New Roman" w:hAnsi="Times New Roman" w:cs="Times New Roman"/>
          <w:szCs w:val="24"/>
          <w:lang w:val="fi-FI"/>
        </w:rPr>
        <w:t>PV1-50 Alternate Visit ID</w:t>
      </w:r>
      <w:bookmarkEnd w:id="66"/>
    </w:p>
    <w:p w14:paraId="6C33AF87" w14:textId="77777777" w:rsidR="00AB1DD1" w:rsidRPr="002F52B5" w:rsidRDefault="00AB1DD1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67" w:name="_Toc27658569"/>
      <w:r w:rsidRPr="002F52B5">
        <w:rPr>
          <w:rFonts w:ascii="Times New Roman" w:hAnsi="Times New Roman" w:cs="Times New Roman"/>
          <w:sz w:val="22"/>
          <w:szCs w:val="22"/>
          <w:lang w:val="fi-FI"/>
        </w:rPr>
        <w:t>Pa</w:t>
      </w:r>
      <w:r w:rsidR="0045739B" w:rsidRPr="002F52B5">
        <w:rPr>
          <w:rFonts w:ascii="Times New Roman" w:hAnsi="Times New Roman" w:cs="Times New Roman"/>
          <w:sz w:val="22"/>
          <w:szCs w:val="22"/>
          <w:lang w:val="fi-FI"/>
        </w:rPr>
        <w:t>l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>velutapahtuma</w:t>
      </w:r>
      <w:bookmarkEnd w:id="67"/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88" w14:textId="77777777" w:rsidR="00444801" w:rsidRDefault="00444801" w:rsidP="00444801">
      <w:pPr>
        <w:ind w:left="567"/>
        <w:rPr>
          <w:lang w:val="fi-FI"/>
        </w:rPr>
      </w:pPr>
    </w:p>
    <w:p w14:paraId="6C33AF89" w14:textId="77777777" w:rsidR="00266D08" w:rsidRPr="003A7C40" w:rsidRDefault="00266D08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Palvelutapahtumalla tarkoitetaan terveydenhuollon palvelujen antajan ja potilaan välistä yksittäisen palvelun järjestämistä tai toteuttamista. [</w:t>
      </w:r>
      <w:hyperlink r:id="rId14" w:history="1">
        <w:r w:rsidRPr="003A7C40"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http://91.202.112.142/codeserver/pages/classification-view-page.xhtml?classificationKey=228&amp;versionKey=303</w:t>
        </w:r>
      </w:hyperlink>
      <w:r w:rsidRPr="003A7C40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AF8A" w14:textId="77777777" w:rsidR="00266D08" w:rsidRPr="003A7C40" w:rsidRDefault="00266D08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4B657079" w14:textId="77777777" w:rsidR="00F97C6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Kenttä on toistuva ja siinä voi tulla palvelutapahtuman ja/tai rekisterin pitäjän tiedot.</w:t>
      </w:r>
      <w:r w:rsidR="00F97C6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372B756A" w14:textId="77777777" w:rsidR="00F97C60" w:rsidRDefault="00F97C60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F8B" w14:textId="0D98BA30" w:rsidR="00444801" w:rsidRPr="003A7C40" w:rsidRDefault="00F97C60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50.1 –komponenttiin sijoitetaan tutkimuspyynnö UID mikäli palvelutapahtumaa ei ole olemassa. Tätä menetelmää käytetään vain poikkeustilanteissa. Esim. jos käsiteltävä tutkimuspyyntö on luotu ennen palvelutapahtuman käyttöönottoa.</w:t>
      </w:r>
    </w:p>
    <w:p w14:paraId="6C33AF8C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2271"/>
        <w:gridCol w:w="622"/>
        <w:gridCol w:w="608"/>
        <w:gridCol w:w="3788"/>
      </w:tblGrid>
      <w:tr w:rsidR="00AB1DD1" w:rsidRPr="00F97C60" w14:paraId="6C33AF92" w14:textId="77777777" w:rsidTr="004B40ED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D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E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F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90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91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AB1DD1" w:rsidRPr="00F97C60" w14:paraId="6C33AF98" w14:textId="77777777" w:rsidTr="004B40ED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F93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AF94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AF95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AF96" w14:textId="77777777" w:rsidR="00AB1DD1" w:rsidRPr="00F97C6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AF97" w14:textId="77777777" w:rsidR="00AB1DD1" w:rsidRPr="00F97C60" w:rsidRDefault="00AB1DD1" w:rsidP="00AB1D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Palvelutapahtuma</w:t>
            </w:r>
          </w:p>
        </w:tc>
      </w:tr>
      <w:tr w:rsidR="00AB1DD1" w:rsidRPr="00F97C60" w14:paraId="6C33AF9E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99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9A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9B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9C" w14:textId="77777777" w:rsidR="00AB1DD1" w:rsidRPr="00F97C6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9D" w14:textId="77777777" w:rsidR="00AB1DD1" w:rsidRPr="00F97C6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OID</w:t>
            </w:r>
          </w:p>
        </w:tc>
      </w:tr>
      <w:tr w:rsidR="009D481E" w:rsidRPr="003A7C40" w14:paraId="6C33AFA4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9F" w14:textId="77777777" w:rsidR="009D481E" w:rsidRPr="00F97C6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sz w:val="22"/>
                <w:szCs w:val="22"/>
                <w:lang w:val="fi-FI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A0" w14:textId="77777777" w:rsidR="009D481E" w:rsidRPr="00F97C6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sz w:val="22"/>
                <w:szCs w:val="22"/>
                <w:lang w:val="fi-FI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A1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A2" w14:textId="77777777" w:rsidR="009D481E" w:rsidRPr="003A7C40" w:rsidRDefault="009D481E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A3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Järjestelmä/toimipiste</w:t>
            </w:r>
          </w:p>
        </w:tc>
      </w:tr>
      <w:tr w:rsidR="009D481E" w:rsidRPr="003A7C40" w14:paraId="6C33AFAA" w14:textId="77777777" w:rsidTr="004B40ED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FA5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AFA6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AFA7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AFA8" w14:textId="77777777" w:rsidR="009D481E" w:rsidRPr="003A7C40" w:rsidRDefault="00A84A6F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AFA9" w14:textId="77777777" w:rsidR="009D481E" w:rsidRPr="003A7C40" w:rsidRDefault="009D481E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&lt;PTAP&gt;</w:t>
            </w:r>
          </w:p>
        </w:tc>
      </w:tr>
    </w:tbl>
    <w:p w14:paraId="6C33AFAB" w14:textId="69D2003D" w:rsidR="00AB1DD1" w:rsidRPr="003A7C40" w:rsidRDefault="00AB1DD1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b/>
          <w:sz w:val="22"/>
          <w:szCs w:val="22"/>
        </w:rPr>
        <w:t>PV1</w:t>
      </w:r>
      <w:r w:rsidRPr="003A7C40">
        <w:rPr>
          <w:rFonts w:ascii="Times New Roman" w:hAnsi="Times New Roman"/>
          <w:sz w:val="22"/>
          <w:szCs w:val="22"/>
        </w:rPr>
        <w:t>|1|O||||||||20||||||||||||||||||||||||</w:t>
      </w:r>
      <w:r w:rsidR="009B68C5" w:rsidRPr="003A7C40">
        <w:rPr>
          <w:rFonts w:ascii="Times New Roman" w:hAnsi="Times New Roman"/>
          <w:sz w:val="22"/>
          <w:szCs w:val="22"/>
        </w:rPr>
        <w:t>||||||||||||||||1.2.246.10.19623654.10.1.14009.2013.1134</w:t>
      </w:r>
      <w:r w:rsidR="00EE7F64">
        <w:rPr>
          <w:rFonts w:ascii="Times New Roman" w:hAnsi="Times New Roman"/>
          <w:sz w:val="22"/>
          <w:szCs w:val="22"/>
        </w:rPr>
        <w:t>^^^Effica^PTAP</w:t>
      </w:r>
    </w:p>
    <w:p w14:paraId="6C33AFAC" w14:textId="77777777" w:rsidR="00A73BF1" w:rsidRPr="003A7C40" w:rsidRDefault="00A73BF1" w:rsidP="00AB1DD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>Esimerkki, jossa on myös rekisterinpitäjä.</w:t>
      </w:r>
    </w:p>
    <w:p w14:paraId="6C33AFAD" w14:textId="327C3756" w:rsidR="00A73BF1" w:rsidRPr="003A7C40" w:rsidRDefault="00A73BF1" w:rsidP="00AB1DD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fica^PTAP~1.2.32444.11.313^2^1</w:t>
      </w:r>
      <w:r w:rsidR="00EE7F64">
        <w:rPr>
          <w:rFonts w:ascii="Times New Roman" w:hAnsi="Times New Roman"/>
          <w:sz w:val="22"/>
          <w:szCs w:val="22"/>
          <w:lang w:val="fi-FI"/>
        </w:rPr>
        <w:t>^Effica^REKP</w:t>
      </w:r>
    </w:p>
    <w:p w14:paraId="6C33AFAE" w14:textId="77777777" w:rsidR="004A33B2" w:rsidRDefault="004A33B2" w:rsidP="00AB1DD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A23990" w:rsidRPr="006C6659" w14:paraId="2166084B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959F3A1" w14:textId="3CFC1B2F" w:rsidR="00A23990" w:rsidRPr="00394B73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A23990" w:rsidRPr="00394B73">
              <w:rPr>
                <w:rFonts w:ascii="Times New Roman" w:hAnsi="Times New Roman"/>
                <w:b/>
                <w:sz w:val="22"/>
                <w:szCs w:val="22"/>
              </w:rPr>
              <w:t>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AE43F87" w14:textId="77777777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60623F6B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258EE73" w14:textId="2EABB291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8C09D61" w14:textId="38163A82" w:rsidR="00A23990" w:rsidRPr="00B73C5F" w:rsidRDefault="00A23990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Palvelutapahtuman OID </w:t>
            </w:r>
          </w:p>
        </w:tc>
      </w:tr>
      <w:tr w:rsidR="00A23990" w:rsidRPr="006C6659" w14:paraId="735A3F24" w14:textId="77777777" w:rsidTr="00305818">
        <w:tc>
          <w:tcPr>
            <w:tcW w:w="1463" w:type="dxa"/>
          </w:tcPr>
          <w:p w14:paraId="3427DA04" w14:textId="0BEE2C03" w:rsidR="00A23990" w:rsidRPr="00394B73" w:rsidRDefault="00A23990" w:rsidP="00A2399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</w:tcPr>
          <w:p w14:paraId="77E3A5BD" w14:textId="516290F9" w:rsidR="00A23990" w:rsidRPr="00394B73" w:rsidRDefault="00A23990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Järjestelmä / toimipiste</w:t>
            </w:r>
          </w:p>
        </w:tc>
      </w:tr>
      <w:tr w:rsidR="00A23990" w:rsidRPr="00A23990" w14:paraId="17575A04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68352F1A" w14:textId="4B1B1F91" w:rsidR="00A23990" w:rsidRPr="00B73C5F" w:rsidRDefault="00A23990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5B5CEF5B" w14:textId="47CF6C03" w:rsidR="00A23990" w:rsidRPr="00B73C5F" w:rsidRDefault="00A23990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Tunnisteen tyyppi: &lt;PTAP&gt; </w:t>
            </w:r>
          </w:p>
        </w:tc>
      </w:tr>
    </w:tbl>
    <w:p w14:paraId="6C33AFB2" w14:textId="77777777" w:rsidR="00444801" w:rsidRPr="002F52B5" w:rsidRDefault="00AB1DD1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68" w:name="_Toc27658570"/>
      <w:r w:rsidRPr="002F52B5">
        <w:rPr>
          <w:rFonts w:ascii="Times New Roman" w:hAnsi="Times New Roman" w:cs="Times New Roman"/>
          <w:sz w:val="22"/>
          <w:szCs w:val="22"/>
          <w:lang w:val="fi-FI"/>
        </w:rPr>
        <w:t>Rekisterinpitäjä</w:t>
      </w:r>
      <w:bookmarkEnd w:id="68"/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B3" w14:textId="77777777" w:rsidR="00444801" w:rsidRDefault="00444801" w:rsidP="00444801">
      <w:pPr>
        <w:ind w:left="567"/>
        <w:rPr>
          <w:lang w:val="fi-FI"/>
        </w:rPr>
      </w:pPr>
    </w:p>
    <w:p w14:paraId="6C33AFB4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Kenttä on toistuva ja siinä voi olla palvelutapahtuman ja/tai rekisterinpitäjän tiedot. </w:t>
      </w:r>
    </w:p>
    <w:p w14:paraId="6C33AFB5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2268"/>
        <w:gridCol w:w="622"/>
        <w:gridCol w:w="608"/>
        <w:gridCol w:w="3792"/>
      </w:tblGrid>
      <w:tr w:rsidR="00AB1DD1" w:rsidRPr="003A7C40" w14:paraId="6C33AFBB" w14:textId="77777777" w:rsidTr="004B40ED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6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7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8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9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A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AB1DD1" w:rsidRPr="003A7C40" w14:paraId="6C33AFC1" w14:textId="77777777" w:rsidTr="004B40ED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FBC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AFBD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AFBE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AFBF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AFC0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</w:t>
            </w:r>
          </w:p>
        </w:tc>
      </w:tr>
      <w:tr w:rsidR="00AB1DD1" w:rsidRPr="003A7C40" w14:paraId="6C33AFC7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C2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C3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C4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C5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C6" w14:textId="77777777" w:rsidR="00AB1DD1" w:rsidRPr="003A7C40" w:rsidRDefault="004258F9" w:rsidP="004B40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="00AB1DD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</w:tr>
      <w:tr w:rsidR="00AB1DD1" w:rsidRPr="003A7C40" w14:paraId="6C33AFD8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C8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50.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C9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CA" w14:textId="77777777" w:rsidR="00AB1DD1" w:rsidRPr="003A7C40" w:rsidRDefault="00AB1DD1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CB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CC" w14:textId="77777777" w:rsidR="005B04C3" w:rsidRPr="003A7C40" w:rsidRDefault="005B04C3" w:rsidP="004B40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Potilasrekisteritunnus</w:t>
            </w:r>
          </w:p>
          <w:p w14:paraId="6C33AFCD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&lt;1&gt;  Erillissäilytys</w:t>
            </w:r>
          </w:p>
          <w:p w14:paraId="6C33AFCE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&lt;2&gt;  Julkinen terveydenhuolto</w:t>
            </w:r>
          </w:p>
          <w:p w14:paraId="6C33AFCF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&lt;3&gt;  Yksityinen terveydenhuolto</w:t>
            </w:r>
          </w:p>
          <w:p w14:paraId="6C33AFD0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&lt;4&gt;  Työterveyshuolto</w:t>
            </w:r>
          </w:p>
          <w:p w14:paraId="6C33AFD1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&lt;6&gt;  Ilmoitukset ja tilastorekisterit</w:t>
            </w:r>
          </w:p>
          <w:p w14:paraId="6C33AFD2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&lt;7&gt;  Potilaan omat asiakirjat</w:t>
            </w:r>
          </w:p>
          <w:p w14:paraId="6C33AFD3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&lt;8&gt;  Tutkimusrekisterit</w:t>
            </w:r>
          </w:p>
          <w:p w14:paraId="6C33AFD4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&lt;10&gt; Ammatinharjoittaja</w:t>
            </w:r>
          </w:p>
          <w:p w14:paraId="6C33AFD5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&lt;11&gt; Käytöstä poistetut asiakirjat</w:t>
            </w:r>
          </w:p>
          <w:p w14:paraId="6C33AFD6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&lt;12&gt; Tiedonhallintapalvelun asiakirjat</w:t>
            </w:r>
          </w:p>
          <w:p w14:paraId="6C33AFD7" w14:textId="77777777" w:rsidR="0043006C" w:rsidRPr="003A7C40" w:rsidRDefault="0043006C" w:rsidP="0043006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&lt;13&gt; Arkistoasiakirjat</w:t>
            </w:r>
          </w:p>
        </w:tc>
      </w:tr>
      <w:tr w:rsidR="00045FE3" w:rsidRPr="003A7C40" w14:paraId="6C33AFE0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D9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50.3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DA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Code Identifying the 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DB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DC" w14:textId="77777777" w:rsidR="00045FE3" w:rsidRPr="003A7C40" w:rsidRDefault="00045FE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DD" w14:textId="77777777" w:rsidR="00A73BF1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Rekisterinpitäjän laji</w:t>
            </w:r>
            <w:r w:rsidR="005B04C3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</w:p>
          <w:p w14:paraId="6C33AFDE" w14:textId="77777777" w:rsidR="00A73BF1" w:rsidRPr="003A7C40" w:rsidRDefault="005B04C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J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ulkinen </w:t>
            </w:r>
          </w:p>
          <w:p w14:paraId="6C33AFDF" w14:textId="77777777" w:rsidR="00045FE3" w:rsidRPr="003A7C40" w:rsidRDefault="005B04C3" w:rsidP="0043006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Y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ksityinen</w:t>
            </w:r>
          </w:p>
        </w:tc>
      </w:tr>
      <w:tr w:rsidR="00045FE3" w:rsidRPr="003A7C40" w14:paraId="6C33AFE6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E1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E2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E3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E4" w14:textId="77777777" w:rsidR="00045FE3" w:rsidRPr="003A7C40" w:rsidRDefault="00045FE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E5" w14:textId="77777777" w:rsidR="00045FE3" w:rsidRPr="003A7C40" w:rsidRDefault="008E37C2" w:rsidP="001A32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Rekisterinpitäjän nimi</w:t>
            </w:r>
          </w:p>
        </w:tc>
      </w:tr>
      <w:tr w:rsidR="00045FE3" w:rsidRPr="003A7C40" w14:paraId="6C33AFEC" w14:textId="77777777" w:rsidTr="004B40ED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FE7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AFE8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AFE9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AFEA" w14:textId="77777777" w:rsidR="00045FE3" w:rsidRPr="003A7C40" w:rsidRDefault="00A84A6F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AFEB" w14:textId="77777777" w:rsidR="00045FE3" w:rsidRPr="003A7C40" w:rsidRDefault="00045FE3" w:rsidP="00A73BF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</w:t>
            </w:r>
            <w:r w:rsidR="00D45A0A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&lt;REKP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</w:p>
        </w:tc>
      </w:tr>
    </w:tbl>
    <w:p w14:paraId="6C33AFED" w14:textId="77777777" w:rsidR="003C7814" w:rsidRPr="003A7C40" w:rsidRDefault="003C7814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sz w:val="22"/>
          <w:szCs w:val="22"/>
        </w:rPr>
        <w:t xml:space="preserve">Esimerkki </w:t>
      </w:r>
      <w:r w:rsidR="00306248" w:rsidRPr="003A7C40">
        <w:rPr>
          <w:rFonts w:ascii="Times New Roman" w:hAnsi="Times New Roman"/>
          <w:sz w:val="22"/>
          <w:szCs w:val="22"/>
        </w:rPr>
        <w:t>Y</w:t>
      </w:r>
      <w:r w:rsidRPr="003A7C40">
        <w:rPr>
          <w:rFonts w:ascii="Times New Roman" w:hAnsi="Times New Roman"/>
          <w:sz w:val="22"/>
          <w:szCs w:val="22"/>
        </w:rPr>
        <w:t>-tunnuksen tapauksessa</w:t>
      </w:r>
    </w:p>
    <w:p w14:paraId="6C33AFEE" w14:textId="0A0DBF2E" w:rsidR="00AB1DD1" w:rsidRPr="003A7C40" w:rsidRDefault="00AB1DD1" w:rsidP="00AB1DD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b/>
          <w:sz w:val="22"/>
          <w:szCs w:val="22"/>
        </w:rPr>
        <w:t>PV1</w:t>
      </w:r>
      <w:r w:rsidRPr="003A7C40">
        <w:rPr>
          <w:rFonts w:ascii="Times New Roman" w:hAnsi="Times New Roman"/>
          <w:sz w:val="22"/>
          <w:szCs w:val="22"/>
        </w:rPr>
        <w:t>|1|O||||||||20||||||||||||||||||||||||||||||||||||||||</w:t>
      </w:r>
      <w:r w:rsidR="005A6764" w:rsidRPr="003A7C40">
        <w:rPr>
          <w:rFonts w:ascii="Times New Roman" w:hAnsi="Times New Roman"/>
          <w:sz w:val="22"/>
          <w:szCs w:val="22"/>
        </w:rPr>
        <w:t>1.2.246.10.12345679.19</w:t>
      </w:r>
      <w:r w:rsidR="00306248" w:rsidRPr="003A7C40">
        <w:rPr>
          <w:rFonts w:ascii="Times New Roman" w:hAnsi="Times New Roman"/>
          <w:sz w:val="22"/>
          <w:szCs w:val="22"/>
        </w:rPr>
        <w:t>.0</w:t>
      </w:r>
      <w:r w:rsidRPr="003A7C40">
        <w:rPr>
          <w:rFonts w:ascii="Times New Roman" w:hAnsi="Times New Roman"/>
          <w:sz w:val="22"/>
          <w:szCs w:val="22"/>
        </w:rPr>
        <w:t>^</w:t>
      </w:r>
      <w:r w:rsidR="007C43E4" w:rsidRPr="003A7C40">
        <w:rPr>
          <w:rFonts w:ascii="Times New Roman" w:hAnsi="Times New Roman"/>
          <w:sz w:val="22"/>
          <w:szCs w:val="22"/>
        </w:rPr>
        <w:t>2</w:t>
      </w:r>
      <w:r w:rsidRPr="003A7C40">
        <w:rPr>
          <w:rFonts w:ascii="Times New Roman" w:hAnsi="Times New Roman"/>
          <w:sz w:val="22"/>
          <w:szCs w:val="22"/>
        </w:rPr>
        <w:t>^</w:t>
      </w:r>
      <w:r w:rsidR="0043006C" w:rsidRPr="003A7C40">
        <w:rPr>
          <w:rFonts w:ascii="Times New Roman" w:hAnsi="Times New Roman"/>
          <w:sz w:val="22"/>
          <w:szCs w:val="22"/>
        </w:rPr>
        <w:t>1</w:t>
      </w:r>
      <w:r w:rsidRPr="003A7C40">
        <w:rPr>
          <w:rFonts w:ascii="Times New Roman" w:hAnsi="Times New Roman"/>
          <w:sz w:val="22"/>
          <w:szCs w:val="22"/>
        </w:rPr>
        <w:t>^Effica^</w:t>
      </w:r>
      <w:r w:rsidR="00D45A0A" w:rsidRPr="003A7C40">
        <w:rPr>
          <w:rFonts w:ascii="Times New Roman" w:hAnsi="Times New Roman"/>
          <w:sz w:val="22"/>
          <w:szCs w:val="22"/>
        </w:rPr>
        <w:t>REKP</w:t>
      </w:r>
    </w:p>
    <w:p w14:paraId="6C33AFEF" w14:textId="77777777" w:rsidR="00A73BF1" w:rsidRPr="003A7C40" w:rsidRDefault="00A73BF1" w:rsidP="00A73BF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>Esimerkki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 xml:space="preserve"> </w:t>
      </w:r>
      <w:r w:rsidR="00306248" w:rsidRPr="003A7C40">
        <w:rPr>
          <w:rFonts w:ascii="Times New Roman" w:hAnsi="Times New Roman"/>
          <w:sz w:val="22"/>
          <w:szCs w:val="22"/>
          <w:lang w:val="fi-FI"/>
        </w:rPr>
        <w:t>Y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>-tunnuksen ja</w:t>
      </w:r>
      <w:r w:rsidRPr="003A7C40">
        <w:rPr>
          <w:rFonts w:ascii="Times New Roman" w:hAnsi="Times New Roman"/>
          <w:sz w:val="22"/>
          <w:szCs w:val="22"/>
          <w:lang w:val="fi-FI"/>
        </w:rPr>
        <w:t xml:space="preserve"> palvelutapahtuma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>n tapauksessa</w:t>
      </w:r>
    </w:p>
    <w:p w14:paraId="6C33AFF0" w14:textId="7E439B76" w:rsidR="00A73BF1" w:rsidRPr="003A7C40" w:rsidRDefault="00A73BF1" w:rsidP="00A73BF1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^^^Effica^PTAP~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1.2.246.10.12345679.19</w:t>
      </w:r>
      <w:r w:rsidR="00306248" w:rsidRPr="003A7C40">
        <w:rPr>
          <w:rFonts w:ascii="Times New Roman" w:hAnsi="Times New Roman"/>
          <w:sz w:val="22"/>
          <w:szCs w:val="22"/>
          <w:lang w:val="fi-FI"/>
        </w:rPr>
        <w:t>.0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7C43E4" w:rsidRPr="003A7C40">
        <w:rPr>
          <w:rFonts w:ascii="Times New Roman" w:hAnsi="Times New Roman"/>
          <w:sz w:val="22"/>
          <w:szCs w:val="22"/>
          <w:lang w:val="fi-FI"/>
        </w:rPr>
        <w:t>3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43006C" w:rsidRPr="003A7C40">
        <w:rPr>
          <w:rFonts w:ascii="Times New Roman" w:hAnsi="Times New Roman"/>
          <w:sz w:val="22"/>
          <w:szCs w:val="22"/>
          <w:lang w:val="fi-FI"/>
        </w:rPr>
        <w:t>2</w:t>
      </w:r>
      <w:r w:rsidR="00EE7F64">
        <w:rPr>
          <w:rFonts w:ascii="Times New Roman" w:hAnsi="Times New Roman"/>
          <w:sz w:val="22"/>
          <w:szCs w:val="22"/>
          <w:lang w:val="fi-FI"/>
        </w:rPr>
        <w:t>^Effica^REKP</w:t>
      </w:r>
    </w:p>
    <w:p w14:paraId="6A96EB85" w14:textId="7E2E9568" w:rsidR="00B73C5F" w:rsidRDefault="00B73C5F" w:rsidP="00D45A0A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B73C5F" w:rsidRPr="006C6659" w14:paraId="7801D09D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E875A77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9A6330F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B73C5F" w:rsidRPr="004320DA" w14:paraId="57B61FC6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78AD1523" w14:textId="77777777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A25F144" w14:textId="77932D31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Rekisterinpitäjän OID, joka koostuu Y-tunnuksesta.</w:t>
            </w:r>
          </w:p>
          <w:p w14:paraId="6CA5791E" w14:textId="77777777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</w:p>
          <w:p w14:paraId="232475AD" w14:textId="77777777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OID-tunnus määritetään Y-tunnuksen osalta seuraavalla tavalla:</w:t>
            </w:r>
          </w:p>
          <w:p w14:paraId="48C33867" w14:textId="77777777" w:rsidR="00B73C5F" w:rsidRPr="00B73C5F" w:rsidRDefault="00B73C5F" w:rsidP="00B77CCB">
            <w:pPr>
              <w:numPr>
                <w:ilvl w:val="0"/>
                <w:numId w:val="20"/>
              </w:numPr>
              <w:ind w:left="805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Solmuluokkana 1.2.246.10</w:t>
            </w:r>
          </w:p>
          <w:p w14:paraId="045796FF" w14:textId="77777777" w:rsidR="00B73C5F" w:rsidRPr="00B73C5F" w:rsidRDefault="00B73C5F" w:rsidP="00B77CCB">
            <w:pPr>
              <w:numPr>
                <w:ilvl w:val="0"/>
                <w:numId w:val="20"/>
              </w:numPr>
              <w:ind w:left="805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Alisolmuluokkana 1.2.246.10.&lt;Y-tunnus&gt;.19</w:t>
            </w:r>
          </w:p>
          <w:p w14:paraId="2F48645E" w14:textId="77777777" w:rsidR="00B73C5F" w:rsidRPr="00B73C5F" w:rsidRDefault="00B73C5F" w:rsidP="00B73C5F">
            <w:pPr>
              <w:ind w:left="567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</w:p>
          <w:p w14:paraId="2310D488" w14:textId="4F3F22CC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Esimerkkinä Y-tunnus 1234567-9, josta saadaan OID-tunnukseksi 1.2.246.10.12345679.19.0</w:t>
            </w:r>
          </w:p>
        </w:tc>
      </w:tr>
      <w:tr w:rsidR="00B73C5F" w:rsidRPr="00B73C5F" w14:paraId="19DF1AAC" w14:textId="77777777" w:rsidTr="00305818">
        <w:tc>
          <w:tcPr>
            <w:tcW w:w="1463" w:type="dxa"/>
          </w:tcPr>
          <w:p w14:paraId="00EDDBE1" w14:textId="77777777" w:rsidR="00B73C5F" w:rsidRPr="00394B73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4BB41D4" w14:textId="4B64571E" w:rsidR="00B73C5F" w:rsidRPr="003A7C40" w:rsidRDefault="00B73C5F" w:rsidP="00B73C5F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P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otilasrekisteritunnus: </w:t>
            </w:r>
          </w:p>
          <w:p w14:paraId="1ED91711" w14:textId="0633CE5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Erillissäilytys</w:t>
            </w:r>
          </w:p>
          <w:p w14:paraId="0956B1BC" w14:textId="5501BFAF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Julkinen terveydenhuolto</w:t>
            </w:r>
          </w:p>
          <w:p w14:paraId="5DED2282" w14:textId="3F23828D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lastRenderedPageBreak/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Yksityinen terveydenhuolto</w:t>
            </w:r>
          </w:p>
          <w:p w14:paraId="6D51AB51" w14:textId="50543D3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Työterveyshuolto</w:t>
            </w:r>
          </w:p>
          <w:p w14:paraId="71263750" w14:textId="4ABDCA63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Ilmoitukset ja tilastorekisterit</w:t>
            </w:r>
          </w:p>
          <w:p w14:paraId="6224DFB0" w14:textId="6E0A1C84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7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Potilaan omat asiakirjat</w:t>
            </w:r>
          </w:p>
          <w:p w14:paraId="3BA644DF" w14:textId="14F4EB04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Tutkimusrekisterit</w:t>
            </w:r>
          </w:p>
          <w:p w14:paraId="74ACE1FF" w14:textId="12E8C40F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Ammatinharjoittaja</w:t>
            </w:r>
          </w:p>
          <w:p w14:paraId="2766DC50" w14:textId="06B6317E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Käytöstä poistetut asiakirjat</w:t>
            </w:r>
          </w:p>
          <w:p w14:paraId="301EB976" w14:textId="1695718A" w:rsidR="00B73C5F" w:rsidRPr="003A7C40" w:rsidRDefault="00B73C5F" w:rsidP="00B73C5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Tiedonhallintapalvelun asiakirjat</w:t>
            </w:r>
          </w:p>
          <w:p w14:paraId="4018FE43" w14:textId="7E316889" w:rsidR="00B73C5F" w:rsidRPr="00B73C5F" w:rsidRDefault="00B73C5F" w:rsidP="00B73C5F">
            <w:pPr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Arkistoasiakirjat</w:t>
            </w:r>
          </w:p>
        </w:tc>
      </w:tr>
      <w:tr w:rsidR="00B73C5F" w:rsidRPr="00A23990" w14:paraId="59C76DCC" w14:textId="77777777" w:rsidTr="00B73C5F">
        <w:tc>
          <w:tcPr>
            <w:tcW w:w="1463" w:type="dxa"/>
          </w:tcPr>
          <w:p w14:paraId="1F0EFE9F" w14:textId="77777777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6741" w:type="dxa"/>
          </w:tcPr>
          <w:p w14:paraId="6497E9F7" w14:textId="64399D4C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Rekisterinpitäjän laji:</w:t>
            </w:r>
          </w:p>
          <w:p w14:paraId="5EB1B1AE" w14:textId="77777777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 julkinen</w:t>
            </w:r>
          </w:p>
          <w:p w14:paraId="1D4ACDD7" w14:textId="61FA4EA7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&lt;2&gt; yksityinen</w:t>
            </w:r>
          </w:p>
        </w:tc>
      </w:tr>
      <w:tr w:rsidR="00B73C5F" w:rsidRPr="00A23990" w14:paraId="5DF83088" w14:textId="77777777" w:rsidTr="00B73C5F">
        <w:tc>
          <w:tcPr>
            <w:tcW w:w="1463" w:type="dxa"/>
          </w:tcPr>
          <w:p w14:paraId="41B8672A" w14:textId="156AAED8" w:rsid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</w:tcPr>
          <w:p w14:paraId="5A5A86F4" w14:textId="21F29537" w:rsidR="00B73C5F" w:rsidRPr="00A23990" w:rsidRDefault="00B73C5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Rekisterinpitäjän nimi</w:t>
            </w:r>
          </w:p>
        </w:tc>
      </w:tr>
      <w:tr w:rsidR="00B73C5F" w:rsidRPr="00A23990" w14:paraId="7DDD4DD6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4E47D590" w14:textId="2DFFF8D0" w:rsidR="00B73C5F" w:rsidRPr="00B73C5F" w:rsidRDefault="00B73C5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34D8D7D8" w14:textId="1154470D" w:rsidR="00B73C5F" w:rsidRPr="00B73C5F" w:rsidRDefault="00B73C5F" w:rsidP="00B73C5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&lt;REKP&gt;</w:t>
            </w:r>
          </w:p>
        </w:tc>
      </w:tr>
    </w:tbl>
    <w:p w14:paraId="6C33B00B" w14:textId="77777777" w:rsidR="00591868" w:rsidRPr="002F52B5" w:rsidRDefault="00ED0E2E" w:rsidP="00444801">
      <w:pPr>
        <w:pStyle w:val="Otsikko4"/>
        <w:rPr>
          <w:rFonts w:ascii="Times New Roman" w:hAnsi="Times New Roman" w:cs="Times New Roman"/>
          <w:sz w:val="22"/>
          <w:szCs w:val="22"/>
          <w:lang w:val="fi-FI"/>
        </w:rPr>
      </w:pPr>
      <w:bookmarkStart w:id="69" w:name="_Toc27658571"/>
      <w:r w:rsidRPr="002F52B5">
        <w:rPr>
          <w:rFonts w:ascii="Times New Roman" w:hAnsi="Times New Roman" w:cs="Times New Roman"/>
          <w:sz w:val="22"/>
          <w:szCs w:val="22"/>
          <w:lang w:val="fi-FI"/>
        </w:rPr>
        <w:t>Rekisterin tarkenne</w:t>
      </w:r>
      <w:bookmarkEnd w:id="69"/>
      <w:r w:rsidR="0059186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00C" w14:textId="77777777" w:rsidR="00AF73D8" w:rsidRDefault="00AF73D8" w:rsidP="00AF73D8">
      <w:pPr>
        <w:ind w:left="567"/>
        <w:rPr>
          <w:lang w:val="fi-FI"/>
        </w:rPr>
      </w:pPr>
    </w:p>
    <w:p w14:paraId="6C33B00D" w14:textId="77777777" w:rsidR="00AF73D8" w:rsidRPr="003A7C40" w:rsidRDefault="00AF73D8" w:rsidP="00AF73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Rekisterin tarkennetta käytetään rekisterinpitäjän kanssa.</w:t>
      </w:r>
    </w:p>
    <w:p w14:paraId="6C33B00E" w14:textId="77777777" w:rsidR="00A84A6F" w:rsidRPr="003A7C40" w:rsidRDefault="00A84A6F" w:rsidP="00AF73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91"/>
        <w:gridCol w:w="624"/>
        <w:gridCol w:w="608"/>
        <w:gridCol w:w="3765"/>
      </w:tblGrid>
      <w:tr w:rsidR="00591868" w:rsidRPr="003A7C40" w14:paraId="6C33B014" w14:textId="77777777" w:rsidTr="00444801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0F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0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1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2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3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591868" w:rsidRPr="003A7C40" w14:paraId="6C33B01A" w14:textId="77777777" w:rsidTr="00444801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B015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B016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B017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B018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B019" w14:textId="77777777" w:rsidR="00591868" w:rsidRPr="003A7C40" w:rsidRDefault="00444801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Rekisterin tarkenne</w:t>
            </w:r>
          </w:p>
        </w:tc>
      </w:tr>
      <w:tr w:rsidR="00591868" w:rsidRPr="003A7C40" w14:paraId="6C33B020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1B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1C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1D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1E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1F" w14:textId="77777777" w:rsidR="00591868" w:rsidRPr="003A7C40" w:rsidRDefault="00786862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786862" w:rsidRPr="003A7C40" w14:paraId="6C33B026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21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50.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22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23" w14:textId="77777777" w:rsidR="00786862" w:rsidRPr="003A7C40" w:rsidRDefault="00786862" w:rsidP="00CF4F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24" w14:textId="77777777" w:rsidR="00786862" w:rsidRPr="003A7C40" w:rsidRDefault="00786862" w:rsidP="00CF4F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25" w14:textId="77777777" w:rsidR="00786862" w:rsidRPr="003A7C40" w:rsidRDefault="00786862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Työnantajan Y-tunnus / hetu</w:t>
            </w:r>
          </w:p>
        </w:tc>
      </w:tr>
      <w:tr w:rsidR="00591868" w:rsidRPr="003A7C40" w14:paraId="6C33B02C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27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28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29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2A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2B" w14:textId="77777777" w:rsidR="00591868" w:rsidRPr="003A7C40" w:rsidRDefault="00216C8D" w:rsidP="0044480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Työnantajan nimi</w:t>
            </w:r>
          </w:p>
        </w:tc>
      </w:tr>
      <w:tr w:rsidR="00591868" w:rsidRPr="003A7C40" w14:paraId="6C33B032" w14:textId="77777777" w:rsidTr="00444801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B02D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B02E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B02F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B030" w14:textId="77777777" w:rsidR="00591868" w:rsidRPr="003A7C40" w:rsidRDefault="00A84A6F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B031" w14:textId="77777777" w:rsidR="00591868" w:rsidRPr="003A7C40" w:rsidRDefault="00591868" w:rsidP="0044480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</w:t>
            </w:r>
            <w:r w:rsidR="00216C8D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&lt;REKT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</w:p>
        </w:tc>
      </w:tr>
    </w:tbl>
    <w:p w14:paraId="6C33B033" w14:textId="77777777" w:rsidR="00591868" w:rsidRPr="003A7C40" w:rsidRDefault="00591868" w:rsidP="0059186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 xml:space="preserve">Esimerkki, jossa on </w:t>
      </w:r>
      <w:r w:rsidR="008452AC" w:rsidRPr="003A7C40">
        <w:rPr>
          <w:rFonts w:ascii="Times New Roman" w:hAnsi="Times New Roman"/>
          <w:sz w:val="22"/>
          <w:szCs w:val="22"/>
          <w:lang w:val="fi-FI"/>
        </w:rPr>
        <w:t>palvelutapahtuma, rekisterinpitäjä ja tarkenne.</w:t>
      </w:r>
    </w:p>
    <w:p w14:paraId="6C33B034" w14:textId="40CFCE2A" w:rsidR="00591868" w:rsidRPr="003A7C40" w:rsidRDefault="00591868" w:rsidP="0059186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||||||||||||||||1.2.246.10.19623654.10.1.14009.2013.1134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^^^Effica^PTAP~1.2.</w:t>
      </w:r>
      <w:r w:rsidR="00AF73D8" w:rsidRPr="003A7C40">
        <w:rPr>
          <w:rFonts w:ascii="Times New Roman" w:hAnsi="Times New Roman"/>
          <w:sz w:val="22"/>
          <w:szCs w:val="22"/>
          <w:lang w:val="fi-FI"/>
        </w:rPr>
        <w:t>246</w:t>
      </w:r>
      <w:r w:rsidRPr="003A7C40">
        <w:rPr>
          <w:rFonts w:ascii="Times New Roman" w:hAnsi="Times New Roman"/>
          <w:sz w:val="22"/>
          <w:szCs w:val="22"/>
          <w:lang w:val="fi-FI"/>
        </w:rPr>
        <w:t>.1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0</w:t>
      </w:r>
      <w:r w:rsidRPr="003A7C40">
        <w:rPr>
          <w:rFonts w:ascii="Times New Roman" w:hAnsi="Times New Roman"/>
          <w:sz w:val="22"/>
          <w:szCs w:val="22"/>
          <w:lang w:val="fi-FI"/>
        </w:rPr>
        <w:t>.</w:t>
      </w:r>
      <w:r w:rsidR="00AF73D8" w:rsidRPr="003A7C40">
        <w:rPr>
          <w:rFonts w:ascii="Times New Roman" w:hAnsi="Times New Roman"/>
          <w:sz w:val="22"/>
          <w:szCs w:val="22"/>
          <w:lang w:val="fi-FI"/>
        </w:rPr>
        <w:t>12345679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.19.0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8703EF" w:rsidRPr="003A7C40">
        <w:rPr>
          <w:rFonts w:ascii="Times New Roman" w:hAnsi="Times New Roman"/>
          <w:sz w:val="22"/>
          <w:szCs w:val="22"/>
          <w:lang w:val="fi-FI"/>
        </w:rPr>
        <w:t>4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^1^Effica^REKP~</w:t>
      </w:r>
      <w:r w:rsidR="008452AC" w:rsidRPr="003A7C40">
        <w:rPr>
          <w:rFonts w:ascii="Times New Roman" w:hAnsi="Times New Roman"/>
          <w:sz w:val="22"/>
          <w:szCs w:val="22"/>
          <w:lang w:val="fi-FI"/>
        </w:rPr>
        <w:t>1.2.246.21.1967041813616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786862" w:rsidRPr="003A7C40">
        <w:rPr>
          <w:rFonts w:ascii="Times New Roman" w:hAnsi="Times New Roman"/>
          <w:sz w:val="22"/>
          <w:szCs w:val="22"/>
          <w:lang w:val="fi-FI"/>
        </w:rPr>
        <w:t>180467-136H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^^Työ</w:t>
      </w:r>
      <w:r w:rsidR="00786862" w:rsidRPr="003A7C40">
        <w:rPr>
          <w:rFonts w:ascii="Times New Roman" w:hAnsi="Times New Roman"/>
          <w:sz w:val="22"/>
          <w:szCs w:val="22"/>
          <w:lang w:val="fi-FI"/>
        </w:rPr>
        <w:t>n</w:t>
      </w:r>
      <w:r w:rsidR="00EE7F64">
        <w:rPr>
          <w:rFonts w:ascii="Times New Roman" w:hAnsi="Times New Roman"/>
          <w:sz w:val="22"/>
          <w:szCs w:val="22"/>
          <w:lang w:val="fi-FI"/>
        </w:rPr>
        <w:t>antajan nimi^REKT</w:t>
      </w:r>
    </w:p>
    <w:p w14:paraId="6C33B035" w14:textId="77777777" w:rsidR="00444801" w:rsidRPr="003A7C40" w:rsidRDefault="00444801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E32A75" w:rsidRPr="006C6659" w14:paraId="057E7F47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36C778C" w14:textId="158F14AB" w:rsidR="00E32A75" w:rsidRPr="00394B73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332F8C4" w14:textId="77777777" w:rsidR="00E32A75" w:rsidRPr="00394B73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E32A75" w:rsidRPr="004320DA" w14:paraId="63F3B5EC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0E574DF" w14:textId="77777777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5DC1840C" w14:textId="25A25E97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 tarkenteen OID, joka koostuu joko henkilötyönantajan henkilötunnuksesta tai Y-tunnuksesta. Y-tunnuksen osalta määritykset, kuten Rekisterinpitäjä kohdassa.</w:t>
            </w:r>
            <w:r w:rsidR="006F110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Kts. taulukko ”Henkilötunnuksesta OID-tunnus”.</w:t>
            </w:r>
          </w:p>
        </w:tc>
      </w:tr>
      <w:tr w:rsidR="00E32A75" w:rsidRPr="004320DA" w14:paraId="5ABC019E" w14:textId="77777777" w:rsidTr="00305818">
        <w:tc>
          <w:tcPr>
            <w:tcW w:w="1463" w:type="dxa"/>
          </w:tcPr>
          <w:p w14:paraId="1796F85A" w14:textId="77777777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6741" w:type="dxa"/>
          </w:tcPr>
          <w:p w14:paraId="15C25177" w14:textId="3A0DA2BD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yöantajan Y-tunnus tai hetu</w:t>
            </w:r>
          </w:p>
        </w:tc>
      </w:tr>
      <w:tr w:rsidR="00E32A75" w:rsidRPr="00A23990" w14:paraId="00634061" w14:textId="77777777" w:rsidTr="00E32A75">
        <w:tc>
          <w:tcPr>
            <w:tcW w:w="1463" w:type="dxa"/>
          </w:tcPr>
          <w:p w14:paraId="7996FDDC" w14:textId="68B727BE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4</w:t>
            </w:r>
          </w:p>
        </w:tc>
        <w:tc>
          <w:tcPr>
            <w:tcW w:w="6741" w:type="dxa"/>
          </w:tcPr>
          <w:p w14:paraId="3095DD9B" w14:textId="439DBE01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Työnantajan nimi</w:t>
            </w:r>
          </w:p>
        </w:tc>
      </w:tr>
      <w:tr w:rsidR="00E32A75" w:rsidRPr="00A23990" w14:paraId="0A06D81E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27D396D" w14:textId="58B8334D" w:rsidR="00E32A75" w:rsidRPr="006F110F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2910F153" w14:textId="309928E9" w:rsidR="00E32A75" w:rsidRPr="00E32A75" w:rsidRDefault="00E32A75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&lt;REKT&gt;</w:t>
            </w:r>
          </w:p>
        </w:tc>
      </w:tr>
    </w:tbl>
    <w:p w14:paraId="6C33B038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39" w14:textId="77777777" w:rsidR="00CE164C" w:rsidRPr="003A7C40" w:rsidRDefault="00CE164C" w:rsidP="00CE164C">
      <w:pPr>
        <w:pStyle w:val="Kuvaotsikko"/>
        <w:keepNext/>
        <w:ind w:firstLine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Taulukko </w:t>
      </w:r>
      <w:r w:rsidRPr="003A7C40">
        <w:rPr>
          <w:rFonts w:ascii="Times New Roman" w:hAnsi="Times New Roman" w:cs="Times New Roman"/>
          <w:sz w:val="22"/>
          <w:szCs w:val="22"/>
        </w:rPr>
        <w:fldChar w:fldCharType="begin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instrText xml:space="preserve"> SEQ Taulukko \* ARABIC </w:instrText>
      </w:r>
      <w:r w:rsidRPr="003A7C40">
        <w:rPr>
          <w:rFonts w:ascii="Times New Roman" w:hAnsi="Times New Roman" w:cs="Times New Roman"/>
          <w:sz w:val="22"/>
          <w:szCs w:val="22"/>
        </w:rPr>
        <w:fldChar w:fldCharType="separate"/>
      </w:r>
      <w:r w:rsidRPr="003A7C40">
        <w:rPr>
          <w:rFonts w:ascii="Times New Roman" w:hAnsi="Times New Roman" w:cs="Times New Roman"/>
          <w:noProof/>
          <w:sz w:val="22"/>
          <w:szCs w:val="22"/>
          <w:lang w:val="fi-FI"/>
        </w:rPr>
        <w:t>1</w:t>
      </w:r>
      <w:r w:rsidRPr="003A7C40">
        <w:rPr>
          <w:rFonts w:ascii="Times New Roman" w:hAnsi="Times New Roman" w:cs="Times New Roman"/>
          <w:sz w:val="22"/>
          <w:szCs w:val="22"/>
        </w:rPr>
        <w:fldChar w:fldCharType="end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: Henkilötunnuksesta OID-tunnus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6"/>
        <w:gridCol w:w="3498"/>
        <w:gridCol w:w="3424"/>
      </w:tblGrid>
      <w:tr w:rsidR="00CE164C" w:rsidRPr="003A7C40" w14:paraId="6C33B03D" w14:textId="77777777" w:rsidTr="00662FF5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Lyhenne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B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Määritys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C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Esimerkki</w:t>
            </w:r>
          </w:p>
        </w:tc>
      </w:tr>
      <w:tr w:rsidR="00CE164C" w:rsidRPr="003A7C40" w14:paraId="6C33B041" w14:textId="77777777" w:rsidTr="00662FF5">
        <w:tc>
          <w:tcPr>
            <w:tcW w:w="745" w:type="dxa"/>
            <w:tcBorders>
              <w:bottom w:val="dashed" w:sz="4" w:space="0" w:color="auto"/>
            </w:tcBorders>
          </w:tcPr>
          <w:p w14:paraId="6C33B03E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DD</w:t>
            </w:r>
          </w:p>
        </w:tc>
        <w:tc>
          <w:tcPr>
            <w:tcW w:w="3758" w:type="dxa"/>
            <w:tcBorders>
              <w:bottom w:val="dashed" w:sz="4" w:space="0" w:color="auto"/>
            </w:tcBorders>
          </w:tcPr>
          <w:p w14:paraId="6C33B03F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Päivä kahdella merkillä ilmoitettuna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040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</w:t>
            </w:r>
          </w:p>
        </w:tc>
      </w:tr>
      <w:tr w:rsidR="00CE164C" w:rsidRPr="003A7C40" w14:paraId="6C33B045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2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MM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3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Kuukausi kahdella merkillä ilmoitettuna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4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</w:tr>
      <w:tr w:rsidR="00CE164C" w:rsidRPr="003A7C40" w14:paraId="6C33B049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6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YY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7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Vuosi kahdella merkillä ilmoitettuna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8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67</w:t>
            </w:r>
          </w:p>
        </w:tc>
      </w:tr>
      <w:tr w:rsidR="00CE164C" w:rsidRPr="003A7C40" w14:paraId="6C33B050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lastRenderedPageBreak/>
              <w:t>yy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B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Vuosisata muodostettuna vuosisadan tunnuksesta (P):</w:t>
            </w:r>
          </w:p>
          <w:p w14:paraId="6C33B04C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 = 18</w:t>
            </w:r>
          </w:p>
          <w:p w14:paraId="6C33B04D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 = 19</w:t>
            </w:r>
          </w:p>
          <w:p w14:paraId="6C33B04E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= 20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F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19</w:t>
            </w:r>
          </w:p>
        </w:tc>
      </w:tr>
      <w:tr w:rsidR="00CE164C" w:rsidRPr="003A7C40" w14:paraId="6C33B057" w14:textId="77777777" w:rsidTr="00662FF5">
        <w:tc>
          <w:tcPr>
            <w:tcW w:w="745" w:type="dxa"/>
          </w:tcPr>
          <w:p w14:paraId="6C33B051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3758" w:type="dxa"/>
          </w:tcPr>
          <w:p w14:paraId="6C33B052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Vuosisadan tunnus:</w:t>
            </w:r>
          </w:p>
          <w:p w14:paraId="6C33B053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18 = +</w:t>
            </w:r>
          </w:p>
          <w:p w14:paraId="6C33B054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19 = -</w:t>
            </w:r>
          </w:p>
          <w:p w14:paraId="6C33B055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20 = A</w:t>
            </w:r>
          </w:p>
        </w:tc>
        <w:tc>
          <w:tcPr>
            <w:tcW w:w="3701" w:type="dxa"/>
          </w:tcPr>
          <w:p w14:paraId="6C33B056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E164C" w:rsidRPr="003A7C40" w14:paraId="6C33B05B" w14:textId="77777777" w:rsidTr="00662FF5">
        <w:tc>
          <w:tcPr>
            <w:tcW w:w="745" w:type="dxa"/>
          </w:tcPr>
          <w:p w14:paraId="6C33B058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ZZZ</w:t>
            </w:r>
          </w:p>
        </w:tc>
        <w:tc>
          <w:tcPr>
            <w:tcW w:w="3758" w:type="dxa"/>
          </w:tcPr>
          <w:p w14:paraId="6C33B059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Yksilönumero, jolla erotellaan samana päivänä syntyneet toisistaan</w:t>
            </w:r>
          </w:p>
        </w:tc>
        <w:tc>
          <w:tcPr>
            <w:tcW w:w="3701" w:type="dxa"/>
          </w:tcPr>
          <w:p w14:paraId="6C33B05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123</w:t>
            </w:r>
          </w:p>
        </w:tc>
      </w:tr>
      <w:tr w:rsidR="00CE164C" w:rsidRPr="004320DA" w14:paraId="6C33B064" w14:textId="77777777" w:rsidTr="00662FF5">
        <w:tc>
          <w:tcPr>
            <w:tcW w:w="745" w:type="dxa"/>
          </w:tcPr>
          <w:p w14:paraId="6C33B05C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Q</w:t>
            </w:r>
          </w:p>
        </w:tc>
        <w:tc>
          <w:tcPr>
            <w:tcW w:w="3758" w:type="dxa"/>
          </w:tcPr>
          <w:p w14:paraId="6C33B05D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Henkilötunnuksen tarkistusmerkki; jakojäännös henkilötunnuksesta ilman vuosisadan tunnusta.</w:t>
            </w:r>
          </w:p>
          <w:p w14:paraId="6C33B05E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0 = 0,..,</w:t>
            </w:r>
          </w:p>
          <w:p w14:paraId="6C33B05F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10 = A,..,</w:t>
            </w:r>
          </w:p>
          <w:p w14:paraId="6C33B060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30 = Y</w:t>
            </w:r>
          </w:p>
        </w:tc>
        <w:tc>
          <w:tcPr>
            <w:tcW w:w="3701" w:type="dxa"/>
          </w:tcPr>
          <w:p w14:paraId="6C33B061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180467-136 (hetu)</w:t>
            </w:r>
          </w:p>
          <w:p w14:paraId="6C33B062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180467136 mod 31 = 16 (dec)</w:t>
            </w:r>
          </w:p>
          <w:p w14:paraId="6C33B063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16 = H (tarkistusmerkki)</w:t>
            </w:r>
          </w:p>
        </w:tc>
      </w:tr>
      <w:tr w:rsidR="00CE164C" w:rsidRPr="003A7C40" w14:paraId="6C33B06B" w14:textId="77777777" w:rsidTr="00662FF5">
        <w:tc>
          <w:tcPr>
            <w:tcW w:w="745" w:type="dxa"/>
            <w:tcBorders>
              <w:bottom w:val="single" w:sz="4" w:space="0" w:color="000000"/>
            </w:tcBorders>
          </w:tcPr>
          <w:p w14:paraId="6C33B065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qq</w:t>
            </w:r>
          </w:p>
        </w:tc>
        <w:tc>
          <w:tcPr>
            <w:tcW w:w="3758" w:type="dxa"/>
            <w:tcBorders>
              <w:bottom w:val="single" w:sz="4" w:space="0" w:color="000000"/>
            </w:tcBorders>
          </w:tcPr>
          <w:p w14:paraId="6C33B066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Henkilötunnuksen tarkistusmerkki palautettuna desimaaliarvoon.</w:t>
            </w:r>
          </w:p>
          <w:p w14:paraId="6C33B067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0 = 0,..,</w:t>
            </w:r>
          </w:p>
          <w:p w14:paraId="6C33B068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A = 10,..,</w:t>
            </w:r>
          </w:p>
          <w:p w14:paraId="6C33B069" w14:textId="77777777" w:rsidR="00CE164C" w:rsidRPr="00773A12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Y = 30</w:t>
            </w:r>
          </w:p>
        </w:tc>
        <w:tc>
          <w:tcPr>
            <w:tcW w:w="3701" w:type="dxa"/>
            <w:tcBorders>
              <w:bottom w:val="single" w:sz="4" w:space="0" w:color="000000"/>
            </w:tcBorders>
          </w:tcPr>
          <w:p w14:paraId="6C33B06A" w14:textId="77777777" w:rsidR="00CE164C" w:rsidRPr="003A7C40" w:rsidRDefault="00CE164C" w:rsidP="00662FF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 = 16</w:t>
            </w:r>
          </w:p>
        </w:tc>
      </w:tr>
    </w:tbl>
    <w:p w14:paraId="6C33B06C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6D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OID-tunnus määritetään henkilötunnuksen osalta seuraavalla tavalla:</w:t>
      </w:r>
    </w:p>
    <w:p w14:paraId="6C33B06E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solmuluokkana on 1.2.246.21 </w:t>
      </w:r>
    </w:p>
    <w:p w14:paraId="6C33B06F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henkilötunnus DDMMYYPZZZQ</w:t>
      </w:r>
    </w:p>
    <w:p w14:paraId="6C33B070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henkilötunnus OID-muodossa yyYYMMDDZZZqq</w:t>
      </w:r>
    </w:p>
    <w:p w14:paraId="6C33B071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72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Esimerkkinä henkilötunnus 180467-136H, josta saadaan OID-tunnukseksi</w:t>
      </w:r>
    </w:p>
    <w:p w14:paraId="6C33B073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1.2.246.21.1967041813616.</w:t>
      </w:r>
    </w:p>
    <w:p w14:paraId="3B98E97F" w14:textId="0928B6FE" w:rsidR="000D2EC2" w:rsidRDefault="000D2EC2" w:rsidP="00CD382A">
      <w:pPr>
        <w:pStyle w:val="Otsikko2"/>
      </w:pPr>
      <w:bookmarkStart w:id="70" w:name="_Toc27658572"/>
      <w:r>
        <w:t>EVN</w:t>
      </w:r>
      <w:r w:rsidRPr="002F52B5">
        <w:t>-segmentti</w:t>
      </w:r>
      <w:r w:rsidR="00530CB7">
        <w:t xml:space="preserve"> (Event Type)</w:t>
      </w:r>
      <w:bookmarkEnd w:id="70"/>
    </w:p>
    <w:p w14:paraId="74427704" w14:textId="24EFF64D" w:rsidR="000D2EC2" w:rsidRPr="003057D7" w:rsidRDefault="003057D7" w:rsidP="003057D7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EVN-segmentissä määritetään tapahtuman 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aiheuttamiseen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liittyvistä asioista sanoman vastaanottajalle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2263"/>
        <w:gridCol w:w="668"/>
        <w:gridCol w:w="608"/>
        <w:gridCol w:w="3829"/>
      </w:tblGrid>
      <w:tr w:rsidR="000D2EC2" w:rsidRPr="003A7C40" w14:paraId="48B97272" w14:textId="77777777" w:rsidTr="000D2EC2">
        <w:tc>
          <w:tcPr>
            <w:tcW w:w="6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4DCBD81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35ECAAB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91BC91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FFBD43B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B098ED6" w14:textId="77777777" w:rsidR="000D2EC2" w:rsidRPr="003A7C40" w:rsidRDefault="000D2EC2" w:rsidP="00D062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D2EC2" w:rsidRPr="003A7C40" w14:paraId="6F432098" w14:textId="77777777" w:rsidTr="003057D7">
        <w:tc>
          <w:tcPr>
            <w:tcW w:w="610" w:type="dxa"/>
            <w:tcBorders>
              <w:bottom w:val="single" w:sz="4" w:space="0" w:color="auto"/>
            </w:tcBorders>
          </w:tcPr>
          <w:p w14:paraId="0D685CEE" w14:textId="371B97A4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77C1BDF2" w14:textId="0951EFC9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Event Type Code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5EA0E28D" w14:textId="27951FE1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5D201BCE" w14:textId="463E61EA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33D78CD9" w14:textId="251EBDBB" w:rsidR="000D2EC2" w:rsidRPr="006B79FE" w:rsidRDefault="006B79FE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Tapahtumatyypin koodi &lt;MSH-</w:t>
            </w:r>
            <w:r w:rsidR="000D2EC2"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9.2&gt;</w:t>
            </w:r>
          </w:p>
        </w:tc>
      </w:tr>
      <w:tr w:rsidR="000D2EC2" w:rsidRPr="003A7C40" w14:paraId="67829D7E" w14:textId="77777777" w:rsidTr="003057D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5728" w14:textId="4FD77BC3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A7F9" w14:textId="61F48F7F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Recorded Date / Time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BA78" w14:textId="54359891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TS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8494" w14:textId="77777777" w:rsidR="000D2EC2" w:rsidRPr="006B79FE" w:rsidRDefault="000D2EC2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0CB0" w14:textId="3CDD69E1" w:rsidR="000D2EC2" w:rsidRPr="006B79FE" w:rsidRDefault="006B79FE" w:rsidP="006B79F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Tapahtuman siirtohetken aikaleima 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&lt;MSH-</w:t>
            </w:r>
            <w:r w:rsidR="000D2EC2"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7&gt;</w:t>
            </w:r>
          </w:p>
        </w:tc>
      </w:tr>
    </w:tbl>
    <w:p w14:paraId="762A15D2" w14:textId="612AEBFD" w:rsidR="003057D7" w:rsidRDefault="003057D7" w:rsidP="006B79FE">
      <w:pPr>
        <w:rPr>
          <w:lang w:val="fi-FI"/>
        </w:rPr>
      </w:pPr>
    </w:p>
    <w:p w14:paraId="3AC97179" w14:textId="40109151" w:rsidR="003057D7" w:rsidRPr="006B79FE" w:rsidRDefault="003057D7" w:rsidP="003057D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B79FE">
        <w:rPr>
          <w:rFonts w:ascii="Times New Roman" w:hAnsi="Times New Roman" w:cs="Times New Roman"/>
          <w:sz w:val="22"/>
          <w:szCs w:val="22"/>
          <w:lang w:val="fi-FI"/>
        </w:rPr>
        <w:t>MSH|^~\&amp;|S_APP|S_FAC|R_APP|R_FAC|20100412161457|1.10|ADT^A31|</w:t>
      </w:r>
    </w:p>
    <w:p w14:paraId="5D130CC4" w14:textId="46E04B76" w:rsidR="003057D7" w:rsidRPr="006B79FE" w:rsidRDefault="003057D7" w:rsidP="003057D7">
      <w:pPr>
        <w:ind w:firstLine="567"/>
        <w:rPr>
          <w:lang w:val="fi-FI"/>
        </w:rPr>
      </w:pPr>
      <w:r w:rsidRPr="006B79FE">
        <w:rPr>
          <w:lang w:val="fi-FI"/>
        </w:rPr>
        <w:t>12345678.</w:t>
      </w:r>
      <w:r w:rsidR="00EE7F64">
        <w:rPr>
          <w:lang w:val="fi-FI"/>
        </w:rPr>
        <w:t>11.105256|P|2.3|||AL|NE||8859/1</w:t>
      </w:r>
    </w:p>
    <w:p w14:paraId="10C52E0C" w14:textId="77715967" w:rsidR="003057D7" w:rsidRPr="006B79FE" w:rsidRDefault="003057D7" w:rsidP="003057D7">
      <w:pPr>
        <w:ind w:firstLine="567"/>
        <w:rPr>
          <w:lang w:val="fi-FI"/>
        </w:rPr>
      </w:pPr>
      <w:r w:rsidRPr="006B79FE">
        <w:rPr>
          <w:b/>
          <w:lang w:val="fi-FI"/>
        </w:rPr>
        <w:t>EVN</w:t>
      </w:r>
      <w:r w:rsidRPr="006B79FE">
        <w:rPr>
          <w:lang w:val="fi-FI"/>
        </w:rPr>
        <w:t>|</w:t>
      </w:r>
      <w:r w:rsidRPr="006B79FE">
        <w:rPr>
          <w:rFonts w:ascii="Times New Roman" w:hAnsi="Times New Roman" w:cs="Times New Roman"/>
          <w:sz w:val="22"/>
          <w:szCs w:val="22"/>
          <w:lang w:val="fi-FI"/>
        </w:rPr>
        <w:t>A31</w:t>
      </w:r>
      <w:r w:rsidRPr="006B79FE">
        <w:rPr>
          <w:lang w:val="fi-FI"/>
        </w:rPr>
        <w:t>|</w:t>
      </w:r>
      <w:r w:rsidRPr="006B79FE">
        <w:rPr>
          <w:rFonts w:ascii="Times New Roman" w:hAnsi="Times New Roman" w:cs="Times New Roman"/>
          <w:sz w:val="22"/>
          <w:szCs w:val="22"/>
          <w:lang w:val="fi-FI"/>
        </w:rPr>
        <w:t>20100412161457</w:t>
      </w:r>
    </w:p>
    <w:p w14:paraId="6C33B097" w14:textId="77777777" w:rsidR="008703EF" w:rsidRDefault="008703EF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43967CE" w14:textId="370F0BA7" w:rsidR="006B79FE" w:rsidRDefault="006B79FE" w:rsidP="006B79FE">
      <w:pPr>
        <w:pStyle w:val="Otsikko3"/>
        <w:rPr>
          <w:rFonts w:ascii="Times New Roman" w:hAnsi="Times New Roman" w:cs="Times New Roman"/>
          <w:szCs w:val="24"/>
        </w:rPr>
      </w:pPr>
      <w:bookmarkStart w:id="71" w:name="_Toc27658573"/>
      <w:r w:rsidRPr="006B79FE">
        <w:rPr>
          <w:rFonts w:ascii="Times New Roman" w:hAnsi="Times New Roman" w:cs="Times New Roman"/>
          <w:szCs w:val="24"/>
        </w:rPr>
        <w:t xml:space="preserve">EVN-1 </w:t>
      </w:r>
      <w:r w:rsidR="00A9747E">
        <w:rPr>
          <w:rFonts w:ascii="Times New Roman" w:hAnsi="Times New Roman" w:cs="Times New Roman"/>
          <w:szCs w:val="24"/>
        </w:rPr>
        <w:t>T</w:t>
      </w:r>
      <w:r w:rsidRPr="006B79FE">
        <w:rPr>
          <w:rFonts w:ascii="Times New Roman" w:hAnsi="Times New Roman" w:cs="Times New Roman"/>
          <w:szCs w:val="24"/>
        </w:rPr>
        <w:t>apahtuman koodi</w:t>
      </w:r>
      <w:bookmarkEnd w:id="71"/>
    </w:p>
    <w:p w14:paraId="065ED473" w14:textId="65DB0C5C" w:rsidR="006B79FE" w:rsidRPr="003057D7" w:rsidRDefault="006B79FE" w:rsidP="006B79FE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Käytetään tapahtumatyypin koodina MSH-9.2 –alikenttää. </w:t>
      </w:r>
    </w:p>
    <w:p w14:paraId="6CE40869" w14:textId="3C8BFCF9" w:rsidR="006B79FE" w:rsidRPr="002F52B5" w:rsidRDefault="006B79FE" w:rsidP="006B79FE">
      <w:pPr>
        <w:pStyle w:val="Otsikko3"/>
        <w:rPr>
          <w:rFonts w:ascii="Times New Roman" w:hAnsi="Times New Roman" w:cs="Times New Roman"/>
          <w:szCs w:val="24"/>
        </w:rPr>
      </w:pPr>
      <w:bookmarkStart w:id="72" w:name="_Toc27658574"/>
      <w:r w:rsidRPr="006B79FE">
        <w:rPr>
          <w:rFonts w:ascii="Times New Roman" w:hAnsi="Times New Roman" w:cs="Times New Roman"/>
          <w:szCs w:val="24"/>
        </w:rPr>
        <w:lastRenderedPageBreak/>
        <w:t xml:space="preserve">EVN-2 </w:t>
      </w:r>
      <w:r w:rsidR="00A9747E">
        <w:rPr>
          <w:rFonts w:ascii="Times New Roman" w:hAnsi="Times New Roman" w:cs="Times New Roman"/>
          <w:szCs w:val="24"/>
        </w:rPr>
        <w:t>T</w:t>
      </w:r>
      <w:r w:rsidRPr="006B79FE">
        <w:rPr>
          <w:rFonts w:ascii="Times New Roman" w:hAnsi="Times New Roman" w:cs="Times New Roman"/>
          <w:szCs w:val="24"/>
        </w:rPr>
        <w:t>apahtuman siirtohetken aikaleima</w:t>
      </w:r>
      <w:bookmarkEnd w:id="72"/>
    </w:p>
    <w:p w14:paraId="0E8C0AF8" w14:textId="37F38044" w:rsidR="006B79FE" w:rsidRPr="003057D7" w:rsidRDefault="006B79FE" w:rsidP="006B79FE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Käytetään tapahtuman siirtohetken aikaleimana MSH-7 -kenttää. </w:t>
      </w:r>
    </w:p>
    <w:p w14:paraId="6C33B098" w14:textId="77777777" w:rsidR="008703EF" w:rsidRPr="006B79FE" w:rsidRDefault="008703EF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A2" w14:textId="77777777" w:rsidR="005C7DB0" w:rsidRPr="002F52B5" w:rsidRDefault="004A5193" w:rsidP="0015773B">
      <w:pPr>
        <w:pStyle w:val="Otsikko1"/>
        <w:rPr>
          <w:rFonts w:ascii="Times New Roman" w:hAnsi="Times New Roman" w:cs="Times New Roman"/>
          <w:lang w:val="fi-FI"/>
        </w:rPr>
      </w:pPr>
      <w:bookmarkStart w:id="73" w:name="_Toc27658575"/>
      <w:r w:rsidRPr="002F52B5">
        <w:rPr>
          <w:rFonts w:ascii="Times New Roman" w:hAnsi="Times New Roman" w:cs="Times New Roman"/>
          <w:lang w:val="fi-FI"/>
        </w:rPr>
        <w:t>Tutkimuspyyntö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73"/>
    </w:p>
    <w:p w14:paraId="6C33B0A3" w14:textId="77777777" w:rsidR="004A5193" w:rsidRPr="003A7C40" w:rsidRDefault="004A5193" w:rsidP="00F501C9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Tutkimuspyyntö vo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>i sisältää useamman tutkimuksen. J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okainen tutkimus (lisäys/muutos) lähetetään kuitenkin omana sanomana. </w:t>
      </w:r>
    </w:p>
    <w:p w14:paraId="6C33B0A4" w14:textId="77777777" w:rsidR="004A5193" w:rsidRPr="002F52B5" w:rsidRDefault="004A5193" w:rsidP="0015773B">
      <w:pPr>
        <w:pStyle w:val="Otsikko2"/>
        <w:rPr>
          <w:rFonts w:ascii="Times New Roman" w:hAnsi="Times New Roman" w:cs="Times New Roman"/>
          <w:lang w:val="fi-FI"/>
        </w:rPr>
      </w:pPr>
      <w:bookmarkStart w:id="74" w:name="_Toc27658576"/>
      <w:r w:rsidRPr="002F52B5">
        <w:rPr>
          <w:rFonts w:ascii="Times New Roman" w:hAnsi="Times New Roman" w:cs="Times New Roman"/>
          <w:lang w:val="fi-FI"/>
        </w:rPr>
        <w:t>Uusi tutkimuspyyntö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O01 </w:t>
      </w:r>
      <w:r w:rsidR="001B4096" w:rsidRPr="002F52B5">
        <w:rPr>
          <w:rFonts w:ascii="Times New Roman" w:hAnsi="Times New Roman" w:cs="Times New Roman"/>
          <w:lang w:val="fi-FI"/>
        </w:rPr>
        <w:t>(Order Message)</w:t>
      </w:r>
      <w:bookmarkEnd w:id="74"/>
    </w:p>
    <w:p w14:paraId="6C33B0A5" w14:textId="77777777" w:rsidR="004A5193" w:rsidRPr="003A7C40" w:rsidRDefault="00232BA0" w:rsidP="004A5193">
      <w:pPr>
        <w:pStyle w:val="Leipteksti"/>
        <w:ind w:left="567"/>
        <w:rPr>
          <w:rFonts w:ascii="Times New Roman" w:hAnsi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/>
          <w:i/>
          <w:sz w:val="22"/>
          <w:szCs w:val="22"/>
          <w:lang w:val="fi-FI"/>
        </w:rPr>
        <w:t>ORM^</w:t>
      </w:r>
      <w:r w:rsidR="004A5193" w:rsidRPr="003A7C40">
        <w:rPr>
          <w:rFonts w:ascii="Times New Roman" w:hAnsi="Times New Roman"/>
          <w:i/>
          <w:sz w:val="22"/>
          <w:szCs w:val="22"/>
          <w:lang w:val="fi-FI"/>
        </w:rPr>
        <w:t>O01 segmentit:</w:t>
      </w:r>
    </w:p>
    <w:p w14:paraId="6C33B0A6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3A7C40">
        <w:rPr>
          <w:rFonts w:ascii="Times New Roman" w:hAnsi="Times New Roman" w:cs="Times New Roman"/>
          <w:sz w:val="22"/>
          <w:szCs w:val="22"/>
        </w:rPr>
        <w:t>MSH – Message hea</w:t>
      </w:r>
      <w:r w:rsidR="00D1671E" w:rsidRPr="003A7C40">
        <w:rPr>
          <w:rFonts w:ascii="Times New Roman" w:hAnsi="Times New Roman" w:cs="Times New Roman"/>
          <w:sz w:val="22"/>
          <w:szCs w:val="22"/>
        </w:rPr>
        <w:t xml:space="preserve">der, MSH-9 arvo on </w:t>
      </w:r>
      <w:r w:rsidRPr="003A7C40">
        <w:rPr>
          <w:rFonts w:ascii="Times New Roman" w:hAnsi="Times New Roman" w:cs="Times New Roman"/>
          <w:sz w:val="22"/>
          <w:szCs w:val="22"/>
        </w:rPr>
        <w:t>ORM</w:t>
      </w:r>
      <w:r w:rsidR="00900327" w:rsidRPr="003A7C40">
        <w:rPr>
          <w:rFonts w:ascii="Times New Roman" w:hAnsi="Times New Roman" w:cs="Times New Roman"/>
          <w:sz w:val="22"/>
          <w:szCs w:val="22"/>
        </w:rPr>
        <w:t>^</w:t>
      </w:r>
      <w:r w:rsidRPr="003A7C40">
        <w:rPr>
          <w:rFonts w:ascii="Times New Roman" w:hAnsi="Times New Roman" w:cs="Times New Roman"/>
          <w:sz w:val="22"/>
          <w:szCs w:val="22"/>
        </w:rPr>
        <w:t>O01</w:t>
      </w:r>
    </w:p>
    <w:p w14:paraId="6C33B0A7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PID – Patient iden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tification</w:t>
      </w:r>
    </w:p>
    <w:p w14:paraId="6C33B0A8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PV1– Patient Visit</w:t>
      </w:r>
    </w:p>
    <w:p w14:paraId="6C33B0A9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 xml:space="preserve">ORC – Common 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O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rder</w:t>
      </w:r>
    </w:p>
    <w:p w14:paraId="6C33B0AA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OBR – O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bservation Request</w:t>
      </w:r>
    </w:p>
    <w:p w14:paraId="6C33B0AB" w14:textId="77777777" w:rsidR="004A5193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[{</w:t>
      </w:r>
      <w:r w:rsidR="004A5193" w:rsidRPr="003A7C40">
        <w:rPr>
          <w:rFonts w:ascii="Times New Roman" w:hAnsi="Times New Roman" w:cs="Times New Roman"/>
          <w:sz w:val="22"/>
          <w:szCs w:val="22"/>
          <w:lang w:val="en-US"/>
        </w:rPr>
        <w:t xml:space="preserve">OBX – 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Observation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}]</w:t>
      </w:r>
    </w:p>
    <w:p w14:paraId="6C33B0AC" w14:textId="77777777" w:rsidR="002B797E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</w:t>
      </w:r>
      <w:r w:rsidR="00F135BE" w:rsidRPr="003A7C40">
        <w:rPr>
          <w:rFonts w:ascii="Times New Roman" w:hAnsi="Times New Roman" w:cs="Times New Roman"/>
          <w:sz w:val="22"/>
          <w:szCs w:val="22"/>
          <w:lang w:val="en-US"/>
        </w:rPr>
        <w:t>{</w:t>
      </w:r>
      <w:r w:rsidR="002B797E" w:rsidRPr="003A7C40">
        <w:rPr>
          <w:rFonts w:ascii="Times New Roman" w:hAnsi="Times New Roman" w:cs="Times New Roman"/>
          <w:sz w:val="22"/>
          <w:szCs w:val="22"/>
          <w:lang w:val="en-US"/>
        </w:rPr>
        <w:t>NTE – Notes and Comments</w:t>
      </w:r>
      <w:r w:rsidR="00F135BE" w:rsidRPr="003A7C40">
        <w:rPr>
          <w:rFonts w:ascii="Times New Roman" w:hAnsi="Times New Roman" w:cs="Times New Roman"/>
          <w:sz w:val="22"/>
          <w:szCs w:val="22"/>
          <w:lang w:val="en-US"/>
        </w:rPr>
        <w:t>}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]</w:t>
      </w:r>
    </w:p>
    <w:p w14:paraId="6C33B0AD" w14:textId="77777777" w:rsidR="00036225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[BLG- Billing]</w:t>
      </w:r>
    </w:p>
    <w:p w14:paraId="6C33B0AE" w14:textId="77777777" w:rsidR="00D56699" w:rsidRPr="003A7C40" w:rsidRDefault="00D5669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[ZPV- Viivästystieto]</w:t>
      </w:r>
    </w:p>
    <w:p w14:paraId="6C33B0B0" w14:textId="67553725" w:rsidR="006458EA" w:rsidRPr="003A7C40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Tutkimuspyynnön tilatieto välitetään ORC-segmentin kentässä 1</w:t>
      </w:r>
      <w:r w:rsidR="006F110F">
        <w:rPr>
          <w:rFonts w:ascii="Times New Roman" w:hAnsi="Times New Roman" w:cs="Times New Roman"/>
          <w:sz w:val="22"/>
          <w:szCs w:val="22"/>
          <w:lang w:val="fi-FI"/>
        </w:rPr>
        <w:t>.U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uudelle pyynnölle </w:t>
      </w:r>
      <w:r w:rsidR="006F110F">
        <w:rPr>
          <w:rFonts w:ascii="Times New Roman" w:hAnsi="Times New Roman" w:cs="Times New Roman"/>
          <w:sz w:val="22"/>
          <w:szCs w:val="22"/>
          <w:lang w:val="fi-FI"/>
        </w:rPr>
        <w:t xml:space="preserve">kentän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arvo on NW.</w:t>
      </w:r>
    </w:p>
    <w:p w14:paraId="6C33B0B1" w14:textId="77777777" w:rsidR="006655D0" w:rsidRPr="002F52B5" w:rsidRDefault="00CB2489" w:rsidP="006655D0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75" w:name="_Toc27658577"/>
      <w:r w:rsidRPr="002F52B5">
        <w:rPr>
          <w:rFonts w:ascii="Times New Roman" w:hAnsi="Times New Roman" w:cs="Times New Roman"/>
          <w:szCs w:val="24"/>
        </w:rPr>
        <w:t>MSH-s</w:t>
      </w:r>
      <w:r w:rsidR="006655D0" w:rsidRPr="002F52B5">
        <w:rPr>
          <w:rFonts w:ascii="Times New Roman" w:hAnsi="Times New Roman" w:cs="Times New Roman"/>
          <w:szCs w:val="24"/>
        </w:rPr>
        <w:t>egmentti</w:t>
      </w:r>
      <w:bookmarkEnd w:id="75"/>
    </w:p>
    <w:p w14:paraId="6C33B0B2" w14:textId="77777777" w:rsidR="006655D0" w:rsidRPr="003A7C40" w:rsidRDefault="006655D0" w:rsidP="000100A3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MSH</w:t>
      </w:r>
      <w:r w:rsidR="00CB2489" w:rsidRPr="003A7C40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segmentti 9 kentän tyyppi on ORM^O01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2262"/>
        <w:gridCol w:w="559"/>
        <w:gridCol w:w="608"/>
        <w:gridCol w:w="3781"/>
      </w:tblGrid>
      <w:tr w:rsidR="006655D0" w:rsidRPr="003A7C40" w14:paraId="6C33B0B8" w14:textId="77777777" w:rsidTr="00EA0715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6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655D0" w:rsidRPr="003A7C40" w14:paraId="6C33B0BE" w14:textId="77777777" w:rsidTr="00EA0715">
        <w:tc>
          <w:tcPr>
            <w:tcW w:w="694" w:type="dxa"/>
            <w:tcBorders>
              <w:bottom w:val="dashed" w:sz="4" w:space="0" w:color="auto"/>
            </w:tcBorders>
          </w:tcPr>
          <w:p w14:paraId="6C33B0B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42" w:type="dxa"/>
            <w:tcBorders>
              <w:bottom w:val="dashed" w:sz="4" w:space="0" w:color="auto"/>
            </w:tcBorders>
          </w:tcPr>
          <w:p w14:paraId="6C33B0B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0BB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0BC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677" w:type="dxa"/>
            <w:tcBorders>
              <w:bottom w:val="dashed" w:sz="4" w:space="0" w:color="auto"/>
            </w:tcBorders>
          </w:tcPr>
          <w:p w14:paraId="6C33B0BD" w14:textId="77777777" w:rsidR="006655D0" w:rsidRPr="003A7C40" w:rsidRDefault="00A550D9" w:rsidP="00A550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6655D0" w:rsidRPr="003A7C40" w14:paraId="6C33B0C4" w14:textId="77777777" w:rsidTr="00EA0715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B0BF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CM.1</w:t>
            </w:r>
          </w:p>
        </w:tc>
        <w:tc>
          <w:tcPr>
            <w:tcW w:w="2642" w:type="dxa"/>
            <w:tcBorders>
              <w:top w:val="dashed" w:sz="4" w:space="0" w:color="auto"/>
              <w:bottom w:val="dashed" w:sz="4" w:space="0" w:color="auto"/>
            </w:tcBorders>
          </w:tcPr>
          <w:p w14:paraId="6C33B0C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0C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0C2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</w:tcPr>
          <w:p w14:paraId="6C33B0C3" w14:textId="77777777" w:rsidR="006655D0" w:rsidRPr="003A7C40" w:rsidRDefault="00624FB5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6655D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OR</w:t>
            </w:r>
            <w:r w:rsidR="003245E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M</w:t>
            </w: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  <w:tr w:rsidR="006655D0" w:rsidRPr="003A7C40" w14:paraId="6C33B0CA" w14:textId="77777777" w:rsidTr="00EA0715">
        <w:tc>
          <w:tcPr>
            <w:tcW w:w="694" w:type="dxa"/>
            <w:tcBorders>
              <w:top w:val="dashed" w:sz="4" w:space="0" w:color="auto"/>
            </w:tcBorders>
          </w:tcPr>
          <w:p w14:paraId="6C33B0C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CM.2</w:t>
            </w:r>
          </w:p>
        </w:tc>
        <w:tc>
          <w:tcPr>
            <w:tcW w:w="2642" w:type="dxa"/>
            <w:tcBorders>
              <w:top w:val="dashed" w:sz="4" w:space="0" w:color="auto"/>
            </w:tcBorders>
          </w:tcPr>
          <w:p w14:paraId="6C33B0C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0C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0C8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</w:tcBorders>
          </w:tcPr>
          <w:p w14:paraId="6C33B0C9" w14:textId="77777777" w:rsidR="006655D0" w:rsidRPr="003A7C40" w:rsidRDefault="00624FB5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6655D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O01</w:t>
            </w: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</w:tbl>
    <w:p w14:paraId="6C33B0CB" w14:textId="77777777" w:rsidR="006655D0" w:rsidRPr="006C6659" w:rsidRDefault="006655D0" w:rsidP="006655D0"/>
    <w:p w14:paraId="6C33B0CC" w14:textId="77777777" w:rsidR="006655D0" w:rsidRPr="002F52B5" w:rsidRDefault="00CB2489" w:rsidP="006655D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76" w:name="_Toc352849677"/>
      <w:bookmarkStart w:id="77" w:name="_Toc27658578"/>
      <w:r w:rsidRPr="002F52B5">
        <w:rPr>
          <w:rFonts w:ascii="Times New Roman" w:hAnsi="Times New Roman" w:cs="Times New Roman"/>
          <w:szCs w:val="24"/>
        </w:rPr>
        <w:t>PID-s</w:t>
      </w:r>
      <w:r w:rsidR="006655D0" w:rsidRPr="002F52B5">
        <w:rPr>
          <w:rFonts w:ascii="Times New Roman" w:hAnsi="Times New Roman" w:cs="Times New Roman"/>
          <w:szCs w:val="24"/>
        </w:rPr>
        <w:t>egmentti (Patient Identification)</w:t>
      </w:r>
      <w:bookmarkEnd w:id="76"/>
      <w:bookmarkEnd w:id="77"/>
    </w:p>
    <w:p w14:paraId="6C33B0CD" w14:textId="77777777" w:rsidR="006655D0" w:rsidRPr="006C6659" w:rsidRDefault="006655D0" w:rsidP="006655D0"/>
    <w:p w14:paraId="6C33B0CE" w14:textId="77777777" w:rsidR="006655D0" w:rsidRPr="003A7C40" w:rsidRDefault="00CB2489" w:rsidP="00932432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segmentissä v</w:t>
      </w:r>
      <w:r w:rsidR="00580F8F" w:rsidRPr="003A7C40">
        <w:rPr>
          <w:rFonts w:ascii="Times New Roman" w:hAnsi="Times New Roman" w:cs="Times New Roman"/>
          <w:sz w:val="22"/>
          <w:szCs w:val="22"/>
          <w:lang w:val="fi-FI"/>
        </w:rPr>
        <w:t>ä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litetään tutkimukseen liittyvä keskeinen potilas</w:t>
      </w:r>
      <w:r w:rsidR="00580F8F" w:rsidRPr="003A7C40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ieto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akolliset kentät 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kuvattu alla. </w:t>
      </w:r>
    </w:p>
    <w:p w14:paraId="6C33B0CF" w14:textId="77777777" w:rsidR="00932432" w:rsidRPr="003A7C40" w:rsidRDefault="00932432" w:rsidP="00932432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"/>
        <w:gridCol w:w="2111"/>
        <w:gridCol w:w="657"/>
        <w:gridCol w:w="608"/>
        <w:gridCol w:w="3748"/>
      </w:tblGrid>
      <w:tr w:rsidR="006655D0" w:rsidRPr="003A7C40" w14:paraId="6C33B0D5" w14:textId="77777777" w:rsidTr="006655D0">
        <w:tc>
          <w:tcPr>
            <w:tcW w:w="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6655D0" w:rsidRPr="003A7C40" w14:paraId="6C33B0DB" w14:textId="77777777" w:rsidTr="006655D0">
        <w:tc>
          <w:tcPr>
            <w:tcW w:w="811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2184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938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&lt;1&gt; Toistuma-arvo </w:t>
            </w:r>
          </w:p>
        </w:tc>
      </w:tr>
      <w:tr w:rsidR="006655D0" w:rsidRPr="003A7C40" w14:paraId="6C33B0E1" w14:textId="77777777" w:rsidTr="006655D0">
        <w:tc>
          <w:tcPr>
            <w:tcW w:w="811" w:type="dxa"/>
            <w:tcBorders>
              <w:bottom w:val="dashed" w:sz="4" w:space="0" w:color="auto"/>
            </w:tcBorders>
          </w:tcPr>
          <w:p w14:paraId="6C33B0D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2184" w:type="dxa"/>
            <w:tcBorders>
              <w:bottom w:val="dashed" w:sz="4" w:space="0" w:color="auto"/>
            </w:tcBorders>
          </w:tcPr>
          <w:p w14:paraId="6C33B0DD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Patient ID (External)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B0D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0DF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3938" w:type="dxa"/>
            <w:tcBorders>
              <w:bottom w:val="dashed" w:sz="4" w:space="0" w:color="auto"/>
            </w:tcBorders>
          </w:tcPr>
          <w:p w14:paraId="6C33B0E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</w:p>
        </w:tc>
      </w:tr>
      <w:tr w:rsidR="006655D0" w:rsidRPr="003A7C40" w14:paraId="6C33B0E7" w14:textId="77777777" w:rsidTr="006655D0">
        <w:tc>
          <w:tcPr>
            <w:tcW w:w="811" w:type="dxa"/>
            <w:tcBorders>
              <w:top w:val="dashed" w:sz="4" w:space="0" w:color="auto"/>
              <w:bottom w:val="dashed" w:sz="4" w:space="0" w:color="auto"/>
            </w:tcBorders>
          </w:tcPr>
          <w:p w14:paraId="6C33B0E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CX.1</w:t>
            </w:r>
          </w:p>
        </w:tc>
        <w:tc>
          <w:tcPr>
            <w:tcW w:w="2184" w:type="dxa"/>
            <w:tcBorders>
              <w:top w:val="dashed" w:sz="4" w:space="0" w:color="auto"/>
              <w:bottom w:val="dashed" w:sz="4" w:space="0" w:color="auto"/>
            </w:tcBorders>
          </w:tcPr>
          <w:p w14:paraId="6C33B0E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B0E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0E5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dashed" w:sz="4" w:space="0" w:color="auto"/>
            </w:tcBorders>
          </w:tcPr>
          <w:p w14:paraId="6C33B0E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lötunnus</w:t>
            </w:r>
          </w:p>
        </w:tc>
      </w:tr>
      <w:tr w:rsidR="006655D0" w:rsidRPr="003A7C40" w14:paraId="6C33B0ED" w14:textId="77777777" w:rsidTr="006655D0">
        <w:tc>
          <w:tcPr>
            <w:tcW w:w="811" w:type="dxa"/>
            <w:tcBorders>
              <w:top w:val="dashed" w:sz="4" w:space="0" w:color="auto"/>
              <w:bottom w:val="single" w:sz="4" w:space="0" w:color="000000"/>
            </w:tcBorders>
          </w:tcPr>
          <w:p w14:paraId="6C33B0E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CX.5</w:t>
            </w:r>
          </w:p>
        </w:tc>
        <w:tc>
          <w:tcPr>
            <w:tcW w:w="2184" w:type="dxa"/>
            <w:tcBorders>
              <w:top w:val="dashed" w:sz="4" w:space="0" w:color="auto"/>
              <w:bottom w:val="single" w:sz="4" w:space="0" w:color="000000"/>
            </w:tcBorders>
          </w:tcPr>
          <w:p w14:paraId="6C33B0E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B0E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0EB" w14:textId="77777777" w:rsidR="006655D0" w:rsidRPr="003A7C40" w:rsidRDefault="00A91F7E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38" w:type="dxa"/>
            <w:tcBorders>
              <w:top w:val="dashed" w:sz="4" w:space="0" w:color="auto"/>
              <w:bottom w:val="single" w:sz="4" w:space="0" w:color="000000"/>
            </w:tcBorders>
          </w:tcPr>
          <w:p w14:paraId="6C33B0E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6655D0" w:rsidRPr="003A7C40" w14:paraId="6C33B0F3" w14:textId="77777777" w:rsidTr="006655D0">
        <w:tc>
          <w:tcPr>
            <w:tcW w:w="811" w:type="dxa"/>
            <w:tcBorders>
              <w:bottom w:val="dashed" w:sz="4" w:space="0" w:color="auto"/>
            </w:tcBorders>
          </w:tcPr>
          <w:p w14:paraId="6C33B0E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4" w:type="dxa"/>
            <w:tcBorders>
              <w:bottom w:val="dashed" w:sz="4" w:space="0" w:color="auto"/>
            </w:tcBorders>
          </w:tcPr>
          <w:p w14:paraId="6C33B0EF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Patient ID (Internal)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B0F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0F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8" w:type="dxa"/>
            <w:tcBorders>
              <w:bottom w:val="dashed" w:sz="4" w:space="0" w:color="auto"/>
            </w:tcBorders>
          </w:tcPr>
          <w:p w14:paraId="6C33B0F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5D0" w:rsidRPr="003A7C40" w14:paraId="6C33B0F9" w14:textId="77777777" w:rsidTr="006655D0">
        <w:tc>
          <w:tcPr>
            <w:tcW w:w="8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CX.1</w:t>
            </w:r>
          </w:p>
        </w:tc>
        <w:tc>
          <w:tcPr>
            <w:tcW w:w="2184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5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Potilasnumero tai henkilötunnus</w:t>
            </w:r>
          </w:p>
        </w:tc>
      </w:tr>
      <w:tr w:rsidR="006655D0" w:rsidRPr="003A7C40" w14:paraId="6C33B0FF" w14:textId="77777777" w:rsidTr="006655D0">
        <w:tc>
          <w:tcPr>
            <w:tcW w:w="811" w:type="dxa"/>
            <w:tcBorders>
              <w:top w:val="single" w:sz="4" w:space="0" w:color="000000"/>
              <w:bottom w:val="dashed" w:sz="4" w:space="0" w:color="auto"/>
            </w:tcBorders>
          </w:tcPr>
          <w:p w14:paraId="6C33B0F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84" w:type="dxa"/>
            <w:tcBorders>
              <w:top w:val="single" w:sz="4" w:space="0" w:color="000000"/>
              <w:bottom w:val="dashed" w:sz="4" w:space="0" w:color="auto"/>
            </w:tcBorders>
          </w:tcPr>
          <w:p w14:paraId="6C33B0FB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Patient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B0FC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0FD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000000"/>
              <w:bottom w:val="dashed" w:sz="4" w:space="0" w:color="auto"/>
            </w:tcBorders>
          </w:tcPr>
          <w:p w14:paraId="6C33B0FE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5D0" w:rsidRPr="003A7C40" w14:paraId="6C33B105" w14:textId="77777777" w:rsidTr="006655D0">
        <w:tc>
          <w:tcPr>
            <w:tcW w:w="811" w:type="dxa"/>
            <w:tcBorders>
              <w:top w:val="dashed" w:sz="4" w:space="0" w:color="auto"/>
              <w:bottom w:val="dashed" w:sz="4" w:space="0" w:color="auto"/>
            </w:tcBorders>
          </w:tcPr>
          <w:p w14:paraId="6C33B100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XPN.1</w:t>
            </w:r>
          </w:p>
        </w:tc>
        <w:tc>
          <w:tcPr>
            <w:tcW w:w="2184" w:type="dxa"/>
            <w:tcBorders>
              <w:top w:val="dashed" w:sz="4" w:space="0" w:color="auto"/>
              <w:bottom w:val="dashed" w:sz="4" w:space="0" w:color="auto"/>
            </w:tcBorders>
          </w:tcPr>
          <w:p w14:paraId="6C33B101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B102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03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dashed" w:sz="4" w:space="0" w:color="auto"/>
            </w:tcBorders>
          </w:tcPr>
          <w:p w14:paraId="6C33B104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6655D0" w:rsidRPr="003A7C40" w14:paraId="6C33B10B" w14:textId="77777777" w:rsidTr="006655D0">
        <w:tc>
          <w:tcPr>
            <w:tcW w:w="811" w:type="dxa"/>
            <w:tcBorders>
              <w:top w:val="dashed" w:sz="4" w:space="0" w:color="auto"/>
              <w:bottom w:val="single" w:sz="4" w:space="0" w:color="000000"/>
            </w:tcBorders>
          </w:tcPr>
          <w:p w14:paraId="6C33B106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XPN.2</w:t>
            </w:r>
          </w:p>
        </w:tc>
        <w:tc>
          <w:tcPr>
            <w:tcW w:w="2184" w:type="dxa"/>
            <w:tcBorders>
              <w:top w:val="dashed" w:sz="4" w:space="0" w:color="auto"/>
              <w:bottom w:val="single" w:sz="4" w:space="0" w:color="000000"/>
            </w:tcBorders>
          </w:tcPr>
          <w:p w14:paraId="6C33B107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B108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109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single" w:sz="4" w:space="0" w:color="000000"/>
            </w:tcBorders>
          </w:tcPr>
          <w:p w14:paraId="6C33B10A" w14:textId="77777777" w:rsidR="006655D0" w:rsidRPr="003A7C40" w:rsidRDefault="006655D0" w:rsidP="006655D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</w:tbl>
    <w:p w14:paraId="6C33B10C" w14:textId="77777777" w:rsidR="00F501C9" w:rsidRPr="002F52B5" w:rsidRDefault="00F501C9" w:rsidP="00887164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78" w:name="_PV1_Segmentti_(Patient"/>
      <w:bookmarkStart w:id="79" w:name="_Toc27658579"/>
      <w:bookmarkEnd w:id="78"/>
      <w:r w:rsidRPr="002F52B5">
        <w:rPr>
          <w:rFonts w:ascii="Times New Roman" w:hAnsi="Times New Roman" w:cs="Times New Roman"/>
          <w:szCs w:val="24"/>
        </w:rPr>
        <w:t>PV1</w:t>
      </w:r>
      <w:r w:rsidR="00CB2489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(Patient Visit)</w:t>
      </w:r>
      <w:bookmarkEnd w:id="79"/>
    </w:p>
    <w:p w14:paraId="6C33B10D" w14:textId="77777777" w:rsidR="000100A3" w:rsidRPr="003A7C40" w:rsidRDefault="00CB2489" w:rsidP="00887164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501C9" w:rsidRPr="003A7C40">
        <w:rPr>
          <w:rFonts w:ascii="Times New Roman" w:hAnsi="Times New Roman" w:cs="Times New Roman"/>
          <w:sz w:val="22"/>
          <w:szCs w:val="22"/>
          <w:lang w:val="fi-FI"/>
        </w:rPr>
        <w:t>segmentissä välitetään potilaan käyntiin liittyvät tiedot, mm palvelutapahtuman tunnistetiedot.</w:t>
      </w:r>
      <w:r w:rsidR="000100A3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13383F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Tässä segmentissä voidaan välittää potilaan lääkärin vastaanottoaika. </w:t>
      </w:r>
      <w:r w:rsidR="000F40D1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Segmentti on kuvattu tarkemmin kohdassa </w:t>
      </w:r>
      <w:r w:rsidR="000F40D1" w:rsidRPr="003A7C40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10E" w14:textId="77777777" w:rsidR="000100A3" w:rsidRPr="002F52B5" w:rsidRDefault="00CB2489" w:rsidP="000100A3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80" w:name="_Toc27658580"/>
      <w:r w:rsidRPr="002F52B5">
        <w:rPr>
          <w:rFonts w:ascii="Times New Roman" w:hAnsi="Times New Roman" w:cs="Times New Roman"/>
          <w:szCs w:val="24"/>
          <w:lang w:val="fi-FI"/>
        </w:rPr>
        <w:t>ORC-s</w:t>
      </w:r>
      <w:r w:rsidR="000100A3" w:rsidRPr="002F52B5">
        <w:rPr>
          <w:rFonts w:ascii="Times New Roman" w:hAnsi="Times New Roman" w:cs="Times New Roman"/>
          <w:szCs w:val="24"/>
          <w:lang w:val="fi-FI"/>
        </w:rPr>
        <w:t>egmentti (Common Order)</w:t>
      </w:r>
      <w:bookmarkEnd w:id="80"/>
    </w:p>
    <w:p w14:paraId="6C33B10F" w14:textId="77777777" w:rsidR="000100A3" w:rsidRPr="003A7C40" w:rsidRDefault="000100A3" w:rsidP="000100A3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ORC-segmentissä välitetään </w:t>
      </w:r>
      <w:r w:rsidR="006F42B1" w:rsidRPr="003A7C40">
        <w:rPr>
          <w:rFonts w:ascii="Times New Roman" w:hAnsi="Times New Roman" w:cs="Times New Roman"/>
          <w:sz w:val="22"/>
          <w:szCs w:val="22"/>
          <w:lang w:val="fi-FI"/>
        </w:rPr>
        <w:t>yleistiedot pyydettävästä tutkimuksesta.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"/>
        <w:gridCol w:w="2554"/>
        <w:gridCol w:w="703"/>
        <w:gridCol w:w="608"/>
        <w:gridCol w:w="3280"/>
      </w:tblGrid>
      <w:tr w:rsidR="000100A3" w:rsidRPr="003A7C40" w14:paraId="6C33B115" w14:textId="77777777" w:rsidTr="00D062FB">
        <w:tc>
          <w:tcPr>
            <w:tcW w:w="8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6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1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2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3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4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rvo&gt; tai/ja Kommentti</w:t>
            </w:r>
          </w:p>
        </w:tc>
      </w:tr>
      <w:tr w:rsidR="000100A3" w:rsidRPr="003A7C40" w14:paraId="6C33B11F" w14:textId="77777777" w:rsidTr="00D062FB">
        <w:tc>
          <w:tcPr>
            <w:tcW w:w="834" w:type="dxa"/>
            <w:tcBorders>
              <w:bottom w:val="dashed" w:sz="4" w:space="0" w:color="auto"/>
            </w:tcBorders>
          </w:tcPr>
          <w:p w14:paraId="6C33B11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58" w:type="dxa"/>
            <w:tcBorders>
              <w:bottom w:val="dashed" w:sz="4" w:space="0" w:color="auto"/>
            </w:tcBorders>
          </w:tcPr>
          <w:p w14:paraId="6C33B117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11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119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6C33B11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Pyynnön tila</w:t>
            </w:r>
          </w:p>
          <w:p w14:paraId="6C33B11B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&lt;NW&gt;=</w:t>
            </w:r>
            <w:r w:rsidR="00281ED4"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New order</w:t>
            </w:r>
          </w:p>
          <w:p w14:paraId="6C33B11C" w14:textId="5C75D3A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&lt;X</w:t>
            </w:r>
            <w:r w:rsidR="00530CB7">
              <w:rPr>
                <w:rFonts w:ascii="Times New Roman" w:hAnsi="Times New Roman"/>
                <w:sz w:val="22"/>
                <w:szCs w:val="22"/>
                <w:lang w:val="en-US"/>
              </w:rPr>
              <w:t>O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&gt;=</w:t>
            </w:r>
            <w:r w:rsidR="00281ED4" w:rsidRPr="003A7C40">
              <w:rPr>
                <w:rFonts w:ascii="Times New Roman" w:hAnsi="Times New Roman"/>
                <w:sz w:val="22"/>
                <w:szCs w:val="22"/>
                <w:lang w:val="en-US"/>
              </w:rPr>
              <w:t>Order changed</w:t>
            </w:r>
          </w:p>
          <w:p w14:paraId="6C33B11D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&lt;CA&gt;=</w:t>
            </w:r>
            <w:r w:rsidR="00281ED4" w:rsidRPr="003A7C40">
              <w:rPr>
                <w:rFonts w:ascii="Times New Roman" w:hAnsi="Times New Roman"/>
                <w:sz w:val="22"/>
                <w:szCs w:val="22"/>
              </w:rPr>
              <w:t>Cancel order request</w:t>
            </w:r>
          </w:p>
          <w:p w14:paraId="6C33B11E" w14:textId="77777777" w:rsidR="00281ED4" w:rsidRPr="003A7C40" w:rsidRDefault="00281ED4" w:rsidP="00281ED4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&lt;RF&gt;=Refill order request</w:t>
            </w:r>
          </w:p>
        </w:tc>
      </w:tr>
      <w:tr w:rsidR="000100A3" w:rsidRPr="003A7C40" w14:paraId="6C33B125" w14:textId="77777777" w:rsidTr="00D062FB">
        <w:tc>
          <w:tcPr>
            <w:tcW w:w="834" w:type="dxa"/>
            <w:tcBorders>
              <w:bottom w:val="dashed" w:sz="4" w:space="0" w:color="auto"/>
            </w:tcBorders>
          </w:tcPr>
          <w:p w14:paraId="6C33B12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58" w:type="dxa"/>
            <w:tcBorders>
              <w:bottom w:val="dashed" w:sz="4" w:space="0" w:color="auto"/>
            </w:tcBorders>
          </w:tcPr>
          <w:p w14:paraId="6C33B121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122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123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6C33B124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0100A3" w:rsidRPr="003A7C40" w14:paraId="6C33B12B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7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9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2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0100A3" w:rsidRPr="003A7C40" w14:paraId="6C33B131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C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D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E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F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3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A7C40">
              <w:rPr>
                <w:rFonts w:ascii="Times New Roman" w:hAnsi="Times New Roman"/>
                <w:sz w:val="22"/>
                <w:szCs w:val="22"/>
              </w:rPr>
              <w:t>yy</w:t>
            </w:r>
            <w:r w:rsidR="00356037" w:rsidRPr="003A7C40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68293E" w:rsidRPr="003A7C40" w14:paraId="6C33B137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32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33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Entered By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34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XCN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35" w14:textId="77777777" w:rsidR="0068293E" w:rsidRPr="003A7C40" w:rsidRDefault="0068293E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36" w14:textId="77777777" w:rsidR="0068293E" w:rsidRPr="003A7C40" w:rsidRDefault="0068293E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Syöttäjän tiedot (kuten ORC-12)</w:t>
            </w:r>
          </w:p>
        </w:tc>
      </w:tr>
      <w:tr w:rsidR="000100A3" w:rsidRPr="003A7C40" w14:paraId="6C33B13D" w14:textId="77777777" w:rsidTr="00D062FB">
        <w:tc>
          <w:tcPr>
            <w:tcW w:w="834" w:type="dxa"/>
            <w:tcBorders>
              <w:top w:val="single" w:sz="4" w:space="0" w:color="000000"/>
              <w:bottom w:val="dashed" w:sz="4" w:space="0" w:color="auto"/>
            </w:tcBorders>
          </w:tcPr>
          <w:p w14:paraId="6C33B138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2658" w:type="dxa"/>
            <w:tcBorders>
              <w:top w:val="single" w:sz="4" w:space="0" w:color="000000"/>
              <w:bottom w:val="dashed" w:sz="4" w:space="0" w:color="auto"/>
            </w:tcBorders>
          </w:tcPr>
          <w:p w14:paraId="6C33B139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Ordering Provider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13A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XCN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13B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dashed" w:sz="4" w:space="0" w:color="auto"/>
            </w:tcBorders>
          </w:tcPr>
          <w:p w14:paraId="6C33B13C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 lääkäri</w:t>
            </w:r>
          </w:p>
        </w:tc>
      </w:tr>
      <w:tr w:rsidR="000100A3" w:rsidRPr="003A7C40" w14:paraId="6C33B143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3E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3F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0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1" w14:textId="26C5A582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  <w:r w:rsidR="00DC75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2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H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enkilötunnus</w:t>
            </w:r>
          </w:p>
        </w:tc>
      </w:tr>
      <w:tr w:rsidR="000100A3" w:rsidRPr="003A7C40" w14:paraId="6C33B149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44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45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</w:t>
            </w:r>
            <w:r w:rsidR="008A1166"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6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7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8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ukunimi</w:t>
            </w:r>
          </w:p>
        </w:tc>
      </w:tr>
      <w:tr w:rsidR="000100A3" w:rsidRPr="003A7C40" w14:paraId="6C33B14F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4A" w14:textId="77777777" w:rsidR="000100A3" w:rsidRPr="003A7C40" w:rsidRDefault="00EE255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4B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C" w14:textId="77777777" w:rsidR="000100A3" w:rsidRPr="003A7C40" w:rsidRDefault="000100A3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D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E" w14:textId="77777777" w:rsidR="000100A3" w:rsidRPr="003A7C40" w:rsidRDefault="002E32CE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tunimi</w:t>
            </w:r>
          </w:p>
        </w:tc>
      </w:tr>
      <w:tr w:rsidR="0055310F" w:rsidRPr="003A7C40" w14:paraId="1A6FF672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73A25548" w14:textId="221E174C" w:rsidR="0055310F" w:rsidRPr="0055310F" w:rsidRDefault="0055310F" w:rsidP="00553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35AEA5F7" w14:textId="59D82506" w:rsidR="0055310F" w:rsidRPr="0055310F" w:rsidRDefault="0055310F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310F">
              <w:rPr>
                <w:rFonts w:ascii="Times New Roman" w:hAnsi="Times New Roman"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0821C37C" w14:textId="0A542741" w:rsidR="0055310F" w:rsidRPr="0055310F" w:rsidRDefault="0055310F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2551BDB" w14:textId="32340C61" w:rsidR="0055310F" w:rsidRPr="0055310F" w:rsidRDefault="0055310F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61A4FB0" w14:textId="583CA435" w:rsidR="0055310F" w:rsidRPr="0055310F" w:rsidRDefault="00C559FD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</w:t>
            </w:r>
            <w:r w:rsidR="0055310F">
              <w:rPr>
                <w:rFonts w:ascii="Times New Roman" w:hAnsi="Times New Roman"/>
                <w:sz w:val="22"/>
                <w:szCs w:val="22"/>
              </w:rPr>
              <w:t>tunimet</w:t>
            </w:r>
          </w:p>
        </w:tc>
      </w:tr>
      <w:tr w:rsidR="00FB1C80" w:rsidRPr="003A7C40" w14:paraId="41310EA9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14049C59" w14:textId="56EB328E" w:rsidR="00FB1C80" w:rsidRPr="0055310F" w:rsidRDefault="00FB1C80" w:rsidP="00553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0FEEC5D8" w14:textId="17FF5EE9" w:rsidR="00FB1C80" w:rsidRPr="0055310F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5628BC32" w14:textId="3AE8C4A5" w:rsidR="00FB1C80" w:rsidRPr="0055310F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73C8A400" w14:textId="0ECCCA08" w:rsidR="00FB1C8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73488C08" w14:textId="616F5172" w:rsidR="00FB1C80" w:rsidRDefault="00FB1C80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A7C40" w14:paraId="489C849F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2C066881" w14:textId="14F187E3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0CE3EC24" w14:textId="5C50CB9E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1EE6DB4D" w14:textId="22A0664F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977D19F" w14:textId="7E81AC7A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24B18087" w14:textId="3DC04A5C" w:rsidR="00FB1C8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Titteli</w:t>
            </w:r>
          </w:p>
        </w:tc>
      </w:tr>
      <w:tr w:rsidR="00FB1C80" w:rsidRPr="003A7C40" w14:paraId="569785C4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215A3347" w14:textId="090AC898" w:rsidR="00FB1C80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1C6E00BD" w14:textId="177B8F6A" w:rsidR="00FB1C80" w:rsidRDefault="00FB1C80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431F1340" w14:textId="190DEB96" w:rsidR="00FB1C80" w:rsidRPr="003A7C40" w:rsidRDefault="001A1C2B" w:rsidP="000100A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A3247C2" w14:textId="24758723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15F79839" w14:textId="1DFAC135" w:rsidR="00FB1C80" w:rsidRPr="003A7C40" w:rsidRDefault="00FB1C80" w:rsidP="00AC4B0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Yksilöintitunnus (</w:t>
            </w:r>
            <w:r w:rsidRPr="003A7C40">
              <w:rPr>
                <w:rFonts w:ascii="Times New Roman" w:hAnsi="Times New Roman"/>
                <w:sz w:val="22"/>
                <w:szCs w:val="22"/>
              </w:rPr>
              <w:t>SV-</w:t>
            </w:r>
            <w:r>
              <w:rPr>
                <w:rFonts w:ascii="Times New Roman" w:hAnsi="Times New Roman"/>
                <w:sz w:val="22"/>
                <w:szCs w:val="22"/>
              </w:rPr>
              <w:t>numero)</w:t>
            </w:r>
          </w:p>
        </w:tc>
      </w:tr>
      <w:tr w:rsidR="00FB1C80" w:rsidRPr="003A7C40" w14:paraId="6C33B168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63" w14:textId="73E74AF3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64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Effective Date/Time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65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66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67" w14:textId="304576B2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Luontiaika yy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FB1C80" w:rsidRPr="003A7C40" w14:paraId="6C33B16E" w14:textId="77777777" w:rsidTr="00D062FB">
        <w:tc>
          <w:tcPr>
            <w:tcW w:w="834" w:type="dxa"/>
            <w:tcBorders>
              <w:top w:val="single" w:sz="4" w:space="0" w:color="000000"/>
              <w:bottom w:val="dashed" w:sz="4" w:space="0" w:color="auto"/>
            </w:tcBorders>
          </w:tcPr>
          <w:p w14:paraId="6C33B169" w14:textId="2E0FD404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</w:p>
        </w:tc>
        <w:tc>
          <w:tcPr>
            <w:tcW w:w="2658" w:type="dxa"/>
            <w:tcBorders>
              <w:top w:val="single" w:sz="4" w:space="0" w:color="000000"/>
              <w:bottom w:val="dashed" w:sz="4" w:space="0" w:color="auto"/>
            </w:tcBorders>
          </w:tcPr>
          <w:p w14:paraId="6C33B16A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Entering Organization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16B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16C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dashed" w:sz="4" w:space="0" w:color="auto"/>
            </w:tcBorders>
          </w:tcPr>
          <w:p w14:paraId="6C33B16D" w14:textId="78C1636A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Pyytävä organisaatio</w:t>
            </w:r>
          </w:p>
        </w:tc>
      </w:tr>
      <w:tr w:rsidR="00FB1C80" w:rsidRPr="003A7C40" w14:paraId="6C33B174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6F" w14:textId="78087D72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17.1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0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1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2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3" w14:textId="35903330" w:rsidR="00FB1C80" w:rsidRPr="003A7C40" w:rsidRDefault="00FB1C80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FB1C80" w:rsidRPr="003A7C40" w14:paraId="6C33B17A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75" w14:textId="6F5F496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6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7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8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9" w14:textId="58BD8B0A" w:rsidR="00FB1C80" w:rsidRPr="003A7C40" w:rsidRDefault="0029101B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B1C80" w:rsidRPr="003A7C40" w14:paraId="6C33B180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7B" w14:textId="272D8B86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C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D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E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F" w14:textId="438A2EAD" w:rsidR="00FB1C80" w:rsidRPr="003A7C40" w:rsidRDefault="00FB1C80" w:rsidP="00C27AD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Koodi</w:t>
            </w:r>
          </w:p>
        </w:tc>
      </w:tr>
      <w:tr w:rsidR="00FB1C80" w:rsidRPr="003A7C40" w14:paraId="6C33B186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81" w14:textId="6C66EC75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82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Alternate 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83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84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85" w14:textId="1EB6F87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Pyytävän yksikön OID</w:t>
            </w:r>
          </w:p>
        </w:tc>
      </w:tr>
      <w:tr w:rsidR="00FB1C80" w:rsidRPr="003A7C40" w14:paraId="6C33B18C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87" w14:textId="4D06F3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88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Alternate 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89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8A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8B" w14:textId="464C59DD" w:rsidR="00FB1C80" w:rsidRPr="003A7C40" w:rsidRDefault="00FB1C80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 xml:space="preserve">Pyytävän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B1C80" w:rsidRPr="003A7C40" w14:paraId="6C33B192" w14:textId="77777777" w:rsidTr="00D062FB">
        <w:tc>
          <w:tcPr>
            <w:tcW w:w="834" w:type="dxa"/>
            <w:tcBorders>
              <w:top w:val="dashed" w:sz="4" w:space="0" w:color="auto"/>
              <w:bottom w:val="single" w:sz="4" w:space="0" w:color="000000"/>
            </w:tcBorders>
          </w:tcPr>
          <w:p w14:paraId="6C33B18D" w14:textId="6A7406BC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58" w:type="dxa"/>
            <w:tcBorders>
              <w:top w:val="dashed" w:sz="4" w:space="0" w:color="auto"/>
              <w:bottom w:val="single" w:sz="4" w:space="0" w:color="000000"/>
            </w:tcBorders>
          </w:tcPr>
          <w:p w14:paraId="6C33B18E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18F" w14:textId="77777777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190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single" w:sz="4" w:space="0" w:color="000000"/>
            </w:tcBorders>
          </w:tcPr>
          <w:p w14:paraId="6C33B191" w14:textId="30DEB289" w:rsidR="00FB1C80" w:rsidRPr="003A7C40" w:rsidRDefault="00FB1C80" w:rsidP="000100A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Pyytävän yksikön koodi</w:t>
            </w:r>
          </w:p>
        </w:tc>
      </w:tr>
    </w:tbl>
    <w:p w14:paraId="6C33B193" w14:textId="77777777" w:rsidR="00860666" w:rsidRPr="003A7C40" w:rsidRDefault="00860666" w:rsidP="00860666">
      <w:pPr>
        <w:ind w:left="567"/>
        <w:rPr>
          <w:rFonts w:ascii="Times New Roman" w:hAnsi="Times New Roman" w:cs="Times New Roman"/>
          <w:b/>
          <w:sz w:val="22"/>
          <w:szCs w:val="22"/>
        </w:rPr>
      </w:pPr>
    </w:p>
    <w:p w14:paraId="6C33B194" w14:textId="27F183A7" w:rsidR="00860666" w:rsidRPr="006A41C2" w:rsidRDefault="00860666" w:rsidP="0086066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A41C2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6A41C2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NW|123.11.01||123.11.21|||||201304121614|||010261-A010^Snimi^Enimi^Muut etunimet^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^Lä</w:t>
      </w:r>
      <w:r w:rsidR="00FB1C80">
        <w:rPr>
          <w:rFonts w:ascii="Times New Roman" w:hAnsi="Times New Roman" w:cs="Times New Roman"/>
          <w:sz w:val="22"/>
          <w:szCs w:val="22"/>
          <w:lang w:val="fi-FI"/>
        </w:rPr>
        <w:t>äkäri^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1234|||201304121614||111.222.33^Alavuden Tk^90668^222.333.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44^A41 sisätautien osasto^2102Y</w:t>
      </w:r>
    </w:p>
    <w:p w14:paraId="6C33B195" w14:textId="77777777" w:rsidR="00580F8F" w:rsidRPr="002F52B5" w:rsidRDefault="004E6A2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1" w:name="_Toc27658581"/>
      <w:r w:rsidRPr="002F52B5">
        <w:rPr>
          <w:rFonts w:ascii="Times New Roman" w:hAnsi="Times New Roman" w:cs="Times New Roman"/>
          <w:sz w:val="22"/>
          <w:szCs w:val="22"/>
        </w:rPr>
        <w:t xml:space="preserve">ORC-1 </w:t>
      </w:r>
      <w:r w:rsidR="00580F8F" w:rsidRPr="002F52B5">
        <w:rPr>
          <w:rFonts w:ascii="Times New Roman" w:hAnsi="Times New Roman" w:cs="Times New Roman"/>
          <w:sz w:val="22"/>
          <w:szCs w:val="22"/>
        </w:rPr>
        <w:t>Order Control</w:t>
      </w:r>
      <w:bookmarkEnd w:id="81"/>
    </w:p>
    <w:p w14:paraId="4B31799B" w14:textId="3F630211" w:rsidR="006F110F" w:rsidRDefault="006F110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6"/>
        <w:gridCol w:w="6512"/>
      </w:tblGrid>
      <w:tr w:rsidR="006F110F" w:rsidRPr="006C6659" w14:paraId="488C426D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9F65F0E" w14:textId="397529C6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Pyynnön tila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BA94A18" w14:textId="26BD45CF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Pyynnön tilan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</w:tr>
      <w:tr w:rsidR="006F110F" w:rsidRPr="005B759C" w14:paraId="2AB3C953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7DD22EB" w14:textId="593246CE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NW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9916A9D" w14:textId="755719FE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Uusi pyyntö</w:t>
            </w:r>
          </w:p>
        </w:tc>
      </w:tr>
      <w:tr w:rsidR="006F110F" w:rsidRPr="006C6659" w14:paraId="4EE8D4D5" w14:textId="77777777" w:rsidTr="00305818">
        <w:tc>
          <w:tcPr>
            <w:tcW w:w="1463" w:type="dxa"/>
          </w:tcPr>
          <w:p w14:paraId="4E3F4925" w14:textId="03BF7D31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X</w:t>
            </w:r>
            <w:r w:rsidR="00530CB7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6741" w:type="dxa"/>
          </w:tcPr>
          <w:p w14:paraId="6CE60208" w14:textId="66DDC705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Pyynnön päivitys</w:t>
            </w:r>
          </w:p>
        </w:tc>
      </w:tr>
      <w:tr w:rsidR="006F110F" w:rsidRPr="00A23990" w14:paraId="59BCA557" w14:textId="77777777" w:rsidTr="006F110F">
        <w:tc>
          <w:tcPr>
            <w:tcW w:w="1463" w:type="dxa"/>
          </w:tcPr>
          <w:p w14:paraId="5539C6D2" w14:textId="4C0A7128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</w:t>
            </w:r>
          </w:p>
        </w:tc>
        <w:tc>
          <w:tcPr>
            <w:tcW w:w="6741" w:type="dxa"/>
          </w:tcPr>
          <w:p w14:paraId="248D3F28" w14:textId="13E6708A" w:rsidR="006F110F" w:rsidRPr="00A23990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Pyynnön peruminen</w:t>
            </w:r>
          </w:p>
        </w:tc>
      </w:tr>
      <w:tr w:rsidR="006F110F" w:rsidRPr="00A23990" w14:paraId="5E5745F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3956B3F3" w14:textId="55231E58" w:rsidR="006F110F" w:rsidRDefault="006F110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RF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4E423E27" w14:textId="6EE4E387" w:rsidR="006F110F" w:rsidRDefault="006F110F" w:rsidP="006F110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Pyydetään lausunto jälkikäteen</w:t>
            </w:r>
          </w:p>
        </w:tc>
      </w:tr>
    </w:tbl>
    <w:p w14:paraId="6C33B197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2" w:name="_Toc27658582"/>
      <w:r w:rsidRPr="002F52B5">
        <w:rPr>
          <w:rFonts w:ascii="Times New Roman" w:hAnsi="Times New Roman" w:cs="Times New Roman"/>
          <w:sz w:val="22"/>
          <w:szCs w:val="22"/>
        </w:rPr>
        <w:t>ORC-2 Placer Order Number</w:t>
      </w:r>
      <w:bookmarkEnd w:id="82"/>
    </w:p>
    <w:p w14:paraId="6C33B198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6C33B199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3" w:name="_Toc27658583"/>
      <w:r w:rsidRPr="002F52B5">
        <w:rPr>
          <w:rFonts w:ascii="Times New Roman" w:hAnsi="Times New Roman" w:cs="Times New Roman"/>
          <w:sz w:val="22"/>
          <w:szCs w:val="22"/>
        </w:rPr>
        <w:t>ORC-4 Placer Group Number</w:t>
      </w:r>
      <w:bookmarkEnd w:id="83"/>
    </w:p>
    <w:p w14:paraId="6C33B19A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Tutkimuspyynnön UID.</w:t>
      </w:r>
    </w:p>
    <w:p w14:paraId="6C33B19B" w14:textId="77777777" w:rsidR="004E6A2F" w:rsidRPr="002F52B5" w:rsidRDefault="004E6A2F" w:rsidP="004E6A2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4" w:name="_Toc27658584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84"/>
    </w:p>
    <w:p w14:paraId="6C33B19C" w14:textId="77777777" w:rsidR="004E6A2F" w:rsidRPr="003A7C40" w:rsidRDefault="004E6A2F" w:rsidP="004E6A2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Muutosaika.</w:t>
      </w:r>
    </w:p>
    <w:p w14:paraId="6C33B19D" w14:textId="77777777" w:rsidR="0068293E" w:rsidRPr="002F52B5" w:rsidRDefault="0068293E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5" w:name="_Toc27658585"/>
      <w:r w:rsidRPr="002F52B5">
        <w:rPr>
          <w:rFonts w:ascii="Times New Roman" w:hAnsi="Times New Roman" w:cs="Times New Roman"/>
          <w:sz w:val="22"/>
          <w:szCs w:val="22"/>
        </w:rPr>
        <w:t>ORC-10 Entered by</w:t>
      </w:r>
      <w:bookmarkEnd w:id="85"/>
    </w:p>
    <w:p w14:paraId="6C33B19E" w14:textId="77777777" w:rsidR="0068293E" w:rsidRPr="003A7C40" w:rsidRDefault="00C27AD5" w:rsidP="0068293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</w:t>
      </w:r>
      <w:r w:rsidR="00B60C6F" w:rsidRPr="003A7C40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60C6F" w:rsidRPr="003A7C40">
        <w:rPr>
          <w:rFonts w:ascii="Times New Roman" w:hAnsi="Times New Roman" w:cs="Times New Roman"/>
          <w:sz w:val="22"/>
          <w:szCs w:val="22"/>
          <w:lang w:val="fi-FI"/>
        </w:rPr>
        <w:t>kuka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on syöttänyt pyynnön tiedot järjestelmään.</w:t>
      </w:r>
    </w:p>
    <w:p w14:paraId="6C33B19F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6" w:name="_Toc27658586"/>
      <w:r w:rsidRPr="002F52B5">
        <w:rPr>
          <w:rFonts w:ascii="Times New Roman" w:hAnsi="Times New Roman" w:cs="Times New Roman"/>
          <w:sz w:val="22"/>
          <w:szCs w:val="22"/>
        </w:rPr>
        <w:t>ORC-12 Ordering Provider</w:t>
      </w:r>
      <w:bookmarkEnd w:id="86"/>
    </w:p>
    <w:p w14:paraId="6C33B1A0" w14:textId="51FEFBB6" w:rsidR="00580F8F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Pyytävän lääkärin tiedot.</w:t>
      </w:r>
      <w:r w:rsidR="007E3356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D80B03">
        <w:rPr>
          <w:rFonts w:ascii="Times New Roman" w:hAnsi="Times New Roman" w:cs="Times New Roman"/>
          <w:sz w:val="22"/>
          <w:szCs w:val="22"/>
          <w:lang w:val="fi-FI"/>
        </w:rPr>
        <w:t>Henkilötunnus tai Terhikki-tunnus täytyy tulla sanomassa, voi tulla myös molemmat.</w:t>
      </w:r>
    </w:p>
    <w:p w14:paraId="54532DE0" w14:textId="16CEB13B" w:rsidR="006F110F" w:rsidRDefault="006F110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6F110F" w:rsidRPr="006C6659" w14:paraId="0C9A8A9E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1DB578A" w14:textId="77777777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6BA1A94" w14:textId="77777777" w:rsidR="006F110F" w:rsidRPr="00394B73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6F110F" w:rsidRPr="005B759C" w14:paraId="2F9ED1A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1FC483A0" w14:textId="77777777" w:rsidR="006F110F" w:rsidRPr="004550AD" w:rsidRDefault="006F110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50FA5BC1" w14:textId="5C8A88F2" w:rsidR="006F110F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4550AD" w:rsidRPr="005B759C" w14:paraId="0B810133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20675AAA" w14:textId="6F17B753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80DFBC8" w14:textId="7BE0D506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Sukunimi</w:t>
            </w:r>
          </w:p>
        </w:tc>
      </w:tr>
      <w:tr w:rsidR="004550AD" w:rsidRPr="005B759C" w14:paraId="7D705B97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0E5D9CA" w14:textId="5A76B095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1CE0F6FF" w14:textId="16612038" w:rsidR="004550AD" w:rsidRP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Etunimi</w:t>
            </w:r>
          </w:p>
        </w:tc>
      </w:tr>
      <w:tr w:rsidR="004550AD" w:rsidRPr="005B759C" w14:paraId="39D2AACB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BD5F787" w14:textId="61EEFA19" w:rsid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A85CB3D" w14:textId="27FD6E72" w:rsidR="004550AD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Muut etunimet</w:t>
            </w:r>
          </w:p>
        </w:tc>
      </w:tr>
      <w:tr w:rsidR="001A1C2B" w:rsidRPr="004320DA" w14:paraId="650AA45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C63137B" w14:textId="1AB384E7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FEF2928" w14:textId="4507E2CE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C75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Terhikki-tunnus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[</w:t>
            </w:r>
            <w:hyperlink w:anchor="_Terveydenhuollon_ammatihenkilöiden_" w:history="1">
              <w:r w:rsidRPr="006F0B46">
                <w:rPr>
                  <w:rStyle w:val="Hyperlinkki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Terhikki-tunnus</w:t>
              </w:r>
            </w:hyperlink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1A1C2B" w:rsidRPr="005B759C" w14:paraId="60AE69F6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52F6BBD" w14:textId="5FDE025F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674517C9" w14:textId="62E5D65A" w:rsidR="001A1C2B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1A1C2B" w:rsidRPr="00A23990" w14:paraId="4DDB5D7B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3D8C3189" w14:textId="3371B7A1" w:rsidR="001A1C2B" w:rsidRPr="00394B73" w:rsidRDefault="001A1C2B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465534E7" w14:textId="5E858185" w:rsidR="001A1C2B" w:rsidRPr="00A23990" w:rsidRDefault="001A1C2B" w:rsidP="00AC4B0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Yksilöintitunnus (SV-numero)</w:t>
            </w:r>
          </w:p>
        </w:tc>
      </w:tr>
    </w:tbl>
    <w:p w14:paraId="6C33B1A1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7" w:name="_Toc27658587"/>
      <w:r w:rsidRPr="002F52B5">
        <w:rPr>
          <w:rFonts w:ascii="Times New Roman" w:hAnsi="Times New Roman" w:cs="Times New Roman"/>
          <w:sz w:val="22"/>
          <w:szCs w:val="22"/>
        </w:rPr>
        <w:t>ORC-15 Order Ef</w:t>
      </w:r>
      <w:r w:rsidR="00D1671E" w:rsidRPr="002F52B5">
        <w:rPr>
          <w:rFonts w:ascii="Times New Roman" w:hAnsi="Times New Roman" w:cs="Times New Roman"/>
          <w:sz w:val="22"/>
          <w:szCs w:val="22"/>
        </w:rPr>
        <w:t>f</w:t>
      </w:r>
      <w:r w:rsidRPr="002F52B5">
        <w:rPr>
          <w:rFonts w:ascii="Times New Roman" w:hAnsi="Times New Roman" w:cs="Times New Roman"/>
          <w:sz w:val="22"/>
          <w:szCs w:val="22"/>
        </w:rPr>
        <w:t>ective Date/Time</w:t>
      </w:r>
      <w:bookmarkEnd w:id="87"/>
    </w:p>
    <w:p w14:paraId="6C33B1A2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Pyynnön luontiaika.</w:t>
      </w:r>
    </w:p>
    <w:p w14:paraId="6C33B1A3" w14:textId="77777777" w:rsidR="00580F8F" w:rsidRPr="002F52B5" w:rsidRDefault="00580F8F" w:rsidP="00580F8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8" w:name="_Toc27658588"/>
      <w:r w:rsidRPr="002F52B5">
        <w:rPr>
          <w:rFonts w:ascii="Times New Roman" w:hAnsi="Times New Roman" w:cs="Times New Roman"/>
          <w:sz w:val="22"/>
          <w:szCs w:val="22"/>
        </w:rPr>
        <w:t>ORC-17 Entering Organization</w:t>
      </w:r>
      <w:bookmarkEnd w:id="88"/>
    </w:p>
    <w:p w14:paraId="6C33B1A4" w14:textId="77777777" w:rsidR="000100A3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Pyytävän organisaation tiedot.</w:t>
      </w:r>
    </w:p>
    <w:p w14:paraId="6C33B1A5" w14:textId="77777777" w:rsidR="003245E0" w:rsidRPr="002F52B5" w:rsidRDefault="00B60C6F" w:rsidP="003245E0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89" w:name="_Toc27658589"/>
      <w:r w:rsidRPr="002F52B5">
        <w:rPr>
          <w:rFonts w:ascii="Times New Roman" w:hAnsi="Times New Roman" w:cs="Times New Roman"/>
          <w:szCs w:val="24"/>
        </w:rPr>
        <w:t>OBR-s</w:t>
      </w:r>
      <w:r w:rsidR="003245E0" w:rsidRPr="002F52B5">
        <w:rPr>
          <w:rFonts w:ascii="Times New Roman" w:hAnsi="Times New Roman" w:cs="Times New Roman"/>
          <w:szCs w:val="24"/>
        </w:rPr>
        <w:t>egmentti (Observation Request)</w:t>
      </w:r>
      <w:bookmarkEnd w:id="89"/>
    </w:p>
    <w:p w14:paraId="6C33B1A6" w14:textId="77777777" w:rsidR="003245E0" w:rsidRPr="003A7C40" w:rsidRDefault="003245E0" w:rsidP="003245E0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OBR-segmentissä välitetään </w:t>
      </w:r>
      <w:r w:rsidR="006F42B1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pyydettävän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6"/>
        <w:gridCol w:w="2396"/>
        <w:gridCol w:w="728"/>
        <w:gridCol w:w="608"/>
        <w:gridCol w:w="3440"/>
      </w:tblGrid>
      <w:tr w:rsidR="003245E0" w:rsidRPr="003A7C40" w14:paraId="6C33B1AC" w14:textId="77777777" w:rsidTr="009D1E60"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7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8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9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A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B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245E0" w:rsidRPr="003A7C40" w14:paraId="6C33B1B2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AD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AE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AF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0" w14:textId="77777777" w:rsidR="003245E0" w:rsidRPr="003A7C40" w:rsidRDefault="003245E0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1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3245E0" w:rsidRPr="003A7C40" w14:paraId="6C33B1B8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B3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B4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B5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6" w14:textId="77777777" w:rsidR="003245E0" w:rsidRPr="003A7C40" w:rsidRDefault="003245E0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7" w14:textId="77777777" w:rsidR="003245E0" w:rsidRPr="003A7C40" w:rsidRDefault="003245E0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5341DB" w:rsidRPr="003A7C40" w14:paraId="6C33B1BE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B9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BA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BB" w14:textId="77777777" w:rsidR="005341DB" w:rsidRPr="003A7C40" w:rsidRDefault="005341DB" w:rsidP="006732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C" w14:textId="77777777" w:rsidR="005341DB" w:rsidRPr="003A7C40" w:rsidRDefault="005341DB" w:rsidP="006732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D" w14:textId="77777777" w:rsidR="005341DB" w:rsidRPr="003A7C40" w:rsidRDefault="005341DB" w:rsidP="005341D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Tutkimuksen Acc-numero </w:t>
            </w:r>
          </w:p>
        </w:tc>
      </w:tr>
      <w:tr w:rsidR="005341DB" w:rsidRPr="003A7C40" w14:paraId="6C33B1C4" w14:textId="77777777" w:rsidTr="009D1E60">
        <w:tc>
          <w:tcPr>
            <w:tcW w:w="804" w:type="dxa"/>
            <w:tcBorders>
              <w:top w:val="single" w:sz="4" w:space="0" w:color="000000"/>
              <w:bottom w:val="dashed" w:sz="4" w:space="0" w:color="auto"/>
            </w:tcBorders>
          </w:tcPr>
          <w:p w14:paraId="6C33B1B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4" w:type="dxa"/>
            <w:tcBorders>
              <w:top w:val="single" w:sz="4" w:space="0" w:color="000000"/>
              <w:bottom w:val="dashed" w:sz="4" w:space="0" w:color="auto"/>
            </w:tcBorders>
          </w:tcPr>
          <w:p w14:paraId="6C33B1C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4" w:type="dxa"/>
            <w:tcBorders>
              <w:top w:val="single" w:sz="4" w:space="0" w:color="000000"/>
              <w:bottom w:val="dashed" w:sz="4" w:space="0" w:color="auto"/>
            </w:tcBorders>
          </w:tcPr>
          <w:p w14:paraId="6C33B1C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1C2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84" w:type="dxa"/>
            <w:tcBorders>
              <w:top w:val="single" w:sz="4" w:space="0" w:color="000000"/>
              <w:bottom w:val="dashed" w:sz="4" w:space="0" w:color="auto"/>
            </w:tcBorders>
          </w:tcPr>
          <w:p w14:paraId="6C33B1C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341DB" w:rsidRPr="003A7C40" w14:paraId="6C33B1CA" w14:textId="77777777" w:rsidTr="009D1E60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C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C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C7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C8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C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5341DB" w:rsidRPr="003A7C40" w14:paraId="6C33B1D0" w14:textId="77777777" w:rsidTr="009D1E60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C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4.2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C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CD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CE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C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5341DB" w:rsidRPr="003A7C40" w14:paraId="6C33B1D9" w14:textId="77777777" w:rsidTr="001113FF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D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lastRenderedPageBreak/>
              <w:t>4.3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D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D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D4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D5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1D6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1D7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1D8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&lt;ZXA10&gt; = molemmat</w:t>
            </w:r>
          </w:p>
        </w:tc>
      </w:tr>
      <w:tr w:rsidR="005341DB" w:rsidRPr="003A7C40" w14:paraId="6C33B1DF" w14:textId="77777777" w:rsidTr="001113FF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DA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DB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DC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DD" w14:textId="77777777" w:rsidR="005341DB" w:rsidRPr="003A7C40" w:rsidRDefault="005341DB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DE" w14:textId="79CD2B55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5341DB" w:rsidRPr="003A7C40" w14:paraId="6C33B1E5" w14:textId="77777777" w:rsidTr="001113FF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1E0" w14:textId="77777777" w:rsidR="005341DB" w:rsidRPr="003A7C40" w:rsidRDefault="005341DB" w:rsidP="005C0D2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1E1" w14:textId="77777777" w:rsidR="005341DB" w:rsidRPr="003A7C40" w:rsidRDefault="005341DB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1E2" w14:textId="1C43FE6E" w:rsidR="005341DB" w:rsidRPr="003A7C40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1E3" w14:textId="38DE5DCB" w:rsidR="005341DB" w:rsidRPr="003A7C40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1E4" w14:textId="77777777" w:rsidR="005341DB" w:rsidRPr="003A7C40" w:rsidRDefault="005341DB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5341DB" w:rsidRPr="003A7C40" w14:paraId="6C33B1F0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7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Priority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E9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A" w14:textId="77777777" w:rsidR="005341DB" w:rsidRPr="003A7C40" w:rsidRDefault="005341DB" w:rsidP="004E54D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Tutkimuksen 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T</w:t>
            </w:r>
            <w:r w:rsidR="001F1C3C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riage-luokitus</w:t>
            </w:r>
          </w:p>
          <w:p w14:paraId="6C33B1EB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A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Kiireellisin</w:t>
            </w:r>
          </w:p>
          <w:p w14:paraId="6C33B1EC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B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</w:p>
          <w:p w14:paraId="6C33B1ED" w14:textId="77777777" w:rsidR="00FF1191" w:rsidRPr="003A7C40" w:rsidRDefault="005341DB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</w:p>
          <w:p w14:paraId="6C33B1EE" w14:textId="77777777" w:rsidR="00FF1191" w:rsidRPr="003A7C40" w:rsidRDefault="00FF1191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&lt;D&gt;</w:t>
            </w:r>
          </w:p>
          <w:p w14:paraId="6C33B1EF" w14:textId="77777777" w:rsidR="005341DB" w:rsidRPr="003A7C40" w:rsidRDefault="00FF1191" w:rsidP="00FF119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&lt;E&gt; Kiireettömin</w:t>
            </w:r>
          </w:p>
        </w:tc>
      </w:tr>
      <w:tr w:rsidR="005341DB" w:rsidRPr="003A7C40" w14:paraId="6C33B1F6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Requested Date/Time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F4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5" w14:textId="77777777" w:rsidR="005341DB" w:rsidRPr="003A7C40" w:rsidRDefault="005341DB" w:rsidP="00012C9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Tutkimuksen tavoiteaika</w:t>
            </w:r>
          </w:p>
        </w:tc>
      </w:tr>
      <w:tr w:rsidR="0042019E" w:rsidRPr="003A7C40" w14:paraId="18DE68C3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741576FB" w14:textId="2765C57A" w:rsidR="0042019E" w:rsidRPr="003A7C40" w:rsidRDefault="0042019E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76827996" w14:textId="3DAE7D1C" w:rsidR="0042019E" w:rsidRPr="003A7C40" w:rsidRDefault="0042019E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2019E">
              <w:rPr>
                <w:rFonts w:ascii="Times New Roman" w:hAnsi="Times New Roman"/>
                <w:sz w:val="22"/>
                <w:szCs w:val="22"/>
                <w:lang w:val="en-US"/>
              </w:rPr>
              <w:t>Order Callback Phone Number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067F59D2" w14:textId="7AB76C9D" w:rsidR="0042019E" w:rsidRPr="003A7C40" w:rsidRDefault="0042019E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5EA5772C" w14:textId="69CEB706" w:rsidR="0042019E" w:rsidRPr="003A7C40" w:rsidRDefault="0042019E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0CD9C16F" w14:textId="33FD7497" w:rsidR="0042019E" w:rsidRPr="003A7C40" w:rsidRDefault="0042019E" w:rsidP="00012C9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Pyytävän lääkärin puhelinnumero</w:t>
            </w:r>
          </w:p>
        </w:tc>
      </w:tr>
      <w:tr w:rsidR="005341DB" w:rsidRPr="003A7C40" w14:paraId="6C33B1FC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7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8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Placer field 1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9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FA" w14:textId="77777777" w:rsidR="005341DB" w:rsidRPr="003A7C40" w:rsidRDefault="005341DB" w:rsidP="00D87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B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Suorittavan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organisaation OID</w:t>
            </w:r>
          </w:p>
        </w:tc>
      </w:tr>
      <w:tr w:rsidR="005341DB" w:rsidRPr="003A7C40" w14:paraId="6C33B202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D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E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Placer field 2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F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00" w14:textId="77777777" w:rsidR="005341DB" w:rsidRPr="003A7C40" w:rsidRDefault="005341DB" w:rsidP="00D87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1" w14:textId="77777777" w:rsidR="005341DB" w:rsidRPr="003A7C40" w:rsidRDefault="005341DB" w:rsidP="00D876A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Suorittavan yksikön OID</w:t>
            </w:r>
          </w:p>
        </w:tc>
      </w:tr>
      <w:tr w:rsidR="005341DB" w:rsidRPr="003A7C40" w14:paraId="6C33B208" w14:textId="77777777" w:rsidTr="009D1E60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203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20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20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206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207" w14:textId="77777777" w:rsidR="005341DB" w:rsidRPr="003A7C40" w:rsidRDefault="005341DB" w:rsidP="00B60C6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Pyynnön toimintokoodi</w:t>
            </w:r>
          </w:p>
        </w:tc>
      </w:tr>
      <w:tr w:rsidR="005341DB" w:rsidRPr="003A7C40" w14:paraId="6C33B213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Transportation Mode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0C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D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Kuljetustapa</w:t>
            </w:r>
          </w:p>
          <w:p w14:paraId="6C33B20E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&lt;CART&gt; paaripotilas</w:t>
            </w:r>
          </w:p>
          <w:p w14:paraId="6C33B20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&lt;PORT&gt; osastokuvaus</w:t>
            </w:r>
          </w:p>
          <w:p w14:paraId="6C33B21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&lt;WALK&gt; kävelevä potilas</w:t>
            </w:r>
          </w:p>
          <w:p w14:paraId="6C33B21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&lt;WHLC&gt; pyörätuoli</w:t>
            </w:r>
          </w:p>
          <w:p w14:paraId="6C33B21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&lt;OTHE&gt; muu </w:t>
            </w:r>
          </w:p>
        </w:tc>
      </w:tr>
      <w:tr w:rsidR="005341DB" w:rsidRPr="003A7C40" w14:paraId="6C33B219" w14:textId="77777777" w:rsidTr="009D1E60">
        <w:tc>
          <w:tcPr>
            <w:tcW w:w="804" w:type="dxa"/>
            <w:tcBorders>
              <w:top w:val="single" w:sz="4" w:space="0" w:color="000000"/>
              <w:bottom w:val="dashed" w:sz="4" w:space="0" w:color="auto"/>
            </w:tcBorders>
          </w:tcPr>
          <w:p w14:paraId="6C33B21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2484" w:type="dxa"/>
            <w:tcBorders>
              <w:top w:val="single" w:sz="4" w:space="0" w:color="000000"/>
              <w:bottom w:val="dashed" w:sz="4" w:space="0" w:color="auto"/>
            </w:tcBorders>
          </w:tcPr>
          <w:p w14:paraId="6C33B21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Reason For Study</w:t>
            </w:r>
          </w:p>
        </w:tc>
        <w:tc>
          <w:tcPr>
            <w:tcW w:w="734" w:type="dxa"/>
            <w:tcBorders>
              <w:top w:val="single" w:sz="4" w:space="0" w:color="000000"/>
              <w:bottom w:val="dashed" w:sz="4" w:space="0" w:color="auto"/>
            </w:tcBorders>
          </w:tcPr>
          <w:p w14:paraId="6C33B21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217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84" w:type="dxa"/>
            <w:tcBorders>
              <w:top w:val="single" w:sz="4" w:space="0" w:color="000000"/>
              <w:bottom w:val="dashed" w:sz="4" w:space="0" w:color="auto"/>
            </w:tcBorders>
          </w:tcPr>
          <w:p w14:paraId="6C33B21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41DB" w:rsidRPr="004320DA" w14:paraId="6C33B223" w14:textId="77777777" w:rsidTr="009D1E60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21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31.1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21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21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21D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21E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Lausunto pyydetään </w:t>
            </w:r>
          </w:p>
          <w:p w14:paraId="6C33B21F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&lt;0&gt; ei lausuntoa</w:t>
            </w:r>
          </w:p>
          <w:p w14:paraId="6C33B220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&lt;1&gt; lausunto pyydetään</w:t>
            </w:r>
          </w:p>
          <w:p w14:paraId="6C33B221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&lt;2&gt; lausunto kiireellinen</w:t>
            </w:r>
          </w:p>
          <w:p w14:paraId="6C33B222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&lt;3&gt; lausunto erittäin kiireellinen</w:t>
            </w:r>
          </w:p>
        </w:tc>
      </w:tr>
      <w:tr w:rsidR="005341DB" w:rsidRPr="004320DA" w14:paraId="6C33B22D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4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5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Escort Required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6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27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8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Saattotarve </w:t>
            </w:r>
          </w:p>
          <w:p w14:paraId="6C33B229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&lt;R&gt; kuljetus tarvitaan</w:t>
            </w:r>
          </w:p>
          <w:p w14:paraId="6C33B22A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&lt;P&gt; saattotarve</w:t>
            </w:r>
          </w:p>
          <w:p w14:paraId="6C33B22B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&lt;N&gt; ei kuljetusta</w:t>
            </w:r>
          </w:p>
          <w:p w14:paraId="6C33B22C" w14:textId="77777777" w:rsidR="005341DB" w:rsidRPr="003A7C40" w:rsidRDefault="005341DB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&lt;U&gt; ei tietoa</w:t>
            </w:r>
          </w:p>
        </w:tc>
      </w:tr>
    </w:tbl>
    <w:p w14:paraId="6C33B22E" w14:textId="77777777" w:rsidR="003245E0" w:rsidRPr="003A7C40" w:rsidRDefault="003245E0" w:rsidP="003245E0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230" w14:textId="3459E61F" w:rsidR="00E85027" w:rsidRPr="006C6659" w:rsidRDefault="00E85027" w:rsidP="006A41C2">
      <w:pPr>
        <w:ind w:left="567"/>
        <w:rPr>
          <w:szCs w:val="20"/>
          <w:lang w:val="fi-FI"/>
        </w:rPr>
      </w:pPr>
      <w:r w:rsidRPr="003A7C40">
        <w:rPr>
          <w:rFonts w:ascii="Times New Roman" w:hAnsi="Times New Roman" w:cs="Times New Roman"/>
          <w:b/>
          <w:sz w:val="22"/>
          <w:szCs w:val="22"/>
          <w:lang w:val="fi-FI"/>
        </w:rPr>
        <w:t>OBR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6A41C2" w:rsidRPr="006A41C2">
        <w:rPr>
          <w:lang w:val="fi-FI"/>
        </w:rPr>
        <w:t xml:space="preserve"> </w:t>
      </w:r>
      <w:r w:rsidR="006A41C2">
        <w:rPr>
          <w:rFonts w:ascii="Times New Roman" w:hAnsi="Times New Roman" w:cs="Times New Roman"/>
          <w:sz w:val="22"/>
          <w:szCs w:val="22"/>
          <w:lang w:val="fi-FI"/>
        </w:rPr>
        <w:t xml:space="preserve">1|123.11.01|12345678|ND1AA^Ranteen 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rtg^ZXA00^CR^NAT1|C|201304121614||||||||||||111.222.33|222.333.44|||||RAD||||||WALK|0|||||||||||N</w:t>
      </w:r>
    </w:p>
    <w:p w14:paraId="6C33B231" w14:textId="77777777" w:rsidR="006F42B1" w:rsidRPr="002F52B5" w:rsidRDefault="006F42B1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0" w:name="_Toc27658590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90"/>
    </w:p>
    <w:p w14:paraId="6C33B232" w14:textId="77777777" w:rsidR="006F42B1" w:rsidRPr="003A7C40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233" w14:textId="77777777" w:rsidR="006F42B1" w:rsidRPr="002F52B5" w:rsidRDefault="006F42B1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1" w:name="_Toc27658591"/>
      <w:r w:rsidRPr="002F52B5">
        <w:rPr>
          <w:rFonts w:ascii="Times New Roman" w:hAnsi="Times New Roman" w:cs="Times New Roman"/>
          <w:sz w:val="22"/>
          <w:szCs w:val="22"/>
        </w:rPr>
        <w:t>OBR-2 Placer Order Number</w:t>
      </w:r>
      <w:bookmarkEnd w:id="91"/>
    </w:p>
    <w:p w14:paraId="6C33B234" w14:textId="77777777" w:rsidR="006F42B1" w:rsidRPr="003A7C40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6C33B235" w14:textId="77777777" w:rsidR="00232292" w:rsidRPr="002F52B5" w:rsidRDefault="00232292" w:rsidP="0023229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2" w:name="_Toc27658592"/>
      <w:r w:rsidRPr="002F52B5">
        <w:rPr>
          <w:rFonts w:ascii="Times New Roman" w:hAnsi="Times New Roman" w:cs="Times New Roman"/>
          <w:sz w:val="22"/>
          <w:szCs w:val="22"/>
        </w:rPr>
        <w:t>OBR-3 Filler Order Number</w:t>
      </w:r>
      <w:bookmarkEnd w:id="92"/>
    </w:p>
    <w:p w14:paraId="6C33B236" w14:textId="77777777" w:rsidR="00232292" w:rsidRPr="003A7C40" w:rsidRDefault="00232292" w:rsidP="0023229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3EC5346C" w14:textId="45845482" w:rsidR="00773BE6" w:rsidRPr="00773BE6" w:rsidRDefault="0053345C" w:rsidP="00773BE6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93" w:name="_Toc27658593"/>
      <w:r w:rsidRPr="002F52B5">
        <w:rPr>
          <w:rFonts w:ascii="Times New Roman" w:hAnsi="Times New Roman" w:cs="Times New Roman"/>
          <w:sz w:val="22"/>
          <w:szCs w:val="22"/>
          <w:lang w:val="fi-FI"/>
        </w:rPr>
        <w:lastRenderedPageBreak/>
        <w:t>OBR</w:t>
      </w:r>
      <w:r w:rsidR="006F42B1" w:rsidRPr="002F52B5">
        <w:rPr>
          <w:rFonts w:ascii="Times New Roman" w:hAnsi="Times New Roman" w:cs="Times New Roman"/>
          <w:sz w:val="22"/>
          <w:szCs w:val="22"/>
          <w:lang w:val="fi-FI"/>
        </w:rPr>
        <w:t>-4 Universal Service ID</w:t>
      </w:r>
      <w:bookmarkEnd w:id="93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773BE6" w:rsidRPr="006C6659" w14:paraId="61F3DCA7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F0299D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792E59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773BE6" w:rsidRPr="005B759C" w14:paraId="6F2B50B5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6364E814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3128394F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773BE6" w:rsidRPr="006C6659" w14:paraId="7D38EEFF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6BC414C1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5C5D2A9F" w14:textId="77777777" w:rsidR="00773BE6" w:rsidRPr="004550AD" w:rsidRDefault="00773BE6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nimi</w:t>
            </w:r>
          </w:p>
        </w:tc>
      </w:tr>
      <w:tr w:rsidR="00773BE6" w:rsidRPr="006C6659" w14:paraId="5D05B7FC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0C35B9A8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04200FAB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773BE6" w:rsidRPr="006C6659" w14:paraId="036B8D0E" w14:textId="77777777" w:rsidTr="007900D3">
        <w:tc>
          <w:tcPr>
            <w:tcW w:w="1450" w:type="dxa"/>
          </w:tcPr>
          <w:p w14:paraId="3F702679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4C80C753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773BE6" w:rsidRPr="006C6659" w14:paraId="4B6E5F11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500EF3A7" w14:textId="77777777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68A635E4" w14:textId="51ABB812" w:rsidR="00773BE6" w:rsidRPr="00394B73" w:rsidRDefault="00773BE6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23C" w14:textId="77777777" w:rsidR="004E54DC" w:rsidRPr="002F52B5" w:rsidRDefault="004E54D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4" w:name="_Toc27658594"/>
      <w:r w:rsidRPr="002F52B5">
        <w:rPr>
          <w:rFonts w:ascii="Times New Roman" w:hAnsi="Times New Roman" w:cs="Times New Roman"/>
          <w:sz w:val="22"/>
          <w:szCs w:val="22"/>
        </w:rPr>
        <w:t xml:space="preserve">OBR-5 </w:t>
      </w:r>
      <w:r w:rsidR="0013383F" w:rsidRPr="002F52B5">
        <w:rPr>
          <w:rFonts w:ascii="Times New Roman" w:hAnsi="Times New Roman" w:cs="Times New Roman"/>
          <w:sz w:val="22"/>
          <w:szCs w:val="22"/>
        </w:rPr>
        <w:t>Priority</w:t>
      </w:r>
      <w:bookmarkEnd w:id="94"/>
    </w:p>
    <w:p w14:paraId="6C33B23D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Tässä kentässä määritetään Triage-luokitus, jossa A-arvo on kiireellisin ja E-arvo kiireettömin. Oheisessa taulukossa on esimerkkinä Peijaksen sairaalan luokitus.</w:t>
      </w:r>
    </w:p>
    <w:p w14:paraId="6C33B23E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[</w:t>
      </w:r>
      <w:hyperlink r:id="rId15" w:history="1">
        <w:r w:rsidRPr="003A7C40"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http://www.kanta.fi/documents/10180/3437462/Ydintiedot_otsikot_nakymat_liitteet.pdf/e5ab6a36-4a6f-48e1-ac95-5de8f3c6bac1</w:t>
        </w:r>
      </w:hyperlink>
      <w:r w:rsidRPr="003A7C40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23F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103"/>
      </w:tblGrid>
      <w:tr w:rsidR="00FF1191" w:rsidRPr="003A7C40" w14:paraId="6C33B242" w14:textId="77777777" w:rsidTr="00037316"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40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Luokitus</w:t>
            </w:r>
          </w:p>
        </w:tc>
        <w:tc>
          <w:tcPr>
            <w:tcW w:w="7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41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Määritys</w:t>
            </w:r>
          </w:p>
        </w:tc>
      </w:tr>
      <w:tr w:rsidR="00FF1191" w:rsidRPr="003A7C40" w14:paraId="6C33B245" w14:textId="77777777" w:rsidTr="00037316">
        <w:tc>
          <w:tcPr>
            <w:tcW w:w="1101" w:type="dxa"/>
            <w:tcBorders>
              <w:bottom w:val="dashed" w:sz="4" w:space="0" w:color="auto"/>
            </w:tcBorders>
          </w:tcPr>
          <w:p w14:paraId="6C33B243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A</w:t>
            </w:r>
          </w:p>
        </w:tc>
        <w:tc>
          <w:tcPr>
            <w:tcW w:w="7103" w:type="dxa"/>
            <w:tcBorders>
              <w:bottom w:val="dashed" w:sz="4" w:space="0" w:color="auto"/>
            </w:tcBorders>
          </w:tcPr>
          <w:p w14:paraId="6C33B244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 on välittömästi henkeä uhkaava vamma, oire tai häiriö vitaalielintoiminnoissa. Aikatavoite: heti. Hoitolinja: erikoissairaanhoito, sairaalapäivystys.</w:t>
            </w:r>
          </w:p>
        </w:tc>
      </w:tr>
      <w:tr w:rsidR="00FF1191" w:rsidRPr="003A7C40" w14:paraId="6C33B24A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6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B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47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akuutti potilaan yleistilaa uhkaava vamma, oire tai häiriö</w:t>
            </w:r>
          </w:p>
          <w:p w14:paraId="6C33B248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vitaalielintoiminnoissa. Aikatavoite: 10 min. Hoitolinja:  erikoissairaanhoito,</w:t>
            </w:r>
          </w:p>
          <w:p w14:paraId="6C33B249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sairaalapäivystys, terveyskeskuspäivystys.</w:t>
            </w:r>
          </w:p>
        </w:tc>
      </w:tr>
      <w:tr w:rsidR="00FF1191" w:rsidRPr="003A7C40" w14:paraId="6C33B24E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B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4C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vaatii lääkärin päivystyksellistä arviota</w:t>
            </w:r>
          </w:p>
          <w:p w14:paraId="6C33B24D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päivystysaikana. Aikatavoite: Vaivan hankaluuden tai kivun vuoksi lääkärin arvio on saatava tunnissa. Hoitolinja:  terveyskeskuspäivystys, sairaalapäivystys.</w:t>
            </w:r>
          </w:p>
        </w:tc>
      </w:tr>
      <w:tr w:rsidR="00FF1191" w:rsidRPr="003A7C40" w14:paraId="6C33B252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F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D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50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vaatii lääkärin päivystyksellistä arviota</w:t>
            </w:r>
          </w:p>
          <w:p w14:paraId="6C33B251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päivystysaikana. Aikatavoite: vaiva ei todennäköisesti pahene, vaikka potilas odottaa lääkärin arviota 2 tuntia. Hoitolinja: terveyskeskuspäivystys.</w:t>
            </w:r>
          </w:p>
        </w:tc>
      </w:tr>
      <w:tr w:rsidR="00FF1191" w:rsidRPr="004320DA" w14:paraId="6C33B256" w14:textId="77777777" w:rsidTr="00037316">
        <w:tc>
          <w:tcPr>
            <w:tcW w:w="1101" w:type="dxa"/>
          </w:tcPr>
          <w:p w14:paraId="6C33B253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E</w:t>
            </w:r>
          </w:p>
        </w:tc>
        <w:tc>
          <w:tcPr>
            <w:tcW w:w="7103" w:type="dxa"/>
          </w:tcPr>
          <w:p w14:paraId="6C33B254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ei vaadi lääkärin päivystyksellistä arviota.</w:t>
            </w:r>
          </w:p>
          <w:p w14:paraId="6C33B255" w14:textId="77777777" w:rsidR="00FF1191" w:rsidRPr="003A7C40" w:rsidRDefault="00FF1191" w:rsidP="000373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Hoitolinja: terveyskeskuspäivystys, päivystävä sairaanhoitaja / triagehoitaja.</w:t>
            </w:r>
          </w:p>
        </w:tc>
      </w:tr>
    </w:tbl>
    <w:p w14:paraId="6C33B257" w14:textId="77777777" w:rsidR="004E54DC" w:rsidRPr="006C6659" w:rsidRDefault="004E54DC" w:rsidP="004E54DC">
      <w:pPr>
        <w:ind w:left="567"/>
        <w:rPr>
          <w:lang w:val="fi-FI"/>
        </w:rPr>
      </w:pPr>
      <w:r w:rsidRPr="006C6659">
        <w:rPr>
          <w:lang w:val="fi-FI"/>
        </w:rPr>
        <w:t xml:space="preserve"> </w:t>
      </w:r>
    </w:p>
    <w:p w14:paraId="6C33B258" w14:textId="77777777" w:rsidR="004E54DC" w:rsidRPr="002F52B5" w:rsidRDefault="004E54D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5" w:name="_Toc27658595"/>
      <w:r w:rsidRPr="002F52B5">
        <w:rPr>
          <w:rFonts w:ascii="Times New Roman" w:hAnsi="Times New Roman" w:cs="Times New Roman"/>
          <w:sz w:val="22"/>
          <w:szCs w:val="22"/>
        </w:rPr>
        <w:t>OBR-6 Requested Date/Time</w:t>
      </w:r>
      <w:bookmarkEnd w:id="95"/>
    </w:p>
    <w:p w14:paraId="6C33B259" w14:textId="77777777" w:rsidR="004E54DC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Tutkimuksen tavoiteaika. </w:t>
      </w:r>
    </w:p>
    <w:p w14:paraId="174A99DC" w14:textId="274859F5" w:rsidR="006E3865" w:rsidRPr="002F52B5" w:rsidRDefault="006E3865" w:rsidP="006E386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6" w:name="_Toc27658596"/>
      <w:r>
        <w:rPr>
          <w:rFonts w:ascii="Times New Roman" w:hAnsi="Times New Roman" w:cs="Times New Roman"/>
          <w:sz w:val="22"/>
          <w:szCs w:val="22"/>
        </w:rPr>
        <w:t xml:space="preserve">OBR-17 </w:t>
      </w:r>
      <w:r w:rsidRPr="0042019E">
        <w:rPr>
          <w:rFonts w:ascii="Times New Roman" w:hAnsi="Times New Roman"/>
          <w:sz w:val="22"/>
          <w:szCs w:val="22"/>
          <w:lang w:val="en-US"/>
        </w:rPr>
        <w:t>Order Callback Phone Number</w:t>
      </w:r>
      <w:bookmarkEnd w:id="96"/>
    </w:p>
    <w:p w14:paraId="23FD3B74" w14:textId="0700F100" w:rsidR="006E3865" w:rsidRPr="0046762F" w:rsidRDefault="006E3865" w:rsidP="006E386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Tutkimuspyynnön laatineen lääkärin puhelinnumero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5A" w14:textId="77777777" w:rsidR="00C362F1" w:rsidRPr="002F52B5" w:rsidRDefault="00C362F1" w:rsidP="00C362F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7" w:name="_Toc27658597"/>
      <w:r w:rsidRPr="002F52B5">
        <w:rPr>
          <w:rFonts w:ascii="Times New Roman" w:hAnsi="Times New Roman" w:cs="Times New Roman"/>
          <w:sz w:val="22"/>
          <w:szCs w:val="22"/>
        </w:rPr>
        <w:t>OBR-18 Placer Field 1</w:t>
      </w:r>
      <w:bookmarkEnd w:id="97"/>
    </w:p>
    <w:p w14:paraId="6C33B25B" w14:textId="77777777" w:rsidR="00C362F1" w:rsidRPr="0046762F" w:rsidRDefault="00C362F1" w:rsidP="00C362F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Suorittava organisaatio </w:t>
      </w:r>
      <w:r w:rsidR="00B60C6F" w:rsidRPr="0046762F">
        <w:rPr>
          <w:rFonts w:ascii="Times New Roman" w:hAnsi="Times New Roman" w:cs="Times New Roman"/>
          <w:sz w:val="22"/>
          <w:szCs w:val="22"/>
          <w:lang w:val="fi-FI"/>
        </w:rPr>
        <w:t>jolta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pyydetään tutkimusta. </w:t>
      </w:r>
    </w:p>
    <w:p w14:paraId="6C33B25C" w14:textId="77777777" w:rsidR="006F42B1" w:rsidRPr="002F52B5" w:rsidRDefault="0053345C" w:rsidP="006F42B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en-US"/>
        </w:rPr>
      </w:pPr>
      <w:bookmarkStart w:id="98" w:name="_Toc27658598"/>
      <w:r w:rsidRPr="002F52B5">
        <w:rPr>
          <w:rFonts w:ascii="Times New Roman" w:hAnsi="Times New Roman" w:cs="Times New Roman"/>
          <w:sz w:val="22"/>
          <w:szCs w:val="22"/>
          <w:lang w:val="en-US"/>
        </w:rPr>
        <w:t>OBR</w:t>
      </w:r>
      <w:r w:rsidR="006F42B1" w:rsidRPr="002F52B5">
        <w:rPr>
          <w:rFonts w:ascii="Times New Roman" w:hAnsi="Times New Roman" w:cs="Times New Roman"/>
          <w:sz w:val="22"/>
          <w:szCs w:val="22"/>
          <w:lang w:val="en-US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 Sect ID</w:t>
      </w:r>
      <w:bookmarkEnd w:id="98"/>
    </w:p>
    <w:p w14:paraId="6C33B25D" w14:textId="77777777" w:rsidR="006F42B1" w:rsidRPr="0046762F" w:rsidRDefault="00B60C6F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Pyynnön toiminto</w:t>
      </w:r>
      <w:r w:rsidR="00ED7EC1" w:rsidRPr="0046762F">
        <w:rPr>
          <w:rFonts w:ascii="Times New Roman" w:hAnsi="Times New Roman" w:cs="Times New Roman"/>
          <w:sz w:val="22"/>
          <w:szCs w:val="22"/>
          <w:lang w:val="fi-FI"/>
        </w:rPr>
        <w:t>koodi esimerkiksi RTG tai RAD.</w:t>
      </w:r>
    </w:p>
    <w:p w14:paraId="6C33B25E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99" w:name="_Toc27658599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-30 Transportation Mode</w:t>
      </w:r>
      <w:bookmarkEnd w:id="99"/>
    </w:p>
    <w:p w14:paraId="6C33B25F" w14:textId="77777777" w:rsidR="004E54DC" w:rsidRPr="0046762F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Kuljetustapa.</w:t>
      </w:r>
    </w:p>
    <w:p w14:paraId="6C33B260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00" w:name="_Toc27658600"/>
      <w:r w:rsidRPr="002F52B5">
        <w:rPr>
          <w:rFonts w:ascii="Times New Roman" w:hAnsi="Times New Roman" w:cs="Times New Roman"/>
          <w:sz w:val="22"/>
          <w:szCs w:val="22"/>
          <w:lang w:val="fi-FI"/>
        </w:rPr>
        <w:lastRenderedPageBreak/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-31 Reason For Study</w:t>
      </w:r>
      <w:bookmarkEnd w:id="100"/>
    </w:p>
    <w:p w14:paraId="6C33B261" w14:textId="77777777" w:rsidR="004E54DC" w:rsidRPr="0046762F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Pyydetäänkö lausuntoa ja lausunnon kiireellisyys.</w:t>
      </w:r>
    </w:p>
    <w:p w14:paraId="6C33B262" w14:textId="77777777" w:rsidR="004E54DC" w:rsidRPr="002F52B5" w:rsidRDefault="0053345C" w:rsidP="004E54D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01" w:name="_Toc27658601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-42 Escor</w:t>
      </w:r>
      <w:r w:rsidR="00D4541A" w:rsidRPr="002F52B5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Required</w:t>
      </w:r>
      <w:bookmarkEnd w:id="101"/>
    </w:p>
    <w:p w14:paraId="6C33B263" w14:textId="77777777" w:rsidR="004E54DC" w:rsidRDefault="004E54DC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Saattotarve.</w:t>
      </w:r>
    </w:p>
    <w:p w14:paraId="32C76737" w14:textId="77777777" w:rsidR="004550AD" w:rsidRDefault="004550AD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64" w14:textId="77777777" w:rsidR="003245E0" w:rsidRPr="002F52B5" w:rsidRDefault="00B60C6F" w:rsidP="003245E0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102" w:name="_Toc27658602"/>
      <w:r w:rsidRPr="002F52B5">
        <w:rPr>
          <w:rFonts w:ascii="Times New Roman" w:hAnsi="Times New Roman" w:cs="Times New Roman"/>
          <w:szCs w:val="24"/>
          <w:lang w:val="fi-FI"/>
        </w:rPr>
        <w:t>OBX-s</w:t>
      </w:r>
      <w:r w:rsidR="003245E0" w:rsidRPr="002F52B5">
        <w:rPr>
          <w:rFonts w:ascii="Times New Roman" w:hAnsi="Times New Roman" w:cs="Times New Roman"/>
          <w:szCs w:val="24"/>
          <w:lang w:val="fi-FI"/>
        </w:rPr>
        <w:t>egmentti (Observation)</w:t>
      </w:r>
      <w:bookmarkEnd w:id="102"/>
    </w:p>
    <w:p w14:paraId="6C33B265" w14:textId="77777777" w:rsidR="003245E0" w:rsidRPr="0046762F" w:rsidRDefault="003245E0" w:rsidP="003245E0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OBX-segmentissä välitetään kliiniset lisätiedot tilauksesta.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6"/>
        <w:gridCol w:w="2361"/>
        <w:gridCol w:w="713"/>
        <w:gridCol w:w="608"/>
        <w:gridCol w:w="3540"/>
      </w:tblGrid>
      <w:tr w:rsidR="00A95EB6" w:rsidRPr="0046762F" w14:paraId="6C33B26B" w14:textId="77777777" w:rsidTr="00A95EB6"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7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9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A95EB6" w:rsidRPr="0046762F" w14:paraId="6C33B271" w14:textId="77777777" w:rsidTr="009B76DF">
        <w:tc>
          <w:tcPr>
            <w:tcW w:w="757" w:type="dxa"/>
            <w:tcBorders>
              <w:bottom w:val="dashed" w:sz="4" w:space="0" w:color="auto"/>
            </w:tcBorders>
          </w:tcPr>
          <w:p w14:paraId="6C33B26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448" w:type="dxa"/>
            <w:tcBorders>
              <w:bottom w:val="dashed" w:sz="4" w:space="0" w:color="auto"/>
            </w:tcBorders>
          </w:tcPr>
          <w:p w14:paraId="6C33B26D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0" w:type="dxa"/>
            <w:tcBorders>
              <w:bottom w:val="dashed" w:sz="4" w:space="0" w:color="auto"/>
            </w:tcBorders>
          </w:tcPr>
          <w:p w14:paraId="6C33B26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9" w:type="dxa"/>
            <w:tcBorders>
              <w:bottom w:val="dashed" w:sz="4" w:space="0" w:color="auto"/>
            </w:tcBorders>
          </w:tcPr>
          <w:p w14:paraId="6C33B26F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bottom w:val="dashed" w:sz="4" w:space="0" w:color="auto"/>
            </w:tcBorders>
          </w:tcPr>
          <w:p w14:paraId="6C33B27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 xml:space="preserve">Toistumanumero </w:t>
            </w:r>
          </w:p>
        </w:tc>
      </w:tr>
      <w:tr w:rsidR="00A95EB6" w:rsidRPr="0046762F" w14:paraId="6C33B277" w14:textId="77777777" w:rsidTr="009B76DF">
        <w:tc>
          <w:tcPr>
            <w:tcW w:w="757" w:type="dxa"/>
            <w:tcBorders>
              <w:bottom w:val="dashed" w:sz="4" w:space="0" w:color="auto"/>
            </w:tcBorders>
          </w:tcPr>
          <w:p w14:paraId="6C33B272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48" w:type="dxa"/>
            <w:tcBorders>
              <w:bottom w:val="dashed" w:sz="4" w:space="0" w:color="auto"/>
            </w:tcBorders>
          </w:tcPr>
          <w:p w14:paraId="6C33B273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Value Type</w:t>
            </w:r>
          </w:p>
        </w:tc>
        <w:tc>
          <w:tcPr>
            <w:tcW w:w="730" w:type="dxa"/>
            <w:tcBorders>
              <w:bottom w:val="dashed" w:sz="4" w:space="0" w:color="auto"/>
            </w:tcBorders>
          </w:tcPr>
          <w:p w14:paraId="6C33B274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99" w:type="dxa"/>
            <w:tcBorders>
              <w:bottom w:val="dashed" w:sz="4" w:space="0" w:color="auto"/>
            </w:tcBorders>
          </w:tcPr>
          <w:p w14:paraId="6C33B275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bottom w:val="dashed" w:sz="4" w:space="0" w:color="auto"/>
            </w:tcBorders>
          </w:tcPr>
          <w:p w14:paraId="6C33B27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&lt;TX&gt; Tekstitieto</w:t>
            </w:r>
          </w:p>
        </w:tc>
      </w:tr>
      <w:tr w:rsidR="00A95EB6" w:rsidRPr="0046762F" w14:paraId="6C33B27D" w14:textId="77777777" w:rsidTr="009B76DF">
        <w:tc>
          <w:tcPr>
            <w:tcW w:w="757" w:type="dxa"/>
            <w:tcBorders>
              <w:top w:val="single" w:sz="4" w:space="0" w:color="000000"/>
              <w:bottom w:val="dashed" w:sz="4" w:space="0" w:color="auto"/>
            </w:tcBorders>
          </w:tcPr>
          <w:p w14:paraId="6C33B27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0"/>
              <w:bottom w:val="dashed" w:sz="4" w:space="0" w:color="auto"/>
            </w:tcBorders>
          </w:tcPr>
          <w:p w14:paraId="6C33B279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Identifier</w:t>
            </w:r>
          </w:p>
        </w:tc>
        <w:tc>
          <w:tcPr>
            <w:tcW w:w="730" w:type="dxa"/>
            <w:tcBorders>
              <w:top w:val="single" w:sz="4" w:space="0" w:color="000000"/>
              <w:bottom w:val="dashed" w:sz="4" w:space="0" w:color="auto"/>
            </w:tcBorders>
          </w:tcPr>
          <w:p w14:paraId="6C33B27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9" w:type="dxa"/>
            <w:tcBorders>
              <w:top w:val="single" w:sz="4" w:space="0" w:color="000000"/>
              <w:bottom w:val="dashed" w:sz="4" w:space="0" w:color="auto"/>
            </w:tcBorders>
          </w:tcPr>
          <w:p w14:paraId="6C33B27B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70" w:type="dxa"/>
            <w:tcBorders>
              <w:top w:val="single" w:sz="4" w:space="0" w:color="000000"/>
              <w:bottom w:val="dashed" w:sz="4" w:space="0" w:color="auto"/>
            </w:tcBorders>
          </w:tcPr>
          <w:p w14:paraId="6C33B27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A95EB6" w:rsidRPr="004320DA" w14:paraId="6C33B285" w14:textId="77777777" w:rsidTr="009B76DF">
        <w:tc>
          <w:tcPr>
            <w:tcW w:w="757" w:type="dxa"/>
            <w:tcBorders>
              <w:top w:val="dashed" w:sz="4" w:space="0" w:color="auto"/>
              <w:bottom w:val="dashed" w:sz="4" w:space="0" w:color="auto"/>
            </w:tcBorders>
          </w:tcPr>
          <w:p w14:paraId="6C33B27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3.1</w:t>
            </w:r>
          </w:p>
        </w:tc>
        <w:tc>
          <w:tcPr>
            <w:tcW w:w="2448" w:type="dxa"/>
            <w:tcBorders>
              <w:top w:val="dashed" w:sz="4" w:space="0" w:color="auto"/>
              <w:bottom w:val="dashed" w:sz="4" w:space="0" w:color="auto"/>
            </w:tcBorders>
          </w:tcPr>
          <w:p w14:paraId="6C33B27F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0" w:type="dxa"/>
            <w:tcBorders>
              <w:top w:val="dashed" w:sz="4" w:space="0" w:color="auto"/>
              <w:bottom w:val="dashed" w:sz="4" w:space="0" w:color="auto"/>
            </w:tcBorders>
          </w:tcPr>
          <w:p w14:paraId="6C33B28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dashed" w:sz="4" w:space="0" w:color="auto"/>
              <w:bottom w:val="dashed" w:sz="4" w:space="0" w:color="auto"/>
            </w:tcBorders>
          </w:tcPr>
          <w:p w14:paraId="6C33B281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dashed" w:sz="4" w:space="0" w:color="auto"/>
              <w:bottom w:val="dashed" w:sz="4" w:space="0" w:color="auto"/>
            </w:tcBorders>
          </w:tcPr>
          <w:p w14:paraId="6C33B282" w14:textId="77777777" w:rsidR="00A95EB6" w:rsidRDefault="00A95EB6" w:rsidP="002A0CE8">
            <w:pPr>
              <w:pStyle w:val="Leipteksti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&lt;Anamnesis&gt; Pyyntöteksti</w:t>
            </w:r>
          </w:p>
          <w:p w14:paraId="53FD4E84" w14:textId="37B9F4CC" w:rsidR="00551523" w:rsidRPr="0046762F" w:rsidRDefault="00551523" w:rsidP="002A0CE8">
            <w:pPr>
              <w:pStyle w:val="Leipteksti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&lt;StudyAnamnesis&gt; Tutkimuskohtainen pyyntöteksti</w:t>
            </w:r>
          </w:p>
          <w:p w14:paraId="6C33B283" w14:textId="77777777" w:rsidR="00A95EB6" w:rsidRPr="0046762F" w:rsidRDefault="00A95EB6" w:rsidP="002A0CE8">
            <w:pPr>
              <w:pStyle w:val="Leipteksti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&lt;RiskNotes&gt; Riskitiedot</w:t>
            </w:r>
          </w:p>
          <w:p w14:paraId="403674D7" w14:textId="77777777" w:rsidR="00A95EB6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&lt;AllergyNotes&gt; Allergiatiedot</w:t>
            </w:r>
          </w:p>
          <w:p w14:paraId="6BF0F386" w14:textId="77777777" w:rsidR="00D331AB" w:rsidRDefault="00D331AB" w:rsidP="003245E0">
            <w:pPr>
              <w:pStyle w:val="Leipteksti"/>
              <w:spacing w:before="0"/>
              <w:rPr>
                <w:ins w:id="103" w:author="Timo Tarhonen" w:date="2019-09-26T16:00:00Z"/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&lt;Isolation&gt; Potilaan eristystiedot</w:t>
            </w:r>
          </w:p>
          <w:p w14:paraId="6C33B284" w14:textId="065A72EB" w:rsidR="00255EE9" w:rsidRPr="0046762F" w:rsidRDefault="00255EE9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ins w:id="104" w:author="Timo Tarhonen" w:date="2019-09-26T16:00:00Z">
              <w:r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&lt;Attachment&gt; Liitetiedosto</w:t>
              </w:r>
            </w:ins>
          </w:p>
        </w:tc>
      </w:tr>
      <w:tr w:rsidR="00A95EB6" w:rsidRPr="0046762F" w14:paraId="6C33B28B" w14:textId="77777777" w:rsidTr="009B76DF"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14:paraId="6C33B286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0"/>
              <w:bottom w:val="single" w:sz="4" w:space="0" w:color="000000"/>
            </w:tcBorders>
          </w:tcPr>
          <w:p w14:paraId="6C33B287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Sub ID</w:t>
            </w:r>
          </w:p>
        </w:tc>
        <w:tc>
          <w:tcPr>
            <w:tcW w:w="73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8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</w:tcBorders>
          </w:tcPr>
          <w:p w14:paraId="6C33B289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A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Lisätietotyypin laskuri</w:t>
            </w:r>
          </w:p>
        </w:tc>
      </w:tr>
      <w:tr w:rsidR="00A95EB6" w:rsidRPr="0046762F" w14:paraId="6C33B291" w14:textId="77777777" w:rsidTr="009B76DF"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14:paraId="6C33B28C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48" w:type="dxa"/>
            <w:tcBorders>
              <w:top w:val="single" w:sz="4" w:space="0" w:color="000000"/>
              <w:bottom w:val="single" w:sz="4" w:space="0" w:color="000000"/>
            </w:tcBorders>
          </w:tcPr>
          <w:p w14:paraId="6C33B28D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3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E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</w:tcBorders>
          </w:tcPr>
          <w:p w14:paraId="6C33B28F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6C33B290" w14:textId="77777777" w:rsidR="00A95EB6" w:rsidRPr="0046762F" w:rsidRDefault="00A95EB6" w:rsidP="003245E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Lisätiedon arvo</w:t>
            </w:r>
          </w:p>
        </w:tc>
      </w:tr>
    </w:tbl>
    <w:p w14:paraId="6C33B292" w14:textId="77777777" w:rsidR="003245E0" w:rsidRPr="0046762F" w:rsidRDefault="003245E0" w:rsidP="003245E0">
      <w:pPr>
        <w:rPr>
          <w:rFonts w:ascii="Times New Roman" w:hAnsi="Times New Roman" w:cs="Times New Roman"/>
          <w:sz w:val="22"/>
          <w:szCs w:val="22"/>
        </w:rPr>
      </w:pPr>
    </w:p>
    <w:p w14:paraId="6C33B293" w14:textId="09566CA3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|1|TX|A</w:t>
      </w:r>
      <w:r w:rsidR="00ED0773" w:rsidRPr="0046762F">
        <w:rPr>
          <w:rFonts w:ascii="Times New Roman" w:hAnsi="Times New Roman" w:cs="Times New Roman"/>
          <w:sz w:val="22"/>
          <w:szCs w:val="22"/>
          <w:lang w:val="fi-FI"/>
        </w:rPr>
        <w:t>namnesis|1|Pyydetään tutkimus</w:t>
      </w:r>
    </w:p>
    <w:p w14:paraId="6C33B294" w14:textId="09B5A29D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|2|TX|Anamnesis|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|Poti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>las kaatunut ja loukannut päänsä</w:t>
      </w:r>
    </w:p>
    <w:p w14:paraId="5E855D82" w14:textId="1599F725" w:rsidR="00551523" w:rsidRPr="0046762F" w:rsidRDefault="00551523" w:rsidP="0055152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|3|TX|</w:t>
      </w:r>
      <w:r w:rsidRPr="00661A42">
        <w:rPr>
          <w:rFonts w:ascii="Times New Roman" w:hAnsi="Times New Roman"/>
          <w:sz w:val="22"/>
          <w:szCs w:val="22"/>
          <w:lang w:val="fi-FI"/>
        </w:rPr>
        <w:t>StudyAnamnesis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Pr="00661A42">
        <w:rPr>
          <w:lang w:val="fi-FI"/>
        </w:rPr>
        <w:t xml:space="preserve"> </w:t>
      </w:r>
      <w:r w:rsidRPr="00551523">
        <w:rPr>
          <w:rFonts w:ascii="Times New Roman" w:hAnsi="Times New Roman" w:cs="Times New Roman"/>
          <w:sz w:val="22"/>
          <w:szCs w:val="22"/>
          <w:lang w:val="fi-FI"/>
        </w:rPr>
        <w:t>Kallon kuvauksessa erityisesti</w:t>
      </w:r>
    </w:p>
    <w:p w14:paraId="3D613572" w14:textId="4EAB0DD9" w:rsidR="00551523" w:rsidRPr="0046762F" w:rsidRDefault="00551523" w:rsidP="0055152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|4|TX|</w:t>
      </w:r>
      <w:r w:rsidRPr="00661A42">
        <w:rPr>
          <w:rFonts w:ascii="Times New Roman" w:hAnsi="Times New Roman"/>
          <w:sz w:val="22"/>
          <w:szCs w:val="22"/>
          <w:lang w:val="fi-FI"/>
        </w:rPr>
        <w:t>StudyAnamnesis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</w:t>
      </w:r>
      <w:r w:rsidRPr="00661A42">
        <w:rPr>
          <w:lang w:val="fi-FI"/>
        </w:rPr>
        <w:t xml:space="preserve"> </w:t>
      </w:r>
      <w:r w:rsidRPr="00551523">
        <w:rPr>
          <w:rFonts w:ascii="Times New Roman" w:hAnsi="Times New Roman" w:cs="Times New Roman"/>
          <w:sz w:val="22"/>
          <w:szCs w:val="22"/>
          <w:lang w:val="fi-FI"/>
        </w:rPr>
        <w:t>huomioitava asia</w:t>
      </w:r>
    </w:p>
    <w:p w14:paraId="6C33B295" w14:textId="4461DC08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5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|TX|RiskNotes|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2A0CE8" w:rsidRPr="0046762F">
        <w:rPr>
          <w:rFonts w:ascii="Times New Roman" w:hAnsi="Times New Roman" w:cs="Times New Roman"/>
          <w:sz w:val="22"/>
          <w:szCs w:val="22"/>
          <w:lang w:val="fi-FI"/>
        </w:rPr>
        <w:t>Potilaalla on HIV</w:t>
      </w:r>
    </w:p>
    <w:p w14:paraId="6C33B296" w14:textId="7942F5BF" w:rsidR="002A0CE8" w:rsidRPr="0046762F" w:rsidRDefault="002A0CE8" w:rsidP="002A0CE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6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|TX|RiskNotes|2|Potilaalla on aivohalvaus</w:t>
      </w:r>
    </w:p>
    <w:p w14:paraId="16A3E34D" w14:textId="18DA8E3C" w:rsidR="00D331AB" w:rsidRPr="0046762F" w:rsidRDefault="00D331AB" w:rsidP="00D331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7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|TX|AllergyNotes|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|Penisiliini allergia</w:t>
      </w:r>
    </w:p>
    <w:p w14:paraId="79DD5E08" w14:textId="138F525D" w:rsidR="00B621BF" w:rsidRPr="0046762F" w:rsidRDefault="00B621BF" w:rsidP="00B621B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8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|TX|AllergyNotes|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|Varjoaine allergia</w:t>
      </w:r>
    </w:p>
    <w:p w14:paraId="38D108E2" w14:textId="7C5786F5" w:rsidR="00D331AB" w:rsidRPr="0046762F" w:rsidRDefault="00D331AB" w:rsidP="00D331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9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Ebola</w:t>
      </w:r>
    </w:p>
    <w:p w14:paraId="5CD06A12" w14:textId="44E168A7" w:rsidR="00015C35" w:rsidRDefault="00015C35" w:rsidP="00015C3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10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Isorokko</w:t>
      </w:r>
    </w:p>
    <w:p w14:paraId="2C1877E8" w14:textId="1678AE0E" w:rsidR="00015C35" w:rsidRDefault="00015C35" w:rsidP="00015C3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551523">
        <w:rPr>
          <w:rFonts w:ascii="Times New Roman" w:hAnsi="Times New Roman" w:cs="Times New Roman"/>
          <w:sz w:val="22"/>
          <w:szCs w:val="22"/>
          <w:lang w:val="fi-FI"/>
        </w:rPr>
        <w:t>11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3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ED0092">
        <w:rPr>
          <w:rFonts w:ascii="Times New Roman" w:hAnsi="Times New Roman" w:cs="Times New Roman"/>
          <w:sz w:val="22"/>
          <w:szCs w:val="22"/>
          <w:lang w:val="fi-FI"/>
        </w:rPr>
        <w:t>HIV</w:t>
      </w:r>
    </w:p>
    <w:p w14:paraId="6C33B299" w14:textId="5E0A65BE" w:rsidR="00322BD8" w:rsidRPr="002F52B5" w:rsidRDefault="00322BD8" w:rsidP="00015C3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5" w:name="_Toc27658603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105"/>
    </w:p>
    <w:p w14:paraId="6C33B29A" w14:textId="77777777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Toistuma-arvo kenttään tulee OBX-segmentin numero. </w:t>
      </w:r>
    </w:p>
    <w:p w14:paraId="6C33B29B" w14:textId="77777777" w:rsidR="00322BD8" w:rsidRPr="002F52B5" w:rsidRDefault="00322BD8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6" w:name="_Toc27658604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106"/>
    </w:p>
    <w:p w14:paraId="6C33B29C" w14:textId="77777777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Tiedon tyyppi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aina tekstitietoa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joten arvo on TX. </w:t>
      </w:r>
    </w:p>
    <w:p w14:paraId="6C33B29D" w14:textId="77777777" w:rsidR="00322BD8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7" w:name="_Toc27658605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</w:rPr>
        <w:t>-3 Observation Identifier</w:t>
      </w:r>
      <w:bookmarkEnd w:id="107"/>
    </w:p>
    <w:p w14:paraId="12153AA5" w14:textId="0318E9D3" w:rsidR="00E90417" w:rsidRDefault="00B621BF" w:rsidP="00B621B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A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setetaan vakioarvo "</w:t>
      </w:r>
      <w:r w:rsidR="005B523F">
        <w:rPr>
          <w:rFonts w:ascii="Times New Roman" w:hAnsi="Times New Roman" w:cs="Times New Roman"/>
          <w:sz w:val="22"/>
          <w:szCs w:val="22"/>
          <w:lang w:val="fi-FI"/>
        </w:rPr>
        <w:t>P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yyntöteksti puuttuu"</w:t>
      </w:r>
      <w:r>
        <w:rPr>
          <w:rFonts w:ascii="Times New Roman" w:hAnsi="Times New Roman" w:cs="Times New Roman"/>
          <w:sz w:val="22"/>
          <w:szCs w:val="22"/>
          <w:lang w:val="fi-FI"/>
        </w:rPr>
        <w:t>, j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o</w:t>
      </w:r>
      <w:r>
        <w:rPr>
          <w:rFonts w:ascii="Times New Roman" w:hAnsi="Times New Roman" w:cs="Times New Roman"/>
          <w:sz w:val="22"/>
          <w:szCs w:val="22"/>
          <w:lang w:val="fi-FI"/>
        </w:rPr>
        <w:t>s pyyntötekstiä ei ole kirjattu HIS-järjestelmässä.</w:t>
      </w:r>
    </w:p>
    <w:p w14:paraId="694DB285" w14:textId="77777777" w:rsidR="00B621BF" w:rsidRPr="00B621BF" w:rsidRDefault="00B621BF" w:rsidP="00B621BF">
      <w:pPr>
        <w:ind w:left="567"/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3466"/>
        <w:gridCol w:w="2784"/>
      </w:tblGrid>
      <w:tr w:rsidR="00B621BF" w:rsidRPr="006C6659" w14:paraId="2C209EF3" w14:textId="04627F84" w:rsidTr="00B621BF">
        <w:tc>
          <w:tcPr>
            <w:tcW w:w="1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F069BD" w14:textId="0D32C70C" w:rsidR="00B621BF" w:rsidRPr="00394B73" w:rsidRDefault="00B621BF" w:rsidP="004550A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Lisätiedon tyyppi</w:t>
            </w:r>
          </w:p>
        </w:tc>
        <w:tc>
          <w:tcPr>
            <w:tcW w:w="3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61559BD" w14:textId="7745AEF9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Lisätiedon tyypin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  <w:tc>
          <w:tcPr>
            <w:tcW w:w="30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1C292E4" w14:textId="3537FF2D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Pakollisuus</w:t>
            </w:r>
          </w:p>
        </w:tc>
      </w:tr>
      <w:tr w:rsidR="00B621BF" w:rsidRPr="005B759C" w14:paraId="64A2E2C9" w14:textId="308A078D" w:rsidTr="00B621BF">
        <w:tc>
          <w:tcPr>
            <w:tcW w:w="1428" w:type="dxa"/>
            <w:tcBorders>
              <w:bottom w:val="dashed" w:sz="4" w:space="0" w:color="auto"/>
            </w:tcBorders>
          </w:tcPr>
          <w:p w14:paraId="7A7E8A58" w14:textId="0427E893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Anamnesis</w:t>
            </w:r>
          </w:p>
        </w:tc>
        <w:tc>
          <w:tcPr>
            <w:tcW w:w="3733" w:type="dxa"/>
            <w:tcBorders>
              <w:bottom w:val="dashed" w:sz="4" w:space="0" w:color="auto"/>
            </w:tcBorders>
          </w:tcPr>
          <w:p w14:paraId="638E4967" w14:textId="433F5E68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Pyyntöteksti</w:t>
            </w:r>
          </w:p>
        </w:tc>
        <w:tc>
          <w:tcPr>
            <w:tcW w:w="3043" w:type="dxa"/>
            <w:tcBorders>
              <w:bottom w:val="dashed" w:sz="4" w:space="0" w:color="auto"/>
            </w:tcBorders>
          </w:tcPr>
          <w:p w14:paraId="3A507414" w14:textId="40452502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Kyllä</w:t>
            </w:r>
          </w:p>
        </w:tc>
      </w:tr>
      <w:tr w:rsidR="00551523" w:rsidRPr="006C6659" w14:paraId="2E7880A3" w14:textId="77777777" w:rsidTr="00B621BF">
        <w:tc>
          <w:tcPr>
            <w:tcW w:w="1428" w:type="dxa"/>
          </w:tcPr>
          <w:p w14:paraId="4277ACDB" w14:textId="5FEBAE2D" w:rsidR="00551523" w:rsidRPr="0046762F" w:rsidRDefault="0055152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StudyAnamnesis</w:t>
            </w:r>
          </w:p>
        </w:tc>
        <w:tc>
          <w:tcPr>
            <w:tcW w:w="3733" w:type="dxa"/>
          </w:tcPr>
          <w:p w14:paraId="042F2C6C" w14:textId="6F85E0B1" w:rsidR="00551523" w:rsidRDefault="0055152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Tutkimuskohtainen pyyntöteksti</w:t>
            </w:r>
          </w:p>
        </w:tc>
        <w:tc>
          <w:tcPr>
            <w:tcW w:w="3043" w:type="dxa"/>
          </w:tcPr>
          <w:p w14:paraId="20C7DD10" w14:textId="7E09D92A" w:rsidR="00551523" w:rsidRDefault="0055152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6C6659" w14:paraId="1E92AA73" w14:textId="3B820486" w:rsidTr="00B621BF">
        <w:tc>
          <w:tcPr>
            <w:tcW w:w="1428" w:type="dxa"/>
          </w:tcPr>
          <w:p w14:paraId="57E32836" w14:textId="506B83B1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RiskNotes</w:t>
            </w:r>
          </w:p>
        </w:tc>
        <w:tc>
          <w:tcPr>
            <w:tcW w:w="3733" w:type="dxa"/>
          </w:tcPr>
          <w:p w14:paraId="408A8EBC" w14:textId="2EBB7B4C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Riskitiedot</w:t>
            </w:r>
          </w:p>
        </w:tc>
        <w:tc>
          <w:tcPr>
            <w:tcW w:w="3043" w:type="dxa"/>
          </w:tcPr>
          <w:p w14:paraId="05F459AE" w14:textId="37A99864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A23990" w14:paraId="43CE7703" w14:textId="0A212941" w:rsidTr="00B621BF">
        <w:tc>
          <w:tcPr>
            <w:tcW w:w="1428" w:type="dxa"/>
          </w:tcPr>
          <w:p w14:paraId="7BA1C3AF" w14:textId="505C1F15" w:rsidR="00B621BF" w:rsidRPr="00394B73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AllergyNotes</w:t>
            </w:r>
          </w:p>
        </w:tc>
        <w:tc>
          <w:tcPr>
            <w:tcW w:w="3733" w:type="dxa"/>
          </w:tcPr>
          <w:p w14:paraId="07DCFC7A" w14:textId="2EB45C86" w:rsidR="00B621BF" w:rsidRPr="00A23990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Allergiatiedot</w:t>
            </w:r>
          </w:p>
        </w:tc>
        <w:tc>
          <w:tcPr>
            <w:tcW w:w="3043" w:type="dxa"/>
          </w:tcPr>
          <w:p w14:paraId="35384934" w14:textId="004805EE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A23990" w14:paraId="011372F6" w14:textId="4B5D1845" w:rsidTr="00773A12">
        <w:tc>
          <w:tcPr>
            <w:tcW w:w="1428" w:type="dxa"/>
          </w:tcPr>
          <w:p w14:paraId="3321B295" w14:textId="567E0D30" w:rsidR="00B621BF" w:rsidRPr="0046762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Isolation</w:t>
            </w:r>
          </w:p>
        </w:tc>
        <w:tc>
          <w:tcPr>
            <w:tcW w:w="3733" w:type="dxa"/>
          </w:tcPr>
          <w:p w14:paraId="2ECCC7A3" w14:textId="3CCCD835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Potilaan eristystiedot</w:t>
            </w:r>
          </w:p>
        </w:tc>
        <w:tc>
          <w:tcPr>
            <w:tcW w:w="3043" w:type="dxa"/>
          </w:tcPr>
          <w:p w14:paraId="4D78FABD" w14:textId="66182784" w:rsidR="00B621BF" w:rsidRDefault="00B621BF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255EE9" w:rsidRPr="00A23990" w14:paraId="34DD8308" w14:textId="77777777" w:rsidTr="00B621BF">
        <w:trPr>
          <w:ins w:id="108" w:author="Timo Tarhonen" w:date="2019-09-26T16:01:00Z"/>
        </w:trPr>
        <w:tc>
          <w:tcPr>
            <w:tcW w:w="1428" w:type="dxa"/>
            <w:tcBorders>
              <w:bottom w:val="single" w:sz="4" w:space="0" w:color="000000"/>
            </w:tcBorders>
          </w:tcPr>
          <w:p w14:paraId="0267B6D9" w14:textId="4EA01D32" w:rsidR="00255EE9" w:rsidRDefault="00255EE9" w:rsidP="00305818">
            <w:pPr>
              <w:pStyle w:val="Leipteksti"/>
              <w:spacing w:before="0"/>
              <w:rPr>
                <w:ins w:id="109" w:author="Timo Tarhonen" w:date="2019-09-26T16:01:00Z"/>
                <w:rFonts w:ascii="Times New Roman" w:hAnsi="Times New Roman"/>
                <w:sz w:val="22"/>
                <w:szCs w:val="22"/>
                <w:lang w:val="fi-FI"/>
              </w:rPr>
            </w:pPr>
            <w:ins w:id="110" w:author="Timo Tarhonen" w:date="2019-09-26T16:01:00Z">
              <w:r>
                <w:rPr>
                  <w:rFonts w:ascii="Times New Roman" w:hAnsi="Times New Roman"/>
                  <w:sz w:val="22"/>
                  <w:szCs w:val="22"/>
                  <w:lang w:val="fi-FI"/>
                </w:rPr>
                <w:t>Attachment</w:t>
              </w:r>
            </w:ins>
          </w:p>
        </w:tc>
        <w:tc>
          <w:tcPr>
            <w:tcW w:w="3733" w:type="dxa"/>
            <w:tcBorders>
              <w:bottom w:val="single" w:sz="4" w:space="0" w:color="000000"/>
            </w:tcBorders>
          </w:tcPr>
          <w:p w14:paraId="5FDE5BB3" w14:textId="0A6CF75E" w:rsidR="00255EE9" w:rsidRDefault="00255EE9" w:rsidP="00305818">
            <w:pPr>
              <w:pStyle w:val="Leipteksti"/>
              <w:spacing w:before="0"/>
              <w:rPr>
                <w:ins w:id="111" w:author="Timo Tarhonen" w:date="2019-09-26T16:01:00Z"/>
                <w:rFonts w:ascii="Times New Roman" w:hAnsi="Times New Roman"/>
                <w:sz w:val="22"/>
                <w:szCs w:val="22"/>
                <w:lang w:val="fi-FI"/>
              </w:rPr>
            </w:pPr>
            <w:ins w:id="112" w:author="Timo Tarhonen" w:date="2019-09-26T16:01:00Z">
              <w:r>
                <w:rPr>
                  <w:rFonts w:ascii="Times New Roman" w:hAnsi="Times New Roman"/>
                  <w:sz w:val="22"/>
                  <w:szCs w:val="22"/>
                  <w:lang w:val="fi-FI"/>
                </w:rPr>
                <w:t>Liitetiedosto</w:t>
              </w:r>
            </w:ins>
          </w:p>
        </w:tc>
        <w:tc>
          <w:tcPr>
            <w:tcW w:w="3043" w:type="dxa"/>
            <w:tcBorders>
              <w:bottom w:val="single" w:sz="4" w:space="0" w:color="000000"/>
            </w:tcBorders>
          </w:tcPr>
          <w:p w14:paraId="7070DD0F" w14:textId="223042E0" w:rsidR="00255EE9" w:rsidRDefault="00255EE9" w:rsidP="00305818">
            <w:pPr>
              <w:pStyle w:val="Leipteksti"/>
              <w:spacing w:before="0"/>
              <w:rPr>
                <w:ins w:id="113" w:author="Timo Tarhonen" w:date="2019-09-26T16:01:00Z"/>
                <w:rFonts w:ascii="Times New Roman" w:hAnsi="Times New Roman"/>
                <w:sz w:val="22"/>
                <w:szCs w:val="22"/>
                <w:lang w:val="fi-FI"/>
              </w:rPr>
            </w:pPr>
            <w:ins w:id="114" w:author="Timo Tarhonen" w:date="2019-09-26T16:01:00Z">
              <w:r>
                <w:rPr>
                  <w:rFonts w:ascii="Times New Roman" w:hAnsi="Times New Roman"/>
                  <w:sz w:val="22"/>
                  <w:szCs w:val="22"/>
                  <w:lang w:val="fi-FI"/>
                </w:rPr>
                <w:t>Ei</w:t>
              </w:r>
            </w:ins>
          </w:p>
        </w:tc>
      </w:tr>
    </w:tbl>
    <w:p w14:paraId="6C33B2A2" w14:textId="77777777" w:rsidR="00322BD8" w:rsidRPr="002F52B5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5" w:name="_Toc27658606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</w:rPr>
        <w:t>-4 Observation Sub ID</w:t>
      </w:r>
      <w:bookmarkEnd w:id="115"/>
    </w:p>
    <w:p w14:paraId="6C33B2A3" w14:textId="615BB583" w:rsidR="00322BD8" w:rsidRPr="0046762F" w:rsidRDefault="00ED0092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Tietyn l</w:t>
      </w:r>
      <w:r w:rsidR="00F32989" w:rsidRPr="0046762F">
        <w:rPr>
          <w:rFonts w:ascii="Times New Roman" w:hAnsi="Times New Roman" w:cs="Times New Roman"/>
          <w:sz w:val="22"/>
          <w:szCs w:val="22"/>
          <w:lang w:val="fi-FI"/>
        </w:rPr>
        <w:t>isätietotyypin laskuri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2A4" w14:textId="77777777" w:rsidR="00322BD8" w:rsidRPr="002F52B5" w:rsidRDefault="0053345C" w:rsidP="00322BD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6" w:name="_Toc27658607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  <w:lang w:val="fi-FI"/>
        </w:rPr>
        <w:t>-5 Observation Value</w:t>
      </w:r>
      <w:bookmarkEnd w:id="116"/>
    </w:p>
    <w:p w14:paraId="6C33B2A5" w14:textId="6D6D9FE1" w:rsidR="00F32989" w:rsidRDefault="00342E00" w:rsidP="00F32989">
      <w:pPr>
        <w:ind w:left="567"/>
        <w:rPr>
          <w:ins w:id="117" w:author="Timo Tarhonen" w:date="2019-09-26T14:05:00Z"/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Pyyntö- tai riskitiedot. </w:t>
      </w:r>
      <w:r w:rsidR="00140DD8" w:rsidRPr="0046762F">
        <w:rPr>
          <w:rFonts w:ascii="Times New Roman" w:hAnsi="Times New Roman" w:cs="Times New Roman"/>
          <w:sz w:val="22"/>
          <w:szCs w:val="22"/>
          <w:lang w:val="fi-FI"/>
        </w:rPr>
        <w:t>Jokainen rivi voi muodostaa oman OBX-segmentin tai rivinvaihdot voidaan eskapoida \.br\ merkillä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.</w:t>
      </w:r>
      <w:ins w:id="118" w:author="Timo Tarhonen" w:date="2019-09-26T14:03:00Z">
        <w:r w:rsidR="00BD343F">
          <w:rPr>
            <w:rFonts w:ascii="Times New Roman" w:hAnsi="Times New Roman" w:cs="Times New Roman"/>
            <w:sz w:val="22"/>
            <w:szCs w:val="22"/>
            <w:lang w:val="fi-FI"/>
          </w:rPr>
          <w:t xml:space="preserve"> </w:t>
        </w:r>
      </w:ins>
      <w:ins w:id="119" w:author="Timo Tarhonen" w:date="2019-09-26T14:04:00Z">
        <w:r w:rsidR="00BD343F">
          <w:rPr>
            <w:rFonts w:ascii="Times New Roman" w:hAnsi="Times New Roman" w:cs="Times New Roman"/>
            <w:sz w:val="22"/>
            <w:szCs w:val="22"/>
            <w:lang w:val="fi-FI"/>
          </w:rPr>
          <w:t xml:space="preserve">Useampi peräkkäinen rivinvaihto välitetään tekstinä </w:t>
        </w:r>
      </w:ins>
      <w:ins w:id="120" w:author="Timo Tarhonen" w:date="2019-09-26T14:05:00Z">
        <w:r w:rsidR="00BD343F">
          <w:rPr>
            <w:rFonts w:ascii="Times New Roman" w:hAnsi="Times New Roman" w:cs="Times New Roman"/>
            <w:sz w:val="22"/>
            <w:szCs w:val="22"/>
            <w:lang w:val="fi-FI"/>
          </w:rPr>
          <w:t>”” OBX-5 tietokentässä.</w:t>
        </w:r>
      </w:ins>
    </w:p>
    <w:p w14:paraId="00818A28" w14:textId="77777777" w:rsidR="00BD343F" w:rsidRDefault="00BD343F" w:rsidP="00F32989">
      <w:pPr>
        <w:ind w:left="567"/>
        <w:rPr>
          <w:ins w:id="121" w:author="Timo Tarhonen" w:date="2019-09-26T14:05:00Z"/>
          <w:rFonts w:ascii="Times New Roman" w:hAnsi="Times New Roman" w:cs="Times New Roman"/>
          <w:sz w:val="22"/>
          <w:szCs w:val="22"/>
          <w:lang w:val="fi-FI"/>
        </w:rPr>
      </w:pPr>
    </w:p>
    <w:p w14:paraId="049DD0B7" w14:textId="012534DD" w:rsidR="00BD343F" w:rsidRDefault="00BD343F" w:rsidP="00F32989">
      <w:pPr>
        <w:ind w:left="567"/>
        <w:rPr>
          <w:ins w:id="122" w:author="Timo Tarhonen" w:date="2019-09-26T14:06:00Z"/>
          <w:rFonts w:ascii="Times New Roman" w:hAnsi="Times New Roman" w:cs="Times New Roman"/>
          <w:sz w:val="22"/>
          <w:szCs w:val="22"/>
          <w:lang w:val="fi-FI"/>
        </w:rPr>
      </w:pPr>
      <w:ins w:id="123" w:author="Timo Tarhonen" w:date="2019-09-26T14:06:00Z">
        <w:r>
          <w:rPr>
            <w:rFonts w:ascii="Times New Roman" w:hAnsi="Times New Roman" w:cs="Times New Roman"/>
            <w:sz w:val="22"/>
            <w:szCs w:val="22"/>
            <w:lang w:val="fi-FI"/>
          </w:rPr>
          <w:t>Esim.:</w:t>
        </w:r>
      </w:ins>
    </w:p>
    <w:p w14:paraId="0B69BBAF" w14:textId="77777777" w:rsidR="00BD343F" w:rsidRDefault="00BD343F" w:rsidP="00F32989">
      <w:pPr>
        <w:ind w:left="567"/>
        <w:rPr>
          <w:ins w:id="124" w:author="Timo Tarhonen" w:date="2019-09-26T14:06:00Z"/>
          <w:rFonts w:ascii="Times New Roman" w:hAnsi="Times New Roman" w:cs="Times New Roman"/>
          <w:sz w:val="22"/>
          <w:szCs w:val="22"/>
          <w:lang w:val="fi-FI"/>
        </w:rPr>
      </w:pPr>
    </w:p>
    <w:p w14:paraId="4A3CF2D8" w14:textId="77777777" w:rsidR="00BD343F" w:rsidRDefault="00BD343F" w:rsidP="00BD343F">
      <w:pPr>
        <w:ind w:left="567"/>
        <w:rPr>
          <w:ins w:id="125" w:author="Timo Tarhonen" w:date="2019-09-26T14:06:00Z"/>
          <w:rFonts w:ascii="Times New Roman" w:hAnsi="Times New Roman" w:cs="Times New Roman"/>
          <w:sz w:val="22"/>
          <w:szCs w:val="22"/>
          <w:lang w:val="fi-FI"/>
        </w:rPr>
      </w:pPr>
      <w:ins w:id="126" w:author="Timo Tarhonen" w:date="2019-09-26T14:06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|1|TX|Anamnesis|1|Pyydetään tutkimus</w:t>
        </w:r>
      </w:ins>
    </w:p>
    <w:p w14:paraId="067F8C34" w14:textId="1AD8794A" w:rsidR="00BD343F" w:rsidRDefault="00BD343F" w:rsidP="00BD343F">
      <w:pPr>
        <w:ind w:left="567"/>
        <w:rPr>
          <w:ins w:id="127" w:author="Timo Tarhonen" w:date="2019-09-26T14:07:00Z"/>
          <w:rFonts w:ascii="Times New Roman" w:hAnsi="Times New Roman" w:cs="Times New Roman"/>
          <w:sz w:val="22"/>
          <w:szCs w:val="22"/>
          <w:lang w:val="fi-FI"/>
        </w:rPr>
      </w:pPr>
      <w:ins w:id="128" w:author="Timo Tarhonen" w:date="2019-09-26T14:06:00Z">
        <w:r>
          <w:rPr>
            <w:rFonts w:ascii="Times New Roman" w:hAnsi="Times New Roman" w:cs="Times New Roman"/>
            <w:b/>
            <w:sz w:val="22"/>
            <w:szCs w:val="22"/>
            <w:lang w:val="fi-FI"/>
          </w:rPr>
          <w:t>OBX|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2|TX|Anamnesis|</w:t>
        </w:r>
      </w:ins>
      <w:ins w:id="129" w:author="Timo Tarhonen" w:date="2019-09-26T14:07:00Z">
        <w:r>
          <w:rPr>
            <w:rFonts w:ascii="Times New Roman" w:hAnsi="Times New Roman" w:cs="Times New Roman"/>
            <w:sz w:val="22"/>
            <w:szCs w:val="22"/>
            <w:lang w:val="fi-FI"/>
          </w:rPr>
          <w:t>2|””</w:t>
        </w:r>
      </w:ins>
    </w:p>
    <w:p w14:paraId="29E6DCFD" w14:textId="38EBE2E3" w:rsidR="00BD343F" w:rsidRPr="00BD343F" w:rsidRDefault="00BD343F">
      <w:pPr>
        <w:ind w:left="567"/>
        <w:rPr>
          <w:ins w:id="130" w:author="Timo Tarhonen" w:date="2019-09-26T14:06:00Z"/>
          <w:rFonts w:ascii="Times New Roman" w:hAnsi="Times New Roman" w:cs="Times New Roman"/>
          <w:sz w:val="22"/>
          <w:szCs w:val="22"/>
          <w:lang w:val="fi-FI"/>
        </w:rPr>
      </w:pPr>
      <w:ins w:id="131" w:author="Timo Tarhonen" w:date="2019-09-26T14:07:00Z">
        <w:r>
          <w:rPr>
            <w:rFonts w:ascii="Times New Roman" w:hAnsi="Times New Roman" w:cs="Times New Roman"/>
            <w:b/>
            <w:sz w:val="22"/>
            <w:szCs w:val="22"/>
            <w:lang w:val="fi-FI"/>
          </w:rPr>
          <w:t>OBX|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3|TX|Anamnesis|3|””</w:t>
        </w:r>
      </w:ins>
    </w:p>
    <w:p w14:paraId="1F3D1C9E" w14:textId="6280F845" w:rsidR="00BD343F" w:rsidRDefault="00BD343F" w:rsidP="00BD343F">
      <w:pPr>
        <w:ind w:left="567"/>
        <w:rPr>
          <w:ins w:id="132" w:author="Timo Tarhonen" w:date="2019-09-26T14:14:00Z"/>
          <w:rFonts w:ascii="Times New Roman" w:hAnsi="Times New Roman" w:cs="Times New Roman"/>
          <w:sz w:val="22"/>
          <w:szCs w:val="22"/>
          <w:lang w:val="fi-FI"/>
        </w:rPr>
      </w:pPr>
      <w:ins w:id="133" w:author="Timo Tarhonen" w:date="2019-09-26T14:06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|4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|TX|Anamnesis|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4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|Potilas kaatunut ja loukannut päänsä</w:t>
        </w:r>
      </w:ins>
    </w:p>
    <w:p w14:paraId="1428E124" w14:textId="77777777" w:rsidR="000F468F" w:rsidRPr="0046762F" w:rsidRDefault="000F468F" w:rsidP="00BD343F">
      <w:pPr>
        <w:ind w:left="567"/>
        <w:rPr>
          <w:ins w:id="134" w:author="Timo Tarhonen" w:date="2019-09-26T14:06:00Z"/>
          <w:rFonts w:ascii="Times New Roman" w:hAnsi="Times New Roman" w:cs="Times New Roman"/>
          <w:sz w:val="22"/>
          <w:szCs w:val="22"/>
          <w:lang w:val="fi-FI"/>
        </w:rPr>
      </w:pPr>
    </w:p>
    <w:p w14:paraId="3F5B4C51" w14:textId="392F7C9D" w:rsidR="00903E57" w:rsidRPr="00773A12" w:rsidRDefault="000F468F">
      <w:pPr>
        <w:pStyle w:val="Otsikko4"/>
        <w:spacing w:line="360" w:lineRule="auto"/>
        <w:rPr>
          <w:ins w:id="135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bookmarkStart w:id="136" w:name="_Toc27658608"/>
      <w:ins w:id="137" w:author="Timo Tarhonen" w:date="2019-09-26T14:16:00Z">
        <w:r>
          <w:rPr>
            <w:rFonts w:ascii="Times New Roman" w:hAnsi="Times New Roman" w:cs="Times New Roman"/>
            <w:sz w:val="22"/>
            <w:szCs w:val="22"/>
            <w:lang w:val="fi-FI"/>
          </w:rPr>
          <w:t>Liitetiedostojen välittäminen</w:t>
        </w:r>
      </w:ins>
      <w:ins w:id="138" w:author="Timo Tarhonen" w:date="2019-09-26T15:07:00Z">
        <w:r w:rsidR="006F1A67">
          <w:rPr>
            <w:rFonts w:ascii="Times New Roman" w:hAnsi="Times New Roman" w:cs="Times New Roman"/>
            <w:sz w:val="22"/>
            <w:szCs w:val="22"/>
            <w:lang w:val="fi-FI"/>
          </w:rPr>
          <w:t xml:space="preserve"> OBX-5 tietoryhmässä</w:t>
        </w:r>
      </w:ins>
      <w:bookmarkEnd w:id="136"/>
    </w:p>
    <w:p w14:paraId="5E352CC6" w14:textId="06020B4B" w:rsidR="00987A20" w:rsidRDefault="00903E57">
      <w:pPr>
        <w:ind w:left="567"/>
        <w:rPr>
          <w:ins w:id="139" w:author="Timo Tarhonen" w:date="2019-10-04T11:59:00Z"/>
          <w:rFonts w:ascii="Times New Roman" w:hAnsi="Times New Roman" w:cs="Times New Roman"/>
          <w:sz w:val="22"/>
          <w:szCs w:val="22"/>
          <w:lang w:val="fi-FI"/>
        </w:rPr>
      </w:pPr>
      <w:ins w:id="140" w:author="Timo Tarhonen" w:date="2019-10-14T14:08:00Z">
        <w:r>
          <w:rPr>
            <w:rFonts w:ascii="Times New Roman" w:hAnsi="Times New Roman" w:cs="Times New Roman"/>
            <w:sz w:val="22"/>
            <w:szCs w:val="22"/>
            <w:lang w:val="fi-FI"/>
          </w:rPr>
          <w:t>Liitetiedostojen siirron käyttötarkoitus on p</w:t>
        </w:r>
        <w:r w:rsidRPr="00903E57">
          <w:rPr>
            <w:rFonts w:ascii="Times New Roman" w:hAnsi="Times New Roman" w:cs="Times New Roman"/>
            <w:sz w:val="22"/>
            <w:szCs w:val="22"/>
            <w:lang w:val="fi-FI"/>
          </w:rPr>
          <w:t>aperisen tutkimuspyynnön, tutkimusohjeen tai lausunnon skannaaminen ja liittäminen osaksi tutkimuspyyntö-sanomaa. Dokumenttien pituus</w:t>
        </w:r>
      </w:ins>
      <w:ins w:id="141" w:author="Timo Tarhonen" w:date="2019-10-14T14:10:00Z"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 on </w:t>
        </w:r>
      </w:ins>
      <w:ins w:id="142" w:author="Timo Tarhonen" w:date="2019-10-14T14:08:00Z">
        <w:r>
          <w:rPr>
            <w:rFonts w:ascii="Times New Roman" w:hAnsi="Times New Roman" w:cs="Times New Roman"/>
            <w:sz w:val="22"/>
            <w:szCs w:val="22"/>
            <w:lang w:val="fi-FI"/>
          </w:rPr>
          <w:t>2 sivua max. Base</w:t>
        </w:r>
        <w:r w:rsidRPr="00903E57">
          <w:rPr>
            <w:rFonts w:ascii="Times New Roman" w:hAnsi="Times New Roman" w:cs="Times New Roman"/>
            <w:sz w:val="22"/>
            <w:szCs w:val="22"/>
            <w:lang w:val="fi-FI"/>
          </w:rPr>
          <w:t>64 koodaus kasvattaa kokoa noin 35%</w:t>
        </w:r>
      </w:ins>
      <w:ins w:id="143" w:author="Timo Tarhonen" w:date="2019-10-14T14:10:00Z">
        <w:r>
          <w:rPr>
            <w:rFonts w:ascii="Times New Roman" w:hAnsi="Times New Roman" w:cs="Times New Roman"/>
            <w:sz w:val="22"/>
            <w:szCs w:val="22"/>
            <w:lang w:val="fi-FI"/>
          </w:rPr>
          <w:t>.</w:t>
        </w:r>
      </w:ins>
      <w:ins w:id="144" w:author="Timo Tarhonen" w:date="2019-10-14T14:22:00Z">
        <w:r w:rsidR="0071173A">
          <w:rPr>
            <w:rFonts w:ascii="Times New Roman" w:hAnsi="Times New Roman" w:cs="Times New Roman"/>
            <w:sz w:val="22"/>
            <w:szCs w:val="22"/>
            <w:lang w:val="fi-FI"/>
          </w:rPr>
          <w:t xml:space="preserve"> Liitetiedostojen siirtoa ei ole siis tarkoitettu esim. kuvien arkistoimiseen.</w:t>
        </w:r>
      </w:ins>
      <w:ins w:id="145" w:author="Timo Tarhonen" w:date="2019-10-14T14:10:00Z"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 </w:t>
        </w:r>
      </w:ins>
      <w:ins w:id="146" w:author="Timo Tarhonen" w:date="2019-09-26T14:27:00Z">
        <w:r w:rsidR="00987A20">
          <w:rPr>
            <w:rFonts w:ascii="Times New Roman" w:hAnsi="Times New Roman" w:cs="Times New Roman"/>
            <w:sz w:val="22"/>
            <w:szCs w:val="22"/>
            <w:lang w:val="fi-FI"/>
          </w:rPr>
          <w:t xml:space="preserve">Liitetiedostoina siirretään vain </w:t>
        </w:r>
      </w:ins>
      <w:ins w:id="147" w:author="Timo Tarhonen" w:date="2019-09-26T14:28:00Z">
        <w:r w:rsidR="00CE33DE">
          <w:rPr>
            <w:rFonts w:ascii="Times New Roman" w:hAnsi="Times New Roman" w:cs="Times New Roman"/>
            <w:sz w:val="22"/>
            <w:szCs w:val="22"/>
            <w:lang w:val="fi-FI"/>
          </w:rPr>
          <w:t xml:space="preserve">Base64-enkoodattuja </w:t>
        </w:r>
        <w:r w:rsidR="00987A20">
          <w:rPr>
            <w:rFonts w:ascii="Times New Roman" w:hAnsi="Times New Roman" w:cs="Times New Roman"/>
            <w:sz w:val="22"/>
            <w:szCs w:val="22"/>
            <w:lang w:val="fi-FI"/>
          </w:rPr>
          <w:t xml:space="preserve">tiedostoja. Yksi liite/sanoma, max koko </w:t>
        </w:r>
        <w:r w:rsidR="00987A20" w:rsidRPr="00773A12">
          <w:rPr>
            <w:rFonts w:ascii="Times New Roman" w:hAnsi="Times New Roman" w:cs="Times New Roman"/>
            <w:b/>
            <w:sz w:val="22"/>
            <w:szCs w:val="22"/>
            <w:lang w:val="fi-FI"/>
          </w:rPr>
          <w:t xml:space="preserve">1 </w:t>
        </w:r>
      </w:ins>
      <w:ins w:id="148" w:author="Timo Tarhonen" w:date="2019-09-26T14:29:00Z">
        <w:r w:rsidR="00987A20" w:rsidRPr="00773A12">
          <w:rPr>
            <w:rFonts w:ascii="Times New Roman" w:hAnsi="Times New Roman" w:cs="Times New Roman"/>
            <w:b/>
            <w:sz w:val="22"/>
            <w:szCs w:val="22"/>
            <w:lang w:val="fi-FI"/>
          </w:rPr>
          <w:t>MB</w:t>
        </w:r>
        <w:r w:rsidR="00987A20">
          <w:rPr>
            <w:rFonts w:ascii="Times New Roman" w:hAnsi="Times New Roman" w:cs="Times New Roman"/>
            <w:sz w:val="22"/>
            <w:szCs w:val="22"/>
            <w:lang w:val="fi-FI"/>
          </w:rPr>
          <w:t>.</w:t>
        </w:r>
      </w:ins>
      <w:ins w:id="149" w:author="Timo Tarhonen" w:date="2019-09-26T15:07:00Z">
        <w:r w:rsidR="006F1A67">
          <w:rPr>
            <w:rFonts w:ascii="Times New Roman" w:hAnsi="Times New Roman" w:cs="Times New Roman"/>
            <w:sz w:val="22"/>
            <w:szCs w:val="22"/>
            <w:lang w:val="fi-FI"/>
          </w:rPr>
          <w:t xml:space="preserve"> Liitetiedoston sisältävä OBX</w:t>
        </w:r>
      </w:ins>
      <w:ins w:id="150" w:author="Timo Tarhonen" w:date="2019-10-04T11:59:00Z">
        <w:r w:rsidR="00264EA4">
          <w:rPr>
            <w:rFonts w:ascii="Times New Roman" w:hAnsi="Times New Roman" w:cs="Times New Roman"/>
            <w:sz w:val="22"/>
            <w:szCs w:val="22"/>
            <w:lang w:val="fi-FI"/>
          </w:rPr>
          <w:t>/OBX:t</w:t>
        </w:r>
      </w:ins>
      <w:ins w:id="151" w:author="Timo Tarhonen" w:date="2019-09-26T15:07:00Z">
        <w:r w:rsidR="00264EA4">
          <w:rPr>
            <w:rFonts w:ascii="Times New Roman" w:hAnsi="Times New Roman" w:cs="Times New Roman"/>
            <w:sz w:val="22"/>
            <w:szCs w:val="22"/>
            <w:lang w:val="fi-FI"/>
          </w:rPr>
          <w:t xml:space="preserve"> sijoitetaan sanoman loppuun.</w:t>
        </w:r>
      </w:ins>
      <w:ins w:id="152" w:author="Timo Tarhonen" w:date="2019-09-26T15:08:00Z">
        <w:r w:rsidR="006F1A67">
          <w:rPr>
            <w:rFonts w:ascii="Times New Roman" w:hAnsi="Times New Roman" w:cs="Times New Roman"/>
            <w:sz w:val="22"/>
            <w:szCs w:val="22"/>
            <w:lang w:val="fi-FI"/>
          </w:rPr>
          <w:t xml:space="preserve"> Liitetiedostoja voidaan siirtää suunnnassa HIS</w:t>
        </w:r>
      </w:ins>
      <w:ins w:id="153" w:author="Timo Tarhonen" w:date="2019-10-04T12:29:00Z">
        <w:r w:rsidR="002859DE">
          <w:rPr>
            <w:rFonts w:ascii="Times New Roman" w:hAnsi="Times New Roman" w:cs="Times New Roman"/>
            <w:sz w:val="22"/>
            <w:szCs w:val="22"/>
            <w:lang w:val="fi-FI"/>
          </w:rPr>
          <w:t>-</w:t>
        </w:r>
      </w:ins>
      <w:ins w:id="154" w:author="Timo Tarhonen" w:date="2019-09-26T15:08:00Z">
        <w:r w:rsidR="006F1A67">
          <w:rPr>
            <w:rFonts w:ascii="Times New Roman" w:hAnsi="Times New Roman" w:cs="Times New Roman"/>
            <w:sz w:val="22"/>
            <w:szCs w:val="22"/>
            <w:lang w:val="fi-FI"/>
          </w:rPr>
          <w:t>&gt;RIS ja myös suuunnassa RIS-</w:t>
        </w:r>
      </w:ins>
      <w:ins w:id="155" w:author="Timo Tarhonen" w:date="2019-09-26T15:09:00Z">
        <w:r w:rsidR="006F1A67">
          <w:rPr>
            <w:rFonts w:ascii="Times New Roman" w:hAnsi="Times New Roman" w:cs="Times New Roman"/>
            <w:sz w:val="22"/>
            <w:szCs w:val="22"/>
            <w:lang w:val="fi-FI"/>
          </w:rPr>
          <w:t>&gt;HIS.</w:t>
        </w:r>
      </w:ins>
    </w:p>
    <w:p w14:paraId="32BEF5FA" w14:textId="77777777" w:rsidR="00264EA4" w:rsidRDefault="00264EA4" w:rsidP="00A15BB2">
      <w:pPr>
        <w:ind w:left="567"/>
        <w:rPr>
          <w:ins w:id="156" w:author="Timo Tarhonen" w:date="2019-10-04T11:59:00Z"/>
          <w:rFonts w:ascii="Times New Roman" w:hAnsi="Times New Roman" w:cs="Times New Roman"/>
          <w:sz w:val="22"/>
          <w:szCs w:val="22"/>
          <w:lang w:val="fi-FI"/>
        </w:rPr>
      </w:pPr>
    </w:p>
    <w:p w14:paraId="62EF54CE" w14:textId="7F87A488" w:rsidR="00264EA4" w:rsidRDefault="00264EA4" w:rsidP="00A15BB2">
      <w:pPr>
        <w:ind w:left="567"/>
        <w:rPr>
          <w:ins w:id="157" w:author="Timo Tarhonen" w:date="2019-10-04T11:59:00Z"/>
          <w:rFonts w:ascii="Times New Roman" w:hAnsi="Times New Roman" w:cs="Times New Roman"/>
          <w:sz w:val="22"/>
          <w:szCs w:val="22"/>
          <w:lang w:val="fi-FI"/>
        </w:rPr>
      </w:pPr>
      <w:ins w:id="158" w:author="Timo Tarhonen" w:date="2019-10-04T11:59:00Z">
        <w:r>
          <w:rPr>
            <w:rFonts w:ascii="Times New Roman" w:hAnsi="Times New Roman" w:cs="Times New Roman"/>
            <w:sz w:val="22"/>
            <w:szCs w:val="22"/>
            <w:lang w:val="fi-FI"/>
          </w:rPr>
          <w:t>OBX-5:n maksimikoko on standardissa 64k.</w:t>
        </w:r>
      </w:ins>
    </w:p>
    <w:p w14:paraId="27944E2C" w14:textId="77777777" w:rsidR="00264EA4" w:rsidRDefault="00264EA4" w:rsidP="00A15BB2">
      <w:pPr>
        <w:ind w:left="567"/>
        <w:rPr>
          <w:ins w:id="159" w:author="Timo Tarhonen" w:date="2019-10-04T12:00:00Z"/>
          <w:rFonts w:ascii="Times New Roman" w:hAnsi="Times New Roman" w:cs="Times New Roman"/>
          <w:sz w:val="22"/>
          <w:szCs w:val="22"/>
          <w:lang w:val="fi-FI"/>
        </w:rPr>
      </w:pPr>
    </w:p>
    <w:p w14:paraId="11BFE3BE" w14:textId="5FFEFD46" w:rsidR="00264EA4" w:rsidRDefault="00264EA4" w:rsidP="00A15BB2">
      <w:pPr>
        <w:ind w:left="567"/>
        <w:rPr>
          <w:ins w:id="160" w:author="Timo Tarhonen" w:date="2019-10-14T14:11:00Z"/>
          <w:rFonts w:ascii="Times New Roman" w:hAnsi="Times New Roman" w:cs="Times New Roman"/>
          <w:sz w:val="22"/>
          <w:szCs w:val="22"/>
          <w:lang w:val="fi-FI"/>
        </w:rPr>
      </w:pPr>
      <w:ins w:id="161" w:author="Timo Tarhonen" w:date="2019-10-04T12:00:00Z"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Tämän vuoksi tuota suuremmat liitetiedostot pitää siirtää usealla OBX-segmentillä. </w:t>
        </w:r>
      </w:ins>
      <w:ins w:id="162" w:author="Timo Tarhonen" w:date="2019-10-04T12:01:00Z">
        <w:r>
          <w:rPr>
            <w:rFonts w:ascii="Times New Roman" w:hAnsi="Times New Roman" w:cs="Times New Roman"/>
            <w:sz w:val="22"/>
            <w:szCs w:val="22"/>
            <w:lang w:val="fi-FI"/>
          </w:rPr>
          <w:t>OBX-4 toistumanumerointi alkaa arvo</w:t>
        </w:r>
      </w:ins>
      <w:ins w:id="163" w:author="Timo Tarhonen" w:date="2019-10-04T12:02:00Z">
        <w:r>
          <w:rPr>
            <w:rFonts w:ascii="Times New Roman" w:hAnsi="Times New Roman" w:cs="Times New Roman"/>
            <w:sz w:val="22"/>
            <w:szCs w:val="22"/>
            <w:lang w:val="fi-FI"/>
          </w:rPr>
          <w:t>s</w:t>
        </w:r>
      </w:ins>
      <w:ins w:id="164" w:author="Timo Tarhonen" w:date="2019-10-04T12:01:00Z">
        <w:r>
          <w:rPr>
            <w:rFonts w:ascii="Times New Roman" w:hAnsi="Times New Roman" w:cs="Times New Roman"/>
            <w:sz w:val="22"/>
            <w:szCs w:val="22"/>
            <w:lang w:val="fi-FI"/>
          </w:rPr>
          <w:t>ta 1.</w:t>
        </w:r>
      </w:ins>
    </w:p>
    <w:p w14:paraId="20F5FF90" w14:textId="77777777" w:rsidR="00903E57" w:rsidRDefault="00903E57" w:rsidP="00A15BB2">
      <w:pPr>
        <w:ind w:left="567"/>
        <w:rPr>
          <w:ins w:id="165" w:author="Timo Tarhonen" w:date="2019-10-14T14:11:00Z"/>
          <w:rFonts w:ascii="Times New Roman" w:hAnsi="Times New Roman" w:cs="Times New Roman"/>
          <w:sz w:val="22"/>
          <w:szCs w:val="22"/>
          <w:lang w:val="fi-FI"/>
        </w:rPr>
      </w:pPr>
    </w:p>
    <w:p w14:paraId="185A0CF5" w14:textId="1D2F2366" w:rsidR="00903E57" w:rsidRDefault="00903E57" w:rsidP="00A15BB2">
      <w:pPr>
        <w:ind w:left="567"/>
        <w:rPr>
          <w:ins w:id="166" w:author="Timo Tarhonen" w:date="2019-09-26T14:29:00Z"/>
          <w:rFonts w:ascii="Times New Roman" w:hAnsi="Times New Roman" w:cs="Times New Roman"/>
          <w:sz w:val="22"/>
          <w:szCs w:val="22"/>
          <w:lang w:val="fi-FI"/>
        </w:rPr>
      </w:pPr>
      <w:ins w:id="167" w:author="Timo Tarhonen" w:date="2019-10-14T14:11:00Z">
        <w:r>
          <w:rPr>
            <w:rFonts w:ascii="Times New Roman" w:hAnsi="Times New Roman" w:cs="Times New Roman"/>
            <w:sz w:val="22"/>
            <w:szCs w:val="22"/>
            <w:lang w:val="fi-FI"/>
          </w:rPr>
          <w:t>Vastaanottopäässä OBX-5 Base64 data otetaan kaikista segmenteistä järjestyksessä ja liitetään yhteen. Tämän jälkeen tehdään Base64 dekoodaus.</w:t>
        </w:r>
      </w:ins>
    </w:p>
    <w:p w14:paraId="5320F24F" w14:textId="77777777" w:rsidR="00987A20" w:rsidRDefault="00987A20" w:rsidP="00A15BB2">
      <w:pPr>
        <w:ind w:left="567"/>
        <w:rPr>
          <w:ins w:id="168" w:author="Timo Tarhonen" w:date="2019-09-26T14:29:00Z"/>
          <w:rFonts w:ascii="Times New Roman" w:hAnsi="Times New Roman" w:cs="Times New Roman"/>
          <w:sz w:val="22"/>
          <w:szCs w:val="22"/>
          <w:lang w:val="fi-FI"/>
        </w:rPr>
      </w:pPr>
    </w:p>
    <w:p w14:paraId="464DC8F0" w14:textId="473AA828" w:rsidR="00987A20" w:rsidRDefault="00987A20" w:rsidP="00A15BB2">
      <w:pPr>
        <w:ind w:left="567"/>
        <w:rPr>
          <w:ins w:id="169" w:author="Timo Tarhonen" w:date="2019-09-26T14:29:00Z"/>
          <w:rFonts w:ascii="Times New Roman" w:hAnsi="Times New Roman" w:cs="Times New Roman"/>
          <w:b/>
          <w:sz w:val="22"/>
          <w:szCs w:val="22"/>
          <w:lang w:val="fi-FI"/>
        </w:rPr>
      </w:pPr>
      <w:ins w:id="170" w:author="Timo Tarhonen" w:date="2019-09-26T14:29:00Z">
        <w:r>
          <w:rPr>
            <w:rFonts w:ascii="Times New Roman" w:hAnsi="Times New Roman" w:cs="Times New Roman"/>
            <w:sz w:val="22"/>
            <w:szCs w:val="22"/>
            <w:lang w:val="fi-FI"/>
          </w:rPr>
          <w:t>OBX-2</w:t>
        </w:r>
      </w:ins>
      <w:ins w:id="171" w:author="Timo Tarhonen" w:date="2019-09-26T14:30:00Z">
        <w:r>
          <w:rPr>
            <w:rFonts w:ascii="Times New Roman" w:hAnsi="Times New Roman" w:cs="Times New Roman"/>
            <w:sz w:val="22"/>
            <w:szCs w:val="22"/>
            <w:lang w:val="fi-FI"/>
          </w:rPr>
          <w:t>:n</w:t>
        </w:r>
      </w:ins>
      <w:ins w:id="172" w:author="Timo Tarhonen" w:date="2019-09-26T14:29:00Z"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 tietotyyppi on </w:t>
        </w:r>
        <w:r w:rsidRPr="00773A12">
          <w:rPr>
            <w:rFonts w:ascii="Times New Roman" w:hAnsi="Times New Roman" w:cs="Times New Roman"/>
            <w:b/>
            <w:sz w:val="22"/>
            <w:szCs w:val="22"/>
            <w:lang w:val="fi-FI"/>
          </w:rPr>
          <w:t>ED</w:t>
        </w:r>
        <w:r>
          <w:rPr>
            <w:rFonts w:ascii="Times New Roman" w:hAnsi="Times New Roman" w:cs="Times New Roman"/>
            <w:b/>
            <w:sz w:val="22"/>
            <w:szCs w:val="22"/>
            <w:lang w:val="fi-FI"/>
          </w:rPr>
          <w:t>.</w:t>
        </w:r>
      </w:ins>
    </w:p>
    <w:p w14:paraId="6F446940" w14:textId="77777777" w:rsidR="00987A20" w:rsidRDefault="00987A20" w:rsidP="00A15BB2">
      <w:pPr>
        <w:ind w:left="567"/>
        <w:rPr>
          <w:ins w:id="173" w:author="Timo Tarhonen" w:date="2019-09-26T14:30:00Z"/>
          <w:rFonts w:ascii="Times New Roman" w:hAnsi="Times New Roman" w:cs="Times New Roman"/>
          <w:sz w:val="22"/>
          <w:szCs w:val="22"/>
          <w:lang w:val="fi-FI"/>
        </w:rPr>
      </w:pPr>
    </w:p>
    <w:p w14:paraId="7EF90257" w14:textId="21CBC3EC" w:rsidR="00987A20" w:rsidRDefault="00987A20" w:rsidP="00A15BB2">
      <w:pPr>
        <w:ind w:left="567"/>
        <w:rPr>
          <w:ins w:id="174" w:author="Timo Tarhonen" w:date="2019-09-26T14:30:00Z"/>
          <w:rFonts w:ascii="Times New Roman" w:hAnsi="Times New Roman" w:cs="Times New Roman"/>
          <w:sz w:val="22"/>
          <w:szCs w:val="22"/>
          <w:lang w:val="fi-FI"/>
        </w:rPr>
      </w:pPr>
      <w:ins w:id="175" w:author="Timo Tarhonen" w:date="2019-09-26T14:30:00Z"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OBX-3 sisältää tekstin </w:t>
        </w:r>
      </w:ins>
      <w:ins w:id="176" w:author="Timo Tarhonen" w:date="2019-09-26T15:03:00Z">
        <w:r w:rsidR="00E52234">
          <w:rPr>
            <w:rFonts w:ascii="Times New Roman" w:hAnsi="Times New Roman" w:cs="Times New Roman"/>
            <w:b/>
            <w:sz w:val="22"/>
            <w:szCs w:val="22"/>
            <w:lang w:val="fi-FI"/>
          </w:rPr>
          <w:t>Attachment</w:t>
        </w:r>
      </w:ins>
      <w:ins w:id="177" w:author="Timo Tarhonen" w:date="2019-09-26T14:30:00Z"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 ja mahdollisen tiedoston nimen.</w:t>
        </w:r>
      </w:ins>
    </w:p>
    <w:p w14:paraId="1806032C" w14:textId="77777777" w:rsidR="00987A20" w:rsidRDefault="00987A20" w:rsidP="00A15BB2">
      <w:pPr>
        <w:ind w:left="567"/>
        <w:rPr>
          <w:ins w:id="178" w:author="Timo Tarhonen" w:date="2019-09-26T14:30:00Z"/>
          <w:rFonts w:ascii="Times New Roman" w:hAnsi="Times New Roman" w:cs="Times New Roman"/>
          <w:sz w:val="22"/>
          <w:szCs w:val="22"/>
          <w:lang w:val="fi-FI"/>
        </w:rPr>
      </w:pPr>
    </w:p>
    <w:p w14:paraId="5B3A379F" w14:textId="5BBF2A9F" w:rsidR="00987A20" w:rsidRDefault="00987A20" w:rsidP="00A15BB2">
      <w:pPr>
        <w:ind w:left="567"/>
        <w:rPr>
          <w:ins w:id="179" w:author="Timo Tarhonen" w:date="2019-09-26T14:31:00Z"/>
          <w:rFonts w:ascii="Times New Roman" w:hAnsi="Times New Roman" w:cs="Times New Roman"/>
          <w:sz w:val="22"/>
          <w:szCs w:val="22"/>
          <w:lang w:val="fi-FI"/>
        </w:rPr>
      </w:pPr>
      <w:ins w:id="180" w:author="Timo Tarhonen" w:date="2019-09-26T14:30:00Z"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Esim. </w:t>
        </w:r>
      </w:ins>
      <w:ins w:id="181" w:author="Timo Tarhonen" w:date="2019-09-26T15:03:00Z">
        <w:r w:rsidR="00E52234">
          <w:rPr>
            <w:rFonts w:ascii="Times New Roman" w:hAnsi="Times New Roman" w:cs="Times New Roman"/>
            <w:sz w:val="22"/>
            <w:szCs w:val="22"/>
            <w:lang w:val="fi-FI"/>
          </w:rPr>
          <w:t>Attachment</w:t>
        </w:r>
      </w:ins>
      <w:ins w:id="182" w:author="Timo Tarhonen" w:date="2019-09-26T14:30:00Z">
        <w:r>
          <w:rPr>
            <w:rFonts w:ascii="Times New Roman" w:hAnsi="Times New Roman" w:cs="Times New Roman"/>
            <w:sz w:val="22"/>
            <w:szCs w:val="22"/>
            <w:lang w:val="fi-FI"/>
          </w:rPr>
          <w:t>^liite235625</w:t>
        </w:r>
      </w:ins>
      <w:ins w:id="183" w:author="Timo Tarhonen" w:date="2019-09-26T14:31:00Z">
        <w:r>
          <w:rPr>
            <w:rFonts w:ascii="Times New Roman" w:hAnsi="Times New Roman" w:cs="Times New Roman"/>
            <w:sz w:val="22"/>
            <w:szCs w:val="22"/>
            <w:lang w:val="fi-FI"/>
          </w:rPr>
          <w:t>AA.pdf</w:t>
        </w:r>
      </w:ins>
    </w:p>
    <w:p w14:paraId="0BA70C67" w14:textId="77777777" w:rsidR="00987A20" w:rsidRDefault="00987A20" w:rsidP="00A15BB2">
      <w:pPr>
        <w:ind w:left="567"/>
        <w:rPr>
          <w:ins w:id="184" w:author="Timo Tarhonen" w:date="2019-09-26T14:31:00Z"/>
          <w:rFonts w:ascii="Times New Roman" w:hAnsi="Times New Roman" w:cs="Times New Roman"/>
          <w:sz w:val="22"/>
          <w:szCs w:val="22"/>
          <w:lang w:val="fi-FI"/>
        </w:rPr>
      </w:pPr>
    </w:p>
    <w:p w14:paraId="4652253F" w14:textId="48D6E3BE" w:rsidR="00987A20" w:rsidRDefault="00987A20">
      <w:pPr>
        <w:ind w:left="567"/>
        <w:rPr>
          <w:ins w:id="185" w:author="Timo Tarhonen" w:date="2019-09-26T14:33:00Z"/>
          <w:rFonts w:ascii="Times New Roman" w:hAnsi="Times New Roman" w:cs="Times New Roman"/>
          <w:sz w:val="22"/>
          <w:szCs w:val="22"/>
          <w:lang w:val="fi-FI"/>
        </w:rPr>
      </w:pPr>
      <w:ins w:id="186" w:author="Timo Tarhonen" w:date="2019-09-26T14:33:00Z">
        <w:r>
          <w:rPr>
            <w:rFonts w:ascii="Times New Roman" w:hAnsi="Times New Roman" w:cs="Times New Roman"/>
            <w:sz w:val="22"/>
            <w:szCs w:val="22"/>
            <w:lang w:val="fi-FI"/>
          </w:rPr>
          <w:t>Varsinainen tiedosto siirretään OBX-5:ssä, joka on siis tyyppiä ED:</w:t>
        </w:r>
      </w:ins>
    </w:p>
    <w:p w14:paraId="76EBC8CF" w14:textId="77777777" w:rsidR="00987A20" w:rsidRDefault="00987A20">
      <w:pPr>
        <w:ind w:left="567"/>
        <w:rPr>
          <w:ins w:id="187" w:author="Timo Tarhonen" w:date="2019-09-26T14:33:00Z"/>
          <w:rFonts w:ascii="Times New Roman" w:hAnsi="Times New Roman" w:cs="Times New Roman"/>
          <w:sz w:val="22"/>
          <w:szCs w:val="22"/>
          <w:lang w:val="fi-FI"/>
        </w:rPr>
      </w:pPr>
    </w:p>
    <w:p w14:paraId="4E83B6C4" w14:textId="31017F50" w:rsidR="00987A20" w:rsidRDefault="00987A20">
      <w:pPr>
        <w:ind w:left="567"/>
        <w:rPr>
          <w:ins w:id="188" w:author="Timo Tarhonen" w:date="2019-10-14T14:21:00Z"/>
          <w:rFonts w:ascii="Times New Roman" w:hAnsi="Times New Roman" w:cs="Times New Roman"/>
          <w:sz w:val="22"/>
          <w:szCs w:val="22"/>
          <w:lang w:val="fi-FI"/>
        </w:rPr>
      </w:pPr>
      <w:ins w:id="189" w:author="Timo Tarhonen" w:date="2019-09-26T14:34:00Z">
        <w:r>
          <w:rPr>
            <w:rFonts w:ascii="Times New Roman" w:hAnsi="Times New Roman" w:cs="Times New Roman"/>
            <w:sz w:val="22"/>
            <w:szCs w:val="22"/>
            <w:lang w:val="fi-FI"/>
          </w:rPr>
          <w:t>Sovelluksen nimi^</w:t>
        </w:r>
        <w:r w:rsidR="0071173A">
          <w:rPr>
            <w:rFonts w:ascii="Times New Roman" w:hAnsi="Times New Roman" w:cs="Times New Roman"/>
            <w:b/>
            <w:sz w:val="22"/>
            <w:szCs w:val="22"/>
            <w:lang w:val="fi-FI"/>
          </w:rPr>
          <w:t>a</w:t>
        </w:r>
        <w:r w:rsidRPr="00773A12">
          <w:rPr>
            <w:rFonts w:ascii="Times New Roman" w:hAnsi="Times New Roman" w:cs="Times New Roman"/>
            <w:b/>
            <w:sz w:val="22"/>
            <w:szCs w:val="22"/>
            <w:lang w:val="fi-FI"/>
          </w:rPr>
          <w:t>pplication^</w:t>
        </w:r>
      </w:ins>
      <w:ins w:id="190" w:author="Timo Tarhonen" w:date="2019-10-14T14:34:00Z">
        <w:r w:rsidR="005F20D0" w:rsidRPr="00773A12">
          <w:rPr>
            <w:rFonts w:ascii="Times New Roman" w:hAnsi="Times New Roman" w:cs="Times New Roman"/>
            <w:b/>
            <w:sz w:val="22"/>
            <w:szCs w:val="22"/>
            <w:lang w:val="fi-FI"/>
          </w:rPr>
          <w:t>PDF</w:t>
        </w:r>
      </w:ins>
      <w:ins w:id="191" w:author="Timo Tarhonen" w:date="2019-09-26T14:34:00Z">
        <w:r w:rsidRPr="00773A12">
          <w:rPr>
            <w:rFonts w:ascii="Times New Roman" w:hAnsi="Times New Roman" w:cs="Times New Roman"/>
            <w:b/>
            <w:sz w:val="22"/>
            <w:szCs w:val="22"/>
            <w:lang w:val="fi-FI"/>
          </w:rPr>
          <w:t>^Base64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^enkoodattu tiedosto</w:t>
        </w:r>
      </w:ins>
    </w:p>
    <w:p w14:paraId="7ED84FE5" w14:textId="77CC5164" w:rsidR="0071173A" w:rsidRDefault="0071173A" w:rsidP="0071173A">
      <w:pPr>
        <w:ind w:left="567"/>
        <w:rPr>
          <w:ins w:id="192" w:author="Timo Tarhonen" w:date="2019-10-14T14:21:00Z"/>
          <w:rFonts w:ascii="Times New Roman" w:hAnsi="Times New Roman" w:cs="Times New Roman"/>
          <w:sz w:val="22"/>
          <w:szCs w:val="22"/>
          <w:lang w:val="fi-FI"/>
        </w:rPr>
      </w:pPr>
      <w:ins w:id="193" w:author="Timo Tarhonen" w:date="2019-10-14T14:21:00Z">
        <w:r>
          <w:rPr>
            <w:rFonts w:ascii="Times New Roman" w:hAnsi="Times New Roman" w:cs="Times New Roman"/>
            <w:sz w:val="22"/>
            <w:szCs w:val="22"/>
            <w:lang w:val="fi-FI"/>
          </w:rPr>
          <w:t>Sovelluksen nimi^</w:t>
        </w:r>
        <w:r>
          <w:rPr>
            <w:rFonts w:ascii="Times New Roman" w:hAnsi="Times New Roman" w:cs="Times New Roman"/>
            <w:b/>
            <w:sz w:val="22"/>
            <w:szCs w:val="22"/>
            <w:lang w:val="fi-FI"/>
          </w:rPr>
          <w:t>image</w:t>
        </w:r>
        <w:r w:rsidRPr="00CB54C4">
          <w:rPr>
            <w:rFonts w:ascii="Times New Roman" w:hAnsi="Times New Roman" w:cs="Times New Roman"/>
            <w:b/>
            <w:sz w:val="22"/>
            <w:szCs w:val="22"/>
            <w:lang w:val="fi-FI"/>
          </w:rPr>
          <w:t>^</w:t>
        </w:r>
      </w:ins>
      <w:ins w:id="194" w:author="Timo Tarhonen" w:date="2019-10-14T14:34:00Z">
        <w:r w:rsidR="005F20D0" w:rsidRPr="00773A12">
          <w:rPr>
            <w:rFonts w:ascii="Times New Roman" w:hAnsi="Times New Roman" w:cs="Times New Roman"/>
            <w:b/>
            <w:sz w:val="22"/>
            <w:szCs w:val="22"/>
            <w:lang w:val="fi-FI"/>
          </w:rPr>
          <w:t>JPEG</w:t>
        </w:r>
      </w:ins>
      <w:ins w:id="195" w:author="Timo Tarhonen" w:date="2019-10-14T14:21:00Z">
        <w:r w:rsidRPr="00CB54C4">
          <w:rPr>
            <w:rFonts w:ascii="Times New Roman" w:hAnsi="Times New Roman" w:cs="Times New Roman"/>
            <w:b/>
            <w:sz w:val="22"/>
            <w:szCs w:val="22"/>
            <w:lang w:val="fi-FI"/>
          </w:rPr>
          <w:t>^Base64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^enkoodattu tiedosto</w:t>
        </w:r>
      </w:ins>
    </w:p>
    <w:p w14:paraId="54EC0DC0" w14:textId="77777777" w:rsidR="0071173A" w:rsidRDefault="0071173A">
      <w:pPr>
        <w:ind w:left="567"/>
        <w:rPr>
          <w:ins w:id="196" w:author="Timo Tarhonen" w:date="2019-10-04T11:55:00Z"/>
          <w:rFonts w:ascii="Times New Roman" w:hAnsi="Times New Roman" w:cs="Times New Roman"/>
          <w:sz w:val="22"/>
          <w:szCs w:val="22"/>
          <w:lang w:val="fi-FI"/>
        </w:rPr>
      </w:pPr>
    </w:p>
    <w:p w14:paraId="377E3673" w14:textId="77777777" w:rsidR="00AF4CD0" w:rsidRDefault="00AF4CD0">
      <w:pPr>
        <w:ind w:left="567"/>
        <w:rPr>
          <w:ins w:id="197" w:author="Timo Tarhonen" w:date="2019-10-04T11:55:00Z"/>
          <w:rFonts w:ascii="Times New Roman" w:hAnsi="Times New Roman" w:cs="Times New Roman"/>
          <w:sz w:val="22"/>
          <w:szCs w:val="22"/>
          <w:lang w:val="fi-FI"/>
        </w:rPr>
      </w:pPr>
    </w:p>
    <w:p w14:paraId="7FFBAA79" w14:textId="4C32C18B" w:rsidR="00AF4CD0" w:rsidRDefault="00AF4CD0">
      <w:pPr>
        <w:ind w:left="567"/>
        <w:rPr>
          <w:ins w:id="198" w:author="Timo Tarhonen" w:date="2019-10-04T11:54:00Z"/>
          <w:rFonts w:ascii="Times New Roman" w:hAnsi="Times New Roman" w:cs="Times New Roman"/>
          <w:sz w:val="22"/>
          <w:szCs w:val="22"/>
          <w:lang w:val="fi-FI"/>
        </w:rPr>
      </w:pPr>
      <w:ins w:id="199" w:author="Timo Tarhonen" w:date="2019-10-04T11:56:00Z">
        <w:r>
          <w:rPr>
            <w:rFonts w:ascii="Times New Roman" w:hAnsi="Times New Roman" w:cs="Times New Roman"/>
            <w:sz w:val="22"/>
            <w:szCs w:val="22"/>
            <w:lang w:val="fi-FI"/>
          </w:rPr>
          <w:t>Sallitut formaatit on lueteltu seuraavassa taulukossa.</w:t>
        </w:r>
      </w:ins>
    </w:p>
    <w:p w14:paraId="16808E10" w14:textId="77777777" w:rsidR="00AF4CD0" w:rsidRDefault="00AF4CD0">
      <w:pPr>
        <w:ind w:left="567"/>
        <w:rPr>
          <w:ins w:id="200" w:author="Timo Tarhonen" w:date="2019-10-04T11:54:00Z"/>
          <w:rFonts w:ascii="Times New Roman" w:hAnsi="Times New Roman" w:cs="Times New Roman"/>
          <w:sz w:val="22"/>
          <w:szCs w:val="22"/>
          <w:lang w:val="fi-FI"/>
        </w:rPr>
      </w:pPr>
    </w:p>
    <w:p w14:paraId="5CD6CADC" w14:textId="77777777" w:rsidR="00AF4CD0" w:rsidRDefault="00AF4CD0">
      <w:pPr>
        <w:ind w:left="567"/>
        <w:rPr>
          <w:ins w:id="201" w:author="Timo Tarhonen" w:date="2019-10-04T11:54:00Z"/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65"/>
        <w:gridCol w:w="3893"/>
      </w:tblGrid>
      <w:tr w:rsidR="00903E57" w:rsidRPr="006C6659" w14:paraId="259B839B" w14:textId="0B241763" w:rsidTr="00773A12">
        <w:trPr>
          <w:ins w:id="202" w:author="Timo Tarhonen" w:date="2019-10-04T11:54:00Z"/>
        </w:trPr>
        <w:tc>
          <w:tcPr>
            <w:tcW w:w="40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8B75D3" w14:textId="6746FADA" w:rsidR="00903E57" w:rsidRPr="00773A12" w:rsidRDefault="00903E57" w:rsidP="00AF4CD0">
            <w:pPr>
              <w:pStyle w:val="Leipteksti"/>
              <w:spacing w:before="0"/>
              <w:rPr>
                <w:ins w:id="203" w:author="Timo Tarhonen" w:date="2019-10-04T11:54:00Z"/>
                <w:rFonts w:ascii="Times New Roman" w:hAnsi="Times New Roman"/>
                <w:b/>
                <w:sz w:val="22"/>
                <w:szCs w:val="22"/>
                <w:lang w:val="fi-FI"/>
              </w:rPr>
            </w:pPr>
            <w:ins w:id="204" w:author="Timo Tarhonen" w:date="2019-10-04T11:57:00Z">
              <w:r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OBX-5-2</w:t>
              </w:r>
            </w:ins>
            <w:ins w:id="205" w:author="Timo Tarhonen" w:date="2019-10-14T14:17:00Z">
              <w:r w:rsidR="001E3CFC"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/ED-2</w:t>
              </w:r>
            </w:ins>
          </w:p>
        </w:tc>
        <w:tc>
          <w:tcPr>
            <w:tcW w:w="38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2A1D6A8" w14:textId="3FFAE1EF" w:rsidR="00903E57" w:rsidRDefault="00903E57" w:rsidP="00AF4CD0">
            <w:pPr>
              <w:pStyle w:val="Leipteksti"/>
              <w:spacing w:before="0"/>
              <w:rPr>
                <w:ins w:id="206" w:author="Timo Tarhonen" w:date="2019-10-14T14:14:00Z"/>
                <w:rFonts w:ascii="Times New Roman" w:hAnsi="Times New Roman"/>
                <w:b/>
                <w:sz w:val="22"/>
                <w:szCs w:val="22"/>
                <w:lang w:val="fi-FI"/>
              </w:rPr>
            </w:pPr>
            <w:ins w:id="207" w:author="Timo Tarhonen" w:date="2019-10-14T14:14:00Z">
              <w:r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OBX-5-3</w:t>
              </w:r>
            </w:ins>
            <w:ins w:id="208" w:author="Timo Tarhonen" w:date="2019-10-14T14:18:00Z">
              <w:r w:rsidR="001E3CFC"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/ED-3</w:t>
              </w:r>
            </w:ins>
          </w:p>
        </w:tc>
      </w:tr>
      <w:tr w:rsidR="00903E57" w:rsidRPr="005B759C" w14:paraId="51F40513" w14:textId="15B4AC86" w:rsidTr="00773A12">
        <w:trPr>
          <w:ins w:id="209" w:author="Timo Tarhonen" w:date="2019-10-04T11:54:00Z"/>
        </w:trPr>
        <w:tc>
          <w:tcPr>
            <w:tcW w:w="4065" w:type="dxa"/>
            <w:tcBorders>
              <w:bottom w:val="dashed" w:sz="4" w:space="0" w:color="auto"/>
            </w:tcBorders>
          </w:tcPr>
          <w:p w14:paraId="5A1499C3" w14:textId="38DCDC87" w:rsidR="00903E57" w:rsidRPr="003B0F01" w:rsidRDefault="0071173A" w:rsidP="00AF4CD0">
            <w:pPr>
              <w:pStyle w:val="Leipteksti"/>
              <w:spacing w:before="0"/>
              <w:rPr>
                <w:ins w:id="210" w:author="Timo Tarhonen" w:date="2019-10-04T11:54:00Z"/>
                <w:rFonts w:ascii="Times New Roman" w:hAnsi="Times New Roman"/>
                <w:sz w:val="22"/>
                <w:szCs w:val="22"/>
              </w:rPr>
            </w:pPr>
            <w:ins w:id="211" w:author="Timo Tarhonen" w:date="2019-10-14T14:15:00Z">
              <w:r>
                <w:rPr>
                  <w:rFonts w:ascii="Times New Roman" w:hAnsi="Times New Roman"/>
                  <w:sz w:val="22"/>
                  <w:szCs w:val="22"/>
                </w:rPr>
                <w:t>a</w:t>
              </w:r>
              <w:r w:rsidR="00903E57">
                <w:rPr>
                  <w:rFonts w:ascii="Times New Roman" w:hAnsi="Times New Roman"/>
                  <w:sz w:val="22"/>
                  <w:szCs w:val="22"/>
                </w:rPr>
                <w:t>pplication</w:t>
              </w:r>
            </w:ins>
          </w:p>
        </w:tc>
        <w:tc>
          <w:tcPr>
            <w:tcW w:w="3893" w:type="dxa"/>
            <w:tcBorders>
              <w:bottom w:val="dashed" w:sz="4" w:space="0" w:color="auto"/>
            </w:tcBorders>
          </w:tcPr>
          <w:p w14:paraId="4F4B3AB7" w14:textId="1D6AB991" w:rsidR="00903E57" w:rsidRDefault="00903E57" w:rsidP="00AF4CD0">
            <w:pPr>
              <w:pStyle w:val="Leipteksti"/>
              <w:spacing w:before="0"/>
              <w:rPr>
                <w:ins w:id="212" w:author="Timo Tarhonen" w:date="2019-10-14T14:14:00Z"/>
                <w:rFonts w:ascii="Times New Roman" w:hAnsi="Times New Roman"/>
                <w:sz w:val="22"/>
                <w:szCs w:val="22"/>
              </w:rPr>
            </w:pPr>
            <w:ins w:id="213" w:author="Timo Tarhonen" w:date="2019-10-14T14:15:00Z">
              <w:r>
                <w:rPr>
                  <w:rFonts w:ascii="Times New Roman" w:hAnsi="Times New Roman"/>
                  <w:sz w:val="22"/>
                  <w:szCs w:val="22"/>
                </w:rPr>
                <w:t>PDF</w:t>
              </w:r>
            </w:ins>
          </w:p>
        </w:tc>
      </w:tr>
      <w:tr w:rsidR="00903E57" w:rsidRPr="006C6659" w14:paraId="4D55ACE4" w14:textId="14186B81" w:rsidTr="00773A12">
        <w:trPr>
          <w:ins w:id="214" w:author="Timo Tarhonen" w:date="2019-10-04T11:54:00Z"/>
        </w:trPr>
        <w:tc>
          <w:tcPr>
            <w:tcW w:w="4065" w:type="dxa"/>
            <w:tcBorders>
              <w:top w:val="single" w:sz="4" w:space="0" w:color="000000"/>
              <w:bottom w:val="single" w:sz="4" w:space="0" w:color="000000"/>
            </w:tcBorders>
          </w:tcPr>
          <w:p w14:paraId="1973944E" w14:textId="35C09E21" w:rsidR="00903E57" w:rsidRPr="003B0F01" w:rsidRDefault="0071173A" w:rsidP="00AF4CD0">
            <w:pPr>
              <w:pStyle w:val="Leipteksti"/>
              <w:spacing w:before="0"/>
              <w:rPr>
                <w:ins w:id="215" w:author="Timo Tarhonen" w:date="2019-10-04T11:54:00Z"/>
                <w:rFonts w:ascii="Times New Roman" w:hAnsi="Times New Roman"/>
                <w:sz w:val="22"/>
                <w:szCs w:val="22"/>
              </w:rPr>
            </w:pPr>
            <w:ins w:id="216" w:author="Timo Tarhonen" w:date="2019-10-14T14:15:00Z">
              <w:r>
                <w:rPr>
                  <w:rFonts w:ascii="Times New Roman" w:hAnsi="Times New Roman"/>
                  <w:sz w:val="22"/>
                  <w:szCs w:val="22"/>
                </w:rPr>
                <w:t>i</w:t>
              </w:r>
              <w:r w:rsidR="00903E57">
                <w:rPr>
                  <w:rFonts w:ascii="Times New Roman" w:hAnsi="Times New Roman"/>
                  <w:sz w:val="22"/>
                  <w:szCs w:val="22"/>
                </w:rPr>
                <w:t>mage</w:t>
              </w:r>
            </w:ins>
          </w:p>
        </w:tc>
        <w:tc>
          <w:tcPr>
            <w:tcW w:w="3893" w:type="dxa"/>
            <w:tcBorders>
              <w:top w:val="single" w:sz="4" w:space="0" w:color="000000"/>
              <w:bottom w:val="single" w:sz="4" w:space="0" w:color="000000"/>
            </w:tcBorders>
          </w:tcPr>
          <w:p w14:paraId="07E0F25B" w14:textId="64B3A9DE" w:rsidR="00903E57" w:rsidRDefault="00903E57" w:rsidP="00AF4CD0">
            <w:pPr>
              <w:pStyle w:val="Leipteksti"/>
              <w:spacing w:before="0"/>
              <w:rPr>
                <w:ins w:id="217" w:author="Timo Tarhonen" w:date="2019-10-14T14:14:00Z"/>
                <w:rFonts w:ascii="Times New Roman" w:hAnsi="Times New Roman"/>
                <w:sz w:val="22"/>
                <w:szCs w:val="22"/>
              </w:rPr>
            </w:pPr>
            <w:ins w:id="218" w:author="Timo Tarhonen" w:date="2019-10-14T14:15:00Z">
              <w:r>
                <w:rPr>
                  <w:rFonts w:ascii="Times New Roman" w:hAnsi="Times New Roman"/>
                  <w:sz w:val="22"/>
                  <w:szCs w:val="22"/>
                </w:rPr>
                <w:t>JPEG</w:t>
              </w:r>
            </w:ins>
          </w:p>
        </w:tc>
      </w:tr>
      <w:tr w:rsidR="00903E57" w:rsidRPr="006C6659" w14:paraId="0EEAAE9A" w14:textId="5BBE5344" w:rsidTr="00773A12">
        <w:trPr>
          <w:ins w:id="219" w:author="Timo Tarhonen" w:date="2019-10-04T11:54:00Z"/>
        </w:trPr>
        <w:tc>
          <w:tcPr>
            <w:tcW w:w="4065" w:type="dxa"/>
            <w:tcBorders>
              <w:top w:val="single" w:sz="4" w:space="0" w:color="000000"/>
              <w:bottom w:val="single" w:sz="4" w:space="0" w:color="000000"/>
            </w:tcBorders>
          </w:tcPr>
          <w:p w14:paraId="6AD67B1F" w14:textId="1BC037BD" w:rsidR="00903E57" w:rsidRPr="00394B73" w:rsidRDefault="00903E57" w:rsidP="00AF4CD0">
            <w:pPr>
              <w:pStyle w:val="Leipteksti"/>
              <w:spacing w:before="0"/>
              <w:rPr>
                <w:ins w:id="220" w:author="Timo Tarhonen" w:date="2019-10-04T11:54:00Z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bottom w:val="single" w:sz="4" w:space="0" w:color="000000"/>
            </w:tcBorders>
          </w:tcPr>
          <w:p w14:paraId="2F8D391C" w14:textId="77777777" w:rsidR="00903E57" w:rsidRPr="00394B73" w:rsidRDefault="00903E57" w:rsidP="00AF4CD0">
            <w:pPr>
              <w:pStyle w:val="Leipteksti"/>
              <w:spacing w:before="0"/>
              <w:rPr>
                <w:ins w:id="221" w:author="Timo Tarhonen" w:date="2019-10-14T14:14:00Z"/>
                <w:rFonts w:ascii="Times New Roman" w:hAnsi="Times New Roman"/>
                <w:sz w:val="22"/>
                <w:szCs w:val="22"/>
              </w:rPr>
            </w:pPr>
          </w:p>
        </w:tc>
      </w:tr>
      <w:tr w:rsidR="00903E57" w:rsidRPr="006C6659" w14:paraId="0E6DEB84" w14:textId="77777777" w:rsidTr="00903E57">
        <w:trPr>
          <w:ins w:id="222" w:author="Timo Tarhonen" w:date="2019-10-14T14:15:00Z"/>
        </w:trPr>
        <w:tc>
          <w:tcPr>
            <w:tcW w:w="4065" w:type="dxa"/>
            <w:tcBorders>
              <w:top w:val="single" w:sz="4" w:space="0" w:color="000000"/>
              <w:bottom w:val="single" w:sz="4" w:space="0" w:color="000000"/>
            </w:tcBorders>
          </w:tcPr>
          <w:p w14:paraId="50C9F833" w14:textId="77777777" w:rsidR="00903E57" w:rsidRPr="00394B73" w:rsidRDefault="00903E57" w:rsidP="00AF4CD0">
            <w:pPr>
              <w:pStyle w:val="Leipteksti"/>
              <w:spacing w:before="0"/>
              <w:rPr>
                <w:ins w:id="223" w:author="Timo Tarhonen" w:date="2019-10-14T14:15:00Z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bottom w:val="single" w:sz="4" w:space="0" w:color="000000"/>
            </w:tcBorders>
          </w:tcPr>
          <w:p w14:paraId="6F439311" w14:textId="77777777" w:rsidR="00903E57" w:rsidRPr="00394B73" w:rsidRDefault="00903E57" w:rsidP="00AF4CD0">
            <w:pPr>
              <w:pStyle w:val="Leipteksti"/>
              <w:spacing w:before="0"/>
              <w:rPr>
                <w:ins w:id="224" w:author="Timo Tarhonen" w:date="2019-10-14T14:15:00Z"/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7314BF7" w14:textId="77777777" w:rsidR="00AF4CD0" w:rsidRPr="00773A12" w:rsidRDefault="00AF4CD0">
      <w:pPr>
        <w:ind w:left="567"/>
        <w:rPr>
          <w:ins w:id="225" w:author="Timo Tarhonen" w:date="2019-09-26T14:39:00Z"/>
          <w:rFonts w:ascii="Times New Roman" w:hAnsi="Times New Roman" w:cs="Times New Roman"/>
          <w:sz w:val="22"/>
          <w:szCs w:val="22"/>
        </w:rPr>
      </w:pPr>
    </w:p>
    <w:p w14:paraId="5D4BA6BF" w14:textId="6DB308C2" w:rsidR="001E3CFC" w:rsidRPr="00773A12" w:rsidRDefault="001E3CFC">
      <w:pPr>
        <w:ind w:left="567"/>
        <w:rPr>
          <w:ins w:id="226" w:author="Timo Tarhonen" w:date="2019-10-14T14:15:00Z"/>
          <w:rFonts w:ascii="Times New Roman" w:hAnsi="Times New Roman" w:cs="Times New Roman"/>
          <w:sz w:val="22"/>
          <w:szCs w:val="22"/>
          <w:lang w:val="fi-FI"/>
        </w:rPr>
      </w:pPr>
      <w:ins w:id="227" w:author="Timo Tarhonen" w:date="2019-10-14T14:17:00Z"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ED-2 sallitut arvot on lueteltu HL7-taulussa 0834 ja </w:t>
        </w:r>
      </w:ins>
      <w:ins w:id="228" w:author="Timo Tarhonen" w:date="2019-10-14T14:18:00Z">
        <w:r>
          <w:rPr>
            <w:rFonts w:ascii="Times New Roman" w:hAnsi="Times New Roman" w:cs="Times New Roman"/>
            <w:sz w:val="22"/>
            <w:szCs w:val="22"/>
            <w:lang w:val="fi-FI"/>
          </w:rPr>
          <w:t>ED-3 arvot taulussa 0291. Itse asiassa PDF ei sisälly tauluun 0291, mutta se on yleisesti käytössä.</w:t>
        </w:r>
      </w:ins>
    </w:p>
    <w:p w14:paraId="29F0CFA4" w14:textId="77777777" w:rsidR="00903E57" w:rsidRPr="00903E57" w:rsidRDefault="00903E57">
      <w:pPr>
        <w:ind w:left="567"/>
        <w:rPr>
          <w:ins w:id="229" w:author="Timo Tarhonen" w:date="2019-09-26T14:39:00Z"/>
          <w:rFonts w:ascii="Times New Roman" w:hAnsi="Times New Roman" w:cs="Times New Roman"/>
          <w:sz w:val="22"/>
          <w:szCs w:val="22"/>
          <w:lang w:val="fi-FI"/>
        </w:rPr>
      </w:pPr>
    </w:p>
    <w:p w14:paraId="59E59A94" w14:textId="6FCC1AFB" w:rsidR="00795882" w:rsidRDefault="00795882">
      <w:pPr>
        <w:ind w:left="567"/>
        <w:rPr>
          <w:ins w:id="230" w:author="Timo Tarhonen" w:date="2019-09-26T14:45:00Z"/>
          <w:rFonts w:ascii="Times New Roman" w:hAnsi="Times New Roman" w:cs="Times New Roman"/>
          <w:sz w:val="22"/>
          <w:szCs w:val="22"/>
          <w:lang w:val="fi-FI"/>
        </w:rPr>
      </w:pPr>
      <w:ins w:id="231" w:author="Timo Tarhonen" w:date="2019-09-26T14:39:00Z"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OBX-15 </w:t>
        </w:r>
      </w:ins>
      <w:ins w:id="232" w:author="Timo Tarhonen" w:date="2019-09-26T14:40:00Z">
        <w:r>
          <w:rPr>
            <w:rFonts w:ascii="Times New Roman" w:hAnsi="Times New Roman" w:cs="Times New Roman"/>
            <w:sz w:val="22"/>
            <w:szCs w:val="22"/>
            <w:lang w:val="fi-FI"/>
          </w:rPr>
          <w:t>Producer’s ID sisältää liitteen UID:n.</w:t>
        </w:r>
      </w:ins>
    </w:p>
    <w:p w14:paraId="6D25A301" w14:textId="77777777" w:rsidR="00130207" w:rsidRDefault="00130207">
      <w:pPr>
        <w:ind w:left="567"/>
        <w:rPr>
          <w:ins w:id="233" w:author="Timo Tarhonen" w:date="2019-09-26T14:45:00Z"/>
          <w:rFonts w:ascii="Times New Roman" w:hAnsi="Times New Roman" w:cs="Times New Roman"/>
          <w:sz w:val="22"/>
          <w:szCs w:val="22"/>
          <w:lang w:val="fi-FI"/>
        </w:rPr>
      </w:pPr>
    </w:p>
    <w:p w14:paraId="57EB3EEC" w14:textId="7620616E" w:rsidR="00130207" w:rsidRDefault="00130207">
      <w:pPr>
        <w:ind w:left="567"/>
        <w:rPr>
          <w:ins w:id="234" w:author="Timo Tarhonen" w:date="2019-09-26T14:48:00Z"/>
          <w:rFonts w:ascii="Times New Roman" w:hAnsi="Times New Roman" w:cs="Times New Roman"/>
          <w:sz w:val="22"/>
          <w:szCs w:val="22"/>
          <w:lang w:val="fi-FI"/>
        </w:rPr>
      </w:pPr>
      <w:ins w:id="235" w:author="Timo Tarhonen" w:date="2019-09-26T14:45:00Z">
        <w:r>
          <w:rPr>
            <w:rFonts w:ascii="Times New Roman" w:hAnsi="Times New Roman" w:cs="Times New Roman"/>
            <w:sz w:val="22"/>
            <w:szCs w:val="22"/>
            <w:lang w:val="fi-FI"/>
          </w:rPr>
          <w:t>OBX-11 Observ result status</w:t>
        </w:r>
      </w:ins>
      <w:ins w:id="236" w:author="Timo Tarhonen" w:date="2019-09-26T14:46:00Z">
        <w:r w:rsidR="003A5183">
          <w:rPr>
            <w:rFonts w:ascii="Times New Roman" w:hAnsi="Times New Roman" w:cs="Times New Roman"/>
            <w:sz w:val="22"/>
            <w:szCs w:val="22"/>
            <w:lang w:val="fi-FI"/>
          </w:rPr>
          <w:t xml:space="preserve"> avulla hoidetaan liitteen poisto ja korvaus.</w:t>
        </w:r>
      </w:ins>
      <w:ins w:id="237" w:author="Timo Tarhonen" w:date="2019-09-26T14:47:00Z">
        <w:r w:rsidR="003A5183">
          <w:rPr>
            <w:rFonts w:ascii="Times New Roman" w:hAnsi="Times New Roman" w:cs="Times New Roman"/>
            <w:sz w:val="22"/>
            <w:szCs w:val="22"/>
            <w:lang w:val="fi-FI"/>
          </w:rPr>
          <w:t xml:space="preserve"> Otetaan käyttöön taulusta 0085 arvot </w:t>
        </w:r>
      </w:ins>
      <w:ins w:id="238" w:author="Timo Tarhonen" w:date="2019-09-26T14:48:00Z">
        <w:r w:rsidR="003A5183">
          <w:rPr>
            <w:rFonts w:ascii="Times New Roman" w:hAnsi="Times New Roman" w:cs="Times New Roman"/>
            <w:sz w:val="22"/>
            <w:szCs w:val="22"/>
            <w:lang w:val="fi-FI"/>
          </w:rPr>
          <w:t>F,D ja C.</w:t>
        </w:r>
      </w:ins>
    </w:p>
    <w:p w14:paraId="541C3644" w14:textId="77777777" w:rsidR="003A5183" w:rsidRDefault="003A5183">
      <w:pPr>
        <w:ind w:left="567"/>
        <w:rPr>
          <w:ins w:id="239" w:author="Timo Tarhonen" w:date="2019-09-26T14:48:00Z"/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2"/>
        <w:gridCol w:w="6586"/>
      </w:tblGrid>
      <w:tr w:rsidR="003A5183" w:rsidRPr="006C6659" w14:paraId="309084AC" w14:textId="77777777" w:rsidTr="00773A12">
        <w:trPr>
          <w:ins w:id="240" w:author="Timo Tarhonen" w:date="2019-09-26T14:56:00Z"/>
        </w:trPr>
        <w:tc>
          <w:tcPr>
            <w:tcW w:w="1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346ACF3" w14:textId="78FBB411" w:rsidR="003A5183" w:rsidRPr="00394B73" w:rsidRDefault="003A5183" w:rsidP="00AF4CD0">
            <w:pPr>
              <w:pStyle w:val="Leipteksti"/>
              <w:spacing w:before="0"/>
              <w:rPr>
                <w:ins w:id="241" w:author="Timo Tarhonen" w:date="2019-09-26T14:56:00Z"/>
                <w:rFonts w:ascii="Times New Roman" w:hAnsi="Times New Roman"/>
                <w:b/>
                <w:sz w:val="22"/>
                <w:szCs w:val="22"/>
              </w:rPr>
            </w:pPr>
            <w:ins w:id="242" w:author="Timo Tarhonen" w:date="2019-09-26T14:56:00Z">
              <w:r>
                <w:rPr>
                  <w:rFonts w:ascii="Times New Roman" w:hAnsi="Times New Roman"/>
                  <w:b/>
                  <w:sz w:val="22"/>
                  <w:szCs w:val="22"/>
                </w:rPr>
                <w:t>Koodi</w:t>
              </w:r>
            </w:ins>
          </w:p>
        </w:tc>
        <w:tc>
          <w:tcPr>
            <w:tcW w:w="65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965C702" w14:textId="480DE4FE" w:rsidR="003A5183" w:rsidRPr="00394B73" w:rsidRDefault="003A5183" w:rsidP="00AF4CD0">
            <w:pPr>
              <w:pStyle w:val="Leipteksti"/>
              <w:spacing w:before="0"/>
              <w:rPr>
                <w:ins w:id="243" w:author="Timo Tarhonen" w:date="2019-09-26T14:56:00Z"/>
                <w:rFonts w:ascii="Times New Roman" w:hAnsi="Times New Roman"/>
                <w:b/>
                <w:sz w:val="22"/>
                <w:szCs w:val="22"/>
              </w:rPr>
            </w:pPr>
            <w:ins w:id="244" w:author="Timo Tarhonen" w:date="2019-09-26T14:56:00Z">
              <w:r>
                <w:rPr>
                  <w:rFonts w:ascii="Times New Roman" w:hAnsi="Times New Roman"/>
                  <w:b/>
                  <w:sz w:val="22"/>
                  <w:szCs w:val="22"/>
                </w:rPr>
                <w:t>Merkitys</w:t>
              </w:r>
            </w:ins>
          </w:p>
        </w:tc>
      </w:tr>
      <w:tr w:rsidR="003A5183" w:rsidRPr="005B759C" w14:paraId="513F9F23" w14:textId="77777777" w:rsidTr="00773A12">
        <w:trPr>
          <w:ins w:id="245" w:author="Timo Tarhonen" w:date="2019-09-26T14:56:00Z"/>
        </w:trPr>
        <w:tc>
          <w:tcPr>
            <w:tcW w:w="1372" w:type="dxa"/>
            <w:tcBorders>
              <w:bottom w:val="dashed" w:sz="4" w:space="0" w:color="auto"/>
            </w:tcBorders>
          </w:tcPr>
          <w:p w14:paraId="333E985F" w14:textId="30EDFB6D" w:rsidR="003A5183" w:rsidRPr="00773A12" w:rsidRDefault="00E52234" w:rsidP="00AF4CD0">
            <w:pPr>
              <w:pStyle w:val="Leipteksti"/>
              <w:spacing w:before="0"/>
              <w:rPr>
                <w:ins w:id="246" w:author="Timo Tarhonen" w:date="2019-09-26T14:56:00Z"/>
                <w:rFonts w:ascii="Times New Roman" w:hAnsi="Times New Roman"/>
                <w:sz w:val="22"/>
                <w:szCs w:val="22"/>
              </w:rPr>
            </w:pPr>
            <w:ins w:id="247" w:author="Timo Tarhonen" w:date="2019-09-26T14:57:00Z">
              <w:r w:rsidRPr="00773A12">
                <w:rPr>
                  <w:rFonts w:ascii="Times New Roman" w:hAnsi="Times New Roman"/>
                  <w:sz w:val="22"/>
                  <w:szCs w:val="22"/>
                </w:rPr>
                <w:t>F</w:t>
              </w:r>
            </w:ins>
          </w:p>
        </w:tc>
        <w:tc>
          <w:tcPr>
            <w:tcW w:w="6586" w:type="dxa"/>
            <w:tcBorders>
              <w:bottom w:val="dashed" w:sz="4" w:space="0" w:color="auto"/>
            </w:tcBorders>
          </w:tcPr>
          <w:p w14:paraId="03683ED8" w14:textId="2AA44E54" w:rsidR="003A5183" w:rsidRPr="00773A12" w:rsidRDefault="00E52234" w:rsidP="00AF4CD0">
            <w:pPr>
              <w:pStyle w:val="Leipteksti"/>
              <w:spacing w:before="0"/>
              <w:rPr>
                <w:ins w:id="248" w:author="Timo Tarhonen" w:date="2019-09-26T14:56:00Z"/>
                <w:rFonts w:ascii="Times New Roman" w:hAnsi="Times New Roman"/>
                <w:b/>
                <w:sz w:val="22"/>
                <w:szCs w:val="22"/>
              </w:rPr>
            </w:pPr>
            <w:ins w:id="249" w:author="Timo Tarhonen" w:date="2019-09-26T14:57:00Z">
              <w:r w:rsidRPr="00773A12">
                <w:rPr>
                  <w:rFonts w:ascii="Times New Roman" w:hAnsi="Times New Roman"/>
                  <w:sz w:val="24"/>
                </w:rPr>
                <w:t>Final results; Can only be changed with a corrected result.</w:t>
              </w:r>
            </w:ins>
          </w:p>
        </w:tc>
      </w:tr>
      <w:tr w:rsidR="003A5183" w:rsidRPr="006C6659" w14:paraId="6C3456CA" w14:textId="77777777" w:rsidTr="00773A12">
        <w:trPr>
          <w:ins w:id="250" w:author="Timo Tarhonen" w:date="2019-09-26T14:56:00Z"/>
        </w:trPr>
        <w:tc>
          <w:tcPr>
            <w:tcW w:w="1372" w:type="dxa"/>
            <w:tcBorders>
              <w:top w:val="single" w:sz="4" w:space="0" w:color="000000"/>
              <w:bottom w:val="single" w:sz="4" w:space="0" w:color="000000"/>
            </w:tcBorders>
          </w:tcPr>
          <w:p w14:paraId="10C8E42C" w14:textId="136068CD" w:rsidR="003A5183" w:rsidRPr="00773A12" w:rsidRDefault="00E52234" w:rsidP="00AF4CD0">
            <w:pPr>
              <w:pStyle w:val="Leipteksti"/>
              <w:spacing w:before="0"/>
              <w:rPr>
                <w:ins w:id="251" w:author="Timo Tarhonen" w:date="2019-09-26T14:56:00Z"/>
                <w:rFonts w:ascii="Times New Roman" w:hAnsi="Times New Roman"/>
                <w:sz w:val="22"/>
                <w:szCs w:val="22"/>
              </w:rPr>
            </w:pPr>
            <w:ins w:id="252" w:author="Timo Tarhonen" w:date="2019-09-26T14:58:00Z">
              <w:r w:rsidRPr="00773A12">
                <w:rPr>
                  <w:rFonts w:ascii="Times New Roman" w:hAnsi="Times New Roman"/>
                  <w:sz w:val="22"/>
                  <w:szCs w:val="22"/>
                </w:rPr>
                <w:t>D</w:t>
              </w:r>
            </w:ins>
          </w:p>
        </w:tc>
        <w:tc>
          <w:tcPr>
            <w:tcW w:w="6586" w:type="dxa"/>
            <w:tcBorders>
              <w:top w:val="single" w:sz="4" w:space="0" w:color="000000"/>
              <w:bottom w:val="single" w:sz="4" w:space="0" w:color="000000"/>
            </w:tcBorders>
          </w:tcPr>
          <w:p w14:paraId="05E63964" w14:textId="66CE88E5" w:rsidR="003A5183" w:rsidRPr="00E52234" w:rsidRDefault="00E52234" w:rsidP="00AF4CD0">
            <w:pPr>
              <w:pStyle w:val="Leipteksti"/>
              <w:spacing w:before="0"/>
              <w:rPr>
                <w:ins w:id="253" w:author="Timo Tarhonen" w:date="2019-09-26T14:56:00Z"/>
                <w:rFonts w:ascii="Times New Roman" w:hAnsi="Times New Roman"/>
                <w:b/>
                <w:sz w:val="22"/>
                <w:szCs w:val="22"/>
              </w:rPr>
            </w:pPr>
            <w:ins w:id="254" w:author="Timo Tarhonen" w:date="2019-09-26T14:58:00Z">
              <w:r w:rsidRPr="00773A12">
                <w:rPr>
                  <w:rFonts w:ascii="Times New Roman" w:hAnsi="Times New Roman"/>
                  <w:sz w:val="24"/>
                </w:rPr>
                <w:t>Deletes the OBX record</w:t>
              </w:r>
            </w:ins>
          </w:p>
        </w:tc>
      </w:tr>
      <w:tr w:rsidR="003A5183" w:rsidRPr="006C6659" w14:paraId="37026D94" w14:textId="77777777" w:rsidTr="00773A12">
        <w:trPr>
          <w:ins w:id="255" w:author="Timo Tarhonen" w:date="2019-09-26T14:56:00Z"/>
        </w:trPr>
        <w:tc>
          <w:tcPr>
            <w:tcW w:w="1372" w:type="dxa"/>
            <w:tcBorders>
              <w:top w:val="single" w:sz="4" w:space="0" w:color="000000"/>
              <w:bottom w:val="single" w:sz="4" w:space="0" w:color="000000"/>
            </w:tcBorders>
          </w:tcPr>
          <w:p w14:paraId="2EF27CB1" w14:textId="11E05AE1" w:rsidR="003A5183" w:rsidRPr="00394B73" w:rsidRDefault="00E52234" w:rsidP="00AF4CD0">
            <w:pPr>
              <w:pStyle w:val="Leipteksti"/>
              <w:spacing w:before="0"/>
              <w:rPr>
                <w:ins w:id="256" w:author="Timo Tarhonen" w:date="2019-09-26T14:56:00Z"/>
                <w:rFonts w:ascii="Times New Roman" w:hAnsi="Times New Roman"/>
                <w:sz w:val="22"/>
                <w:szCs w:val="22"/>
              </w:rPr>
            </w:pPr>
            <w:ins w:id="257" w:author="Timo Tarhonen" w:date="2019-09-26T14:58:00Z">
              <w:r>
                <w:rPr>
                  <w:rFonts w:ascii="Times New Roman" w:hAnsi="Times New Roman"/>
                  <w:sz w:val="22"/>
                  <w:szCs w:val="22"/>
                </w:rPr>
                <w:t>C</w:t>
              </w:r>
            </w:ins>
          </w:p>
        </w:tc>
        <w:tc>
          <w:tcPr>
            <w:tcW w:w="6586" w:type="dxa"/>
            <w:tcBorders>
              <w:top w:val="single" w:sz="4" w:space="0" w:color="000000"/>
              <w:bottom w:val="single" w:sz="4" w:space="0" w:color="000000"/>
            </w:tcBorders>
          </w:tcPr>
          <w:p w14:paraId="27A66F24" w14:textId="38897B46" w:rsidR="003A5183" w:rsidRPr="00773A12" w:rsidRDefault="00E52234" w:rsidP="00AF4CD0">
            <w:pPr>
              <w:pStyle w:val="Leipteksti"/>
              <w:spacing w:before="0"/>
              <w:rPr>
                <w:ins w:id="258" w:author="Timo Tarhonen" w:date="2019-09-26T14:56:00Z"/>
                <w:rFonts w:ascii="Times New Roman" w:hAnsi="Times New Roman"/>
                <w:sz w:val="22"/>
                <w:szCs w:val="22"/>
              </w:rPr>
            </w:pPr>
            <w:ins w:id="259" w:author="Timo Tarhonen" w:date="2019-09-26T14:58:00Z">
              <w:r w:rsidRPr="00773A12">
                <w:rPr>
                  <w:rFonts w:ascii="Times New Roman" w:hAnsi="Times New Roman"/>
                  <w:sz w:val="24"/>
                </w:rPr>
                <w:t>Record coming over is a correction and thus replaces a final result</w:t>
              </w:r>
            </w:ins>
          </w:p>
        </w:tc>
      </w:tr>
    </w:tbl>
    <w:p w14:paraId="54D2FCB1" w14:textId="77777777" w:rsidR="003A5183" w:rsidRPr="00773A12" w:rsidRDefault="003A5183">
      <w:pPr>
        <w:ind w:left="567"/>
        <w:rPr>
          <w:ins w:id="260" w:author="Timo Tarhonen" w:date="2019-09-26T14:46:00Z"/>
          <w:rFonts w:ascii="Times New Roman" w:hAnsi="Times New Roman" w:cs="Times New Roman"/>
          <w:sz w:val="22"/>
          <w:szCs w:val="22"/>
        </w:rPr>
      </w:pPr>
    </w:p>
    <w:p w14:paraId="3592AD60" w14:textId="77777777" w:rsidR="003A5183" w:rsidRPr="00773A12" w:rsidRDefault="003A5183">
      <w:pPr>
        <w:ind w:left="567"/>
        <w:rPr>
          <w:ins w:id="261" w:author="Timo Tarhonen" w:date="2019-09-26T14:26:00Z"/>
          <w:rFonts w:ascii="Times New Roman" w:hAnsi="Times New Roman" w:cs="Times New Roman"/>
          <w:sz w:val="22"/>
          <w:szCs w:val="22"/>
        </w:rPr>
      </w:pPr>
    </w:p>
    <w:p w14:paraId="390392DA" w14:textId="77777777" w:rsidR="00987A20" w:rsidRPr="00773A12" w:rsidRDefault="00987A20" w:rsidP="00A15BB2">
      <w:pPr>
        <w:ind w:left="567"/>
        <w:rPr>
          <w:ins w:id="262" w:author="Timo Tarhonen" w:date="2019-09-26T14:26:00Z"/>
          <w:rFonts w:ascii="Times New Roman" w:hAnsi="Times New Roman" w:cs="Times New Roman"/>
          <w:b/>
          <w:sz w:val="22"/>
          <w:szCs w:val="22"/>
        </w:rPr>
      </w:pPr>
    </w:p>
    <w:p w14:paraId="592596C0" w14:textId="50C3C2CF" w:rsidR="00987A20" w:rsidRPr="00773A12" w:rsidRDefault="00E52234" w:rsidP="00A15BB2">
      <w:pPr>
        <w:ind w:left="567"/>
        <w:rPr>
          <w:ins w:id="263" w:author="Timo Tarhonen" w:date="2019-09-26T15:00:00Z"/>
          <w:rFonts w:ascii="Times New Roman" w:hAnsi="Times New Roman" w:cs="Times New Roman"/>
          <w:sz w:val="22"/>
          <w:szCs w:val="22"/>
          <w:lang w:val="fi-FI"/>
        </w:rPr>
      </w:pPr>
      <w:ins w:id="264" w:author="Timo Tarhonen" w:date="2019-09-26T15:00:00Z">
        <w:r w:rsidRPr="00773A12">
          <w:rPr>
            <w:rFonts w:ascii="Times New Roman" w:hAnsi="Times New Roman" w:cs="Times New Roman"/>
            <w:sz w:val="22"/>
            <w:szCs w:val="22"/>
            <w:lang w:val="fi-FI"/>
          </w:rPr>
          <w:t>Esimerkki:</w:t>
        </w:r>
      </w:ins>
    </w:p>
    <w:p w14:paraId="011555F8" w14:textId="77777777" w:rsidR="00E52234" w:rsidRDefault="00E52234" w:rsidP="00A15BB2">
      <w:pPr>
        <w:ind w:left="567"/>
        <w:rPr>
          <w:ins w:id="265" w:author="Timo Tarhonen" w:date="2019-09-26T14:26:00Z"/>
          <w:rFonts w:ascii="Times New Roman" w:hAnsi="Times New Roman" w:cs="Times New Roman"/>
          <w:b/>
          <w:sz w:val="22"/>
          <w:szCs w:val="22"/>
          <w:lang w:val="fi-FI"/>
        </w:rPr>
      </w:pPr>
    </w:p>
    <w:p w14:paraId="5D6E10F7" w14:textId="77777777" w:rsidR="00A15BB2" w:rsidRPr="0046762F" w:rsidRDefault="00A15BB2" w:rsidP="00A15BB2">
      <w:pPr>
        <w:ind w:left="567"/>
        <w:rPr>
          <w:ins w:id="266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ins w:id="267" w:author="Timo Tarhonen" w:date="2019-09-26T14:19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|1|TX|Anamnesis|1|Pyydetään tutkimus</w:t>
        </w:r>
      </w:ins>
    </w:p>
    <w:p w14:paraId="628DBAE8" w14:textId="77777777" w:rsidR="00A15BB2" w:rsidRPr="0046762F" w:rsidRDefault="00A15BB2" w:rsidP="00A15BB2">
      <w:pPr>
        <w:ind w:left="567"/>
        <w:rPr>
          <w:ins w:id="268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ins w:id="269" w:author="Timo Tarhonen" w:date="2019-09-26T14:19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|2|TX|Anamnesis|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2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|Potilas kaatunut ja loukannut päänsä</w:t>
        </w:r>
      </w:ins>
    </w:p>
    <w:p w14:paraId="724834B0" w14:textId="77777777" w:rsidR="00A15BB2" w:rsidRPr="0046762F" w:rsidRDefault="00A15BB2" w:rsidP="00A15BB2">
      <w:pPr>
        <w:ind w:left="567"/>
        <w:rPr>
          <w:ins w:id="270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ins w:id="271" w:author="Timo Tarhonen" w:date="2019-09-26T14:19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|3|TX|</w:t>
        </w:r>
        <w:r w:rsidRPr="00661A42">
          <w:rPr>
            <w:rFonts w:ascii="Times New Roman" w:hAnsi="Times New Roman"/>
            <w:sz w:val="22"/>
            <w:szCs w:val="22"/>
            <w:lang w:val="fi-FI"/>
          </w:rPr>
          <w:t>StudyAnamnesis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1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 w:rsidRPr="00661A42">
          <w:rPr>
            <w:lang w:val="fi-FI"/>
          </w:rPr>
          <w:t xml:space="preserve"> </w:t>
        </w:r>
        <w:r w:rsidRPr="00551523">
          <w:rPr>
            <w:rFonts w:ascii="Times New Roman" w:hAnsi="Times New Roman" w:cs="Times New Roman"/>
            <w:sz w:val="22"/>
            <w:szCs w:val="22"/>
            <w:lang w:val="fi-FI"/>
          </w:rPr>
          <w:t>Kallon kuvauksessa erityisesti</w:t>
        </w:r>
      </w:ins>
    </w:p>
    <w:p w14:paraId="571A3F0B" w14:textId="77777777" w:rsidR="00A15BB2" w:rsidRPr="0046762F" w:rsidRDefault="00A15BB2" w:rsidP="00A15BB2">
      <w:pPr>
        <w:ind w:left="567"/>
        <w:rPr>
          <w:ins w:id="272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ins w:id="273" w:author="Timo Tarhonen" w:date="2019-09-26T14:19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|4|TX|</w:t>
        </w:r>
        <w:r w:rsidRPr="00661A42">
          <w:rPr>
            <w:rFonts w:ascii="Times New Roman" w:hAnsi="Times New Roman"/>
            <w:sz w:val="22"/>
            <w:szCs w:val="22"/>
            <w:lang w:val="fi-FI"/>
          </w:rPr>
          <w:t>StudyAnamnesis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|2|</w:t>
        </w:r>
        <w:r w:rsidRPr="00661A42">
          <w:rPr>
            <w:lang w:val="fi-FI"/>
          </w:rPr>
          <w:t xml:space="preserve"> </w:t>
        </w:r>
        <w:r w:rsidRPr="00551523">
          <w:rPr>
            <w:rFonts w:ascii="Times New Roman" w:hAnsi="Times New Roman" w:cs="Times New Roman"/>
            <w:sz w:val="22"/>
            <w:szCs w:val="22"/>
            <w:lang w:val="fi-FI"/>
          </w:rPr>
          <w:t>huomioitava asia</w:t>
        </w:r>
      </w:ins>
    </w:p>
    <w:p w14:paraId="24F1739F" w14:textId="77777777" w:rsidR="00A15BB2" w:rsidRPr="0046762F" w:rsidRDefault="00A15BB2" w:rsidP="00A15BB2">
      <w:pPr>
        <w:ind w:left="567"/>
        <w:rPr>
          <w:ins w:id="274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ins w:id="275" w:author="Timo Tarhonen" w:date="2019-09-26T14:19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5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|TX|RiskNotes|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1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|Potilaalla on HIV</w:t>
        </w:r>
      </w:ins>
    </w:p>
    <w:p w14:paraId="5DED6072" w14:textId="77777777" w:rsidR="00A15BB2" w:rsidRPr="0046762F" w:rsidRDefault="00A15BB2" w:rsidP="00A15BB2">
      <w:pPr>
        <w:ind w:left="567"/>
        <w:rPr>
          <w:ins w:id="276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ins w:id="277" w:author="Timo Tarhonen" w:date="2019-09-26T14:19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6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|TX|RiskNotes|2|Potilaalla on aivohalvaus</w:t>
        </w:r>
      </w:ins>
    </w:p>
    <w:p w14:paraId="7699CC67" w14:textId="77777777" w:rsidR="00A15BB2" w:rsidRPr="0046762F" w:rsidRDefault="00A15BB2" w:rsidP="00A15BB2">
      <w:pPr>
        <w:ind w:left="567"/>
        <w:rPr>
          <w:ins w:id="278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ins w:id="279" w:author="Timo Tarhonen" w:date="2019-09-26T14:19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7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|TX|AllergyNotes|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1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|Penisiliini allergia</w:t>
        </w:r>
      </w:ins>
    </w:p>
    <w:p w14:paraId="05438734" w14:textId="77777777" w:rsidR="00A15BB2" w:rsidRPr="0046762F" w:rsidRDefault="00A15BB2" w:rsidP="00A15BB2">
      <w:pPr>
        <w:ind w:left="567"/>
        <w:rPr>
          <w:ins w:id="280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ins w:id="281" w:author="Timo Tarhonen" w:date="2019-09-26T14:19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|8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|TX|AllergyNotes|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2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|Varjoaine allergia</w:t>
        </w:r>
      </w:ins>
    </w:p>
    <w:p w14:paraId="0AA68C11" w14:textId="77777777" w:rsidR="00A15BB2" w:rsidRPr="0046762F" w:rsidRDefault="00A15BB2" w:rsidP="00A15BB2">
      <w:pPr>
        <w:ind w:left="567"/>
        <w:rPr>
          <w:ins w:id="282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ins w:id="283" w:author="Timo Tarhonen" w:date="2019-09-26T14:19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9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|TX|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Isolation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1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Ebola</w:t>
        </w:r>
      </w:ins>
    </w:p>
    <w:p w14:paraId="3258282A" w14:textId="77777777" w:rsidR="00A15BB2" w:rsidRDefault="00A15BB2" w:rsidP="00A15BB2">
      <w:pPr>
        <w:ind w:left="567"/>
        <w:rPr>
          <w:ins w:id="284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ins w:id="285" w:author="Timo Tarhonen" w:date="2019-09-26T14:19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10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|TX|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Isolation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2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Isorokko</w:t>
        </w:r>
      </w:ins>
    </w:p>
    <w:p w14:paraId="7B09B1BD" w14:textId="77777777" w:rsidR="00A15BB2" w:rsidRDefault="00A15BB2" w:rsidP="00A15BB2">
      <w:pPr>
        <w:ind w:left="567"/>
        <w:rPr>
          <w:ins w:id="286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  <w:ins w:id="287" w:author="Timo Tarhonen" w:date="2019-09-26T14:19:00Z">
        <w:r w:rsidRPr="0046762F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11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|TX|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Isolation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3</w:t>
        </w:r>
        <w:r w:rsidRPr="0046762F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HIV</w:t>
        </w:r>
      </w:ins>
    </w:p>
    <w:p w14:paraId="160A5F4D" w14:textId="6FC1912F" w:rsidR="00795882" w:rsidRPr="00795882" w:rsidRDefault="00A15BB2" w:rsidP="00795882">
      <w:pPr>
        <w:ind w:left="567"/>
        <w:rPr>
          <w:ins w:id="288" w:author="Timo Tarhonen" w:date="2019-09-26T14:37:00Z"/>
          <w:rFonts w:ascii="Times New Roman" w:hAnsi="Times New Roman" w:cs="Times New Roman"/>
          <w:sz w:val="22"/>
          <w:szCs w:val="22"/>
          <w:lang w:val="fi-FI"/>
        </w:rPr>
      </w:pPr>
      <w:ins w:id="289" w:author="Timo Tarhonen" w:date="2019-09-26T14:19:00Z">
        <w:r w:rsidRPr="00795882">
          <w:rPr>
            <w:rFonts w:ascii="Times New Roman" w:hAnsi="Times New Roman" w:cs="Times New Roman"/>
            <w:b/>
            <w:sz w:val="22"/>
            <w:szCs w:val="22"/>
            <w:lang w:val="fi-FI"/>
          </w:rPr>
          <w:t>OBX|</w:t>
        </w:r>
        <w:r w:rsidRPr="00773A12">
          <w:rPr>
            <w:rFonts w:ascii="Times New Roman" w:hAnsi="Times New Roman" w:cs="Times New Roman"/>
            <w:sz w:val="22"/>
            <w:szCs w:val="22"/>
            <w:lang w:val="fi-FI"/>
          </w:rPr>
          <w:t>12|</w:t>
        </w:r>
        <w:r w:rsidRPr="00795882">
          <w:rPr>
            <w:rFonts w:ascii="Times New Roman" w:hAnsi="Times New Roman" w:cs="Times New Roman"/>
            <w:sz w:val="22"/>
            <w:szCs w:val="22"/>
            <w:lang w:val="fi-FI"/>
          </w:rPr>
          <w:t>ED</w:t>
        </w:r>
      </w:ins>
      <w:ins w:id="290" w:author="Timo Tarhonen" w:date="2019-09-26T14:36:00Z">
        <w:r w:rsidR="00987A20" w:rsidRPr="00795882">
          <w:rPr>
            <w:rFonts w:ascii="Times New Roman" w:hAnsi="Times New Roman" w:cs="Times New Roman"/>
            <w:sz w:val="22"/>
            <w:szCs w:val="22"/>
            <w:lang w:val="fi-FI"/>
          </w:rPr>
          <w:t xml:space="preserve">| </w:t>
        </w:r>
      </w:ins>
      <w:ins w:id="291" w:author="Timo Tarhonen" w:date="2019-09-26T15:03:00Z">
        <w:r w:rsidR="00E52234">
          <w:rPr>
            <w:rFonts w:ascii="Times New Roman" w:hAnsi="Times New Roman" w:cs="Times New Roman"/>
            <w:sz w:val="22"/>
            <w:szCs w:val="22"/>
            <w:lang w:val="fi-FI"/>
          </w:rPr>
          <w:t>Attachment</w:t>
        </w:r>
      </w:ins>
      <w:ins w:id="292" w:author="Timo Tarhonen" w:date="2019-09-26T14:36:00Z">
        <w:r w:rsidR="00987A20" w:rsidRPr="00795882">
          <w:rPr>
            <w:rFonts w:ascii="Times New Roman" w:hAnsi="Times New Roman" w:cs="Times New Roman"/>
            <w:sz w:val="22"/>
            <w:szCs w:val="22"/>
            <w:lang w:val="fi-FI"/>
          </w:rPr>
          <w:t>^liite235625AA.pdf</w:t>
        </w:r>
        <w:r w:rsidR="00795882" w:rsidRPr="00795882">
          <w:rPr>
            <w:rFonts w:ascii="Times New Roman" w:hAnsi="Times New Roman" w:cs="Times New Roman"/>
            <w:sz w:val="22"/>
            <w:szCs w:val="22"/>
            <w:lang w:val="fi-FI"/>
          </w:rPr>
          <w:t>|1|</w:t>
        </w:r>
      </w:ins>
      <w:ins w:id="293" w:author="Timo Tarhonen" w:date="2019-09-26T14:37:00Z">
        <w:r w:rsidR="00795882" w:rsidRPr="00795882">
          <w:rPr>
            <w:rFonts w:ascii="Times New Roman" w:hAnsi="Times New Roman" w:cs="Times New Roman"/>
            <w:sz w:val="22"/>
            <w:szCs w:val="22"/>
            <w:lang w:val="fi-FI"/>
          </w:rPr>
          <w:t xml:space="preserve"> NewSoftCompany^</w:t>
        </w:r>
        <w:r w:rsidR="005F20D0">
          <w:rPr>
            <w:rFonts w:ascii="Times New Roman" w:hAnsi="Times New Roman" w:cs="Times New Roman"/>
            <w:b/>
            <w:sz w:val="22"/>
            <w:szCs w:val="22"/>
            <w:lang w:val="fi-FI"/>
          </w:rPr>
          <w:t>a</w:t>
        </w:r>
        <w:r w:rsidR="00795882" w:rsidRPr="00795882">
          <w:rPr>
            <w:rFonts w:ascii="Times New Roman" w:hAnsi="Times New Roman" w:cs="Times New Roman"/>
            <w:b/>
            <w:sz w:val="22"/>
            <w:szCs w:val="22"/>
            <w:lang w:val="fi-FI"/>
          </w:rPr>
          <w:t>pplication^PDF^Base64</w:t>
        </w:r>
        <w:r w:rsidR="00795882" w:rsidRPr="00795882">
          <w:rPr>
            <w:rFonts w:ascii="Times New Roman" w:hAnsi="Times New Roman" w:cs="Times New Roman"/>
            <w:sz w:val="22"/>
            <w:szCs w:val="22"/>
            <w:lang w:val="fi-FI"/>
          </w:rPr>
          <w:t>^</w:t>
        </w:r>
      </w:ins>
      <w:ins w:id="294" w:author="Timo Tarhonen" w:date="2019-09-26T14:38:00Z">
        <w:r w:rsidR="00795882" w:rsidRPr="00773A12">
          <w:rPr>
            <w:rFonts w:ascii="inherit" w:hAnsi="inherit"/>
            <w:shd w:val="clear" w:color="auto" w:fill="FFFFFF"/>
            <w:lang w:val="fi-FI"/>
          </w:rPr>
          <w:t xml:space="preserve"> UG90aWxhcyBwZWxr5OQgcnRnIHPkdGVpbHnk</w:t>
        </w:r>
      </w:ins>
    </w:p>
    <w:p w14:paraId="1E5102FD" w14:textId="3D495701" w:rsidR="00A15BB2" w:rsidRPr="00795882" w:rsidRDefault="00A15BB2" w:rsidP="00A15BB2">
      <w:pPr>
        <w:ind w:left="567"/>
        <w:rPr>
          <w:ins w:id="295" w:author="Timo Tarhonen" w:date="2019-09-26T14:19:00Z"/>
          <w:rFonts w:ascii="Times New Roman" w:hAnsi="Times New Roman" w:cs="Times New Roman"/>
          <w:sz w:val="22"/>
          <w:szCs w:val="22"/>
          <w:lang w:val="fi-FI"/>
        </w:rPr>
      </w:pPr>
    </w:p>
    <w:p w14:paraId="32C57D8B" w14:textId="77777777" w:rsidR="00A15BB2" w:rsidRPr="00773A12" w:rsidRDefault="00A15BB2" w:rsidP="00773A12">
      <w:pPr>
        <w:pStyle w:val="Leipteksti"/>
        <w:rPr>
          <w:ins w:id="296" w:author="Timo Tarhonen" w:date="2019-09-26T14:15:00Z"/>
          <w:lang w:val="fi-FI"/>
        </w:rPr>
      </w:pPr>
    </w:p>
    <w:p w14:paraId="7251E14B" w14:textId="77777777" w:rsidR="00BD343F" w:rsidRPr="00795882" w:rsidRDefault="00BD343F" w:rsidP="00F329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A6" w14:textId="77777777" w:rsidR="00B41CEE" w:rsidRPr="002F52B5" w:rsidRDefault="00B60C6F" w:rsidP="00B41CEE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297" w:name="_Toc27658609"/>
      <w:r w:rsidRPr="002F52B5">
        <w:rPr>
          <w:rFonts w:ascii="Times New Roman" w:hAnsi="Times New Roman" w:cs="Times New Roman"/>
          <w:szCs w:val="24"/>
          <w:lang w:val="en-US"/>
        </w:rPr>
        <w:lastRenderedPageBreak/>
        <w:t>NTE-s</w:t>
      </w:r>
      <w:r w:rsidR="00B41CEE" w:rsidRPr="002F52B5">
        <w:rPr>
          <w:rFonts w:ascii="Times New Roman" w:hAnsi="Times New Roman" w:cs="Times New Roman"/>
          <w:szCs w:val="24"/>
          <w:lang w:val="en-US"/>
        </w:rPr>
        <w:t>egmentti (Notes and Comments)</w:t>
      </w:r>
      <w:bookmarkEnd w:id="297"/>
    </w:p>
    <w:p w14:paraId="6C33B2A7" w14:textId="77777777" w:rsidR="00B41CEE" w:rsidRPr="0046762F" w:rsidRDefault="00B41CEE" w:rsidP="00F135BE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NTE-segmentissä välitetään tutkimuksen tekoon liit</w:t>
      </w:r>
      <w:r w:rsidR="00EC3273" w:rsidRPr="0046762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yviä kommentteja. </w:t>
      </w:r>
      <w:r w:rsidR="00F135BE" w:rsidRPr="0046762F">
        <w:rPr>
          <w:rFonts w:ascii="Times New Roman" w:hAnsi="Times New Roman" w:cs="Times New Roman"/>
          <w:sz w:val="22"/>
          <w:szCs w:val="22"/>
          <w:lang w:val="fi-FI"/>
        </w:rPr>
        <w:t>Segmentti ei ole pakollinen.</w:t>
      </w:r>
    </w:p>
    <w:p w14:paraId="6C33B2A8" w14:textId="77777777" w:rsidR="00F135BE" w:rsidRPr="0046762F" w:rsidRDefault="00F135BE" w:rsidP="00F135BE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3"/>
        <w:gridCol w:w="2319"/>
        <w:gridCol w:w="704"/>
        <w:gridCol w:w="608"/>
        <w:gridCol w:w="3554"/>
      </w:tblGrid>
      <w:tr w:rsidR="00B41CEE" w:rsidRPr="0046762F" w14:paraId="6C33B2AE" w14:textId="77777777" w:rsidTr="00EE168E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9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A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B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C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D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B41CEE" w:rsidRPr="0046762F" w14:paraId="6C33B2B4" w14:textId="77777777" w:rsidTr="00EE168E">
        <w:tc>
          <w:tcPr>
            <w:tcW w:w="806" w:type="dxa"/>
            <w:tcBorders>
              <w:bottom w:val="dashed" w:sz="4" w:space="0" w:color="auto"/>
            </w:tcBorders>
          </w:tcPr>
          <w:p w14:paraId="6C33B2AF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2B0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2B1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2B2" w14:textId="77777777" w:rsidR="00B41CEE" w:rsidRPr="0046762F" w:rsidRDefault="00B41CEE" w:rsidP="00EE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2B3" w14:textId="2D6E8449" w:rsidR="00B41CEE" w:rsidRPr="0046762F" w:rsidRDefault="00B00255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Toistuma-arvo</w:t>
            </w:r>
            <w:r w:rsidR="00B41CEE" w:rsidRPr="0046762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B41CEE" w:rsidRPr="0046762F" w14:paraId="6C33B2BB" w14:textId="77777777" w:rsidTr="00EE168E">
        <w:tc>
          <w:tcPr>
            <w:tcW w:w="806" w:type="dxa"/>
            <w:tcBorders>
              <w:bottom w:val="single" w:sz="4" w:space="0" w:color="000000"/>
            </w:tcBorders>
          </w:tcPr>
          <w:p w14:paraId="6C33B2B5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2B6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2B7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2B8" w14:textId="77777777" w:rsidR="00B41CEE" w:rsidRPr="0046762F" w:rsidRDefault="00B41CEE" w:rsidP="00EE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2BA" w14:textId="24E7FEC2" w:rsidR="00B41CEE" w:rsidRPr="0046762F" w:rsidRDefault="00B00255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Kommenttiteksti</w:t>
            </w:r>
          </w:p>
        </w:tc>
      </w:tr>
      <w:tr w:rsidR="00B41CEE" w:rsidRPr="0046762F" w14:paraId="6C33B2C1" w14:textId="77777777" w:rsidTr="00EE168E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2BC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2BD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2BE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BF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C0" w14:textId="77777777" w:rsidR="00B41CEE" w:rsidRPr="0046762F" w:rsidRDefault="00B41CEE" w:rsidP="00EE16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</w:tbl>
    <w:p w14:paraId="6C33B2C2" w14:textId="77777777" w:rsidR="00B41CEE" w:rsidRPr="0046762F" w:rsidRDefault="00B41CEE" w:rsidP="00B41CE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C3" w14:textId="62BA9BD1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|1|Notes|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Lisätietoja</w:t>
      </w:r>
    </w:p>
    <w:p w14:paraId="6C33B2C4" w14:textId="38A6867D" w:rsidR="00B41CEE" w:rsidRDefault="00B41CEE" w:rsidP="00B41CEE">
      <w:pPr>
        <w:ind w:left="567"/>
        <w:rPr>
          <w:ins w:id="298" w:author="Timo Tarhonen" w:date="2019-09-26T14:09:00Z"/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|2|Notes|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Lisätietojen toinen rivi</w:t>
      </w:r>
    </w:p>
    <w:p w14:paraId="1DD6D2E3" w14:textId="77777777" w:rsidR="00BD343F" w:rsidRDefault="00BD343F" w:rsidP="00B41CEE">
      <w:pPr>
        <w:ind w:left="567"/>
        <w:rPr>
          <w:ins w:id="299" w:author="Timo Tarhonen" w:date="2019-09-26T14:09:00Z"/>
          <w:rFonts w:ascii="Times New Roman" w:hAnsi="Times New Roman" w:cs="Times New Roman"/>
          <w:sz w:val="22"/>
          <w:szCs w:val="22"/>
          <w:lang w:val="fi-FI"/>
        </w:rPr>
      </w:pPr>
    </w:p>
    <w:p w14:paraId="78564EFB" w14:textId="6D54EE9F" w:rsidR="00BD343F" w:rsidRDefault="00BD343F" w:rsidP="00BD343F">
      <w:pPr>
        <w:ind w:left="567"/>
        <w:rPr>
          <w:ins w:id="300" w:author="Timo Tarhonen" w:date="2019-09-26T14:09:00Z"/>
          <w:rFonts w:ascii="Times New Roman" w:hAnsi="Times New Roman" w:cs="Times New Roman"/>
          <w:sz w:val="22"/>
          <w:szCs w:val="22"/>
          <w:lang w:val="fi-FI"/>
        </w:rPr>
      </w:pPr>
      <w:ins w:id="301" w:author="Timo Tarhonen" w:date="2019-09-26T14:09:00Z">
        <w:r>
          <w:rPr>
            <w:rFonts w:ascii="Times New Roman" w:hAnsi="Times New Roman" w:cs="Times New Roman"/>
            <w:sz w:val="22"/>
            <w:szCs w:val="22"/>
            <w:lang w:val="fi-FI"/>
          </w:rPr>
          <w:t>Useampi peräkkäinen rivinvaihto välitetään tekstinä ”” OBX-5 tietokentässä. Katso esimerkki kappaleesta 3.1.6.5.</w:t>
        </w:r>
      </w:ins>
    </w:p>
    <w:p w14:paraId="5565144C" w14:textId="77777777" w:rsidR="00BD343F" w:rsidRPr="0046762F" w:rsidRDefault="00BD343F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C5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02" w:name="_Toc27658610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-1 Set ID</w:t>
      </w:r>
      <w:bookmarkEnd w:id="302"/>
    </w:p>
    <w:p w14:paraId="6C33B2C6" w14:textId="59FDDE44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Toistuma-arvo on </w:t>
      </w:r>
      <w:r w:rsidR="00B00255">
        <w:rPr>
          <w:rFonts w:ascii="Times New Roman" w:hAnsi="Times New Roman" w:cs="Times New Roman"/>
          <w:sz w:val="22"/>
          <w:szCs w:val="22"/>
          <w:lang w:val="fi-FI"/>
        </w:rPr>
        <w:t>NTE-segmentin järjestysnumero.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2C7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03" w:name="_Toc27658611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-2 Source of Comment</w:t>
      </w:r>
      <w:bookmarkEnd w:id="303"/>
    </w:p>
    <w:p w14:paraId="6C33B2C8" w14:textId="77777777" w:rsidR="00B41CEE" w:rsidRPr="0046762F" w:rsidRDefault="00B60C6F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A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>rvo on Notes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, kun kyse on kommenteista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C9" w14:textId="77777777" w:rsidR="00B41CEE" w:rsidRPr="002F52B5" w:rsidRDefault="00140DD8" w:rsidP="00B41CE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04" w:name="_Toc27658612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-3 Comment</w:t>
      </w:r>
      <w:bookmarkEnd w:id="304"/>
    </w:p>
    <w:p w14:paraId="6C33B2CA" w14:textId="77777777" w:rsidR="00B41CEE" w:rsidRPr="0046762F" w:rsidRDefault="00D1671E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Kommentti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>teksti.</w:t>
      </w:r>
      <w:r w:rsidR="00342E00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Jokainen rivi voi muodostaa oman NTE-segmentin tai rivinvaihdot voidaan eskapoida \.br\ merkillä.</w:t>
      </w:r>
    </w:p>
    <w:p w14:paraId="6C33B2CB" w14:textId="77777777" w:rsidR="0063544B" w:rsidRPr="002F52B5" w:rsidRDefault="0063544B" w:rsidP="0063544B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305" w:name="_Toc27658613"/>
      <w:r w:rsidRPr="002F52B5">
        <w:rPr>
          <w:rFonts w:ascii="Times New Roman" w:hAnsi="Times New Roman" w:cs="Times New Roman"/>
          <w:szCs w:val="24"/>
          <w:lang w:val="en-US"/>
        </w:rPr>
        <w:t>BLG</w:t>
      </w:r>
      <w:r w:rsidR="00B60C6F" w:rsidRPr="002F52B5">
        <w:rPr>
          <w:rFonts w:ascii="Times New Roman" w:hAnsi="Times New Roman" w:cs="Times New Roman"/>
          <w:szCs w:val="24"/>
          <w:lang w:val="en-US"/>
        </w:rPr>
        <w:t>-s</w:t>
      </w:r>
      <w:r w:rsidRPr="002F52B5">
        <w:rPr>
          <w:rFonts w:ascii="Times New Roman" w:hAnsi="Times New Roman" w:cs="Times New Roman"/>
          <w:szCs w:val="24"/>
          <w:lang w:val="en-US"/>
        </w:rPr>
        <w:t>egmentti (Billing)</w:t>
      </w:r>
      <w:bookmarkEnd w:id="305"/>
    </w:p>
    <w:p w14:paraId="6C33B2CC" w14:textId="77777777" w:rsidR="0063544B" w:rsidRPr="0046762F" w:rsidRDefault="0063544B" w:rsidP="0063544B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BLG-segmentissä välitetään tutkimuksen maksajatiedot. </w:t>
      </w:r>
      <w:r w:rsidR="00F135B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Segmentti ei ole pakollinen.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"/>
        <w:gridCol w:w="2320"/>
        <w:gridCol w:w="707"/>
        <w:gridCol w:w="608"/>
        <w:gridCol w:w="3529"/>
      </w:tblGrid>
      <w:tr w:rsidR="0063544B" w:rsidRPr="0046762F" w14:paraId="6C33B2D2" w14:textId="77777777" w:rsidTr="002319F6"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D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E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F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D0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D1" w14:textId="77777777" w:rsidR="0063544B" w:rsidRPr="0046762F" w:rsidRDefault="0063544B" w:rsidP="004B71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3544B" w:rsidRPr="0046762F" w14:paraId="6C33B2D8" w14:textId="77777777" w:rsidTr="002319F6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C33B2D3" w14:textId="0421985E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6C33B2D4" w14:textId="1E6CE47D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Charge Type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2D5" w14:textId="28601A5A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2D6" w14:textId="528657DD" w:rsidR="0063544B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13F34248" w14:textId="714478E1" w:rsidR="002319F6" w:rsidRPr="008F0C0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0C06">
              <w:rPr>
                <w:rFonts w:ascii="Times New Roman" w:hAnsi="Times New Roman" w:cs="Times New Roman"/>
                <w:sz w:val="22"/>
                <w:szCs w:val="22"/>
              </w:rPr>
              <w:t>Maksuluokat:</w:t>
            </w:r>
          </w:p>
          <w:p w14:paraId="2A6E3932" w14:textId="76428710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&lt;CH&gt; Charge</w:t>
            </w:r>
          </w:p>
          <w:p w14:paraId="6194FF5D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&lt;CO&gt; Contract</w:t>
            </w:r>
          </w:p>
          <w:p w14:paraId="2C158893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&lt;CR&gt; Credit</w:t>
            </w:r>
          </w:p>
          <w:p w14:paraId="5125378F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&lt;DP&gt; Department</w:t>
            </w:r>
          </w:p>
          <w:p w14:paraId="1BD13FB8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&lt;GR&gt; Grant</w:t>
            </w:r>
          </w:p>
          <w:p w14:paraId="4586365B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&lt;NC&gt; No Charge</w:t>
            </w:r>
          </w:p>
          <w:p w14:paraId="48E029F5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&lt;PC&gt; Professional</w:t>
            </w:r>
          </w:p>
          <w:p w14:paraId="6C33B2D7" w14:textId="25F4FC89" w:rsidR="0063544B" w:rsidRPr="00D46755" w:rsidRDefault="002319F6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&lt;RS&gt; Research</w:t>
            </w:r>
          </w:p>
        </w:tc>
      </w:tr>
      <w:tr w:rsidR="002319F6" w:rsidRPr="0046762F" w14:paraId="267061F6" w14:textId="77777777" w:rsidTr="002319F6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A2B695A" w14:textId="23601B5F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1E758F51" w14:textId="5100D2FC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en-US"/>
              </w:rPr>
              <w:t>Account ID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1F07E64D" w14:textId="6496F9ED" w:rsidR="002319F6" w:rsidRPr="0046762F" w:rsidRDefault="002319F6" w:rsidP="002319F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sz w:val="22"/>
                <w:szCs w:val="22"/>
              </w:rPr>
              <w:t>K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0D1AE394" w14:textId="77777777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5B9962CE" w14:textId="393AE496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19F6" w:rsidRPr="0046762F" w14:paraId="6C33B2DE" w14:textId="77777777" w:rsidTr="002319F6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2D9" w14:textId="71C84D56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2DA" w14:textId="59CC95D4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Assigning Authority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2DB" w14:textId="5F6C3AB8" w:rsidR="002319F6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2DC" w14:textId="77777777" w:rsidR="002319F6" w:rsidRPr="0046762F" w:rsidRDefault="002319F6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2DD" w14:textId="4E4E117F" w:rsidR="002319F6" w:rsidRPr="0046762F" w:rsidRDefault="00C764C4" w:rsidP="00C764C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Maksava yksikkö</w:t>
            </w:r>
          </w:p>
        </w:tc>
      </w:tr>
      <w:tr w:rsidR="00C764C4" w:rsidRPr="0046762F" w14:paraId="197B87C3" w14:textId="77777777" w:rsidTr="002319F6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106C39C9" w14:textId="72DC6F9C" w:rsidR="00C764C4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3.</w:t>
            </w:r>
            <w:r>
              <w:rPr>
                <w:rFonts w:ascii="Times New Roman" w:hAnsi="Times New Roman"/>
                <w:sz w:val="22"/>
                <w:szCs w:val="22"/>
              </w:rPr>
              <w:t>4.2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22F17AFC" w14:textId="29730114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2507DA68" w14:textId="3E7327A1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39529ED9" w14:textId="62C41B23" w:rsidR="00C764C4" w:rsidRPr="0046762F" w:rsidRDefault="00C764C4" w:rsidP="004B7116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31A4C738" w14:textId="2C9C5AB5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Maksavan yksikön lyhenne</w:t>
            </w:r>
          </w:p>
        </w:tc>
      </w:tr>
      <w:tr w:rsidR="00C764C4" w:rsidRPr="0046762F" w14:paraId="6C33B2EA" w14:textId="77777777" w:rsidTr="002319F6">
        <w:tc>
          <w:tcPr>
            <w:tcW w:w="805" w:type="dxa"/>
            <w:tcBorders>
              <w:top w:val="dashed" w:sz="4" w:space="0" w:color="auto"/>
              <w:bottom w:val="single" w:sz="4" w:space="0" w:color="000000"/>
            </w:tcBorders>
          </w:tcPr>
          <w:p w14:paraId="6C33B2E5" w14:textId="184860CB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3.4.3</w:t>
            </w:r>
          </w:p>
        </w:tc>
        <w:tc>
          <w:tcPr>
            <w:tcW w:w="2393" w:type="dxa"/>
            <w:tcBorders>
              <w:top w:val="dashed" w:sz="4" w:space="0" w:color="auto"/>
              <w:bottom w:val="single" w:sz="4" w:space="0" w:color="000000"/>
            </w:tcBorders>
          </w:tcPr>
          <w:p w14:paraId="6C33B2E6" w14:textId="584E58EE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Universal ID Type</w:t>
            </w:r>
          </w:p>
        </w:tc>
        <w:tc>
          <w:tcPr>
            <w:tcW w:w="719" w:type="dxa"/>
            <w:tcBorders>
              <w:top w:val="dashed" w:sz="4" w:space="0" w:color="auto"/>
              <w:bottom w:val="single" w:sz="4" w:space="0" w:color="000000"/>
            </w:tcBorders>
          </w:tcPr>
          <w:p w14:paraId="6C33B2E7" w14:textId="40C01DAF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2E8" w14:textId="44F2CE3F" w:rsidR="00C764C4" w:rsidRPr="0046762F" w:rsidRDefault="00C764C4" w:rsidP="005509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single" w:sz="4" w:space="0" w:color="000000"/>
            </w:tcBorders>
          </w:tcPr>
          <w:p w14:paraId="6C33B2E9" w14:textId="1B863B41" w:rsidR="00C764C4" w:rsidRPr="0046762F" w:rsidRDefault="00C764C4" w:rsidP="00C764C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 xml:space="preserve">Maksavan yksikön </w:t>
            </w:r>
            <w:r w:rsidR="002D514A">
              <w:rPr>
                <w:rFonts w:ascii="Times New Roman" w:hAnsi="Times New Roman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</w:tr>
    </w:tbl>
    <w:p w14:paraId="6C33B2EB" w14:textId="77777777" w:rsidR="0063544B" w:rsidRPr="0046762F" w:rsidRDefault="0063544B" w:rsidP="0063544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EC" w14:textId="4598878E" w:rsidR="0063544B" w:rsidRDefault="0063544B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BLG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||</w:t>
      </w:r>
      <w:r w:rsidR="00ED0092">
        <w:rPr>
          <w:rFonts w:ascii="Times New Roman" w:hAnsi="Times New Roman" w:cs="Times New Roman"/>
          <w:sz w:val="22"/>
          <w:szCs w:val="22"/>
          <w:lang w:val="fi-FI"/>
        </w:rPr>
        <w:t>RS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^^^&amp;</w:t>
      </w:r>
      <w:r w:rsidR="002406FB">
        <w:rPr>
          <w:rFonts w:ascii="Times New Roman" w:hAnsi="Times New Roman" w:cs="Times New Roman"/>
          <w:sz w:val="22"/>
          <w:szCs w:val="22"/>
          <w:lang w:val="fi-FI"/>
        </w:rPr>
        <w:t>lyhenne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2D514A" w:rsidRPr="002D514A">
        <w:rPr>
          <w:rFonts w:ascii="Times New Roman" w:hAnsi="Times New Roman" w:cs="Times New Roman"/>
          <w:sz w:val="22"/>
          <w:szCs w:val="22"/>
          <w:lang w:val="fi-FI"/>
        </w:rPr>
        <w:t>1.2.246.10.19623654.20.11</w:t>
      </w:r>
    </w:p>
    <w:p w14:paraId="0AB8252D" w14:textId="77777777" w:rsidR="004C334F" w:rsidRDefault="004C334F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7DF0560" w14:textId="3D3DEDFC" w:rsidR="002319F6" w:rsidRDefault="002319F6" w:rsidP="0063544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06" w:name="_Toc27658614"/>
      <w:r>
        <w:rPr>
          <w:rFonts w:ascii="Times New Roman" w:hAnsi="Times New Roman" w:cs="Times New Roman"/>
          <w:sz w:val="22"/>
          <w:szCs w:val="22"/>
        </w:rPr>
        <w:lastRenderedPageBreak/>
        <w:t>Charge Type</w:t>
      </w:r>
      <w:bookmarkEnd w:id="306"/>
    </w:p>
    <w:p w14:paraId="1419CF99" w14:textId="42BCB885" w:rsidR="002319F6" w:rsidRPr="002319F6" w:rsidRDefault="002319F6" w:rsidP="002319F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319F6">
        <w:rPr>
          <w:rFonts w:ascii="Times New Roman" w:hAnsi="Times New Roman" w:cs="Times New Roman"/>
          <w:sz w:val="22"/>
          <w:szCs w:val="22"/>
          <w:lang w:val="fi-FI"/>
        </w:rPr>
        <w:t>Käytössä olevat maksuluokat:</w:t>
      </w:r>
    </w:p>
    <w:p w14:paraId="3E6FA1BC" w14:textId="7E0BF0E9" w:rsidR="004550AD" w:rsidRPr="004550AD" w:rsidRDefault="004550AD" w:rsidP="002319F6">
      <w:pPr>
        <w:ind w:left="56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3"/>
        <w:gridCol w:w="6445"/>
      </w:tblGrid>
      <w:tr w:rsidR="004550AD" w:rsidRPr="006C6659" w14:paraId="532B31B9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867458B" w14:textId="533E1115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Maksuluokka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CE39DD7" w14:textId="50C5C25E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Maksuluokan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</w:tr>
      <w:tr w:rsidR="004550AD" w:rsidRPr="005B759C" w14:paraId="1B270FF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3B1F6045" w14:textId="1996311C" w:rsidR="004550AD" w:rsidRPr="00394B73" w:rsidRDefault="004550AD" w:rsidP="004550AD">
            <w:pPr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CH 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DBD1DA5" w14:textId="0F1E25F9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Charge</w:t>
            </w:r>
          </w:p>
        </w:tc>
      </w:tr>
      <w:tr w:rsidR="004550AD" w:rsidRPr="006C6659" w14:paraId="514B78D5" w14:textId="77777777" w:rsidTr="00305818">
        <w:tc>
          <w:tcPr>
            <w:tcW w:w="1463" w:type="dxa"/>
          </w:tcPr>
          <w:p w14:paraId="449C6C71" w14:textId="31E6C77B" w:rsidR="004550AD" w:rsidRPr="00394B73" w:rsidRDefault="004550AD" w:rsidP="004550A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CO</w:t>
            </w:r>
          </w:p>
        </w:tc>
        <w:tc>
          <w:tcPr>
            <w:tcW w:w="6741" w:type="dxa"/>
          </w:tcPr>
          <w:p w14:paraId="3FF9129A" w14:textId="0C0B0358" w:rsidR="004550AD" w:rsidRPr="00394B73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Contract</w:t>
            </w:r>
          </w:p>
        </w:tc>
      </w:tr>
      <w:tr w:rsidR="004550AD" w:rsidRPr="00A23990" w14:paraId="3712FD5E" w14:textId="77777777" w:rsidTr="004550AD">
        <w:tc>
          <w:tcPr>
            <w:tcW w:w="1463" w:type="dxa"/>
          </w:tcPr>
          <w:p w14:paraId="576769E1" w14:textId="1B485291" w:rsidR="004550AD" w:rsidRPr="00394B73" w:rsidRDefault="004550AD" w:rsidP="004550A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CR</w:t>
            </w:r>
          </w:p>
        </w:tc>
        <w:tc>
          <w:tcPr>
            <w:tcW w:w="6741" w:type="dxa"/>
          </w:tcPr>
          <w:p w14:paraId="3555C929" w14:textId="15A4AF05" w:rsidR="004550AD" w:rsidRPr="00A23990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Credit</w:t>
            </w:r>
          </w:p>
        </w:tc>
      </w:tr>
      <w:tr w:rsidR="004550AD" w:rsidRPr="00A23990" w14:paraId="70B6FB3E" w14:textId="77777777" w:rsidTr="004550AD">
        <w:tc>
          <w:tcPr>
            <w:tcW w:w="1463" w:type="dxa"/>
          </w:tcPr>
          <w:p w14:paraId="3FCEC380" w14:textId="3F5BDFD2" w:rsidR="004550AD" w:rsidRPr="004550AD" w:rsidRDefault="004550AD" w:rsidP="004550AD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DP</w:t>
            </w:r>
          </w:p>
        </w:tc>
        <w:tc>
          <w:tcPr>
            <w:tcW w:w="6741" w:type="dxa"/>
          </w:tcPr>
          <w:p w14:paraId="7A2ECE8D" w14:textId="42A64625" w:rsidR="004550AD" w:rsidRPr="002319F6" w:rsidRDefault="004550AD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Department</w:t>
            </w:r>
          </w:p>
        </w:tc>
      </w:tr>
      <w:tr w:rsidR="004550AD" w:rsidRPr="00A23990" w14:paraId="53B00507" w14:textId="77777777" w:rsidTr="00D46755">
        <w:tc>
          <w:tcPr>
            <w:tcW w:w="1463" w:type="dxa"/>
          </w:tcPr>
          <w:p w14:paraId="388304C4" w14:textId="44739AB6" w:rsidR="004550AD" w:rsidRPr="00D46755" w:rsidRDefault="004550AD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GR</w:t>
            </w:r>
          </w:p>
        </w:tc>
        <w:tc>
          <w:tcPr>
            <w:tcW w:w="6741" w:type="dxa"/>
          </w:tcPr>
          <w:p w14:paraId="155AB3CA" w14:textId="2203243E" w:rsidR="004550AD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Grant</w:t>
            </w:r>
          </w:p>
        </w:tc>
      </w:tr>
      <w:tr w:rsidR="00D46755" w:rsidRPr="00D46755" w14:paraId="1E92947C" w14:textId="77777777" w:rsidTr="00D46755">
        <w:tc>
          <w:tcPr>
            <w:tcW w:w="1463" w:type="dxa"/>
          </w:tcPr>
          <w:p w14:paraId="381F92B1" w14:textId="2182816D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NC</w:t>
            </w:r>
          </w:p>
        </w:tc>
        <w:tc>
          <w:tcPr>
            <w:tcW w:w="6741" w:type="dxa"/>
          </w:tcPr>
          <w:p w14:paraId="2E4B6C9D" w14:textId="26ABFA3B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No Charge</w:t>
            </w:r>
          </w:p>
        </w:tc>
      </w:tr>
      <w:tr w:rsidR="00D46755" w:rsidRPr="00D46755" w14:paraId="698D68D6" w14:textId="77777777" w:rsidTr="00D46755">
        <w:tc>
          <w:tcPr>
            <w:tcW w:w="1463" w:type="dxa"/>
          </w:tcPr>
          <w:p w14:paraId="263E26ED" w14:textId="2910C77A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6741" w:type="dxa"/>
          </w:tcPr>
          <w:p w14:paraId="396818D5" w14:textId="03C15EC7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Professional</w:t>
            </w:r>
          </w:p>
        </w:tc>
      </w:tr>
      <w:tr w:rsidR="00D46755" w:rsidRPr="00D46755" w14:paraId="67D7DE8A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BB9E8E7" w14:textId="24EECB0D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RS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0628D74A" w14:textId="77F0863D" w:rsidR="00D46755" w:rsidRPr="00D46755" w:rsidRDefault="00D46755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Research</w:t>
            </w:r>
          </w:p>
        </w:tc>
      </w:tr>
    </w:tbl>
    <w:p w14:paraId="27A9B8A6" w14:textId="77777777" w:rsidR="004550AD" w:rsidRPr="00D46755" w:rsidRDefault="004550AD" w:rsidP="002319F6">
      <w:pPr>
        <w:ind w:left="567"/>
        <w:rPr>
          <w:rFonts w:ascii="Times New Roman" w:hAnsi="Times New Roman" w:cs="Times New Roman"/>
          <w:sz w:val="22"/>
          <w:szCs w:val="22"/>
        </w:rPr>
      </w:pPr>
    </w:p>
    <w:p w14:paraId="6C33B2ED" w14:textId="77777777" w:rsidR="0063544B" w:rsidRPr="002F52B5" w:rsidRDefault="0063544B" w:rsidP="0063544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07" w:name="_Toc27658615"/>
      <w:r w:rsidRPr="002F52B5">
        <w:rPr>
          <w:rFonts w:ascii="Times New Roman" w:hAnsi="Times New Roman" w:cs="Times New Roman"/>
          <w:sz w:val="22"/>
          <w:szCs w:val="22"/>
        </w:rPr>
        <w:t>BLG-3 Account ID</w:t>
      </w:r>
      <w:bookmarkEnd w:id="307"/>
    </w:p>
    <w:p w14:paraId="6C33B2EE" w14:textId="065D3114" w:rsidR="0063544B" w:rsidRPr="00394B73" w:rsidRDefault="0081667A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Maksavan yksikön lyhenne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 xml:space="preserve"> ja </w:t>
      </w:r>
      <w:r w:rsidR="00964A64" w:rsidRPr="00394B73">
        <w:rPr>
          <w:rFonts w:ascii="Times New Roman" w:hAnsi="Times New Roman" w:cs="Times New Roman"/>
          <w:sz w:val="22"/>
          <w:szCs w:val="22"/>
          <w:lang w:val="fi-FI"/>
        </w:rPr>
        <w:t>y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ksikön </w:t>
      </w:r>
      <w:r w:rsidR="002D514A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ID</w:t>
      </w:r>
      <w:r w:rsidR="0063544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EF" w14:textId="77777777" w:rsidR="00D56699" w:rsidRPr="002F52B5" w:rsidRDefault="00D56699" w:rsidP="00D56699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308" w:name="_Toc27658616"/>
      <w:r w:rsidRPr="002F52B5">
        <w:rPr>
          <w:rFonts w:ascii="Times New Roman" w:hAnsi="Times New Roman" w:cs="Times New Roman"/>
          <w:szCs w:val="24"/>
          <w:lang w:val="en-US"/>
        </w:rPr>
        <w:t>ZPV</w:t>
      </w:r>
      <w:r w:rsidR="00B60C6F" w:rsidRPr="002F52B5">
        <w:rPr>
          <w:rFonts w:ascii="Times New Roman" w:hAnsi="Times New Roman" w:cs="Times New Roman"/>
          <w:szCs w:val="24"/>
          <w:lang w:val="en-US"/>
        </w:rPr>
        <w:t>-s</w:t>
      </w:r>
      <w:r w:rsidRPr="002F52B5">
        <w:rPr>
          <w:rFonts w:ascii="Times New Roman" w:hAnsi="Times New Roman" w:cs="Times New Roman"/>
          <w:szCs w:val="24"/>
          <w:lang w:val="en-US"/>
        </w:rPr>
        <w:t>egmentti (Viivästys)</w:t>
      </w:r>
      <w:bookmarkEnd w:id="308"/>
    </w:p>
    <w:p w14:paraId="6C33B2F0" w14:textId="77777777" w:rsidR="00D56699" w:rsidRPr="00394B73" w:rsidRDefault="00F94307" w:rsidP="00D56699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D5669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-segmentissä välitetään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pyynnön viivästystiedot</w:t>
      </w:r>
      <w:r w:rsidR="00D56699" w:rsidRPr="00394B73">
        <w:rPr>
          <w:rFonts w:ascii="Times New Roman" w:hAnsi="Times New Roman" w:cs="Times New Roman"/>
          <w:sz w:val="22"/>
          <w:szCs w:val="22"/>
          <w:lang w:val="fi-FI"/>
        </w:rPr>
        <w:t>.  Segmentti ei ole pakollinen.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5"/>
        <w:gridCol w:w="2334"/>
        <w:gridCol w:w="705"/>
        <w:gridCol w:w="608"/>
        <w:gridCol w:w="3526"/>
      </w:tblGrid>
      <w:tr w:rsidR="00D56699" w:rsidRPr="00394B73" w14:paraId="6C33B2F6" w14:textId="77777777" w:rsidTr="002406FB"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1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2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3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4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5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D56699" w:rsidRPr="00394B73" w14:paraId="6C33B2FC" w14:textId="77777777" w:rsidTr="002406FB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C33B2F7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6C33B2F8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Tietojen viivästyskoodi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2F9" w14:textId="77777777" w:rsidR="00D56699" w:rsidRPr="00394B73" w:rsidRDefault="00D56699" w:rsidP="00F9430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</w:t>
            </w:r>
            <w:r w:rsidR="00F94307" w:rsidRPr="00394B73"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2FA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6C33B2FB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699" w:rsidRPr="00394B73" w14:paraId="6C33B302" w14:textId="77777777" w:rsidTr="002406FB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2FD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  <w:r w:rsidR="00D56699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2FE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Field1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2FF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300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301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Koodi</w:t>
            </w:r>
          </w:p>
        </w:tc>
      </w:tr>
      <w:tr w:rsidR="00D56699" w:rsidRPr="00394B73" w14:paraId="6C33B308" w14:textId="77777777" w:rsidTr="002406FB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303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  <w:r w:rsidR="00D56699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304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Field2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305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306" w14:textId="77777777" w:rsidR="00D56699" w:rsidRPr="00394B73" w:rsidRDefault="00D56699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307" w14:textId="77777777" w:rsidR="00D56699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Koodi tekstinä</w:t>
            </w:r>
          </w:p>
        </w:tc>
      </w:tr>
      <w:tr w:rsidR="00F94307" w:rsidRPr="00394B73" w14:paraId="6C33B314" w14:textId="77777777" w:rsidTr="002406FB">
        <w:tc>
          <w:tcPr>
            <w:tcW w:w="805" w:type="dxa"/>
            <w:tcBorders>
              <w:top w:val="single" w:sz="4" w:space="0" w:color="000000"/>
              <w:bottom w:val="single" w:sz="4" w:space="0" w:color="000000"/>
            </w:tcBorders>
          </w:tcPr>
          <w:p w14:paraId="6C33B30F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bottom w:val="single" w:sz="4" w:space="0" w:color="000000"/>
            </w:tcBorders>
          </w:tcPr>
          <w:p w14:paraId="6C33B310" w14:textId="77777777" w:rsidR="00F94307" w:rsidRPr="00394B73" w:rsidRDefault="00C805C3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Päivämäärä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311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DT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312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</w:tcPr>
          <w:p w14:paraId="6C33B313" w14:textId="77777777" w:rsidR="00F94307" w:rsidRPr="00394B73" w:rsidRDefault="00F94307" w:rsidP="00D5669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Viivästyksen pvm.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</w:t>
            </w:r>
          </w:p>
        </w:tc>
      </w:tr>
    </w:tbl>
    <w:p w14:paraId="6C33B315" w14:textId="77777777" w:rsidR="00F94307" w:rsidRPr="00394B73" w:rsidRDefault="00F94307" w:rsidP="00D56699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316" w14:textId="618BFD97" w:rsidR="00D56699" w:rsidRPr="00394B73" w:rsidRDefault="00F94307" w:rsidP="00D56699">
      <w:pPr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b/>
          <w:sz w:val="22"/>
          <w:szCs w:val="22"/>
        </w:rPr>
        <w:t>ZPV</w:t>
      </w:r>
      <w:r w:rsidR="00D56699" w:rsidRPr="00394B73">
        <w:rPr>
          <w:rFonts w:ascii="Times New Roman" w:hAnsi="Times New Roman" w:cs="Times New Roman"/>
          <w:sz w:val="22"/>
          <w:szCs w:val="22"/>
        </w:rPr>
        <w:t>|</w:t>
      </w:r>
      <w:r w:rsidRPr="00394B73">
        <w:rPr>
          <w:rFonts w:ascii="Times New Roman" w:hAnsi="Times New Roman" w:cs="Times New Roman"/>
          <w:sz w:val="22"/>
          <w:szCs w:val="22"/>
        </w:rPr>
        <w:t>1^Kanta viivästys</w:t>
      </w:r>
      <w:r w:rsidR="00D56699" w:rsidRPr="00394B73">
        <w:rPr>
          <w:rFonts w:ascii="Times New Roman" w:hAnsi="Times New Roman" w:cs="Times New Roman"/>
          <w:sz w:val="22"/>
          <w:szCs w:val="22"/>
        </w:rPr>
        <w:t>|</w:t>
      </w:r>
      <w:r w:rsidRPr="00394B73">
        <w:rPr>
          <w:rFonts w:ascii="Times New Roman" w:hAnsi="Times New Roman" w:cs="Times New Roman"/>
          <w:sz w:val="22"/>
          <w:szCs w:val="22"/>
        </w:rPr>
        <w:t>20130903</w:t>
      </w:r>
    </w:p>
    <w:p w14:paraId="6C33B317" w14:textId="77777777" w:rsidR="00D56699" w:rsidRPr="002F52B5" w:rsidRDefault="00C805C3" w:rsidP="00D56699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09" w:name="_Toc27658617"/>
      <w:r w:rsidRPr="002F52B5">
        <w:rPr>
          <w:rFonts w:ascii="Times New Roman" w:hAnsi="Times New Roman" w:cs="Times New Roman"/>
          <w:sz w:val="22"/>
          <w:szCs w:val="22"/>
        </w:rPr>
        <w:t>ZPV</w:t>
      </w:r>
      <w:r w:rsidR="00D56699" w:rsidRPr="002F52B5">
        <w:rPr>
          <w:rFonts w:ascii="Times New Roman" w:hAnsi="Times New Roman" w:cs="Times New Roman"/>
          <w:sz w:val="22"/>
          <w:szCs w:val="22"/>
        </w:rPr>
        <w:t>-</w:t>
      </w:r>
      <w:r w:rsidRPr="002F52B5">
        <w:rPr>
          <w:rFonts w:ascii="Times New Roman" w:hAnsi="Times New Roman" w:cs="Times New Roman"/>
          <w:sz w:val="22"/>
          <w:szCs w:val="22"/>
        </w:rPr>
        <w:t>1</w:t>
      </w:r>
      <w:r w:rsidR="00D56699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</w:rPr>
        <w:t>Tietojen viivästyskoodi</w:t>
      </w:r>
      <w:bookmarkEnd w:id="309"/>
    </w:p>
    <w:p w14:paraId="6C33B318" w14:textId="3803E378" w:rsidR="00C805C3" w:rsidRDefault="00B279DF" w:rsidP="00C805C3">
      <w:pPr>
        <w:spacing w:after="240"/>
        <w:ind w:left="568"/>
        <w:rPr>
          <w:lang w:val="fi-FI"/>
        </w:rPr>
      </w:pPr>
      <w:r>
        <w:rPr>
          <w:lang w:val="fi-FI"/>
        </w:rPr>
        <w:t>koodi^koodi tekstinä</w:t>
      </w:r>
    </w:p>
    <w:p w14:paraId="6C33B319" w14:textId="77777777" w:rsidR="00C805C3" w:rsidRPr="002F52B5" w:rsidRDefault="00C805C3" w:rsidP="00C805C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10" w:name="_Toc27658618"/>
      <w:r w:rsidRPr="002F52B5">
        <w:rPr>
          <w:rFonts w:ascii="Times New Roman" w:hAnsi="Times New Roman" w:cs="Times New Roman"/>
          <w:sz w:val="22"/>
          <w:szCs w:val="22"/>
        </w:rPr>
        <w:t>ZPV-2 Päivämäärä</w:t>
      </w:r>
      <w:bookmarkEnd w:id="310"/>
    </w:p>
    <w:p w14:paraId="6C33B31A" w14:textId="77777777" w:rsidR="00C805C3" w:rsidRPr="00394B73" w:rsidRDefault="00C805C3" w:rsidP="00C805C3">
      <w:pPr>
        <w:spacing w:after="240"/>
        <w:ind w:left="568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Päivämäärä</w:t>
      </w:r>
      <w:r w:rsidR="00B60C6F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mihin saakka tietoja viivästytetään.</w:t>
      </w:r>
    </w:p>
    <w:p w14:paraId="6C33B31B" w14:textId="77777777" w:rsidR="006458EA" w:rsidRPr="002F52B5" w:rsidRDefault="006458EA" w:rsidP="006458EA">
      <w:pPr>
        <w:pStyle w:val="Otsikko2"/>
        <w:rPr>
          <w:rFonts w:ascii="Times New Roman" w:hAnsi="Times New Roman" w:cs="Times New Roman"/>
          <w:lang w:val="fi-FI"/>
        </w:rPr>
      </w:pPr>
      <w:bookmarkStart w:id="311" w:name="_Toc27658619"/>
      <w:r w:rsidRPr="002F52B5">
        <w:rPr>
          <w:rFonts w:ascii="Times New Roman" w:hAnsi="Times New Roman" w:cs="Times New Roman"/>
          <w:lang w:val="fi-FI"/>
        </w:rPr>
        <w:t>Tutkimuspyynnön muutos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</w:t>
      </w:r>
      <w:r w:rsidR="001B4096" w:rsidRPr="002F52B5">
        <w:rPr>
          <w:rFonts w:ascii="Times New Roman" w:hAnsi="Times New Roman" w:cs="Times New Roman"/>
          <w:lang w:val="fi-FI"/>
        </w:rPr>
        <w:t xml:space="preserve"> (Order Message)</w:t>
      </w:r>
      <w:bookmarkEnd w:id="311"/>
    </w:p>
    <w:p w14:paraId="6C33B31C" w14:textId="1B54270C" w:rsidR="006458EA" w:rsidRPr="00394B73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Tutkimuspyynnön päivitystieto välitetään ORC-segmentin kentässä 1 ja arvo on X</w:t>
      </w:r>
      <w:r w:rsidR="00530CB7">
        <w:rPr>
          <w:rFonts w:ascii="Times New Roman" w:hAnsi="Times New Roman" w:cs="Times New Roman"/>
          <w:sz w:val="22"/>
          <w:szCs w:val="22"/>
          <w:lang w:val="fi-FI"/>
        </w:rPr>
        <w:t>O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 Muutoin sanoma on sama kuin uusi pyyntösanoma.</w:t>
      </w:r>
    </w:p>
    <w:p w14:paraId="6C33B31D" w14:textId="77777777" w:rsidR="006458EA" w:rsidRPr="00394B73" w:rsidRDefault="006458EA" w:rsidP="006458EA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ORC-segmentti.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1"/>
        <w:gridCol w:w="2261"/>
        <w:gridCol w:w="656"/>
        <w:gridCol w:w="608"/>
        <w:gridCol w:w="3632"/>
      </w:tblGrid>
      <w:tr w:rsidR="006458EA" w:rsidRPr="00394B73" w14:paraId="6C33B323" w14:textId="77777777" w:rsidTr="006458EA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1E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1F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0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1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2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458EA" w:rsidRPr="004320DA" w14:paraId="6C33B32A" w14:textId="77777777" w:rsidTr="006458EA">
        <w:tc>
          <w:tcPr>
            <w:tcW w:w="836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4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5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670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6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7" w14:textId="77777777" w:rsidR="006458EA" w:rsidRPr="00394B73" w:rsidRDefault="006458EA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68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8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Pyynnön tila</w:t>
            </w:r>
          </w:p>
          <w:p w14:paraId="6C33B329" w14:textId="2BC0F5D2" w:rsidR="006458EA" w:rsidRPr="00394B73" w:rsidRDefault="006458EA" w:rsidP="00530CB7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&lt;X</w:t>
            </w:r>
            <w:r w:rsidR="00530C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&gt;=Pyynnön päivitys</w:t>
            </w:r>
          </w:p>
        </w:tc>
      </w:tr>
    </w:tbl>
    <w:p w14:paraId="6C33B32B" w14:textId="77777777" w:rsidR="006458EA" w:rsidRPr="002F52B5" w:rsidRDefault="006458EA" w:rsidP="006458EA">
      <w:pPr>
        <w:pStyle w:val="Otsikko2"/>
        <w:rPr>
          <w:rFonts w:ascii="Times New Roman" w:hAnsi="Times New Roman" w:cs="Times New Roman"/>
          <w:lang w:val="fi-FI"/>
        </w:rPr>
      </w:pPr>
      <w:bookmarkStart w:id="312" w:name="_Toc27658620"/>
      <w:r w:rsidRPr="002F52B5">
        <w:rPr>
          <w:rFonts w:ascii="Times New Roman" w:hAnsi="Times New Roman" w:cs="Times New Roman"/>
          <w:lang w:val="fi-FI"/>
        </w:rPr>
        <w:lastRenderedPageBreak/>
        <w:t>Tutkimuspyynnön peruminen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</w:t>
      </w:r>
      <w:r w:rsidR="001B4096" w:rsidRPr="002F52B5">
        <w:rPr>
          <w:rFonts w:ascii="Times New Roman" w:hAnsi="Times New Roman" w:cs="Times New Roman"/>
          <w:lang w:val="fi-FI"/>
        </w:rPr>
        <w:t xml:space="preserve"> (Order Message)</w:t>
      </w:r>
      <w:bookmarkEnd w:id="312"/>
    </w:p>
    <w:p w14:paraId="6C33B32C" w14:textId="77777777" w:rsidR="006458EA" w:rsidRPr="00394B73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Tutkimuspyynnön päivitystieto välitetään ORC-segmentin kentässä 1 ja arvo on CA. Muutoin sanoma on sama kuin uusi pyyntösanoma.</w:t>
      </w:r>
    </w:p>
    <w:p w14:paraId="6C33B32D" w14:textId="77777777" w:rsidR="006458EA" w:rsidRPr="00394B73" w:rsidRDefault="006458EA" w:rsidP="006458EA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ORC-segmentti.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"/>
        <w:gridCol w:w="2261"/>
        <w:gridCol w:w="656"/>
        <w:gridCol w:w="608"/>
        <w:gridCol w:w="3631"/>
      </w:tblGrid>
      <w:tr w:rsidR="006458EA" w:rsidRPr="00394B73" w14:paraId="6C33B333" w14:textId="77777777" w:rsidTr="00FE0657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E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F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0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1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2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458EA" w:rsidRPr="004320DA" w14:paraId="6C33B33A" w14:textId="77777777" w:rsidTr="00FE0657">
        <w:tc>
          <w:tcPr>
            <w:tcW w:w="836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4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5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670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6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7" w14:textId="77777777" w:rsidR="006458EA" w:rsidRPr="00394B73" w:rsidRDefault="006458EA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68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8" w14:textId="77777777" w:rsidR="006458EA" w:rsidRPr="00394B73" w:rsidRDefault="006458E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Pyynnön tila</w:t>
            </w:r>
          </w:p>
          <w:p w14:paraId="6C33B339" w14:textId="77777777" w:rsidR="006458EA" w:rsidRPr="00394B73" w:rsidRDefault="006458EA" w:rsidP="00906808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&lt;CA&gt;=Pyynnön p</w:t>
            </w:r>
            <w:r w:rsidR="00906808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oisto</w:t>
            </w:r>
          </w:p>
        </w:tc>
      </w:tr>
    </w:tbl>
    <w:p w14:paraId="6C33B33B" w14:textId="77777777" w:rsidR="00985C2E" w:rsidRPr="00394B73" w:rsidRDefault="00985C2E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33C" w14:textId="77777777" w:rsidR="00FF6E30" w:rsidRDefault="00FF6E30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1E9C7E18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749E25F9" w14:textId="77CA74BC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br w:type="page"/>
      </w:r>
    </w:p>
    <w:p w14:paraId="2CED578B" w14:textId="77777777" w:rsidR="004C334F" w:rsidRPr="00394B73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362" w14:textId="77777777" w:rsidR="00A550D9" w:rsidRPr="002F52B5" w:rsidRDefault="008F7648" w:rsidP="00281ED4">
      <w:pPr>
        <w:pStyle w:val="Otsikko1"/>
        <w:rPr>
          <w:rFonts w:ascii="Times New Roman" w:hAnsi="Times New Roman" w:cs="Times New Roman"/>
        </w:rPr>
      </w:pPr>
      <w:r w:rsidRPr="002F52B5">
        <w:rPr>
          <w:rFonts w:ascii="Times New Roman" w:hAnsi="Times New Roman" w:cs="Times New Roman"/>
          <w:lang w:val="fi-FI"/>
        </w:rPr>
        <w:t xml:space="preserve"> </w:t>
      </w:r>
      <w:bookmarkStart w:id="313" w:name="_Toc27658621"/>
      <w:r w:rsidR="00281ED4" w:rsidRPr="002F52B5">
        <w:rPr>
          <w:rFonts w:ascii="Times New Roman" w:hAnsi="Times New Roman" w:cs="Times New Roman"/>
          <w:lang w:val="fi-FI"/>
        </w:rPr>
        <w:t>Lausuntopyyntö jälkikäteen</w:t>
      </w:r>
      <w:r w:rsidR="00281ED4" w:rsidRPr="002F52B5">
        <w:rPr>
          <w:rFonts w:ascii="Times New Roman" w:hAnsi="Times New Roman" w:cs="Times New Roman"/>
        </w:rPr>
        <w:t xml:space="preserve"> HIS </w:t>
      </w:r>
      <w:r w:rsidR="00281ED4" w:rsidRPr="002F52B5">
        <w:rPr>
          <w:rFonts w:ascii="Times New Roman" w:hAnsi="Times New Roman" w:cs="Times New Roman"/>
        </w:rPr>
        <w:sym w:font="Wingdings" w:char="F0E0"/>
      </w:r>
      <w:r w:rsidR="00281ED4" w:rsidRPr="002F52B5">
        <w:rPr>
          <w:rFonts w:ascii="Times New Roman" w:hAnsi="Times New Roman" w:cs="Times New Roman"/>
        </w:rPr>
        <w:t xml:space="preserve"> RIS</w:t>
      </w:r>
      <w:bookmarkEnd w:id="313"/>
    </w:p>
    <w:p w14:paraId="6C33B363" w14:textId="77777777" w:rsidR="00281ED4" w:rsidRPr="00394B73" w:rsidRDefault="00281ED4" w:rsidP="00281ED4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>yydet</w:t>
      </w:r>
      <w:r w:rsidR="00C27AD5" w:rsidRPr="00394B73">
        <w:rPr>
          <w:rFonts w:ascii="Times New Roman" w:hAnsi="Times New Roman" w:cs="Times New Roman"/>
          <w:sz w:val="22"/>
          <w:szCs w:val="22"/>
          <w:lang w:val="fi-FI"/>
        </w:rPr>
        <w:t>ään lausuntoa tehdyltä tutkimukselta jäl</w:t>
      </w:r>
      <w:r w:rsidR="002F497C" w:rsidRPr="00394B73">
        <w:rPr>
          <w:rFonts w:ascii="Times New Roman" w:hAnsi="Times New Roman" w:cs="Times New Roman"/>
          <w:sz w:val="22"/>
          <w:szCs w:val="22"/>
          <w:lang w:val="fi-FI"/>
        </w:rPr>
        <w:t>k</w:t>
      </w:r>
      <w:r w:rsidR="00C27AD5" w:rsidRPr="00394B73">
        <w:rPr>
          <w:rFonts w:ascii="Times New Roman" w:hAnsi="Times New Roman" w:cs="Times New Roman"/>
          <w:sz w:val="22"/>
          <w:szCs w:val="22"/>
          <w:lang w:val="fi-FI"/>
        </w:rPr>
        <w:t>ikäteen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364" w14:textId="77777777" w:rsidR="002F497C" w:rsidRPr="002F52B5" w:rsidRDefault="002F497C" w:rsidP="002F497C">
      <w:pPr>
        <w:pStyle w:val="Otsikko2"/>
        <w:rPr>
          <w:rFonts w:ascii="Times New Roman" w:hAnsi="Times New Roman" w:cs="Times New Roman"/>
          <w:lang w:val="fi-FI"/>
        </w:rPr>
      </w:pPr>
      <w:bookmarkStart w:id="314" w:name="_Toc27658622"/>
      <w:r w:rsidRPr="002F52B5">
        <w:rPr>
          <w:rFonts w:ascii="Times New Roman" w:hAnsi="Times New Roman" w:cs="Times New Roman"/>
          <w:lang w:val="fi-FI"/>
        </w:rPr>
        <w:t>Uusi lausuntopyyntö ORM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 (Order Message)</w:t>
      </w:r>
      <w:bookmarkEnd w:id="314"/>
    </w:p>
    <w:p w14:paraId="6C33B365" w14:textId="77777777" w:rsidR="002F497C" w:rsidRPr="00394B73" w:rsidRDefault="002F497C" w:rsidP="002F497C">
      <w:pPr>
        <w:pStyle w:val="Leipteksti"/>
        <w:ind w:left="567"/>
        <w:rPr>
          <w:rFonts w:ascii="Times New Roman" w:hAnsi="Times New Roman"/>
          <w:i/>
          <w:sz w:val="22"/>
          <w:szCs w:val="22"/>
          <w:lang w:val="en-US"/>
        </w:rPr>
      </w:pPr>
      <w:r w:rsidRPr="00394B73">
        <w:rPr>
          <w:rFonts w:ascii="Times New Roman" w:hAnsi="Times New Roman"/>
          <w:i/>
          <w:sz w:val="22"/>
          <w:szCs w:val="22"/>
          <w:lang w:val="en-US"/>
        </w:rPr>
        <w:t>ORM_O01 segmentit:</w:t>
      </w:r>
    </w:p>
    <w:p w14:paraId="6C33B366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MSH – Message header, MSH-9 arvo on  ORM^O01</w:t>
      </w:r>
    </w:p>
    <w:p w14:paraId="6C33B367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368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369" w14:textId="77777777" w:rsidR="002F497C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7B44ABAB" w14:textId="6A047B23" w:rsidR="00B00255" w:rsidRPr="00394B73" w:rsidRDefault="00B0025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OBX 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Observation</w:t>
      </w:r>
    </w:p>
    <w:p w14:paraId="6C33B36A" w14:textId="77777777" w:rsidR="002F497C" w:rsidRPr="00394B73" w:rsidRDefault="0066701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</w:t>
      </w:r>
      <w:r w:rsidR="002F497C" w:rsidRPr="00394B73">
        <w:rPr>
          <w:rFonts w:ascii="Times New Roman" w:hAnsi="Times New Roman" w:cs="Times New Roman"/>
          <w:sz w:val="22"/>
          <w:szCs w:val="22"/>
          <w:lang w:val="en-US"/>
        </w:rPr>
        <w:t>NTE – Notes and Comments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}]</w:t>
      </w:r>
    </w:p>
    <w:p w14:paraId="6C33B36B" w14:textId="77777777" w:rsidR="00B11678" w:rsidRPr="002F52B5" w:rsidRDefault="00B60C6F" w:rsidP="00B11678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315" w:name="_Toc27658623"/>
      <w:r w:rsidRPr="002F52B5">
        <w:rPr>
          <w:rFonts w:ascii="Times New Roman" w:hAnsi="Times New Roman" w:cs="Times New Roman"/>
          <w:szCs w:val="24"/>
        </w:rPr>
        <w:t>MSH-s</w:t>
      </w:r>
      <w:r w:rsidR="00B11678" w:rsidRPr="002F52B5">
        <w:rPr>
          <w:rFonts w:ascii="Times New Roman" w:hAnsi="Times New Roman" w:cs="Times New Roman"/>
          <w:szCs w:val="24"/>
        </w:rPr>
        <w:t>egmentti</w:t>
      </w:r>
      <w:bookmarkEnd w:id="315"/>
    </w:p>
    <w:p w14:paraId="6C33B36C" w14:textId="77777777" w:rsidR="00B11678" w:rsidRPr="00394B73" w:rsidRDefault="00B60C6F" w:rsidP="00B11678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B11678" w:rsidRPr="00394B73">
        <w:rPr>
          <w:rFonts w:ascii="Times New Roman" w:hAnsi="Times New Roman" w:cs="Times New Roman"/>
          <w:sz w:val="22"/>
          <w:szCs w:val="22"/>
          <w:lang w:val="fi-FI"/>
        </w:rPr>
        <w:t>segmentti kuten tutkimuspyyntösanomassa.</w:t>
      </w:r>
      <w:r w:rsidR="00B11678" w:rsidRPr="00394B7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B36D" w14:textId="77777777" w:rsidR="00B11678" w:rsidRPr="002F52B5" w:rsidRDefault="00B60C6F" w:rsidP="00B11678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316" w:name="_Toc27658624"/>
      <w:r w:rsidRPr="002F52B5">
        <w:rPr>
          <w:rFonts w:ascii="Times New Roman" w:hAnsi="Times New Roman" w:cs="Times New Roman"/>
          <w:szCs w:val="24"/>
        </w:rPr>
        <w:t>PID-s</w:t>
      </w:r>
      <w:r w:rsidR="00B11678" w:rsidRPr="002F52B5">
        <w:rPr>
          <w:rFonts w:ascii="Times New Roman" w:hAnsi="Times New Roman" w:cs="Times New Roman"/>
          <w:szCs w:val="24"/>
        </w:rPr>
        <w:t>egmentti (Patient Identification)</w:t>
      </w:r>
      <w:bookmarkEnd w:id="316"/>
    </w:p>
    <w:p w14:paraId="6C33B36E" w14:textId="77777777" w:rsidR="00B11678" w:rsidRPr="006C6659" w:rsidRDefault="00B11678" w:rsidP="00B11678"/>
    <w:p w14:paraId="6C33B36F" w14:textId="77777777" w:rsidR="00B11678" w:rsidRPr="00394B73" w:rsidRDefault="00987E1E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B11678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6C33B370" w14:textId="77777777" w:rsidR="00C27AD5" w:rsidRPr="002F52B5" w:rsidRDefault="00B60C6F" w:rsidP="00C27AD5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317" w:name="_Toc27658625"/>
      <w:r w:rsidRPr="002F52B5">
        <w:rPr>
          <w:rFonts w:ascii="Times New Roman" w:hAnsi="Times New Roman" w:cs="Times New Roman"/>
          <w:szCs w:val="24"/>
        </w:rPr>
        <w:t>ORC-s</w:t>
      </w:r>
      <w:r w:rsidR="00C27AD5" w:rsidRPr="002F52B5">
        <w:rPr>
          <w:rFonts w:ascii="Times New Roman" w:hAnsi="Times New Roman" w:cs="Times New Roman"/>
          <w:szCs w:val="24"/>
        </w:rPr>
        <w:t>egmentti (Common Order)</w:t>
      </w:r>
      <w:bookmarkEnd w:id="317"/>
    </w:p>
    <w:p w14:paraId="6C33B371" w14:textId="77777777" w:rsidR="00985C2E" w:rsidRPr="00394B73" w:rsidRDefault="00366DED" w:rsidP="00985C2E">
      <w:pPr>
        <w:spacing w:before="240" w:after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ORC-segmentti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pääosin kuten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tutkimuspyynnössä. ORC-1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tilatiedoksi </w:t>
      </w: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RF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, ORC-10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-kentässä välitetään tieto siitä, kuka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lausuntoa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pyytää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ja ORC-17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-kentässä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välitetään lausuntopyynnön tekevän organisaation tiedot. Pyydety</w:t>
      </w:r>
      <w:r w:rsidR="0093042A" w:rsidRPr="00394B73">
        <w:rPr>
          <w:rFonts w:ascii="Times New Roman" w:hAnsi="Times New Roman" w:cs="Times New Roman"/>
          <w:sz w:val="22"/>
          <w:szCs w:val="22"/>
          <w:lang w:val="fi-FI"/>
        </w:rPr>
        <w:t>n tutkimuksen UID ei ole pakolli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nen, kuten ei myöskään tutkimuspyynnön luontiaika</w:t>
      </w:r>
      <w:r w:rsidR="0093042A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2553"/>
        <w:gridCol w:w="703"/>
        <w:gridCol w:w="608"/>
        <w:gridCol w:w="3271"/>
      </w:tblGrid>
      <w:tr w:rsidR="00366DED" w:rsidRPr="006C6659" w14:paraId="6C33B377" w14:textId="77777777" w:rsidTr="00366DED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2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3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4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5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6" w14:textId="77777777" w:rsidR="00366DED" w:rsidRPr="00394B73" w:rsidRDefault="00366DED" w:rsidP="00366DE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66DED" w:rsidRPr="006C6659" w14:paraId="6C33B37E" w14:textId="77777777" w:rsidTr="00366DED">
        <w:tc>
          <w:tcPr>
            <w:tcW w:w="836" w:type="dxa"/>
            <w:tcBorders>
              <w:bottom w:val="dashed" w:sz="4" w:space="0" w:color="auto"/>
            </w:tcBorders>
          </w:tcPr>
          <w:p w14:paraId="6C33B37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37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37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37B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bottom w:val="dashed" w:sz="4" w:space="0" w:color="auto"/>
            </w:tcBorders>
          </w:tcPr>
          <w:p w14:paraId="6C33B37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Pyynnön tila</w:t>
            </w:r>
          </w:p>
          <w:p w14:paraId="6C33B37D" w14:textId="77777777" w:rsidR="00366DED" w:rsidRPr="00394B73" w:rsidRDefault="00366DED" w:rsidP="009F45D2">
            <w:pPr>
              <w:pStyle w:val="Leipteksti"/>
              <w:spacing w:before="0"/>
              <w:rPr>
                <w:rFonts w:ascii="Times New Roman" w:hAnsi="Times New Roman"/>
                <w:i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&lt;RF&gt;=</w:t>
            </w:r>
            <w:r w:rsidR="009F45D2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Refill 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</w:t>
            </w:r>
          </w:p>
        </w:tc>
      </w:tr>
      <w:tr w:rsidR="00366DED" w:rsidRPr="0024019D" w14:paraId="6C33B384" w14:textId="77777777" w:rsidTr="00366DED">
        <w:tc>
          <w:tcPr>
            <w:tcW w:w="836" w:type="dxa"/>
            <w:tcBorders>
              <w:bottom w:val="dashed" w:sz="4" w:space="0" w:color="auto"/>
            </w:tcBorders>
          </w:tcPr>
          <w:p w14:paraId="6C33B37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38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38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382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bottom w:val="dashed" w:sz="4" w:space="0" w:color="auto"/>
            </w:tcBorders>
          </w:tcPr>
          <w:p w14:paraId="6C33B38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Pyydetyn tutkimuksen UID</w:t>
            </w:r>
          </w:p>
        </w:tc>
      </w:tr>
      <w:tr w:rsidR="00366DED" w:rsidRPr="006C6659" w14:paraId="6C33B38A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8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88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8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366DED" w:rsidRPr="006C6659" w14:paraId="6C33B390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8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8E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8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Muutosaika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366DED" w:rsidRPr="006C6659" w14:paraId="6C33B396" w14:textId="77777777" w:rsidTr="00366DED">
        <w:tc>
          <w:tcPr>
            <w:tcW w:w="836" w:type="dxa"/>
            <w:tcBorders>
              <w:top w:val="single" w:sz="4" w:space="0" w:color="000000"/>
              <w:bottom w:val="dashed" w:sz="4" w:space="0" w:color="auto"/>
            </w:tcBorders>
          </w:tcPr>
          <w:p w14:paraId="6C33B39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674" w:type="dxa"/>
            <w:tcBorders>
              <w:top w:val="single" w:sz="4" w:space="0" w:color="000000"/>
              <w:bottom w:val="dashed" w:sz="4" w:space="0" w:color="auto"/>
            </w:tcBorders>
          </w:tcPr>
          <w:p w14:paraId="6C33B39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Entered By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39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XCN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B394" w14:textId="77777777" w:rsidR="00366DED" w:rsidRPr="00394B73" w:rsidRDefault="002E32CE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dashed" w:sz="4" w:space="0" w:color="auto"/>
            </w:tcBorders>
          </w:tcPr>
          <w:p w14:paraId="6C33B395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 henkilö</w:t>
            </w:r>
          </w:p>
        </w:tc>
      </w:tr>
      <w:tr w:rsidR="00366DED" w:rsidRPr="006C6659" w14:paraId="6C33B39C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97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9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9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9A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9B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enkilötunnus</w:t>
            </w:r>
          </w:p>
        </w:tc>
      </w:tr>
      <w:tr w:rsidR="00366DED" w:rsidRPr="006C6659" w14:paraId="6C33B3A2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9D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9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9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0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1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ukunimi</w:t>
            </w:r>
          </w:p>
        </w:tc>
      </w:tr>
      <w:tr w:rsidR="00366DED" w:rsidRPr="006C6659" w14:paraId="6C33B3A8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A3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A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A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6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7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tunimi</w:t>
            </w:r>
          </w:p>
        </w:tc>
      </w:tr>
      <w:tr w:rsidR="00DC75AF" w:rsidRPr="006C6659" w14:paraId="3BBE8E95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5B9A6565" w14:textId="6B185541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sz w:val="22"/>
                <w:szCs w:val="22"/>
              </w:rPr>
              <w:t>10.4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4D30B59F" w14:textId="2DDC382A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0B47E1C" w14:textId="1F8B9920" w:rsidR="00DC75AF" w:rsidRPr="00DC75AF" w:rsidRDefault="00DC75AF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0756E0DA" w14:textId="497E1380" w:rsidR="00DC75AF" w:rsidRPr="00DC75AF" w:rsidRDefault="00DC75AF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2AFCB528" w14:textId="53FECF4E" w:rsidR="00DC75AF" w:rsidRPr="00DC75AF" w:rsidRDefault="00C559FD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</w:t>
            </w:r>
            <w:r w:rsidR="00DC75AF" w:rsidRPr="00DC75AF">
              <w:rPr>
                <w:rFonts w:ascii="Times New Roman" w:hAnsi="Times New Roman"/>
                <w:sz w:val="22"/>
                <w:szCs w:val="22"/>
              </w:rPr>
              <w:t>tunimet</w:t>
            </w:r>
          </w:p>
        </w:tc>
      </w:tr>
      <w:tr w:rsidR="00366DED" w:rsidRPr="006C6659" w14:paraId="6C33B3AE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A9" w14:textId="23FE2CE8" w:rsidR="00366DED" w:rsidRPr="00394B73" w:rsidRDefault="000A163E" w:rsidP="009B506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9B5069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AA" w14:textId="36445E99" w:rsidR="00366DED" w:rsidRPr="00394B73" w:rsidRDefault="009B5069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A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C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D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itteli</w:t>
            </w:r>
          </w:p>
        </w:tc>
      </w:tr>
      <w:tr w:rsidR="00EA5BC2" w:rsidRPr="006C6659" w14:paraId="6C33B3B4" w14:textId="77777777" w:rsidTr="001113FF">
        <w:tc>
          <w:tcPr>
            <w:tcW w:w="836" w:type="dxa"/>
            <w:tcBorders>
              <w:top w:val="dashed" w:sz="4" w:space="0" w:color="auto"/>
              <w:bottom w:val="single" w:sz="4" w:space="0" w:color="000000"/>
            </w:tcBorders>
          </w:tcPr>
          <w:p w14:paraId="6C33B3AF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10.13</w:t>
            </w:r>
          </w:p>
        </w:tc>
        <w:tc>
          <w:tcPr>
            <w:tcW w:w="2674" w:type="dxa"/>
            <w:tcBorders>
              <w:top w:val="dashed" w:sz="4" w:space="0" w:color="auto"/>
              <w:bottom w:val="single" w:sz="4" w:space="0" w:color="000000"/>
            </w:tcBorders>
          </w:tcPr>
          <w:p w14:paraId="6C33B3B0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3B1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B3B2" w14:textId="77777777" w:rsidR="00EA5BC2" w:rsidRPr="00394B73" w:rsidRDefault="00EA5BC2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single" w:sz="4" w:space="0" w:color="000000"/>
            </w:tcBorders>
          </w:tcPr>
          <w:p w14:paraId="6C33B3B3" w14:textId="77777777" w:rsidR="00EA5BC2" w:rsidRPr="00394B73" w:rsidRDefault="00EA5BC2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10.1 tyyppi &lt;HETU&gt;</w:t>
            </w:r>
          </w:p>
        </w:tc>
      </w:tr>
      <w:tr w:rsidR="00366DED" w:rsidRPr="006C6659" w14:paraId="6C33B3BA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B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B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Order Effective Date/Time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B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B8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B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Luontiaika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366DED" w:rsidRPr="006C6659" w14:paraId="6C33B3C0" w14:textId="77777777" w:rsidTr="00366DED">
        <w:tc>
          <w:tcPr>
            <w:tcW w:w="836" w:type="dxa"/>
            <w:tcBorders>
              <w:top w:val="single" w:sz="4" w:space="0" w:color="000000"/>
              <w:bottom w:val="dashed" w:sz="4" w:space="0" w:color="auto"/>
            </w:tcBorders>
          </w:tcPr>
          <w:p w14:paraId="6C33B3B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</w:p>
        </w:tc>
        <w:tc>
          <w:tcPr>
            <w:tcW w:w="2674" w:type="dxa"/>
            <w:tcBorders>
              <w:top w:val="single" w:sz="4" w:space="0" w:color="000000"/>
              <w:bottom w:val="dashed" w:sz="4" w:space="0" w:color="auto"/>
            </w:tcBorders>
          </w:tcPr>
          <w:p w14:paraId="6C33B3B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Entering Organization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3B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B3BE" w14:textId="77777777" w:rsidR="00366DED" w:rsidRPr="00394B73" w:rsidRDefault="002E32CE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dashed" w:sz="4" w:space="0" w:color="auto"/>
            </w:tcBorders>
          </w:tcPr>
          <w:p w14:paraId="6C33B3BF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Pyytävä organisaatio</w:t>
            </w:r>
          </w:p>
        </w:tc>
      </w:tr>
      <w:tr w:rsidR="00366DED" w:rsidRPr="006C6659" w14:paraId="6C33B3C6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1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C4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C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366DED" w:rsidRPr="006C6659" w14:paraId="6C33B3CC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7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CA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CB" w14:textId="3002B886" w:rsidR="00366DED" w:rsidRPr="00394B73" w:rsidRDefault="008B666B" w:rsidP="00987E1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66DED" w:rsidRPr="006C6659" w14:paraId="6C33B3D2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D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lastRenderedPageBreak/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0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1" w14:textId="77777777" w:rsidR="00366DED" w:rsidRPr="00394B73" w:rsidRDefault="002E32C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oodi</w:t>
            </w:r>
          </w:p>
        </w:tc>
      </w:tr>
      <w:tr w:rsidR="00366DED" w:rsidRPr="006C6659" w14:paraId="6C33B3D8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D3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D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Alternate 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D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6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Pyytävän yksikön OID</w:t>
            </w:r>
          </w:p>
        </w:tc>
      </w:tr>
      <w:tr w:rsidR="00366DED" w:rsidRPr="006C6659" w14:paraId="6C33B3DE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D9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D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Alternate 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D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C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D" w14:textId="0698BCAF" w:rsidR="00366DED" w:rsidRPr="00394B73" w:rsidRDefault="00366DED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Pyytävän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66DED" w:rsidRPr="006C6659" w14:paraId="6C33B3E4" w14:textId="77777777" w:rsidTr="00366DED">
        <w:tc>
          <w:tcPr>
            <w:tcW w:w="836" w:type="dxa"/>
            <w:tcBorders>
              <w:top w:val="dashed" w:sz="4" w:space="0" w:color="auto"/>
              <w:bottom w:val="single" w:sz="4" w:space="0" w:color="000000"/>
            </w:tcBorders>
          </w:tcPr>
          <w:p w14:paraId="6C33B3DF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74" w:type="dxa"/>
            <w:tcBorders>
              <w:top w:val="dashed" w:sz="4" w:space="0" w:color="auto"/>
              <w:bottom w:val="single" w:sz="4" w:space="0" w:color="000000"/>
            </w:tcBorders>
          </w:tcPr>
          <w:p w14:paraId="6C33B3E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3E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B3E2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single" w:sz="4" w:space="0" w:color="000000"/>
            </w:tcBorders>
          </w:tcPr>
          <w:p w14:paraId="6C33B3E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Pyytävän yksikön koodi</w:t>
            </w:r>
          </w:p>
        </w:tc>
      </w:tr>
    </w:tbl>
    <w:p w14:paraId="6C33B3E5" w14:textId="77777777" w:rsidR="00366DED" w:rsidRPr="002F52B5" w:rsidRDefault="00987E1E" w:rsidP="00366DED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318" w:name="_Toc27658626"/>
      <w:r w:rsidRPr="002F52B5">
        <w:rPr>
          <w:rFonts w:ascii="Times New Roman" w:hAnsi="Times New Roman" w:cs="Times New Roman"/>
          <w:szCs w:val="24"/>
        </w:rPr>
        <w:t>OBR-s</w:t>
      </w:r>
      <w:r w:rsidR="00366DED" w:rsidRPr="002F52B5">
        <w:rPr>
          <w:rFonts w:ascii="Times New Roman" w:hAnsi="Times New Roman" w:cs="Times New Roman"/>
          <w:szCs w:val="24"/>
        </w:rPr>
        <w:t>egmentti (Observation Request)</w:t>
      </w:r>
      <w:bookmarkEnd w:id="318"/>
    </w:p>
    <w:p w14:paraId="6C33B3E6" w14:textId="77777777" w:rsidR="002F497C" w:rsidRPr="00394B73" w:rsidRDefault="002F497C" w:rsidP="002F497C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OBR-segmentti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pääosin kuten t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utkimuspyynnössä. OBR-3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-kentässä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välitetään tutkimuksen accession numero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jolle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pyydetään lausunto. OBR-31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kentässä on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tieto lausunnon kiireellisyydestä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3E7" w14:textId="77777777" w:rsidR="00366DED" w:rsidRPr="00394B73" w:rsidRDefault="00366DED" w:rsidP="00366DED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6"/>
        <w:gridCol w:w="2401"/>
        <w:gridCol w:w="716"/>
        <w:gridCol w:w="608"/>
        <w:gridCol w:w="3447"/>
      </w:tblGrid>
      <w:tr w:rsidR="00366DED" w:rsidRPr="00394B73" w14:paraId="6C33B3ED" w14:textId="77777777" w:rsidTr="00773BE6">
        <w:tc>
          <w:tcPr>
            <w:tcW w:w="8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66DED" w:rsidRPr="00394B73" w14:paraId="6C33B3F3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E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E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1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366DED" w:rsidRPr="00394B73" w14:paraId="6C33B3F9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F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F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6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7" w14:textId="77777777" w:rsidR="00366DED" w:rsidRPr="00394B73" w:rsidRDefault="0093042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Pyydetyn tutkimuksen UID</w:t>
            </w:r>
          </w:p>
        </w:tc>
      </w:tr>
      <w:tr w:rsidR="0093042A" w:rsidRPr="00394B73" w14:paraId="6C33B3FF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FA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FB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C" w14:textId="77777777" w:rsidR="0093042A" w:rsidRPr="00394B73" w:rsidRDefault="0093042A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D" w14:textId="77777777" w:rsidR="0093042A" w:rsidRPr="00394B73" w:rsidRDefault="0093042A" w:rsidP="002F49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E" w14:textId="77777777" w:rsidR="0093042A" w:rsidRPr="00394B73" w:rsidRDefault="008B20ED" w:rsidP="002F497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A</w:t>
            </w:r>
            <w:r w:rsidR="005341DB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="0093042A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-numero </w:t>
            </w:r>
          </w:p>
        </w:tc>
      </w:tr>
      <w:tr w:rsidR="00366DED" w:rsidRPr="00394B73" w14:paraId="6C33B405" w14:textId="77777777" w:rsidTr="00773BE6">
        <w:tc>
          <w:tcPr>
            <w:tcW w:w="803" w:type="dxa"/>
            <w:tcBorders>
              <w:top w:val="single" w:sz="4" w:space="0" w:color="000000"/>
              <w:bottom w:val="dashed" w:sz="4" w:space="0" w:color="auto"/>
            </w:tcBorders>
          </w:tcPr>
          <w:p w14:paraId="6C33B40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/>
              <w:bottom w:val="dashed" w:sz="4" w:space="0" w:color="auto"/>
            </w:tcBorders>
          </w:tcPr>
          <w:p w14:paraId="6C33B40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3" w:type="dxa"/>
            <w:tcBorders>
              <w:top w:val="single" w:sz="4" w:space="0" w:color="000000"/>
              <w:bottom w:val="dashed" w:sz="4" w:space="0" w:color="auto"/>
            </w:tcBorders>
          </w:tcPr>
          <w:p w14:paraId="6C33B40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403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bottom w:val="dashed" w:sz="4" w:space="0" w:color="auto"/>
            </w:tcBorders>
          </w:tcPr>
          <w:p w14:paraId="6C33B40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66DED" w:rsidRPr="00394B73" w14:paraId="6C33B40B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06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0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0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09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0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366DED" w:rsidRPr="00394B73" w14:paraId="6C33B411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0C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0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0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0F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1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366DED" w:rsidRPr="00394B73" w14:paraId="6C33B41A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12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13" w14:textId="5B69A226" w:rsidR="00366DED" w:rsidRPr="00394B73" w:rsidRDefault="004800A8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1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15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16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417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418" w14:textId="77777777" w:rsidR="00C45982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419" w14:textId="77777777" w:rsidR="00366DED" w:rsidRPr="00394B73" w:rsidRDefault="00C45982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&lt;ZXA10&gt; = molemmat</w:t>
            </w:r>
          </w:p>
        </w:tc>
      </w:tr>
      <w:tr w:rsidR="00773BE6" w:rsidRPr="00394B73" w14:paraId="16476867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5518E34E" w14:textId="0A6ACCE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36D51136" w14:textId="33791601" w:rsidR="00773BE6" w:rsidRPr="003A7C40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27021158" w14:textId="474E02FF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56036D0" w14:textId="16D5DA4A" w:rsidR="00773BE6" w:rsidRPr="00394B73" w:rsidRDefault="00773BE6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272374DF" w14:textId="52F48A4F" w:rsidR="00773BE6" w:rsidRPr="00394B73" w:rsidRDefault="00773BE6" w:rsidP="00C45982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420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1B" w14:textId="3C27353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1C" w14:textId="64F9B8A4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1D" w14:textId="72F249DC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1E" w14:textId="625C4153" w:rsidR="00773BE6" w:rsidRPr="00394B73" w:rsidRDefault="00773BE6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1F" w14:textId="0C2B32DA" w:rsidR="00773BE6" w:rsidRPr="00394B73" w:rsidRDefault="00773BE6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366DED" w:rsidRPr="00394B73" w14:paraId="6C33B42B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1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2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Priority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24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25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T</w:t>
            </w:r>
            <w:r w:rsidR="001F1C3C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riage-luokitus</w:t>
            </w:r>
          </w:p>
          <w:p w14:paraId="6C33B426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&lt;A&gt; Kiireellisin</w:t>
            </w:r>
          </w:p>
          <w:p w14:paraId="6C33B427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&lt;B&gt;</w:t>
            </w:r>
          </w:p>
          <w:p w14:paraId="6C33B428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&lt;C&gt;</w:t>
            </w:r>
          </w:p>
          <w:p w14:paraId="6C33B429" w14:textId="77777777" w:rsidR="003C44C1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&lt;D&gt;</w:t>
            </w:r>
          </w:p>
          <w:p w14:paraId="6C33B42A" w14:textId="77777777" w:rsidR="00366DED" w:rsidRPr="00394B73" w:rsidRDefault="003C44C1" w:rsidP="003C44C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&lt;E&gt; Kiireettömin</w:t>
            </w:r>
          </w:p>
        </w:tc>
      </w:tr>
      <w:tr w:rsidR="00366DED" w:rsidRPr="00394B73" w14:paraId="6C33B431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C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2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Requested Date/Time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2F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3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Tutkimuksen tavoiteaika</w:t>
            </w:r>
          </w:p>
        </w:tc>
      </w:tr>
      <w:tr w:rsidR="00366DED" w:rsidRPr="00394B73" w14:paraId="6C33B437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3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3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3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35" w14:textId="77777777" w:rsidR="00366DED" w:rsidRPr="00394B73" w:rsidRDefault="002256D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36" w14:textId="77777777" w:rsidR="00366DED" w:rsidRPr="00394B73" w:rsidRDefault="00D6581D" w:rsidP="002256D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Pyynnön toimintokoodi</w:t>
            </w:r>
          </w:p>
        </w:tc>
      </w:tr>
      <w:tr w:rsidR="00366DED" w:rsidRPr="00394B73" w14:paraId="6C33B442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38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39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Transportation Mode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3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3B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3C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Kuljetustapa</w:t>
            </w:r>
          </w:p>
          <w:p w14:paraId="6C33B43D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&lt;CART&gt; paaripotilas</w:t>
            </w:r>
          </w:p>
          <w:p w14:paraId="6C33B43E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&lt;PORT&gt; osastokuvaus</w:t>
            </w:r>
          </w:p>
          <w:p w14:paraId="6C33B43F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&lt;WALK&gt; kävelevä potilas</w:t>
            </w:r>
          </w:p>
          <w:p w14:paraId="6C33B440" w14:textId="77777777" w:rsidR="00A87BCF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&lt;WHLC&gt; pyörätuoli</w:t>
            </w:r>
          </w:p>
          <w:p w14:paraId="6C33B441" w14:textId="77777777" w:rsidR="00366DED" w:rsidRPr="00394B73" w:rsidRDefault="00A87BCF" w:rsidP="00A87BC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&lt;OTHE&gt; muu</w:t>
            </w:r>
            <w:r w:rsidR="00366DED" w:rsidRPr="00394B7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366DED" w:rsidRPr="00394B73" w14:paraId="6C33B448" w14:textId="77777777" w:rsidTr="00773BE6">
        <w:tc>
          <w:tcPr>
            <w:tcW w:w="803" w:type="dxa"/>
            <w:tcBorders>
              <w:top w:val="single" w:sz="4" w:space="0" w:color="000000"/>
              <w:bottom w:val="dashed" w:sz="4" w:space="0" w:color="auto"/>
            </w:tcBorders>
          </w:tcPr>
          <w:p w14:paraId="6C33B44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31</w:t>
            </w:r>
          </w:p>
        </w:tc>
        <w:tc>
          <w:tcPr>
            <w:tcW w:w="2481" w:type="dxa"/>
            <w:tcBorders>
              <w:top w:val="single" w:sz="4" w:space="0" w:color="000000"/>
              <w:bottom w:val="dashed" w:sz="4" w:space="0" w:color="auto"/>
            </w:tcBorders>
          </w:tcPr>
          <w:p w14:paraId="6C33B44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Reason For Study</w:t>
            </w:r>
          </w:p>
        </w:tc>
        <w:tc>
          <w:tcPr>
            <w:tcW w:w="733" w:type="dxa"/>
            <w:tcBorders>
              <w:top w:val="single" w:sz="4" w:space="0" w:color="000000"/>
              <w:bottom w:val="dashed" w:sz="4" w:space="0" w:color="auto"/>
            </w:tcBorders>
          </w:tcPr>
          <w:p w14:paraId="6C33B445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446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bottom w:val="dashed" w:sz="4" w:space="0" w:color="auto"/>
            </w:tcBorders>
          </w:tcPr>
          <w:p w14:paraId="6C33B447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66DED" w:rsidRPr="00394B73" w14:paraId="6C33B451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49" w14:textId="77777777" w:rsidR="00366DED" w:rsidRPr="00394B73" w:rsidRDefault="000A163E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31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4A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4B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4C" w14:textId="77777777" w:rsidR="00366DED" w:rsidRPr="00394B73" w:rsidRDefault="0093042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4D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Lausunto pyydetään </w:t>
            </w:r>
          </w:p>
          <w:p w14:paraId="6C33B44E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 lausunto pyydetään</w:t>
            </w:r>
          </w:p>
          <w:p w14:paraId="6C33B44F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&lt;2&gt; lausunto kiireellinen</w:t>
            </w:r>
          </w:p>
          <w:p w14:paraId="6C33B450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&lt;3&gt; lausunto erittäin kiireellinen</w:t>
            </w:r>
          </w:p>
        </w:tc>
      </w:tr>
      <w:tr w:rsidR="00366DED" w:rsidRPr="00394B73" w14:paraId="6C33B457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52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53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Escort Required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54" w14:textId="77777777" w:rsidR="00366DED" w:rsidRPr="00394B73" w:rsidRDefault="00366DED" w:rsidP="00366DE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55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56" w14:textId="77777777" w:rsidR="00366DED" w:rsidRPr="00394B73" w:rsidRDefault="00366DED" w:rsidP="0093042A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Saattotarve </w:t>
            </w:r>
          </w:p>
        </w:tc>
      </w:tr>
    </w:tbl>
    <w:p w14:paraId="6C33B458" w14:textId="77777777" w:rsidR="00366DED" w:rsidRDefault="00366DED" w:rsidP="00366DED">
      <w:pPr>
        <w:rPr>
          <w:szCs w:val="20"/>
          <w:lang w:val="fi-FI"/>
        </w:rPr>
      </w:pPr>
    </w:p>
    <w:p w14:paraId="6C33B459" w14:textId="77777777" w:rsidR="008B20ED" w:rsidRPr="002F52B5" w:rsidRDefault="008B20ED" w:rsidP="008B20ED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319" w:name="_Toc27658627"/>
      <w:r w:rsidRPr="002F52B5">
        <w:rPr>
          <w:rFonts w:ascii="Times New Roman" w:hAnsi="Times New Roman" w:cs="Times New Roman"/>
          <w:szCs w:val="24"/>
          <w:lang w:val="fi-FI"/>
        </w:rPr>
        <w:t>OBX-segmentti (Result)</w:t>
      </w:r>
      <w:bookmarkEnd w:id="319"/>
    </w:p>
    <w:p w14:paraId="6C33B45A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tehdyn tutkimuksen tiedot. </w:t>
      </w:r>
    </w:p>
    <w:p w14:paraId="6C33B45B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2309"/>
        <w:gridCol w:w="702"/>
        <w:gridCol w:w="608"/>
        <w:gridCol w:w="3560"/>
      </w:tblGrid>
      <w:tr w:rsidR="008B20ED" w:rsidRPr="00394B73" w14:paraId="6C33B461" w14:textId="77777777" w:rsidTr="00037316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C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D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F" w14:textId="77777777" w:rsidR="008B20ED" w:rsidRPr="00394B73" w:rsidRDefault="008B20ED" w:rsidP="00037316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60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8B20ED" w:rsidRPr="00394B73" w14:paraId="6C33B467" w14:textId="77777777" w:rsidTr="00037316">
        <w:tc>
          <w:tcPr>
            <w:tcW w:w="806" w:type="dxa"/>
            <w:tcBorders>
              <w:bottom w:val="dashed" w:sz="4" w:space="0" w:color="auto"/>
            </w:tcBorders>
          </w:tcPr>
          <w:p w14:paraId="6C33B462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63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64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65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66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&lt;1&gt;Toistumanumero </w:t>
            </w:r>
          </w:p>
        </w:tc>
      </w:tr>
      <w:tr w:rsidR="008B20ED" w:rsidRPr="00394B73" w14:paraId="6C33B46D" w14:textId="77777777" w:rsidTr="00037316">
        <w:tc>
          <w:tcPr>
            <w:tcW w:w="806" w:type="dxa"/>
            <w:tcBorders>
              <w:bottom w:val="dashed" w:sz="4" w:space="0" w:color="auto"/>
            </w:tcBorders>
          </w:tcPr>
          <w:p w14:paraId="6C33B468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69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6A" w14:textId="3520CF7A" w:rsidR="008B20ED" w:rsidRPr="00394B73" w:rsidRDefault="00176AB7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6B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6C" w14:textId="01C0BD91" w:rsidR="008B20ED" w:rsidRPr="00394B73" w:rsidRDefault="008B20ED" w:rsidP="00176AB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String Data</w:t>
            </w:r>
          </w:p>
        </w:tc>
      </w:tr>
      <w:tr w:rsidR="008B20ED" w:rsidRPr="00394B73" w14:paraId="6C33B473" w14:textId="77777777" w:rsidTr="00037316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46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46F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Obse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470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471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472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8B20ED" w:rsidRPr="00394B73" w14:paraId="6C33B479" w14:textId="77777777" w:rsidTr="00037316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474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475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476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477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478" w14:textId="6AE4DDB4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&lt;Study</w:t>
            </w:r>
            <w:r w:rsidR="00BA3510">
              <w:rPr>
                <w:rFonts w:ascii="Times New Roman" w:hAnsi="Times New Roman"/>
                <w:b/>
                <w:sz w:val="22"/>
                <w:szCs w:val="22"/>
              </w:rPr>
              <w:t>Instance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UID&gt; Tutkimuksen UID</w:t>
            </w:r>
          </w:p>
        </w:tc>
      </w:tr>
      <w:tr w:rsidR="008B20ED" w:rsidRPr="00394B73" w14:paraId="6C33B47F" w14:textId="77777777" w:rsidTr="00037316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47A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47B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47C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47D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47E" w14:textId="77777777" w:rsidR="008B20ED" w:rsidRPr="00394B73" w:rsidRDefault="008B20ED" w:rsidP="0003731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arvo (Study Instance UID)</w:t>
            </w:r>
          </w:p>
        </w:tc>
      </w:tr>
    </w:tbl>
    <w:p w14:paraId="6C33B480" w14:textId="77777777" w:rsidR="008B20ED" w:rsidRPr="00394B73" w:rsidRDefault="008B20ED" w:rsidP="008B20E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481" w14:textId="301E9DD2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A3510" w:rsidRPr="00BA351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||123.123</w:t>
      </w:r>
    </w:p>
    <w:p w14:paraId="6C33B482" w14:textId="77777777" w:rsidR="008B20ED" w:rsidRPr="002F52B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20" w:name="_Toc27658628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320"/>
    </w:p>
    <w:p w14:paraId="6C33B483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on vain yksi OBX-segmentti. </w:t>
      </w:r>
    </w:p>
    <w:p w14:paraId="6C33B484" w14:textId="77777777" w:rsidR="008B20ED" w:rsidRPr="002F52B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21" w:name="_Toc27658629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321"/>
    </w:p>
    <w:p w14:paraId="6C33B485" w14:textId="7F1AC593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Palautettavan tied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on tyyppinä on yksilöllinen UID. K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entän arvo on </w:t>
      </w:r>
      <w:r w:rsidR="00176AB7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486" w14:textId="77777777" w:rsidR="008B20ED" w:rsidRPr="00D4675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322" w:name="_Toc27658630"/>
      <w:r w:rsidRPr="00D46755">
        <w:rPr>
          <w:rFonts w:ascii="Times New Roman" w:hAnsi="Times New Roman" w:cs="Times New Roman"/>
          <w:sz w:val="22"/>
          <w:szCs w:val="22"/>
          <w:lang w:val="fi-FI"/>
        </w:rPr>
        <w:t>OBX-3 Observation Identifier</w:t>
      </w:r>
      <w:bookmarkEnd w:id="322"/>
    </w:p>
    <w:p w14:paraId="6C33B487" w14:textId="1635CC89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Lisätiedon tyyppi on 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UID.</w:t>
      </w:r>
    </w:p>
    <w:p w14:paraId="6C33B488" w14:textId="77777777" w:rsidR="008B20ED" w:rsidRPr="00D46755" w:rsidRDefault="008B20ED" w:rsidP="008B20E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323" w:name="_Toc27658631"/>
      <w:r w:rsidRPr="00D46755">
        <w:rPr>
          <w:rFonts w:ascii="Times New Roman" w:hAnsi="Times New Roman" w:cs="Times New Roman"/>
          <w:sz w:val="22"/>
          <w:szCs w:val="22"/>
          <w:lang w:val="fi-FI"/>
        </w:rPr>
        <w:t>OBX-5 Observation Value</w:t>
      </w:r>
      <w:bookmarkEnd w:id="323"/>
    </w:p>
    <w:p w14:paraId="6C33B489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Study Instance UID.</w:t>
      </w:r>
    </w:p>
    <w:p w14:paraId="6C33B48A" w14:textId="77777777" w:rsidR="00B11678" w:rsidRPr="002F52B5" w:rsidRDefault="00987E1E" w:rsidP="00B11678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324" w:name="_Toc27658632"/>
      <w:r w:rsidRPr="002F52B5">
        <w:rPr>
          <w:rFonts w:ascii="Times New Roman" w:hAnsi="Times New Roman" w:cs="Times New Roman"/>
          <w:szCs w:val="24"/>
          <w:lang w:val="en-US"/>
        </w:rPr>
        <w:t>NTE-s</w:t>
      </w:r>
      <w:r w:rsidR="00B11678" w:rsidRPr="002F52B5">
        <w:rPr>
          <w:rFonts w:ascii="Times New Roman" w:hAnsi="Times New Roman" w:cs="Times New Roman"/>
          <w:szCs w:val="24"/>
          <w:lang w:val="en-US"/>
        </w:rPr>
        <w:t>egmentti (Notes and Comments)</w:t>
      </w:r>
      <w:bookmarkEnd w:id="324"/>
    </w:p>
    <w:p w14:paraId="6C33B48B" w14:textId="411AA797" w:rsidR="00B11678" w:rsidRPr="00394B73" w:rsidRDefault="00B11678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NTE-segmentissä voidaan välittää lausuntopyyntöön liittyvät kommentit. </w:t>
      </w:r>
      <w:r w:rsidR="002E32CE" w:rsidRPr="00394B73">
        <w:rPr>
          <w:rFonts w:ascii="Times New Roman" w:hAnsi="Times New Roman" w:cs="Times New Roman"/>
          <w:sz w:val="22"/>
          <w:szCs w:val="22"/>
          <w:lang w:val="fi-FI"/>
        </w:rPr>
        <w:t>Segmentti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ei ole pakollinen.</w:t>
      </w:r>
    </w:p>
    <w:p w14:paraId="6C33B48C" w14:textId="77777777" w:rsidR="00B11678" w:rsidRPr="00394B73" w:rsidRDefault="00B11678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2316"/>
        <w:gridCol w:w="703"/>
        <w:gridCol w:w="608"/>
        <w:gridCol w:w="3560"/>
      </w:tblGrid>
      <w:tr w:rsidR="00B11678" w:rsidRPr="00394B73" w14:paraId="6C33B492" w14:textId="77777777" w:rsidTr="00A72F5A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D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E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F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90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91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B11678" w:rsidRPr="00394B73" w14:paraId="6C33B498" w14:textId="77777777" w:rsidTr="00A72F5A">
        <w:tc>
          <w:tcPr>
            <w:tcW w:w="806" w:type="dxa"/>
            <w:tcBorders>
              <w:bottom w:val="dashed" w:sz="4" w:space="0" w:color="auto"/>
            </w:tcBorders>
          </w:tcPr>
          <w:p w14:paraId="6C33B493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94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95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96" w14:textId="77777777" w:rsidR="00B11678" w:rsidRPr="00394B73" w:rsidRDefault="00B11678" w:rsidP="00A72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97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Toistumanumero </w:t>
            </w:r>
          </w:p>
        </w:tc>
      </w:tr>
      <w:tr w:rsidR="00B11678" w:rsidRPr="00394B73" w14:paraId="6C33B49F" w14:textId="77777777" w:rsidTr="00A72F5A">
        <w:tc>
          <w:tcPr>
            <w:tcW w:w="806" w:type="dxa"/>
            <w:tcBorders>
              <w:bottom w:val="single" w:sz="4" w:space="0" w:color="000000"/>
            </w:tcBorders>
          </w:tcPr>
          <w:p w14:paraId="6C33B499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49A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49B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49C" w14:textId="77777777" w:rsidR="00B11678" w:rsidRPr="00394B73" w:rsidRDefault="00B11678" w:rsidP="00A72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49D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Huomautustekstin lähde</w:t>
            </w:r>
          </w:p>
          <w:p w14:paraId="6C33B49E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&lt;Notes&gt;</w:t>
            </w:r>
          </w:p>
        </w:tc>
      </w:tr>
      <w:tr w:rsidR="00B11678" w:rsidRPr="00394B73" w14:paraId="6C33B4A5" w14:textId="77777777" w:rsidTr="00A72F5A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4A0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4A1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4A2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4A3" w14:textId="77777777" w:rsidR="00B11678" w:rsidRPr="00394B73" w:rsidRDefault="00B11678" w:rsidP="00A72F5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4A4" w14:textId="77777777" w:rsidR="00B11678" w:rsidRPr="00394B73" w:rsidRDefault="00B11678" w:rsidP="00D85D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Lisätiedon </w:t>
            </w:r>
            <w:r w:rsidR="00D85DA6" w:rsidRPr="00394B73"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</w:tr>
    </w:tbl>
    <w:p w14:paraId="6C33B4A6" w14:textId="77777777" w:rsidR="00B11678" w:rsidRPr="00394B73" w:rsidRDefault="00B11678" w:rsidP="00B11678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4A7" w14:textId="65133A3B" w:rsidR="00B11678" w:rsidRPr="00394B73" w:rsidRDefault="00B11678" w:rsidP="00B1167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|1|Notes|Pyydetään lisälausunto</w:t>
      </w:r>
    </w:p>
    <w:p w14:paraId="6C33B4A8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A9" w14:textId="689B892D" w:rsidR="00707AC0" w:rsidRDefault="00707AC0">
      <w:pPr>
        <w:spacing w:line="240" w:lineRule="auto"/>
        <w:rPr>
          <w:b/>
          <w:sz w:val="18"/>
          <w:szCs w:val="18"/>
          <w:lang w:val="fi-FI"/>
        </w:rPr>
      </w:pPr>
      <w:r>
        <w:rPr>
          <w:b/>
          <w:sz w:val="18"/>
          <w:szCs w:val="18"/>
          <w:lang w:val="fi-FI"/>
        </w:rPr>
        <w:br w:type="page"/>
      </w:r>
    </w:p>
    <w:p w14:paraId="6C33B4BC" w14:textId="77777777" w:rsidR="00A550D9" w:rsidRPr="002F52B5" w:rsidRDefault="00A550D9" w:rsidP="00A550D9">
      <w:pPr>
        <w:pStyle w:val="Otsikko1"/>
        <w:rPr>
          <w:rFonts w:ascii="Times New Roman" w:hAnsi="Times New Roman" w:cs="Times New Roman"/>
          <w:lang w:val="fi-FI"/>
        </w:rPr>
      </w:pPr>
      <w:bookmarkStart w:id="325" w:name="_Toc27658633"/>
      <w:r w:rsidRPr="002F52B5">
        <w:rPr>
          <w:rFonts w:ascii="Times New Roman" w:hAnsi="Times New Roman" w:cs="Times New Roman"/>
          <w:lang w:val="fi-FI"/>
        </w:rPr>
        <w:lastRenderedPageBreak/>
        <w:t>Tutkimussanoma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325"/>
    </w:p>
    <w:p w14:paraId="6C33B4BD" w14:textId="77777777" w:rsidR="00A550D9" w:rsidRPr="00394B73" w:rsidRDefault="00A550D9" w:rsidP="00A550D9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tutkimustieto. </w:t>
      </w:r>
      <w:r w:rsidR="00A30381" w:rsidRPr="00394B73">
        <w:rPr>
          <w:rFonts w:ascii="Times New Roman" w:hAnsi="Times New Roman" w:cs="Times New Roman"/>
          <w:sz w:val="22"/>
          <w:szCs w:val="22"/>
          <w:lang w:val="fi-FI"/>
        </w:rPr>
        <w:t>Tätä sanomaa käytetään myös päivityssanomien yhteydessä (OBR:25 = F).</w:t>
      </w:r>
    </w:p>
    <w:p w14:paraId="6C33B4BE" w14:textId="77777777" w:rsidR="00A550D9" w:rsidRPr="002F52B5" w:rsidRDefault="00A550D9" w:rsidP="00A550D9">
      <w:pPr>
        <w:pStyle w:val="Otsikko2"/>
        <w:rPr>
          <w:rFonts w:ascii="Times New Roman" w:hAnsi="Times New Roman" w:cs="Times New Roman"/>
          <w:lang w:val="en-US"/>
        </w:rPr>
      </w:pPr>
      <w:bookmarkStart w:id="326" w:name="_Toc27658634"/>
      <w:r w:rsidRPr="002F52B5">
        <w:rPr>
          <w:rFonts w:ascii="Times New Roman" w:hAnsi="Times New Roman" w:cs="Times New Roman"/>
          <w:lang w:val="en-US"/>
        </w:rPr>
        <w:t>Tutkimus ORU</w:t>
      </w:r>
      <w:r w:rsidR="00900327" w:rsidRPr="002F52B5">
        <w:rPr>
          <w:rFonts w:ascii="Times New Roman" w:hAnsi="Times New Roman" w:cs="Times New Roman"/>
          <w:szCs w:val="22"/>
          <w:lang w:val="en-US"/>
        </w:rPr>
        <w:t>^</w:t>
      </w:r>
      <w:r w:rsidR="000D7781" w:rsidRPr="002F52B5">
        <w:rPr>
          <w:rFonts w:ascii="Times New Roman" w:hAnsi="Times New Roman" w:cs="Times New Roman"/>
          <w:szCs w:val="22"/>
          <w:lang w:val="en-US"/>
        </w:rPr>
        <w:t>R</w:t>
      </w:r>
      <w:r w:rsidRPr="002F52B5">
        <w:rPr>
          <w:rFonts w:ascii="Times New Roman" w:hAnsi="Times New Roman" w:cs="Times New Roman"/>
          <w:lang w:val="en-US"/>
        </w:rPr>
        <w:t xml:space="preserve">01 </w:t>
      </w:r>
      <w:r w:rsidR="001B4096" w:rsidRPr="002F52B5">
        <w:rPr>
          <w:rFonts w:ascii="Times New Roman" w:hAnsi="Times New Roman" w:cs="Times New Roman"/>
          <w:lang w:val="en-US"/>
        </w:rPr>
        <w:t>(Observation Result)</w:t>
      </w:r>
      <w:bookmarkEnd w:id="326"/>
    </w:p>
    <w:p w14:paraId="6C33B4BF" w14:textId="77777777" w:rsidR="00A550D9" w:rsidRPr="00394B73" w:rsidRDefault="00232BA0" w:rsidP="00A550D9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394B73">
        <w:rPr>
          <w:rFonts w:ascii="Times New Roman" w:hAnsi="Times New Roman"/>
          <w:sz w:val="22"/>
          <w:szCs w:val="22"/>
          <w:lang w:val="en-US"/>
        </w:rPr>
        <w:t>ORU</w:t>
      </w:r>
      <w:r w:rsidR="001B4096" w:rsidRPr="00394B73">
        <w:rPr>
          <w:rFonts w:ascii="Times New Roman" w:hAnsi="Times New Roman"/>
          <w:sz w:val="22"/>
          <w:szCs w:val="22"/>
          <w:lang w:val="fi-FI"/>
        </w:rPr>
        <w:t>^</w:t>
      </w:r>
      <w:r w:rsidR="000D7781" w:rsidRPr="00394B73">
        <w:rPr>
          <w:rFonts w:ascii="Times New Roman" w:hAnsi="Times New Roman"/>
          <w:sz w:val="22"/>
          <w:szCs w:val="22"/>
          <w:lang w:val="fi-FI"/>
        </w:rPr>
        <w:t>R</w:t>
      </w:r>
      <w:r w:rsidR="00A550D9" w:rsidRPr="00394B73">
        <w:rPr>
          <w:rFonts w:ascii="Times New Roman" w:hAnsi="Times New Roman"/>
          <w:sz w:val="22"/>
          <w:szCs w:val="22"/>
          <w:lang w:val="en-US"/>
        </w:rPr>
        <w:t>01 segmentit:</w:t>
      </w:r>
    </w:p>
    <w:p w14:paraId="6C33B4C0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MSH – Message header, MSH-9 arvo on  OR</w:t>
      </w:r>
      <w:r w:rsidR="00513942" w:rsidRPr="00394B73">
        <w:rPr>
          <w:rFonts w:ascii="Times New Roman" w:hAnsi="Times New Roman" w:cs="Times New Roman"/>
          <w:sz w:val="22"/>
          <w:szCs w:val="22"/>
          <w:lang w:val="en-US"/>
        </w:rPr>
        <w:t>U</w:t>
      </w:r>
      <w:r w:rsidR="00900327" w:rsidRPr="00394B73">
        <w:rPr>
          <w:rFonts w:ascii="Times New Roman" w:hAnsi="Times New Roman" w:cs="Times New Roman"/>
          <w:sz w:val="22"/>
          <w:szCs w:val="22"/>
          <w:lang w:val="en-US"/>
        </w:rPr>
        <w:t>^</w:t>
      </w:r>
      <w:r w:rsidR="000D7781" w:rsidRPr="00394B73">
        <w:rPr>
          <w:rFonts w:ascii="Times New Roman" w:hAnsi="Times New Roman" w:cs="Times New Roman"/>
          <w:sz w:val="22"/>
          <w:szCs w:val="22"/>
          <w:lang w:val="en-US"/>
        </w:rPr>
        <w:t>R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01</w:t>
      </w:r>
    </w:p>
    <w:p w14:paraId="6C33B4C1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4C2" w14:textId="01336049" w:rsidR="00960D90" w:rsidRPr="00394B73" w:rsidRDefault="00960D9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ab/>
        <w:t>[PV1 – Patient visit]</w:t>
      </w:r>
    </w:p>
    <w:p w14:paraId="6C33B4C3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4C4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6C33B4C5" w14:textId="734BB79C" w:rsidR="00A550D9" w:rsidRPr="001A1C2B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1A1C2B">
        <w:rPr>
          <w:rFonts w:ascii="Times New Roman" w:hAnsi="Times New Roman" w:cs="Times New Roman"/>
          <w:sz w:val="22"/>
          <w:szCs w:val="22"/>
          <w:lang w:val="fi-FI"/>
        </w:rPr>
        <w:t>{</w:t>
      </w:r>
      <w:r w:rsidR="00A550D9" w:rsidRPr="001A1C2B">
        <w:rPr>
          <w:rFonts w:ascii="Times New Roman" w:hAnsi="Times New Roman" w:cs="Times New Roman"/>
          <w:sz w:val="22"/>
          <w:szCs w:val="22"/>
          <w:lang w:val="fi-FI"/>
        </w:rPr>
        <w:t>OBX – Result</w:t>
      </w:r>
      <w:r w:rsidRPr="001A1C2B">
        <w:rPr>
          <w:rFonts w:ascii="Times New Roman" w:hAnsi="Times New Roman" w:cs="Times New Roman"/>
          <w:sz w:val="22"/>
          <w:szCs w:val="22"/>
          <w:lang w:val="fi-FI"/>
        </w:rPr>
        <w:t>}</w:t>
      </w:r>
      <w:r w:rsidR="001A1C2B" w:rsidRPr="001A1C2B">
        <w:rPr>
          <w:rFonts w:ascii="Times New Roman" w:hAnsi="Times New Roman" w:cs="Times New Roman"/>
          <w:sz w:val="22"/>
          <w:szCs w:val="22"/>
          <w:lang w:val="fi-FI"/>
        </w:rPr>
        <w:t xml:space="preserve"> (</w:t>
      </w:r>
      <w:r w:rsidR="001A1C2B">
        <w:rPr>
          <w:rFonts w:ascii="Times New Roman" w:hAnsi="Times New Roman" w:cs="Times New Roman"/>
          <w:sz w:val="22"/>
          <w:szCs w:val="22"/>
          <w:lang w:val="fi-FI"/>
        </w:rPr>
        <w:t>katso alaluvusta tarkemmin)</w:t>
      </w:r>
    </w:p>
    <w:p w14:paraId="6C33B4C6" w14:textId="77777777" w:rsidR="0061327E" w:rsidRPr="00394B73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199B82DC" w14:textId="77777777" w:rsidR="00C61142" w:rsidRPr="00394B73" w:rsidRDefault="00C6114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[BLG 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Billing]</w:t>
      </w:r>
    </w:p>
    <w:p w14:paraId="6C33B4C7" w14:textId="174D07DD" w:rsidR="00D85DA6" w:rsidRDefault="00D85D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[ZPV</w:t>
      </w:r>
      <w:r w:rsidR="003C4D1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C4D11"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 Viivästystieto]</w:t>
      </w:r>
    </w:p>
    <w:p w14:paraId="6C33B4C8" w14:textId="77777777" w:rsidR="00A550D9" w:rsidRPr="002F52B5" w:rsidRDefault="00987E1E" w:rsidP="00A550D9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327" w:name="_Toc27658635"/>
      <w:r w:rsidRPr="002F52B5">
        <w:rPr>
          <w:rFonts w:ascii="Times New Roman" w:hAnsi="Times New Roman" w:cs="Times New Roman"/>
          <w:szCs w:val="24"/>
        </w:rPr>
        <w:t>MSH-s</w:t>
      </w:r>
      <w:r w:rsidR="00A550D9" w:rsidRPr="002F52B5">
        <w:rPr>
          <w:rFonts w:ascii="Times New Roman" w:hAnsi="Times New Roman" w:cs="Times New Roman"/>
          <w:szCs w:val="24"/>
        </w:rPr>
        <w:t>egmentti</w:t>
      </w:r>
      <w:bookmarkEnd w:id="327"/>
    </w:p>
    <w:p w14:paraId="6C33B4C9" w14:textId="0F0D97A2" w:rsidR="00A550D9" w:rsidRPr="00394B73" w:rsidRDefault="00987E1E" w:rsidP="00A550D9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3C4D11">
        <w:rPr>
          <w:rFonts w:ascii="Times New Roman" w:hAnsi="Times New Roman" w:cs="Times New Roman"/>
          <w:sz w:val="22"/>
          <w:szCs w:val="22"/>
          <w:lang w:val="fi-FI"/>
        </w:rPr>
        <w:t>segmentin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kentän </w:t>
      </w:r>
      <w:r w:rsidR="003C4D11">
        <w:rPr>
          <w:rFonts w:ascii="Times New Roman" w:hAnsi="Times New Roman" w:cs="Times New Roman"/>
          <w:sz w:val="22"/>
          <w:szCs w:val="22"/>
          <w:lang w:val="fi-FI"/>
        </w:rPr>
        <w:t xml:space="preserve">9 arvo on 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ORU^</w:t>
      </w:r>
      <w:r w:rsidR="000D7781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01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2571"/>
        <w:gridCol w:w="562"/>
        <w:gridCol w:w="608"/>
        <w:gridCol w:w="3537"/>
      </w:tblGrid>
      <w:tr w:rsidR="00A550D9" w:rsidRPr="00394B73" w14:paraId="6C33B4CF" w14:textId="77777777" w:rsidTr="00DD0245"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A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B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C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D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E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A550D9" w:rsidRPr="00394B73" w14:paraId="6C33B4D5" w14:textId="77777777" w:rsidTr="00DD0245">
        <w:tc>
          <w:tcPr>
            <w:tcW w:w="695" w:type="dxa"/>
            <w:tcBorders>
              <w:bottom w:val="dashed" w:sz="4" w:space="0" w:color="auto"/>
            </w:tcBorders>
          </w:tcPr>
          <w:p w14:paraId="6C33B4D0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4D1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D2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D3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D4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A550D9" w:rsidRPr="00394B73" w14:paraId="6C33B4DB" w14:textId="77777777" w:rsidTr="00DD0245">
        <w:tc>
          <w:tcPr>
            <w:tcW w:w="695" w:type="dxa"/>
            <w:tcBorders>
              <w:top w:val="dashed" w:sz="4" w:space="0" w:color="auto"/>
              <w:bottom w:val="dashed" w:sz="4" w:space="0" w:color="auto"/>
            </w:tcBorders>
          </w:tcPr>
          <w:p w14:paraId="6C33B4D6" w14:textId="77777777" w:rsidR="00A550D9" w:rsidRPr="00394B73" w:rsidRDefault="000A163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A550D9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4D7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14:paraId="6C33B4D8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4D9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dashed" w:sz="4" w:space="0" w:color="auto"/>
              <w:bottom w:val="dashed" w:sz="4" w:space="0" w:color="auto"/>
            </w:tcBorders>
          </w:tcPr>
          <w:p w14:paraId="6C33B4DA" w14:textId="77777777" w:rsidR="00A550D9" w:rsidRPr="00394B73" w:rsidRDefault="00624FB5" w:rsidP="00A550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A550D9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ORU</w:t>
            </w: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  <w:tr w:rsidR="00A550D9" w:rsidRPr="00394B73" w14:paraId="6C33B4E1" w14:textId="77777777" w:rsidTr="00DD0245">
        <w:tc>
          <w:tcPr>
            <w:tcW w:w="695" w:type="dxa"/>
            <w:tcBorders>
              <w:top w:val="dashed" w:sz="4" w:space="0" w:color="auto"/>
            </w:tcBorders>
          </w:tcPr>
          <w:p w14:paraId="6C33B4DC" w14:textId="77777777" w:rsidR="00A550D9" w:rsidRPr="00394B73" w:rsidRDefault="000A163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A550D9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</w:tcBorders>
          </w:tcPr>
          <w:p w14:paraId="6C33B4DD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B4DE" w14:textId="77777777" w:rsidR="00A550D9" w:rsidRPr="00394B73" w:rsidRDefault="00A550D9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B4DF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dashed" w:sz="4" w:space="0" w:color="auto"/>
            </w:tcBorders>
          </w:tcPr>
          <w:p w14:paraId="6C33B4E0" w14:textId="77777777" w:rsidR="00A550D9" w:rsidRPr="00394B73" w:rsidRDefault="00624FB5" w:rsidP="000D7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0D7781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  <w:r w:rsidR="00A550D9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01</w:t>
            </w: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</w:tbl>
    <w:p w14:paraId="6C33B4E2" w14:textId="77777777" w:rsidR="00A550D9" w:rsidRPr="002F52B5" w:rsidRDefault="00987E1E" w:rsidP="00A550D9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328" w:name="_Toc27658636"/>
      <w:r w:rsidRPr="002F52B5">
        <w:rPr>
          <w:rFonts w:ascii="Times New Roman" w:hAnsi="Times New Roman" w:cs="Times New Roman"/>
          <w:szCs w:val="24"/>
        </w:rPr>
        <w:t>PID-s</w:t>
      </w:r>
      <w:r w:rsidR="00A550D9" w:rsidRPr="002F52B5">
        <w:rPr>
          <w:rFonts w:ascii="Times New Roman" w:hAnsi="Times New Roman" w:cs="Times New Roman"/>
          <w:szCs w:val="24"/>
        </w:rPr>
        <w:t>egmentti (Patient Identification)</w:t>
      </w:r>
      <w:bookmarkEnd w:id="328"/>
    </w:p>
    <w:p w14:paraId="6C33B4E3" w14:textId="77777777" w:rsidR="00A550D9" w:rsidRPr="006C6659" w:rsidRDefault="00A550D9" w:rsidP="00A550D9"/>
    <w:p w14:paraId="6C33B4E4" w14:textId="77777777" w:rsidR="00A550D9" w:rsidRPr="00394B73" w:rsidRDefault="00987E1E" w:rsidP="00FE065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segmentissä palautetaan tutkimukseen liittyvä keskeinen potilastieto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Sisältö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sama kuin tutkimuspyyntösanomassa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4E5" w14:textId="77777777" w:rsidR="00960D90" w:rsidRPr="002F52B5" w:rsidRDefault="00960D90" w:rsidP="00960D9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329" w:name="_Toc27658637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329"/>
    </w:p>
    <w:p w14:paraId="6C33B4E6" w14:textId="77777777" w:rsidR="00960D90" w:rsidRDefault="00960D90" w:rsidP="00960D90">
      <w:pPr>
        <w:spacing w:line="240" w:lineRule="auto"/>
        <w:ind w:left="567"/>
        <w:rPr>
          <w:lang w:val="fi-FI"/>
        </w:rPr>
      </w:pPr>
    </w:p>
    <w:p w14:paraId="6C33B4E7" w14:textId="77777777" w:rsidR="00960D90" w:rsidRPr="00394B73" w:rsidRDefault="00960D90" w:rsidP="00960D90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tiedot, mm palvelutapahtuman tunnistetiedot. Sisältö on sama kuin tutkimuspyyntösanomassa</w:t>
      </w:r>
      <w:r w:rsidR="000F40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394B73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4E8" w14:textId="77777777" w:rsidR="00A550D9" w:rsidRPr="002F52B5" w:rsidRDefault="00987E1E" w:rsidP="00A550D9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330" w:name="_Toc27658638"/>
      <w:r w:rsidRPr="002F52B5">
        <w:rPr>
          <w:rFonts w:ascii="Times New Roman" w:hAnsi="Times New Roman" w:cs="Times New Roman"/>
          <w:szCs w:val="24"/>
        </w:rPr>
        <w:t>ORC-s</w:t>
      </w:r>
      <w:r w:rsidR="00A550D9" w:rsidRPr="002F52B5">
        <w:rPr>
          <w:rFonts w:ascii="Times New Roman" w:hAnsi="Times New Roman" w:cs="Times New Roman"/>
          <w:szCs w:val="24"/>
        </w:rPr>
        <w:t>egmentti (</w:t>
      </w:r>
      <w:r w:rsidR="00FE08CE" w:rsidRPr="002F52B5">
        <w:rPr>
          <w:rFonts w:ascii="Times New Roman" w:hAnsi="Times New Roman" w:cs="Times New Roman"/>
          <w:szCs w:val="24"/>
        </w:rPr>
        <w:t>Observation Request</w:t>
      </w:r>
      <w:r w:rsidR="00A550D9" w:rsidRPr="002F52B5">
        <w:rPr>
          <w:rFonts w:ascii="Times New Roman" w:hAnsi="Times New Roman" w:cs="Times New Roman"/>
          <w:szCs w:val="24"/>
        </w:rPr>
        <w:t>)</w:t>
      </w:r>
      <w:bookmarkEnd w:id="330"/>
    </w:p>
    <w:p w14:paraId="6C33B4E9" w14:textId="77777777" w:rsidR="00FE0657" w:rsidRPr="006C6659" w:rsidRDefault="00FE0657" w:rsidP="00FE0657"/>
    <w:p w14:paraId="6C33B4EA" w14:textId="77777777" w:rsidR="00FE0657" w:rsidRPr="00394B73" w:rsidRDefault="00987E1E" w:rsidP="00FE0657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</w:t>
      </w:r>
      <w:r w:rsidR="00FE0657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pyydetyn tutkimukseen yksilöintitiedot sekä tilatieto.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2512"/>
        <w:gridCol w:w="555"/>
        <w:gridCol w:w="608"/>
        <w:gridCol w:w="3573"/>
      </w:tblGrid>
      <w:tr w:rsidR="00FE0657" w:rsidRPr="00394B73" w14:paraId="6C33B4F0" w14:textId="77777777" w:rsidTr="00DD0245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B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C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D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E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F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FE0657" w:rsidRPr="00394B73" w14:paraId="6C33B4F6" w14:textId="77777777" w:rsidTr="00DD0245">
        <w:tc>
          <w:tcPr>
            <w:tcW w:w="745" w:type="dxa"/>
            <w:tcBorders>
              <w:bottom w:val="dashed" w:sz="4" w:space="0" w:color="auto"/>
            </w:tcBorders>
          </w:tcPr>
          <w:p w14:paraId="6C33B4F1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24" w:type="dxa"/>
            <w:tcBorders>
              <w:bottom w:val="dashed" w:sz="4" w:space="0" w:color="auto"/>
            </w:tcBorders>
          </w:tcPr>
          <w:p w14:paraId="6C33B4F2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F3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F4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F5" w14:textId="77777777" w:rsidR="006F42B1" w:rsidRPr="00394B73" w:rsidRDefault="00FE0657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&lt;OK&gt;=Pyyntö hyväksytty</w:t>
            </w:r>
          </w:p>
        </w:tc>
      </w:tr>
      <w:tr w:rsidR="00FE0657" w:rsidRPr="00394B73" w14:paraId="6C33B4FC" w14:textId="77777777" w:rsidTr="00DD0245">
        <w:tc>
          <w:tcPr>
            <w:tcW w:w="745" w:type="dxa"/>
            <w:tcBorders>
              <w:bottom w:val="dashed" w:sz="4" w:space="0" w:color="auto"/>
            </w:tcBorders>
          </w:tcPr>
          <w:p w14:paraId="6C33B4F7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24" w:type="dxa"/>
            <w:tcBorders>
              <w:bottom w:val="dashed" w:sz="4" w:space="0" w:color="auto"/>
            </w:tcBorders>
          </w:tcPr>
          <w:p w14:paraId="6C33B4F8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F9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FA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FB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FE0657" w:rsidRPr="00394B73" w14:paraId="6C33B502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4FD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4FE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4FF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0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01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FE0657" w:rsidRPr="00B2787E" w14:paraId="6C33B50C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03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504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Status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5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6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07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tila</w:t>
            </w:r>
          </w:p>
          <w:p w14:paraId="6C33B508" w14:textId="77777777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&lt;SC&gt;=T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utkimus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otettu käsittelyyn</w:t>
            </w:r>
          </w:p>
          <w:p w14:paraId="6C33B509" w14:textId="77777777" w:rsidR="002B4DC1" w:rsidRPr="00394B73" w:rsidRDefault="00987E1E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&lt;OC&gt;=Tutkimuksen</w:t>
            </w:r>
            <w:r w:rsidR="002B4DC1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peruminen</w:t>
            </w:r>
          </w:p>
          <w:p w14:paraId="6C33B50A" w14:textId="6620D90D" w:rsidR="00FE0657" w:rsidRPr="00394B73" w:rsidRDefault="00FE0657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&lt;CM&gt;=Tutkimus valmis</w:t>
            </w:r>
            <w:ins w:id="331" w:author="Timo Tarhonen" w:date="2019-09-26T12:46:00Z">
              <w:r w:rsidR="00365E4E"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 xml:space="preserve">                              </w:t>
              </w:r>
            </w:ins>
          </w:p>
          <w:p w14:paraId="1533C60E" w14:textId="77777777" w:rsidR="00FE0657" w:rsidRDefault="00FE0657" w:rsidP="00FE0657">
            <w:pPr>
              <w:pStyle w:val="Leipteksti"/>
              <w:spacing w:before="0"/>
              <w:rPr>
                <w:ins w:id="332" w:author="Timo Tarhonen" w:date="2019-09-26T12:47:00Z"/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lastRenderedPageBreak/>
              <w:t>&lt;DC&gt;=Tutkimus keskeytetty</w:t>
            </w:r>
          </w:p>
          <w:p w14:paraId="4C27C090" w14:textId="77777777" w:rsidR="00365E4E" w:rsidRDefault="00365E4E" w:rsidP="00FE0657">
            <w:pPr>
              <w:pStyle w:val="Leipteksti"/>
              <w:spacing w:before="0"/>
              <w:rPr>
                <w:ins w:id="333" w:author="Timo Tarhonen" w:date="2019-09-26T14:00:00Z"/>
                <w:rFonts w:ascii="Times New Roman" w:hAnsi="Times New Roman"/>
                <w:b/>
                <w:sz w:val="22"/>
                <w:szCs w:val="22"/>
                <w:lang w:val="fi-FI"/>
              </w:rPr>
            </w:pPr>
            <w:ins w:id="334" w:author="Timo Tarhonen" w:date="2019-09-26T12:48:00Z">
              <w:r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&lt;IP&gt;=</w:t>
              </w:r>
            </w:ins>
            <w:ins w:id="335" w:author="Timo Tarhonen" w:date="2019-09-26T13:12:00Z">
              <w:r w:rsidR="00956418"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Potilas ilmoittautunut tutkimukseen</w:t>
              </w:r>
            </w:ins>
          </w:p>
          <w:p w14:paraId="6C33B50B" w14:textId="67BF6D71" w:rsidR="00F5200A" w:rsidRPr="00394B73" w:rsidRDefault="00F5200A" w:rsidP="00FE065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ins w:id="336" w:author="Timo Tarhonen" w:date="2019-09-26T14:00:00Z">
              <w:r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&lt;ZA&gt;=Ajanvaraus on tehty</w:t>
              </w:r>
            </w:ins>
          </w:p>
        </w:tc>
      </w:tr>
      <w:tr w:rsidR="00DD0245" w:rsidRPr="00394B73" w14:paraId="6C33B512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0D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50E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F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10" w14:textId="77777777" w:rsidR="00DD0245" w:rsidRPr="00394B73" w:rsidRDefault="00DD0245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11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94B73">
              <w:rPr>
                <w:rFonts w:ascii="Times New Roman" w:hAnsi="Times New Roman"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</w:tbl>
    <w:p w14:paraId="6C33B513" w14:textId="77777777" w:rsidR="00206CBF" w:rsidRPr="00394B73" w:rsidRDefault="00206CBF" w:rsidP="00FE0657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514" w14:textId="50D5757F" w:rsidR="002C7889" w:rsidRPr="00394B73" w:rsidRDefault="002C7889" w:rsidP="002C78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|OK|123.11.0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1||123.11.21|CM||||201304131614</w:t>
      </w:r>
    </w:p>
    <w:p w14:paraId="6C33B515" w14:textId="77777777" w:rsidR="006F42B1" w:rsidRPr="002F52B5" w:rsidRDefault="006F42B1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37" w:name="_Toc27658639"/>
      <w:r w:rsidRPr="002F52B5">
        <w:rPr>
          <w:rFonts w:ascii="Times New Roman" w:hAnsi="Times New Roman" w:cs="Times New Roman"/>
          <w:sz w:val="22"/>
          <w:szCs w:val="22"/>
        </w:rPr>
        <w:t>ORC-1 Order Control</w:t>
      </w:r>
      <w:bookmarkEnd w:id="337"/>
    </w:p>
    <w:p w14:paraId="6C33B516" w14:textId="77777777" w:rsidR="006F42B1" w:rsidRPr="00394B73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OK, pyyntö hyväksytty. </w:t>
      </w:r>
    </w:p>
    <w:p w14:paraId="6C33B517" w14:textId="77777777" w:rsidR="003530E2" w:rsidRPr="002F52B5" w:rsidRDefault="003530E2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38" w:name="_Toc27658640"/>
      <w:r w:rsidRPr="002F52B5">
        <w:rPr>
          <w:rFonts w:ascii="Times New Roman" w:hAnsi="Times New Roman" w:cs="Times New Roman"/>
          <w:sz w:val="22"/>
          <w:szCs w:val="22"/>
        </w:rPr>
        <w:t xml:space="preserve">ORC-2 </w:t>
      </w:r>
      <w:r w:rsidR="008A6440" w:rsidRPr="002F52B5">
        <w:rPr>
          <w:rFonts w:ascii="Times New Roman" w:hAnsi="Times New Roman" w:cs="Times New Roman"/>
          <w:sz w:val="22"/>
          <w:szCs w:val="22"/>
        </w:rPr>
        <w:t>Placer Order Number</w:t>
      </w:r>
      <w:bookmarkEnd w:id="338"/>
    </w:p>
    <w:p w14:paraId="6C33B518" w14:textId="16A687EF" w:rsidR="003530E2" w:rsidRPr="00394B73" w:rsidRDefault="003530E2" w:rsidP="003530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UID.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Tämä kenttä on tyhjä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mikäli tehdään tutkimus, jota ei ole pyydetty.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519" w14:textId="77777777" w:rsidR="003530E2" w:rsidRPr="002F52B5" w:rsidRDefault="003530E2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39" w:name="_Toc27658641"/>
      <w:r w:rsidRPr="002F52B5">
        <w:rPr>
          <w:rFonts w:ascii="Times New Roman" w:hAnsi="Times New Roman" w:cs="Times New Roman"/>
          <w:sz w:val="22"/>
          <w:szCs w:val="22"/>
        </w:rPr>
        <w:t>ORC-</w:t>
      </w:r>
      <w:r w:rsidR="00580F8F" w:rsidRPr="002F52B5">
        <w:rPr>
          <w:rFonts w:ascii="Times New Roman" w:hAnsi="Times New Roman" w:cs="Times New Roman"/>
          <w:sz w:val="22"/>
          <w:szCs w:val="22"/>
        </w:rPr>
        <w:t>4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8A6440" w:rsidRPr="002F52B5">
        <w:rPr>
          <w:rFonts w:ascii="Times New Roman" w:hAnsi="Times New Roman" w:cs="Times New Roman"/>
          <w:sz w:val="22"/>
          <w:szCs w:val="22"/>
        </w:rPr>
        <w:t>Placer Group Number</w:t>
      </w:r>
      <w:bookmarkEnd w:id="339"/>
    </w:p>
    <w:p w14:paraId="6C33B51A" w14:textId="77777777" w:rsidR="003530E2" w:rsidRPr="00394B73" w:rsidRDefault="003530E2" w:rsidP="003530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tutkimuspyynnön UID.</w:t>
      </w:r>
    </w:p>
    <w:p w14:paraId="6C33B51B" w14:textId="77777777" w:rsidR="002375E2" w:rsidRPr="002F52B5" w:rsidRDefault="002375E2" w:rsidP="002375E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340" w:name="_Toc27658642"/>
      <w:r w:rsidRPr="002F52B5">
        <w:rPr>
          <w:rFonts w:ascii="Times New Roman" w:hAnsi="Times New Roman" w:cs="Times New Roman"/>
          <w:sz w:val="22"/>
          <w:szCs w:val="22"/>
          <w:lang w:val="fi-FI"/>
        </w:rPr>
        <w:t>ORC-5 Order Status</w:t>
      </w:r>
      <w:bookmarkEnd w:id="340"/>
    </w:p>
    <w:p w14:paraId="6C33B51C" w14:textId="77777777" w:rsidR="00427A6A" w:rsidRPr="00394B73" w:rsidRDefault="002375E2" w:rsidP="00FF6E3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tila. </w:t>
      </w:r>
    </w:p>
    <w:p w14:paraId="6C33B51D" w14:textId="77777777" w:rsidR="00427A6A" w:rsidRPr="00394B73" w:rsidRDefault="00427A6A" w:rsidP="00FF6E3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"/>
        <w:gridCol w:w="3639"/>
        <w:gridCol w:w="3582"/>
      </w:tblGrid>
      <w:tr w:rsidR="00427A6A" w:rsidRPr="00394B73" w14:paraId="6C33B521" w14:textId="77777777" w:rsidTr="00091004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1E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1F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Tilan selite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20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Tarkentava kommentti</w:t>
            </w:r>
          </w:p>
        </w:tc>
      </w:tr>
      <w:tr w:rsidR="00427A6A" w:rsidRPr="004320DA" w14:paraId="6C33B525" w14:textId="77777777" w:rsidTr="00091004">
        <w:tc>
          <w:tcPr>
            <w:tcW w:w="745" w:type="dxa"/>
            <w:tcBorders>
              <w:bottom w:val="dashed" w:sz="4" w:space="0" w:color="auto"/>
            </w:tcBorders>
          </w:tcPr>
          <w:p w14:paraId="6C33B522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3758" w:type="dxa"/>
            <w:tcBorders>
              <w:bottom w:val="dashed" w:sz="4" w:space="0" w:color="auto"/>
            </w:tcBorders>
          </w:tcPr>
          <w:p w14:paraId="6C33B523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valmis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524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Mikäli tutkimukselle ei ole pyydetty lausuntoa (OBR-31.CE.1 on 0).</w:t>
            </w:r>
          </w:p>
        </w:tc>
      </w:tr>
      <w:tr w:rsidR="00427A6A" w:rsidRPr="00394B73" w14:paraId="6C33B529" w14:textId="77777777" w:rsidTr="00091004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26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DC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527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keskeytetty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28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7A6A" w:rsidRPr="00394B73" w14:paraId="6C33B52D" w14:textId="77777777" w:rsidTr="00091004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2A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OC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52B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Tutkimuksen peruminen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2C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Aloitettu tutkimus perutaan</w:t>
            </w:r>
          </w:p>
        </w:tc>
      </w:tr>
      <w:tr w:rsidR="00427A6A" w:rsidRPr="00394B73" w14:paraId="6C33B531" w14:textId="77777777" w:rsidTr="00773A12">
        <w:tc>
          <w:tcPr>
            <w:tcW w:w="745" w:type="dxa"/>
          </w:tcPr>
          <w:p w14:paraId="6C33B52E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SC</w:t>
            </w:r>
          </w:p>
        </w:tc>
        <w:tc>
          <w:tcPr>
            <w:tcW w:w="3758" w:type="dxa"/>
          </w:tcPr>
          <w:p w14:paraId="6C33B52F" w14:textId="05B9BAC5" w:rsidR="00427A6A" w:rsidRPr="00394B73" w:rsidRDefault="001B5515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otettu käsittelyyn</w:t>
            </w:r>
          </w:p>
        </w:tc>
        <w:tc>
          <w:tcPr>
            <w:tcW w:w="3701" w:type="dxa"/>
          </w:tcPr>
          <w:p w14:paraId="6C33B530" w14:textId="77777777" w:rsidR="00427A6A" w:rsidRPr="00394B73" w:rsidRDefault="00427A6A" w:rsidP="00091004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Tutkimus on otettu käsittelyyn</w:t>
            </w:r>
          </w:p>
        </w:tc>
      </w:tr>
      <w:tr w:rsidR="00956418" w:rsidRPr="00394B73" w14:paraId="2F6DD842" w14:textId="77777777" w:rsidTr="00773A12">
        <w:trPr>
          <w:ins w:id="341" w:author="Timo Tarhonen" w:date="2019-09-26T13:14:00Z"/>
        </w:trPr>
        <w:tc>
          <w:tcPr>
            <w:tcW w:w="745" w:type="dxa"/>
          </w:tcPr>
          <w:p w14:paraId="2145194A" w14:textId="240E3824" w:rsidR="00956418" w:rsidRPr="00394B73" w:rsidRDefault="00956418" w:rsidP="00091004">
            <w:pPr>
              <w:pStyle w:val="Leipteksti"/>
              <w:spacing w:before="0"/>
              <w:rPr>
                <w:ins w:id="342" w:author="Timo Tarhonen" w:date="2019-09-26T13:14:00Z"/>
                <w:rFonts w:ascii="Times New Roman" w:hAnsi="Times New Roman"/>
                <w:sz w:val="22"/>
                <w:szCs w:val="22"/>
              </w:rPr>
            </w:pPr>
            <w:ins w:id="343" w:author="Timo Tarhonen" w:date="2019-09-26T13:14:00Z">
              <w:r>
                <w:rPr>
                  <w:rFonts w:ascii="Times New Roman" w:hAnsi="Times New Roman"/>
                  <w:sz w:val="22"/>
                  <w:szCs w:val="22"/>
                </w:rPr>
                <w:t>IP</w:t>
              </w:r>
            </w:ins>
          </w:p>
        </w:tc>
        <w:tc>
          <w:tcPr>
            <w:tcW w:w="3758" w:type="dxa"/>
          </w:tcPr>
          <w:p w14:paraId="72E7DF5B" w14:textId="3DDC87C0" w:rsidR="00956418" w:rsidRDefault="00956418" w:rsidP="00091004">
            <w:pPr>
              <w:autoSpaceDE w:val="0"/>
              <w:autoSpaceDN w:val="0"/>
              <w:adjustRightInd w:val="0"/>
              <w:rPr>
                <w:ins w:id="344" w:author="Timo Tarhonen" w:date="2019-09-26T13:14:00Z"/>
                <w:rFonts w:ascii="Times New Roman" w:hAnsi="Times New Roman" w:cs="Times New Roman"/>
                <w:sz w:val="22"/>
                <w:szCs w:val="22"/>
                <w:lang w:val="en-US"/>
              </w:rPr>
            </w:pPr>
            <w:ins w:id="345" w:author="Timo Tarhonen" w:date="2019-09-26T13:14:00Z">
              <w:r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t>Tutkimukseen on ilmoittauduttu</w:t>
              </w:r>
            </w:ins>
          </w:p>
        </w:tc>
        <w:tc>
          <w:tcPr>
            <w:tcW w:w="3701" w:type="dxa"/>
          </w:tcPr>
          <w:p w14:paraId="44709E18" w14:textId="77777777" w:rsidR="00956418" w:rsidRPr="00394B73" w:rsidRDefault="00956418" w:rsidP="00091004">
            <w:pPr>
              <w:pStyle w:val="Leipteksti"/>
              <w:spacing w:before="0"/>
              <w:rPr>
                <w:ins w:id="346" w:author="Timo Tarhonen" w:date="2019-09-26T13:14:00Z"/>
                <w:rFonts w:ascii="Times New Roman" w:hAnsi="Times New Roman"/>
                <w:sz w:val="22"/>
                <w:szCs w:val="22"/>
              </w:rPr>
            </w:pPr>
          </w:p>
        </w:tc>
      </w:tr>
      <w:tr w:rsidR="00F5200A" w:rsidRPr="00394B73" w14:paraId="3EF65795" w14:textId="77777777" w:rsidTr="00091004">
        <w:trPr>
          <w:ins w:id="347" w:author="Timo Tarhonen" w:date="2019-09-26T14:00:00Z"/>
        </w:trPr>
        <w:tc>
          <w:tcPr>
            <w:tcW w:w="745" w:type="dxa"/>
            <w:tcBorders>
              <w:bottom w:val="single" w:sz="4" w:space="0" w:color="000000"/>
            </w:tcBorders>
          </w:tcPr>
          <w:p w14:paraId="62DF7EC5" w14:textId="0B8AB916" w:rsidR="00F5200A" w:rsidRDefault="00F5200A" w:rsidP="00091004">
            <w:pPr>
              <w:pStyle w:val="Leipteksti"/>
              <w:spacing w:before="0"/>
              <w:rPr>
                <w:ins w:id="348" w:author="Timo Tarhonen" w:date="2019-09-26T14:00:00Z"/>
                <w:rFonts w:ascii="Times New Roman" w:hAnsi="Times New Roman"/>
                <w:sz w:val="22"/>
                <w:szCs w:val="22"/>
              </w:rPr>
            </w:pPr>
            <w:ins w:id="349" w:author="Timo Tarhonen" w:date="2019-09-26T14:00:00Z">
              <w:r>
                <w:rPr>
                  <w:rFonts w:ascii="Times New Roman" w:hAnsi="Times New Roman"/>
                  <w:sz w:val="22"/>
                  <w:szCs w:val="22"/>
                </w:rPr>
                <w:t>ZA</w:t>
              </w:r>
            </w:ins>
          </w:p>
        </w:tc>
        <w:tc>
          <w:tcPr>
            <w:tcW w:w="3758" w:type="dxa"/>
            <w:tcBorders>
              <w:bottom w:val="single" w:sz="4" w:space="0" w:color="000000"/>
            </w:tcBorders>
          </w:tcPr>
          <w:p w14:paraId="330F2C3A" w14:textId="52E3BEC5" w:rsidR="00F5200A" w:rsidRDefault="00F5200A" w:rsidP="00091004">
            <w:pPr>
              <w:autoSpaceDE w:val="0"/>
              <w:autoSpaceDN w:val="0"/>
              <w:adjustRightInd w:val="0"/>
              <w:rPr>
                <w:ins w:id="350" w:author="Timo Tarhonen" w:date="2019-09-26T14:00:00Z"/>
                <w:rFonts w:ascii="Times New Roman" w:hAnsi="Times New Roman" w:cs="Times New Roman"/>
                <w:sz w:val="22"/>
                <w:szCs w:val="22"/>
                <w:lang w:val="en-US"/>
              </w:rPr>
            </w:pPr>
            <w:ins w:id="351" w:author="Timo Tarhonen" w:date="2019-09-26T14:00:00Z">
              <w:r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t>Ajanvaraus on tehty</w:t>
              </w:r>
            </w:ins>
          </w:p>
        </w:tc>
        <w:tc>
          <w:tcPr>
            <w:tcW w:w="3701" w:type="dxa"/>
            <w:tcBorders>
              <w:bottom w:val="single" w:sz="4" w:space="0" w:color="000000"/>
            </w:tcBorders>
          </w:tcPr>
          <w:p w14:paraId="68206CAF" w14:textId="77777777" w:rsidR="00F5200A" w:rsidRPr="00394B73" w:rsidRDefault="00F5200A" w:rsidP="00091004">
            <w:pPr>
              <w:pStyle w:val="Leipteksti"/>
              <w:spacing w:before="0"/>
              <w:rPr>
                <w:ins w:id="352" w:author="Timo Tarhonen" w:date="2019-09-26T14:00:00Z"/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C33B532" w14:textId="77777777" w:rsidR="002E32CE" w:rsidRPr="002F52B5" w:rsidRDefault="002E32CE" w:rsidP="002E32C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53" w:name="_Toc27658643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353"/>
    </w:p>
    <w:p w14:paraId="6C33B533" w14:textId="5030C743" w:rsidR="002E32CE" w:rsidRPr="00394B73" w:rsidRDefault="002E32CE" w:rsidP="002E32C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Tilan muutosaika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: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simerkiksi aika, kun tutkimus on otettu käsittelyyn</w:t>
      </w:r>
      <w:ins w:id="354" w:author="Timo Tarhonen" w:date="2019-09-26T13:30:00Z">
        <w:r w:rsidR="00B2787E">
          <w:rPr>
            <w:rFonts w:ascii="Times New Roman" w:hAnsi="Times New Roman" w:cs="Times New Roman"/>
            <w:sz w:val="22"/>
            <w:szCs w:val="22"/>
            <w:lang w:val="fi-FI"/>
          </w:rPr>
          <w:t xml:space="preserve"> tai tutkimukseen on ilmoit</w:t>
        </w:r>
      </w:ins>
      <w:ins w:id="355" w:author="Timo Tarhonen" w:date="2019-09-26T13:31:00Z">
        <w:r w:rsidR="00B2787E">
          <w:rPr>
            <w:rFonts w:ascii="Times New Roman" w:hAnsi="Times New Roman" w:cs="Times New Roman"/>
            <w:sz w:val="22"/>
            <w:szCs w:val="22"/>
            <w:lang w:val="fi-FI"/>
          </w:rPr>
          <w:t>t</w:t>
        </w:r>
      </w:ins>
      <w:ins w:id="356" w:author="Timo Tarhonen" w:date="2019-09-26T13:30:00Z">
        <w:r w:rsidR="00B2787E">
          <w:rPr>
            <w:rFonts w:ascii="Times New Roman" w:hAnsi="Times New Roman" w:cs="Times New Roman"/>
            <w:sz w:val="22"/>
            <w:szCs w:val="22"/>
            <w:lang w:val="fi-FI"/>
          </w:rPr>
          <w:t>auduttu.</w:t>
        </w:r>
      </w:ins>
      <w:del w:id="357" w:author="Timo Tarhonen" w:date="2019-09-26T13:30:00Z">
        <w:r w:rsidRPr="00394B73" w:rsidDel="00B2787E">
          <w:rPr>
            <w:rFonts w:ascii="Times New Roman" w:hAnsi="Times New Roman" w:cs="Times New Roman"/>
            <w:sz w:val="22"/>
            <w:szCs w:val="22"/>
            <w:lang w:val="fi-FI"/>
          </w:rPr>
          <w:delText>.</w:delText>
        </w:r>
      </w:del>
    </w:p>
    <w:p w14:paraId="6C33B54A" w14:textId="77777777" w:rsidR="00FE08CE" w:rsidRPr="002F52B5" w:rsidRDefault="00987E1E" w:rsidP="00034E8E">
      <w:pPr>
        <w:pStyle w:val="Otsikko3"/>
        <w:rPr>
          <w:rFonts w:ascii="Times New Roman" w:hAnsi="Times New Roman" w:cs="Times New Roman"/>
          <w:szCs w:val="24"/>
          <w:lang w:val="fi-FI"/>
        </w:rPr>
      </w:pPr>
      <w:bookmarkStart w:id="358" w:name="_Toc27658644"/>
      <w:r w:rsidRPr="002F52B5">
        <w:rPr>
          <w:rFonts w:ascii="Times New Roman" w:hAnsi="Times New Roman" w:cs="Times New Roman"/>
          <w:szCs w:val="24"/>
          <w:lang w:val="fi-FI"/>
        </w:rPr>
        <w:t>OBR-s</w:t>
      </w:r>
      <w:r w:rsidR="00FE08CE" w:rsidRPr="002F52B5">
        <w:rPr>
          <w:rFonts w:ascii="Times New Roman" w:hAnsi="Times New Roman" w:cs="Times New Roman"/>
          <w:szCs w:val="24"/>
          <w:lang w:val="fi-FI"/>
        </w:rPr>
        <w:t>egmentti (Common Order)</w:t>
      </w:r>
      <w:bookmarkEnd w:id="358"/>
    </w:p>
    <w:p w14:paraId="6C33B54B" w14:textId="77777777" w:rsidR="00034E8E" w:rsidRPr="006C6659" w:rsidRDefault="00034E8E" w:rsidP="00034E8E">
      <w:pPr>
        <w:rPr>
          <w:lang w:val="fi-FI"/>
        </w:rPr>
      </w:pPr>
    </w:p>
    <w:p w14:paraId="6C33B54C" w14:textId="77777777" w:rsidR="00034E8E" w:rsidRPr="00394B73" w:rsidRDefault="00034E8E" w:rsidP="00034E8E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OBR-segmentissä palautetaan tehdyn 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2372"/>
        <w:gridCol w:w="727"/>
        <w:gridCol w:w="608"/>
        <w:gridCol w:w="3388"/>
      </w:tblGrid>
      <w:tr w:rsidR="00034E8E" w:rsidRPr="00394B73" w14:paraId="6C33B552" w14:textId="77777777" w:rsidTr="00C559FD">
        <w:tc>
          <w:tcPr>
            <w:tcW w:w="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5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5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34E8E" w:rsidRPr="00394B73" w14:paraId="6C33B558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54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5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56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5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034E8E" w:rsidRPr="00394B73" w14:paraId="6C33B55E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5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5B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5C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5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034E8E" w:rsidRPr="00394B73" w14:paraId="6C33B564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6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6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62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6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Tutkimuksen Ac-numero </w:t>
            </w:r>
          </w:p>
        </w:tc>
      </w:tr>
      <w:tr w:rsidR="00034E8E" w:rsidRPr="00394B73" w14:paraId="6C33B56A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6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66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6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68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69" w14:textId="77777777" w:rsidR="00034E8E" w:rsidRPr="00394B73" w:rsidRDefault="000D6018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</w:t>
            </w:r>
          </w:p>
        </w:tc>
      </w:tr>
      <w:tr w:rsidR="00034E8E" w:rsidRPr="00394B73" w14:paraId="6C33B570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6B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6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6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6E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6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034E8E" w:rsidRPr="00394B73" w14:paraId="6C33B576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71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72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73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74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7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034E8E" w:rsidRPr="00394B73" w14:paraId="6C33B57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77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78" w14:textId="6FE6C521" w:rsidR="00034E8E" w:rsidRPr="00394B73" w:rsidRDefault="004800A8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7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7A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7B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57C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57D" w14:textId="77777777" w:rsidR="00E85027" w:rsidRPr="00394B73" w:rsidRDefault="00E85027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lastRenderedPageBreak/>
              <w:t>&lt;ZXA05&gt; = vasen</w:t>
            </w:r>
          </w:p>
          <w:p w14:paraId="6C33B57E" w14:textId="77777777" w:rsidR="00034E8E" w:rsidRPr="00394B73" w:rsidRDefault="00DB5A21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E85027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ZXA10&gt;=molemmat</w:t>
            </w:r>
          </w:p>
        </w:tc>
      </w:tr>
      <w:tr w:rsidR="00773BE6" w:rsidRPr="00394B73" w14:paraId="23EADB66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8A8E301" w14:textId="6CC1BD30" w:rsidR="00773BE6" w:rsidRPr="00394B73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lastRenderedPageBreak/>
              <w:t>4.4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32199E3E" w14:textId="29BA47E9" w:rsidR="00773BE6" w:rsidRPr="003A7C40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1BD87430" w14:textId="6A65903B" w:rsidR="00773BE6" w:rsidRPr="00394B73" w:rsidRDefault="00773BE6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59EE09BC" w14:textId="555B186D" w:rsidR="00773BE6" w:rsidRPr="00394B73" w:rsidRDefault="00773BE6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1BF86942" w14:textId="79AC9449" w:rsidR="00773BE6" w:rsidRPr="00394B73" w:rsidRDefault="00773BE6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585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80" w14:textId="490777F1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81" w14:textId="626F61B3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82" w14:textId="3F71D859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83" w14:textId="58CB7199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84" w14:textId="02CE8261" w:rsidR="00773BE6" w:rsidRPr="00394B73" w:rsidRDefault="00773BE6" w:rsidP="00E85027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424D63" w:rsidRPr="00394B73" w14:paraId="6C33B58B" w14:textId="77777777" w:rsidTr="00C559FD"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 w14:paraId="6C33B58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2455" w:type="dxa"/>
            <w:tcBorders>
              <w:top w:val="single" w:sz="4" w:space="0" w:color="000000"/>
              <w:bottom w:val="single" w:sz="4" w:space="0" w:color="000000"/>
            </w:tcBorders>
          </w:tcPr>
          <w:p w14:paraId="6C33B587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Date/Time</w:t>
            </w:r>
          </w:p>
        </w:tc>
        <w:tc>
          <w:tcPr>
            <w:tcW w:w="731" w:type="dxa"/>
            <w:tcBorders>
              <w:top w:val="single" w:sz="4" w:space="0" w:color="000000"/>
              <w:bottom w:val="single" w:sz="4" w:space="0" w:color="000000"/>
            </w:tcBorders>
          </w:tcPr>
          <w:p w14:paraId="6C33B58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58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single" w:sz="4" w:space="0" w:color="000000"/>
              <w:bottom w:val="single" w:sz="4" w:space="0" w:color="000000"/>
            </w:tcBorders>
          </w:tcPr>
          <w:p w14:paraId="6C33B58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Tutkimusaika </w:t>
            </w:r>
            <w:r w:rsidR="006442CC" w:rsidRPr="00394B73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DC6D13" w:rsidRPr="00394B73" w14:paraId="43156D07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25E4C493" w14:textId="28046C34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6D1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5455FCD0" w14:textId="6B3E149B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6D13">
              <w:rPr>
                <w:rFonts w:ascii="Times New Roman" w:hAnsi="Times New Roman"/>
                <w:sz w:val="22"/>
                <w:szCs w:val="22"/>
                <w:lang w:val="en-US"/>
              </w:rPr>
              <w:t>Observation End Date/Time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01D0A75C" w14:textId="47A95D3E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6D1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3CB12833" w14:textId="476AF2C2" w:rsidR="00DC6D13" w:rsidRPr="00DC6D13" w:rsidRDefault="00DC6D1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6D1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735FF3B5" w14:textId="637FF50F" w:rsidR="00DC6D13" w:rsidRPr="00DC6D13" w:rsidRDefault="00DC6D1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6D13">
              <w:rPr>
                <w:rFonts w:ascii="Times New Roman" w:hAnsi="Times New Roman"/>
                <w:sz w:val="22"/>
                <w:szCs w:val="22"/>
              </w:rPr>
              <w:t>Tutkimuksen päättymisaika yy</w:t>
            </w:r>
            <w:r w:rsidRPr="00DC6D1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424D63" w:rsidRPr="00394B73" w14:paraId="6C33B591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8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8D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Collection Volume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8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CQ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8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90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597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92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93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94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NM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95" w14:textId="77777777" w:rsidR="00424D63" w:rsidRPr="00394B73" w:rsidRDefault="00180919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9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Säteilyannos</w:t>
            </w:r>
          </w:p>
        </w:tc>
      </w:tr>
      <w:tr w:rsidR="00424D63" w:rsidRPr="00394B73" w14:paraId="6C33B59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98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99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Units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9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9B" w14:textId="77777777" w:rsidR="00424D63" w:rsidRPr="00394B73" w:rsidRDefault="00180919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9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Yksikkö</w:t>
            </w:r>
          </w:p>
        </w:tc>
      </w:tr>
      <w:tr w:rsidR="00424D63" w:rsidRPr="00394B73" w14:paraId="6C33B5A3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9E" w14:textId="7A7A9FE0" w:rsidR="00424D63" w:rsidRPr="00394B73" w:rsidRDefault="0054585C" w:rsidP="000A3F9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9F" w14:textId="3568BEA4" w:rsidR="00424D63" w:rsidRPr="00394B73" w:rsidRDefault="00082B4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Collector 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0" w14:textId="4E5B5584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X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1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2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 organisaatio</w:t>
            </w:r>
          </w:p>
        </w:tc>
      </w:tr>
      <w:tr w:rsidR="00424D63" w:rsidRPr="00394B73" w14:paraId="6C33B5A9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A4" w14:textId="0559981C" w:rsidR="00424D63" w:rsidRPr="00394B73" w:rsidRDefault="0054585C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A5" w14:textId="3AE9C511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7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424D63" w:rsidRPr="00394B73" w14:paraId="6C33B5A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AA" w14:textId="5EE9FD64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AB" w14:textId="19FDEEBE" w:rsidR="00424D63" w:rsidRPr="00394B73" w:rsidRDefault="00A739F7" w:rsidP="00A739F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C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D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E" w14:textId="77D69EBF" w:rsidR="00424D63" w:rsidRPr="00394B73" w:rsidRDefault="008B666B" w:rsidP="00987E1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424D63" w:rsidRPr="00394B73" w14:paraId="6C33B5B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0" w14:textId="51375E05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1" w14:textId="07B694FF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2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3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B4" w14:textId="77777777" w:rsidR="00424D63" w:rsidRPr="00394B73" w:rsidRDefault="00606E02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oodi</w:t>
            </w:r>
          </w:p>
        </w:tc>
      </w:tr>
      <w:tr w:rsidR="00424D63" w:rsidRPr="00394B73" w14:paraId="6C33B5BB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6" w14:textId="2C4EB6AD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7" w14:textId="2662E5EF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B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OID</w:t>
            </w:r>
          </w:p>
        </w:tc>
      </w:tr>
      <w:tr w:rsidR="00424D63" w:rsidRPr="00394B73" w14:paraId="6C33B5C1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C" w14:textId="1C4CA945" w:rsidR="00424D63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D" w14:textId="6B31DC23" w:rsidR="00424D63" w:rsidRPr="00394B73" w:rsidRDefault="00A739F7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C0" w14:textId="5B65BC17" w:rsidR="003930BD" w:rsidRPr="00394B73" w:rsidRDefault="00424D63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930BD" w:rsidRPr="00394B73" w14:paraId="6C33B5C7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2" w14:textId="39E219AF" w:rsidR="003930BD" w:rsidRPr="00394B73" w:rsidRDefault="00A739F7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105924"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3" w14:textId="180EFCA2" w:rsidR="003930BD" w:rsidRPr="00394B73" w:rsidRDefault="00A739F7" w:rsidP="00105924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C4" w14:textId="77777777" w:rsidR="003930BD" w:rsidRPr="00394B73" w:rsidRDefault="003930BD" w:rsidP="006546B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C5" w14:textId="77777777" w:rsidR="003930BD" w:rsidRPr="00394B73" w:rsidRDefault="003930BD" w:rsidP="006546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C6" w14:textId="77777777" w:rsidR="003930BD" w:rsidRPr="00394B73" w:rsidRDefault="003930BD" w:rsidP="003930B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koodi</w:t>
            </w:r>
          </w:p>
        </w:tc>
      </w:tr>
      <w:tr w:rsidR="00424D63" w:rsidRPr="00394B73" w14:paraId="6C33B5C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9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C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CB" w14:textId="77777777" w:rsidR="00424D63" w:rsidRPr="00394B73" w:rsidRDefault="00427A6A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CC" w14:textId="77777777" w:rsidR="00424D63" w:rsidRPr="00394B73" w:rsidRDefault="00D6581D" w:rsidP="00D6581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Tuottajan toiminto</w:t>
            </w:r>
            <w:r w:rsidR="00427A6A" w:rsidRPr="00394B73">
              <w:rPr>
                <w:rFonts w:ascii="Times New Roman" w:hAnsi="Times New Roman"/>
                <w:sz w:val="22"/>
                <w:szCs w:val="22"/>
              </w:rPr>
              <w:t>koodi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RAD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424D63" w:rsidRPr="00394B73" w14:paraId="6C33B5D5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F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Result Status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D0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D1" w14:textId="77777777" w:rsidR="00424D63" w:rsidRPr="00394B73" w:rsidRDefault="00424D6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D2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&lt;I&gt; Tutkimus kesken</w:t>
            </w:r>
          </w:p>
          <w:p w14:paraId="6C33B5D3" w14:textId="77777777" w:rsidR="00424D63" w:rsidRPr="00394B73" w:rsidRDefault="00424D63" w:rsidP="00624FB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&lt;F&gt; Valmis tutkimus</w:t>
            </w:r>
            <w:r w:rsidR="00F2364F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/ tutkimuksen päivitys</w:t>
            </w:r>
          </w:p>
          <w:p w14:paraId="6C33B5D4" w14:textId="77777777" w:rsidR="00424D63" w:rsidRPr="00394B73" w:rsidRDefault="002B4DC1" w:rsidP="002B4D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&lt;X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Tutkimus poistettu</w:t>
            </w:r>
          </w:p>
        </w:tc>
      </w:tr>
      <w:tr w:rsidR="00424D63" w:rsidRPr="00394B73" w14:paraId="6C33B5DB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D6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D7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Quantity/Timing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D8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TQ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D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DA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5E1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DC" w14:textId="77777777" w:rsidR="00424D63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DD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DE" w14:textId="77777777" w:rsidR="00424D63" w:rsidRPr="00394B73" w:rsidRDefault="00424D63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CQ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D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E0" w14:textId="77777777" w:rsidR="00424D63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Exponointien lukumäärä</w:t>
            </w:r>
          </w:p>
        </w:tc>
      </w:tr>
      <w:tr w:rsidR="003930BD" w:rsidRPr="00394B73" w14:paraId="6C33B5E7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E2" w14:textId="77777777" w:rsidR="003930BD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  <w:r w:rsidR="003930BD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E3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E4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E5" w14:textId="77777777" w:rsidR="003930BD" w:rsidRPr="00394B73" w:rsidRDefault="003930BD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E6" w14:textId="77777777" w:rsidR="003930BD" w:rsidRPr="00394B73" w:rsidRDefault="003930BD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Kuvauksen kesto (minuutteja)</w:t>
            </w:r>
          </w:p>
        </w:tc>
      </w:tr>
      <w:tr w:rsidR="00256E2F" w:rsidRPr="00394B73" w14:paraId="6C33B5E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E8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27.8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E9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EA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TX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EB" w14:textId="77777777" w:rsidR="00256E2F" w:rsidRPr="00394B73" w:rsidRDefault="00256E2F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EC" w14:textId="77777777" w:rsidR="00256E2F" w:rsidRPr="00394B73" w:rsidRDefault="00256E2F" w:rsidP="00034E8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Hukkakuvien lukumäärä</w:t>
            </w:r>
          </w:p>
        </w:tc>
      </w:tr>
      <w:tr w:rsidR="00424D63" w:rsidRPr="00394B73" w14:paraId="6C33B5F3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EE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34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EF" w14:textId="77777777" w:rsidR="00424D63" w:rsidRPr="00394B73" w:rsidRDefault="00424D6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Technician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F0" w14:textId="77777777" w:rsidR="00424D63" w:rsidRPr="00394B73" w:rsidRDefault="00424D63" w:rsidP="001F18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F1" w14:textId="77777777" w:rsidR="00424D63" w:rsidRPr="00394B73" w:rsidRDefault="00424D6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F2" w14:textId="77777777" w:rsidR="00424D63" w:rsidRPr="00394B73" w:rsidRDefault="00424D6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suorittaja</w:t>
            </w:r>
            <w:r w:rsidR="00256E2F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B5574E" w:rsidRPr="00394B73">
              <w:rPr>
                <w:rFonts w:ascii="Times New Roman" w:hAnsi="Times New Roman"/>
                <w:b/>
                <w:sz w:val="22"/>
                <w:szCs w:val="22"/>
              </w:rPr>
              <w:t>(toistuva)</w:t>
            </w:r>
          </w:p>
        </w:tc>
      </w:tr>
      <w:tr w:rsidR="0098540A" w:rsidRPr="00394B73" w14:paraId="6C33B5F9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F4" w14:textId="537AEDC0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F5" w14:textId="45D5107A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F6" w14:textId="467C92FE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CN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F7" w14:textId="09EAB71B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F8" w14:textId="0C7F37E4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8540A" w:rsidRPr="00394B73" w14:paraId="6C33B5F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FA" w14:textId="346AF8B1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FB" w14:textId="762B577C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FC" w14:textId="54F0046E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FD" w14:textId="4A0625B0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  <w:r w:rsidR="00C559FD">
              <w:rPr>
                <w:rFonts w:ascii="Times New Roman" w:hAnsi="Times New Roman"/>
                <w:b/>
                <w:bCs/>
                <w:lang w:val="en-US"/>
              </w:rPr>
              <w:t>E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FE" w14:textId="285EADC9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Henkilötunnus</w:t>
            </w:r>
          </w:p>
        </w:tc>
      </w:tr>
      <w:tr w:rsidR="0098540A" w:rsidRPr="00394B73" w14:paraId="6C33B60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600" w14:textId="04330769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601" w14:textId="62795BFB" w:rsidR="0098540A" w:rsidRPr="00394B73" w:rsidRDefault="005E6724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Fa</w:t>
            </w:r>
            <w:r w:rsidR="0098540A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mily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602" w14:textId="0F4ED3D8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603" w14:textId="4DCF7873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604" w14:textId="37BE974C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Sukunimi</w:t>
            </w:r>
          </w:p>
        </w:tc>
      </w:tr>
      <w:tr w:rsidR="0098540A" w:rsidRPr="00394B73" w14:paraId="4FC15534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8B1ED03" w14:textId="4287DB59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0CDE7944" w14:textId="4E4DAAE7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4DDECBC4" w14:textId="14A249B8" w:rsidR="0098540A" w:rsidRPr="00394B73" w:rsidRDefault="0098540A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773C0287" w14:textId="30F2DD9A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5439FD90" w14:textId="4686F593" w:rsidR="0098540A" w:rsidRPr="00394B73" w:rsidRDefault="0098540A" w:rsidP="005F1B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Etunimi</w:t>
            </w:r>
          </w:p>
        </w:tc>
      </w:tr>
      <w:tr w:rsidR="00185E8D" w:rsidRPr="00394B73" w14:paraId="6676E02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3E4FBD05" w14:textId="1299DA76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</w:rPr>
              <w:t>34.1.4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141344C2" w14:textId="5C89509B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42417515" w14:textId="1AE6214E" w:rsidR="00185E8D" w:rsidRPr="00C559FD" w:rsidRDefault="00185E8D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4357FB7" w14:textId="4408FA2E" w:rsidR="00185E8D" w:rsidRPr="00C559FD" w:rsidRDefault="00C559FD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73718E8E" w14:textId="49E45F69" w:rsidR="00185E8D" w:rsidRPr="00C559FD" w:rsidRDefault="00C559FD" w:rsidP="005F1B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etunimet</w:t>
            </w:r>
          </w:p>
        </w:tc>
      </w:tr>
      <w:tr w:rsidR="00C559FD" w:rsidRPr="00394B73" w14:paraId="1C98047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7BA0BA1E" w14:textId="7CEC5900" w:rsidR="00C559FD" w:rsidRPr="00D80B03" w:rsidRDefault="00C559FD" w:rsidP="00FB1C80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34.1.</w:t>
            </w:r>
            <w:r w:rsidR="00FB1C80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0111884" w14:textId="7BE42964" w:rsidR="00C559FD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0AE67751" w14:textId="55D9BF4E" w:rsidR="00C559FD" w:rsidRPr="00D80B03" w:rsidRDefault="00C559FD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467C1F77" w14:textId="1D8D0634" w:rsidR="00C559FD" w:rsidRPr="00D80B03" w:rsidRDefault="00C559FD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D80B03">
              <w:rPr>
                <w:rFonts w:ascii="Times New Roman" w:hAnsi="Times New Roman"/>
                <w:b/>
                <w:bCs/>
                <w:lang w:val="en-US"/>
              </w:rPr>
              <w:t>RE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22CFE52F" w14:textId="4633BDD3" w:rsidR="00C559FD" w:rsidRPr="00D80B03" w:rsidRDefault="00C559FD" w:rsidP="005F1B35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Terhikki-tunnus</w:t>
            </w:r>
          </w:p>
        </w:tc>
      </w:tr>
      <w:tr w:rsidR="00FB1C80" w:rsidRPr="00394B73" w14:paraId="5FC24F93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195E0B88" w14:textId="178C6DE5" w:rsidR="00FB1C80" w:rsidRPr="00D80B03" w:rsidRDefault="00FB1C80" w:rsidP="00185E8D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34.1.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47ED13F5" w14:textId="01609BA6" w:rsidR="00FB1C80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D2376A4" w14:textId="723FDE48" w:rsidR="00FB1C80" w:rsidRPr="00D80B03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048B6D37" w14:textId="173F6C17" w:rsidR="00FB1C80" w:rsidRPr="00D80B03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73E97F37" w14:textId="77227E00" w:rsidR="00FB1C80" w:rsidRPr="00D80B03" w:rsidRDefault="00FB1C80" w:rsidP="005F1B35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Titteli</w:t>
            </w:r>
          </w:p>
        </w:tc>
      </w:tr>
      <w:tr w:rsidR="00FB1C80" w:rsidRPr="00394B73" w14:paraId="6C33B60B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606" w14:textId="69D53EE5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34.1.7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607" w14:textId="3610F8C2" w:rsidR="00FB1C80" w:rsidRPr="00394B73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608" w14:textId="7EDCFE15" w:rsidR="00FB1C80" w:rsidRPr="00394B73" w:rsidRDefault="001A1C2B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609" w14:textId="50FE6C5C" w:rsidR="00FB1C80" w:rsidRPr="00394B73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60A" w14:textId="6C0A0144" w:rsidR="00FB1C80" w:rsidRPr="00394B73" w:rsidRDefault="00FB1C80" w:rsidP="005F1B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</w:tbl>
    <w:p w14:paraId="6C33B60C" w14:textId="77777777" w:rsidR="007E1A70" w:rsidRPr="00394B73" w:rsidRDefault="007E1A70" w:rsidP="007E1A70">
      <w:pPr>
        <w:ind w:left="567"/>
        <w:rPr>
          <w:rFonts w:ascii="Times New Roman" w:hAnsi="Times New Roman" w:cs="Times New Roman"/>
          <w:b/>
          <w:sz w:val="22"/>
          <w:szCs w:val="22"/>
        </w:rPr>
      </w:pPr>
    </w:p>
    <w:p w14:paraId="6C33B60D" w14:textId="211A9C57" w:rsidR="007E1A70" w:rsidRPr="00394B73" w:rsidRDefault="00447ECD" w:rsidP="007E1A70">
      <w:pPr>
        <w:ind w:left="567"/>
        <w:rPr>
          <w:rFonts w:ascii="Times New Roman" w:hAnsi="Times New Roman" w:cs="Times New Roman"/>
          <w:sz w:val="22"/>
          <w:szCs w:val="22"/>
        </w:rPr>
      </w:pPr>
      <w:r w:rsidRPr="00447ECD">
        <w:rPr>
          <w:rFonts w:ascii="Times New Roman" w:hAnsi="Times New Roman" w:cs="Times New Roman"/>
          <w:b/>
          <w:sz w:val="22"/>
          <w:szCs w:val="22"/>
        </w:rPr>
        <w:t>OBR|</w:t>
      </w:r>
      <w:r w:rsidRPr="00447ECD">
        <w:rPr>
          <w:rFonts w:ascii="Times New Roman" w:hAnsi="Times New Roman" w:cs="Times New Roman"/>
          <w:sz w:val="22"/>
          <w:szCs w:val="22"/>
        </w:rPr>
        <w:t>1|123.11.01|87678978998765|ND1AA^Ranteen rtg^ZXA00^CR|||201304121714||2,3^mGy|||||||OrgOID^OrgNick^OrgCode^UnitOID^UnitNick^UnitCode||||||||RAD|F||2^^5||||||</w:t>
      </w:r>
      <w:r w:rsidR="00EE7F64">
        <w:rPr>
          <w:rFonts w:ascii="Times New Roman" w:hAnsi="Times New Roman" w:cs="Times New Roman"/>
          <w:sz w:val="22"/>
          <w:szCs w:val="22"/>
        </w:rPr>
        <w:t>|010261-A010&amp;Snimi&amp;Enimi&amp;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00123456789</w:t>
      </w:r>
      <w:r w:rsidR="002707B6">
        <w:rPr>
          <w:rFonts w:ascii="Times New Roman" w:hAnsi="Times New Roman" w:cs="Times New Roman"/>
          <w:sz w:val="22"/>
          <w:szCs w:val="22"/>
        </w:rPr>
        <w:t>&amp;</w:t>
      </w:r>
      <w:r w:rsidR="00EE7F64">
        <w:rPr>
          <w:rFonts w:ascii="Times New Roman" w:hAnsi="Times New Roman" w:cs="Times New Roman"/>
          <w:sz w:val="22"/>
          <w:szCs w:val="22"/>
        </w:rPr>
        <w:t>radhoi</w:t>
      </w:r>
      <w:r w:rsidR="00477418">
        <w:rPr>
          <w:rFonts w:ascii="Times New Roman" w:hAnsi="Times New Roman" w:cs="Times New Roman"/>
          <w:sz w:val="22"/>
          <w:szCs w:val="22"/>
        </w:rPr>
        <w:t>&amp;1234</w:t>
      </w:r>
    </w:p>
    <w:p w14:paraId="6C33B60F" w14:textId="77777777" w:rsidR="008A6440" w:rsidRPr="002F52B5" w:rsidRDefault="008A6440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59" w:name="_Toc27658645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359"/>
    </w:p>
    <w:p w14:paraId="6C33B610" w14:textId="77777777" w:rsidR="008A6440" w:rsidRPr="00394B73" w:rsidRDefault="008A6440" w:rsidP="008A644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611" w14:textId="77777777" w:rsidR="000D6018" w:rsidRPr="002F52B5" w:rsidRDefault="000D6018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60" w:name="_Toc27658646"/>
      <w:r w:rsidRPr="002F52B5">
        <w:rPr>
          <w:rFonts w:ascii="Times New Roman" w:hAnsi="Times New Roman" w:cs="Times New Roman"/>
          <w:sz w:val="22"/>
          <w:szCs w:val="22"/>
        </w:rPr>
        <w:lastRenderedPageBreak/>
        <w:t>OBR-2 P</w:t>
      </w:r>
      <w:r w:rsidR="00484BE1" w:rsidRPr="002F52B5">
        <w:rPr>
          <w:rFonts w:ascii="Times New Roman" w:hAnsi="Times New Roman" w:cs="Times New Roman"/>
          <w:sz w:val="22"/>
          <w:szCs w:val="22"/>
        </w:rPr>
        <w:t>lacer Order Number</w:t>
      </w:r>
      <w:bookmarkEnd w:id="360"/>
    </w:p>
    <w:p w14:paraId="6C33B612" w14:textId="77777777" w:rsidR="000D6018" w:rsidRPr="00394B73" w:rsidRDefault="000D6018" w:rsidP="000D601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UID.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Tämä kenttä on tyhjä mikäli tehdään tutkimus, jota ei ole pyydetty.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613" w14:textId="77777777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61" w:name="_Toc27658647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</w:rPr>
        <w:t xml:space="preserve">-3 </w:t>
      </w:r>
      <w:r w:rsidR="00484BE1" w:rsidRPr="002F52B5">
        <w:rPr>
          <w:rFonts w:ascii="Times New Roman" w:hAnsi="Times New Roman" w:cs="Times New Roman"/>
          <w:sz w:val="22"/>
          <w:szCs w:val="22"/>
        </w:rPr>
        <w:t>Filler Order Number</w:t>
      </w:r>
      <w:bookmarkEnd w:id="361"/>
    </w:p>
    <w:p w14:paraId="6C33B614" w14:textId="77777777" w:rsidR="000D6018" w:rsidRPr="00394B73" w:rsidRDefault="000D6018" w:rsidP="000D601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6C33B615" w14:textId="77777777" w:rsidR="00424D63" w:rsidRDefault="004E54DC" w:rsidP="00427A6A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362" w:name="_Toc27658648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-4 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Universal Service ID</w:t>
      </w:r>
      <w:bookmarkEnd w:id="362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D7260D" w:rsidRPr="006C6659" w14:paraId="2C0C6110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5FBDB0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A0DBCA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D7260D" w:rsidRPr="005B759C" w14:paraId="41E2CD35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71F47455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4A1FD2B2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D7260D" w:rsidRPr="006C6659" w14:paraId="27B54D33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34E73C3A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25FE4BF9" w14:textId="77777777" w:rsidR="00D7260D" w:rsidRPr="008F3BB3" w:rsidRDefault="00D7260D" w:rsidP="007900D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nimi</w:t>
            </w:r>
          </w:p>
        </w:tc>
      </w:tr>
      <w:tr w:rsidR="00D7260D" w:rsidRPr="006C6659" w14:paraId="5BD62E0C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715F6AC7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7490388B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D7260D" w:rsidRPr="006C6659" w14:paraId="597500A3" w14:textId="77777777" w:rsidTr="007900D3">
        <w:tc>
          <w:tcPr>
            <w:tcW w:w="1450" w:type="dxa"/>
          </w:tcPr>
          <w:p w14:paraId="42B15E7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29811E52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D7260D" w:rsidRPr="006C6659" w14:paraId="74E99B7C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78A646AD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1DF25668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625" w14:textId="77777777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363" w:name="_Toc27658649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-7 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Observation Date/Time</w:t>
      </w:r>
      <w:bookmarkEnd w:id="363"/>
    </w:p>
    <w:p w14:paraId="6C33B626" w14:textId="77777777" w:rsidR="00484BE1" w:rsidRDefault="000D6018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tehdyn tutkimuksen aika</w:t>
      </w:r>
      <w:r w:rsidR="004C31E9" w:rsidRPr="00394B73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>akollinen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kun tutkimus on valmis (OB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on F</w:t>
      </w:r>
      <w:r w:rsidR="004C31E9" w:rsidRPr="00394B73">
        <w:rPr>
          <w:rFonts w:ascii="Times New Roman" w:hAnsi="Times New Roman" w:cs="Times New Roman"/>
          <w:sz w:val="22"/>
          <w:szCs w:val="22"/>
          <w:lang w:val="fi-FI"/>
        </w:rPr>
        <w:t>)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08E8B579" w14:textId="53515ABE" w:rsidR="00DC6D13" w:rsidRDefault="00DC6D13" w:rsidP="00DC6D13">
      <w:pPr>
        <w:pStyle w:val="Otsikko4"/>
        <w:spacing w:line="360" w:lineRule="auto"/>
        <w:rPr>
          <w:ins w:id="364" w:author="Timo Tarhonen" w:date="2019-09-26T12:21:00Z"/>
          <w:rFonts w:ascii="Times New Roman" w:hAnsi="Times New Roman" w:cs="Times New Roman"/>
          <w:sz w:val="22"/>
          <w:szCs w:val="22"/>
          <w:lang w:val="en-US"/>
        </w:rPr>
      </w:pPr>
      <w:bookmarkStart w:id="365" w:name="_Toc27658650"/>
      <w:r w:rsidRPr="00DC6D13">
        <w:rPr>
          <w:rFonts w:ascii="Times New Roman" w:hAnsi="Times New Roman" w:cs="Times New Roman"/>
          <w:sz w:val="22"/>
          <w:szCs w:val="22"/>
          <w:lang w:val="en-US"/>
        </w:rPr>
        <w:t>OBR-</w:t>
      </w:r>
      <w:ins w:id="366" w:author="Timo Tarhonen" w:date="2019-09-26T12:34:00Z">
        <w:r w:rsidR="00174507">
          <w:rPr>
            <w:rFonts w:ascii="Times New Roman" w:hAnsi="Times New Roman" w:cs="Times New Roman"/>
            <w:sz w:val="22"/>
            <w:szCs w:val="22"/>
            <w:lang w:val="en-US"/>
          </w:rPr>
          <w:t>8</w:t>
        </w:r>
      </w:ins>
      <w:del w:id="367" w:author="Timo Tarhonen" w:date="2019-09-26T12:34:00Z">
        <w:r w:rsidRPr="00DC6D13" w:rsidDel="00174507">
          <w:rPr>
            <w:rFonts w:ascii="Times New Roman" w:hAnsi="Times New Roman" w:cs="Times New Roman"/>
            <w:sz w:val="22"/>
            <w:szCs w:val="22"/>
            <w:lang w:val="en-US"/>
          </w:rPr>
          <w:delText>7</w:delText>
        </w:r>
      </w:del>
      <w:r w:rsidRPr="00DC6D13">
        <w:rPr>
          <w:rFonts w:ascii="Times New Roman" w:hAnsi="Times New Roman" w:cs="Times New Roman"/>
          <w:sz w:val="22"/>
          <w:szCs w:val="22"/>
          <w:lang w:val="en-US"/>
        </w:rPr>
        <w:t xml:space="preserve"> Observation End Date/Time</w:t>
      </w:r>
      <w:bookmarkEnd w:id="365"/>
    </w:p>
    <w:p w14:paraId="0B9AA4E9" w14:textId="46B531D2" w:rsidR="00FF4B72" w:rsidRPr="00773A12" w:rsidRDefault="00FF4B72" w:rsidP="00773A12">
      <w:pPr>
        <w:pStyle w:val="Leipteksti"/>
        <w:spacing w:before="0"/>
        <w:ind w:left="567"/>
        <w:rPr>
          <w:lang w:val="en-US"/>
        </w:rPr>
      </w:pPr>
      <w:ins w:id="368" w:author="Timo Tarhonen" w:date="2019-09-26T12:21:00Z">
        <w:r w:rsidRPr="00394B73">
          <w:rPr>
            <w:rFonts w:ascii="Times New Roman" w:hAnsi="Times New Roman"/>
            <w:sz w:val="22"/>
            <w:szCs w:val="22"/>
            <w:lang w:val="fi-FI"/>
          </w:rPr>
          <w:t xml:space="preserve">Palautetaan tehdyn tutkimuksen </w:t>
        </w:r>
        <w:r>
          <w:rPr>
            <w:rFonts w:ascii="Times New Roman" w:hAnsi="Times New Roman"/>
            <w:sz w:val="22"/>
            <w:szCs w:val="22"/>
            <w:lang w:val="fi-FI"/>
          </w:rPr>
          <w:t>päättymisaika</w:t>
        </w:r>
      </w:ins>
    </w:p>
    <w:p w14:paraId="30B83BED" w14:textId="7D8C566C" w:rsidR="00797E76" w:rsidRDefault="00DC6D13">
      <w:pPr>
        <w:pStyle w:val="Otsikko4"/>
        <w:spacing w:line="360" w:lineRule="auto"/>
        <w:rPr>
          <w:ins w:id="369" w:author="Timo Tarhonen" w:date="2019-09-26T12:35:00Z"/>
          <w:rFonts w:ascii="Times New Roman" w:hAnsi="Times New Roman" w:cs="Times New Roman"/>
          <w:sz w:val="22"/>
          <w:szCs w:val="22"/>
          <w:lang w:val="fi-FI"/>
        </w:rPr>
      </w:pPr>
      <w:del w:id="370" w:author="Timo Tarhonen" w:date="2019-09-26T12:21:00Z">
        <w:r w:rsidRPr="00394B73" w:rsidDel="00FF4B72">
          <w:rPr>
            <w:rFonts w:ascii="Times New Roman" w:hAnsi="Times New Roman" w:cs="Times New Roman"/>
            <w:sz w:val="22"/>
            <w:szCs w:val="22"/>
            <w:lang w:val="fi-FI"/>
          </w:rPr>
          <w:delText xml:space="preserve">Palautetaan tehdyn tutkimuksen </w:delText>
        </w:r>
        <w:r w:rsidDel="00FF4B72">
          <w:rPr>
            <w:rFonts w:ascii="Times New Roman" w:hAnsi="Times New Roman" w:cs="Times New Roman"/>
            <w:sz w:val="22"/>
            <w:szCs w:val="22"/>
            <w:lang w:val="fi-FI"/>
          </w:rPr>
          <w:delText>päättymisaika</w:delText>
        </w:r>
      </w:del>
      <w:del w:id="371" w:author="Timo Tarhonen" w:date="2019-09-26T12:24:00Z">
        <w:r w:rsidDel="003D7E78">
          <w:rPr>
            <w:rFonts w:ascii="Times New Roman" w:hAnsi="Times New Roman" w:cs="Times New Roman"/>
            <w:sz w:val="22"/>
            <w:szCs w:val="22"/>
            <w:lang w:val="fi-FI"/>
          </w:rPr>
          <w:delText>.</w:delText>
        </w:r>
      </w:del>
      <w:bookmarkStart w:id="372" w:name="_Toc27658651"/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-9 Collection Volume</w:t>
      </w:r>
      <w:bookmarkEnd w:id="372"/>
      <w:ins w:id="373" w:author="Timo Tarhonen" w:date="2019-09-26T12:25:00Z">
        <w:r w:rsidR="003D7E78">
          <w:rPr>
            <w:rFonts w:ascii="Times New Roman" w:hAnsi="Times New Roman" w:cs="Times New Roman"/>
            <w:sz w:val="22"/>
            <w:szCs w:val="22"/>
            <w:lang w:val="fi-FI"/>
          </w:rPr>
          <w:t xml:space="preserve"> </w:t>
        </w:r>
      </w:ins>
    </w:p>
    <w:p w14:paraId="72054D85" w14:textId="507BEEA3" w:rsidR="00797E76" w:rsidRPr="004320DA" w:rsidRDefault="003D7E78" w:rsidP="004320DA">
      <w:pPr>
        <w:ind w:left="567"/>
        <w:rPr>
          <w:ins w:id="374" w:author="Timo Tarhonen" w:date="2019-10-04T12:24:00Z"/>
          <w:rFonts w:ascii="Times New Roman" w:hAnsi="Times New Roman" w:cs="Times New Roman"/>
          <w:sz w:val="22"/>
          <w:szCs w:val="22"/>
          <w:lang w:val="fi-FI"/>
        </w:rPr>
      </w:pPr>
      <w:ins w:id="375" w:author="Timo Tarhonen" w:date="2019-09-26T12:25:00Z">
        <w:r w:rsidRPr="004320DA">
          <w:rPr>
            <w:rFonts w:ascii="Times New Roman" w:hAnsi="Times New Roman" w:cs="Times New Roman"/>
            <w:sz w:val="22"/>
            <w:szCs w:val="22"/>
            <w:lang w:val="fi-FI"/>
          </w:rPr>
          <w:t>Palautetaan tehdyn tutkimuksen säte</w:t>
        </w:r>
      </w:ins>
      <w:ins w:id="376" w:author="Timo Tarhonen" w:date="2019-09-26T12:26:00Z">
        <w:r w:rsidRPr="004320DA">
          <w:rPr>
            <w:rFonts w:ascii="Times New Roman" w:hAnsi="Times New Roman" w:cs="Times New Roman"/>
            <w:sz w:val="22"/>
            <w:szCs w:val="22"/>
            <w:lang w:val="fi-FI"/>
          </w:rPr>
          <w:t>i</w:t>
        </w:r>
      </w:ins>
      <w:ins w:id="377" w:author="Timo Tarhonen" w:date="2019-09-26T12:25:00Z">
        <w:r w:rsidRPr="004320DA">
          <w:rPr>
            <w:rFonts w:ascii="Times New Roman" w:hAnsi="Times New Roman" w:cs="Times New Roman"/>
            <w:sz w:val="22"/>
            <w:szCs w:val="22"/>
            <w:lang w:val="fi-FI"/>
          </w:rPr>
          <w:t>lyarvot.</w:t>
        </w:r>
      </w:ins>
    </w:p>
    <w:p w14:paraId="0105755C" w14:textId="77777777" w:rsidR="00E44044" w:rsidRPr="00797E76" w:rsidRDefault="00E44044" w:rsidP="00773A12">
      <w:pPr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3D7E78" w14:paraId="4A056058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2606ECF" w14:textId="77777777" w:rsidR="008F3BB3" w:rsidRPr="00773A12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773A12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887BA5D" w14:textId="77777777" w:rsidR="008F3BB3" w:rsidRPr="00773A12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773A12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Komponentin määritys</w:t>
            </w:r>
          </w:p>
        </w:tc>
      </w:tr>
      <w:tr w:rsidR="008F3BB3" w:rsidRPr="003D7E78" w14:paraId="4C84C280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B4DF2A6" w14:textId="77777777" w:rsidR="008F3BB3" w:rsidRPr="00773A12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773A12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862AC9D" w14:textId="672122A6" w:rsidR="008F3BB3" w:rsidRPr="00394B73" w:rsidRDefault="00FF4B72" w:rsidP="008F3BB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ins w:id="378" w:author="Timo Tarhonen" w:date="2019-09-26T12:23:00Z">
              <w:r>
                <w:rPr>
                  <w:rFonts w:ascii="Times New Roman" w:hAnsi="Times New Roman"/>
                  <w:sz w:val="22"/>
                  <w:szCs w:val="22"/>
                  <w:lang w:val="fi-FI"/>
                </w:rPr>
                <w:t>Säteilymäärä</w:t>
              </w:r>
            </w:ins>
            <w:del w:id="379" w:author="Timo Tarhonen" w:date="2019-09-26T12:23:00Z">
              <w:r w:rsidR="008F3BB3" w:rsidDel="00FF4B72">
                <w:rPr>
                  <w:rFonts w:ascii="Times New Roman" w:hAnsi="Times New Roman"/>
                  <w:sz w:val="22"/>
                  <w:szCs w:val="22"/>
                  <w:lang w:val="fi-FI"/>
                </w:rPr>
                <w:delText>Palautettava säteilymäärä</w:delText>
              </w:r>
            </w:del>
          </w:p>
        </w:tc>
      </w:tr>
      <w:tr w:rsidR="008F3BB3" w:rsidRPr="003D7E78" w14:paraId="2506449A" w14:textId="77777777" w:rsidTr="00305818">
        <w:tc>
          <w:tcPr>
            <w:tcW w:w="1463" w:type="dxa"/>
          </w:tcPr>
          <w:p w14:paraId="1C267C92" w14:textId="77777777" w:rsidR="008F3BB3" w:rsidRPr="00773A12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773A12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6741" w:type="dxa"/>
          </w:tcPr>
          <w:p w14:paraId="0B85BF3D" w14:textId="7D3B2D64" w:rsidR="008F3BB3" w:rsidRPr="00773A12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Sätei</w:t>
            </w:r>
            <w:ins w:id="380" w:author="Timo Tarhonen" w:date="2019-09-26T12:24:00Z">
              <w:r w:rsidR="00FF4B72">
                <w:rPr>
                  <w:rFonts w:ascii="Times New Roman" w:hAnsi="Times New Roman"/>
                  <w:sz w:val="22"/>
                  <w:szCs w:val="22"/>
                  <w:lang w:val="fi-FI"/>
                </w:rPr>
                <w:t>lymäärän</w:t>
              </w:r>
            </w:ins>
            <w:del w:id="381" w:author="Timo Tarhonen" w:date="2019-09-26T12:24:00Z">
              <w:r w:rsidDel="00FF4B72">
                <w:rPr>
                  <w:rFonts w:ascii="Times New Roman" w:hAnsi="Times New Roman"/>
                  <w:sz w:val="22"/>
                  <w:szCs w:val="22"/>
                  <w:lang w:val="fi-FI"/>
                </w:rPr>
                <w:delText>lya</w:delText>
              </w:r>
            </w:del>
            <w:del w:id="382" w:author="Timo Tarhonen" w:date="2019-09-26T12:23:00Z">
              <w:r w:rsidDel="00FF4B72">
                <w:rPr>
                  <w:rFonts w:ascii="Times New Roman" w:hAnsi="Times New Roman"/>
                  <w:sz w:val="22"/>
                  <w:szCs w:val="22"/>
                  <w:lang w:val="fi-FI"/>
                </w:rPr>
                <w:delText>rvon</w:delText>
              </w:r>
            </w:del>
            <w:r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yksikkö</w:t>
            </w:r>
          </w:p>
        </w:tc>
      </w:tr>
    </w:tbl>
    <w:p w14:paraId="7A2617D2" w14:textId="4E7D3522" w:rsidR="002C16FD" w:rsidRDefault="002C16FD" w:rsidP="00773A12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346C3B22" w14:textId="426C90A7" w:rsidR="00174507" w:rsidRPr="00773A12" w:rsidRDefault="00174507" w:rsidP="00773A12">
      <w:pPr>
        <w:ind w:left="567"/>
        <w:rPr>
          <w:ins w:id="383" w:author="Timo Tarhonen" w:date="2019-09-26T12:27:00Z"/>
          <w:rFonts w:ascii="Times New Roman" w:hAnsi="Times New Roman" w:cs="Times New Roman"/>
          <w:sz w:val="22"/>
          <w:szCs w:val="22"/>
          <w:lang w:val="fi-FI"/>
        </w:rPr>
      </w:pPr>
      <w:ins w:id="384" w:author="Timo Tarhonen" w:date="2019-09-26T12:32:00Z">
        <w:r>
          <w:rPr>
            <w:rFonts w:ascii="Times New Roman" w:hAnsi="Times New Roman" w:cs="Times New Roman"/>
            <w:sz w:val="22"/>
            <w:szCs w:val="22"/>
            <w:lang w:val="fi-FI"/>
          </w:rPr>
          <w:t>S</w:t>
        </w:r>
        <w:r w:rsidR="00797E76">
          <w:rPr>
            <w:rFonts w:ascii="Times New Roman" w:hAnsi="Times New Roman" w:cs="Times New Roman"/>
            <w:sz w:val="22"/>
            <w:szCs w:val="22"/>
            <w:lang w:val="fi-FI"/>
          </w:rPr>
          <w:t>äteilymäärän desimaalierotin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 on piste. Lukua 1 pienempi arvo välitetään etunollan kanssa, esim. </w:t>
        </w:r>
      </w:ins>
      <w:ins w:id="385" w:author="Timo Tarhonen" w:date="2019-09-26T12:33:00Z">
        <w:r>
          <w:rPr>
            <w:rFonts w:ascii="Times New Roman" w:hAnsi="Times New Roman" w:cs="Times New Roman"/>
            <w:sz w:val="22"/>
            <w:szCs w:val="22"/>
            <w:lang w:val="fi-FI"/>
          </w:rPr>
          <w:t>”0.012”.</w:t>
        </w:r>
      </w:ins>
    </w:p>
    <w:p w14:paraId="6C33B62A" w14:textId="03FE4486" w:rsidR="000D6018" w:rsidRPr="002F52B5" w:rsidRDefault="004E54DC" w:rsidP="000D601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386" w:name="_Toc27658652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447ECD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963C96">
        <w:rPr>
          <w:rFonts w:ascii="Times New Roman" w:hAnsi="Times New Roman" w:cs="Times New Roman"/>
          <w:sz w:val="22"/>
          <w:szCs w:val="22"/>
          <w:lang w:val="fi-FI"/>
        </w:rPr>
        <w:t>0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63C96">
        <w:rPr>
          <w:rFonts w:ascii="Times New Roman" w:hAnsi="Times New Roman" w:cs="Times New Roman"/>
          <w:sz w:val="22"/>
          <w:szCs w:val="22"/>
          <w:lang w:val="fi-FI"/>
        </w:rPr>
        <w:t>Collector Identifier</w:t>
      </w:r>
      <w:bookmarkEnd w:id="386"/>
    </w:p>
    <w:p w14:paraId="6C33B62B" w14:textId="77777777" w:rsidR="000D6018" w:rsidRPr="00394B73" w:rsidRDefault="00484BE1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Kentässä palautetaan tutkimuksen tehneen organisaation tiedot</w:t>
      </w:r>
      <w:r w:rsidR="000D6018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2C" w14:textId="77777777" w:rsidR="00484BE1" w:rsidRPr="002F52B5" w:rsidRDefault="004E54DC" w:rsidP="00484BE1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387" w:name="_Toc27658653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Service ID</w:t>
      </w:r>
      <w:bookmarkEnd w:id="387"/>
    </w:p>
    <w:p w14:paraId="6C33B62D" w14:textId="77777777" w:rsidR="00484BE1" w:rsidRPr="00394B73" w:rsidRDefault="00D6581D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Tuottajan toimintokoodi, yleensä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RAD.</w:t>
      </w:r>
    </w:p>
    <w:p w14:paraId="6C33B62E" w14:textId="77777777" w:rsidR="00D5253E" w:rsidRPr="002F52B5" w:rsidRDefault="00D5253E" w:rsidP="00D5253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388" w:name="_Toc27658654"/>
      <w:r w:rsidRPr="002F52B5">
        <w:rPr>
          <w:rFonts w:ascii="Times New Roman" w:hAnsi="Times New Roman" w:cs="Times New Roman"/>
          <w:sz w:val="22"/>
          <w:szCs w:val="22"/>
          <w:lang w:val="fi-FI"/>
        </w:rPr>
        <w:t>OBR-25 Result Status</w:t>
      </w:r>
      <w:bookmarkEnd w:id="388"/>
    </w:p>
    <w:p w14:paraId="6C33B62F" w14:textId="77777777" w:rsidR="00D5253E" w:rsidRPr="00394B73" w:rsidRDefault="00D5253E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tilatieto.</w:t>
      </w:r>
    </w:p>
    <w:p w14:paraId="6C33B630" w14:textId="77777777" w:rsidR="00F2364F" w:rsidRPr="00394B73" w:rsidRDefault="00F2364F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5"/>
        <w:gridCol w:w="6563"/>
      </w:tblGrid>
      <w:tr w:rsidR="00F2364F" w:rsidRPr="00394B73" w14:paraId="6C33B633" w14:textId="77777777" w:rsidTr="00F2364F">
        <w:tc>
          <w:tcPr>
            <w:tcW w:w="1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31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Tilatieto</w:t>
            </w:r>
          </w:p>
        </w:tc>
        <w:tc>
          <w:tcPr>
            <w:tcW w:w="6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32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määritys</w:t>
            </w:r>
          </w:p>
        </w:tc>
      </w:tr>
      <w:tr w:rsidR="00F2364F" w:rsidRPr="00394B73" w14:paraId="6C33B636" w14:textId="77777777" w:rsidTr="00F2364F">
        <w:tc>
          <w:tcPr>
            <w:tcW w:w="1412" w:type="dxa"/>
            <w:tcBorders>
              <w:bottom w:val="dashed" w:sz="4" w:space="0" w:color="auto"/>
            </w:tcBorders>
          </w:tcPr>
          <w:p w14:paraId="6C33B634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  <w:tc>
          <w:tcPr>
            <w:tcW w:w="6792" w:type="dxa"/>
            <w:tcBorders>
              <w:bottom w:val="dashed" w:sz="4" w:space="0" w:color="auto"/>
            </w:tcBorders>
          </w:tcPr>
          <w:p w14:paraId="6C33B635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Tutkimus kesken</w:t>
            </w:r>
          </w:p>
        </w:tc>
      </w:tr>
      <w:tr w:rsidR="00F2364F" w:rsidRPr="00394B73" w14:paraId="6C33B639" w14:textId="77777777" w:rsidTr="00F2364F">
        <w:tc>
          <w:tcPr>
            <w:tcW w:w="141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7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F</w:t>
            </w:r>
          </w:p>
        </w:tc>
        <w:tc>
          <w:tcPr>
            <w:tcW w:w="679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8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Valmis tutkimus / tutkimuksen päivitys</w:t>
            </w:r>
          </w:p>
        </w:tc>
      </w:tr>
      <w:tr w:rsidR="00F2364F" w:rsidRPr="00394B73" w14:paraId="6C33B63C" w14:textId="77777777" w:rsidTr="00F2364F">
        <w:tc>
          <w:tcPr>
            <w:tcW w:w="141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A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79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B" w14:textId="77777777" w:rsidR="00F2364F" w:rsidRPr="00394B73" w:rsidRDefault="00F2364F" w:rsidP="00905DB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Tutkimus poistettu</w:t>
            </w:r>
          </w:p>
        </w:tc>
      </w:tr>
    </w:tbl>
    <w:p w14:paraId="6C33B63D" w14:textId="77777777" w:rsidR="008A6440" w:rsidRPr="002F52B5" w:rsidRDefault="004E54DC" w:rsidP="008A644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389" w:name="_Toc27658655"/>
      <w:r w:rsidRPr="002F52B5">
        <w:rPr>
          <w:rFonts w:ascii="Times New Roman" w:hAnsi="Times New Roman" w:cs="Times New Roman"/>
          <w:sz w:val="22"/>
          <w:szCs w:val="22"/>
          <w:lang w:val="fi-FI"/>
        </w:rPr>
        <w:lastRenderedPageBreak/>
        <w:t>OBR</w:t>
      </w:r>
      <w:r w:rsidR="008A6440" w:rsidRPr="002F52B5">
        <w:rPr>
          <w:rFonts w:ascii="Times New Roman" w:hAnsi="Times New Roman" w:cs="Times New Roman"/>
          <w:sz w:val="22"/>
          <w:szCs w:val="22"/>
          <w:lang w:val="fi-FI"/>
        </w:rPr>
        <w:t>-27 Quantity/Timing</w:t>
      </w:r>
      <w:bookmarkEnd w:id="389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6C6659" w14:paraId="7F75C416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B5A532A" w14:textId="024C23F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335511F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642DDBD4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3F0782D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1B3F3DAD" w14:textId="2AF21AB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</w:t>
            </w: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ksponointien lukumäärä</w:t>
            </w:r>
          </w:p>
        </w:tc>
      </w:tr>
      <w:tr w:rsidR="008F3BB3" w:rsidRPr="006C6659" w14:paraId="1265644F" w14:textId="77777777" w:rsidTr="00305818">
        <w:tc>
          <w:tcPr>
            <w:tcW w:w="1463" w:type="dxa"/>
          </w:tcPr>
          <w:p w14:paraId="4E5746E1" w14:textId="5F00A895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41" w:type="dxa"/>
          </w:tcPr>
          <w:p w14:paraId="0547110A" w14:textId="0270BF28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K</w:t>
            </w: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uvauksen kesto (minuutteja)</w:t>
            </w:r>
          </w:p>
        </w:tc>
      </w:tr>
      <w:tr w:rsidR="008F3BB3" w:rsidRPr="00A23990" w14:paraId="2503878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6C5DC9A" w14:textId="1C6F6E8B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7FACD8BB" w14:textId="18E8704B" w:rsidR="008F3BB3" w:rsidRPr="00A23990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ukkakuvien lukumäärä</w:t>
            </w:r>
          </w:p>
        </w:tc>
      </w:tr>
    </w:tbl>
    <w:p w14:paraId="6C33B641" w14:textId="77777777" w:rsidR="0045306B" w:rsidRPr="002F52B5" w:rsidRDefault="0045306B" w:rsidP="004530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390" w:name="_Toc27658656"/>
      <w:r w:rsidRPr="002F52B5">
        <w:rPr>
          <w:rFonts w:ascii="Times New Roman" w:hAnsi="Times New Roman" w:cs="Times New Roman"/>
          <w:sz w:val="22"/>
          <w:szCs w:val="22"/>
          <w:lang w:val="fi-FI"/>
        </w:rPr>
        <w:t>OBR-34 Technician</w:t>
      </w:r>
      <w:bookmarkEnd w:id="390"/>
    </w:p>
    <w:p w14:paraId="7DBDA290" w14:textId="4A99A895" w:rsidR="00BF477B" w:rsidRDefault="0045306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</w:t>
      </w:r>
      <w:r w:rsidR="00256E2F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taan tutkimuksen tekijän tiedot.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Kenttä on toistuva, ts. voidaan palauttaa useampi tutkimuksen suorittaja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toistoerottimella eroteltuna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 xml:space="preserve"> Henkilötunnus tai Terhikki-tunnus täytyy tulla sanomassa, voi tulla myös molemmat.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F0B46">
        <w:rPr>
          <w:rFonts w:ascii="Times New Roman" w:hAnsi="Times New Roman"/>
          <w:iCs/>
          <w:sz w:val="22"/>
          <w:szCs w:val="22"/>
          <w:lang w:val="fi-FI"/>
        </w:rPr>
        <w:t>[</w:t>
      </w:r>
      <w:hyperlink w:anchor="_Terveydenhuollon_ammatihenkilöiden_" w:history="1">
        <w:r w:rsidR="006F0B46" w:rsidRPr="006F0B46">
          <w:rPr>
            <w:rStyle w:val="Hyperlinkki"/>
            <w:rFonts w:ascii="Times New Roman" w:hAnsi="Times New Roman"/>
            <w:iCs/>
            <w:sz w:val="22"/>
            <w:szCs w:val="22"/>
            <w:lang w:val="fi-FI"/>
          </w:rPr>
          <w:t>Viite Terhikki-tunnus</w:t>
        </w:r>
      </w:hyperlink>
      <w:r w:rsidR="006F0B46">
        <w:rPr>
          <w:rFonts w:ascii="Times New Roman" w:hAnsi="Times New Roman"/>
          <w:iCs/>
          <w:sz w:val="22"/>
          <w:szCs w:val="22"/>
          <w:lang w:val="fi-FI"/>
        </w:rPr>
        <w:t>]</w:t>
      </w:r>
    </w:p>
    <w:p w14:paraId="6090A84D" w14:textId="77777777" w:rsidR="00BF477B" w:rsidRPr="00394B73" w:rsidRDefault="00BF477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44" w14:textId="2041030C" w:rsidR="00325CAE" w:rsidRDefault="0098540A" w:rsidP="0045306B">
      <w:pPr>
        <w:ind w:left="567"/>
        <w:rPr>
          <w:ins w:id="391" w:author="Timo Tarhonen" w:date="2019-09-26T12:38:00Z"/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 010261-A010&amp;Snimi&amp;Enimi&amp;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&amp;&amp;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>
        <w:rPr>
          <w:rFonts w:ascii="Times New Roman" w:hAnsi="Times New Roman" w:cs="Times New Roman"/>
          <w:sz w:val="22"/>
          <w:szCs w:val="22"/>
          <w:lang w:val="fi-FI"/>
        </w:rPr>
        <w:t>adhoi~&amp;Snimi2&amp;Enimi2&amp;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>
        <w:rPr>
          <w:rFonts w:ascii="Times New Roman" w:hAnsi="Times New Roman" w:cs="Times New Roman"/>
          <w:sz w:val="22"/>
          <w:szCs w:val="22"/>
          <w:lang w:val="fi-FI"/>
        </w:rPr>
        <w:t>radhoi2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  <w:r>
        <w:rPr>
          <w:rFonts w:ascii="Times New Roman" w:hAnsi="Times New Roman" w:cs="Times New Roman"/>
          <w:sz w:val="22"/>
          <w:szCs w:val="22"/>
          <w:lang w:val="fi-FI"/>
        </w:rPr>
        <w:t>~010261-A013&amp;Snimi3&amp;Enimi3&amp;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>radhoi3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</w:p>
    <w:p w14:paraId="59F6403E" w14:textId="77777777" w:rsidR="00797E76" w:rsidRDefault="00797E76" w:rsidP="0045306B">
      <w:pPr>
        <w:ind w:left="567"/>
        <w:rPr>
          <w:ins w:id="392" w:author="Timo Tarhonen" w:date="2019-09-26T12:38:00Z"/>
          <w:rFonts w:ascii="Times New Roman" w:hAnsi="Times New Roman" w:cs="Times New Roman"/>
          <w:sz w:val="22"/>
          <w:szCs w:val="22"/>
          <w:lang w:val="fi-FI"/>
        </w:rPr>
      </w:pPr>
    </w:p>
    <w:p w14:paraId="3E72AE26" w14:textId="7BB47872" w:rsidR="00797E76" w:rsidRPr="00BE435F" w:rsidRDefault="00797E76">
      <w:pPr>
        <w:pStyle w:val="Otsikko4"/>
        <w:spacing w:line="360" w:lineRule="auto"/>
        <w:rPr>
          <w:ins w:id="393" w:author="Timo Tarhonen" w:date="2019-09-26T12:40:00Z"/>
          <w:rFonts w:ascii="Times New Roman" w:hAnsi="Times New Roman" w:cs="Times New Roman"/>
          <w:sz w:val="22"/>
          <w:szCs w:val="22"/>
          <w:lang w:val="fi-FI"/>
        </w:rPr>
      </w:pPr>
      <w:bookmarkStart w:id="394" w:name="_Toc27658657"/>
      <w:ins w:id="395" w:author="Timo Tarhonen" w:date="2019-09-26T12:40:00Z">
        <w:r>
          <w:rPr>
            <w:rFonts w:ascii="Times New Roman" w:hAnsi="Times New Roman" w:cs="Times New Roman"/>
            <w:sz w:val="22"/>
            <w:szCs w:val="22"/>
            <w:lang w:val="fi-FI"/>
          </w:rPr>
          <w:t>OBR-36 Scheduled Date/Tim</w:t>
        </w:r>
      </w:ins>
      <w:ins w:id="396" w:author="Timo Tarhonen" w:date="2019-09-26T12:42:00Z">
        <w:r w:rsidR="00BE435F">
          <w:rPr>
            <w:rFonts w:ascii="Times New Roman" w:hAnsi="Times New Roman" w:cs="Times New Roman"/>
            <w:sz w:val="22"/>
            <w:szCs w:val="22"/>
            <w:lang w:val="fi-FI"/>
          </w:rPr>
          <w:t>e</w:t>
        </w:r>
      </w:ins>
      <w:bookmarkEnd w:id="394"/>
    </w:p>
    <w:p w14:paraId="570B61BD" w14:textId="2837B200" w:rsidR="00797E76" w:rsidRDefault="00BE435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ins w:id="397" w:author="Timo Tarhonen" w:date="2019-09-26T12:41:00Z">
        <w:r>
          <w:rPr>
            <w:rFonts w:ascii="Times New Roman" w:hAnsi="Times New Roman" w:cs="Times New Roman"/>
            <w:sz w:val="22"/>
            <w:szCs w:val="22"/>
            <w:lang w:val="fi-FI"/>
          </w:rPr>
          <w:t>Palautetaan tutkimukselle varattu tutkimusaika.</w:t>
        </w:r>
      </w:ins>
    </w:p>
    <w:p w14:paraId="7B63D317" w14:textId="77777777" w:rsidR="00BF477B" w:rsidRPr="00394B73" w:rsidRDefault="00BF477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45" w14:textId="77777777" w:rsidR="00034E8E" w:rsidRPr="002F52B5" w:rsidRDefault="00DE3D5B" w:rsidP="00034E8E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398" w:name="_Toc27658658"/>
      <w:r w:rsidRPr="002F52B5">
        <w:rPr>
          <w:rFonts w:ascii="Times New Roman" w:hAnsi="Times New Roman" w:cs="Times New Roman"/>
          <w:szCs w:val="24"/>
          <w:lang w:val="fi-FI"/>
        </w:rPr>
        <w:t>OBX-s</w:t>
      </w:r>
      <w:r w:rsidR="00034E8E" w:rsidRPr="002F52B5">
        <w:rPr>
          <w:rFonts w:ascii="Times New Roman" w:hAnsi="Times New Roman" w:cs="Times New Roman"/>
          <w:szCs w:val="24"/>
          <w:lang w:val="fi-FI"/>
        </w:rPr>
        <w:t>egmentti (Result)</w:t>
      </w:r>
      <w:bookmarkEnd w:id="398"/>
    </w:p>
    <w:p w14:paraId="6C33B646" w14:textId="77777777" w:rsidR="00034E8E" w:rsidRPr="00394B73" w:rsidRDefault="00034E8E" w:rsidP="00DE3D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</w:t>
      </w:r>
      <w:r w:rsidR="00F20AAD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tehdyn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tutkimuksen </w:t>
      </w:r>
      <w:r w:rsidR="00F20AAD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tiedot. 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OBX-segmenttiä ei tarvitse lähettää mikäli tutkimus on otettu käsittelyyn ja tutkimusta ei ole tehty.</w:t>
      </w:r>
    </w:p>
    <w:p w14:paraId="6C33B647" w14:textId="77777777" w:rsidR="00DE3D5B" w:rsidRPr="00394B73" w:rsidRDefault="00DE3D5B" w:rsidP="00DE3D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1"/>
        <w:gridCol w:w="2312"/>
        <w:gridCol w:w="703"/>
        <w:gridCol w:w="608"/>
        <w:gridCol w:w="3554"/>
      </w:tblGrid>
      <w:tr w:rsidR="00034E8E" w:rsidRPr="00394B73" w14:paraId="6C33B64D" w14:textId="77777777" w:rsidTr="00BF0683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8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9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B" w14:textId="77777777" w:rsidR="00034E8E" w:rsidRPr="00394B73" w:rsidRDefault="00034E8E" w:rsidP="00F20AAD">
            <w:pPr>
              <w:pStyle w:val="Leipteksti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034E8E" w:rsidRPr="00394B73" w14:paraId="6C33B653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64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4F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50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51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52" w14:textId="679FDD01" w:rsidR="00034E8E" w:rsidRPr="00394B73" w:rsidRDefault="00282AAD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&lt;1&gt;Toistuma-arvo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</w:tr>
      <w:tr w:rsidR="00034E8E" w:rsidRPr="00394B73" w14:paraId="6C33B659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654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55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56" w14:textId="144EB8C9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57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58" w14:textId="67C60860" w:rsidR="00034E8E" w:rsidRPr="00394B73" w:rsidRDefault="00176AB7" w:rsidP="00176AB7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&lt;ST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String Data</w:t>
            </w:r>
          </w:p>
        </w:tc>
      </w:tr>
      <w:tr w:rsidR="00034E8E" w:rsidRPr="00394B73" w14:paraId="6C33B65F" w14:textId="77777777" w:rsidTr="00BF0683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65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65B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Obse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65C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65D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65E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034E8E" w:rsidRPr="00394B73" w14:paraId="6C33B665" w14:textId="77777777" w:rsidTr="00BF0683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660" w14:textId="77777777" w:rsidR="00034E8E" w:rsidRPr="00394B73" w:rsidRDefault="000A163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661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662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663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664" w14:textId="62839FDF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A3510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BA3510" w:rsidRPr="00BA351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StudyInstanceUID</w:t>
            </w:r>
            <w:r w:rsidRPr="00BA3510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  <w:r w:rsidR="0081258F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034E8E" w:rsidRPr="00394B73" w14:paraId="6C33B66B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666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667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668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669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66A" w14:textId="77777777" w:rsidR="00034E8E" w:rsidRPr="00394B73" w:rsidRDefault="00034E8E" w:rsidP="00034E8E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arvo (Study</w:t>
            </w:r>
            <w:r w:rsidR="0050586A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Instance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UID)</w:t>
            </w:r>
          </w:p>
        </w:tc>
      </w:tr>
    </w:tbl>
    <w:p w14:paraId="6C33B66C" w14:textId="77777777" w:rsidR="00906808" w:rsidRPr="00394B73" w:rsidRDefault="00906808" w:rsidP="00034E8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66D" w14:textId="5A3B8C61" w:rsidR="006141F8" w:rsidRPr="00394B73" w:rsidRDefault="006141F8" w:rsidP="006141F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A3510" w:rsidRPr="00BA351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||123.123</w:t>
      </w:r>
    </w:p>
    <w:p w14:paraId="6C33B66E" w14:textId="77777777" w:rsidR="004A3485" w:rsidRPr="002F52B5" w:rsidRDefault="004A3485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399" w:name="_Toc27658659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399"/>
    </w:p>
    <w:p w14:paraId="6C33B66F" w14:textId="77777777" w:rsidR="004A3485" w:rsidRPr="00394B73" w:rsidRDefault="004A3485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vain yksi OBX-segmentti. </w:t>
      </w:r>
    </w:p>
    <w:p w14:paraId="6C33B670" w14:textId="77777777" w:rsidR="004A3485" w:rsidRPr="002F52B5" w:rsidRDefault="004A3485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00" w:name="_Toc27658660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400"/>
    </w:p>
    <w:p w14:paraId="6C33B671" w14:textId="0FC84512" w:rsidR="004A3485" w:rsidRPr="00394B73" w:rsidRDefault="004A3485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Palautettavan tiedon tyyppi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nä on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>yksilöllinen UID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joten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>kentä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n arvo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176AB7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672" w14:textId="77777777" w:rsidR="004A3485" w:rsidRPr="002F52B5" w:rsidRDefault="0053345C" w:rsidP="004A348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01" w:name="_Toc27658661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4A3485" w:rsidRPr="002F52B5">
        <w:rPr>
          <w:rFonts w:ascii="Times New Roman" w:hAnsi="Times New Roman" w:cs="Times New Roman"/>
          <w:sz w:val="22"/>
          <w:szCs w:val="22"/>
        </w:rPr>
        <w:t xml:space="preserve">-3 </w:t>
      </w:r>
      <w:r w:rsidR="006141F8" w:rsidRPr="002F52B5">
        <w:rPr>
          <w:rFonts w:ascii="Times New Roman" w:hAnsi="Times New Roman" w:cs="Times New Roman"/>
          <w:sz w:val="22"/>
          <w:szCs w:val="22"/>
        </w:rPr>
        <w:t>Observation Identifier</w:t>
      </w:r>
      <w:bookmarkEnd w:id="401"/>
    </w:p>
    <w:p w14:paraId="6C33B673" w14:textId="3E02C470" w:rsidR="004A3485" w:rsidRPr="00394B73" w:rsidRDefault="006141F8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Lisätiedon tyyppi on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74" w14:textId="77777777" w:rsidR="006141F8" w:rsidRPr="002F52B5" w:rsidRDefault="0053345C" w:rsidP="006141F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02" w:name="_Toc27658662"/>
      <w:r w:rsidRPr="002F52B5">
        <w:rPr>
          <w:rFonts w:ascii="Times New Roman" w:hAnsi="Times New Roman" w:cs="Times New Roman"/>
          <w:sz w:val="22"/>
          <w:szCs w:val="22"/>
        </w:rPr>
        <w:lastRenderedPageBreak/>
        <w:t>OBX</w:t>
      </w:r>
      <w:r w:rsidR="006141F8" w:rsidRPr="002F52B5">
        <w:rPr>
          <w:rFonts w:ascii="Times New Roman" w:hAnsi="Times New Roman" w:cs="Times New Roman"/>
          <w:sz w:val="22"/>
          <w:szCs w:val="22"/>
        </w:rPr>
        <w:t>-</w:t>
      </w:r>
      <w:r w:rsidR="00F20AAD" w:rsidRPr="002F52B5">
        <w:rPr>
          <w:rFonts w:ascii="Times New Roman" w:hAnsi="Times New Roman" w:cs="Times New Roman"/>
          <w:sz w:val="22"/>
          <w:szCs w:val="22"/>
        </w:rPr>
        <w:t>5</w:t>
      </w:r>
      <w:r w:rsidR="006141F8" w:rsidRPr="002F52B5">
        <w:rPr>
          <w:rFonts w:ascii="Times New Roman" w:hAnsi="Times New Roman" w:cs="Times New Roman"/>
          <w:sz w:val="22"/>
          <w:szCs w:val="22"/>
        </w:rPr>
        <w:t xml:space="preserve"> Observation Value</w:t>
      </w:r>
      <w:bookmarkEnd w:id="402"/>
    </w:p>
    <w:p w14:paraId="6C33B675" w14:textId="77777777" w:rsidR="006141F8" w:rsidRPr="00394B73" w:rsidRDefault="006141F8" w:rsidP="006141F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Study Instance UID.</w:t>
      </w:r>
    </w:p>
    <w:p w14:paraId="6C33B676" w14:textId="77777777" w:rsidR="004A3485" w:rsidRPr="00394B73" w:rsidRDefault="00DE3D5B" w:rsidP="004A348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 w:val="22"/>
          <w:szCs w:val="22"/>
          <w:lang w:val="en-US"/>
        </w:rPr>
      </w:pPr>
      <w:bookmarkStart w:id="403" w:name="_Toc27658663"/>
      <w:r w:rsidRPr="00394B73">
        <w:rPr>
          <w:rFonts w:ascii="Times New Roman" w:hAnsi="Times New Roman" w:cs="Times New Roman"/>
          <w:sz w:val="22"/>
          <w:szCs w:val="22"/>
          <w:lang w:val="en-US"/>
        </w:rPr>
        <w:t>NTE-s</w:t>
      </w:r>
      <w:r w:rsidR="004A3485" w:rsidRPr="00394B73">
        <w:rPr>
          <w:rFonts w:ascii="Times New Roman" w:hAnsi="Times New Roman" w:cs="Times New Roman"/>
          <w:sz w:val="22"/>
          <w:szCs w:val="22"/>
          <w:lang w:val="en-US"/>
        </w:rPr>
        <w:t>egmentti (Notes and Comments)</w:t>
      </w:r>
      <w:bookmarkEnd w:id="403"/>
    </w:p>
    <w:p w14:paraId="6C33B677" w14:textId="77777777" w:rsidR="004A3485" w:rsidRPr="00394B73" w:rsidRDefault="004A3485" w:rsidP="004A3485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NTE-segmentissä palautetaan tutkimuksen tekijän kommentteja</w:t>
      </w:r>
      <w:r w:rsidR="001D1EF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2316"/>
        <w:gridCol w:w="703"/>
        <w:gridCol w:w="608"/>
        <w:gridCol w:w="3560"/>
      </w:tblGrid>
      <w:tr w:rsidR="004A3485" w:rsidRPr="00394B73" w14:paraId="6C33B67D" w14:textId="77777777" w:rsidTr="004A3485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8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9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A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B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C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4A3485" w:rsidRPr="00394B73" w14:paraId="6C33B683" w14:textId="77777777" w:rsidTr="004A3485">
        <w:tc>
          <w:tcPr>
            <w:tcW w:w="806" w:type="dxa"/>
            <w:tcBorders>
              <w:bottom w:val="dashed" w:sz="4" w:space="0" w:color="auto"/>
            </w:tcBorders>
          </w:tcPr>
          <w:p w14:paraId="6C33B67E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7F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80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81" w14:textId="77777777" w:rsidR="004A3485" w:rsidRPr="00394B73" w:rsidRDefault="004A3485" w:rsidP="004A3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82" w14:textId="45D81075" w:rsidR="004A3485" w:rsidRPr="00394B73" w:rsidRDefault="00282AAD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Toistuma-arvo</w:t>
            </w:r>
            <w:r w:rsidR="004A3485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4A3485" w:rsidRPr="00394B73" w14:paraId="6C33B68A" w14:textId="77777777" w:rsidTr="004A3485">
        <w:tc>
          <w:tcPr>
            <w:tcW w:w="806" w:type="dxa"/>
            <w:tcBorders>
              <w:bottom w:val="single" w:sz="4" w:space="0" w:color="000000"/>
            </w:tcBorders>
          </w:tcPr>
          <w:p w14:paraId="6C33B684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685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686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687" w14:textId="77777777" w:rsidR="004A3485" w:rsidRPr="00394B73" w:rsidRDefault="004A3485" w:rsidP="004A3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688" w14:textId="77777777" w:rsidR="004A3485" w:rsidRPr="00394B73" w:rsidRDefault="006141F8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Huomautustekstin lähde</w:t>
            </w:r>
          </w:p>
          <w:p w14:paraId="6C33B689" w14:textId="77777777" w:rsidR="006141F8" w:rsidRPr="00394B73" w:rsidRDefault="006141F8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&lt;Notes&gt;</w:t>
            </w:r>
          </w:p>
        </w:tc>
      </w:tr>
      <w:tr w:rsidR="004A3485" w:rsidRPr="00394B73" w14:paraId="6C33B690" w14:textId="77777777" w:rsidTr="004A3485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68B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68C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68D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68E" w14:textId="77777777" w:rsidR="004A3485" w:rsidRPr="00394B73" w:rsidRDefault="004A3485" w:rsidP="004A348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68F" w14:textId="77777777" w:rsidR="004A3485" w:rsidRPr="00394B73" w:rsidRDefault="004A3485" w:rsidP="00D85DA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Lisätiedon </w:t>
            </w:r>
            <w:r w:rsidR="00D85DA6" w:rsidRPr="00394B73"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</w:tr>
    </w:tbl>
    <w:p w14:paraId="6C33B691" w14:textId="77777777" w:rsidR="004A3485" w:rsidRPr="00394B73" w:rsidRDefault="004A3485" w:rsidP="004A348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92" w14:textId="73E69632" w:rsidR="001D1EFC" w:rsidRPr="00394B73" w:rsidRDefault="001D1EFC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|1|Notes|Potilas rauhaton</w:t>
      </w:r>
    </w:p>
    <w:p w14:paraId="6C33B693" w14:textId="518EBCDB" w:rsidR="001D1EFC" w:rsidRPr="006C6659" w:rsidRDefault="001D1EFC" w:rsidP="001D1EFC">
      <w:pPr>
        <w:ind w:left="567"/>
        <w:rPr>
          <w:sz w:val="18"/>
          <w:szCs w:val="18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|2|Notes|Tutkimus onnistui hyvin</w:t>
      </w:r>
    </w:p>
    <w:p w14:paraId="6C33B694" w14:textId="77777777" w:rsidR="001D1EFC" w:rsidRPr="002F52B5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04" w:name="_Toc27658664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1D1EFC" w:rsidRPr="002F52B5">
        <w:rPr>
          <w:rFonts w:ascii="Times New Roman" w:hAnsi="Times New Roman" w:cs="Times New Roman"/>
          <w:sz w:val="22"/>
          <w:szCs w:val="22"/>
        </w:rPr>
        <w:t>-1 Set ID</w:t>
      </w:r>
      <w:bookmarkEnd w:id="404"/>
    </w:p>
    <w:p w14:paraId="6C33B695" w14:textId="08DD2AAF" w:rsidR="001D1EFC" w:rsidRPr="00394B73" w:rsidRDefault="00282AAD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Toistuma-arvo on NTE-segmentin järjestysnumero.</w:t>
      </w:r>
      <w:r w:rsidR="001D1EF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696" w14:textId="77777777" w:rsidR="001D1EFC" w:rsidRPr="00282AAD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05" w:name="_Toc27658665"/>
      <w:r w:rsidRPr="00282AAD">
        <w:rPr>
          <w:rFonts w:ascii="Times New Roman" w:hAnsi="Times New Roman" w:cs="Times New Roman"/>
          <w:sz w:val="22"/>
          <w:szCs w:val="22"/>
          <w:lang w:val="fi-FI"/>
        </w:rPr>
        <w:t>NTE</w:t>
      </w:r>
      <w:r w:rsidR="001D1EFC" w:rsidRPr="00282AAD">
        <w:rPr>
          <w:rFonts w:ascii="Times New Roman" w:hAnsi="Times New Roman" w:cs="Times New Roman"/>
          <w:sz w:val="22"/>
          <w:szCs w:val="22"/>
          <w:lang w:val="fi-FI"/>
        </w:rPr>
        <w:t xml:space="preserve">-2 </w:t>
      </w:r>
      <w:r w:rsidR="00DA1087" w:rsidRPr="00282AAD">
        <w:rPr>
          <w:rFonts w:ascii="Times New Roman" w:hAnsi="Times New Roman" w:cs="Times New Roman"/>
          <w:sz w:val="22"/>
          <w:szCs w:val="22"/>
          <w:lang w:val="fi-FI"/>
        </w:rPr>
        <w:t>Source of Comment</w:t>
      </w:r>
      <w:bookmarkEnd w:id="405"/>
    </w:p>
    <w:p w14:paraId="6C33B697" w14:textId="77777777" w:rsidR="001D1EFC" w:rsidRPr="00394B73" w:rsidRDefault="00DE3D5B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A</w:t>
      </w:r>
      <w:r w:rsidR="00DA1087" w:rsidRPr="00394B73">
        <w:rPr>
          <w:rFonts w:ascii="Times New Roman" w:hAnsi="Times New Roman" w:cs="Times New Roman"/>
          <w:sz w:val="22"/>
          <w:szCs w:val="22"/>
          <w:lang w:val="fi-FI"/>
        </w:rPr>
        <w:t>rvo on Notes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98" w14:textId="77777777" w:rsidR="001D1EFC" w:rsidRPr="00282AAD" w:rsidRDefault="004E54DC" w:rsidP="001D1E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06" w:name="_Toc27658666"/>
      <w:r w:rsidRPr="00282AAD">
        <w:rPr>
          <w:rFonts w:ascii="Times New Roman" w:hAnsi="Times New Roman" w:cs="Times New Roman"/>
          <w:sz w:val="22"/>
          <w:szCs w:val="22"/>
          <w:lang w:val="fi-FI"/>
        </w:rPr>
        <w:t>NTE</w:t>
      </w:r>
      <w:r w:rsidR="00DE3D5B" w:rsidRPr="00282AAD">
        <w:rPr>
          <w:rFonts w:ascii="Times New Roman" w:hAnsi="Times New Roman" w:cs="Times New Roman"/>
          <w:sz w:val="22"/>
          <w:szCs w:val="22"/>
          <w:lang w:val="fi-FI"/>
        </w:rPr>
        <w:t xml:space="preserve">-3 </w:t>
      </w:r>
      <w:r w:rsidR="00DA1087" w:rsidRPr="00282AAD">
        <w:rPr>
          <w:rFonts w:ascii="Times New Roman" w:hAnsi="Times New Roman" w:cs="Times New Roman"/>
          <w:sz w:val="22"/>
          <w:szCs w:val="22"/>
          <w:lang w:val="fi-FI"/>
        </w:rPr>
        <w:t>Comment</w:t>
      </w:r>
      <w:bookmarkEnd w:id="406"/>
    </w:p>
    <w:p w14:paraId="6C33B699" w14:textId="11435CBE" w:rsidR="00F60032" w:rsidRDefault="00DA1087" w:rsidP="00F6003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Kommenttiteksti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, jossa</w:t>
      </w:r>
      <w:r w:rsidR="00F60032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j</w:t>
      </w:r>
      <w:r w:rsidR="00F60032" w:rsidRPr="00394B73">
        <w:rPr>
          <w:rFonts w:ascii="Times New Roman" w:hAnsi="Times New Roman" w:cs="Times New Roman"/>
          <w:sz w:val="22"/>
          <w:szCs w:val="22"/>
          <w:lang w:val="fi-FI"/>
        </w:rPr>
        <w:t>okainen rivi voi muodostaa oman OBX-segmentin tai rivinvaihdot voidaan eskapoida \.br\ merkillä.</w:t>
      </w:r>
    </w:p>
    <w:p w14:paraId="3CA69CD0" w14:textId="77777777" w:rsidR="00C61142" w:rsidRPr="002F52B5" w:rsidRDefault="00C61142" w:rsidP="00C61142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407" w:name="_Toc27658667"/>
      <w:r w:rsidRPr="002F52B5">
        <w:rPr>
          <w:rFonts w:ascii="Times New Roman" w:hAnsi="Times New Roman" w:cs="Times New Roman"/>
          <w:szCs w:val="24"/>
          <w:lang w:val="en-US"/>
        </w:rPr>
        <w:t>BLG-segmentti (Billing)</w:t>
      </w:r>
      <w:bookmarkEnd w:id="407"/>
    </w:p>
    <w:p w14:paraId="40B6455A" w14:textId="3B34D75A" w:rsidR="00C61142" w:rsidRPr="00394B73" w:rsidRDefault="00C61142" w:rsidP="00C6114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Samanlainen määritys kuin tutkimuspyynnöllä. Segmentti ei ole pakollinen.</w:t>
      </w:r>
    </w:p>
    <w:p w14:paraId="6C33B69A" w14:textId="77777777" w:rsidR="00D85DA6" w:rsidRPr="00C61142" w:rsidRDefault="00D85DA6" w:rsidP="00D85DA6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408" w:name="_Toc27658668"/>
      <w:r w:rsidRPr="00C61142">
        <w:rPr>
          <w:rFonts w:ascii="Times New Roman" w:hAnsi="Times New Roman" w:cs="Times New Roman"/>
          <w:szCs w:val="24"/>
          <w:lang w:val="fi-FI"/>
        </w:rPr>
        <w:t>ZPV</w:t>
      </w:r>
      <w:r w:rsidR="00DE3D5B" w:rsidRPr="00C61142">
        <w:rPr>
          <w:rFonts w:ascii="Times New Roman" w:hAnsi="Times New Roman" w:cs="Times New Roman"/>
          <w:szCs w:val="24"/>
          <w:lang w:val="fi-FI"/>
        </w:rPr>
        <w:t>-s</w:t>
      </w:r>
      <w:r w:rsidRPr="00C61142">
        <w:rPr>
          <w:rFonts w:ascii="Times New Roman" w:hAnsi="Times New Roman" w:cs="Times New Roman"/>
          <w:szCs w:val="24"/>
          <w:lang w:val="fi-FI"/>
        </w:rPr>
        <w:t>egmentti (Viivästystieto)</w:t>
      </w:r>
      <w:bookmarkEnd w:id="408"/>
    </w:p>
    <w:p w14:paraId="6C33B69B" w14:textId="77777777" w:rsidR="00D85DA6" w:rsidRPr="00C61142" w:rsidRDefault="00D85DA6" w:rsidP="00D85DA6">
      <w:pPr>
        <w:rPr>
          <w:lang w:val="fi-FI"/>
        </w:rPr>
      </w:pPr>
    </w:p>
    <w:p w14:paraId="6C33B69C" w14:textId="77777777" w:rsidR="00D85DA6" w:rsidRDefault="00D85DA6" w:rsidP="00D85DA6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27192228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0A40239D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9A2F1A9" w14:textId="6E91F543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br w:type="page"/>
      </w:r>
    </w:p>
    <w:p w14:paraId="6828BC75" w14:textId="77777777" w:rsidR="00131175" w:rsidRPr="00394B73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C7" w14:textId="77777777" w:rsidR="00AB06BC" w:rsidRPr="002F52B5" w:rsidRDefault="00AB06BC" w:rsidP="00AB06BC">
      <w:pPr>
        <w:pStyle w:val="Otsikko1"/>
        <w:rPr>
          <w:rFonts w:ascii="Times New Roman" w:hAnsi="Times New Roman" w:cs="Times New Roman"/>
          <w:lang w:val="fi-FI"/>
        </w:rPr>
      </w:pPr>
      <w:bookmarkStart w:id="409" w:name="_Toc27658669"/>
      <w:r w:rsidRPr="002F52B5">
        <w:rPr>
          <w:rFonts w:ascii="Times New Roman" w:hAnsi="Times New Roman" w:cs="Times New Roman"/>
          <w:lang w:val="fi-FI"/>
        </w:rPr>
        <w:t>Lausuntosanoma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409"/>
    </w:p>
    <w:p w14:paraId="6C33B6C8" w14:textId="77777777" w:rsidR="00AB06BC" w:rsidRPr="00394B73" w:rsidRDefault="00AB06BC" w:rsidP="00AB06BC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lausunto pyydettyyn tutkimukseen. </w:t>
      </w:r>
    </w:p>
    <w:p w14:paraId="6C33B6C9" w14:textId="0B33AA04" w:rsidR="00AB06BC" w:rsidRPr="002F52B5" w:rsidRDefault="004B366D" w:rsidP="00AB06BC">
      <w:pPr>
        <w:pStyle w:val="Otsikko2"/>
        <w:rPr>
          <w:rFonts w:ascii="Times New Roman" w:hAnsi="Times New Roman" w:cs="Times New Roman"/>
          <w:lang w:val="en-US"/>
        </w:rPr>
      </w:pPr>
      <w:bookmarkStart w:id="410" w:name="_Toc27658670"/>
      <w:r>
        <w:rPr>
          <w:rFonts w:ascii="Times New Roman" w:hAnsi="Times New Roman" w:cs="Times New Roman"/>
          <w:lang w:val="en-US"/>
        </w:rPr>
        <w:t>Tutkimus</w:t>
      </w:r>
      <w:r w:rsidR="00AB06BC" w:rsidRPr="002F52B5">
        <w:rPr>
          <w:rFonts w:ascii="Times New Roman" w:hAnsi="Times New Roman" w:cs="Times New Roman"/>
          <w:lang w:val="en-US"/>
        </w:rPr>
        <w:t xml:space="preserve"> ORU</w:t>
      </w:r>
      <w:r w:rsidR="00900327" w:rsidRPr="002F52B5">
        <w:rPr>
          <w:rFonts w:ascii="Times New Roman" w:hAnsi="Times New Roman" w:cs="Times New Roman"/>
          <w:szCs w:val="22"/>
          <w:lang w:val="en-US"/>
        </w:rPr>
        <w:t>^</w:t>
      </w:r>
      <w:r w:rsidR="000D7781" w:rsidRPr="002F52B5">
        <w:rPr>
          <w:rFonts w:ascii="Times New Roman" w:hAnsi="Times New Roman" w:cs="Times New Roman"/>
          <w:szCs w:val="22"/>
          <w:lang w:val="en-US"/>
        </w:rPr>
        <w:t>R</w:t>
      </w:r>
      <w:r w:rsidR="00AB06BC" w:rsidRPr="002F52B5">
        <w:rPr>
          <w:rFonts w:ascii="Times New Roman" w:hAnsi="Times New Roman" w:cs="Times New Roman"/>
          <w:lang w:val="en-US"/>
        </w:rPr>
        <w:t xml:space="preserve">01 </w:t>
      </w:r>
      <w:r w:rsidR="001B4096" w:rsidRPr="002F52B5">
        <w:rPr>
          <w:rFonts w:ascii="Times New Roman" w:hAnsi="Times New Roman" w:cs="Times New Roman"/>
          <w:lang w:val="en-US"/>
        </w:rPr>
        <w:t>(Observation Result)</w:t>
      </w:r>
      <w:bookmarkEnd w:id="410"/>
    </w:p>
    <w:p w14:paraId="6C33B6CA" w14:textId="77777777" w:rsidR="00AB06BC" w:rsidRPr="00394B73" w:rsidRDefault="00AB06BC" w:rsidP="00AB06BC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394B73">
        <w:rPr>
          <w:rFonts w:ascii="Times New Roman" w:hAnsi="Times New Roman"/>
          <w:sz w:val="22"/>
          <w:szCs w:val="22"/>
          <w:lang w:val="fi-FI"/>
        </w:rPr>
        <w:t>OR</w:t>
      </w:r>
      <w:r w:rsidR="005D78A0" w:rsidRPr="00394B73">
        <w:rPr>
          <w:rFonts w:ascii="Times New Roman" w:hAnsi="Times New Roman"/>
          <w:sz w:val="22"/>
          <w:szCs w:val="22"/>
          <w:lang w:val="fi-FI"/>
        </w:rPr>
        <w:t>U^</w:t>
      </w:r>
      <w:r w:rsidR="000D7781" w:rsidRPr="00394B73">
        <w:rPr>
          <w:rFonts w:ascii="Times New Roman" w:hAnsi="Times New Roman"/>
          <w:sz w:val="22"/>
          <w:szCs w:val="22"/>
          <w:lang w:val="fi-FI"/>
        </w:rPr>
        <w:t>R</w:t>
      </w:r>
      <w:r w:rsidRPr="00394B73">
        <w:rPr>
          <w:rFonts w:ascii="Times New Roman" w:hAnsi="Times New Roman"/>
          <w:sz w:val="22"/>
          <w:szCs w:val="22"/>
          <w:lang w:val="fi-FI"/>
        </w:rPr>
        <w:t>01 segmen</w:t>
      </w:r>
      <w:r w:rsidRPr="00394B73">
        <w:rPr>
          <w:rFonts w:ascii="Times New Roman" w:hAnsi="Times New Roman"/>
          <w:sz w:val="22"/>
          <w:szCs w:val="22"/>
          <w:lang w:val="en-US"/>
        </w:rPr>
        <w:t>tit:</w:t>
      </w:r>
    </w:p>
    <w:p w14:paraId="6C33B6CB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</w:t>
      </w:r>
      <w:r w:rsidRPr="00394B73">
        <w:rPr>
          <w:rFonts w:ascii="Times New Roman" w:hAnsi="Times New Roman" w:cs="Times New Roman"/>
          <w:b/>
          <w:sz w:val="22"/>
          <w:szCs w:val="22"/>
          <w:lang w:val="en-US"/>
        </w:rPr>
        <w:t>OR</w:t>
      </w:r>
      <w:r w:rsidR="00900327" w:rsidRPr="00394B73">
        <w:rPr>
          <w:rFonts w:ascii="Times New Roman" w:hAnsi="Times New Roman" w:cs="Times New Roman"/>
          <w:b/>
          <w:sz w:val="22"/>
          <w:szCs w:val="22"/>
          <w:lang w:val="en-US"/>
        </w:rPr>
        <w:t>U^</w:t>
      </w:r>
      <w:r w:rsidR="000D7781" w:rsidRPr="00394B73">
        <w:rPr>
          <w:rFonts w:ascii="Times New Roman" w:hAnsi="Times New Roman" w:cs="Times New Roman"/>
          <w:b/>
          <w:sz w:val="22"/>
          <w:szCs w:val="22"/>
          <w:lang w:val="en-US"/>
        </w:rPr>
        <w:t>R</w:t>
      </w:r>
      <w:r w:rsidRPr="00394B73">
        <w:rPr>
          <w:rFonts w:ascii="Times New Roman" w:hAnsi="Times New Roman" w:cs="Times New Roman"/>
          <w:b/>
          <w:sz w:val="22"/>
          <w:szCs w:val="22"/>
          <w:lang w:val="en-US"/>
        </w:rPr>
        <w:t>01</w:t>
      </w:r>
    </w:p>
    <w:p w14:paraId="6C33B6CC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6CD" w14:textId="7E938C77" w:rsidR="00960D90" w:rsidRPr="00394B73" w:rsidRDefault="00282AA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ab/>
        <w:t>[PV1 – Patient visit</w:t>
      </w:r>
      <w:r w:rsidR="00960D90" w:rsidRPr="00394B73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6CE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6CF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6C33B6D0" w14:textId="77777777" w:rsidR="00AB06BC" w:rsidRPr="00394B73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{</w:t>
      </w:r>
      <w:r w:rsidR="00AB06BC" w:rsidRPr="00394B73">
        <w:rPr>
          <w:rFonts w:ascii="Times New Roman" w:hAnsi="Times New Roman" w:cs="Times New Roman"/>
          <w:sz w:val="22"/>
          <w:szCs w:val="22"/>
          <w:lang w:val="en-US"/>
        </w:rPr>
        <w:t>OBX – Result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}</w:t>
      </w:r>
    </w:p>
    <w:p w14:paraId="6C33B6D1" w14:textId="77777777" w:rsidR="00D85DA6" w:rsidRPr="00394B73" w:rsidRDefault="00D85D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[ZPV- Viivästystieto]</w:t>
      </w:r>
    </w:p>
    <w:p w14:paraId="6C33B6D2" w14:textId="77777777" w:rsidR="00AB06BC" w:rsidRPr="002F52B5" w:rsidRDefault="00DE3D5B" w:rsidP="00AB06BC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411" w:name="_Toc27658671"/>
      <w:r w:rsidRPr="002F52B5">
        <w:rPr>
          <w:rFonts w:ascii="Times New Roman" w:hAnsi="Times New Roman" w:cs="Times New Roman"/>
          <w:szCs w:val="24"/>
        </w:rPr>
        <w:t>MSH-s</w:t>
      </w:r>
      <w:r w:rsidR="00AB06BC" w:rsidRPr="002F52B5">
        <w:rPr>
          <w:rFonts w:ascii="Times New Roman" w:hAnsi="Times New Roman" w:cs="Times New Roman"/>
          <w:szCs w:val="24"/>
        </w:rPr>
        <w:t>egmentti</w:t>
      </w:r>
      <w:bookmarkEnd w:id="411"/>
    </w:p>
    <w:p w14:paraId="6C33B6D3" w14:textId="6E847570" w:rsidR="00AB06BC" w:rsidRPr="00394B73" w:rsidRDefault="00DE3D5B" w:rsidP="00AB06BC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kuten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tutkimus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pyyntö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sanomassa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D4" w14:textId="77777777" w:rsidR="00AB06BC" w:rsidRPr="002F52B5" w:rsidRDefault="00DE3D5B" w:rsidP="00AB06BC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412" w:name="_Toc27658672"/>
      <w:r w:rsidRPr="002F52B5">
        <w:rPr>
          <w:rFonts w:ascii="Times New Roman" w:hAnsi="Times New Roman" w:cs="Times New Roman"/>
          <w:szCs w:val="24"/>
        </w:rPr>
        <w:t>PID-s</w:t>
      </w:r>
      <w:r w:rsidR="00AB06BC" w:rsidRPr="002F52B5">
        <w:rPr>
          <w:rFonts w:ascii="Times New Roman" w:hAnsi="Times New Roman" w:cs="Times New Roman"/>
          <w:szCs w:val="24"/>
        </w:rPr>
        <w:t>egmentti (Patient Identification)</w:t>
      </w:r>
      <w:bookmarkEnd w:id="412"/>
    </w:p>
    <w:p w14:paraId="6C33B6D5" w14:textId="77777777" w:rsidR="00AB06BC" w:rsidRPr="006C6659" w:rsidRDefault="00AB06BC" w:rsidP="00AB06BC"/>
    <w:p w14:paraId="6C33B6D6" w14:textId="77777777" w:rsidR="00AB06BC" w:rsidRPr="00394B73" w:rsidRDefault="00DE3D5B" w:rsidP="00AB06BC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segmen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ti kuten tutkimus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pyyntö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sanomassa. </w:t>
      </w:r>
    </w:p>
    <w:p w14:paraId="6C33B6D7" w14:textId="77777777" w:rsidR="00960D90" w:rsidRPr="002F52B5" w:rsidRDefault="00960D90" w:rsidP="00960D90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413" w:name="_Toc27658673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413"/>
    </w:p>
    <w:p w14:paraId="6C33B6D8" w14:textId="77777777" w:rsidR="00960D90" w:rsidRDefault="00960D90" w:rsidP="00960D90">
      <w:pPr>
        <w:spacing w:line="240" w:lineRule="auto"/>
        <w:ind w:left="567"/>
        <w:rPr>
          <w:lang w:val="fi-FI"/>
        </w:rPr>
      </w:pPr>
    </w:p>
    <w:p w14:paraId="6C33B6D9" w14:textId="242187C9" w:rsidR="00960D90" w:rsidRPr="00394B73" w:rsidRDefault="00960D90" w:rsidP="00960D90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PV1-segmentissä välitetään pot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ilaan käyntiin liittyvät tiedot: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mm palvelutapahtuman tunnistetiedot. Sisältö on sama kuin tutkimuspyyntösanomassa</w:t>
      </w:r>
      <w:r w:rsidR="000F40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394B73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6DA" w14:textId="77777777" w:rsidR="007516D1" w:rsidRPr="002F52B5" w:rsidRDefault="007516D1" w:rsidP="007516D1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414" w:name="_Toc27658674"/>
      <w:r w:rsidRPr="002F52B5">
        <w:rPr>
          <w:rFonts w:ascii="Times New Roman" w:hAnsi="Times New Roman" w:cs="Times New Roman"/>
          <w:szCs w:val="24"/>
        </w:rPr>
        <w:t>ORC</w:t>
      </w:r>
      <w:r w:rsidR="00DE3D5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(Observation Request)</w:t>
      </w:r>
      <w:bookmarkEnd w:id="414"/>
    </w:p>
    <w:p w14:paraId="6C33B6DB" w14:textId="77777777" w:rsidR="007516D1" w:rsidRPr="006C6659" w:rsidRDefault="007516D1" w:rsidP="007516D1"/>
    <w:p w14:paraId="6C33B6DC" w14:textId="77777777" w:rsidR="007516D1" w:rsidRPr="00394B73" w:rsidRDefault="00DE3D5B" w:rsidP="007516D1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</w:t>
      </w:r>
      <w:r w:rsidR="007516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pyydetyn tutkimukseen yksilöintitiedot sekä tilatieto.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5"/>
        <w:gridCol w:w="2397"/>
        <w:gridCol w:w="503"/>
        <w:gridCol w:w="608"/>
        <w:gridCol w:w="3735"/>
      </w:tblGrid>
      <w:tr w:rsidR="007516D1" w:rsidRPr="00394B73" w14:paraId="6C33B6E2" w14:textId="77777777" w:rsidTr="002375E2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D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E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E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8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E1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516D1" w:rsidRPr="00394B73" w14:paraId="6C33B6E8" w14:textId="77777777" w:rsidTr="002375E2">
        <w:tc>
          <w:tcPr>
            <w:tcW w:w="745" w:type="dxa"/>
            <w:tcBorders>
              <w:bottom w:val="dashed" w:sz="4" w:space="0" w:color="auto"/>
            </w:tcBorders>
          </w:tcPr>
          <w:p w14:paraId="6C33B6E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482" w:type="dxa"/>
            <w:tcBorders>
              <w:bottom w:val="dashed" w:sz="4" w:space="0" w:color="auto"/>
            </w:tcBorders>
          </w:tcPr>
          <w:p w14:paraId="6C33B6E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505" w:type="dxa"/>
            <w:tcBorders>
              <w:bottom w:val="dashed" w:sz="4" w:space="0" w:color="auto"/>
            </w:tcBorders>
          </w:tcPr>
          <w:p w14:paraId="6C33B6E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0" w:type="dxa"/>
            <w:tcBorders>
              <w:bottom w:val="dashed" w:sz="4" w:space="0" w:color="auto"/>
            </w:tcBorders>
          </w:tcPr>
          <w:p w14:paraId="6C33B6E6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bottom w:val="dashed" w:sz="4" w:space="0" w:color="auto"/>
            </w:tcBorders>
          </w:tcPr>
          <w:p w14:paraId="6C33B6E7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&lt;OK&gt;=Pyyntö hyväksytty</w:t>
            </w:r>
          </w:p>
        </w:tc>
      </w:tr>
      <w:tr w:rsidR="007516D1" w:rsidRPr="00394B73" w14:paraId="6C33B6EE" w14:textId="77777777" w:rsidTr="002375E2">
        <w:tc>
          <w:tcPr>
            <w:tcW w:w="745" w:type="dxa"/>
            <w:tcBorders>
              <w:bottom w:val="dashed" w:sz="4" w:space="0" w:color="auto"/>
            </w:tcBorders>
          </w:tcPr>
          <w:p w14:paraId="6C33B6E9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82" w:type="dxa"/>
            <w:tcBorders>
              <w:bottom w:val="dashed" w:sz="4" w:space="0" w:color="auto"/>
            </w:tcBorders>
          </w:tcPr>
          <w:p w14:paraId="6C33B6EA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05" w:type="dxa"/>
            <w:tcBorders>
              <w:bottom w:val="dashed" w:sz="4" w:space="0" w:color="auto"/>
            </w:tcBorders>
          </w:tcPr>
          <w:p w14:paraId="6C33B6EB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0" w:type="dxa"/>
            <w:tcBorders>
              <w:bottom w:val="dashed" w:sz="4" w:space="0" w:color="auto"/>
            </w:tcBorders>
          </w:tcPr>
          <w:p w14:paraId="6C33B6EC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bottom w:val="dashed" w:sz="4" w:space="0" w:color="auto"/>
            </w:tcBorders>
          </w:tcPr>
          <w:p w14:paraId="6C33B6ED" w14:textId="20F3F561" w:rsidR="007516D1" w:rsidRPr="00394B73" w:rsidRDefault="002639A2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Suoritetun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7516D1" w:rsidRPr="00394B73" w14:paraId="6C33B6F4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E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1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6F2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7516D1" w:rsidRPr="004320DA" w14:paraId="6C33B6FC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Status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7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6F8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9" w14:textId="77777777" w:rsidR="007516D1" w:rsidRPr="00394B73" w:rsidRDefault="00F82EDB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tila</w:t>
            </w:r>
          </w:p>
          <w:p w14:paraId="6C33B6FA" w14:textId="77777777" w:rsidR="00F82EDB" w:rsidRPr="00394B73" w:rsidRDefault="00F82EDB" w:rsidP="00F82ED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&lt;IP&gt;=Tutkimus käynnissä</w:t>
            </w:r>
          </w:p>
          <w:p w14:paraId="6C33B6FB" w14:textId="77777777" w:rsidR="007516D1" w:rsidRPr="00394B73" w:rsidRDefault="00F82EDB" w:rsidP="00F82ED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&lt;CM&gt;=Tutkimus valmis</w:t>
            </w:r>
          </w:p>
        </w:tc>
      </w:tr>
      <w:tr w:rsidR="00DD0245" w:rsidRPr="00394B73" w14:paraId="6C33B702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D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E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F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700" w14:textId="77777777" w:rsidR="00DD0245" w:rsidRPr="00394B73" w:rsidRDefault="00DD0245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701" w14:textId="77777777" w:rsidR="00DD0245" w:rsidRPr="00394B73" w:rsidRDefault="00DD0245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94B73">
              <w:rPr>
                <w:rFonts w:ascii="Times New Roman" w:hAnsi="Times New Roman"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</w:tbl>
    <w:p w14:paraId="6C33B703" w14:textId="77777777" w:rsidR="007516D1" w:rsidRPr="00394B73" w:rsidRDefault="007516D1" w:rsidP="007516D1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704" w14:textId="31B8F0D1" w:rsidR="00105924" w:rsidRPr="00394B73" w:rsidRDefault="00105924" w:rsidP="0010592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|OK|123.11.0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1||123.11.21|CM||||201304131614</w:t>
      </w:r>
    </w:p>
    <w:p w14:paraId="6C33B705" w14:textId="77777777" w:rsidR="004E54DC" w:rsidRPr="002F52B5" w:rsidRDefault="00766448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15" w:name="_Toc27658675"/>
      <w:r w:rsidRPr="002F52B5">
        <w:rPr>
          <w:rFonts w:ascii="Times New Roman" w:hAnsi="Times New Roman" w:cs="Times New Roman"/>
          <w:sz w:val="22"/>
          <w:szCs w:val="22"/>
        </w:rPr>
        <w:t>ORC-</w:t>
      </w:r>
      <w:r w:rsidR="004E54DC" w:rsidRPr="002F52B5">
        <w:rPr>
          <w:rFonts w:ascii="Times New Roman" w:hAnsi="Times New Roman" w:cs="Times New Roman"/>
          <w:sz w:val="22"/>
          <w:szCs w:val="22"/>
        </w:rPr>
        <w:t>1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4E54DC" w:rsidRPr="002F52B5">
        <w:rPr>
          <w:rFonts w:ascii="Times New Roman" w:hAnsi="Times New Roman" w:cs="Times New Roman"/>
          <w:sz w:val="22"/>
          <w:szCs w:val="22"/>
        </w:rPr>
        <w:t>Order Control</w:t>
      </w:r>
      <w:bookmarkEnd w:id="415"/>
    </w:p>
    <w:p w14:paraId="6C33B706" w14:textId="77777777" w:rsidR="004E54DC" w:rsidRPr="00394B73" w:rsidRDefault="004E54DC" w:rsidP="00DA7125">
      <w:pPr>
        <w:pStyle w:val="Leipteksti"/>
        <w:spacing w:before="0"/>
        <w:ind w:left="567"/>
        <w:rPr>
          <w:rFonts w:ascii="Times New Roman" w:hAnsi="Times New Roman"/>
          <w:sz w:val="22"/>
          <w:szCs w:val="22"/>
        </w:rPr>
      </w:pPr>
      <w:r w:rsidRPr="00394B73">
        <w:rPr>
          <w:rFonts w:ascii="Times New Roman" w:hAnsi="Times New Roman"/>
          <w:sz w:val="22"/>
          <w:szCs w:val="22"/>
          <w:lang w:val="fi-FI"/>
        </w:rPr>
        <w:t xml:space="preserve">Palautetaan </w:t>
      </w:r>
      <w:r w:rsidR="00DA7125" w:rsidRPr="00394B73">
        <w:rPr>
          <w:rFonts w:ascii="Times New Roman" w:hAnsi="Times New Roman"/>
          <w:sz w:val="22"/>
          <w:szCs w:val="22"/>
          <w:lang w:val="fi-FI"/>
        </w:rPr>
        <w:t>pyynnön tila, arvo OK</w:t>
      </w:r>
    </w:p>
    <w:p w14:paraId="6C33B707" w14:textId="77777777" w:rsidR="00766448" w:rsidRPr="002F52B5" w:rsidRDefault="004E54DC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16" w:name="_Toc27658676"/>
      <w:r w:rsidRPr="002F52B5">
        <w:rPr>
          <w:rFonts w:ascii="Times New Roman" w:hAnsi="Times New Roman" w:cs="Times New Roman"/>
          <w:sz w:val="22"/>
          <w:szCs w:val="22"/>
        </w:rPr>
        <w:lastRenderedPageBreak/>
        <w:t xml:space="preserve">ORC-2 </w:t>
      </w:r>
      <w:r w:rsidR="00766448" w:rsidRPr="002F52B5">
        <w:rPr>
          <w:rFonts w:ascii="Times New Roman" w:hAnsi="Times New Roman" w:cs="Times New Roman"/>
          <w:sz w:val="22"/>
          <w:szCs w:val="22"/>
        </w:rPr>
        <w:t>Placer Order Number</w:t>
      </w:r>
      <w:bookmarkEnd w:id="416"/>
    </w:p>
    <w:p w14:paraId="6C33B708" w14:textId="1B39F395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tetaan </w:t>
      </w:r>
      <w:r w:rsidR="002639A2">
        <w:rPr>
          <w:rFonts w:ascii="Times New Roman" w:hAnsi="Times New Roman" w:cs="Times New Roman"/>
          <w:sz w:val="22"/>
          <w:szCs w:val="22"/>
          <w:lang w:val="fi-FI"/>
        </w:rPr>
        <w:t>suoritetun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tutkimuksen UID, johon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lausunto l</w:t>
      </w:r>
      <w:r w:rsidR="00C04BC0" w:rsidRPr="00394B73">
        <w:rPr>
          <w:rFonts w:ascii="Times New Roman" w:hAnsi="Times New Roman" w:cs="Times New Roman"/>
          <w:sz w:val="22"/>
          <w:szCs w:val="22"/>
          <w:lang w:val="fi-FI"/>
        </w:rPr>
        <w:t>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ittyy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709" w14:textId="77777777" w:rsidR="00766448" w:rsidRPr="002F52B5" w:rsidRDefault="00766448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17" w:name="_Toc27658677"/>
      <w:r w:rsidRPr="002F52B5">
        <w:rPr>
          <w:rFonts w:ascii="Times New Roman" w:hAnsi="Times New Roman" w:cs="Times New Roman"/>
          <w:sz w:val="22"/>
          <w:szCs w:val="22"/>
        </w:rPr>
        <w:t>ORC-3 Placer Group Number</w:t>
      </w:r>
      <w:bookmarkEnd w:id="417"/>
    </w:p>
    <w:p w14:paraId="6C33B70A" w14:textId="77777777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tutkimuspyynnön UID.</w:t>
      </w:r>
    </w:p>
    <w:p w14:paraId="6C33B70B" w14:textId="77777777" w:rsidR="00766448" w:rsidRPr="002F52B5" w:rsidRDefault="007C3324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18" w:name="_Toc27658678"/>
      <w:r w:rsidRPr="002F52B5">
        <w:rPr>
          <w:rFonts w:ascii="Times New Roman" w:hAnsi="Times New Roman" w:cs="Times New Roman"/>
          <w:sz w:val="22"/>
          <w:szCs w:val="22"/>
        </w:rPr>
        <w:t>ORC-5</w:t>
      </w:r>
      <w:r w:rsidR="00766448" w:rsidRPr="002F52B5">
        <w:rPr>
          <w:rFonts w:ascii="Times New Roman" w:hAnsi="Times New Roman" w:cs="Times New Roman"/>
          <w:sz w:val="22"/>
          <w:szCs w:val="22"/>
        </w:rPr>
        <w:t xml:space="preserve"> Order Status</w:t>
      </w:r>
      <w:bookmarkEnd w:id="418"/>
    </w:p>
    <w:p w14:paraId="6C33B70C" w14:textId="77777777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pyydetyn tutkimuksen tila. Pyydetty tutkimus asetetaan valmiiksi (CM) kun lausunto on valmis (OB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on F).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Tutkimus on käynnissä &lt;IP&gt;, kun lähetetään alustava lausunto.</w:t>
      </w:r>
    </w:p>
    <w:p w14:paraId="6C33B70D" w14:textId="77777777" w:rsidR="002375E2" w:rsidRPr="002F52B5" w:rsidRDefault="002375E2" w:rsidP="002375E2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19" w:name="_Toc27658679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419"/>
    </w:p>
    <w:p w14:paraId="6C33B70E" w14:textId="77777777" w:rsidR="00766448" w:rsidRPr="00394B73" w:rsidRDefault="002375E2" w:rsidP="002375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Tilan muutosaika.</w:t>
      </w:r>
    </w:p>
    <w:p w14:paraId="6C33B70F" w14:textId="77777777" w:rsidR="007516D1" w:rsidRPr="002F52B5" w:rsidRDefault="00DE3D5B" w:rsidP="007516D1">
      <w:pPr>
        <w:pStyle w:val="Otsikko3"/>
        <w:rPr>
          <w:rFonts w:ascii="Times New Roman" w:hAnsi="Times New Roman" w:cs="Times New Roman"/>
          <w:szCs w:val="24"/>
        </w:rPr>
      </w:pPr>
      <w:bookmarkStart w:id="420" w:name="_Toc27658680"/>
      <w:r w:rsidRPr="002F52B5">
        <w:rPr>
          <w:rFonts w:ascii="Times New Roman" w:hAnsi="Times New Roman" w:cs="Times New Roman"/>
          <w:szCs w:val="24"/>
        </w:rPr>
        <w:t>OBR-s</w:t>
      </w:r>
      <w:r w:rsidR="007516D1" w:rsidRPr="002F52B5">
        <w:rPr>
          <w:rFonts w:ascii="Times New Roman" w:hAnsi="Times New Roman" w:cs="Times New Roman"/>
          <w:szCs w:val="24"/>
        </w:rPr>
        <w:t>egmentti (Common Order)</w:t>
      </w:r>
      <w:bookmarkEnd w:id="420"/>
    </w:p>
    <w:p w14:paraId="6C33B710" w14:textId="77777777" w:rsidR="007516D1" w:rsidRPr="006C6659" w:rsidRDefault="007516D1" w:rsidP="007516D1">
      <w:pPr>
        <w:rPr>
          <w:lang w:val="fi-FI"/>
        </w:rPr>
      </w:pPr>
    </w:p>
    <w:p w14:paraId="6C33B711" w14:textId="77777777" w:rsidR="007516D1" w:rsidRPr="00394B73" w:rsidRDefault="007516D1" w:rsidP="007516D1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OBR-segmentissä palautetaan tehdyn 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697"/>
        <w:gridCol w:w="567"/>
        <w:gridCol w:w="567"/>
        <w:gridCol w:w="3560"/>
      </w:tblGrid>
      <w:tr w:rsidR="007516D1" w:rsidRPr="00394B73" w14:paraId="6C33B717" w14:textId="77777777" w:rsidTr="0061327E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2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3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516D1" w:rsidRPr="00394B73" w14:paraId="6C33B71D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18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19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1A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1B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1C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7516D1" w:rsidRPr="00394B73" w14:paraId="6C33B723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1E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1F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0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1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2" w14:textId="0D2579E3" w:rsidR="007516D1" w:rsidRPr="00394B73" w:rsidRDefault="002639A2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Suoritetun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7516D1" w:rsidRPr="00394B73" w14:paraId="6C33B729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24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25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6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7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8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Ac</w:t>
            </w:r>
            <w:r w:rsidR="00232292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-numero </w:t>
            </w:r>
          </w:p>
        </w:tc>
      </w:tr>
      <w:tr w:rsidR="00424D63" w:rsidRPr="00394B73" w14:paraId="6C33B72F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2A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2B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C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D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E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735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0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1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2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3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34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Tutkimuskoodi</w:t>
            </w:r>
          </w:p>
        </w:tc>
      </w:tr>
      <w:tr w:rsidR="00424D63" w:rsidRPr="00394B73" w14:paraId="6C33B73B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6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7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Text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8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9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3A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Tutkimuksen nimi</w:t>
            </w:r>
          </w:p>
        </w:tc>
      </w:tr>
      <w:tr w:rsidR="00424D63" w:rsidRPr="00394B73" w14:paraId="6C33B744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C" w14:textId="77777777" w:rsidR="00424D63" w:rsidRPr="00394B73" w:rsidRDefault="000A163E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D" w14:textId="5CB739AF" w:rsidR="00424D63" w:rsidRPr="00394B73" w:rsidRDefault="004800A8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E" w14:textId="77777777" w:rsidR="00424D63" w:rsidRPr="00394B73" w:rsidRDefault="00424D63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F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40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741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742" w14:textId="77777777" w:rsidR="00880443" w:rsidRPr="00394B73" w:rsidRDefault="00880443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743" w14:textId="77777777" w:rsidR="00424D63" w:rsidRPr="00394B73" w:rsidRDefault="00DB5A21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ZXA10&gt;</w:t>
            </w:r>
            <w:r w:rsidR="00DE3D5B"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=</w:t>
            </w:r>
            <w:r w:rsidR="00DE3D5B"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molemmat</w:t>
            </w:r>
          </w:p>
        </w:tc>
      </w:tr>
      <w:tr w:rsidR="00773BE6" w:rsidRPr="00394B73" w14:paraId="08594B51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3AE96126" w14:textId="316C5462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2640C38D" w14:textId="303529EC" w:rsidR="00773BE6" w:rsidRPr="003A7C40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D9ABC69" w14:textId="02961DC7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543AC6DC" w14:textId="54010301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DEBC108" w14:textId="7871663E" w:rsidR="00773BE6" w:rsidRPr="00394B73" w:rsidRDefault="00773BE6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74A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45" w14:textId="030F8809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46" w14:textId="5B6EF784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47" w14:textId="510411C5" w:rsidR="00773BE6" w:rsidRPr="00394B73" w:rsidRDefault="00773BE6" w:rsidP="00424D6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48" w14:textId="0E9B8BFE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49" w14:textId="08BE8C41" w:rsidR="00773BE6" w:rsidRPr="00394B73" w:rsidRDefault="00773BE6" w:rsidP="0088044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7516D1" w:rsidRPr="00394B73" w14:paraId="6C33B750" w14:textId="77777777" w:rsidTr="0061327E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74B" w14:textId="77777777" w:rsidR="007516D1" w:rsidRPr="00447ECD" w:rsidRDefault="007516D1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47EC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C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Date/Time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D" w14:textId="77777777" w:rsidR="007516D1" w:rsidRPr="00394B73" w:rsidRDefault="007516D1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E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single" w:sz="4" w:space="0" w:color="000000"/>
              <w:bottom w:val="single" w:sz="4" w:space="0" w:color="000000"/>
            </w:tcBorders>
          </w:tcPr>
          <w:p w14:paraId="6C33B74F" w14:textId="77777777" w:rsidR="007516D1" w:rsidRPr="00394B73" w:rsidRDefault="00B922FC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Lausun</w:t>
            </w:r>
            <w:r w:rsidR="0045306B" w:rsidRPr="00394B73">
              <w:rPr>
                <w:rFonts w:ascii="Times New Roman" w:hAnsi="Times New Roman"/>
                <w:b/>
                <w:sz w:val="22"/>
                <w:szCs w:val="22"/>
              </w:rPr>
              <w:t>toaika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442CC" w:rsidRPr="00394B73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="00356037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F34143" w:rsidRPr="00394B73" w14:paraId="057AD2A0" w14:textId="77777777" w:rsidTr="0004571F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48880ACD" w14:textId="0B595A25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26133570" w14:textId="70D69752" w:rsidR="00F34143" w:rsidRPr="00394B73" w:rsidRDefault="00082B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Collector Identifier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49F5D0CB" w14:textId="6FF0B32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X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7657E40B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24D47435" w14:textId="32511D5A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 organisaatio</w:t>
            </w:r>
          </w:p>
        </w:tc>
      </w:tr>
      <w:tr w:rsidR="00F34143" w:rsidRPr="00394B73" w14:paraId="5A83F7A0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5F16946" w14:textId="37AB04E9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9608D34" w14:textId="5B0BEF3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815D797" w14:textId="73E595CE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8FC6B36" w14:textId="49B0E4D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6A9C8AA" w14:textId="6A9F259D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F34143" w:rsidRPr="00394B73" w14:paraId="14825E79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3BD9DA9" w14:textId="18D3ED11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C561378" w14:textId="7A0B7739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D35A97A" w14:textId="24E9B128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EB380B8" w14:textId="343E1124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75DCCB0" w14:textId="4C710B7A" w:rsidR="00F34143" w:rsidRDefault="008B666B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34143" w:rsidRPr="00394B73" w14:paraId="70D7E7CC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FC055A4" w14:textId="640CA12F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0A24594" w14:textId="080DC138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53FFCD" w14:textId="12BA34D3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D894EC9" w14:textId="0C892DF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7A06F3A" w14:textId="7634E820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Koodi</w:t>
            </w:r>
          </w:p>
        </w:tc>
      </w:tr>
      <w:tr w:rsidR="00F34143" w:rsidRPr="00394B73" w14:paraId="4035E198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A819D23" w14:textId="15B89E8E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9761D49" w14:textId="1406D0C2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34E3DA1" w14:textId="648350A1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B9F2799" w14:textId="1CB92C7F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3BEF7D1" w14:textId="680BD686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Suorittavan yksikön OID</w:t>
            </w:r>
          </w:p>
        </w:tc>
      </w:tr>
      <w:tr w:rsidR="00F34143" w:rsidRPr="00394B73" w14:paraId="4AF8B530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D43ABCD" w14:textId="2C5394D7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8229178" w14:textId="277F621C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13372B2" w14:textId="5CE390E1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DC40927" w14:textId="2139F73C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4A00BFD" w14:textId="066CD7E7" w:rsidR="00F34143" w:rsidRDefault="00F34143" w:rsidP="008B66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Suorittavan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34143" w:rsidRPr="00394B73" w14:paraId="242C2FCF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4757" w14:textId="3E225CF5" w:rsidR="00F34143" w:rsidRDefault="00F34143" w:rsidP="00082B4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CEBE" w14:textId="43A402FB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0559" w14:textId="06133C5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F542" w14:textId="2AFE9153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BB39" w14:textId="69709FB9" w:rsidR="00F3414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Suorittavan yksikön koodi</w:t>
            </w:r>
          </w:p>
        </w:tc>
      </w:tr>
      <w:tr w:rsidR="00F34143" w:rsidRPr="00394B73" w14:paraId="6C33B780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7B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7C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7D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7E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7F" w14:textId="77777777" w:rsidR="00F34143" w:rsidRPr="00394B73" w:rsidRDefault="00F34143" w:rsidP="00D6581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Tuottajan toimintokoodi (RAD)</w:t>
            </w:r>
          </w:p>
        </w:tc>
      </w:tr>
      <w:tr w:rsidR="00F34143" w:rsidRPr="00394B73" w14:paraId="6C33B788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81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82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Result Status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83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84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85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&lt;P&gt; Alustava lausunto</w:t>
            </w:r>
          </w:p>
          <w:p w14:paraId="6C33B786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&lt;F&gt; Valmis lausunto</w:t>
            </w:r>
          </w:p>
          <w:p w14:paraId="6C33B787" w14:textId="77777777" w:rsidR="00F34143" w:rsidRPr="00394B73" w:rsidRDefault="00F34143" w:rsidP="005F2146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&lt;D&gt; Poista lausunto</w:t>
            </w:r>
          </w:p>
        </w:tc>
      </w:tr>
      <w:tr w:rsidR="00F34143" w:rsidRPr="00394B73" w14:paraId="6C33B78E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89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8A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Parent number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8B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8C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8D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34143" w:rsidRPr="00394B73" w14:paraId="6C33B794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8F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29.1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90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Field1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91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92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93" w14:textId="77777777" w:rsidR="00F34143" w:rsidRPr="00394B73" w:rsidRDefault="00F34143" w:rsidP="007516D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Study Instance UID</w:t>
            </w:r>
          </w:p>
        </w:tc>
      </w:tr>
      <w:tr w:rsidR="00F34143" w:rsidRPr="00394B73" w14:paraId="6C33B79A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95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96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Principal Result Interpreter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97" w14:textId="77777777" w:rsidR="00F34143" w:rsidRPr="00394B73" w:rsidRDefault="00F34143" w:rsidP="001F18F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98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99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lausuja</w:t>
            </w:r>
          </w:p>
        </w:tc>
      </w:tr>
      <w:tr w:rsidR="00F34143" w:rsidRPr="00394B73" w14:paraId="6C33B7A0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9B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9C" w14:textId="6560FAF4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9D" w14:textId="58A33755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9E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9F" w14:textId="3480FA31" w:rsidR="00F34143" w:rsidRPr="00394B73" w:rsidRDefault="00F34143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34143" w:rsidRPr="00394B73" w14:paraId="0B5D8D2D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3D5A03CC" w14:textId="53E6DA98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41506C05" w14:textId="4FCD72C9" w:rsidR="00F34143" w:rsidRPr="00394B73" w:rsidRDefault="00F34143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454CDD86" w14:textId="48764A31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30DB3220" w14:textId="61C7A250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  <w:r w:rsidR="00DC75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41EC44C" w14:textId="7EF9D7E8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F34143" w:rsidRPr="00394B73" w14:paraId="6C33B7A6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A1" w14:textId="537BEAAD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A2" w14:textId="47643C7E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3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4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A5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F34143" w:rsidRPr="00394B73" w14:paraId="6C33B7AC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A7" w14:textId="5EED5FAA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A8" w14:textId="2C170060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9" w14:textId="77777777" w:rsidR="00F34143" w:rsidRPr="00394B73" w:rsidRDefault="00F34143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A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AB" w14:textId="77777777" w:rsidR="00F34143" w:rsidRPr="00394B73" w:rsidRDefault="00F34143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185E8D" w:rsidRPr="00394B73" w14:paraId="26C9D362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582CFF9E" w14:textId="1C53DBB9" w:rsidR="00185E8D" w:rsidRPr="00DC75AF" w:rsidRDefault="00185E8D" w:rsidP="00185E8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32.1.4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51572897" w14:textId="5CF3FA4A" w:rsidR="00185E8D" w:rsidRPr="00DC75AF" w:rsidRDefault="00185E8D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7BCFAAE" w14:textId="16D5DE39" w:rsidR="00185E8D" w:rsidRPr="00DC75AF" w:rsidRDefault="00185E8D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47E9A62C" w14:textId="0EFE08F1" w:rsidR="00185E8D" w:rsidRPr="00DC75AF" w:rsidRDefault="00DC75AF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998D254" w14:textId="5937F58F" w:rsidR="00185E8D" w:rsidRPr="00DC75AF" w:rsidRDefault="00DC75AF" w:rsidP="00DC75A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tunimet</w:t>
            </w:r>
          </w:p>
        </w:tc>
      </w:tr>
      <w:tr w:rsidR="00DC75AF" w:rsidRPr="00394B73" w14:paraId="06EEE86B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1ECCFDF7" w14:textId="06DEB6E3" w:rsidR="00DC75AF" w:rsidRPr="00185E8D" w:rsidRDefault="00DC75AF" w:rsidP="00FB1C80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.1</w:t>
            </w: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FB1C80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3937BC4E" w14:textId="3DE0AD24" w:rsidR="00DC75AF" w:rsidRDefault="00FB1C80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2A3FD26E" w14:textId="095DD449" w:rsidR="00DC75AF" w:rsidRPr="00185E8D" w:rsidRDefault="00DC75AF" w:rsidP="006F42B1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D78947C" w14:textId="6FA5A0BA" w:rsidR="00DC75AF" w:rsidRDefault="00DC75AF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45E540AC" w14:textId="35DA7369" w:rsidR="00DC75AF" w:rsidRDefault="00DC75AF" w:rsidP="0045306B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7140C486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264E4DEA" w14:textId="2ABEABA3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32.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1.6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250FBF6F" w14:textId="6FCB46F5" w:rsidR="00FB1C80" w:rsidRPr="0055310F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82FCC5B" w14:textId="646E0E6D" w:rsidR="00FB1C80" w:rsidRPr="0055310F" w:rsidRDefault="00FB1C80" w:rsidP="006F42B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0CBFA065" w14:textId="6D2C5B50" w:rsidR="00FB1C80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2E78F44C" w14:textId="59B80598" w:rsidR="00FB1C80" w:rsidRPr="0055310F" w:rsidRDefault="00FB1C80" w:rsidP="004530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FB1C80" w:rsidRPr="00D3284A" w14:paraId="6C33B7B2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AD" w14:textId="2AC69B92" w:rsidR="00FB1C80" w:rsidRPr="00D3284A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AE" w14:textId="5F90FF69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AF" w14:textId="2FE29C44" w:rsidR="00FB1C80" w:rsidRPr="00D3284A" w:rsidRDefault="001A1C2B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B0" w14:textId="4A1552D5" w:rsidR="00FB1C80" w:rsidRPr="00D3284A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B1" w14:textId="22056710" w:rsidR="00FB1C80" w:rsidRPr="00D3284A" w:rsidRDefault="00FB1C80" w:rsidP="0045306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  <w:tr w:rsidR="00FB1C80" w:rsidRPr="00D3284A" w14:paraId="6C33B7B8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B3" w14:textId="345D59BE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33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B4" w14:textId="77777777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Assistant Result Interp.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B5" w14:textId="77777777" w:rsidR="00FB1C80" w:rsidRPr="00D3284A" w:rsidRDefault="00FB1C80" w:rsidP="006F42B1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B6" w14:textId="2684A0A5" w:rsidR="00FB1C80" w:rsidRPr="00D3284A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B7" w14:textId="20FA10A5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Tutkimuksen lisälausuja (Toistuva)</w:t>
            </w:r>
          </w:p>
        </w:tc>
      </w:tr>
      <w:tr w:rsidR="00FB1C80" w:rsidRPr="00D3284A" w14:paraId="6C33B7BE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B9" w14:textId="7A4AC1CF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33.1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BA" w14:textId="199AE276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BB" w14:textId="6C88FCA4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BC" w14:textId="77777777" w:rsidR="00FB1C80" w:rsidRPr="00D3284A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BD" w14:textId="1F617ED0" w:rsidR="00FB1C80" w:rsidRPr="00D3284A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</w:p>
        </w:tc>
      </w:tr>
      <w:tr w:rsidR="00FB1C80" w:rsidRPr="00D3284A" w14:paraId="316A8F9E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C3B0659" w14:textId="5528F59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33.1.1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0F6F6478" w14:textId="7EC0B4B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3F6E04CB" w14:textId="57CA343E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7ABAB83C" w14:textId="3BA9CFCD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83AC37D" w14:textId="678785E8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FB1C80" w:rsidRPr="00394B73" w14:paraId="6C33B7C4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BF" w14:textId="1ED4DF4E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C0" w14:textId="06CE01B2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1" w14:textId="7777777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2" w14:textId="6B412A86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C3" w14:textId="53B3411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FB1C80" w:rsidRPr="00394B73" w14:paraId="6C33B7CA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C5" w14:textId="34DE6AC8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C6" w14:textId="28161FD4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7" w14:textId="77777777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8" w14:textId="02A843B5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C9" w14:textId="0BED979F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FB1C80" w:rsidRPr="00394B73" w14:paraId="7AD706A9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C47F0AF" w14:textId="5696E3E6" w:rsidR="00FB1C80" w:rsidRPr="00185E8D" w:rsidRDefault="00FB1C80" w:rsidP="00C559F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.1.4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7EE94489" w14:textId="34077A15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55F7293D" w14:textId="323DF6D9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05F5F18A" w14:textId="704A5621" w:rsidR="00FB1C80" w:rsidRPr="00185E8D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473FEF95" w14:textId="3BC19E11" w:rsidR="00FB1C80" w:rsidRPr="00185E8D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tunimet</w:t>
            </w:r>
          </w:p>
        </w:tc>
      </w:tr>
      <w:tr w:rsidR="00FB1C80" w:rsidRPr="00394B73" w14:paraId="63E10503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1E33810" w14:textId="1A921D4E" w:rsidR="00FB1C80" w:rsidRPr="0001433B" w:rsidRDefault="00FB1C80" w:rsidP="00C559FD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33.1.5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44EA86CB" w14:textId="3A8C1BB1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7441F06F" w14:textId="719F3070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20B1D899" w14:textId="2D33D977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1CF2C3D" w14:textId="6B4BA986" w:rsidR="00FB1C80" w:rsidRPr="0001433B" w:rsidRDefault="00FB1C80" w:rsidP="00180919">
            <w:pPr>
              <w:pStyle w:val="Leipteksti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1823D049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1AF74530" w14:textId="7FFB5619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1B260CC5" w14:textId="27604014" w:rsidR="00FB1C80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DC49C3D" w14:textId="71AF3068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AAA8C41" w14:textId="68E107C8" w:rsidR="00FB1C80" w:rsidRPr="00394B73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1BD36704" w14:textId="7A5E7A8E" w:rsidR="00FB1C80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Titteli</w:t>
            </w:r>
          </w:p>
        </w:tc>
      </w:tr>
      <w:tr w:rsidR="00FB1C80" w:rsidRPr="00394B73" w14:paraId="6C33B7D0" w14:textId="77777777" w:rsidTr="0004571F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CB" w14:textId="46D5C8F3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CC" w14:textId="1767F5A3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CD" w14:textId="1E878E2E" w:rsidR="00FB1C80" w:rsidRPr="00394B73" w:rsidRDefault="001A1C2B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CE" w14:textId="6FB4A872" w:rsidR="00FB1C80" w:rsidRPr="00394B73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CF" w14:textId="246FF1F1" w:rsidR="00FB1C80" w:rsidRPr="00394B73" w:rsidRDefault="00FB1C80" w:rsidP="00180919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  <w:tr w:rsidR="00FB1C80" w:rsidRPr="00394B73" w14:paraId="6C33B7D6" w14:textId="77777777" w:rsidTr="0004571F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D1" w14:textId="0D20161B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D2" w14:textId="77777777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B09CA">
              <w:rPr>
                <w:rFonts w:ascii="Times New Roman" w:hAnsi="Times New Roman"/>
                <w:sz w:val="22"/>
                <w:szCs w:val="22"/>
                <w:lang w:val="en-US"/>
              </w:rPr>
              <w:t>Transcriptionist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D3" w14:textId="77777777" w:rsidR="00FB1C80" w:rsidRPr="008B09CA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D4" w14:textId="2E2A31B9" w:rsidR="00FB1C80" w:rsidRPr="008B09CA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D5" w14:textId="529DDC7A" w:rsidR="00FB1C80" w:rsidRPr="008B09CA" w:rsidRDefault="00FB1C80" w:rsidP="00B5574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Tutkimuksen kirjoittaja</w:t>
            </w:r>
          </w:p>
        </w:tc>
      </w:tr>
      <w:tr w:rsidR="00FB1C80" w:rsidRPr="00394B73" w14:paraId="6C33B7DC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7" w14:textId="6C60A4C4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35</w:t>
            </w:r>
            <w:r w:rsidRPr="00A825C6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8" w14:textId="739196E5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825C6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9" w14:textId="63A5D92A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825C6">
              <w:rPr>
                <w:rFonts w:ascii="Times New Roman" w:hAnsi="Times New Roman"/>
                <w:bCs/>
                <w:sz w:val="22"/>
                <w:szCs w:val="22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A" w14:textId="3E0B9EA1" w:rsidR="00FB1C80" w:rsidRPr="00A825C6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B" w14:textId="7E1E52EF" w:rsidR="00FB1C80" w:rsidRPr="00A825C6" w:rsidRDefault="00FB1C80" w:rsidP="00B5574E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1C80" w:rsidRPr="00394B73" w14:paraId="6C33B7E2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D" w14:textId="4364690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E" w14:textId="3C889550" w:rsidR="00FB1C80" w:rsidRPr="0001433B" w:rsidRDefault="00FB1C80" w:rsidP="00D3284A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F" w14:textId="335A26EF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0" w14:textId="2C4A7C92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1" w14:textId="41E9DA31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Henkilötunnus</w:t>
            </w:r>
          </w:p>
        </w:tc>
      </w:tr>
      <w:tr w:rsidR="00FB1C80" w:rsidRPr="00394B73" w14:paraId="147E1C3D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00AEE1D" w14:textId="5490611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35.1.2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E5DA9A5" w14:textId="64F3CE55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Falmily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A421A59" w14:textId="783F781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4F9A878" w14:textId="62E04068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8C0B8CA" w14:textId="2AD8A721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Sukunimi</w:t>
            </w:r>
          </w:p>
        </w:tc>
      </w:tr>
      <w:tr w:rsidR="00FB1C80" w:rsidRPr="00394B73" w14:paraId="6C33B7E8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3" w14:textId="7A7D0FE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35.1.3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4" w14:textId="1D48D693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5" w14:textId="0FFA3A5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6" w14:textId="1E8195B8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7" w14:textId="33DB2DE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Etunimi</w:t>
            </w:r>
          </w:p>
        </w:tc>
      </w:tr>
      <w:tr w:rsidR="00FB1C80" w:rsidRPr="00394B73" w14:paraId="061497DE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2A7D161" w14:textId="32103C04" w:rsidR="00FB1C80" w:rsidRDefault="00FB1C80" w:rsidP="00185E8D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.1.4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B186B0D" w14:textId="55234DC6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2CFB261" w14:textId="466B8DAE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4FB1938" w14:textId="27272381" w:rsidR="00FB1C80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00334FD" w14:textId="13CFADAA" w:rsidR="00FB1C80" w:rsidRPr="00A825C6" w:rsidRDefault="00FB1C80" w:rsidP="00412835">
            <w:pPr>
              <w:pStyle w:val="Leipteksti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etunimet</w:t>
            </w:r>
          </w:p>
        </w:tc>
      </w:tr>
      <w:tr w:rsidR="00FB1C80" w:rsidRPr="00394B73" w14:paraId="6861CC44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41BEBA7" w14:textId="1FC73CCB" w:rsidR="00FB1C80" w:rsidRPr="0001433B" w:rsidRDefault="00FB1C80" w:rsidP="00FB1C80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35.1.5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E2C5010" w14:textId="78D22A69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5087352" w14:textId="58214225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03CCDDC" w14:textId="411375F7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7B225D2" w14:textId="36AC959B" w:rsidR="00FB1C80" w:rsidRPr="0001433B" w:rsidRDefault="00FB1C80" w:rsidP="0041283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38793C75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1DEA390" w14:textId="55542292" w:rsidR="00FB1C80" w:rsidRPr="00DC75AF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5</w:t>
            </w: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1.6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53587B4" w14:textId="17BF1302" w:rsidR="00FB1C80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1A3EDAC" w14:textId="1848F0A5" w:rsidR="00FB1C80" w:rsidRPr="00DC75AF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8E18B79" w14:textId="4144B745" w:rsidR="00FB1C80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FB045F9" w14:textId="043796EE" w:rsidR="00FB1C80" w:rsidRPr="00DC75AF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FB1C80" w:rsidRPr="00394B73" w14:paraId="6C33B7EE" w14:textId="77777777" w:rsidTr="00B5574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E9" w14:textId="4BF1EFD3" w:rsidR="00FB1C80" w:rsidRPr="00394B73" w:rsidRDefault="00FB1C80" w:rsidP="00FB1C80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EA" w14:textId="3C97384E" w:rsidR="00FB1C80" w:rsidRPr="00394B73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EB" w14:textId="4412FF61" w:rsidR="00FB1C80" w:rsidRPr="00394B73" w:rsidRDefault="001A1C2B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EC" w14:textId="7CED5287" w:rsidR="00FB1C80" w:rsidRPr="00394B73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ED" w14:textId="50063B69" w:rsidR="00FB1C80" w:rsidRPr="00394B73" w:rsidRDefault="00FB1C80" w:rsidP="0041283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</w:tbl>
    <w:p w14:paraId="6C33B7EF" w14:textId="77777777" w:rsidR="007516D1" w:rsidRPr="00394B73" w:rsidRDefault="007516D1" w:rsidP="007516D1">
      <w:pPr>
        <w:rPr>
          <w:rFonts w:ascii="Times New Roman" w:hAnsi="Times New Roman" w:cs="Times New Roman"/>
          <w:sz w:val="22"/>
          <w:szCs w:val="22"/>
        </w:rPr>
      </w:pPr>
    </w:p>
    <w:p w14:paraId="6C33B7F0" w14:textId="496E3748" w:rsidR="00105924" w:rsidRPr="002707B6" w:rsidRDefault="00105924" w:rsidP="002707B6">
      <w:pPr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b/>
          <w:sz w:val="22"/>
          <w:szCs w:val="22"/>
        </w:rPr>
        <w:t>OBR</w:t>
      </w:r>
      <w:r w:rsidRPr="00394B73">
        <w:rPr>
          <w:rFonts w:ascii="Times New Roman" w:hAnsi="Times New Roman" w:cs="Times New Roman"/>
          <w:sz w:val="22"/>
          <w:szCs w:val="22"/>
        </w:rPr>
        <w:t>|</w:t>
      </w:r>
      <w:r w:rsidR="00486E2C" w:rsidRPr="00486E2C">
        <w:rPr>
          <w:rFonts w:ascii="Times New Roman" w:hAnsi="Times New Roman" w:cs="Times New Roman"/>
          <w:sz w:val="22"/>
          <w:szCs w:val="22"/>
        </w:rPr>
        <w:t>1|123.11.01|87678978998765|ND1AA^Ranteen rtg^ZXA00^CR^Room 15|||201304121714|||||||||OrgOID^OrgNick^OrgCode^UnitOID^UnitNick^UnitCode||||||||RAD|F||||11.2222.4567|||</w:t>
      </w:r>
      <w:r w:rsidR="002707B6" w:rsidRPr="002707B6">
        <w:rPr>
          <w:rFonts w:ascii="Times New Roman" w:hAnsi="Times New Roman" w:cs="Times New Roman"/>
          <w:sz w:val="22"/>
          <w:szCs w:val="22"/>
        </w:rPr>
        <w:t>010251-A012&amp;Snimi&amp;Enimi</w:t>
      </w:r>
      <w:r w:rsidR="00FB1C80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>
        <w:rPr>
          <w:rFonts w:ascii="Times New Roman" w:hAnsi="Times New Roman" w:cs="Times New Roman"/>
          <w:sz w:val="22"/>
          <w:szCs w:val="22"/>
        </w:rPr>
        <w:t>Muut etunimet</w:t>
      </w:r>
      <w:r w:rsidR="002707B6" w:rsidRPr="002707B6">
        <w:rPr>
          <w:rFonts w:ascii="Times New Roman" w:hAnsi="Times New Roman" w:cs="Times New Roman"/>
          <w:sz w:val="22"/>
          <w:szCs w:val="22"/>
        </w:rPr>
        <w:t>&amp;01234567899&amp;Lääkäri</w:t>
      </w:r>
      <w:r w:rsidR="00FB1C80">
        <w:rPr>
          <w:rFonts w:ascii="Times New Roman" w:hAnsi="Times New Roman" w:cs="Times New Roman"/>
          <w:sz w:val="22"/>
          <w:szCs w:val="22"/>
        </w:rPr>
        <w:t>&amp;6547</w:t>
      </w:r>
      <w:r w:rsidR="00486E2C" w:rsidRPr="002707B6">
        <w:rPr>
          <w:rFonts w:ascii="Times New Roman" w:hAnsi="Times New Roman" w:cs="Times New Roman"/>
          <w:sz w:val="22"/>
          <w:szCs w:val="22"/>
        </w:rPr>
        <w:t>|010251-B012&amp;Snimi2&amp;Enimi2&amp;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486E2C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</w:t>
      </w:r>
      <w:r w:rsidR="00FB1C80">
        <w:rPr>
          <w:rFonts w:ascii="Times New Roman" w:hAnsi="Times New Roman" w:cs="Times New Roman"/>
          <w:sz w:val="22"/>
          <w:szCs w:val="22"/>
        </w:rPr>
        <w:t>1</w:t>
      </w:r>
      <w:r w:rsidR="00FB1C80" w:rsidRPr="00477418">
        <w:rPr>
          <w:rFonts w:ascii="Times New Roman" w:hAnsi="Times New Roman" w:cs="Times New Roman"/>
          <w:sz w:val="22"/>
          <w:szCs w:val="22"/>
        </w:rPr>
        <w:t>123456789</w:t>
      </w:r>
      <w:r w:rsidR="00486E2C" w:rsidRPr="002707B6">
        <w:rPr>
          <w:rFonts w:ascii="Times New Roman" w:hAnsi="Times New Roman" w:cs="Times New Roman"/>
          <w:sz w:val="22"/>
          <w:szCs w:val="22"/>
        </w:rPr>
        <w:t>&amp;Lisälausuja</w:t>
      </w:r>
      <w:r w:rsidR="00477418">
        <w:rPr>
          <w:rFonts w:ascii="Times New Roman" w:hAnsi="Times New Roman" w:cs="Times New Roman"/>
          <w:sz w:val="22"/>
          <w:szCs w:val="22"/>
        </w:rPr>
        <w:t>&amp;1235</w:t>
      </w:r>
      <w:r w:rsidR="00486E2C" w:rsidRPr="002707B6">
        <w:rPr>
          <w:rFonts w:ascii="Times New Roman" w:hAnsi="Times New Roman" w:cs="Times New Roman"/>
          <w:sz w:val="22"/>
          <w:szCs w:val="22"/>
        </w:rPr>
        <w:t>||010251-C</w:t>
      </w:r>
      <w:r w:rsidR="00EE7F64" w:rsidRPr="002707B6">
        <w:rPr>
          <w:rFonts w:ascii="Times New Roman" w:hAnsi="Times New Roman" w:cs="Times New Roman"/>
          <w:sz w:val="22"/>
          <w:szCs w:val="22"/>
        </w:rPr>
        <w:t>012&amp;Snimi3&amp;Enimi3&amp;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EE7F64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00123456789</w:t>
      </w:r>
      <w:r w:rsidR="00EE7F64" w:rsidRPr="002707B6">
        <w:rPr>
          <w:rFonts w:ascii="Times New Roman" w:hAnsi="Times New Roman" w:cs="Times New Roman"/>
          <w:sz w:val="22"/>
          <w:szCs w:val="22"/>
        </w:rPr>
        <w:t>&amp;Kirj</w:t>
      </w:r>
      <w:r w:rsidR="00FB1C80">
        <w:rPr>
          <w:rFonts w:ascii="Times New Roman" w:hAnsi="Times New Roman" w:cs="Times New Roman"/>
          <w:sz w:val="22"/>
          <w:szCs w:val="22"/>
        </w:rPr>
        <w:t>oittaja</w:t>
      </w:r>
      <w:r w:rsidR="00477418">
        <w:rPr>
          <w:rFonts w:ascii="Times New Roman" w:hAnsi="Times New Roman" w:cs="Times New Roman"/>
          <w:sz w:val="22"/>
          <w:szCs w:val="22"/>
        </w:rPr>
        <w:t>&amp;1234</w:t>
      </w:r>
    </w:p>
    <w:p w14:paraId="6C33B7F1" w14:textId="77777777" w:rsidR="00B922FC" w:rsidRPr="002F52B5" w:rsidRDefault="00B922FC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21" w:name="_Toc27658681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421"/>
    </w:p>
    <w:p w14:paraId="6C33B7F2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Lausuntosanomalla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7F3" w14:textId="77777777" w:rsidR="00B922FC" w:rsidRPr="002F52B5" w:rsidRDefault="00B922FC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22" w:name="_Toc27658682"/>
      <w:r w:rsidRPr="002F52B5">
        <w:rPr>
          <w:rFonts w:ascii="Times New Roman" w:hAnsi="Times New Roman" w:cs="Times New Roman"/>
          <w:sz w:val="22"/>
          <w:szCs w:val="22"/>
        </w:rPr>
        <w:t>OBR-2 Placer Order Number</w:t>
      </w:r>
      <w:bookmarkEnd w:id="422"/>
    </w:p>
    <w:p w14:paraId="6C33B7F4" w14:textId="46553528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Palautetaan </w:t>
      </w:r>
      <w:r w:rsidR="002639A2">
        <w:rPr>
          <w:rFonts w:ascii="Times New Roman" w:hAnsi="Times New Roman" w:cs="Times New Roman"/>
          <w:sz w:val="22"/>
          <w:szCs w:val="22"/>
          <w:lang w:val="fi-FI"/>
        </w:rPr>
        <w:t>suoritetun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tutkimuksen UID. </w:t>
      </w:r>
    </w:p>
    <w:p w14:paraId="6C33B7F5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23" w:name="_Toc27658683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</w:rPr>
        <w:t>-3 Filler Order Number</w:t>
      </w:r>
      <w:bookmarkEnd w:id="423"/>
    </w:p>
    <w:p w14:paraId="6C33B7F6" w14:textId="77777777" w:rsidR="00B922FC" w:rsidRPr="00047656" w:rsidRDefault="00B922FC" w:rsidP="004C31E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6C33B7F7" w14:textId="77777777" w:rsidR="00424D63" w:rsidRPr="002F52B5" w:rsidRDefault="00DA7125" w:rsidP="00424D6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24" w:name="_Toc27658684"/>
      <w:r w:rsidRPr="002F52B5">
        <w:rPr>
          <w:rFonts w:ascii="Times New Roman" w:hAnsi="Times New Roman" w:cs="Times New Roman"/>
          <w:sz w:val="22"/>
          <w:szCs w:val="22"/>
        </w:rPr>
        <w:lastRenderedPageBreak/>
        <w:t>OBR</w:t>
      </w:r>
      <w:r w:rsidR="00424D63" w:rsidRPr="002F52B5">
        <w:rPr>
          <w:rFonts w:ascii="Times New Roman" w:hAnsi="Times New Roman" w:cs="Times New Roman"/>
          <w:sz w:val="22"/>
          <w:szCs w:val="22"/>
        </w:rPr>
        <w:t>-4 Universal Service ID</w:t>
      </w:r>
      <w:bookmarkEnd w:id="424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D7260D" w:rsidRPr="006C6659" w14:paraId="319C4F44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F5E050E" w14:textId="77777777" w:rsidR="00D7260D" w:rsidRPr="00394B73" w:rsidRDefault="00D7260D" w:rsidP="00661A42">
            <w:pPr>
              <w:pStyle w:val="Leipteksti"/>
              <w:keepNext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4F4E259" w14:textId="77777777" w:rsidR="00D7260D" w:rsidRPr="00394B73" w:rsidRDefault="00D7260D" w:rsidP="00661A42">
            <w:pPr>
              <w:pStyle w:val="Leipteksti"/>
              <w:keepNext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D7260D" w:rsidRPr="005B759C" w14:paraId="7AB65C3F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5499C2DC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29D565FD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D7260D" w:rsidRPr="006C6659" w14:paraId="4ABBF0EA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40FDC5B6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6296B573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nimi</w:t>
            </w:r>
          </w:p>
        </w:tc>
      </w:tr>
      <w:tr w:rsidR="00D7260D" w:rsidRPr="006C6659" w14:paraId="5D5FD3DB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27162FA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192FE48E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D7260D" w:rsidRPr="006C6659" w14:paraId="4014D3E4" w14:textId="77777777" w:rsidTr="007900D3">
        <w:tc>
          <w:tcPr>
            <w:tcW w:w="1450" w:type="dxa"/>
          </w:tcPr>
          <w:p w14:paraId="404F6235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40776970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D7260D" w:rsidRPr="006C6659" w14:paraId="3AEB4AB2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7A11A25F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118F20D5" w14:textId="77777777" w:rsidR="00D7260D" w:rsidRPr="00394B73" w:rsidRDefault="00D7260D" w:rsidP="007900D3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7F9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25" w:name="_Toc27658685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>-7 Observation Date/Time</w:t>
      </w:r>
      <w:bookmarkEnd w:id="425"/>
    </w:p>
    <w:p w14:paraId="6C33B7FA" w14:textId="77777777" w:rsidR="00B922FC" w:rsidRPr="00047656" w:rsidRDefault="00B922FC" w:rsidP="004C31E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lausunnon teko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aika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akollinen</w:t>
      </w:r>
      <w:r w:rsidR="00DE3D5B" w:rsidRPr="00047656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kun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lausunto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on valmis (OB</w:t>
      </w:r>
      <w:r w:rsidR="007E4EE5" w:rsidRPr="00047656">
        <w:rPr>
          <w:rFonts w:ascii="Times New Roman" w:hAnsi="Times New Roman" w:cs="Times New Roman"/>
          <w:sz w:val="22"/>
          <w:szCs w:val="22"/>
          <w:lang w:val="fi-FI"/>
        </w:rPr>
        <w:t>R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7E4EE5" w:rsidRPr="00047656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on F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)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7FB" w14:textId="0E4584BB" w:rsidR="00B922FC" w:rsidRPr="00EE0B0E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26" w:name="_Toc27658686"/>
      <w:r w:rsidRPr="00EE0B0E">
        <w:rPr>
          <w:rFonts w:ascii="Times New Roman" w:hAnsi="Times New Roman" w:cs="Times New Roman"/>
          <w:sz w:val="22"/>
          <w:szCs w:val="22"/>
        </w:rPr>
        <w:t>OBR</w:t>
      </w:r>
      <w:r w:rsidR="00486E2C">
        <w:rPr>
          <w:rFonts w:ascii="Times New Roman" w:hAnsi="Times New Roman" w:cs="Times New Roman"/>
          <w:sz w:val="22"/>
          <w:szCs w:val="22"/>
        </w:rPr>
        <w:t>-1</w:t>
      </w:r>
      <w:r w:rsidR="00963C96">
        <w:rPr>
          <w:rFonts w:ascii="Times New Roman" w:hAnsi="Times New Roman" w:cs="Times New Roman"/>
          <w:sz w:val="22"/>
          <w:szCs w:val="22"/>
        </w:rPr>
        <w:t>0</w:t>
      </w:r>
      <w:r w:rsidR="00B922FC" w:rsidRPr="00EE0B0E">
        <w:rPr>
          <w:rFonts w:ascii="Times New Roman" w:hAnsi="Times New Roman" w:cs="Times New Roman"/>
          <w:sz w:val="22"/>
          <w:szCs w:val="22"/>
        </w:rPr>
        <w:t xml:space="preserve"> </w:t>
      </w:r>
      <w:r w:rsidR="00963C96">
        <w:rPr>
          <w:rFonts w:ascii="Times New Roman" w:hAnsi="Times New Roman" w:cs="Times New Roman"/>
          <w:sz w:val="22"/>
          <w:szCs w:val="22"/>
        </w:rPr>
        <w:t>Collector Identifier</w:t>
      </w:r>
      <w:bookmarkEnd w:id="426"/>
    </w:p>
    <w:p w14:paraId="6C33B7FC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Kentässä 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lausunnon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tehneen organisaation tiedot.</w:t>
      </w:r>
    </w:p>
    <w:p w14:paraId="6C33B7FD" w14:textId="77777777" w:rsidR="00D6581D" w:rsidRPr="002F52B5" w:rsidRDefault="00DA7125" w:rsidP="00D6581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27" w:name="_Toc27658687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Service ID</w:t>
      </w:r>
      <w:bookmarkEnd w:id="427"/>
    </w:p>
    <w:p w14:paraId="6C33B7FE" w14:textId="77777777" w:rsidR="00D6581D" w:rsidRPr="00047656" w:rsidRDefault="00D6581D" w:rsidP="00D6581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Tuottajan toimintokoodi, yleensä RAD.</w:t>
      </w:r>
    </w:p>
    <w:p w14:paraId="6C33B7FF" w14:textId="77777777" w:rsidR="005F2146" w:rsidRPr="002F52B5" w:rsidRDefault="005F2146" w:rsidP="00D6581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28" w:name="_Toc27658688"/>
      <w:r w:rsidRPr="002F52B5">
        <w:rPr>
          <w:rFonts w:ascii="Times New Roman" w:hAnsi="Times New Roman" w:cs="Times New Roman"/>
          <w:sz w:val="22"/>
          <w:szCs w:val="22"/>
          <w:lang w:val="fi-FI"/>
        </w:rPr>
        <w:t>OBR-25 Result Status</w:t>
      </w:r>
      <w:bookmarkEnd w:id="428"/>
    </w:p>
    <w:p w14:paraId="6C33B800" w14:textId="77777777" w:rsidR="005F2146" w:rsidRPr="00047656" w:rsidRDefault="005F2146" w:rsidP="005F214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lausunnon tilatieto.</w:t>
      </w:r>
    </w:p>
    <w:p w14:paraId="6C33B801" w14:textId="77777777" w:rsidR="00B922FC" w:rsidRPr="002F52B5" w:rsidRDefault="00DA7125" w:rsidP="00B922F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29" w:name="_Toc27658689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>-2</w:t>
      </w:r>
      <w:r w:rsidR="004C31E9" w:rsidRPr="002F52B5">
        <w:rPr>
          <w:rFonts w:ascii="Times New Roman" w:hAnsi="Times New Roman" w:cs="Times New Roman"/>
          <w:sz w:val="22"/>
          <w:szCs w:val="22"/>
          <w:lang w:val="fi-FI"/>
        </w:rPr>
        <w:t>9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>Parent Number</w:t>
      </w:r>
      <w:bookmarkEnd w:id="429"/>
    </w:p>
    <w:p w14:paraId="6C33B802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Kentässä 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lausuttavan tutkimuksen Study Instance UID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803" w14:textId="77777777" w:rsidR="00DA7125" w:rsidRPr="002F52B5" w:rsidRDefault="00DA7125" w:rsidP="00DA712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30" w:name="_Toc27658690"/>
      <w:r w:rsidRPr="002F52B5">
        <w:rPr>
          <w:rFonts w:ascii="Times New Roman" w:hAnsi="Times New Roman" w:cs="Times New Roman"/>
          <w:sz w:val="22"/>
          <w:szCs w:val="22"/>
          <w:lang w:val="fi-FI"/>
        </w:rPr>
        <w:t>OBR-32 Principal Result Interpreter</w:t>
      </w:r>
      <w:bookmarkEnd w:id="430"/>
    </w:p>
    <w:p w14:paraId="5A469DDB" w14:textId="2AD7B200" w:rsidR="002707B6" w:rsidRDefault="00DA7125" w:rsidP="002707B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lausujan tiedot.</w:t>
      </w:r>
      <w:r w:rsidR="002707B6">
        <w:rPr>
          <w:rFonts w:ascii="Times New Roman" w:hAnsi="Times New Roman" w:cs="Times New Roman"/>
          <w:sz w:val="22"/>
          <w:szCs w:val="22"/>
          <w:lang w:val="fi-FI"/>
        </w:rPr>
        <w:t xml:space="preserve"> Henkilötunnus tai Terhikki-tunnus täytyy tulla sanomassa, voi tulla myös molemmat.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F0B46">
        <w:rPr>
          <w:rFonts w:ascii="Times New Roman" w:hAnsi="Times New Roman"/>
          <w:iCs/>
          <w:sz w:val="22"/>
          <w:szCs w:val="22"/>
          <w:lang w:val="fi-FI"/>
        </w:rPr>
        <w:t>[</w:t>
      </w:r>
      <w:hyperlink w:anchor="_Terveydenhuollon_ammatihenkilöiden_" w:history="1">
        <w:r w:rsidR="006F0B46" w:rsidRPr="006F0B46">
          <w:rPr>
            <w:rStyle w:val="Hyperlinkki"/>
            <w:rFonts w:ascii="Times New Roman" w:hAnsi="Times New Roman"/>
            <w:iCs/>
            <w:sz w:val="22"/>
            <w:szCs w:val="22"/>
            <w:lang w:val="fi-FI"/>
          </w:rPr>
          <w:t>Viite Terhikki-tunnus</w:t>
        </w:r>
      </w:hyperlink>
      <w:r w:rsidR="006F0B46">
        <w:rPr>
          <w:rFonts w:ascii="Times New Roman" w:hAnsi="Times New Roman"/>
          <w:iCs/>
          <w:sz w:val="22"/>
          <w:szCs w:val="22"/>
          <w:lang w:val="fi-FI"/>
        </w:rPr>
        <w:t>]</w:t>
      </w:r>
    </w:p>
    <w:p w14:paraId="5AF3DAB9" w14:textId="48FE092B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5BEFC73A" w14:textId="3DDC2B69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Esim. 1. </w:t>
      </w:r>
    </w:p>
    <w:p w14:paraId="30F88473" w14:textId="09B505A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010251-A012&amp;Snimi&amp;Enimi&amp;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&amp;&amp;Lääkäri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12C7A436" w14:textId="7777777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6FBE20D" w14:textId="05E7752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2.</w:t>
      </w:r>
    </w:p>
    <w:p w14:paraId="5309192D" w14:textId="4448AE4F" w:rsidR="002707B6" w:rsidRP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&amp;Snimi&amp;Enimi&amp;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01433B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&amp;Lääkäri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</w:p>
    <w:p w14:paraId="1DD8EFD7" w14:textId="7777777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31E0AE8" w14:textId="1305534A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3.</w:t>
      </w:r>
    </w:p>
    <w:p w14:paraId="33388607" w14:textId="3FF1AE09" w:rsidR="002707B6" w:rsidRPr="0004765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010251-A012&amp;Snimi&amp;Enimi&amp;&amp;</w:t>
      </w:r>
      <w:r w:rsidR="0001433B">
        <w:rPr>
          <w:rFonts w:ascii="Times New Roman" w:hAnsi="Times New Roman" w:cs="Times New Roman"/>
          <w:sz w:val="22"/>
          <w:szCs w:val="22"/>
          <w:lang w:val="fi-FI"/>
        </w:rPr>
        <w:t>01234567899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&amp;Lääkäri</w:t>
      </w:r>
    </w:p>
    <w:p w14:paraId="6C33B805" w14:textId="77777777" w:rsidR="00A5100F" w:rsidRPr="002F52B5" w:rsidRDefault="009008B8" w:rsidP="00A5100F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31" w:name="_Toc27658691"/>
      <w:r w:rsidRPr="002F52B5">
        <w:rPr>
          <w:rFonts w:ascii="Times New Roman" w:hAnsi="Times New Roman" w:cs="Times New Roman"/>
          <w:sz w:val="22"/>
          <w:szCs w:val="22"/>
          <w:lang w:val="fi-FI"/>
        </w:rPr>
        <w:t>OBR-</w:t>
      </w:r>
      <w:r w:rsidR="00A5100F" w:rsidRPr="002F52B5">
        <w:rPr>
          <w:rFonts w:ascii="Times New Roman" w:hAnsi="Times New Roman" w:cs="Times New Roman"/>
          <w:sz w:val="22"/>
          <w:szCs w:val="22"/>
          <w:lang w:val="fi-FI"/>
        </w:rPr>
        <w:t>33 Assistant Result Interpreter</w:t>
      </w:r>
      <w:bookmarkEnd w:id="431"/>
    </w:p>
    <w:p w14:paraId="6C33B806" w14:textId="2FD467F8" w:rsidR="00E97415" w:rsidRPr="00047656" w:rsidRDefault="002707B6" w:rsidP="00DA712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Palautetaan lisälausujan tiedot, k</w:t>
      </w:r>
      <w:r w:rsidR="00C13F59" w:rsidRPr="00047656">
        <w:rPr>
          <w:rFonts w:ascii="Times New Roman" w:hAnsi="Times New Roman" w:cs="Times New Roman"/>
          <w:sz w:val="22"/>
          <w:szCs w:val="22"/>
          <w:lang w:val="fi-FI"/>
        </w:rPr>
        <w:t>enttä on toistuva.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Vastaavat esimerkit kuin OBR-32 –kentän suhteen.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807" w14:textId="77777777" w:rsidR="00B5574E" w:rsidRPr="002F52B5" w:rsidRDefault="00B5574E" w:rsidP="00B5574E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32" w:name="_Toc27658692"/>
      <w:r w:rsidRPr="002F52B5">
        <w:rPr>
          <w:rFonts w:ascii="Times New Roman" w:hAnsi="Times New Roman" w:cs="Times New Roman"/>
          <w:sz w:val="22"/>
          <w:szCs w:val="22"/>
          <w:lang w:val="fi-FI"/>
        </w:rPr>
        <w:t>OBR-3</w:t>
      </w:r>
      <w:r w:rsidR="000A70AB" w:rsidRPr="002F52B5">
        <w:rPr>
          <w:rFonts w:ascii="Times New Roman" w:hAnsi="Times New Roman" w:cs="Times New Roman"/>
          <w:sz w:val="22"/>
          <w:szCs w:val="22"/>
          <w:lang w:val="fi-FI"/>
        </w:rPr>
        <w:t>5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A70AB" w:rsidRPr="002F52B5">
        <w:rPr>
          <w:rFonts w:ascii="Times New Roman" w:hAnsi="Times New Roman" w:cs="Times New Roman"/>
          <w:sz w:val="22"/>
          <w:szCs w:val="22"/>
          <w:lang w:val="fi-FI"/>
        </w:rPr>
        <w:t>Transcriptionist</w:t>
      </w:r>
      <w:bookmarkEnd w:id="432"/>
    </w:p>
    <w:p w14:paraId="6C33B808" w14:textId="1D45A42C" w:rsidR="00E97415" w:rsidRPr="00047656" w:rsidRDefault="000A70AB" w:rsidP="00DA712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tutkimuksen</w:t>
      </w:r>
      <w:r w:rsidR="00B5574E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kirjoittajan tiedot.</w:t>
      </w:r>
      <w:r w:rsidR="002707B6">
        <w:rPr>
          <w:rFonts w:ascii="Times New Roman" w:hAnsi="Times New Roman" w:cs="Times New Roman"/>
          <w:sz w:val="22"/>
          <w:szCs w:val="22"/>
          <w:lang w:val="fi-FI"/>
        </w:rPr>
        <w:t xml:space="preserve"> Vastaavat esimerkit kuin OBR-32 –kentän suhteen.</w:t>
      </w:r>
    </w:p>
    <w:p w14:paraId="6C33B809" w14:textId="77777777" w:rsidR="0081258F" w:rsidRPr="002F52B5" w:rsidRDefault="0081258F" w:rsidP="0081258F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433" w:name="_Toc27658693"/>
      <w:r w:rsidRPr="002F52B5">
        <w:rPr>
          <w:rFonts w:ascii="Times New Roman" w:hAnsi="Times New Roman" w:cs="Times New Roman"/>
          <w:szCs w:val="24"/>
        </w:rPr>
        <w:lastRenderedPageBreak/>
        <w:t>OBX</w:t>
      </w:r>
      <w:r w:rsidR="000A70A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(Result)</w:t>
      </w:r>
      <w:bookmarkEnd w:id="433"/>
    </w:p>
    <w:p w14:paraId="6C33B80A" w14:textId="77777777" w:rsidR="0081258F" w:rsidRPr="00047656" w:rsidRDefault="0081258F" w:rsidP="0081258F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tutkimuksen lausuntotieto.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8"/>
        <w:gridCol w:w="2306"/>
        <w:gridCol w:w="702"/>
        <w:gridCol w:w="608"/>
        <w:gridCol w:w="3564"/>
      </w:tblGrid>
      <w:tr w:rsidR="0081258F" w:rsidRPr="00047656" w14:paraId="6C33B810" w14:textId="77777777" w:rsidTr="00BF0683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D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E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81258F" w:rsidRPr="00047656" w14:paraId="6C33B816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811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812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813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814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815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Toistum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anumero </w:t>
            </w:r>
          </w:p>
        </w:tc>
      </w:tr>
      <w:tr w:rsidR="0081258F" w:rsidRPr="00047656" w14:paraId="6C33B81D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817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818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819" w14:textId="33949894" w:rsidR="0081258F" w:rsidRPr="00047656" w:rsidRDefault="00176AB7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81A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81B" w14:textId="3A3A3403" w:rsidR="006B230E" w:rsidRPr="00047656" w:rsidRDefault="006B230E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&gt; 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String Data</w:t>
            </w:r>
          </w:p>
          <w:p w14:paraId="6C33B81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&lt;TX&gt; Tekstitieto</w:t>
            </w:r>
          </w:p>
        </w:tc>
      </w:tr>
      <w:tr w:rsidR="0081258F" w:rsidRPr="00047656" w14:paraId="6C33B823" w14:textId="77777777" w:rsidTr="00BF0683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81E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81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820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821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822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81258F" w:rsidRPr="00255EE9" w14:paraId="6C33B82A" w14:textId="77777777" w:rsidTr="00BF0683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824" w14:textId="77777777" w:rsidR="0081258F" w:rsidRPr="00047656" w:rsidRDefault="000A163E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81258F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825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826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827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828" w14:textId="70E8995B" w:rsidR="00D84821" w:rsidRPr="00047656" w:rsidRDefault="00D84821" w:rsidP="00D8482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&lt;DiagnosisUID&gt; Lausunnon </w:t>
            </w:r>
            <w:r w:rsidR="008D4B8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  <w:p w14:paraId="3E0BC0AC" w14:textId="77777777" w:rsidR="0081258F" w:rsidRDefault="00D84821" w:rsidP="00D84821">
            <w:pPr>
              <w:pStyle w:val="Leipteksti"/>
              <w:spacing w:before="0"/>
              <w:rPr>
                <w:ins w:id="434" w:author="Timo Tarhonen" w:date="2019-09-26T15:25:00Z"/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&lt;Diagnosis&gt; Lausunto </w:t>
            </w:r>
          </w:p>
          <w:p w14:paraId="30824A9E" w14:textId="77777777" w:rsidR="00D60970" w:rsidRDefault="00D60970" w:rsidP="00D84821">
            <w:pPr>
              <w:pStyle w:val="Leipteksti"/>
              <w:spacing w:before="0"/>
              <w:rPr>
                <w:ins w:id="435" w:author="Timo Tarhonen" w:date="2019-09-26T16:04:00Z"/>
                <w:rFonts w:ascii="Times New Roman" w:hAnsi="Times New Roman"/>
                <w:b/>
                <w:sz w:val="22"/>
                <w:szCs w:val="22"/>
                <w:lang w:val="fi-FI"/>
              </w:rPr>
            </w:pPr>
            <w:ins w:id="436" w:author="Timo Tarhonen" w:date="2019-09-26T15:25:00Z">
              <w:r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&lt;FetalRadiationDose&gt; Sikiön saama säteilyannos</w:t>
              </w:r>
            </w:ins>
          </w:p>
          <w:p w14:paraId="6C33B829" w14:textId="65A48816" w:rsidR="00255EE9" w:rsidRPr="00047656" w:rsidRDefault="00255EE9" w:rsidP="00D8482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ins w:id="437" w:author="Timo Tarhonen" w:date="2019-09-26T16:04:00Z">
              <w:r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&lt;Attachment&gt; Liitetiedosto</w:t>
              </w:r>
            </w:ins>
          </w:p>
        </w:tc>
      </w:tr>
      <w:tr w:rsidR="0081258F" w:rsidRPr="00047656" w14:paraId="6C33B830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2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2C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Sub ID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2D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2E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2F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Lisätietotyypin laskuri</w:t>
            </w:r>
          </w:p>
        </w:tc>
      </w:tr>
      <w:tr w:rsidR="0081258F" w:rsidRPr="00047656" w14:paraId="6C33B836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31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32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33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34" w14:textId="77777777" w:rsidR="0081258F" w:rsidRPr="00B81C4A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B81C4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35" w14:textId="77777777" w:rsidR="0081258F" w:rsidRPr="00B81C4A" w:rsidRDefault="0081258F" w:rsidP="000D60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Lisätiedon arvo</w:t>
            </w:r>
          </w:p>
        </w:tc>
      </w:tr>
      <w:tr w:rsidR="0081258F" w:rsidRPr="00D062FB" w14:paraId="6C33B83F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37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38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Abnormal Flags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39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3A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3B" w14:textId="77777777" w:rsidR="0081258F" w:rsidRPr="00047656" w:rsidRDefault="0081258F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Poikkeava löydös</w:t>
            </w:r>
          </w:p>
          <w:p w14:paraId="6C33B83C" w14:textId="77777777" w:rsidR="0081258F" w:rsidRPr="00047656" w:rsidRDefault="00226B7A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&lt;0</w:t>
            </w:r>
            <w:r w:rsidR="0081258F"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&gt; Normaali</w:t>
            </w:r>
          </w:p>
          <w:p w14:paraId="6C33B83D" w14:textId="77777777" w:rsidR="0081258F" w:rsidRPr="00047656" w:rsidRDefault="00226B7A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&lt;1</w:t>
            </w:r>
            <w:r w:rsidR="0081258F" w:rsidRPr="00047656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&gt; Poikkeava löydös </w:t>
            </w:r>
          </w:p>
          <w:p w14:paraId="72D5BB2D" w14:textId="77777777" w:rsidR="009D2462" w:rsidRDefault="0024125B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226B7A" w:rsidRPr="00047656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&gt; Kriittinen löydös</w:t>
            </w:r>
          </w:p>
          <w:p w14:paraId="6C33B83E" w14:textId="24E1C1A5" w:rsidR="00BE3C9C" w:rsidRPr="00047656" w:rsidRDefault="00BE3C9C" w:rsidP="000D60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&lt;9&gt; Ei tietoa</w:t>
            </w:r>
          </w:p>
        </w:tc>
      </w:tr>
    </w:tbl>
    <w:p w14:paraId="6C33B840" w14:textId="77777777" w:rsidR="0081258F" w:rsidRPr="00047656" w:rsidRDefault="0081258F" w:rsidP="0081258F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841" w14:textId="14BDC93C" w:rsidR="00D84821" w:rsidRPr="00047656" w:rsidRDefault="006B230E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="00D84821" w:rsidRPr="00047656">
        <w:rPr>
          <w:rFonts w:ascii="Times New Roman" w:hAnsi="Times New Roman" w:cs="Times New Roman"/>
          <w:sz w:val="22"/>
          <w:szCs w:val="22"/>
          <w:lang w:val="fi-FI"/>
        </w:rPr>
        <w:t>|DiagnosisUID|1|123.123|</w:t>
      </w:r>
      <w:r w:rsidR="0024125B"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226B7A" w:rsidRPr="00047656">
        <w:rPr>
          <w:rFonts w:ascii="Times New Roman" w:hAnsi="Times New Roman" w:cs="Times New Roman"/>
          <w:sz w:val="22"/>
          <w:szCs w:val="22"/>
          <w:lang w:val="fi-FI"/>
        </w:rPr>
        <w:t>|0</w:t>
      </w:r>
    </w:p>
    <w:p w14:paraId="6C33B842" w14:textId="265C2F47" w:rsidR="00D84821" w:rsidRPr="00047656" w:rsidRDefault="00D84821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|T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X|Diagnosis|</w:t>
      </w:r>
      <w:ins w:id="438" w:author="Timo Tarhonen" w:date="2019-10-04T12:07:00Z">
        <w:r w:rsidR="00264EA4">
          <w:rPr>
            <w:rFonts w:ascii="Times New Roman" w:hAnsi="Times New Roman" w:cs="Times New Roman"/>
            <w:sz w:val="22"/>
            <w:szCs w:val="22"/>
            <w:lang w:val="fi-FI"/>
          </w:rPr>
          <w:t>1</w:t>
        </w:r>
      </w:ins>
      <w:del w:id="439" w:author="Timo Tarhonen" w:date="2019-10-04T12:07:00Z">
        <w:r w:rsidR="00486E2C" w:rsidDel="00264EA4">
          <w:rPr>
            <w:rFonts w:ascii="Times New Roman" w:hAnsi="Times New Roman" w:cs="Times New Roman"/>
            <w:sz w:val="22"/>
            <w:szCs w:val="22"/>
            <w:lang w:val="fi-FI"/>
          </w:rPr>
          <w:delText>2</w:delText>
        </w:r>
      </w:del>
      <w:r w:rsidR="00486E2C">
        <w:rPr>
          <w:rFonts w:ascii="Times New Roman" w:hAnsi="Times New Roman" w:cs="Times New Roman"/>
          <w:sz w:val="22"/>
          <w:szCs w:val="22"/>
          <w:lang w:val="fi-FI"/>
        </w:rPr>
        <w:t>|Lausunto rivi 1</w:t>
      </w:r>
    </w:p>
    <w:p w14:paraId="6C33B843" w14:textId="6CCD31FE" w:rsidR="00D84821" w:rsidRDefault="00D84821" w:rsidP="00D84821">
      <w:pPr>
        <w:ind w:left="567"/>
        <w:rPr>
          <w:ins w:id="440" w:author="Timo Tarhonen" w:date="2019-09-26T15:26:00Z"/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3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|T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X|Diagnosis|2|Lausunto rivi 2</w:t>
      </w:r>
    </w:p>
    <w:p w14:paraId="72936042" w14:textId="2C72127C" w:rsidR="00D60970" w:rsidRPr="00047656" w:rsidRDefault="00D60970" w:rsidP="00D60970">
      <w:pPr>
        <w:ind w:left="567"/>
        <w:rPr>
          <w:ins w:id="441" w:author="Timo Tarhonen" w:date="2019-09-26T15:26:00Z"/>
          <w:rFonts w:ascii="Times New Roman" w:hAnsi="Times New Roman" w:cs="Times New Roman"/>
          <w:sz w:val="22"/>
          <w:szCs w:val="22"/>
          <w:lang w:val="fi-FI"/>
        </w:rPr>
      </w:pPr>
      <w:ins w:id="442" w:author="Timo Tarhonen" w:date="2019-09-26T15:26:00Z">
        <w:r w:rsidRPr="00047656">
          <w:rPr>
            <w:rFonts w:ascii="Times New Roman" w:hAnsi="Times New Roman" w:cs="Times New Roman"/>
            <w:b/>
            <w:sz w:val="22"/>
            <w:szCs w:val="22"/>
            <w:lang w:val="fi-FI"/>
          </w:rPr>
          <w:t>OBX</w:t>
        </w:r>
        <w:r w:rsidRPr="00047656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  <w:r>
          <w:rPr>
            <w:rFonts w:ascii="Times New Roman" w:hAnsi="Times New Roman" w:cs="Times New Roman"/>
            <w:sz w:val="22"/>
            <w:szCs w:val="22"/>
            <w:lang w:val="fi-FI"/>
          </w:rPr>
          <w:t>4</w:t>
        </w:r>
        <w:r w:rsidR="007C4ACB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</w:ins>
      <w:ins w:id="443" w:author="Timo Tarhonen" w:date="2019-09-26T15:33:00Z">
        <w:r w:rsidR="007C4ACB">
          <w:rPr>
            <w:rFonts w:ascii="Times New Roman" w:hAnsi="Times New Roman" w:cs="Times New Roman"/>
            <w:sz w:val="22"/>
            <w:szCs w:val="22"/>
            <w:lang w:val="fi-FI"/>
          </w:rPr>
          <w:t>CQ</w:t>
        </w:r>
      </w:ins>
      <w:ins w:id="444" w:author="Timo Tarhonen" w:date="2019-09-26T15:26:00Z">
        <w:r w:rsidR="007C4ACB">
          <w:rPr>
            <w:rFonts w:ascii="Times New Roman" w:hAnsi="Times New Roman" w:cs="Times New Roman"/>
            <w:sz w:val="22"/>
            <w:szCs w:val="22"/>
            <w:lang w:val="fi-FI"/>
          </w:rPr>
          <w:t>|</w:t>
        </w:r>
      </w:ins>
      <w:ins w:id="445" w:author="Timo Tarhonen" w:date="2019-09-26T15:33:00Z">
        <w:r w:rsidR="007C4ACB" w:rsidRPr="007C4ACB">
          <w:rPr>
            <w:rFonts w:ascii="Times New Roman" w:hAnsi="Times New Roman"/>
            <w:b/>
            <w:sz w:val="22"/>
            <w:szCs w:val="22"/>
            <w:lang w:val="fi-FI"/>
          </w:rPr>
          <w:t xml:space="preserve"> </w:t>
        </w:r>
        <w:r w:rsidR="007C4ACB" w:rsidRPr="00773A12">
          <w:rPr>
            <w:rFonts w:ascii="Times New Roman" w:hAnsi="Times New Roman"/>
            <w:sz w:val="22"/>
            <w:szCs w:val="22"/>
            <w:lang w:val="fi-FI"/>
          </w:rPr>
          <w:t>FetalRadiationDose</w:t>
        </w:r>
      </w:ins>
      <w:ins w:id="446" w:author="Timo Tarhonen" w:date="2019-09-26T15:26:00Z">
        <w:r w:rsidR="00264EA4">
          <w:rPr>
            <w:rFonts w:ascii="Times New Roman" w:hAnsi="Times New Roman" w:cs="Times New Roman"/>
            <w:sz w:val="22"/>
            <w:szCs w:val="22"/>
            <w:lang w:val="fi-FI"/>
          </w:rPr>
          <w:t>|1</w:t>
        </w:r>
        <w:r w:rsidR="000139EE">
          <w:rPr>
            <w:rFonts w:ascii="Times New Roman" w:hAnsi="Times New Roman" w:cs="Times New Roman"/>
            <w:sz w:val="22"/>
            <w:szCs w:val="22"/>
            <w:lang w:val="fi-FI"/>
          </w:rPr>
          <w:t>|1.226</w:t>
        </w:r>
      </w:ins>
      <w:ins w:id="447" w:author="Timo Tarhonen" w:date="2019-09-26T15:34:00Z">
        <w:r w:rsidR="007C4ACB">
          <w:rPr>
            <w:rFonts w:ascii="Times New Roman" w:hAnsi="Times New Roman" w:cs="Times New Roman"/>
            <w:sz w:val="22"/>
            <w:szCs w:val="22"/>
            <w:lang w:val="fi-FI"/>
          </w:rPr>
          <w:t>^</w:t>
        </w:r>
      </w:ins>
      <w:ins w:id="448" w:author="Timo Tarhonen" w:date="2019-09-26T15:41:00Z">
        <w:r w:rsidR="000139EE">
          <w:rPr>
            <w:rFonts w:ascii="Times New Roman" w:hAnsi="Times New Roman" w:cs="Times New Roman"/>
            <w:sz w:val="22"/>
            <w:szCs w:val="22"/>
            <w:lang w:val="fi-FI"/>
          </w:rPr>
          <w:t>mGy</w:t>
        </w:r>
      </w:ins>
    </w:p>
    <w:p w14:paraId="24F9822F" w14:textId="77777777" w:rsidR="00D60970" w:rsidRPr="00047656" w:rsidRDefault="00D60970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844" w14:textId="77777777" w:rsidR="00533DAB" w:rsidRPr="00773A12" w:rsidRDefault="00533DAB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49" w:name="_Toc27658694"/>
      <w:r w:rsidRPr="00773A12">
        <w:rPr>
          <w:rFonts w:ascii="Times New Roman" w:hAnsi="Times New Roman" w:cs="Times New Roman"/>
          <w:sz w:val="22"/>
          <w:szCs w:val="22"/>
          <w:lang w:val="fi-FI"/>
        </w:rPr>
        <w:t>OBX-1 Set ID</w:t>
      </w:r>
      <w:bookmarkEnd w:id="449"/>
    </w:p>
    <w:p w14:paraId="6C33B845" w14:textId="77777777" w:rsidR="00533DAB" w:rsidRPr="00047656" w:rsidRDefault="00533DAB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kenttään tulee OBX-segmentin numero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846" w14:textId="77777777" w:rsidR="00533DAB" w:rsidRPr="00773A12" w:rsidRDefault="00533DAB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50" w:name="_Toc27658695"/>
      <w:r w:rsidRPr="00773A12">
        <w:rPr>
          <w:rFonts w:ascii="Times New Roman" w:hAnsi="Times New Roman" w:cs="Times New Roman"/>
          <w:sz w:val="22"/>
          <w:szCs w:val="22"/>
          <w:lang w:val="fi-FI"/>
        </w:rPr>
        <w:t>OBX-2 Value Type</w:t>
      </w:r>
      <w:bookmarkEnd w:id="450"/>
    </w:p>
    <w:p w14:paraId="6C33B847" w14:textId="124EAD8D" w:rsidR="00533DAB" w:rsidRPr="00047656" w:rsidRDefault="00CA4037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Ensimmäisessä OBX-segmentissä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 on </w:t>
      </w:r>
      <w:r w:rsidR="00B81C4A">
        <w:rPr>
          <w:rFonts w:ascii="Times New Roman" w:hAnsi="Times New Roman" w:cs="Times New Roman"/>
          <w:sz w:val="22"/>
          <w:szCs w:val="22"/>
          <w:lang w:val="fi-FI"/>
        </w:rPr>
        <w:t xml:space="preserve">arvo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="009D2462">
        <w:rPr>
          <w:rFonts w:ascii="Times New Roman" w:hAnsi="Times New Roman" w:cs="Times New Roman"/>
          <w:sz w:val="22"/>
          <w:szCs w:val="22"/>
          <w:lang w:val="fi-FI"/>
        </w:rPr>
        <w:t xml:space="preserve"> ja kyseissessä segmentissä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palaut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etaan 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ID.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OBX-segmentissä</w:t>
      </w:r>
      <w:r w:rsidR="00B81C4A">
        <w:rPr>
          <w:rFonts w:ascii="Times New Roman" w:hAnsi="Times New Roman" w:cs="Times New Roman"/>
          <w:sz w:val="22"/>
          <w:szCs w:val="22"/>
          <w:lang w:val="fi-FI"/>
        </w:rPr>
        <w:t xml:space="preserve"> on TX-arvo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D2462">
        <w:rPr>
          <w:rFonts w:ascii="Times New Roman" w:hAnsi="Times New Roman" w:cs="Times New Roman"/>
          <w:sz w:val="22"/>
          <w:szCs w:val="22"/>
          <w:lang w:val="fi-FI"/>
        </w:rPr>
        <w:t>mikäli kyseessä on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lausunto.</w:t>
      </w:r>
      <w:ins w:id="451" w:author="Timo Tarhonen" w:date="2019-09-26T15:29:00Z">
        <w:r w:rsidR="007C4ACB">
          <w:rPr>
            <w:rFonts w:ascii="Times New Roman" w:hAnsi="Times New Roman" w:cs="Times New Roman"/>
            <w:sz w:val="22"/>
            <w:szCs w:val="22"/>
            <w:lang w:val="fi-FI"/>
          </w:rPr>
          <w:t xml:space="preserve"> Sikiön saama säteilyannos ilmoitetaan käyttämällä tietotyyppiä </w:t>
        </w:r>
      </w:ins>
      <w:ins w:id="452" w:author="Timo Tarhonen" w:date="2019-09-26T15:30:00Z">
        <w:r w:rsidR="007C4ACB">
          <w:rPr>
            <w:rFonts w:ascii="Times New Roman" w:hAnsi="Times New Roman" w:cs="Times New Roman"/>
            <w:sz w:val="22"/>
            <w:szCs w:val="22"/>
            <w:lang w:val="fi-FI"/>
          </w:rPr>
          <w:t>CQ.</w:t>
        </w:r>
      </w:ins>
    </w:p>
    <w:p w14:paraId="6C33B848" w14:textId="77777777" w:rsidR="00533DAB" w:rsidRPr="002F52B5" w:rsidRDefault="0053345C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53" w:name="_Toc27658696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533DAB" w:rsidRPr="002F52B5">
        <w:rPr>
          <w:rFonts w:ascii="Times New Roman" w:hAnsi="Times New Roman" w:cs="Times New Roman"/>
          <w:sz w:val="22"/>
          <w:szCs w:val="22"/>
          <w:lang w:val="fi-FI"/>
        </w:rPr>
        <w:t>-3 Observation Identifier</w:t>
      </w:r>
      <w:bookmarkEnd w:id="453"/>
    </w:p>
    <w:p w14:paraId="6C33B849" w14:textId="0C36B664" w:rsidR="00533DAB" w:rsidRPr="00047656" w:rsidRDefault="004052AD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Ensimmäisessä OBX-segmentissä arvo on </w:t>
      </w:r>
      <w:r w:rsidRPr="00047656">
        <w:rPr>
          <w:rFonts w:ascii="Times New Roman" w:hAnsi="Times New Roman" w:cs="Times New Roman"/>
          <w:i/>
          <w:sz w:val="22"/>
          <w:szCs w:val="22"/>
          <w:lang w:val="fi-FI"/>
        </w:rPr>
        <w:t>DiagnosisUID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ja seuraavissa segmenteissä </w:t>
      </w:r>
      <w:r w:rsidRPr="00047656">
        <w:rPr>
          <w:rFonts w:ascii="Times New Roman" w:hAnsi="Times New Roman" w:cs="Times New Roman"/>
          <w:i/>
          <w:sz w:val="22"/>
          <w:szCs w:val="22"/>
          <w:lang w:val="fi-FI"/>
        </w:rPr>
        <w:t>Diagnosis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ins w:id="454" w:author="Timo Tarhonen" w:date="2019-09-26T15:31:00Z">
        <w:r w:rsidR="007C4ACB">
          <w:rPr>
            <w:rFonts w:ascii="Times New Roman" w:hAnsi="Times New Roman" w:cs="Times New Roman"/>
            <w:sz w:val="22"/>
            <w:szCs w:val="22"/>
            <w:lang w:val="fi-FI"/>
          </w:rPr>
          <w:t xml:space="preserve"> Jos potilas on raskaana, diagnosis-toistumien jälkeen tulee </w:t>
        </w:r>
      </w:ins>
      <w:ins w:id="455" w:author="Timo Tarhonen" w:date="2019-09-26T15:32:00Z">
        <w:r w:rsidR="007C4ACB" w:rsidRPr="00773A12">
          <w:rPr>
            <w:rFonts w:ascii="Times New Roman" w:hAnsi="Times New Roman"/>
            <w:i/>
            <w:sz w:val="22"/>
            <w:szCs w:val="22"/>
            <w:lang w:val="fi-FI"/>
          </w:rPr>
          <w:t>FetalRadiationDose</w:t>
        </w:r>
        <w:r w:rsidR="007C4ACB">
          <w:rPr>
            <w:rFonts w:ascii="Times New Roman" w:hAnsi="Times New Roman"/>
            <w:sz w:val="22"/>
            <w:szCs w:val="22"/>
            <w:lang w:val="fi-FI"/>
          </w:rPr>
          <w:t>.</w:t>
        </w:r>
      </w:ins>
    </w:p>
    <w:p w14:paraId="6C33B84A" w14:textId="77777777" w:rsidR="004052AD" w:rsidRPr="002F52B5" w:rsidRDefault="0053345C" w:rsidP="004052AD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56" w:name="_Toc27658697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4052AD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-4 </w:t>
      </w:r>
      <w:r w:rsidR="004052AD" w:rsidRPr="002F52B5">
        <w:rPr>
          <w:rFonts w:ascii="Times New Roman" w:hAnsi="Times New Roman" w:cs="Times New Roman"/>
          <w:sz w:val="22"/>
          <w:szCs w:val="22"/>
        </w:rPr>
        <w:t>Observation Sub ID</w:t>
      </w:r>
      <w:bookmarkEnd w:id="456"/>
    </w:p>
    <w:p w14:paraId="6C33B84B" w14:textId="1C5C9210" w:rsidR="004052AD" w:rsidRPr="00047656" w:rsidRDefault="00264EA4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ins w:id="457" w:author="Timo Tarhonen" w:date="2019-10-04T12:06:00Z">
        <w:r>
          <w:rPr>
            <w:rFonts w:ascii="Times New Roman" w:hAnsi="Times New Roman" w:cs="Times New Roman"/>
            <w:sz w:val="22"/>
            <w:szCs w:val="22"/>
            <w:lang w:val="fi-FI"/>
          </w:rPr>
          <w:t>Numerointi alkaa aina arvosta 1 kunkin pääotsikon sisällä.</w:t>
        </w:r>
      </w:ins>
      <w:del w:id="458" w:author="Timo Tarhonen" w:date="2019-10-04T12:06:00Z">
        <w:r w:rsidR="004052AD" w:rsidRPr="00047656" w:rsidDel="00264EA4">
          <w:rPr>
            <w:rFonts w:ascii="Times New Roman" w:hAnsi="Times New Roman" w:cs="Times New Roman"/>
            <w:sz w:val="22"/>
            <w:szCs w:val="22"/>
            <w:lang w:val="fi-FI"/>
          </w:rPr>
          <w:delText>Ensimmäisessä OBX-segmentissä arvo on 1 ja seuraavissa segmenteissä 2</w:delText>
        </w:r>
      </w:del>
      <w:del w:id="459" w:author="Timo Tarhonen" w:date="2019-09-26T15:35:00Z">
        <w:r w:rsidR="004052AD" w:rsidRPr="00047656" w:rsidDel="007C4ACB">
          <w:rPr>
            <w:rFonts w:ascii="Times New Roman" w:hAnsi="Times New Roman" w:cs="Times New Roman"/>
            <w:sz w:val="22"/>
            <w:szCs w:val="22"/>
            <w:lang w:val="fi-FI"/>
          </w:rPr>
          <w:delText>.</w:delText>
        </w:r>
      </w:del>
    </w:p>
    <w:p w14:paraId="6C33B84C" w14:textId="77777777" w:rsidR="00533DAB" w:rsidRPr="002F52B5" w:rsidRDefault="0053345C" w:rsidP="00533DA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60" w:name="_Toc27658698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533DAB" w:rsidRPr="002F52B5">
        <w:rPr>
          <w:rFonts w:ascii="Times New Roman" w:hAnsi="Times New Roman" w:cs="Times New Roman"/>
          <w:sz w:val="22"/>
          <w:szCs w:val="22"/>
          <w:lang w:val="fi-FI"/>
        </w:rPr>
        <w:t>-5 Observation Value</w:t>
      </w:r>
      <w:bookmarkEnd w:id="460"/>
    </w:p>
    <w:p w14:paraId="5E0FEFC5" w14:textId="77777777" w:rsidR="00BD343F" w:rsidRDefault="004052AD" w:rsidP="00BD343F">
      <w:pPr>
        <w:ind w:left="567"/>
        <w:rPr>
          <w:ins w:id="461" w:author="Timo Tarhonen" w:date="2019-09-26T15:36:00Z"/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Ensimmäisessä OBX-segmentissä p</w:t>
      </w:r>
      <w:r w:rsidR="00533D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alautetaan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ID ja seuraavissa segmenteissä palautetaan lausuntoteksti</w:t>
      </w:r>
      <w:r w:rsidR="00533DAB"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F60032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Lausuntotekstin rivit voi muodostaa oman OBX-segmentin tai </w:t>
      </w:r>
      <w:r w:rsidR="00F60032" w:rsidRPr="00047656">
        <w:rPr>
          <w:rFonts w:ascii="Times New Roman" w:hAnsi="Times New Roman" w:cs="Times New Roman"/>
          <w:sz w:val="22"/>
          <w:szCs w:val="22"/>
          <w:lang w:val="fi-FI"/>
        </w:rPr>
        <w:lastRenderedPageBreak/>
        <w:t>rivinvaihdot voidaan eskapoida \.br\ merkillä.</w:t>
      </w:r>
      <w:ins w:id="462" w:author="Timo Tarhonen" w:date="2019-09-26T14:10:00Z">
        <w:r w:rsidR="00BD343F">
          <w:rPr>
            <w:rFonts w:ascii="Times New Roman" w:hAnsi="Times New Roman" w:cs="Times New Roman"/>
            <w:sz w:val="22"/>
            <w:szCs w:val="22"/>
            <w:lang w:val="fi-FI"/>
          </w:rPr>
          <w:t xml:space="preserve"> Useampi peräkkäinen rivinvaihto välitetään tekstinä ”” OBX-5 tietokentässä. Katso esimerkki kappaleesta 3.1.6.5.</w:t>
        </w:r>
      </w:ins>
    </w:p>
    <w:p w14:paraId="57DD0E9B" w14:textId="77777777" w:rsidR="007C4ACB" w:rsidRDefault="007C4ACB" w:rsidP="00BD343F">
      <w:pPr>
        <w:ind w:left="567"/>
        <w:rPr>
          <w:ins w:id="463" w:author="Timo Tarhonen" w:date="2019-09-26T15:36:00Z"/>
          <w:rFonts w:ascii="Times New Roman" w:hAnsi="Times New Roman" w:cs="Times New Roman"/>
          <w:sz w:val="22"/>
          <w:szCs w:val="22"/>
          <w:lang w:val="fi-FI"/>
        </w:rPr>
      </w:pPr>
    </w:p>
    <w:p w14:paraId="568642DF" w14:textId="1F2D31BC" w:rsidR="007C4ACB" w:rsidRDefault="007C4ACB" w:rsidP="00BD343F">
      <w:pPr>
        <w:ind w:left="567"/>
        <w:rPr>
          <w:ins w:id="464" w:author="Timo Tarhonen" w:date="2019-09-26T15:37:00Z"/>
          <w:rFonts w:ascii="Times New Roman" w:hAnsi="Times New Roman" w:cs="Times New Roman"/>
          <w:sz w:val="22"/>
          <w:szCs w:val="22"/>
          <w:lang w:val="fi-FI"/>
        </w:rPr>
      </w:pPr>
      <w:ins w:id="465" w:author="Timo Tarhonen" w:date="2019-09-26T15:36:00Z">
        <w:r>
          <w:rPr>
            <w:rFonts w:ascii="Times New Roman" w:hAnsi="Times New Roman" w:cs="Times New Roman"/>
            <w:sz w:val="22"/>
            <w:szCs w:val="22"/>
            <w:lang w:val="fi-FI"/>
          </w:rPr>
          <w:t xml:space="preserve">Sikiön saama säteilyannos </w:t>
        </w:r>
      </w:ins>
      <w:ins w:id="466" w:author="Timo Tarhonen" w:date="2019-09-26T15:37:00Z">
        <w:r w:rsidR="000139EE">
          <w:rPr>
            <w:rFonts w:ascii="Times New Roman" w:hAnsi="Times New Roman" w:cs="Times New Roman"/>
            <w:sz w:val="22"/>
            <w:szCs w:val="22"/>
            <w:lang w:val="fi-FI"/>
          </w:rPr>
          <w:t>ilmoitetaan CQ-tietotyypillä:</w:t>
        </w:r>
      </w:ins>
    </w:p>
    <w:p w14:paraId="23D9C6B3" w14:textId="77777777" w:rsidR="000139EE" w:rsidRDefault="000139EE" w:rsidP="00BD343F">
      <w:pPr>
        <w:ind w:left="567"/>
        <w:rPr>
          <w:ins w:id="467" w:author="Timo Tarhonen" w:date="2019-09-26T15:37:00Z"/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0139EE" w:rsidRPr="003D7E78" w14:paraId="7AB3FBE3" w14:textId="77777777" w:rsidTr="00AF4CD0">
        <w:trPr>
          <w:ins w:id="468" w:author="Timo Tarhonen" w:date="2019-09-26T15:37:00Z"/>
        </w:trPr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1308082" w14:textId="77777777" w:rsidR="000139EE" w:rsidRPr="009B6565" w:rsidRDefault="000139EE" w:rsidP="00AF4CD0">
            <w:pPr>
              <w:pStyle w:val="Leipteksti"/>
              <w:spacing w:before="0"/>
              <w:rPr>
                <w:ins w:id="469" w:author="Timo Tarhonen" w:date="2019-09-26T15:37:00Z"/>
                <w:rFonts w:ascii="Times New Roman" w:hAnsi="Times New Roman"/>
                <w:b/>
                <w:sz w:val="22"/>
                <w:szCs w:val="22"/>
                <w:lang w:val="fi-FI"/>
              </w:rPr>
            </w:pPr>
            <w:ins w:id="470" w:author="Timo Tarhonen" w:date="2019-09-26T15:37:00Z">
              <w:r w:rsidRPr="009B6565"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Komponentti</w:t>
              </w:r>
            </w:ins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CBEB1B3" w14:textId="77777777" w:rsidR="000139EE" w:rsidRPr="009B6565" w:rsidRDefault="000139EE" w:rsidP="00AF4CD0">
            <w:pPr>
              <w:pStyle w:val="Leipteksti"/>
              <w:spacing w:before="0"/>
              <w:rPr>
                <w:ins w:id="471" w:author="Timo Tarhonen" w:date="2019-09-26T15:37:00Z"/>
                <w:rFonts w:ascii="Times New Roman" w:hAnsi="Times New Roman"/>
                <w:b/>
                <w:sz w:val="22"/>
                <w:szCs w:val="22"/>
                <w:lang w:val="fi-FI"/>
              </w:rPr>
            </w:pPr>
            <w:ins w:id="472" w:author="Timo Tarhonen" w:date="2019-09-26T15:37:00Z">
              <w:r w:rsidRPr="009B6565">
                <w:rPr>
                  <w:rFonts w:ascii="Times New Roman" w:hAnsi="Times New Roman"/>
                  <w:b/>
                  <w:sz w:val="22"/>
                  <w:szCs w:val="22"/>
                  <w:lang w:val="fi-FI"/>
                </w:rPr>
                <w:t>Komponentin määritys</w:t>
              </w:r>
            </w:ins>
          </w:p>
        </w:tc>
      </w:tr>
      <w:tr w:rsidR="000139EE" w:rsidRPr="003D7E78" w14:paraId="72080B6C" w14:textId="77777777" w:rsidTr="00AF4CD0">
        <w:trPr>
          <w:ins w:id="473" w:author="Timo Tarhonen" w:date="2019-09-26T15:37:00Z"/>
        </w:trPr>
        <w:tc>
          <w:tcPr>
            <w:tcW w:w="1463" w:type="dxa"/>
            <w:tcBorders>
              <w:bottom w:val="dashed" w:sz="4" w:space="0" w:color="auto"/>
            </w:tcBorders>
          </w:tcPr>
          <w:p w14:paraId="65D3334A" w14:textId="77777777" w:rsidR="000139EE" w:rsidRPr="009B6565" w:rsidRDefault="000139EE" w:rsidP="00AF4CD0">
            <w:pPr>
              <w:pStyle w:val="Leipteksti"/>
              <w:spacing w:before="0"/>
              <w:rPr>
                <w:ins w:id="474" w:author="Timo Tarhonen" w:date="2019-09-26T15:37:00Z"/>
                <w:rFonts w:ascii="Times New Roman" w:hAnsi="Times New Roman"/>
                <w:sz w:val="22"/>
                <w:szCs w:val="22"/>
                <w:lang w:val="fi-FI"/>
              </w:rPr>
            </w:pPr>
            <w:ins w:id="475" w:author="Timo Tarhonen" w:date="2019-09-26T15:37:00Z">
              <w:r w:rsidRPr="009B6565">
                <w:rPr>
                  <w:rFonts w:ascii="Times New Roman" w:hAnsi="Times New Roman"/>
                  <w:sz w:val="22"/>
                  <w:szCs w:val="22"/>
                  <w:lang w:val="fi-FI"/>
                </w:rPr>
                <w:t>1</w:t>
              </w:r>
            </w:ins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72639996" w14:textId="77777777" w:rsidR="000139EE" w:rsidRPr="00394B73" w:rsidRDefault="000139EE" w:rsidP="00AF4CD0">
            <w:pPr>
              <w:pStyle w:val="Leipteksti"/>
              <w:spacing w:before="0"/>
              <w:rPr>
                <w:ins w:id="476" w:author="Timo Tarhonen" w:date="2019-09-26T15:37:00Z"/>
                <w:rFonts w:ascii="Times New Roman" w:hAnsi="Times New Roman"/>
                <w:sz w:val="22"/>
                <w:szCs w:val="22"/>
                <w:lang w:val="fi-FI"/>
              </w:rPr>
            </w:pPr>
            <w:ins w:id="477" w:author="Timo Tarhonen" w:date="2019-09-26T15:37:00Z">
              <w:r>
                <w:rPr>
                  <w:rFonts w:ascii="Times New Roman" w:hAnsi="Times New Roman"/>
                  <w:sz w:val="22"/>
                  <w:szCs w:val="22"/>
                  <w:lang w:val="fi-FI"/>
                </w:rPr>
                <w:t>Säteilymäärä</w:t>
              </w:r>
            </w:ins>
          </w:p>
        </w:tc>
      </w:tr>
      <w:tr w:rsidR="000139EE" w:rsidRPr="003D7E78" w14:paraId="44E0722C" w14:textId="77777777" w:rsidTr="00AF4CD0">
        <w:trPr>
          <w:ins w:id="478" w:author="Timo Tarhonen" w:date="2019-09-26T15:37:00Z"/>
        </w:trPr>
        <w:tc>
          <w:tcPr>
            <w:tcW w:w="1463" w:type="dxa"/>
          </w:tcPr>
          <w:p w14:paraId="39AB18DC" w14:textId="77777777" w:rsidR="000139EE" w:rsidRPr="009B6565" w:rsidRDefault="000139EE" w:rsidP="00AF4CD0">
            <w:pPr>
              <w:pStyle w:val="Leipteksti"/>
              <w:spacing w:before="0"/>
              <w:rPr>
                <w:ins w:id="479" w:author="Timo Tarhonen" w:date="2019-09-26T15:37:00Z"/>
                <w:rFonts w:ascii="Times New Roman" w:hAnsi="Times New Roman"/>
                <w:sz w:val="22"/>
                <w:szCs w:val="22"/>
                <w:lang w:val="fi-FI"/>
              </w:rPr>
            </w:pPr>
            <w:ins w:id="480" w:author="Timo Tarhonen" w:date="2019-09-26T15:37:00Z">
              <w:r w:rsidRPr="009B6565">
                <w:rPr>
                  <w:rFonts w:ascii="Times New Roman" w:hAnsi="Times New Roman"/>
                  <w:sz w:val="22"/>
                  <w:szCs w:val="22"/>
                  <w:lang w:val="fi-FI"/>
                </w:rPr>
                <w:t>2</w:t>
              </w:r>
            </w:ins>
          </w:p>
        </w:tc>
        <w:tc>
          <w:tcPr>
            <w:tcW w:w="6741" w:type="dxa"/>
          </w:tcPr>
          <w:p w14:paraId="73E575AD" w14:textId="77777777" w:rsidR="000139EE" w:rsidRPr="009B6565" w:rsidRDefault="000139EE" w:rsidP="00AF4CD0">
            <w:pPr>
              <w:pStyle w:val="Leipteksti"/>
              <w:spacing w:before="0"/>
              <w:rPr>
                <w:ins w:id="481" w:author="Timo Tarhonen" w:date="2019-09-26T15:37:00Z"/>
                <w:rFonts w:ascii="Times New Roman" w:hAnsi="Times New Roman"/>
                <w:sz w:val="22"/>
                <w:szCs w:val="22"/>
                <w:lang w:val="fi-FI"/>
              </w:rPr>
            </w:pPr>
            <w:ins w:id="482" w:author="Timo Tarhonen" w:date="2019-09-26T15:37:00Z">
              <w:r>
                <w:rPr>
                  <w:rFonts w:ascii="Times New Roman" w:hAnsi="Times New Roman"/>
                  <w:sz w:val="22"/>
                  <w:szCs w:val="22"/>
                  <w:lang w:val="fi-FI"/>
                </w:rPr>
                <w:t>Säteilymäärän yksikkö</w:t>
              </w:r>
            </w:ins>
          </w:p>
        </w:tc>
      </w:tr>
    </w:tbl>
    <w:p w14:paraId="74A88CDA" w14:textId="77777777" w:rsidR="000139EE" w:rsidRDefault="000139EE" w:rsidP="00BD343F">
      <w:pPr>
        <w:ind w:left="567"/>
        <w:rPr>
          <w:ins w:id="483" w:author="Timo Tarhonen" w:date="2019-09-26T15:38:00Z"/>
          <w:rFonts w:ascii="Times New Roman" w:hAnsi="Times New Roman" w:cs="Times New Roman"/>
          <w:sz w:val="22"/>
          <w:szCs w:val="22"/>
          <w:lang w:val="fi-FI"/>
        </w:rPr>
      </w:pPr>
    </w:p>
    <w:p w14:paraId="673298EF" w14:textId="77777777" w:rsidR="000139EE" w:rsidRDefault="000139EE" w:rsidP="000139EE">
      <w:pPr>
        <w:ind w:left="567"/>
        <w:rPr>
          <w:ins w:id="484" w:author="Timo Tarhonen" w:date="2019-10-04T12:07:00Z"/>
          <w:rFonts w:ascii="Times New Roman" w:hAnsi="Times New Roman" w:cs="Times New Roman"/>
          <w:sz w:val="22"/>
          <w:szCs w:val="22"/>
          <w:lang w:val="fi-FI"/>
        </w:rPr>
      </w:pPr>
      <w:ins w:id="485" w:author="Timo Tarhonen" w:date="2019-09-26T15:38:00Z">
        <w:r>
          <w:rPr>
            <w:rFonts w:ascii="Times New Roman" w:hAnsi="Times New Roman" w:cs="Times New Roman"/>
            <w:sz w:val="22"/>
            <w:szCs w:val="22"/>
            <w:lang w:val="fi-FI"/>
          </w:rPr>
          <w:t>Säteilymäärän desimaalierotin on piste. Lukua 1 pienempi arvo välitetään etunollan kanssa, esim. ”0.012”.</w:t>
        </w:r>
      </w:ins>
    </w:p>
    <w:p w14:paraId="2F3BDC7D" w14:textId="77777777" w:rsidR="00264EA4" w:rsidRDefault="00264EA4" w:rsidP="000139EE">
      <w:pPr>
        <w:ind w:left="567"/>
        <w:rPr>
          <w:ins w:id="486" w:author="Timo Tarhonen" w:date="2019-10-04T12:07:00Z"/>
          <w:rFonts w:ascii="Times New Roman" w:hAnsi="Times New Roman" w:cs="Times New Roman"/>
          <w:sz w:val="22"/>
          <w:szCs w:val="22"/>
          <w:lang w:val="fi-FI"/>
        </w:rPr>
      </w:pPr>
    </w:p>
    <w:p w14:paraId="26867F27" w14:textId="01E8B330" w:rsidR="00264EA4" w:rsidRDefault="00264EA4" w:rsidP="000139EE">
      <w:pPr>
        <w:ind w:left="567"/>
        <w:rPr>
          <w:ins w:id="487" w:author="Timo Tarhonen" w:date="2019-10-04T12:24:00Z"/>
          <w:rFonts w:ascii="Times New Roman" w:hAnsi="Times New Roman" w:cs="Times New Roman"/>
          <w:sz w:val="22"/>
          <w:szCs w:val="22"/>
          <w:lang w:val="fi-FI"/>
        </w:rPr>
      </w:pPr>
      <w:ins w:id="488" w:author="Timo Tarhonen" w:date="2019-10-04T12:07:00Z">
        <w:r>
          <w:rPr>
            <w:rFonts w:ascii="Times New Roman" w:hAnsi="Times New Roman" w:cs="Times New Roman"/>
            <w:sz w:val="22"/>
            <w:szCs w:val="22"/>
            <w:lang w:val="fi-FI"/>
          </w:rPr>
          <w:t>Sikiön saama säteilyannos ilmoitetaan myös tutkimussanomassa.</w:t>
        </w:r>
      </w:ins>
    </w:p>
    <w:p w14:paraId="4973F4AE" w14:textId="77777777" w:rsidR="00E44044" w:rsidRDefault="00E44044" w:rsidP="000139EE">
      <w:pPr>
        <w:ind w:left="567"/>
        <w:rPr>
          <w:ins w:id="489" w:author="Timo Tarhonen" w:date="2019-10-04T12:24:00Z"/>
          <w:rFonts w:ascii="Times New Roman" w:hAnsi="Times New Roman" w:cs="Times New Roman"/>
          <w:sz w:val="22"/>
          <w:szCs w:val="22"/>
          <w:lang w:val="fi-FI"/>
        </w:rPr>
      </w:pPr>
    </w:p>
    <w:p w14:paraId="007EA224" w14:textId="251D9E3F" w:rsidR="00E44044" w:rsidRPr="00E44044" w:rsidRDefault="00E44044" w:rsidP="000139EE">
      <w:pPr>
        <w:ind w:left="567"/>
        <w:rPr>
          <w:ins w:id="490" w:author="Timo Tarhonen" w:date="2019-09-26T15:38:00Z"/>
          <w:rFonts w:ascii="Times New Roman" w:hAnsi="Times New Roman" w:cs="Times New Roman"/>
          <w:sz w:val="22"/>
          <w:szCs w:val="22"/>
          <w:lang w:val="fi-FI"/>
        </w:rPr>
      </w:pPr>
      <w:ins w:id="491" w:author="Timo Tarhonen" w:date="2019-10-04T12:24:00Z">
        <w:r w:rsidRPr="00773A12">
          <w:rPr>
            <w:rFonts w:ascii="Times New Roman" w:hAnsi="Times New Roman" w:cs="Times New Roman"/>
            <w:sz w:val="22"/>
            <w:szCs w:val="22"/>
            <w:shd w:val="clear" w:color="auto" w:fill="FAF9F8"/>
            <w:lang w:val="fi-FI"/>
          </w:rPr>
          <w:t>Uusi s</w:t>
        </w:r>
        <w:r w:rsidRPr="00773A12">
          <w:rPr>
            <w:rFonts w:ascii="Times New Roman" w:hAnsi="Times New Roman" w:cs="Times New Roman" w:hint="eastAsia"/>
            <w:sz w:val="22"/>
            <w:szCs w:val="22"/>
            <w:shd w:val="clear" w:color="auto" w:fill="FAF9F8"/>
            <w:lang w:val="fi-FI"/>
          </w:rPr>
          <w:t>ä</w:t>
        </w:r>
        <w:r w:rsidRPr="00773A12">
          <w:rPr>
            <w:rFonts w:ascii="Times New Roman" w:hAnsi="Times New Roman" w:cs="Times New Roman"/>
            <w:sz w:val="22"/>
            <w:szCs w:val="22"/>
            <w:shd w:val="clear" w:color="auto" w:fill="FAF9F8"/>
            <w:lang w:val="fi-FI"/>
          </w:rPr>
          <w:t>teilylaki velvoittaa siki</w:t>
        </w:r>
        <w:r w:rsidRPr="00773A12">
          <w:rPr>
            <w:rFonts w:ascii="Times New Roman" w:hAnsi="Times New Roman" w:cs="Times New Roman" w:hint="eastAsia"/>
            <w:sz w:val="22"/>
            <w:szCs w:val="22"/>
            <w:shd w:val="clear" w:color="auto" w:fill="FAF9F8"/>
            <w:lang w:val="fi-FI"/>
          </w:rPr>
          <w:t>ö</w:t>
        </w:r>
        <w:r w:rsidRPr="00773A12">
          <w:rPr>
            <w:rFonts w:ascii="Times New Roman" w:hAnsi="Times New Roman" w:cs="Times New Roman"/>
            <w:sz w:val="22"/>
            <w:szCs w:val="22"/>
            <w:shd w:val="clear" w:color="auto" w:fill="FAF9F8"/>
            <w:lang w:val="fi-FI"/>
          </w:rPr>
          <w:t>n s</w:t>
        </w:r>
        <w:r w:rsidRPr="00773A12">
          <w:rPr>
            <w:rFonts w:ascii="Times New Roman" w:hAnsi="Times New Roman" w:cs="Times New Roman" w:hint="eastAsia"/>
            <w:sz w:val="22"/>
            <w:szCs w:val="22"/>
            <w:shd w:val="clear" w:color="auto" w:fill="FAF9F8"/>
            <w:lang w:val="fi-FI"/>
          </w:rPr>
          <w:t>ä</w:t>
        </w:r>
        <w:r w:rsidRPr="00773A12">
          <w:rPr>
            <w:rFonts w:ascii="Times New Roman" w:hAnsi="Times New Roman" w:cs="Times New Roman"/>
            <w:sz w:val="22"/>
            <w:szCs w:val="22"/>
            <w:shd w:val="clear" w:color="auto" w:fill="FAF9F8"/>
            <w:lang w:val="fi-FI"/>
          </w:rPr>
          <w:t xml:space="preserve">teilyannoksen kirjaamisen </w:t>
        </w:r>
      </w:ins>
      <w:ins w:id="492" w:author="Timo Tarhonen" w:date="2019-10-04T12:26:00Z">
        <w:r w:rsidRPr="00773A12">
          <w:rPr>
            <w:rFonts w:ascii="Times New Roman" w:hAnsi="Times New Roman" w:cs="Times New Roman"/>
            <w:sz w:val="22"/>
            <w:szCs w:val="22"/>
            <w:shd w:val="clear" w:color="auto" w:fill="FAF9F8"/>
            <w:lang w:val="fi-FI"/>
          </w:rPr>
          <w:t>(</w:t>
        </w:r>
      </w:ins>
      <w:ins w:id="493" w:author="Timo Tarhonen" w:date="2019-10-04T12:24:00Z">
        <w:r w:rsidRPr="00773A12">
          <w:rPr>
            <w:rFonts w:ascii="Times New Roman" w:hAnsi="Times New Roman" w:cs="Times New Roman"/>
            <w:sz w:val="22"/>
            <w:szCs w:val="22"/>
            <w:shd w:val="clear" w:color="auto" w:fill="FAF9F8"/>
            <w:lang w:val="fi-FI"/>
          </w:rPr>
          <w:t>RF53519-001</w:t>
        </w:r>
      </w:ins>
      <w:ins w:id="494" w:author="Timo Tarhonen" w:date="2019-10-04T12:26:00Z">
        <w:r w:rsidRPr="00773A12">
          <w:rPr>
            <w:rFonts w:ascii="Times New Roman" w:hAnsi="Times New Roman" w:cs="Times New Roman"/>
            <w:sz w:val="22"/>
            <w:szCs w:val="22"/>
            <w:shd w:val="clear" w:color="auto" w:fill="FAF9F8"/>
            <w:lang w:val="fi-FI"/>
          </w:rPr>
          <w:t>).</w:t>
        </w:r>
      </w:ins>
    </w:p>
    <w:p w14:paraId="6C33B84D" w14:textId="08E5418A" w:rsidR="00F60032" w:rsidRPr="00047656" w:rsidRDefault="00F60032" w:rsidP="00773A12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84E" w14:textId="77777777" w:rsidR="00766448" w:rsidRPr="002F52B5" w:rsidRDefault="0053345C" w:rsidP="00766448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495" w:name="_Toc27658699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766448" w:rsidRPr="002F52B5">
        <w:rPr>
          <w:rFonts w:ascii="Times New Roman" w:hAnsi="Times New Roman" w:cs="Times New Roman"/>
          <w:sz w:val="22"/>
          <w:szCs w:val="22"/>
          <w:lang w:val="fi-FI"/>
        </w:rPr>
        <w:t>-8 Abnormal Flags</w:t>
      </w:r>
      <w:bookmarkEnd w:id="495"/>
    </w:p>
    <w:p w14:paraId="6C33B84F" w14:textId="007285B8" w:rsidR="00766448" w:rsidRDefault="00766448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tieto poikkeavasta löydöksestä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Tieto luetaan ensimmäisestä OBX-segmentistä,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jossa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palautetaan myös 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>ID.</w:t>
      </w:r>
    </w:p>
    <w:p w14:paraId="761DC8EA" w14:textId="6A30C328" w:rsidR="00BE3C9C" w:rsidRDefault="00BE3C9C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30E6B84" w14:textId="43649AB0" w:rsidR="0055178F" w:rsidRDefault="0055178F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Käytetään tutkimuksen tulos arvoja seuraavan viitteen pohjalta. Samat arvot taulukossa.</w:t>
      </w:r>
    </w:p>
    <w:p w14:paraId="22966945" w14:textId="60D36D58" w:rsidR="00BE3C9C" w:rsidRDefault="00BE3C9C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[</w:t>
      </w:r>
      <w:hyperlink w:anchor="_THL/Tietosisältö_-_Kuvantamistutkim" w:history="1">
        <w:r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Viite</w:t>
        </w:r>
        <w:r w:rsidRPr="00BE3C9C">
          <w:rPr>
            <w:rStyle w:val="Hyperlinkki"/>
            <w:rFonts w:ascii="Times New Roman" w:hAnsi="Times New Roman" w:cs="Times New Roman"/>
            <w:sz w:val="22"/>
            <w:szCs w:val="22"/>
            <w:lang w:val="fi-FI"/>
          </w:rPr>
          <w:t>: THL/Tietosisältö  - Kuvantamistutkimukset 2013</w:t>
        </w:r>
      </w:hyperlink>
      <w:r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850" w14:textId="77777777" w:rsidR="00D85DA6" w:rsidRPr="002F52B5" w:rsidRDefault="00D85DA6" w:rsidP="00D85DA6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496" w:name="_Toc27658700"/>
      <w:r w:rsidRPr="002F52B5">
        <w:rPr>
          <w:rFonts w:ascii="Times New Roman" w:hAnsi="Times New Roman" w:cs="Times New Roman"/>
          <w:szCs w:val="24"/>
        </w:rPr>
        <w:t>ZPV</w:t>
      </w:r>
      <w:r w:rsidR="000A70A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(Viivästystieto)</w:t>
      </w:r>
      <w:bookmarkEnd w:id="496"/>
    </w:p>
    <w:p w14:paraId="6C33B852" w14:textId="77777777" w:rsidR="00D85DA6" w:rsidRPr="00047656" w:rsidRDefault="00D85DA6" w:rsidP="00D85DA6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6C33B853" w14:textId="77777777" w:rsidR="00FF6E30" w:rsidRDefault="00FF6E30" w:rsidP="00766448">
      <w:pPr>
        <w:autoSpaceDE w:val="0"/>
        <w:autoSpaceDN w:val="0"/>
        <w:adjustRightInd w:val="0"/>
        <w:ind w:left="567"/>
        <w:rPr>
          <w:ins w:id="497" w:author="Timo Tarhonen" w:date="2019-09-26T15:10:00Z"/>
          <w:lang w:val="fi-FI"/>
        </w:rPr>
      </w:pPr>
    </w:p>
    <w:p w14:paraId="116C5ED8" w14:textId="77777777" w:rsidR="006F1A67" w:rsidRDefault="006F1A67" w:rsidP="00773A12">
      <w:pPr>
        <w:spacing w:line="240" w:lineRule="auto"/>
        <w:rPr>
          <w:ins w:id="498" w:author="Timo Tarhonen" w:date="2019-09-26T15:12:00Z"/>
          <w:rFonts w:ascii="Times New Roman" w:hAnsi="Times New Roman" w:cs="Times New Roman"/>
          <w:sz w:val="22"/>
          <w:szCs w:val="22"/>
          <w:lang w:val="fi-FI"/>
        </w:rPr>
      </w:pPr>
    </w:p>
    <w:p w14:paraId="7F694FDD" w14:textId="77777777" w:rsidR="006F1A67" w:rsidRPr="00047656" w:rsidRDefault="006F1A67" w:rsidP="00773A12">
      <w:pPr>
        <w:spacing w:line="240" w:lineRule="auto"/>
        <w:rPr>
          <w:ins w:id="499" w:author="Timo Tarhonen" w:date="2019-09-26T15:10:00Z"/>
          <w:rFonts w:ascii="Times New Roman" w:hAnsi="Times New Roman" w:cs="Times New Roman"/>
          <w:sz w:val="22"/>
          <w:szCs w:val="22"/>
          <w:lang w:val="fi-FI"/>
        </w:rPr>
      </w:pPr>
    </w:p>
    <w:p w14:paraId="3644B4B6" w14:textId="77777777" w:rsidR="006F1A67" w:rsidRDefault="006F1A67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4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5" w14:textId="266FBFAC" w:rsidR="00707AC0" w:rsidRDefault="00707AC0">
      <w:pPr>
        <w:spacing w:line="240" w:lineRule="auto"/>
        <w:rPr>
          <w:lang w:val="fi-FI"/>
        </w:rPr>
      </w:pPr>
      <w:r>
        <w:rPr>
          <w:lang w:val="fi-FI"/>
        </w:rPr>
        <w:br w:type="page"/>
      </w:r>
    </w:p>
    <w:p w14:paraId="2B61894A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75" w14:textId="77777777" w:rsidR="00EE168E" w:rsidRPr="002F52B5" w:rsidRDefault="00EE168E" w:rsidP="00EE168E">
      <w:pPr>
        <w:pStyle w:val="Otsikko1"/>
        <w:rPr>
          <w:rFonts w:ascii="Times New Roman" w:hAnsi="Times New Roman" w:cs="Times New Roman"/>
          <w:lang w:val="fi-FI"/>
        </w:rPr>
      </w:pPr>
      <w:bookmarkStart w:id="500" w:name="_Toc27658701"/>
      <w:r w:rsidRPr="002F52B5">
        <w:rPr>
          <w:rFonts w:ascii="Times New Roman" w:hAnsi="Times New Roman" w:cs="Times New Roman"/>
          <w:lang w:val="fi-FI"/>
        </w:rPr>
        <w:t>Ajanvaraussanoma</w:t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C81CE7" w:rsidRPr="002F52B5">
        <w:rPr>
          <w:rFonts w:ascii="Times New Roman" w:hAnsi="Times New Roman" w:cs="Times New Roman"/>
          <w:lang w:val="en-US"/>
        </w:rPr>
        <w:t>HIS</w:t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C81CE7" w:rsidRPr="002F52B5">
        <w:rPr>
          <w:rFonts w:ascii="Times New Roman" w:hAnsi="Times New Roman" w:cs="Times New Roman"/>
          <w:lang w:val="en-US"/>
        </w:rPr>
        <w:t>RIS</w:t>
      </w:r>
      <w:bookmarkEnd w:id="500"/>
    </w:p>
    <w:p w14:paraId="6C33B876" w14:textId="77777777" w:rsidR="00932432" w:rsidRPr="00047656" w:rsidRDefault="00932432" w:rsidP="00932432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Ajan varaaminen/muutos/peruminen pyydetylle tutkimukselle. </w:t>
      </w:r>
    </w:p>
    <w:p w14:paraId="6C33B877" w14:textId="77777777" w:rsidR="00932432" w:rsidRPr="002F52B5" w:rsidRDefault="00932432" w:rsidP="00932432">
      <w:pPr>
        <w:pStyle w:val="Otsikko2"/>
        <w:rPr>
          <w:rFonts w:ascii="Times New Roman" w:hAnsi="Times New Roman" w:cs="Times New Roman"/>
          <w:lang w:val="en-US"/>
        </w:rPr>
      </w:pPr>
      <w:bookmarkStart w:id="501" w:name="_Toc27658702"/>
      <w:r w:rsidRPr="002F52B5">
        <w:rPr>
          <w:rFonts w:ascii="Times New Roman" w:hAnsi="Times New Roman" w:cs="Times New Roman"/>
          <w:lang w:val="en-US"/>
        </w:rPr>
        <w:t>Ajanvaraus SIU</w:t>
      </w:r>
      <w:r w:rsidRPr="002F52B5">
        <w:rPr>
          <w:rFonts w:ascii="Times New Roman" w:hAnsi="Times New Roman" w:cs="Times New Roman"/>
          <w:szCs w:val="22"/>
          <w:lang w:val="en-US"/>
        </w:rPr>
        <w:t>^S12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(New Appointment Booking)</w:t>
      </w:r>
      <w:bookmarkEnd w:id="501"/>
    </w:p>
    <w:p w14:paraId="6C33B878" w14:textId="77777777" w:rsidR="00932432" w:rsidRPr="00047656" w:rsidRDefault="00F27986" w:rsidP="00932432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>S12</w:t>
      </w:r>
      <w:r w:rsidR="00932432" w:rsidRPr="00047656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0A70AB"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932432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879" w14:textId="77777777" w:rsidR="00932432" w:rsidRPr="00047656" w:rsidRDefault="0093243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SIU^S12</w:t>
      </w:r>
    </w:p>
    <w:p w14:paraId="48AD31F5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</w:t>
      </w:r>
    </w:p>
    <w:p w14:paraId="13676416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87A" w14:textId="77777777" w:rsidR="00932432" w:rsidRPr="00047656" w:rsidRDefault="0093243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87B" w14:textId="77777777" w:rsidR="00C03F61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pakollinen]</w:t>
      </w:r>
    </w:p>
    <w:p w14:paraId="7DB95599" w14:textId="4FCD0735" w:rsidR="0001433B" w:rsidRPr="00047656" w:rsidRDefault="0001433B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87D" w14:textId="77777777" w:rsidR="00C67419" w:rsidRPr="00047656" w:rsidRDefault="00C6741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AIS – Appointment Information - Service</w:t>
      </w:r>
    </w:p>
    <w:p w14:paraId="6C33B87E" w14:textId="77777777" w:rsidR="009F3CEA" w:rsidRPr="00047656" w:rsidRDefault="009F3CEA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AIL – </w:t>
      </w:r>
      <w:r w:rsidR="005F7D6B" w:rsidRPr="00047656">
        <w:rPr>
          <w:rFonts w:ascii="Times New Roman" w:hAnsi="Times New Roman" w:cs="Times New Roman"/>
          <w:sz w:val="22"/>
          <w:szCs w:val="22"/>
          <w:lang w:val="en-US"/>
        </w:rPr>
        <w:t>Appointment Information - Location Resource</w:t>
      </w:r>
    </w:p>
    <w:p w14:paraId="6C33B87F" w14:textId="77777777" w:rsidR="00932432" w:rsidRPr="002F52B5" w:rsidRDefault="000A70AB" w:rsidP="00932432">
      <w:pPr>
        <w:pStyle w:val="Otsikko3"/>
        <w:spacing w:after="240"/>
        <w:rPr>
          <w:rFonts w:ascii="Times New Roman" w:hAnsi="Times New Roman" w:cs="Times New Roman"/>
          <w:szCs w:val="24"/>
        </w:rPr>
      </w:pPr>
      <w:bookmarkStart w:id="502" w:name="_Toc27658703"/>
      <w:r w:rsidRPr="002F52B5">
        <w:rPr>
          <w:rFonts w:ascii="Times New Roman" w:hAnsi="Times New Roman" w:cs="Times New Roman"/>
          <w:szCs w:val="24"/>
        </w:rPr>
        <w:t>MSH-s</w:t>
      </w:r>
      <w:r w:rsidR="00932432" w:rsidRPr="002F52B5">
        <w:rPr>
          <w:rFonts w:ascii="Times New Roman" w:hAnsi="Times New Roman" w:cs="Times New Roman"/>
          <w:szCs w:val="24"/>
        </w:rPr>
        <w:t>egmentti</w:t>
      </w:r>
      <w:bookmarkEnd w:id="502"/>
    </w:p>
    <w:p w14:paraId="6C33B880" w14:textId="77777777" w:rsidR="00932432" w:rsidRPr="00047656" w:rsidRDefault="000A70AB" w:rsidP="00932432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932432" w:rsidRPr="00047656">
        <w:rPr>
          <w:rFonts w:ascii="Times New Roman" w:hAnsi="Times New Roman" w:cs="Times New Roman"/>
          <w:sz w:val="22"/>
          <w:szCs w:val="22"/>
          <w:lang w:val="fi-FI"/>
        </w:rPr>
        <w:t>segmentti 9 kentän tyyppi on SIU^S12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2294"/>
        <w:gridCol w:w="559"/>
        <w:gridCol w:w="608"/>
        <w:gridCol w:w="3856"/>
      </w:tblGrid>
      <w:tr w:rsidR="00932432" w:rsidRPr="00047656" w14:paraId="6C33B886" w14:textId="77777777" w:rsidTr="00131175"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1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2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3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4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0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5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932432" w:rsidRPr="00047656" w14:paraId="6C33B88C" w14:textId="77777777" w:rsidTr="00131175">
        <w:tc>
          <w:tcPr>
            <w:tcW w:w="652" w:type="dxa"/>
            <w:tcBorders>
              <w:bottom w:val="dashed" w:sz="4" w:space="0" w:color="auto"/>
            </w:tcBorders>
          </w:tcPr>
          <w:p w14:paraId="6C33B887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364" w:type="dxa"/>
            <w:tcBorders>
              <w:bottom w:val="dashed" w:sz="4" w:space="0" w:color="auto"/>
            </w:tcBorders>
          </w:tcPr>
          <w:p w14:paraId="6C33B888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889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88A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021" w:type="dxa"/>
            <w:tcBorders>
              <w:bottom w:val="dashed" w:sz="4" w:space="0" w:color="auto"/>
            </w:tcBorders>
          </w:tcPr>
          <w:p w14:paraId="6C33B88B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932432" w:rsidRPr="00047656" w14:paraId="6C33B892" w14:textId="77777777" w:rsidTr="00131175">
        <w:tc>
          <w:tcPr>
            <w:tcW w:w="652" w:type="dxa"/>
            <w:tcBorders>
              <w:top w:val="dashed" w:sz="4" w:space="0" w:color="auto"/>
              <w:bottom w:val="dashed" w:sz="4" w:space="0" w:color="auto"/>
            </w:tcBorders>
          </w:tcPr>
          <w:p w14:paraId="6C33B88D" w14:textId="77777777" w:rsidR="00932432" w:rsidRPr="00047656" w:rsidRDefault="000A163E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93243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64" w:type="dxa"/>
            <w:tcBorders>
              <w:top w:val="dashed" w:sz="4" w:space="0" w:color="auto"/>
              <w:bottom w:val="dashed" w:sz="4" w:space="0" w:color="auto"/>
            </w:tcBorders>
          </w:tcPr>
          <w:p w14:paraId="6C33B88E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88F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890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021" w:type="dxa"/>
            <w:tcBorders>
              <w:top w:val="dashed" w:sz="4" w:space="0" w:color="auto"/>
              <w:bottom w:val="dashed" w:sz="4" w:space="0" w:color="auto"/>
            </w:tcBorders>
          </w:tcPr>
          <w:p w14:paraId="6C33B891" w14:textId="77777777" w:rsidR="00932432" w:rsidRPr="00047656" w:rsidRDefault="00932432" w:rsidP="00932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&lt;SIU&gt;</w:t>
            </w:r>
          </w:p>
        </w:tc>
      </w:tr>
      <w:tr w:rsidR="00932432" w:rsidRPr="00047656" w14:paraId="6C33B898" w14:textId="77777777" w:rsidTr="00131175">
        <w:tc>
          <w:tcPr>
            <w:tcW w:w="652" w:type="dxa"/>
            <w:tcBorders>
              <w:top w:val="dashed" w:sz="4" w:space="0" w:color="auto"/>
            </w:tcBorders>
          </w:tcPr>
          <w:p w14:paraId="6C33B893" w14:textId="77777777" w:rsidR="00932432" w:rsidRPr="00047656" w:rsidRDefault="000A163E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932432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364" w:type="dxa"/>
            <w:tcBorders>
              <w:top w:val="dashed" w:sz="4" w:space="0" w:color="auto"/>
            </w:tcBorders>
          </w:tcPr>
          <w:p w14:paraId="6C33B894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895" w14:textId="77777777" w:rsidR="00932432" w:rsidRPr="00047656" w:rsidRDefault="00932432" w:rsidP="00EF782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896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021" w:type="dxa"/>
            <w:tcBorders>
              <w:top w:val="dashed" w:sz="4" w:space="0" w:color="auto"/>
            </w:tcBorders>
          </w:tcPr>
          <w:p w14:paraId="6C33B897" w14:textId="77777777" w:rsidR="00932432" w:rsidRPr="00047656" w:rsidRDefault="00932432" w:rsidP="00932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&lt;S12&gt;</w:t>
            </w:r>
          </w:p>
        </w:tc>
      </w:tr>
    </w:tbl>
    <w:p w14:paraId="0CD29FF3" w14:textId="77777777" w:rsidR="00131175" w:rsidRPr="002F52B5" w:rsidRDefault="00131175" w:rsidP="00131175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503" w:name="_Toc27658704"/>
      <w:r w:rsidRPr="002F52B5">
        <w:rPr>
          <w:rFonts w:ascii="Times New Roman" w:hAnsi="Times New Roman" w:cs="Times New Roman"/>
          <w:szCs w:val="24"/>
        </w:rPr>
        <w:t>SCH-segmentti (Schedule Activity Information)</w:t>
      </w:r>
      <w:bookmarkEnd w:id="503"/>
    </w:p>
    <w:p w14:paraId="074EDD76" w14:textId="77777777" w:rsidR="00131175" w:rsidRPr="006C6659" w:rsidRDefault="00131175" w:rsidP="00131175">
      <w:pPr>
        <w:rPr>
          <w:lang w:val="en-US"/>
        </w:rPr>
      </w:pPr>
    </w:p>
    <w:p w14:paraId="7792A379" w14:textId="77777777" w:rsidR="00131175" w:rsidRPr="00047656" w:rsidRDefault="00131175" w:rsidP="00131175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SCH-segmentissä välitetään tutkimustieto, jolle aika varataan.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131175" w:rsidRPr="00047656" w14:paraId="34334AFE" w14:textId="77777777" w:rsidTr="00131175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964E38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4439E86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1254EE6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50ADB0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524147F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131175" w:rsidRPr="00047656" w14:paraId="4899A9F6" w14:textId="77777777" w:rsidTr="00131175">
        <w:tc>
          <w:tcPr>
            <w:tcW w:w="813" w:type="dxa"/>
            <w:tcBorders>
              <w:bottom w:val="single" w:sz="4" w:space="0" w:color="000000"/>
            </w:tcBorders>
          </w:tcPr>
          <w:p w14:paraId="2ED0B99B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186D462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Appointment ID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3290DA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8FD7E15" w14:textId="77777777" w:rsidR="00131175" w:rsidRPr="00047656" w:rsidRDefault="00131175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3FDAD13B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131175" w:rsidRPr="00047656" w14:paraId="166F8C2F" w14:textId="77777777" w:rsidTr="00F97CC0">
        <w:tc>
          <w:tcPr>
            <w:tcW w:w="813" w:type="dxa"/>
          </w:tcPr>
          <w:p w14:paraId="4A1A20ED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839" w:type="dxa"/>
          </w:tcPr>
          <w:p w14:paraId="676E06C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9" w:type="dxa"/>
          </w:tcPr>
          <w:p w14:paraId="0306E29A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</w:tcPr>
          <w:p w14:paraId="3A2FED69" w14:textId="77777777" w:rsidR="00131175" w:rsidRPr="00047656" w:rsidRDefault="00131175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</w:tcPr>
          <w:p w14:paraId="5BB3A937" w14:textId="77777777" w:rsidR="00131175" w:rsidRPr="00047656" w:rsidRDefault="00131175" w:rsidP="0013117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Tutkimuspyynnön UID </w:t>
            </w:r>
          </w:p>
        </w:tc>
      </w:tr>
      <w:tr w:rsidR="00F97CC0" w:rsidRPr="00047656" w14:paraId="5F55C979" w14:textId="77777777" w:rsidTr="00F97CC0">
        <w:tc>
          <w:tcPr>
            <w:tcW w:w="813" w:type="dxa"/>
          </w:tcPr>
          <w:p w14:paraId="47D52672" w14:textId="791EFEB2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39" w:type="dxa"/>
          </w:tcPr>
          <w:p w14:paraId="5730B922" w14:textId="5C747AF9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Schedule ID</w:t>
            </w:r>
          </w:p>
        </w:tc>
        <w:tc>
          <w:tcPr>
            <w:tcW w:w="709" w:type="dxa"/>
          </w:tcPr>
          <w:p w14:paraId="033B1F67" w14:textId="4832D9E8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709" w:type="dxa"/>
          </w:tcPr>
          <w:p w14:paraId="0E3061ED" w14:textId="351DE767" w:rsidR="00F97CC0" w:rsidRPr="00F97CC0" w:rsidRDefault="00F97CC0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</w:tcPr>
          <w:p w14:paraId="71297AB8" w14:textId="5743341B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Ajanvarauksen UID</w:t>
            </w:r>
          </w:p>
        </w:tc>
      </w:tr>
      <w:tr w:rsidR="00F97CC0" w:rsidRPr="00047656" w14:paraId="0E7C6E72" w14:textId="77777777" w:rsidTr="00131175">
        <w:tc>
          <w:tcPr>
            <w:tcW w:w="813" w:type="dxa"/>
            <w:tcBorders>
              <w:bottom w:val="single" w:sz="4" w:space="0" w:color="000000"/>
            </w:tcBorders>
          </w:tcPr>
          <w:p w14:paraId="02805757" w14:textId="56A5C362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10A35922" w14:textId="70B3ED87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Placer Contact Location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59F2D7E" w14:textId="41AC5718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PL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6A117D6" w14:textId="74620DAF" w:rsidR="00F97CC0" w:rsidRPr="00F97CC0" w:rsidRDefault="00F97CC0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0D1C3726" w14:textId="291DB97F" w:rsidR="00F97CC0" w:rsidRPr="00F97CC0" w:rsidRDefault="00F97CC0" w:rsidP="00131175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Tilaava yksikkö</w:t>
            </w:r>
          </w:p>
        </w:tc>
      </w:tr>
    </w:tbl>
    <w:p w14:paraId="50619B73" w14:textId="77777777" w:rsidR="00131175" w:rsidRPr="00047656" w:rsidRDefault="00131175" w:rsidP="00131175">
      <w:pPr>
        <w:rPr>
          <w:rFonts w:ascii="Times New Roman" w:hAnsi="Times New Roman" w:cs="Times New Roman"/>
          <w:sz w:val="22"/>
          <w:szCs w:val="22"/>
        </w:rPr>
      </w:pPr>
    </w:p>
    <w:p w14:paraId="4B956358" w14:textId="4D3EE75F" w:rsidR="00131175" w:rsidRPr="00047656" w:rsidRDefault="00131175" w:rsidP="001311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SCH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|123.11.01|</w:t>
      </w:r>
      <w:r>
        <w:rPr>
          <w:rFonts w:ascii="Times New Roman" w:hAnsi="Times New Roman" w:cs="Times New Roman"/>
          <w:sz w:val="22"/>
          <w:szCs w:val="22"/>
          <w:lang w:val="fi-FI"/>
        </w:rPr>
        <w:t>||123.11.21</w:t>
      </w:r>
      <w:r w:rsidR="00C145B1">
        <w:rPr>
          <w:rFonts w:ascii="Times New Roman" w:hAnsi="Times New Roman" w:cs="Times New Roman"/>
          <w:sz w:val="22"/>
          <w:szCs w:val="22"/>
          <w:lang w:val="fi-FI"/>
        </w:rPr>
        <w:t>|1.2.3.4.5||||||||||tilaava_yksikko</w:t>
      </w:r>
    </w:p>
    <w:p w14:paraId="3D10F545" w14:textId="77777777" w:rsidR="00131175" w:rsidRPr="002F52B5" w:rsidRDefault="00131175" w:rsidP="00131175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04" w:name="_Toc27658705"/>
      <w:r w:rsidRPr="002F52B5">
        <w:rPr>
          <w:rFonts w:ascii="Times New Roman" w:hAnsi="Times New Roman" w:cs="Times New Roman"/>
          <w:sz w:val="22"/>
          <w:szCs w:val="22"/>
        </w:rPr>
        <w:t>SCH-1 Placer Appointment ID</w:t>
      </w:r>
      <w:bookmarkEnd w:id="504"/>
    </w:p>
    <w:p w14:paraId="4E9E2AC9" w14:textId="77777777" w:rsidR="00131175" w:rsidRPr="00047656" w:rsidRDefault="00131175" w:rsidP="001311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2276B75C" w14:textId="77777777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05" w:name="_Toc27658706"/>
      <w:r w:rsidRPr="002F52B5">
        <w:rPr>
          <w:rFonts w:ascii="Times New Roman" w:hAnsi="Times New Roman" w:cs="Times New Roman"/>
          <w:sz w:val="22"/>
          <w:szCs w:val="22"/>
        </w:rPr>
        <w:t>SCH-4 Placer Group Number</w:t>
      </w:r>
      <w:bookmarkEnd w:id="505"/>
    </w:p>
    <w:p w14:paraId="3F64FD25" w14:textId="77777777" w:rsidR="00F97CC0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Tutkimuspyynnön UID. </w:t>
      </w:r>
    </w:p>
    <w:p w14:paraId="40FAF2CE" w14:textId="046CE8C8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06" w:name="_Toc27658707"/>
      <w:r w:rsidRPr="002F52B5">
        <w:rPr>
          <w:rFonts w:ascii="Times New Roman" w:hAnsi="Times New Roman" w:cs="Times New Roman"/>
          <w:sz w:val="22"/>
          <w:szCs w:val="22"/>
        </w:rPr>
        <w:t>SCH-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Schedule ID</w:t>
      </w:r>
      <w:bookmarkEnd w:id="506"/>
    </w:p>
    <w:p w14:paraId="7641B148" w14:textId="0FDD72B1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Ajanvarauksen UID.</w:t>
      </w:r>
    </w:p>
    <w:p w14:paraId="513B1F4D" w14:textId="375F53A7" w:rsidR="00F97CC0" w:rsidRPr="002F52B5" w:rsidRDefault="00F97CC0" w:rsidP="00F97CC0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07" w:name="_Toc27658708"/>
      <w:r w:rsidRPr="002F52B5">
        <w:rPr>
          <w:rFonts w:ascii="Times New Roman" w:hAnsi="Times New Roman" w:cs="Times New Roman"/>
          <w:sz w:val="22"/>
          <w:szCs w:val="22"/>
        </w:rPr>
        <w:lastRenderedPageBreak/>
        <w:t>SCH-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Placer Contact Location</w:t>
      </w:r>
      <w:bookmarkEnd w:id="507"/>
    </w:p>
    <w:p w14:paraId="642CA875" w14:textId="724D059E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Tilaava yksikkö.</w:t>
      </w:r>
    </w:p>
    <w:p w14:paraId="20503B2D" w14:textId="77777777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899" w14:textId="77777777" w:rsidR="008D103C" w:rsidRPr="002F52B5" w:rsidRDefault="000A70AB" w:rsidP="008D103C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508" w:name="_Toc27658709"/>
      <w:r w:rsidRPr="002F52B5">
        <w:rPr>
          <w:rFonts w:ascii="Times New Roman" w:hAnsi="Times New Roman" w:cs="Times New Roman"/>
          <w:szCs w:val="24"/>
        </w:rPr>
        <w:t>PID-s</w:t>
      </w:r>
      <w:r w:rsidR="008D103C" w:rsidRPr="002F52B5">
        <w:rPr>
          <w:rFonts w:ascii="Times New Roman" w:hAnsi="Times New Roman" w:cs="Times New Roman"/>
          <w:szCs w:val="24"/>
        </w:rPr>
        <w:t>egmentti (Patient Identification)</w:t>
      </w:r>
      <w:bookmarkEnd w:id="508"/>
    </w:p>
    <w:p w14:paraId="6C33B89A" w14:textId="77777777" w:rsidR="008D103C" w:rsidRPr="006C6659" w:rsidRDefault="008D103C" w:rsidP="008D103C"/>
    <w:p w14:paraId="6C33B89B" w14:textId="77777777" w:rsidR="008D103C" w:rsidRPr="00047656" w:rsidRDefault="000A70AB" w:rsidP="008D103C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8D103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tutkimukseen liittyvä keskeinen potilastieto. Sisältö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8D103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sama kuin tutkimuspyyntösanomassa. </w:t>
      </w:r>
    </w:p>
    <w:p w14:paraId="6C33B89C" w14:textId="77777777" w:rsidR="00C63E3A" w:rsidRPr="002F52B5" w:rsidRDefault="00C63E3A" w:rsidP="00C63E3A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509" w:name="_Toc27658710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509"/>
    </w:p>
    <w:p w14:paraId="6C33B89D" w14:textId="77777777" w:rsidR="00C63E3A" w:rsidRDefault="00C63E3A" w:rsidP="00C63E3A">
      <w:pPr>
        <w:spacing w:line="240" w:lineRule="auto"/>
        <w:ind w:left="567"/>
        <w:rPr>
          <w:lang w:val="fi-FI"/>
        </w:rPr>
      </w:pPr>
    </w:p>
    <w:p w14:paraId="6C33B89E" w14:textId="77777777" w:rsidR="00C63E3A" w:rsidRDefault="00C63E3A" w:rsidP="00C63E3A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tiedot, mm palvelutapahtuman tunnistetiedot. Sisältö on sama kuin tutkimuspyyntösanomassa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02D4DF91" w14:textId="72277709" w:rsidR="0001433B" w:rsidRPr="002F52B5" w:rsidRDefault="0001433B" w:rsidP="0001433B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510" w:name="_Toc27658711"/>
      <w:r>
        <w:rPr>
          <w:rFonts w:ascii="Times New Roman" w:hAnsi="Times New Roman" w:cs="Times New Roman"/>
          <w:szCs w:val="24"/>
        </w:rPr>
        <w:t>RGS</w:t>
      </w:r>
      <w:r w:rsidRPr="002F52B5">
        <w:rPr>
          <w:rFonts w:ascii="Times New Roman" w:hAnsi="Times New Roman" w:cs="Times New Roman"/>
          <w:szCs w:val="24"/>
        </w:rPr>
        <w:t>-segmentti (</w:t>
      </w:r>
      <w:r>
        <w:rPr>
          <w:rFonts w:ascii="Times New Roman" w:hAnsi="Times New Roman" w:cs="Times New Roman"/>
          <w:szCs w:val="24"/>
        </w:rPr>
        <w:t>Resource Group Segment</w:t>
      </w:r>
      <w:r w:rsidRPr="002F52B5">
        <w:rPr>
          <w:rFonts w:ascii="Times New Roman" w:hAnsi="Times New Roman" w:cs="Times New Roman"/>
          <w:szCs w:val="24"/>
        </w:rPr>
        <w:t>)</w:t>
      </w:r>
      <w:bookmarkEnd w:id="510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01433B" w:rsidRPr="00047656" w14:paraId="55449DE3" w14:textId="77777777" w:rsidTr="0029101B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E8CCD1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1065494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AE785C2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F035510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DE3551A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1433B" w:rsidRPr="00047656" w14:paraId="5116FA6E" w14:textId="77777777" w:rsidTr="0029101B">
        <w:tc>
          <w:tcPr>
            <w:tcW w:w="813" w:type="dxa"/>
            <w:tcBorders>
              <w:bottom w:val="single" w:sz="4" w:space="0" w:color="000000"/>
            </w:tcBorders>
          </w:tcPr>
          <w:p w14:paraId="4469E654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2DB60EB1" w14:textId="1186A3C8" w:rsidR="0001433B" w:rsidRPr="00047656" w:rsidRDefault="0001433B" w:rsidP="0001433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Set 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- RGS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C5E5E8A" w14:textId="77777777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B5D9D7E" w14:textId="77777777" w:rsidR="0001433B" w:rsidRPr="00047656" w:rsidRDefault="0001433B" w:rsidP="0029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216F9795" w14:textId="5FC88971" w:rsidR="0001433B" w:rsidRPr="00047656" w:rsidRDefault="0001433B" w:rsidP="0029101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&lt;1&gt;</w:t>
            </w:r>
          </w:p>
        </w:tc>
      </w:tr>
    </w:tbl>
    <w:p w14:paraId="4D8737DA" w14:textId="77777777" w:rsid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79A5E0A" w14:textId="57769610" w:rsid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1433B">
        <w:rPr>
          <w:rFonts w:ascii="Times New Roman" w:hAnsi="Times New Roman" w:cs="Times New Roman"/>
          <w:b/>
          <w:sz w:val="22"/>
          <w:szCs w:val="22"/>
        </w:rPr>
        <w:t>RGS</w:t>
      </w:r>
      <w:r>
        <w:rPr>
          <w:rFonts w:ascii="Times New Roman" w:hAnsi="Times New Roman" w:cs="Times New Roman"/>
          <w:sz w:val="22"/>
          <w:szCs w:val="22"/>
        </w:rPr>
        <w:t>|1</w:t>
      </w:r>
    </w:p>
    <w:p w14:paraId="64A963A7" w14:textId="5460E433" w:rsidR="0001433B" w:rsidRPr="002F52B5" w:rsidRDefault="0001433B" w:rsidP="0001433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11" w:name="_Toc27658712"/>
      <w:r>
        <w:rPr>
          <w:rFonts w:ascii="Times New Roman" w:hAnsi="Times New Roman" w:cs="Times New Roman"/>
          <w:sz w:val="22"/>
          <w:szCs w:val="22"/>
        </w:rPr>
        <w:t>RGS</w:t>
      </w:r>
      <w:r w:rsidRPr="002F52B5">
        <w:rPr>
          <w:rFonts w:ascii="Times New Roman" w:hAnsi="Times New Roman" w:cs="Times New Roman"/>
          <w:sz w:val="22"/>
          <w:szCs w:val="22"/>
        </w:rPr>
        <w:t xml:space="preserve">-1 </w:t>
      </w:r>
      <w:r>
        <w:rPr>
          <w:rFonts w:ascii="Times New Roman" w:hAnsi="Times New Roman" w:cs="Times New Roman"/>
          <w:sz w:val="22"/>
          <w:szCs w:val="22"/>
        </w:rPr>
        <w:t>Set ID - RGS</w:t>
      </w:r>
      <w:bookmarkEnd w:id="511"/>
    </w:p>
    <w:p w14:paraId="59351667" w14:textId="5160EFA2" w:rsidR="0001433B" w:rsidRP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Palautetaan aina arvo 1.</w:t>
      </w:r>
    </w:p>
    <w:p w14:paraId="6C33B8BB" w14:textId="77777777" w:rsidR="00C67419" w:rsidRPr="002F52B5" w:rsidRDefault="000A70AB" w:rsidP="00C67419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512" w:name="_Toc27658713"/>
      <w:r w:rsidRPr="002F52B5">
        <w:rPr>
          <w:rFonts w:ascii="Times New Roman" w:hAnsi="Times New Roman" w:cs="Times New Roman"/>
          <w:szCs w:val="24"/>
        </w:rPr>
        <w:t>AIS-s</w:t>
      </w:r>
      <w:r w:rsidR="00C67419" w:rsidRPr="002F52B5">
        <w:rPr>
          <w:rFonts w:ascii="Times New Roman" w:hAnsi="Times New Roman" w:cs="Times New Roman"/>
          <w:szCs w:val="24"/>
        </w:rPr>
        <w:t>egmentti (</w:t>
      </w:r>
      <w:r w:rsidR="00C67419" w:rsidRPr="002F52B5">
        <w:rPr>
          <w:rFonts w:ascii="Times New Roman" w:hAnsi="Times New Roman" w:cs="Times New Roman"/>
          <w:szCs w:val="24"/>
          <w:lang w:val="en-US"/>
        </w:rPr>
        <w:t>Appointment Information - Service</w:t>
      </w:r>
      <w:r w:rsidR="00C67419" w:rsidRPr="002F52B5">
        <w:rPr>
          <w:rFonts w:ascii="Times New Roman" w:hAnsi="Times New Roman" w:cs="Times New Roman"/>
          <w:szCs w:val="24"/>
        </w:rPr>
        <w:t>)</w:t>
      </w:r>
      <w:bookmarkEnd w:id="512"/>
    </w:p>
    <w:p w14:paraId="6C33B8BC" w14:textId="77777777" w:rsidR="00C67419" w:rsidRPr="006C6659" w:rsidRDefault="00C67419" w:rsidP="00C67419">
      <w:pPr>
        <w:rPr>
          <w:lang w:val="en-US"/>
        </w:rPr>
      </w:pPr>
    </w:p>
    <w:p w14:paraId="6C33B8BD" w14:textId="77777777" w:rsidR="00C67419" w:rsidRPr="00047656" w:rsidRDefault="00C67419" w:rsidP="00C67419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</w:t>
      </w:r>
      <w:r w:rsidR="008658B0" w:rsidRPr="00047656">
        <w:rPr>
          <w:rFonts w:ascii="Times New Roman" w:hAnsi="Times New Roman" w:cs="Times New Roman"/>
          <w:sz w:val="22"/>
          <w:szCs w:val="22"/>
          <w:lang w:val="fi-FI"/>
        </w:rPr>
        <w:t>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-segmentissä </w:t>
      </w:r>
      <w:r w:rsidR="00BC4C1D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litetään</w:t>
      </w:r>
      <w:r w:rsidR="008658B0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ajanvarauksen tutkimustieto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C67419" w:rsidRPr="00047656" w14:paraId="6C33B8C3" w14:textId="77777777" w:rsidTr="00424D63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BE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BF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0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1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2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C67419" w:rsidRPr="00047656" w14:paraId="6C33B8C9" w14:textId="77777777" w:rsidTr="00424D63">
        <w:tc>
          <w:tcPr>
            <w:tcW w:w="813" w:type="dxa"/>
            <w:tcBorders>
              <w:bottom w:val="dashed" w:sz="4" w:space="0" w:color="auto"/>
            </w:tcBorders>
          </w:tcPr>
          <w:p w14:paraId="6C33B8C4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dashed" w:sz="4" w:space="0" w:color="auto"/>
            </w:tcBorders>
          </w:tcPr>
          <w:p w14:paraId="6C33B8C5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 - AIS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C6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C7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dashed" w:sz="4" w:space="0" w:color="auto"/>
            </w:tcBorders>
          </w:tcPr>
          <w:p w14:paraId="6C33B8C8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&lt;1&gt; = Toistuma-arvo</w:t>
            </w:r>
          </w:p>
        </w:tc>
      </w:tr>
      <w:tr w:rsidR="00C67419" w:rsidRPr="00047656" w14:paraId="6C33B8CF" w14:textId="77777777" w:rsidTr="00424D63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8CA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8CB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CC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CD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8CE" w14:textId="77777777" w:rsidR="00C67419" w:rsidRPr="00047656" w:rsidRDefault="00C67419" w:rsidP="00C67419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tutkimus</w:t>
            </w:r>
          </w:p>
        </w:tc>
      </w:tr>
      <w:tr w:rsidR="00C67419" w:rsidRPr="00047656" w14:paraId="6C33B8D5" w14:textId="77777777" w:rsidTr="008658B0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8D0" w14:textId="77777777" w:rsidR="00C67419" w:rsidRPr="00047656" w:rsidRDefault="000A163E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C67419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8D1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8D2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8D3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8D4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C67419" w:rsidRPr="00047656" w14:paraId="6C33B8DB" w14:textId="77777777" w:rsidTr="008658B0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8D6" w14:textId="77777777" w:rsidR="00C67419" w:rsidRPr="00047656" w:rsidRDefault="000A163E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C67419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8D7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D8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D9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8DA" w14:textId="77777777" w:rsidR="00C67419" w:rsidRPr="00047656" w:rsidRDefault="00C67419" w:rsidP="00424D63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</w:tbl>
    <w:p w14:paraId="6C33B8DC" w14:textId="77777777" w:rsidR="00BC4C1D" w:rsidRPr="00047656" w:rsidRDefault="00BC4C1D" w:rsidP="00BC4C1D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</w:p>
    <w:p w14:paraId="6C33B8DD" w14:textId="27ED9549" w:rsidR="006442CC" w:rsidRPr="006C6659" w:rsidRDefault="006442CC" w:rsidP="00BC4C1D">
      <w:pPr>
        <w:ind w:left="567"/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AIS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|1|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ND1AA</w:t>
      </w:r>
      <w:r w:rsidRPr="00047656">
        <w:rPr>
          <w:rFonts w:ascii="Times New Roman" w:hAnsi="Times New Roman" w:cs="Times New Roman"/>
          <w:sz w:val="22"/>
          <w:szCs w:val="22"/>
          <w:lang w:val="en-US"/>
        </w:rPr>
        <w:t>^Ranteen rtg</w:t>
      </w:r>
    </w:p>
    <w:p w14:paraId="6C33B8DE" w14:textId="77777777" w:rsidR="00C67419" w:rsidRPr="002F52B5" w:rsidRDefault="00C67419" w:rsidP="00C67419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13" w:name="_Toc27658714"/>
      <w:r w:rsidRPr="002F52B5">
        <w:rPr>
          <w:rFonts w:ascii="Times New Roman" w:hAnsi="Times New Roman" w:cs="Times New Roman"/>
          <w:sz w:val="22"/>
          <w:szCs w:val="22"/>
        </w:rPr>
        <w:t>AIS-1 Set ID -AIS</w:t>
      </w:r>
      <w:bookmarkEnd w:id="513"/>
    </w:p>
    <w:p w14:paraId="6C33B8DF" w14:textId="77777777" w:rsidR="00C67419" w:rsidRPr="00047656" w:rsidRDefault="00C67419" w:rsidP="00C6741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aina 1. </w:t>
      </w:r>
    </w:p>
    <w:p w14:paraId="6C33B8E2" w14:textId="4AD3C69C" w:rsidR="00C67419" w:rsidRDefault="00E63D5D" w:rsidP="008F3BB3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514" w:name="_Toc27658715"/>
      <w:r w:rsidRPr="002F52B5">
        <w:rPr>
          <w:rFonts w:ascii="Times New Roman" w:hAnsi="Times New Roman" w:cs="Times New Roman"/>
          <w:sz w:val="22"/>
          <w:szCs w:val="22"/>
        </w:rPr>
        <w:t>AIS-3</w:t>
      </w:r>
      <w:r w:rsidR="00C67419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C67419" w:rsidRPr="002F52B5">
        <w:rPr>
          <w:rFonts w:ascii="Times New Roman" w:hAnsi="Times New Roman" w:cs="Times New Roman"/>
          <w:sz w:val="22"/>
          <w:szCs w:val="22"/>
          <w:lang w:val="fi-FI"/>
        </w:rPr>
        <w:t>Universal Service ID</w:t>
      </w:r>
      <w:bookmarkEnd w:id="514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495"/>
      </w:tblGrid>
      <w:tr w:rsidR="008F3BB3" w:rsidRPr="006C6659" w14:paraId="41B41F4E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88E532A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71953E4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4290FC7C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3621C622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48BAD52D" w14:textId="23FA0FED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Pyydetyn tutkimuksen koodi</w:t>
            </w:r>
          </w:p>
        </w:tc>
      </w:tr>
      <w:tr w:rsidR="008F3BB3" w:rsidRPr="006C6659" w14:paraId="195D6276" w14:textId="77777777" w:rsidTr="00305818">
        <w:tc>
          <w:tcPr>
            <w:tcW w:w="1463" w:type="dxa"/>
          </w:tcPr>
          <w:p w14:paraId="4F32F26B" w14:textId="7777777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708AD6BF" w14:textId="3938DD37" w:rsidR="008F3BB3" w:rsidRPr="00394B73" w:rsidRDefault="008F3BB3" w:rsidP="00305818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Tutkimuksen nimi</w:t>
            </w:r>
          </w:p>
        </w:tc>
      </w:tr>
    </w:tbl>
    <w:p w14:paraId="6C33B8E3" w14:textId="77777777" w:rsidR="005F7D6B" w:rsidRPr="002F52B5" w:rsidRDefault="00AA5A7B" w:rsidP="005F7D6B">
      <w:pPr>
        <w:pStyle w:val="Otsikko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515" w:name="_Toc27658716"/>
      <w:r w:rsidRPr="002F52B5">
        <w:rPr>
          <w:rFonts w:ascii="Times New Roman" w:hAnsi="Times New Roman" w:cs="Times New Roman"/>
          <w:szCs w:val="24"/>
        </w:rPr>
        <w:t>AIL-s</w:t>
      </w:r>
      <w:r w:rsidR="005F7D6B" w:rsidRPr="002F52B5">
        <w:rPr>
          <w:rFonts w:ascii="Times New Roman" w:hAnsi="Times New Roman" w:cs="Times New Roman"/>
          <w:szCs w:val="24"/>
        </w:rPr>
        <w:t>egmentti (</w:t>
      </w:r>
      <w:r w:rsidR="005F7D6B" w:rsidRPr="002F52B5">
        <w:rPr>
          <w:rFonts w:ascii="Times New Roman" w:hAnsi="Times New Roman" w:cs="Times New Roman"/>
          <w:szCs w:val="24"/>
          <w:lang w:val="en-US"/>
        </w:rPr>
        <w:t>Appointment Information - Location Resource</w:t>
      </w:r>
      <w:r w:rsidR="005F7D6B" w:rsidRPr="002F52B5">
        <w:rPr>
          <w:rFonts w:ascii="Times New Roman" w:hAnsi="Times New Roman" w:cs="Times New Roman"/>
          <w:szCs w:val="24"/>
        </w:rPr>
        <w:t>)</w:t>
      </w:r>
      <w:bookmarkEnd w:id="515"/>
    </w:p>
    <w:p w14:paraId="6C33B8E4" w14:textId="77777777" w:rsidR="005F7D6B" w:rsidRPr="006C6659" w:rsidRDefault="005F7D6B" w:rsidP="005F7D6B">
      <w:pPr>
        <w:rPr>
          <w:lang w:val="en-US"/>
        </w:rPr>
      </w:pPr>
    </w:p>
    <w:p w14:paraId="6C33B8E5" w14:textId="77777777" w:rsidR="005F7D6B" w:rsidRPr="00047656" w:rsidRDefault="005F7D6B" w:rsidP="005F7D6B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AIL-segmentissä </w:t>
      </w:r>
      <w:r w:rsidR="00BC4C1D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litetään ajanvaraustieto pyydetylle tutkimukselle.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5F7D6B" w:rsidRPr="00047656" w14:paraId="6C33B8EB" w14:textId="77777777" w:rsidTr="000639C1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6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7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8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9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A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5F7D6B" w:rsidRPr="00047656" w14:paraId="6C33B8F1" w14:textId="77777777" w:rsidTr="000639C1">
        <w:tc>
          <w:tcPr>
            <w:tcW w:w="813" w:type="dxa"/>
            <w:tcBorders>
              <w:bottom w:val="dashed" w:sz="4" w:space="0" w:color="auto"/>
            </w:tcBorders>
          </w:tcPr>
          <w:p w14:paraId="6C33B8EC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dashed" w:sz="4" w:space="0" w:color="auto"/>
            </w:tcBorders>
          </w:tcPr>
          <w:p w14:paraId="6C33B8ED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 - AIL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EE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EF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dashed" w:sz="4" w:space="0" w:color="auto"/>
            </w:tcBorders>
          </w:tcPr>
          <w:p w14:paraId="6C33B8F0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&lt;1&gt; = Toistuma-arvo</w:t>
            </w:r>
          </w:p>
        </w:tc>
      </w:tr>
      <w:tr w:rsidR="005F7D6B" w:rsidRPr="00047656" w14:paraId="6C33B8F7" w14:textId="77777777" w:rsidTr="00FA2BC5">
        <w:trPr>
          <w:trHeight w:val="280"/>
        </w:trPr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8F2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8F3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Location Resource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F4" w14:textId="77777777" w:rsidR="005F7D6B" w:rsidRPr="00047656" w:rsidRDefault="00B66E9C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PL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F5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8F6" w14:textId="77777777" w:rsidR="005F7D6B" w:rsidRPr="00047656" w:rsidRDefault="00FA2BC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resurssi</w:t>
            </w:r>
          </w:p>
        </w:tc>
      </w:tr>
      <w:tr w:rsidR="005F7D6B" w:rsidRPr="00047656" w14:paraId="6C33B8FD" w14:textId="77777777" w:rsidTr="00B66E9C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8F8" w14:textId="77777777" w:rsidR="005F7D6B" w:rsidRPr="00047656" w:rsidRDefault="000A163E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5F7D6B" w:rsidRPr="00047656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B66E9C"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8F9" w14:textId="77777777" w:rsidR="005F7D6B" w:rsidRPr="00047656" w:rsidRDefault="00B66E9C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Room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FA" w14:textId="77777777" w:rsidR="005F7D6B" w:rsidRPr="00047656" w:rsidRDefault="00B66E9C" w:rsidP="00B66E9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FB" w14:textId="77777777" w:rsidR="005F7D6B" w:rsidRPr="00047656" w:rsidRDefault="00E97415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8FC" w14:textId="77777777" w:rsidR="005F7D6B" w:rsidRPr="00047656" w:rsidRDefault="00FA2BC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Resurssin</w:t>
            </w:r>
            <w:r w:rsidR="005F7D6B"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 lyhenne</w:t>
            </w:r>
          </w:p>
        </w:tc>
      </w:tr>
      <w:tr w:rsidR="005F7D6B" w:rsidRPr="00047656" w14:paraId="6C33B903" w14:textId="77777777" w:rsidTr="00B66E9C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8FE" w14:textId="77777777" w:rsidR="005F7D6B" w:rsidRPr="00047656" w:rsidRDefault="005F7D6B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8FF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Start Date/Time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0" w14:textId="77777777" w:rsidR="005F7D6B" w:rsidRPr="00047656" w:rsidRDefault="005F7D6B" w:rsidP="005F7D6B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1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2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Alkuaika </w:t>
            </w:r>
            <w:r w:rsidR="006442CC" w:rsidRPr="00047656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yyMMddHHmmss</w:t>
            </w:r>
          </w:p>
        </w:tc>
      </w:tr>
      <w:tr w:rsidR="005F7D6B" w:rsidRPr="00047656" w14:paraId="6C33B909" w14:textId="77777777" w:rsidTr="000D0905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904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5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6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NM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7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8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kesto</w:t>
            </w:r>
          </w:p>
        </w:tc>
      </w:tr>
      <w:tr w:rsidR="005F7D6B" w:rsidRPr="00047656" w14:paraId="6C33B910" w14:textId="77777777" w:rsidTr="000D0905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90A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B" w14:textId="77777777" w:rsidR="005F7D6B" w:rsidRPr="00047656" w:rsidRDefault="000D0905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Duration units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C" w14:textId="466B2682" w:rsidR="005F7D6B" w:rsidRPr="00047656" w:rsidRDefault="008B09CA" w:rsidP="000639C1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D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E" w14:textId="77777777" w:rsidR="005F7D6B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&lt;mm&gt; minuutteja</w:t>
            </w:r>
          </w:p>
          <w:p w14:paraId="6C33B90F" w14:textId="77777777" w:rsidR="000D0905" w:rsidRPr="00047656" w:rsidRDefault="000D0905" w:rsidP="000D0905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&lt;ss&gt; sekuntteja</w:t>
            </w:r>
          </w:p>
        </w:tc>
      </w:tr>
    </w:tbl>
    <w:p w14:paraId="6C33B911" w14:textId="77777777" w:rsidR="00BC4C1D" w:rsidRPr="00047656" w:rsidRDefault="00BC4C1D" w:rsidP="00BC4C1D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</w:p>
    <w:p w14:paraId="6C33B912" w14:textId="4796340A" w:rsidR="006442CC" w:rsidRPr="00047656" w:rsidRDefault="006442CC" w:rsidP="00BC4C1D">
      <w:pPr>
        <w:ind w:left="567"/>
        <w:rPr>
          <w:rFonts w:ascii="Times New Roman" w:hAnsi="Times New Roman" w:cs="Times New Roman"/>
          <w:sz w:val="22"/>
          <w:szCs w:val="22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AIL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|1||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LUU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1|||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20130416103015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||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|30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|mm</w:t>
      </w:r>
    </w:p>
    <w:p w14:paraId="6C33B913" w14:textId="77777777" w:rsidR="005F7D6B" w:rsidRPr="002F52B5" w:rsidRDefault="00B66E9C" w:rsidP="005F7D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16" w:name="_Toc27658717"/>
      <w:r w:rsidRPr="002F52B5">
        <w:rPr>
          <w:rFonts w:ascii="Times New Roman" w:hAnsi="Times New Roman" w:cs="Times New Roman"/>
          <w:sz w:val="22"/>
          <w:szCs w:val="22"/>
        </w:rPr>
        <w:t>AIL</w:t>
      </w:r>
      <w:r w:rsidR="005F7D6B" w:rsidRPr="002F52B5">
        <w:rPr>
          <w:rFonts w:ascii="Times New Roman" w:hAnsi="Times New Roman" w:cs="Times New Roman"/>
          <w:sz w:val="22"/>
          <w:szCs w:val="22"/>
        </w:rPr>
        <w:t xml:space="preserve">-1 </w:t>
      </w:r>
      <w:r w:rsidRPr="002F52B5">
        <w:rPr>
          <w:rFonts w:ascii="Times New Roman" w:hAnsi="Times New Roman" w:cs="Times New Roman"/>
          <w:sz w:val="22"/>
          <w:szCs w:val="22"/>
        </w:rPr>
        <w:t>Set ID -AIL</w:t>
      </w:r>
      <w:bookmarkEnd w:id="516"/>
    </w:p>
    <w:p w14:paraId="6C33B914" w14:textId="77777777" w:rsidR="005F7D6B" w:rsidRPr="00047656" w:rsidRDefault="00B66E9C" w:rsidP="005F7D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aina 1.</w:t>
      </w:r>
      <w:r w:rsidR="005F7D6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5" w14:textId="77777777" w:rsidR="005F7D6B" w:rsidRPr="002F52B5" w:rsidRDefault="00B66E9C" w:rsidP="005F7D6B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17" w:name="_Toc27658718"/>
      <w:r w:rsidRPr="002F52B5">
        <w:rPr>
          <w:rFonts w:ascii="Times New Roman" w:hAnsi="Times New Roman" w:cs="Times New Roman"/>
          <w:sz w:val="22"/>
          <w:szCs w:val="22"/>
        </w:rPr>
        <w:t>AIL</w:t>
      </w:r>
      <w:r w:rsidR="005F7D6B" w:rsidRPr="002F52B5">
        <w:rPr>
          <w:rFonts w:ascii="Times New Roman" w:hAnsi="Times New Roman" w:cs="Times New Roman"/>
          <w:sz w:val="22"/>
          <w:szCs w:val="22"/>
        </w:rPr>
        <w:t>-</w:t>
      </w:r>
      <w:r w:rsidRPr="002F52B5">
        <w:rPr>
          <w:rFonts w:ascii="Times New Roman" w:hAnsi="Times New Roman" w:cs="Times New Roman"/>
          <w:sz w:val="22"/>
          <w:szCs w:val="22"/>
        </w:rPr>
        <w:t>3</w:t>
      </w:r>
      <w:r w:rsidR="005F7D6B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</w:rPr>
        <w:t>Location Resource</w:t>
      </w:r>
      <w:bookmarkEnd w:id="517"/>
    </w:p>
    <w:p w14:paraId="6C33B916" w14:textId="5608E134" w:rsidR="005F7D6B" w:rsidRPr="00047656" w:rsidRDefault="006730AD" w:rsidP="005F7D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Resurssi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 xml:space="preserve"> ilmoitetaan alikentässä 2,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>jonne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2166A" w:rsidRPr="00047656">
        <w:rPr>
          <w:rFonts w:ascii="Times New Roman" w:hAnsi="Times New Roman" w:cs="Times New Roman"/>
          <w:sz w:val="22"/>
          <w:szCs w:val="22"/>
          <w:lang w:val="fi-FI"/>
        </w:rPr>
        <w:t>ajanvaraus kohdistuu.</w:t>
      </w:r>
      <w:r w:rsidR="005F7D6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7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518" w:name="_Toc27658719"/>
      <w:r w:rsidRPr="002F52B5">
        <w:rPr>
          <w:rFonts w:ascii="Times New Roman" w:hAnsi="Times New Roman" w:cs="Times New Roman"/>
          <w:sz w:val="22"/>
          <w:szCs w:val="22"/>
          <w:lang w:val="fi-FI"/>
        </w:rPr>
        <w:t>AIL-6 Start Date/Time</w:t>
      </w:r>
      <w:bookmarkEnd w:id="518"/>
    </w:p>
    <w:p w14:paraId="6C33B918" w14:textId="77777777" w:rsidR="00B66E9C" w:rsidRPr="00047656" w:rsidRDefault="00B66E9C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Tutkimukselle varattu aloitusaika. </w:t>
      </w:r>
    </w:p>
    <w:p w14:paraId="6C33B919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519" w:name="_Toc27658720"/>
      <w:r w:rsidRPr="002F52B5">
        <w:rPr>
          <w:rFonts w:ascii="Times New Roman" w:hAnsi="Times New Roman" w:cs="Times New Roman"/>
          <w:sz w:val="22"/>
          <w:szCs w:val="22"/>
          <w:lang w:val="fi-FI"/>
        </w:rPr>
        <w:t>AIL-9 Duration</w:t>
      </w:r>
      <w:bookmarkEnd w:id="519"/>
    </w:p>
    <w:p w14:paraId="6C33B91A" w14:textId="77777777" w:rsidR="00B66E9C" w:rsidRPr="00047656" w:rsidRDefault="00B66E9C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Ajanvarauksen kesto. </w:t>
      </w:r>
    </w:p>
    <w:p w14:paraId="6C33B91B" w14:textId="77777777" w:rsidR="00B66E9C" w:rsidRPr="002F52B5" w:rsidRDefault="00B66E9C" w:rsidP="00B66E9C">
      <w:pPr>
        <w:pStyle w:val="Otsikko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20" w:name="_Toc27658721"/>
      <w:r w:rsidRPr="002F52B5">
        <w:rPr>
          <w:rFonts w:ascii="Times New Roman" w:hAnsi="Times New Roman" w:cs="Times New Roman"/>
          <w:sz w:val="22"/>
          <w:szCs w:val="22"/>
          <w:lang w:val="fi-FI"/>
        </w:rPr>
        <w:t>AIL-10 Durat</w:t>
      </w:r>
      <w:r w:rsidRPr="002F52B5">
        <w:rPr>
          <w:rFonts w:ascii="Times New Roman" w:hAnsi="Times New Roman" w:cs="Times New Roman"/>
          <w:sz w:val="22"/>
          <w:szCs w:val="22"/>
        </w:rPr>
        <w:t>ion Units</w:t>
      </w:r>
      <w:bookmarkEnd w:id="520"/>
    </w:p>
    <w:p w14:paraId="6C33B91C" w14:textId="77777777" w:rsidR="00AA5A7B" w:rsidRPr="00047656" w:rsidRDefault="00AA5A7B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Ajanvarauksen keston yksikkö: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D" w14:textId="77777777" w:rsidR="00AA5A7B" w:rsidRPr="00047656" w:rsidRDefault="00B66E9C" w:rsidP="00B77CCB">
      <w:pPr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mm = minuutteja, </w:t>
      </w:r>
    </w:p>
    <w:p w14:paraId="6C33B91E" w14:textId="77777777" w:rsidR="00B66E9C" w:rsidRPr="00047656" w:rsidRDefault="00B66E9C" w:rsidP="00B77CCB">
      <w:pPr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ss = sekunteja.</w:t>
      </w:r>
    </w:p>
    <w:p w14:paraId="6C33B91F" w14:textId="77777777" w:rsidR="00F27986" w:rsidRPr="002F52B5" w:rsidRDefault="00F27986" w:rsidP="00F27986">
      <w:pPr>
        <w:pStyle w:val="Otsikko2"/>
        <w:rPr>
          <w:rFonts w:ascii="Times New Roman" w:hAnsi="Times New Roman" w:cs="Times New Roman"/>
          <w:lang w:val="en-US"/>
        </w:rPr>
      </w:pPr>
      <w:bookmarkStart w:id="521" w:name="_Toc27658722"/>
      <w:r w:rsidRPr="002F52B5">
        <w:rPr>
          <w:rFonts w:ascii="Times New Roman" w:hAnsi="Times New Roman" w:cs="Times New Roman"/>
          <w:lang w:val="en-US"/>
        </w:rPr>
        <w:t>Ajanvaraus muutos SIU</w:t>
      </w:r>
      <w:r w:rsidRPr="002F52B5">
        <w:rPr>
          <w:rFonts w:ascii="Times New Roman" w:hAnsi="Times New Roman" w:cs="Times New Roman"/>
          <w:szCs w:val="22"/>
          <w:lang w:val="en-US"/>
        </w:rPr>
        <w:t>^S13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(Appointment Recheduling)</w:t>
      </w:r>
      <w:bookmarkEnd w:id="521"/>
    </w:p>
    <w:p w14:paraId="6C33B920" w14:textId="77777777" w:rsidR="00F27986" w:rsidRPr="00047656" w:rsidRDefault="00AA5A7B" w:rsidP="00F2798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SIU^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 xml:space="preserve">S13 </w:t>
      </w:r>
      <w:r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21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SIU^S13</w:t>
      </w:r>
    </w:p>
    <w:p w14:paraId="6EB1F8FF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Information, kentät kuten ajanvaraussanomassa</w:t>
      </w:r>
    </w:p>
    <w:p w14:paraId="1C8EEA20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922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 – Patient identification, kentät kuten ajanvaraussanomassa</w:t>
      </w:r>
    </w:p>
    <w:p w14:paraId="6C33B923" w14:textId="77777777" w:rsidR="00C63E3A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</w:t>
      </w:r>
      <w:r w:rsidR="00C63E3A" w:rsidRPr="00047656">
        <w:rPr>
          <w:rFonts w:ascii="Times New Roman" w:hAnsi="Times New Roman" w:cs="Times New Roman"/>
          <w:sz w:val="22"/>
          <w:szCs w:val="22"/>
          <w:lang w:val="fi-FI"/>
        </w:rPr>
        <w:t>, kentät kuten ajanvaraussanomassa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24184C0B" w14:textId="77777777" w:rsidR="0001433B" w:rsidRPr="00047656" w:rsidRDefault="0001433B" w:rsidP="0001433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925" w14:textId="77777777" w:rsidR="008A4CCD" w:rsidRPr="00047656" w:rsidRDefault="008A4CC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AIL– Location Resource, kentät kuten ajanvaraussanomassa</w:t>
      </w:r>
    </w:p>
    <w:p w14:paraId="6C33B926" w14:textId="77777777" w:rsidR="00F27986" w:rsidRPr="002F52B5" w:rsidRDefault="00F27986" w:rsidP="00F27986">
      <w:pPr>
        <w:pStyle w:val="Otsikko2"/>
        <w:rPr>
          <w:rFonts w:ascii="Times New Roman" w:hAnsi="Times New Roman" w:cs="Times New Roman"/>
          <w:lang w:val="en-US"/>
        </w:rPr>
      </w:pPr>
      <w:bookmarkStart w:id="522" w:name="_Toc27658723"/>
      <w:r w:rsidRPr="002F52B5">
        <w:rPr>
          <w:rFonts w:ascii="Times New Roman" w:hAnsi="Times New Roman" w:cs="Times New Roman"/>
          <w:lang w:val="en-US"/>
        </w:rPr>
        <w:t>Ajanvarauksen peruminen SIU</w:t>
      </w:r>
      <w:r w:rsidRPr="002F52B5">
        <w:rPr>
          <w:rFonts w:ascii="Times New Roman" w:hAnsi="Times New Roman" w:cs="Times New Roman"/>
          <w:szCs w:val="22"/>
          <w:lang w:val="en-US"/>
        </w:rPr>
        <w:t>^S17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(Appointment Deletion)</w:t>
      </w:r>
      <w:bookmarkEnd w:id="522"/>
    </w:p>
    <w:p w14:paraId="6C33B927" w14:textId="77777777" w:rsidR="00F27986" w:rsidRPr="00047656" w:rsidRDefault="00AA5A7B" w:rsidP="00F2798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SIU^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 xml:space="preserve">S17 </w:t>
      </w:r>
      <w:r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28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SIU^S17</w:t>
      </w:r>
    </w:p>
    <w:p w14:paraId="6ADC1414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Information, kentät kuten ajanvaraussanomassa</w:t>
      </w:r>
    </w:p>
    <w:p w14:paraId="7DC40903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929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 – Patient identification, kentät kuten ajanvaraussanomassa</w:t>
      </w:r>
    </w:p>
    <w:p w14:paraId="6C33B92A" w14:textId="77777777" w:rsidR="00C03F61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pakollinen, kentät kuten ajanvaraussanomassa]</w:t>
      </w:r>
    </w:p>
    <w:p w14:paraId="0E6CD598" w14:textId="77777777" w:rsidR="0001433B" w:rsidRPr="00047656" w:rsidRDefault="0001433B" w:rsidP="0001433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lastRenderedPageBreak/>
        <w:t>RGS – Resource Group Segment</w:t>
      </w:r>
    </w:p>
    <w:p w14:paraId="6C33B92C" w14:textId="77777777" w:rsidR="008A4CCD" w:rsidRPr="00047656" w:rsidRDefault="008A4CC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AIL– Location Resource, kentät kuten ajanvaraussanomassa</w:t>
      </w:r>
    </w:p>
    <w:p w14:paraId="6C33B949" w14:textId="77777777" w:rsidR="00DD0245" w:rsidRDefault="00F05875" w:rsidP="00DD0245">
      <w:pPr>
        <w:pStyle w:val="Otsikko1"/>
        <w:rPr>
          <w:rFonts w:ascii="Times New Roman" w:hAnsi="Times New Roman" w:cs="Times New Roman"/>
          <w:lang w:val="fi-FI"/>
        </w:rPr>
      </w:pPr>
      <w:bookmarkStart w:id="523" w:name="_Toc27658724"/>
      <w:r w:rsidRPr="002F52B5">
        <w:rPr>
          <w:rFonts w:ascii="Times New Roman" w:hAnsi="Times New Roman" w:cs="Times New Roman"/>
          <w:lang w:val="fi-FI"/>
        </w:rPr>
        <w:t>Potilastietosanomat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1B4096" w:rsidRPr="002F52B5">
        <w:rPr>
          <w:rFonts w:ascii="Times New Roman" w:hAnsi="Times New Roman" w:cs="Times New Roman"/>
          <w:lang w:val="fi-FI"/>
        </w:rPr>
        <w:t xml:space="preserve"> -&gt;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523"/>
    </w:p>
    <w:p w14:paraId="455E90C7" w14:textId="77777777" w:rsidR="002B1CD7" w:rsidRDefault="002B1CD7" w:rsidP="002B1CD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BF06259" w14:textId="5C979A73" w:rsidR="002B1CD7" w:rsidRPr="002B1CD7" w:rsidRDefault="002B1CD7" w:rsidP="002B1CD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Seuraavat segmentit ovat pakollisia kaikille potilastietosanomille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ja ne</w:t>
      </w:r>
      <w:r w:rsidRPr="002B1CD7">
        <w:rPr>
          <w:rFonts w:ascii="Times New Roman" w:hAnsi="Times New Roman" w:cs="Times New Roman"/>
          <w:sz w:val="22"/>
          <w:szCs w:val="22"/>
          <w:lang w:val="fi-FI"/>
        </w:rPr>
        <w:t xml:space="preserve"> on kuvattu tarkemmin luvussa 2:</w:t>
      </w:r>
    </w:p>
    <w:p w14:paraId="6926E167" w14:textId="025C4F50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MSH-segmentti (Message Header)</w:t>
      </w:r>
    </w:p>
    <w:p w14:paraId="0ADCB9FC" w14:textId="38F90C92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EVN-segmentti (Event Type)</w:t>
      </w:r>
    </w:p>
    <w:p w14:paraId="40F5D4F0" w14:textId="4376A086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PID-segmentti (Patient Identification)</w:t>
      </w:r>
    </w:p>
    <w:p w14:paraId="6C33B94A" w14:textId="77777777" w:rsidR="00F05875" w:rsidRPr="002F52B5" w:rsidRDefault="00F05875" w:rsidP="00F05875">
      <w:pPr>
        <w:pStyle w:val="Otsikko2"/>
        <w:rPr>
          <w:rFonts w:ascii="Times New Roman" w:hAnsi="Times New Roman" w:cs="Times New Roman"/>
          <w:lang w:val="fi-FI"/>
        </w:rPr>
      </w:pPr>
      <w:bookmarkStart w:id="524" w:name="_Toc27658725"/>
      <w:r w:rsidRPr="002F52B5">
        <w:rPr>
          <w:rFonts w:ascii="Times New Roman" w:hAnsi="Times New Roman" w:cs="Times New Roman"/>
          <w:lang w:val="fi-FI"/>
        </w:rPr>
        <w:t>Potilastietojen päivitys ADT</w:t>
      </w:r>
      <w:r w:rsidR="007A38A0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A08 </w:t>
      </w:r>
      <w:r w:rsidR="001B4096" w:rsidRPr="002F52B5">
        <w:rPr>
          <w:rFonts w:ascii="Times New Roman" w:hAnsi="Times New Roman" w:cs="Times New Roman"/>
          <w:lang w:val="fi-FI"/>
        </w:rPr>
        <w:t>(Update Patient Information)</w:t>
      </w:r>
      <w:bookmarkEnd w:id="524"/>
    </w:p>
    <w:p w14:paraId="6C33B94B" w14:textId="77777777" w:rsidR="00F05875" w:rsidRPr="00047656" w:rsidRDefault="00F05875" w:rsidP="00F05875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ADT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 xml:space="preserve">A08 </w:t>
      </w:r>
      <w:r w:rsidR="00AA5A7B" w:rsidRPr="00047656">
        <w:rPr>
          <w:rFonts w:ascii="Times New Roman" w:hAnsi="Times New Roman"/>
          <w:sz w:val="22"/>
          <w:szCs w:val="22"/>
          <w:lang w:val="en-US"/>
        </w:rPr>
        <w:t>-</w:t>
      </w:r>
      <w:r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4C" w14:textId="77777777" w:rsidR="00F05875" w:rsidRPr="00381BA9" w:rsidRDefault="00F0587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="005D78A0"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ADT^A08</w:t>
      </w:r>
    </w:p>
    <w:p w14:paraId="401AF21F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4D" w14:textId="77777777" w:rsidR="00F05875" w:rsidRPr="00047656" w:rsidRDefault="00F0587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4E" w14:textId="77777777" w:rsidR="0003277D" w:rsidRPr="00047656" w:rsidRDefault="0003277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PV1 – Patient visit</w:t>
      </w:r>
    </w:p>
    <w:p w14:paraId="6C33B954" w14:textId="77777777" w:rsidR="00F037C5" w:rsidRPr="002F52B5" w:rsidRDefault="00F037C5" w:rsidP="00F037C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525" w:name="_Toc27658726"/>
      <w:r w:rsidRPr="002F52B5">
        <w:rPr>
          <w:rFonts w:ascii="Times New Roman" w:hAnsi="Times New Roman" w:cs="Times New Roman"/>
          <w:szCs w:val="24"/>
        </w:rPr>
        <w:t>PV1</w:t>
      </w:r>
      <w:r w:rsidR="00AA5A7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(Patient Visit)</w:t>
      </w:r>
      <w:bookmarkEnd w:id="525"/>
    </w:p>
    <w:p w14:paraId="6C33B955" w14:textId="77777777" w:rsidR="00F037C5" w:rsidRPr="00047656" w:rsidRDefault="00AA5A7B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voidaan välittää potilaan sijaintitieto PV1-3 </w:t>
      </w:r>
      <w:r w:rsidR="000A163E" w:rsidRPr="00047656">
        <w:rPr>
          <w:rFonts w:ascii="Times New Roman" w:hAnsi="Times New Roman" w:cs="Times New Roman"/>
          <w:sz w:val="22"/>
          <w:szCs w:val="22"/>
          <w:lang w:val="fi-FI"/>
        </w:rPr>
        <w:t>kentässä</w:t>
      </w:r>
      <w:r w:rsidR="00524608"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524608" w:rsidRPr="00047656">
        <w:rPr>
          <w:rFonts w:ascii="Times New Roman" w:hAnsi="Times New Roman" w:cs="Times New Roman"/>
          <w:color w:val="E36C0A"/>
          <w:sz w:val="22"/>
          <w:szCs w:val="22"/>
          <w:lang w:val="fi-FI"/>
        </w:rPr>
        <w:t xml:space="preserve"> 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on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956" w14:textId="77777777" w:rsidR="003A7FA6" w:rsidRPr="002F52B5" w:rsidRDefault="003A7FA6" w:rsidP="003A7FA6">
      <w:pPr>
        <w:pStyle w:val="Otsikko2"/>
        <w:rPr>
          <w:rFonts w:ascii="Times New Roman" w:hAnsi="Times New Roman" w:cs="Times New Roman"/>
          <w:lang w:val="fi-FI"/>
        </w:rPr>
      </w:pPr>
      <w:bookmarkStart w:id="526" w:name="_Toc27658727"/>
      <w:r w:rsidRPr="002F52B5">
        <w:rPr>
          <w:rFonts w:ascii="Times New Roman" w:hAnsi="Times New Roman" w:cs="Times New Roman"/>
          <w:lang w:val="fi-FI"/>
        </w:rPr>
        <w:t>Potilastietojen päivitys ADT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A31 (Update Person Information)</w:t>
      </w:r>
      <w:bookmarkEnd w:id="526"/>
    </w:p>
    <w:p w14:paraId="6C33B957" w14:textId="77777777" w:rsidR="003A7FA6" w:rsidRPr="00047656" w:rsidRDefault="003A7FA6" w:rsidP="003A7FA6">
      <w:pPr>
        <w:pStyle w:val="Leipteksti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ADT</w:t>
      </w:r>
      <w:r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 xml:space="preserve">A31 </w:t>
      </w:r>
      <w:r w:rsidR="00AA5A7B" w:rsidRPr="00047656">
        <w:rPr>
          <w:rFonts w:ascii="Times New Roman" w:hAnsi="Times New Roman"/>
          <w:sz w:val="22"/>
          <w:szCs w:val="22"/>
          <w:lang w:val="en-US"/>
        </w:rPr>
        <w:t>-</w:t>
      </w:r>
      <w:r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58" w14:textId="77777777" w:rsidR="003A7FA6" w:rsidRPr="00381BA9" w:rsidRDefault="003A7F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ADT^A31</w:t>
      </w:r>
    </w:p>
    <w:p w14:paraId="77A48FFE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59" w14:textId="77777777" w:rsidR="003A7FA6" w:rsidRPr="00047656" w:rsidRDefault="003A7F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5A" w14:textId="77777777" w:rsidR="00C03F61" w:rsidRPr="00047656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pakollinen]</w:t>
      </w:r>
    </w:p>
    <w:p w14:paraId="6C33B95B" w14:textId="77777777" w:rsidR="00F037C5" w:rsidRPr="00047656" w:rsidRDefault="00F037C5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</w:p>
    <w:p w14:paraId="6C33B95C" w14:textId="633DD86A" w:rsidR="00F037C5" w:rsidRPr="00047656" w:rsidRDefault="003A7FA6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Sanoma kuten ADT^A08, 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mutta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PV1-segmentti ei ole pakollinen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.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J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ärjestelmien tulee tukea molempien sanomien vastaanottamista.</w:t>
      </w:r>
    </w:p>
    <w:p w14:paraId="6C33B95D" w14:textId="77777777" w:rsidR="007A38A0" w:rsidRPr="002F52B5" w:rsidRDefault="007A38A0" w:rsidP="007A38A0">
      <w:pPr>
        <w:pStyle w:val="Otsikko2"/>
        <w:rPr>
          <w:rFonts w:ascii="Times New Roman" w:hAnsi="Times New Roman" w:cs="Times New Roman"/>
          <w:lang w:val="fi-FI"/>
        </w:rPr>
      </w:pPr>
      <w:bookmarkStart w:id="527" w:name="_Toc27658728"/>
      <w:r w:rsidRPr="002F52B5">
        <w:rPr>
          <w:rFonts w:ascii="Times New Roman" w:hAnsi="Times New Roman" w:cs="Times New Roman"/>
          <w:lang w:val="fi-FI"/>
        </w:rPr>
        <w:t>Potilastietojen yhdistäminen ADT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A39 </w:t>
      </w:r>
      <w:r w:rsidR="001B4096" w:rsidRPr="002F52B5">
        <w:rPr>
          <w:rFonts w:ascii="Times New Roman" w:hAnsi="Times New Roman" w:cs="Times New Roman"/>
          <w:lang w:val="fi-FI"/>
        </w:rPr>
        <w:t>(Merge Person – External)</w:t>
      </w:r>
      <w:bookmarkEnd w:id="527"/>
    </w:p>
    <w:p w14:paraId="6C33B95E" w14:textId="77777777" w:rsidR="007A38A0" w:rsidRPr="00047656" w:rsidRDefault="007A38A0" w:rsidP="007A38A0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>ADT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fi-FI"/>
        </w:rPr>
        <w:t>A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39</w:t>
      </w:r>
      <w:r w:rsidRPr="00047656">
        <w:rPr>
          <w:rFonts w:ascii="Times New Roman" w:hAnsi="Times New Roman"/>
          <w:sz w:val="22"/>
          <w:szCs w:val="22"/>
          <w:lang w:val="fi-FI"/>
        </w:rPr>
        <w:t xml:space="preserve"> segmentit:</w:t>
      </w:r>
    </w:p>
    <w:p w14:paraId="6C33B95F" w14:textId="77777777" w:rsidR="007A38A0" w:rsidRPr="00381BA9" w:rsidRDefault="007A38A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="005D78A0"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ADT^A39</w:t>
      </w:r>
    </w:p>
    <w:p w14:paraId="0C0CFE6B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60" w14:textId="77777777" w:rsidR="007A38A0" w:rsidRPr="00047656" w:rsidRDefault="007A38A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61" w14:textId="77777777" w:rsidR="0003277D" w:rsidRPr="00047656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</w:t>
      </w:r>
      <w:r w:rsidR="0003277D" w:rsidRPr="00047656">
        <w:rPr>
          <w:rFonts w:ascii="Times New Roman" w:hAnsi="Times New Roman" w:cs="Times New Roman"/>
          <w:sz w:val="22"/>
          <w:szCs w:val="22"/>
          <w:lang w:val="fi-FI"/>
        </w:rPr>
        <w:t>PV1 – Patient visit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, ei ole pakollinen]</w:t>
      </w:r>
    </w:p>
    <w:p w14:paraId="6C33B962" w14:textId="77777777" w:rsidR="005D78A0" w:rsidRPr="00047656" w:rsidRDefault="001B409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MR</w:t>
      </w:r>
      <w:r w:rsidR="005D78A0" w:rsidRPr="00047656">
        <w:rPr>
          <w:rFonts w:ascii="Times New Roman" w:hAnsi="Times New Roman" w:cs="Times New Roman"/>
          <w:sz w:val="22"/>
          <w:szCs w:val="22"/>
          <w:lang w:val="en-US"/>
        </w:rPr>
        <w:t>G</w:t>
      </w:r>
      <w:r w:rsidR="00597FD2"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 – Merge Patient Information </w:t>
      </w:r>
    </w:p>
    <w:p w14:paraId="6C33B968" w14:textId="77777777" w:rsidR="00F037C5" w:rsidRPr="00047656" w:rsidRDefault="00AA5A7B" w:rsidP="00F037C5">
      <w:pPr>
        <w:pStyle w:val="Otsikko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 w:val="22"/>
          <w:szCs w:val="22"/>
          <w:lang w:val="fi-FI"/>
        </w:rPr>
      </w:pPr>
      <w:bookmarkStart w:id="528" w:name="_Toc27658729"/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>egmentti (Patient Visit)</w:t>
      </w:r>
      <w:bookmarkEnd w:id="528"/>
    </w:p>
    <w:p w14:paraId="6C33B969" w14:textId="77777777" w:rsidR="00F037C5" w:rsidRPr="00047656" w:rsidRDefault="00AA5A7B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voidaan välittää potilaan sijaintitieto PV1-3 </w:t>
      </w:r>
      <w:r w:rsidR="000A163E" w:rsidRPr="00047656">
        <w:rPr>
          <w:rFonts w:ascii="Times New Roman" w:hAnsi="Times New Roman" w:cs="Times New Roman"/>
          <w:sz w:val="22"/>
          <w:szCs w:val="22"/>
          <w:lang w:val="fi-FI"/>
        </w:rPr>
        <w:t>kentässä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Segmentti on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96A" w14:textId="77777777" w:rsidR="00597FD2" w:rsidRPr="002F52B5" w:rsidRDefault="00AA5A7B" w:rsidP="00597FD2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529" w:name="_Toc27658730"/>
      <w:r w:rsidRPr="002F52B5">
        <w:rPr>
          <w:rFonts w:ascii="Times New Roman" w:hAnsi="Times New Roman" w:cs="Times New Roman"/>
          <w:szCs w:val="24"/>
        </w:rPr>
        <w:lastRenderedPageBreak/>
        <w:t>MRG-s</w:t>
      </w:r>
      <w:r w:rsidR="00597FD2" w:rsidRPr="002F52B5">
        <w:rPr>
          <w:rFonts w:ascii="Times New Roman" w:hAnsi="Times New Roman" w:cs="Times New Roman"/>
          <w:szCs w:val="24"/>
        </w:rPr>
        <w:t>egmentti (Merge Patient Information)</w:t>
      </w:r>
      <w:bookmarkEnd w:id="529"/>
    </w:p>
    <w:p w14:paraId="6C33B96B" w14:textId="77777777" w:rsidR="00597FD2" w:rsidRDefault="00597FD2" w:rsidP="007A38A0">
      <w:pPr>
        <w:spacing w:line="240" w:lineRule="auto"/>
        <w:ind w:left="567"/>
        <w:rPr>
          <w:rFonts w:ascii="Times New Roman" w:hAnsi="Times New Roman" w:cs="Times New Roman"/>
        </w:rPr>
      </w:pPr>
    </w:p>
    <w:p w14:paraId="0211982F" w14:textId="77777777" w:rsidR="006A41C2" w:rsidRPr="00F4305A" w:rsidRDefault="006A41C2" w:rsidP="007A38A0">
      <w:pPr>
        <w:spacing w:line="240" w:lineRule="auto"/>
        <w:ind w:left="567"/>
        <w:rPr>
          <w:rFonts w:ascii="Times New Roman" w:hAnsi="Times New Roman" w:cs="Times New Roman"/>
        </w:rPr>
      </w:pPr>
    </w:p>
    <w:p w14:paraId="6C33B96C" w14:textId="77777777" w:rsidR="00597FD2" w:rsidRPr="00047656" w:rsidRDefault="00597FD2" w:rsidP="00597FD2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MRG-segmentissä </w:t>
      </w:r>
      <w:r w:rsidR="005B077C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litetään potilaan aiempi henkilötunnus ja nimi.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597FD2" w:rsidRPr="00047656" w14:paraId="6C33B972" w14:textId="77777777" w:rsidTr="002046BC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E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F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70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71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597FD2" w:rsidRPr="00047656" w14:paraId="6C33B978" w14:textId="77777777" w:rsidTr="00597FD2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97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974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Prior Patient ID (External)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75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76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977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Aiempi henkilötunnus</w:t>
            </w:r>
          </w:p>
        </w:tc>
      </w:tr>
      <w:tr w:rsidR="00597FD2" w:rsidRPr="00047656" w14:paraId="6C33B97E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79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7A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7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7C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7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597FD2" w:rsidRPr="00047656" w14:paraId="6C33B984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7F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80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81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82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8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597FD2" w:rsidRPr="00047656" w14:paraId="6C33B98A" w14:textId="77777777" w:rsidTr="00597FD2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985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986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87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88" w14:textId="77777777" w:rsidR="00597FD2" w:rsidRPr="00047656" w:rsidRDefault="00A91F7E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989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597FD2" w:rsidRPr="00047656" w14:paraId="6C33B990" w14:textId="77777777" w:rsidTr="00597FD2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98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98C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Prior Patient Name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8D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8E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98F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Aiempi nimi</w:t>
            </w:r>
          </w:p>
        </w:tc>
      </w:tr>
      <w:tr w:rsidR="00597FD2" w:rsidRPr="00047656" w14:paraId="6C33B996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91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92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93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94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95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597FD2" w:rsidRPr="00047656" w14:paraId="6C33B99C" w14:textId="77777777" w:rsidTr="00597FD2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997" w14:textId="77777777" w:rsidR="00597FD2" w:rsidRPr="00047656" w:rsidRDefault="000A163E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998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99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9A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99B" w14:textId="77777777" w:rsidR="00597FD2" w:rsidRPr="00047656" w:rsidRDefault="00597FD2" w:rsidP="002046BC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</w:tbl>
    <w:p w14:paraId="6C33B99D" w14:textId="2DF5B492" w:rsidR="00EC5DC1" w:rsidRPr="00047656" w:rsidRDefault="00EC5DC1" w:rsidP="00EC5DC1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047656">
        <w:rPr>
          <w:rFonts w:ascii="Times New Roman" w:hAnsi="Times New Roman"/>
          <w:b/>
          <w:sz w:val="22"/>
          <w:szCs w:val="22"/>
        </w:rPr>
        <w:t>MRG</w:t>
      </w:r>
      <w:r w:rsidRPr="00047656">
        <w:rPr>
          <w:rFonts w:ascii="Times New Roman" w:hAnsi="Times New Roman"/>
          <w:sz w:val="22"/>
          <w:szCs w:val="22"/>
        </w:rPr>
        <w:t>||||131213-901F^^^E</w:t>
      </w:r>
      <w:r w:rsidR="00EE7F64">
        <w:rPr>
          <w:rFonts w:ascii="Times New Roman" w:hAnsi="Times New Roman"/>
          <w:sz w:val="22"/>
          <w:szCs w:val="22"/>
        </w:rPr>
        <w:t>ffica^VHETU^|||Sukunimi^Etunimi</w:t>
      </w:r>
    </w:p>
    <w:p w14:paraId="6C33B99E" w14:textId="05AB8301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4ED2F7E" w14:textId="77777777" w:rsidR="00530CB7" w:rsidRDefault="00530CB7" w:rsidP="00EC5DC1">
      <w:pPr>
        <w:pStyle w:val="Leipteksti"/>
        <w:ind w:left="567"/>
      </w:pPr>
    </w:p>
    <w:p w14:paraId="6C33B9AE" w14:textId="77777777" w:rsidR="008F7648" w:rsidRPr="002F52B5" w:rsidRDefault="008F7648" w:rsidP="008F7648">
      <w:pPr>
        <w:pStyle w:val="Otsikko1"/>
        <w:rPr>
          <w:rFonts w:ascii="Times New Roman" w:hAnsi="Times New Roman" w:cs="Times New Roman"/>
          <w:lang w:val="fi-FI"/>
        </w:rPr>
      </w:pPr>
      <w:bookmarkStart w:id="530" w:name="_Toc27658731"/>
      <w:r w:rsidRPr="002F52B5">
        <w:rPr>
          <w:rFonts w:ascii="Times New Roman" w:hAnsi="Times New Roman" w:cs="Times New Roman"/>
          <w:lang w:val="fi-FI"/>
        </w:rPr>
        <w:t>Kuittaussanomat</w:t>
      </w:r>
      <w:bookmarkEnd w:id="530"/>
    </w:p>
    <w:p w14:paraId="6C33B9AF" w14:textId="77777777" w:rsidR="008F7648" w:rsidRPr="002F52B5" w:rsidRDefault="00E6011F" w:rsidP="008F7648">
      <w:pPr>
        <w:pStyle w:val="Otsikko2"/>
        <w:rPr>
          <w:rFonts w:ascii="Times New Roman" w:hAnsi="Times New Roman" w:cs="Times New Roman"/>
          <w:lang w:val="fi-FI"/>
        </w:rPr>
      </w:pPr>
      <w:bookmarkStart w:id="531" w:name="_Toc27658732"/>
      <w:r w:rsidRPr="002F52B5">
        <w:rPr>
          <w:rFonts w:ascii="Times New Roman" w:hAnsi="Times New Roman" w:cs="Times New Roman"/>
          <w:lang w:val="fi-FI"/>
        </w:rPr>
        <w:t>Segmentit</w:t>
      </w:r>
      <w:bookmarkEnd w:id="531"/>
    </w:p>
    <w:p w14:paraId="6C33B9B0" w14:textId="77777777" w:rsidR="008F7648" w:rsidRPr="00047656" w:rsidRDefault="008F76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 – Message header</w:t>
      </w:r>
    </w:p>
    <w:p w14:paraId="6C33B9B1" w14:textId="77777777" w:rsidR="008F7648" w:rsidRDefault="008F76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 – Message Acknowledgement</w:t>
      </w:r>
    </w:p>
    <w:p w14:paraId="6C33B9B2" w14:textId="77777777" w:rsidR="0079482D" w:rsidRPr="00047656" w:rsidRDefault="0079482D" w:rsidP="0079482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9B3" w14:textId="2F3B8FFD" w:rsidR="0079482D" w:rsidRPr="00FF6E30" w:rsidRDefault="0079482D" w:rsidP="00FF6E30">
      <w:pPr>
        <w:ind w:left="567"/>
        <w:rPr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Kuittaussanomien lähetys määräytyy MSH-16 </w:t>
      </w:r>
      <w:r w:rsidR="00C13BF1">
        <w:rPr>
          <w:rFonts w:ascii="Times New Roman" w:hAnsi="Times New Roman" w:cs="Times New Roman"/>
          <w:sz w:val="22"/>
          <w:szCs w:val="22"/>
          <w:lang w:val="fi-FI"/>
        </w:rPr>
        <w:t>-kentän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arvon mukaan</w:t>
      </w:r>
      <w:r>
        <w:rPr>
          <w:lang w:val="fi-FI"/>
        </w:rPr>
        <w:t>.</w:t>
      </w:r>
    </w:p>
    <w:p w14:paraId="6C33B9B4" w14:textId="77777777" w:rsidR="008F7648" w:rsidRPr="002F52B5" w:rsidRDefault="00AA5A7B" w:rsidP="008F7648">
      <w:pPr>
        <w:pStyle w:val="Otsikko3"/>
        <w:spacing w:after="240"/>
        <w:rPr>
          <w:rFonts w:ascii="Times New Roman" w:hAnsi="Times New Roman" w:cs="Times New Roman"/>
          <w:szCs w:val="24"/>
          <w:lang w:val="fi-FI"/>
        </w:rPr>
      </w:pPr>
      <w:bookmarkStart w:id="532" w:name="_Toc27658733"/>
      <w:r w:rsidRPr="002F52B5">
        <w:rPr>
          <w:rFonts w:ascii="Times New Roman" w:hAnsi="Times New Roman" w:cs="Times New Roman"/>
          <w:szCs w:val="24"/>
          <w:lang w:val="fi-FI"/>
        </w:rPr>
        <w:t>MSH-s</w:t>
      </w:r>
      <w:r w:rsidR="008F7648" w:rsidRPr="002F52B5">
        <w:rPr>
          <w:rFonts w:ascii="Times New Roman" w:hAnsi="Times New Roman" w:cs="Times New Roman"/>
          <w:szCs w:val="24"/>
          <w:lang w:val="fi-FI"/>
        </w:rPr>
        <w:t>egmentti</w:t>
      </w:r>
      <w:bookmarkEnd w:id="532"/>
    </w:p>
    <w:p w14:paraId="6C33B9B5" w14:textId="77777777" w:rsidR="008F7648" w:rsidRPr="00047656" w:rsidRDefault="00AA5A7B" w:rsidP="008F7648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8F7648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9 kentän tyyppi </w:t>
      </w:r>
      <w:r w:rsidR="00B41CEE" w:rsidRPr="00047656">
        <w:rPr>
          <w:rFonts w:ascii="Times New Roman" w:hAnsi="Times New Roman" w:cs="Times New Roman"/>
          <w:sz w:val="22"/>
          <w:szCs w:val="22"/>
          <w:lang w:val="fi-FI"/>
        </w:rPr>
        <w:t>määräytyy kuittaussanoman mukaan.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2"/>
        <w:gridCol w:w="2294"/>
        <w:gridCol w:w="559"/>
        <w:gridCol w:w="608"/>
        <w:gridCol w:w="3855"/>
      </w:tblGrid>
      <w:tr w:rsidR="008F7648" w:rsidRPr="00047656" w14:paraId="6C33B9BB" w14:textId="77777777" w:rsidTr="00E6011F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6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8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9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6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A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8F7648" w:rsidRPr="00047656" w14:paraId="6C33B9C1" w14:textId="77777777" w:rsidTr="00E6011F">
        <w:tc>
          <w:tcPr>
            <w:tcW w:w="694" w:type="dxa"/>
            <w:tcBorders>
              <w:bottom w:val="dashed" w:sz="4" w:space="0" w:color="auto"/>
            </w:tcBorders>
          </w:tcPr>
          <w:p w14:paraId="6C33B9BC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642" w:type="dxa"/>
            <w:tcBorders>
              <w:bottom w:val="dashed" w:sz="4" w:space="0" w:color="auto"/>
            </w:tcBorders>
          </w:tcPr>
          <w:p w14:paraId="6C33B9BD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9BE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9BF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677" w:type="dxa"/>
            <w:tcBorders>
              <w:bottom w:val="dashed" w:sz="4" w:space="0" w:color="auto"/>
            </w:tcBorders>
          </w:tcPr>
          <w:p w14:paraId="6C33B9C0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8F7648" w:rsidRPr="00047656" w14:paraId="6C33B9C7" w14:textId="77777777" w:rsidTr="00E6011F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B9C2" w14:textId="77777777" w:rsidR="008F7648" w:rsidRPr="00047656" w:rsidRDefault="000A163E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8F7648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42" w:type="dxa"/>
            <w:tcBorders>
              <w:top w:val="dashed" w:sz="4" w:space="0" w:color="auto"/>
              <w:bottom w:val="dashed" w:sz="4" w:space="0" w:color="auto"/>
            </w:tcBorders>
          </w:tcPr>
          <w:p w14:paraId="6C33B9C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9C4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9C5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</w:tcPr>
          <w:p w14:paraId="6C33B9C6" w14:textId="77777777" w:rsidR="00B41CEE" w:rsidRPr="00047656" w:rsidRDefault="00B41CEE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&lt;ACK&gt;</w:t>
            </w:r>
          </w:p>
        </w:tc>
      </w:tr>
      <w:tr w:rsidR="008F7648" w:rsidRPr="00047656" w14:paraId="6C33B9CD" w14:textId="77777777" w:rsidTr="00E6011F">
        <w:tc>
          <w:tcPr>
            <w:tcW w:w="694" w:type="dxa"/>
            <w:tcBorders>
              <w:top w:val="dashed" w:sz="4" w:space="0" w:color="auto"/>
            </w:tcBorders>
          </w:tcPr>
          <w:p w14:paraId="6C33B9C8" w14:textId="77777777" w:rsidR="008F7648" w:rsidRPr="00A97ACC" w:rsidRDefault="000A163E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97ACC">
              <w:rPr>
                <w:rFonts w:ascii="Times New Roman" w:hAnsi="Times New Roman"/>
                <w:sz w:val="22"/>
                <w:szCs w:val="22"/>
              </w:rPr>
              <w:t>9</w:t>
            </w:r>
            <w:r w:rsidR="008F7648" w:rsidRPr="00A97ACC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642" w:type="dxa"/>
            <w:tcBorders>
              <w:top w:val="dashed" w:sz="4" w:space="0" w:color="auto"/>
            </w:tcBorders>
          </w:tcPr>
          <w:p w14:paraId="6C33B9C9" w14:textId="77777777" w:rsidR="008F7648" w:rsidRPr="00A97ACC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97ACC">
              <w:rPr>
                <w:rFonts w:ascii="Times New Roman" w:hAnsi="Times New Roman"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9CA" w14:textId="77777777" w:rsidR="008F7648" w:rsidRPr="00A97ACC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97ACC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9CB" w14:textId="0F4BC160" w:rsidR="008F7648" w:rsidRPr="00A97ACC" w:rsidRDefault="00A97ACC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4677" w:type="dxa"/>
            <w:tcBorders>
              <w:top w:val="dashed" w:sz="4" w:space="0" w:color="auto"/>
            </w:tcBorders>
          </w:tcPr>
          <w:p w14:paraId="6C33B9CC" w14:textId="0CB3EB66" w:rsidR="008F7648" w:rsidRPr="00A97ACC" w:rsidRDefault="00A97ACC" w:rsidP="00B41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Vastaanotetun viestin tapahtuma (MSH-9.2)</w:t>
            </w:r>
          </w:p>
        </w:tc>
      </w:tr>
    </w:tbl>
    <w:p w14:paraId="6D5A5E4D" w14:textId="6242E89F" w:rsidR="00A97ACC" w:rsidRDefault="00A97ACC" w:rsidP="00A97ACC"/>
    <w:p w14:paraId="024D159D" w14:textId="25A8555E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Esimerkki 1:</w:t>
      </w:r>
    </w:p>
    <w:p w14:paraId="576168C3" w14:textId="54A1A48E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A97ACC">
        <w:rPr>
          <w:rFonts w:ascii="Times New Roman" w:hAnsi="Times New Roman" w:cs="Times New Roman"/>
          <w:b/>
          <w:sz w:val="22"/>
          <w:szCs w:val="22"/>
          <w:lang w:val="fi-FI"/>
        </w:rPr>
        <w:t>MSH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|^~\&amp;|Effica|KHSHP|Commit|KHSHP|20141010143049|1.20|ACK^O01|</w:t>
      </w:r>
      <w:r w:rsidR="00742389" w:rsidRPr="00A97ACC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742389">
        <w:rPr>
          <w:rFonts w:ascii="Times New Roman" w:hAnsi="Times New Roman" w:cs="Times New Roman"/>
          <w:sz w:val="22"/>
          <w:szCs w:val="22"/>
          <w:lang w:val="fi-FI"/>
        </w:rPr>
        <w:t>23.123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|P|2.3|||AL|NE||8859/1</w:t>
      </w:r>
    </w:p>
    <w:p w14:paraId="45DFBEEE" w14:textId="77777777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DC61F47" w14:textId="262D9CAA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Esimerkki 2:</w:t>
      </w:r>
    </w:p>
    <w:p w14:paraId="34AADE61" w14:textId="029769DE" w:rsidR="00A97ACC" w:rsidRP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A97ACC">
        <w:rPr>
          <w:rFonts w:ascii="Times New Roman" w:hAnsi="Times New Roman" w:cs="Times New Roman"/>
          <w:b/>
          <w:sz w:val="22"/>
          <w:szCs w:val="22"/>
          <w:lang w:val="fi-FI"/>
        </w:rPr>
        <w:t>MSH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|^~\&amp;|Effica|KHSHP|Commit|KHSHP|20141010143049|1.20|ACK|</w:t>
      </w:r>
      <w:r w:rsidR="00742389" w:rsidRPr="00A97ACC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742389">
        <w:rPr>
          <w:rFonts w:ascii="Times New Roman" w:hAnsi="Times New Roman" w:cs="Times New Roman"/>
          <w:sz w:val="22"/>
          <w:szCs w:val="22"/>
          <w:lang w:val="fi-FI"/>
        </w:rPr>
        <w:t>23.123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|P|2.3|||AL|NE||8859/1</w:t>
      </w:r>
    </w:p>
    <w:p w14:paraId="0BBE1EA6" w14:textId="77777777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FDE632F" w14:textId="4EE77050" w:rsidR="00742389" w:rsidRPr="00A97ACC" w:rsidRDefault="00A97ACC" w:rsidP="007423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Mole</w:t>
      </w:r>
      <w:r w:rsidR="004217C6">
        <w:rPr>
          <w:rFonts w:ascii="Times New Roman" w:hAnsi="Times New Roman" w:cs="Times New Roman"/>
          <w:sz w:val="22"/>
          <w:szCs w:val="22"/>
          <w:lang w:val="fi-FI"/>
        </w:rPr>
        <w:t>mmat edellä mainitut kuittaussanomat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ovat hyväksyttyjä kuittauksia samaan vastaanotettuun pyyntösanomaan.</w:t>
      </w:r>
    </w:p>
    <w:p w14:paraId="6C33B9CE" w14:textId="77777777" w:rsidR="008F7648" w:rsidRPr="002F52B5" w:rsidRDefault="00AA5A7B" w:rsidP="008F7648">
      <w:pPr>
        <w:pStyle w:val="Otsikko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533" w:name="_Toc27658734"/>
      <w:r w:rsidRPr="002F52B5">
        <w:rPr>
          <w:rFonts w:ascii="Times New Roman" w:hAnsi="Times New Roman" w:cs="Times New Roman"/>
          <w:szCs w:val="24"/>
        </w:rPr>
        <w:t>MSA-s</w:t>
      </w:r>
      <w:r w:rsidR="008F7648" w:rsidRPr="002F52B5">
        <w:rPr>
          <w:rFonts w:ascii="Times New Roman" w:hAnsi="Times New Roman" w:cs="Times New Roman"/>
          <w:szCs w:val="24"/>
        </w:rPr>
        <w:t>egmentti (Message Acknowledgement)</w:t>
      </w:r>
      <w:bookmarkEnd w:id="533"/>
    </w:p>
    <w:p w14:paraId="6C33B9CF" w14:textId="77777777" w:rsidR="008F7648" w:rsidRPr="006C6659" w:rsidRDefault="008F7648" w:rsidP="008F7648"/>
    <w:p w14:paraId="6C33B9D0" w14:textId="77777777" w:rsidR="008F7648" w:rsidRPr="00047656" w:rsidRDefault="00AA5A7B" w:rsidP="008F7648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MSA-</w:t>
      </w:r>
      <w:r w:rsidR="008F7648" w:rsidRPr="00047656">
        <w:rPr>
          <w:rFonts w:ascii="Times New Roman" w:hAnsi="Times New Roman" w:cs="Times New Roman"/>
          <w:sz w:val="22"/>
          <w:szCs w:val="22"/>
          <w:lang w:val="fi-FI"/>
        </w:rPr>
        <w:t>segmentissä palautetaan tieto pyynnön vastaanottamisen onnistumisesta.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1"/>
        <w:gridCol w:w="2137"/>
        <w:gridCol w:w="649"/>
        <w:gridCol w:w="608"/>
        <w:gridCol w:w="3783"/>
      </w:tblGrid>
      <w:tr w:rsidR="008F7648" w:rsidRPr="00047656" w14:paraId="6C33B9D6" w14:textId="77777777" w:rsidTr="00E6011F">
        <w:tc>
          <w:tcPr>
            <w:tcW w:w="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1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2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4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5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8F7648" w:rsidRPr="00047656" w14:paraId="6C33B9DE" w14:textId="77777777" w:rsidTr="00E6011F">
        <w:tc>
          <w:tcPr>
            <w:tcW w:w="811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184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8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Acknowledg. Code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9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A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B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&lt;AA&gt; = Application Accept</w:t>
            </w:r>
          </w:p>
          <w:p w14:paraId="6C33B9DC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&lt;AE&gt; = Application Error</w:t>
            </w:r>
          </w:p>
          <w:p w14:paraId="6C33B9DD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&lt;AR&gt;=  Application Reject</w:t>
            </w:r>
          </w:p>
        </w:tc>
      </w:tr>
      <w:tr w:rsidR="008F7648" w:rsidRPr="00047656" w14:paraId="6C33B9E4" w14:textId="77777777" w:rsidTr="00E6011F">
        <w:tc>
          <w:tcPr>
            <w:tcW w:w="811" w:type="dxa"/>
            <w:tcBorders>
              <w:bottom w:val="single" w:sz="4" w:space="0" w:color="000000"/>
            </w:tcBorders>
          </w:tcPr>
          <w:p w14:paraId="6C33B9DF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</w:tcPr>
          <w:p w14:paraId="6C33B9E0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Message Control ID</w:t>
            </w: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6C33B9E1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9E2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bottom w:val="single" w:sz="4" w:space="0" w:color="000000"/>
            </w:tcBorders>
          </w:tcPr>
          <w:p w14:paraId="6C33B9E3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Alkuperäisen sanoman ID (MSH-10)</w:t>
            </w:r>
          </w:p>
        </w:tc>
      </w:tr>
      <w:tr w:rsidR="008F7648" w:rsidRPr="004320DA" w14:paraId="6C33B9EA" w14:textId="77777777" w:rsidTr="00E6011F">
        <w:tc>
          <w:tcPr>
            <w:tcW w:w="811" w:type="dxa"/>
            <w:tcBorders>
              <w:bottom w:val="single" w:sz="4" w:space="0" w:color="000000"/>
            </w:tcBorders>
          </w:tcPr>
          <w:p w14:paraId="6C33B9E5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</w:tcPr>
          <w:p w14:paraId="6C33B9E6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Text Message</w:t>
            </w: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6C33B9E7" w14:textId="77777777" w:rsidR="008F7648" w:rsidRPr="00047656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9E8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38" w:type="dxa"/>
            <w:tcBorders>
              <w:bottom w:val="single" w:sz="4" w:space="0" w:color="000000"/>
            </w:tcBorders>
          </w:tcPr>
          <w:p w14:paraId="6C33B9E9" w14:textId="69B0BAC4" w:rsidR="008F7648" w:rsidRPr="00530CB7" w:rsidRDefault="008F7648" w:rsidP="00E6011F">
            <w:pPr>
              <w:pStyle w:val="Leipteksti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530CB7">
              <w:rPr>
                <w:rFonts w:ascii="Times New Roman" w:hAnsi="Times New Roman"/>
                <w:sz w:val="22"/>
                <w:szCs w:val="22"/>
                <w:lang w:val="fi-FI"/>
              </w:rPr>
              <w:t>Selventävä teksti virheen syystä</w:t>
            </w:r>
            <w:r w:rsidR="00530CB7" w:rsidRPr="00530CB7">
              <w:rPr>
                <w:rFonts w:ascii="Times New Roman" w:hAnsi="Times New Roman"/>
                <w:sz w:val="22"/>
                <w:szCs w:val="22"/>
                <w:lang w:val="fi-FI"/>
              </w:rPr>
              <w:t>. Tarkistukset pyritään tekemä</w:t>
            </w:r>
            <w:r w:rsidR="00530CB7">
              <w:rPr>
                <w:rFonts w:ascii="Times New Roman" w:hAnsi="Times New Roman"/>
                <w:sz w:val="22"/>
                <w:szCs w:val="22"/>
                <w:lang w:val="fi-FI"/>
              </w:rPr>
              <w:t>än pakollisiin kenttiin.</w:t>
            </w:r>
          </w:p>
        </w:tc>
      </w:tr>
    </w:tbl>
    <w:p w14:paraId="6C33B9EB" w14:textId="1DEEFB4D" w:rsidR="00267188" w:rsidRDefault="00267188" w:rsidP="00267188">
      <w:pPr>
        <w:pStyle w:val="Leipteksti"/>
        <w:ind w:left="567"/>
        <w:rPr>
          <w:rFonts w:ascii="Times New Roman" w:hAnsi="Times New Roman"/>
          <w:sz w:val="22"/>
          <w:szCs w:val="22"/>
        </w:rPr>
      </w:pPr>
      <w:r w:rsidRPr="00047656">
        <w:rPr>
          <w:rFonts w:ascii="Times New Roman" w:hAnsi="Times New Roman"/>
          <w:b/>
          <w:sz w:val="22"/>
          <w:szCs w:val="22"/>
        </w:rPr>
        <w:t>MSA</w:t>
      </w:r>
      <w:r w:rsidRPr="00047656">
        <w:rPr>
          <w:rFonts w:ascii="Times New Roman" w:hAnsi="Times New Roman"/>
          <w:sz w:val="22"/>
          <w:szCs w:val="22"/>
        </w:rPr>
        <w:t>|A</w:t>
      </w:r>
      <w:r w:rsidR="00EE7F64">
        <w:rPr>
          <w:rFonts w:ascii="Times New Roman" w:hAnsi="Times New Roman"/>
          <w:sz w:val="22"/>
          <w:szCs w:val="22"/>
        </w:rPr>
        <w:t>E</w:t>
      </w:r>
      <w:r w:rsidRPr="00047656">
        <w:rPr>
          <w:rFonts w:ascii="Times New Roman" w:hAnsi="Times New Roman"/>
          <w:sz w:val="22"/>
          <w:szCs w:val="22"/>
        </w:rPr>
        <w:t>|12345678.11.105256|</w:t>
      </w:r>
      <w:r w:rsidR="00EE7F64">
        <w:rPr>
          <w:rFonts w:ascii="Times New Roman" w:hAnsi="Times New Roman"/>
          <w:sz w:val="22"/>
          <w:szCs w:val="22"/>
        </w:rPr>
        <w:t>MSH:3.1 (Sending application</w:t>
      </w:r>
      <w:r w:rsidR="00AF43FD">
        <w:rPr>
          <w:rFonts w:ascii="Times New Roman" w:hAnsi="Times New Roman"/>
          <w:sz w:val="22"/>
          <w:szCs w:val="22"/>
        </w:rPr>
        <w:t xml:space="preserve"> identifier</w:t>
      </w:r>
      <w:r w:rsidR="00EE7F64">
        <w:rPr>
          <w:rFonts w:ascii="Times New Roman" w:hAnsi="Times New Roman"/>
          <w:sz w:val="22"/>
          <w:szCs w:val="22"/>
        </w:rPr>
        <w:t>) is missing</w:t>
      </w:r>
    </w:p>
    <w:p w14:paraId="61C34E0B" w14:textId="77777777" w:rsidR="0001433B" w:rsidRDefault="0001433B" w:rsidP="0001433B"/>
    <w:p w14:paraId="004AE3A4" w14:textId="61FF41B4" w:rsidR="0001433B" w:rsidRDefault="0001433B" w:rsidP="0001433B">
      <w:pPr>
        <w:ind w:firstLine="567"/>
        <w:rPr>
          <w:lang w:val="fi-FI"/>
        </w:rPr>
      </w:pPr>
      <w:r w:rsidRPr="0001433B">
        <w:rPr>
          <w:lang w:val="fi-FI"/>
        </w:rPr>
        <w:t xml:space="preserve">AE-kuittaus palautetaan silloin, kun viestin rakenteessa on jotain </w:t>
      </w:r>
      <w:r>
        <w:rPr>
          <w:lang w:val="fi-FI"/>
        </w:rPr>
        <w:t xml:space="preserve">virhettä. </w:t>
      </w:r>
    </w:p>
    <w:p w14:paraId="64ECA9D3" w14:textId="663BEA61" w:rsidR="00EC0344" w:rsidRDefault="00EC0344" w:rsidP="0001433B">
      <w:pPr>
        <w:ind w:firstLine="567"/>
        <w:rPr>
          <w:lang w:val="fi-FI"/>
        </w:rPr>
      </w:pPr>
      <w:r>
        <w:rPr>
          <w:lang w:val="fi-FI"/>
        </w:rPr>
        <w:t>Esim.</w:t>
      </w:r>
    </w:p>
    <w:p w14:paraId="188873FB" w14:textId="75132D33" w:rsidR="0001433B" w:rsidRDefault="0001433B" w:rsidP="0001433B">
      <w:pPr>
        <w:pStyle w:val="Luettelokappale"/>
        <w:numPr>
          <w:ilvl w:val="0"/>
          <w:numId w:val="21"/>
        </w:numPr>
        <w:rPr>
          <w:lang w:val="fi-FI"/>
        </w:rPr>
      </w:pPr>
      <w:r>
        <w:rPr>
          <w:lang w:val="fi-FI"/>
        </w:rPr>
        <w:t>P</w:t>
      </w:r>
      <w:r w:rsidR="00EC0344">
        <w:rPr>
          <w:lang w:val="fi-FI"/>
        </w:rPr>
        <w:t>akollinen kenttä</w:t>
      </w:r>
      <w:r>
        <w:rPr>
          <w:lang w:val="fi-FI"/>
        </w:rPr>
        <w:t xml:space="preserve"> puuttuu</w:t>
      </w:r>
    </w:p>
    <w:p w14:paraId="2B3C51E1" w14:textId="33682A43" w:rsidR="0001433B" w:rsidRDefault="0001433B" w:rsidP="0001433B">
      <w:pPr>
        <w:pStyle w:val="Luettelokappale"/>
        <w:numPr>
          <w:ilvl w:val="0"/>
          <w:numId w:val="21"/>
        </w:numPr>
        <w:rPr>
          <w:lang w:val="fi-FI"/>
        </w:rPr>
      </w:pPr>
      <w:r>
        <w:rPr>
          <w:lang w:val="fi-FI"/>
        </w:rPr>
        <w:t>Pakollinen segmentti puuttuu</w:t>
      </w:r>
    </w:p>
    <w:p w14:paraId="54A6B648" w14:textId="77777777" w:rsidR="00EC0344" w:rsidRDefault="00EC0344" w:rsidP="00EC0344">
      <w:pPr>
        <w:ind w:left="567"/>
        <w:rPr>
          <w:lang w:val="fi-FI"/>
        </w:rPr>
      </w:pPr>
    </w:p>
    <w:p w14:paraId="0A55C087" w14:textId="0A0A97FA" w:rsidR="00EC0344" w:rsidRPr="00EC0344" w:rsidRDefault="00EC0344" w:rsidP="00EC0344">
      <w:pPr>
        <w:ind w:left="567"/>
        <w:rPr>
          <w:lang w:val="fi-FI"/>
        </w:rPr>
      </w:pPr>
      <w:r>
        <w:rPr>
          <w:lang w:val="fi-FI"/>
        </w:rPr>
        <w:lastRenderedPageBreak/>
        <w:t xml:space="preserve">AR-kuittaus palautetaan silloin, kun vastaanottaja ei ole jostain syystä pystynyt käsittelemään viestiä ja viesti on rakenteeltan validi. </w:t>
      </w:r>
    </w:p>
    <w:p w14:paraId="6C33B9EC" w14:textId="77777777" w:rsidR="00E6011F" w:rsidRPr="002F52B5" w:rsidRDefault="00E85038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534" w:name="_Tutkimuspyynnön_kuittaus_ACK"/>
      <w:bookmarkStart w:id="535" w:name="_Toc27658735"/>
      <w:bookmarkEnd w:id="534"/>
      <w:r w:rsidRPr="002F52B5">
        <w:rPr>
          <w:rFonts w:ascii="Times New Roman" w:hAnsi="Times New Roman" w:cs="Times New Roman"/>
          <w:lang w:val="fi-FI"/>
        </w:rPr>
        <w:t xml:space="preserve">Tutkimuspyynnön </w:t>
      </w:r>
      <w:r w:rsidR="00E6011F" w:rsidRPr="002F52B5">
        <w:rPr>
          <w:rFonts w:ascii="Times New Roman" w:hAnsi="Times New Roman" w:cs="Times New Roman"/>
          <w:lang w:val="fi-FI"/>
        </w:rPr>
        <w:t xml:space="preserve">kuittaus </w:t>
      </w:r>
      <w:r w:rsidR="00792B48" w:rsidRPr="002F52B5">
        <w:rPr>
          <w:rFonts w:ascii="Times New Roman" w:hAnsi="Times New Roman" w:cs="Times New Roman"/>
          <w:lang w:val="fi-FI"/>
        </w:rPr>
        <w:t>ACK</w:t>
      </w:r>
      <w:r w:rsidR="00E6011F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535"/>
    </w:p>
    <w:p w14:paraId="6C33B9ED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bookmarkStart w:id="536" w:name="_Tutkimussanoman_kuittaus_ACK"/>
      <w:bookmarkEnd w:id="536"/>
      <w:r w:rsidRPr="00047656">
        <w:rPr>
          <w:rFonts w:ascii="Times New Roman" w:hAnsi="Times New Roman"/>
          <w:sz w:val="22"/>
          <w:szCs w:val="22"/>
          <w:lang w:val="fi-FI"/>
        </w:rPr>
        <w:t>Tämä kuittaustapa koskee myös lausuntopyyntöä jälkikäteen.</w:t>
      </w:r>
    </w:p>
    <w:p w14:paraId="6C33B9EE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>ACK-segmentit:</w:t>
      </w:r>
    </w:p>
    <w:p w14:paraId="6C33B9EF" w14:textId="77777777" w:rsidR="00792B48" w:rsidRPr="00047656" w:rsidRDefault="00792B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ACK</w:t>
      </w:r>
    </w:p>
    <w:p w14:paraId="6C33B9F0" w14:textId="77777777" w:rsidR="00792B48" w:rsidRPr="00047656" w:rsidRDefault="00792B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 – Message Ac</w:t>
      </w:r>
      <w:r w:rsidRPr="00047656">
        <w:rPr>
          <w:rFonts w:ascii="Times New Roman" w:hAnsi="Times New Roman" w:cs="Times New Roman"/>
          <w:sz w:val="22"/>
          <w:szCs w:val="22"/>
        </w:rPr>
        <w:t>knowledgement</w:t>
      </w:r>
    </w:p>
    <w:p w14:paraId="6C33B9F1" w14:textId="77777777" w:rsidR="00E6011F" w:rsidRPr="002F52B5" w:rsidRDefault="00E6011F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537" w:name="_Toc27658736"/>
      <w:r w:rsidRPr="002F52B5">
        <w:rPr>
          <w:rFonts w:ascii="Times New Roman" w:hAnsi="Times New Roman" w:cs="Times New Roman"/>
          <w:lang w:val="fi-FI"/>
        </w:rPr>
        <w:t xml:space="preserve">Tutkimussanoman kuittaus ACK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537"/>
    </w:p>
    <w:p w14:paraId="6C33B9F2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3" w14:textId="77777777" w:rsidR="00E6011F" w:rsidRPr="002F52B5" w:rsidRDefault="00E6011F" w:rsidP="00E6011F">
      <w:pPr>
        <w:pStyle w:val="Otsikko2"/>
        <w:rPr>
          <w:rFonts w:ascii="Times New Roman" w:hAnsi="Times New Roman" w:cs="Times New Roman"/>
          <w:lang w:val="fi-FI"/>
        </w:rPr>
      </w:pPr>
      <w:bookmarkStart w:id="538" w:name="_Toc27658737"/>
      <w:r w:rsidRPr="002F52B5">
        <w:rPr>
          <w:rFonts w:ascii="Times New Roman" w:hAnsi="Times New Roman" w:cs="Times New Roman"/>
          <w:lang w:val="fi-FI"/>
        </w:rPr>
        <w:t xml:space="preserve">Lausuntosanoman kuittaus ACK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538"/>
    </w:p>
    <w:p w14:paraId="6C33B9F4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5" w14:textId="77777777" w:rsidR="00C83E24" w:rsidRPr="002F52B5" w:rsidRDefault="00C83E24" w:rsidP="00C83E24">
      <w:pPr>
        <w:pStyle w:val="Otsikko2"/>
        <w:rPr>
          <w:rFonts w:ascii="Times New Roman" w:hAnsi="Times New Roman" w:cs="Times New Roman"/>
          <w:lang w:val="fi-FI"/>
        </w:rPr>
      </w:pPr>
      <w:bookmarkStart w:id="539" w:name="_Toc27658738"/>
      <w:r w:rsidRPr="002F52B5">
        <w:rPr>
          <w:rFonts w:ascii="Times New Roman" w:hAnsi="Times New Roman" w:cs="Times New Roman"/>
          <w:lang w:val="fi-FI"/>
        </w:rPr>
        <w:t xml:space="preserve">Ajanvaraussanomien kuittaus ACK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539"/>
    </w:p>
    <w:p w14:paraId="6C33B9F6" w14:textId="77777777" w:rsidR="00792B48" w:rsidRPr="00047656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7" w14:textId="77777777" w:rsidR="002046BC" w:rsidRPr="002F52B5" w:rsidRDefault="002046BC" w:rsidP="002046BC">
      <w:pPr>
        <w:pStyle w:val="Otsikko2"/>
        <w:rPr>
          <w:rFonts w:ascii="Times New Roman" w:hAnsi="Times New Roman" w:cs="Times New Roman"/>
          <w:lang w:val="fi-FI"/>
        </w:rPr>
      </w:pPr>
      <w:bookmarkStart w:id="540" w:name="_Toc27658739"/>
      <w:r w:rsidRPr="002F52B5">
        <w:rPr>
          <w:rFonts w:ascii="Times New Roman" w:hAnsi="Times New Roman" w:cs="Times New Roman"/>
          <w:lang w:val="fi-FI"/>
        </w:rPr>
        <w:t xml:space="preserve">Potilastietosanomien ACK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Pr="002F52B5">
        <w:rPr>
          <w:rFonts w:ascii="Times New Roman" w:hAnsi="Times New Roman" w:cs="Times New Roman"/>
          <w:lang w:val="fi-FI"/>
        </w:rPr>
        <w:t xml:space="preserve"> -&gt;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540"/>
    </w:p>
    <w:p w14:paraId="6C33B9F8" w14:textId="26F03EFD" w:rsidR="00792B48" w:rsidRDefault="00792B48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9AD3DFC" w14:textId="16C4033E" w:rsidR="00707AC0" w:rsidRDefault="00707AC0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/>
          <w:sz w:val="22"/>
          <w:szCs w:val="22"/>
          <w:lang w:val="fi-FI"/>
        </w:rPr>
        <w:br w:type="page"/>
      </w:r>
    </w:p>
    <w:p w14:paraId="78BD130C" w14:textId="77777777" w:rsidR="00707AC0" w:rsidRPr="00047656" w:rsidRDefault="00707AC0" w:rsidP="00792B48">
      <w:pPr>
        <w:pStyle w:val="Leipteksti"/>
        <w:ind w:left="567"/>
        <w:rPr>
          <w:rFonts w:ascii="Times New Roman" w:hAnsi="Times New Roman"/>
          <w:sz w:val="22"/>
          <w:szCs w:val="22"/>
          <w:lang w:val="fi-FI"/>
        </w:rPr>
      </w:pPr>
    </w:p>
    <w:p w14:paraId="4F68A054" w14:textId="25594110" w:rsidR="00BE3C9C" w:rsidRDefault="00BE3C9C" w:rsidP="000524F1">
      <w:pPr>
        <w:pStyle w:val="Otsikko1"/>
        <w:rPr>
          <w:rFonts w:ascii="Times New Roman" w:hAnsi="Times New Roman" w:cs="Times New Roman"/>
          <w:lang w:val="fi-FI"/>
        </w:rPr>
      </w:pPr>
      <w:bookmarkStart w:id="541" w:name="_Toc27658740"/>
      <w:r>
        <w:rPr>
          <w:rFonts w:ascii="Times New Roman" w:hAnsi="Times New Roman" w:cs="Times New Roman"/>
          <w:lang w:val="fi-FI"/>
        </w:rPr>
        <w:t>Viitteet</w:t>
      </w:r>
      <w:bookmarkEnd w:id="541"/>
    </w:p>
    <w:p w14:paraId="794D4B93" w14:textId="262CD125" w:rsidR="00BE3C9C" w:rsidRDefault="00BE3C9C" w:rsidP="00BE3C9C">
      <w:pPr>
        <w:pStyle w:val="Otsikko2"/>
        <w:rPr>
          <w:lang w:val="fi-FI"/>
        </w:rPr>
      </w:pPr>
      <w:bookmarkStart w:id="542" w:name="_THL/Tietosisältö_-_Kuvantamistutkim"/>
      <w:bookmarkStart w:id="543" w:name="_Toc27658741"/>
      <w:bookmarkEnd w:id="542"/>
      <w:r w:rsidRPr="00BE3C9C">
        <w:rPr>
          <w:lang w:val="fi-FI"/>
        </w:rPr>
        <w:t>THL/Tietosisältö - Kuvantamistutkimukset 2013</w:t>
      </w:r>
      <w:bookmarkEnd w:id="543"/>
    </w:p>
    <w:p w14:paraId="021AE3FF" w14:textId="70FF31ED" w:rsidR="00BE3C9C" w:rsidRDefault="00F776A2" w:rsidP="00BE3C9C">
      <w:pPr>
        <w:pStyle w:val="Vaintekstin"/>
        <w:ind w:left="720"/>
        <w:rPr>
          <w:lang w:val="fi-FI"/>
        </w:rPr>
      </w:pPr>
      <w:hyperlink r:id="rId16" w:history="1">
        <w:r w:rsidR="00BE3C9C" w:rsidRPr="003B07A5">
          <w:rPr>
            <w:rStyle w:val="Hyperlinkki"/>
            <w:lang w:val="fi-FI"/>
          </w:rPr>
          <w:t>http://koodistopalvelu.kanta.fi/codeserver/pages/classification-view-page.xhtml?classificationKey=624&amp;versionKey=724</w:t>
        </w:r>
      </w:hyperlink>
      <w:r w:rsidR="0055178F">
        <w:rPr>
          <w:lang w:val="fi-FI"/>
        </w:rPr>
        <w:t>, luettu 26.09.2014</w:t>
      </w:r>
    </w:p>
    <w:p w14:paraId="700B8E48" w14:textId="77DFF73B" w:rsidR="0055178F" w:rsidRPr="0055178F" w:rsidRDefault="0055178F" w:rsidP="0055178F">
      <w:pPr>
        <w:pStyle w:val="Otsikko2"/>
        <w:rPr>
          <w:lang w:val="fi-FI"/>
        </w:rPr>
      </w:pPr>
      <w:bookmarkStart w:id="544" w:name="_ISO_639-3_kielikoodit"/>
      <w:bookmarkStart w:id="545" w:name="_Toc27658742"/>
      <w:bookmarkEnd w:id="544"/>
      <w:r>
        <w:rPr>
          <w:lang w:val="fi-FI"/>
        </w:rPr>
        <w:t>ISO 639-3 kielikoodit</w:t>
      </w:r>
      <w:bookmarkEnd w:id="545"/>
    </w:p>
    <w:p w14:paraId="055169C1" w14:textId="4263DEDE" w:rsidR="0055178F" w:rsidRDefault="00F776A2" w:rsidP="0055178F">
      <w:pPr>
        <w:ind w:firstLine="720"/>
        <w:rPr>
          <w:lang w:val="fi-FI"/>
        </w:rPr>
      </w:pPr>
      <w:hyperlink r:id="rId17" w:history="1">
        <w:r w:rsidR="0055178F" w:rsidRPr="003B07A5">
          <w:rPr>
            <w:rStyle w:val="Hyperlinkki"/>
            <w:lang w:val="fi-FI"/>
          </w:rPr>
          <w:t>http://www-01.sil.org/iso639-3/default.asp</w:t>
        </w:r>
      </w:hyperlink>
      <w:r w:rsidR="0055178F">
        <w:rPr>
          <w:lang w:val="fi-FI"/>
        </w:rPr>
        <w:t>, luettu 26.09.2014</w:t>
      </w:r>
    </w:p>
    <w:p w14:paraId="6161B8AE" w14:textId="236D5866" w:rsidR="00B77CCB" w:rsidRPr="00B77CCB" w:rsidRDefault="00B77CCB" w:rsidP="00B77CCB">
      <w:pPr>
        <w:pStyle w:val="Otsikko2"/>
        <w:rPr>
          <w:lang w:val="fi-FI"/>
        </w:rPr>
      </w:pPr>
      <w:bookmarkStart w:id="546" w:name="_ISO_3166-2,_maakoodit"/>
      <w:bookmarkStart w:id="547" w:name="_Toc27658743"/>
      <w:bookmarkEnd w:id="546"/>
      <w:r>
        <w:rPr>
          <w:lang w:val="fi-FI"/>
        </w:rPr>
        <w:t>ISO 3166-2 maakoodit</w:t>
      </w:r>
      <w:bookmarkEnd w:id="547"/>
    </w:p>
    <w:p w14:paraId="58648C0E" w14:textId="571FC2E3" w:rsidR="00B77CCB" w:rsidRDefault="00F776A2" w:rsidP="00AA1141">
      <w:pPr>
        <w:ind w:left="720"/>
        <w:rPr>
          <w:lang w:val="fi-FI"/>
        </w:rPr>
      </w:pPr>
      <w:hyperlink r:id="rId18" w:history="1">
        <w:r w:rsidR="00AA1141" w:rsidRPr="00AA1141">
          <w:rPr>
            <w:rStyle w:val="Hyperlinkki"/>
            <w:lang w:val="fi-FI"/>
          </w:rPr>
          <w:t>http://www.iso.org/iso/home/standards/country_codes.htm#2012_iso3166-2</w:t>
        </w:r>
      </w:hyperlink>
      <w:r w:rsidR="00AA1141" w:rsidRPr="00AA1141">
        <w:rPr>
          <w:lang w:val="fi-FI"/>
        </w:rPr>
        <w:t>,</w:t>
      </w:r>
      <w:r w:rsidR="00AA1141">
        <w:rPr>
          <w:lang w:val="fi-FI"/>
        </w:rPr>
        <w:t xml:space="preserve"> l</w:t>
      </w:r>
      <w:r w:rsidR="00B77CCB">
        <w:rPr>
          <w:lang w:val="fi-FI"/>
        </w:rPr>
        <w:t>uettu 26.09.2014</w:t>
      </w:r>
    </w:p>
    <w:p w14:paraId="086B7B87" w14:textId="52384A73" w:rsidR="00AA1141" w:rsidRDefault="00AA1141" w:rsidP="00AA1141">
      <w:pPr>
        <w:pStyle w:val="Otsikko2"/>
        <w:rPr>
          <w:lang w:val="fi-FI"/>
        </w:rPr>
      </w:pPr>
      <w:bookmarkStart w:id="548" w:name="_Toc27658744"/>
      <w:r>
        <w:rPr>
          <w:lang w:val="fi-FI"/>
        </w:rPr>
        <w:t>HL7-versio 2.3 dokumentaatio – vuodelta 1998 versio 1.4</w:t>
      </w:r>
      <w:bookmarkEnd w:id="548"/>
    </w:p>
    <w:p w14:paraId="1779AD55" w14:textId="6ACAACB7" w:rsidR="00B77CCB" w:rsidRDefault="00F776A2" w:rsidP="00AA1141">
      <w:pPr>
        <w:tabs>
          <w:tab w:val="left" w:pos="709"/>
        </w:tabs>
        <w:ind w:left="709"/>
        <w:rPr>
          <w:rFonts w:cs="Times New Roman"/>
          <w:lang w:val="fi-FI"/>
        </w:rPr>
      </w:pPr>
      <w:hyperlink r:id="rId19" w:history="1">
        <w:r w:rsidR="00AA1141" w:rsidRPr="009D4F1D">
          <w:rPr>
            <w:rStyle w:val="Hyperlinkki"/>
            <w:rFonts w:cs="Times New Roman"/>
            <w:lang w:val="fi-FI"/>
          </w:rPr>
          <w:t>http://www.kanta.fi/documents/3430315/0/v23dokut.zip/688afa89-0786-4bef-accf-145c9058ff01</w:t>
        </w:r>
      </w:hyperlink>
      <w:r w:rsidR="00AA1141">
        <w:rPr>
          <w:rFonts w:cs="Times New Roman"/>
          <w:lang w:val="fi-FI"/>
        </w:rPr>
        <w:t>, luettu 02.10.2014</w:t>
      </w:r>
    </w:p>
    <w:p w14:paraId="3FACA5B7" w14:textId="143508EC" w:rsidR="006F0B46" w:rsidRDefault="006F0B46" w:rsidP="006F0B46">
      <w:pPr>
        <w:pStyle w:val="Otsikko2"/>
        <w:rPr>
          <w:lang w:val="fi-FI"/>
        </w:rPr>
      </w:pPr>
      <w:bookmarkStart w:id="549" w:name="_Terveydenhuollon_ammatihenkilöiden_"/>
      <w:bookmarkStart w:id="550" w:name="_Toc27658745"/>
      <w:bookmarkEnd w:id="549"/>
      <w:r>
        <w:rPr>
          <w:lang w:val="fi-FI"/>
        </w:rPr>
        <w:t>Terveydenhuollon ammatihenkilöiden keskusrekisteri (Terhikki-tunnus)</w:t>
      </w:r>
      <w:bookmarkEnd w:id="550"/>
    </w:p>
    <w:p w14:paraId="6C33BA40" w14:textId="3033F2FB" w:rsidR="00C17C0B" w:rsidRPr="00551523" w:rsidRDefault="00F776A2" w:rsidP="00551523">
      <w:pPr>
        <w:tabs>
          <w:tab w:val="left" w:pos="709"/>
        </w:tabs>
        <w:ind w:left="709"/>
        <w:rPr>
          <w:rFonts w:cs="Times New Roman"/>
          <w:color w:val="0000FF"/>
          <w:u w:val="single"/>
          <w:lang w:val="fi-FI"/>
        </w:rPr>
      </w:pPr>
      <w:hyperlink r:id="rId20" w:history="1">
        <w:r w:rsidR="006F0B46" w:rsidRPr="006F0B46">
          <w:rPr>
            <w:rStyle w:val="Hyperlinkki"/>
            <w:rFonts w:cs="Times New Roman"/>
            <w:lang w:val="fi-FI"/>
          </w:rPr>
          <w:t>http://www.valvira.fi/tietopankki/rekisterit/terveydenhuollon_ammattihenkilot/julkiterhikki</w:t>
        </w:r>
      </w:hyperlink>
    </w:p>
    <w:sectPr w:rsidR="00C17C0B" w:rsidRPr="00551523" w:rsidSect="008B6AA5">
      <w:headerReference w:type="default" r:id="rId21"/>
      <w:footerReference w:type="default" r:id="rId22"/>
      <w:endnotePr>
        <w:numFmt w:val="decimal"/>
      </w:endnotePr>
      <w:pgSz w:w="11906" w:h="16838" w:code="9"/>
      <w:pgMar w:top="522" w:right="1820" w:bottom="522" w:left="1531" w:header="522" w:footer="5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35118" w14:textId="77777777" w:rsidR="00F776A2" w:rsidRPr="003A479F" w:rsidRDefault="00F776A2" w:rsidP="006D4BE9">
      <w:pPr>
        <w:rPr>
          <w:lang w:val="fi-FI"/>
        </w:rPr>
      </w:pPr>
      <w:r w:rsidRPr="003A479F">
        <w:rPr>
          <w:lang w:val="fi-FI"/>
        </w:rPr>
        <w:separator/>
      </w:r>
    </w:p>
  </w:endnote>
  <w:endnote w:type="continuationSeparator" w:id="0">
    <w:p w14:paraId="04DD5743" w14:textId="77777777" w:rsidR="00F776A2" w:rsidRPr="003A479F" w:rsidRDefault="00F776A2" w:rsidP="006D4BE9">
      <w:pPr>
        <w:rPr>
          <w:lang w:val="fi-FI"/>
        </w:rPr>
      </w:pPr>
      <w:r w:rsidRPr="003A479F">
        <w:rPr>
          <w:lang w:val="fi-FI"/>
        </w:rPr>
        <w:continuationSeparator/>
      </w:r>
    </w:p>
  </w:endnote>
  <w:endnote w:type="continuationNotice" w:id="1">
    <w:p w14:paraId="74D4CEDD" w14:textId="77777777" w:rsidR="00F776A2" w:rsidRPr="003A479F" w:rsidRDefault="00F776A2">
      <w:pPr>
        <w:rPr>
          <w:lang w:val="fi-FI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58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309"/>
      <w:gridCol w:w="175"/>
      <w:gridCol w:w="7096"/>
    </w:tblGrid>
    <w:tr w:rsidR="00903E57" w:rsidRPr="00534E73" w14:paraId="6C33BA6A" w14:textId="77777777" w:rsidTr="00F63FA5">
      <w:tc>
        <w:tcPr>
          <w:tcW w:w="1309" w:type="dxa"/>
          <w:noWrap/>
        </w:tcPr>
        <w:p w14:paraId="6C33BA67" w14:textId="77777777" w:rsidR="00903E57" w:rsidRPr="00534E73" w:rsidRDefault="00903E57" w:rsidP="008B6AA5">
          <w:pPr>
            <w:pStyle w:val="Alatunniste"/>
            <w:rPr>
              <w:lang w:val="fi-FI"/>
            </w:rPr>
          </w:pPr>
        </w:p>
      </w:tc>
      <w:tc>
        <w:tcPr>
          <w:tcW w:w="175" w:type="dxa"/>
          <w:noWrap/>
        </w:tcPr>
        <w:p w14:paraId="6C33BA68" w14:textId="77777777" w:rsidR="00903E57" w:rsidRPr="00534E73" w:rsidRDefault="00903E57" w:rsidP="008B6AA5">
          <w:pPr>
            <w:pStyle w:val="Alatunniste"/>
            <w:rPr>
              <w:lang w:val="fi-FI"/>
            </w:rPr>
          </w:pPr>
        </w:p>
      </w:tc>
      <w:tc>
        <w:tcPr>
          <w:tcW w:w="7096" w:type="dxa"/>
          <w:noWrap/>
          <w:tcMar>
            <w:right w:w="516" w:type="dxa"/>
          </w:tcMar>
        </w:tcPr>
        <w:p w14:paraId="6C33BA69" w14:textId="77777777" w:rsidR="00903E57" w:rsidRPr="00534E73" w:rsidRDefault="00903E57" w:rsidP="008B6AA5">
          <w:pPr>
            <w:pStyle w:val="Alatunniste"/>
            <w:rPr>
              <w:lang w:val="fi-FI"/>
            </w:rPr>
          </w:pPr>
        </w:p>
      </w:tc>
    </w:tr>
  </w:tbl>
  <w:p w14:paraId="6C33BA6B" w14:textId="73493000" w:rsidR="00903E57" w:rsidRPr="00692E71" w:rsidRDefault="00903E57" w:rsidP="008B6AA5">
    <w:pPr>
      <w:pStyle w:val="Alatunniste"/>
      <w:rPr>
        <w:sz w:val="18"/>
        <w:szCs w:val="18"/>
        <w:lang w:val="fi-FI"/>
      </w:rPr>
    </w:pPr>
    <w:r w:rsidRPr="00692E71">
      <w:rPr>
        <w:sz w:val="18"/>
        <w:szCs w:val="18"/>
        <w:lang w:val="fi-FI"/>
      </w:rPr>
      <w:t xml:space="preserve">Sivu </w:t>
    </w:r>
    <w:r w:rsidRPr="00692E71">
      <w:rPr>
        <w:b/>
        <w:sz w:val="18"/>
        <w:szCs w:val="18"/>
        <w:lang w:val="fi-FI"/>
      </w:rPr>
      <w:fldChar w:fldCharType="begin"/>
    </w:r>
    <w:r w:rsidRPr="00692E71">
      <w:rPr>
        <w:b/>
        <w:sz w:val="18"/>
        <w:szCs w:val="18"/>
        <w:lang w:val="fi-FI"/>
      </w:rPr>
      <w:instrText>PAGE  \* Arabic  \* MERGEFORMAT</w:instrText>
    </w:r>
    <w:r w:rsidRPr="00692E71">
      <w:rPr>
        <w:b/>
        <w:sz w:val="18"/>
        <w:szCs w:val="18"/>
        <w:lang w:val="fi-FI"/>
      </w:rPr>
      <w:fldChar w:fldCharType="separate"/>
    </w:r>
    <w:r w:rsidR="004320DA">
      <w:rPr>
        <w:b/>
        <w:noProof/>
        <w:sz w:val="18"/>
        <w:szCs w:val="18"/>
        <w:lang w:val="fi-FI"/>
      </w:rPr>
      <w:t>1</w:t>
    </w:r>
    <w:r w:rsidRPr="00692E71">
      <w:rPr>
        <w:b/>
        <w:sz w:val="18"/>
        <w:szCs w:val="18"/>
        <w:lang w:val="fi-FI"/>
      </w:rPr>
      <w:fldChar w:fldCharType="end"/>
    </w:r>
    <w:r w:rsidRPr="00692E71">
      <w:rPr>
        <w:sz w:val="18"/>
        <w:szCs w:val="18"/>
        <w:lang w:val="fi-FI"/>
      </w:rPr>
      <w:t xml:space="preserve"> / </w:t>
    </w:r>
    <w:r w:rsidRPr="00692E71">
      <w:rPr>
        <w:b/>
        <w:sz w:val="18"/>
        <w:szCs w:val="18"/>
        <w:lang w:val="fi-FI"/>
      </w:rPr>
      <w:fldChar w:fldCharType="begin"/>
    </w:r>
    <w:r w:rsidRPr="00692E71">
      <w:rPr>
        <w:b/>
        <w:sz w:val="18"/>
        <w:szCs w:val="18"/>
        <w:lang w:val="fi-FI"/>
      </w:rPr>
      <w:instrText>NUMPAGES  \* Arabic  \* MERGEFORMAT</w:instrText>
    </w:r>
    <w:r w:rsidRPr="00692E71">
      <w:rPr>
        <w:b/>
        <w:sz w:val="18"/>
        <w:szCs w:val="18"/>
        <w:lang w:val="fi-FI"/>
      </w:rPr>
      <w:fldChar w:fldCharType="separate"/>
    </w:r>
    <w:r w:rsidR="004320DA">
      <w:rPr>
        <w:b/>
        <w:noProof/>
        <w:sz w:val="18"/>
        <w:szCs w:val="18"/>
        <w:lang w:val="fi-FI"/>
      </w:rPr>
      <w:t>52</w:t>
    </w:r>
    <w:r w:rsidRPr="00692E71">
      <w:rPr>
        <w:b/>
        <w:sz w:val="18"/>
        <w:szCs w:val="18"/>
        <w:lang w:val="fi-FI"/>
      </w:rPr>
      <w:fldChar w:fldCharType="end"/>
    </w:r>
  </w:p>
  <w:p w14:paraId="6C33BA6C" w14:textId="77777777" w:rsidR="00903E57" w:rsidRPr="003A479F" w:rsidRDefault="00903E57" w:rsidP="008B6AA5">
    <w:pPr>
      <w:pStyle w:val="Alatunniste"/>
      <w:rPr>
        <w:lang w:val="fi-F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269D6" w14:textId="77777777" w:rsidR="00F776A2" w:rsidRPr="003A479F" w:rsidRDefault="00F776A2" w:rsidP="00676963">
      <w:pPr>
        <w:rPr>
          <w:lang w:val="fi-FI"/>
        </w:rPr>
      </w:pPr>
      <w:r w:rsidRPr="003A479F">
        <w:rPr>
          <w:lang w:val="fi-FI"/>
        </w:rPr>
        <w:separator/>
      </w:r>
    </w:p>
  </w:footnote>
  <w:footnote w:type="continuationSeparator" w:id="0">
    <w:p w14:paraId="68FFFA20" w14:textId="77777777" w:rsidR="00F776A2" w:rsidRPr="003A479F" w:rsidRDefault="00F776A2" w:rsidP="00676963">
      <w:pPr>
        <w:rPr>
          <w:lang w:val="fi-FI"/>
        </w:rPr>
      </w:pPr>
      <w:r w:rsidRPr="003A479F">
        <w:rPr>
          <w:lang w:val="fi-FI"/>
        </w:rPr>
        <w:continuationSeparator/>
      </w:r>
    </w:p>
  </w:footnote>
  <w:footnote w:type="continuationNotice" w:id="1">
    <w:p w14:paraId="04AF1E15" w14:textId="77777777" w:rsidR="00F776A2" w:rsidRPr="003A479F" w:rsidRDefault="00F776A2">
      <w:pPr>
        <w:rPr>
          <w:lang w:val="fi-FI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5" w:type="dxa"/>
      <w:tblInd w:w="-886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560"/>
      <w:gridCol w:w="4111"/>
      <w:gridCol w:w="2976"/>
      <w:gridCol w:w="2268"/>
    </w:tblGrid>
    <w:tr w:rsidR="00903E57" w:rsidRPr="005B3182" w14:paraId="6C33BA54" w14:textId="77777777" w:rsidTr="00D96B90">
      <w:trPr>
        <w:trHeight w:val="257"/>
      </w:trPr>
      <w:tc>
        <w:tcPr>
          <w:tcW w:w="1560" w:type="dxa"/>
          <w:vMerge w:val="restart"/>
        </w:tcPr>
        <w:p w14:paraId="6C33BA4A" w14:textId="77777777" w:rsidR="00903E57" w:rsidRDefault="00903E57" w:rsidP="002F52B5">
          <w:pPr>
            <w:pStyle w:val="Alatunniste"/>
            <w:spacing w:before="60"/>
            <w:rPr>
              <w:rFonts w:ascii="Palatino" w:hAnsi="Palatino"/>
              <w:sz w:val="18"/>
            </w:rPr>
          </w:pPr>
          <w:r>
            <w:rPr>
              <w:noProof/>
              <w:sz w:val="20"/>
              <w:lang w:val="fi-FI" w:eastAsia="fi-FI"/>
            </w:rPr>
            <w:drawing>
              <wp:inline distT="0" distB="0" distL="0" distR="0" wp14:anchorId="6C33BA6D" wp14:editId="6C33BA6E">
                <wp:extent cx="829310" cy="669925"/>
                <wp:effectExtent l="0" t="0" r="8890" b="0"/>
                <wp:docPr id="5" name="Kuva 5" descr="usa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usa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9310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vMerge w:val="restart"/>
        </w:tcPr>
        <w:p w14:paraId="6C33BA4B" w14:textId="77777777" w:rsidR="00903E57" w:rsidRPr="00954192" w:rsidRDefault="00903E57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  <w:r w:rsidRPr="00954192">
            <w:rPr>
              <w:rFonts w:ascii="Palatino" w:hAnsi="Palatino"/>
              <w:b/>
              <w:sz w:val="28"/>
              <w:lang w:val="fr-FR"/>
            </w:rPr>
            <w:t>HL7 Finland ry.</w:t>
          </w:r>
          <w:r>
            <w:rPr>
              <w:rFonts w:ascii="Palatino" w:hAnsi="Palatino"/>
              <w:b/>
              <w:sz w:val="28"/>
              <w:lang w:val="fr-FR"/>
            </w:rPr>
            <w:t xml:space="preserve">             </w:t>
          </w:r>
          <w:r>
            <w:rPr>
              <w:rFonts w:ascii="Palatino" w:hAnsi="Palatino"/>
              <w:b/>
              <w:i/>
              <w:color w:val="0000FF"/>
              <w:sz w:val="18"/>
            </w:rPr>
            <w:t>Board 2014</w:t>
          </w:r>
          <w:r w:rsidRPr="00A55D22">
            <w:rPr>
              <w:rFonts w:ascii="Palatino" w:hAnsi="Palatino"/>
              <w:b/>
              <w:i/>
              <w:color w:val="0000FF"/>
              <w:sz w:val="18"/>
            </w:rPr>
            <w:t>:</w:t>
          </w:r>
        </w:p>
        <w:p w14:paraId="6C33BA4C" w14:textId="77777777" w:rsidR="00903E57" w:rsidRPr="006377CE" w:rsidRDefault="00903E57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C/o  Juha Mykkänen, Univ</w:t>
          </w:r>
          <w:r>
            <w:rPr>
              <w:rFonts w:ascii="Palatino" w:hAnsi="Palatino"/>
              <w:sz w:val="16"/>
              <w:lang w:val="fr-FR"/>
            </w:rPr>
            <w:t>ersity</w:t>
          </w:r>
          <w:r w:rsidRPr="006377CE">
            <w:rPr>
              <w:rFonts w:ascii="Palatino" w:hAnsi="Palatino"/>
              <w:sz w:val="16"/>
              <w:lang w:val="fr-FR"/>
            </w:rPr>
            <w:t xml:space="preserve"> of Eastern Finland</w:t>
          </w:r>
        </w:p>
        <w:p w14:paraId="6C33BA4D" w14:textId="77777777" w:rsidR="00903E57" w:rsidRDefault="00903E57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School of Computing, HIS R&amp;D Unit,</w:t>
          </w:r>
          <w:r>
            <w:rPr>
              <w:rFonts w:ascii="Palatino" w:hAnsi="Palatino"/>
              <w:sz w:val="16"/>
              <w:lang w:val="fr-FR"/>
            </w:rPr>
            <w:t xml:space="preserve"> Bioteknia 2</w:t>
          </w:r>
        </w:p>
        <w:p w14:paraId="6C33BA4E" w14:textId="77777777" w:rsidR="00903E57" w:rsidRDefault="00903E57" w:rsidP="002F52B5">
          <w:pPr>
            <w:pStyle w:val="Alatunniste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PO Box 1627,</w:t>
          </w:r>
          <w:r>
            <w:rPr>
              <w:rFonts w:ascii="Palatino" w:hAnsi="Palatino"/>
              <w:sz w:val="16"/>
              <w:lang w:val="fr-FR"/>
            </w:rPr>
            <w:t xml:space="preserve"> </w:t>
          </w:r>
          <w:r w:rsidRPr="006377CE">
            <w:rPr>
              <w:rFonts w:ascii="Palatino" w:hAnsi="Palatino"/>
              <w:sz w:val="16"/>
              <w:lang w:val="fr-FR"/>
            </w:rPr>
            <w:t>FI-70211 Kuopio,</w:t>
          </w:r>
          <w:r>
            <w:rPr>
              <w:rFonts w:ascii="Palatino" w:hAnsi="Palatino"/>
              <w:sz w:val="16"/>
              <w:lang w:val="fr-FR"/>
            </w:rPr>
            <w:t xml:space="preserve"> Finland</w:t>
          </w:r>
        </w:p>
        <w:p w14:paraId="6C33BA4F" w14:textId="77777777" w:rsidR="00903E57" w:rsidRDefault="00903E57" w:rsidP="002F52B5">
          <w:pPr>
            <w:pStyle w:val="Alatunniste"/>
            <w:rPr>
              <w:rFonts w:ascii="Palatino" w:hAnsi="Palatino"/>
              <w:sz w:val="18"/>
            </w:rPr>
          </w:pPr>
          <w:r w:rsidRPr="006377CE">
            <w:rPr>
              <w:rFonts w:ascii="Palatino" w:hAnsi="Palatino"/>
              <w:sz w:val="16"/>
            </w:rPr>
            <w:t>tel: +358-40-355 2824</w:t>
          </w:r>
          <w:r>
            <w:rPr>
              <w:rFonts w:ascii="Palatino" w:hAnsi="Palatino"/>
              <w:sz w:val="18"/>
            </w:rPr>
            <w:t xml:space="preserve">   </w:t>
          </w:r>
        </w:p>
      </w:tc>
      <w:tc>
        <w:tcPr>
          <w:tcW w:w="2976" w:type="dxa"/>
        </w:tcPr>
        <w:p w14:paraId="6C33BA50" w14:textId="77777777" w:rsidR="00903E57" w:rsidRPr="00023F94" w:rsidRDefault="00903E57" w:rsidP="002F52B5">
          <w:pPr>
            <w:pStyle w:val="Alatunniste"/>
            <w:tabs>
              <w:tab w:val="left" w:pos="1735"/>
            </w:tabs>
            <w:rPr>
              <w:rFonts w:ascii="Palatino" w:hAnsi="Palatino"/>
              <w:b/>
              <w:i/>
              <w:color w:val="0000FF"/>
              <w:sz w:val="16"/>
            </w:rPr>
          </w:pPr>
        </w:p>
        <w:p w14:paraId="6C33BA51" w14:textId="77777777" w:rsidR="00903E57" w:rsidRPr="00947FCD" w:rsidRDefault="00903E57" w:rsidP="002F52B5">
          <w:pPr>
            <w:pStyle w:val="Alatunniste"/>
            <w:ind w:left="-107"/>
            <w:rPr>
              <w:rFonts w:ascii="Palatino" w:hAnsi="Palatino"/>
              <w:color w:val="000000"/>
              <w:sz w:val="18"/>
              <w:lang w:val="it-IT"/>
            </w:rPr>
          </w:pPr>
          <w:r>
            <w:rPr>
              <w:rFonts w:ascii="Palatino" w:hAnsi="Palatino"/>
              <w:sz w:val="18"/>
              <w:lang w:val="it-IT"/>
            </w:rPr>
            <w:t>Terhi Kajaste, FiHTA</w:t>
          </w:r>
        </w:p>
      </w:tc>
      <w:tc>
        <w:tcPr>
          <w:tcW w:w="2268" w:type="dxa"/>
        </w:tcPr>
        <w:p w14:paraId="6C33BA52" w14:textId="77777777" w:rsidR="00903E57" w:rsidRDefault="00903E57" w:rsidP="002F52B5">
          <w:pPr>
            <w:pStyle w:val="Alatunniste"/>
            <w:tabs>
              <w:tab w:val="left" w:pos="1735"/>
            </w:tabs>
            <w:rPr>
              <w:rFonts w:ascii="Palatino" w:hAnsi="Palatino"/>
              <w:b/>
              <w:i/>
              <w:color w:val="0000FF"/>
              <w:sz w:val="16"/>
              <w:lang w:val="fi-FI"/>
            </w:rPr>
          </w:pPr>
        </w:p>
        <w:p w14:paraId="6C33BA53" w14:textId="77777777" w:rsidR="00903E57" w:rsidRPr="005B3182" w:rsidRDefault="00903E57" w:rsidP="002F52B5">
          <w:pPr>
            <w:pStyle w:val="Alatunniste"/>
            <w:rPr>
              <w:rFonts w:ascii="Palatino" w:hAnsi="Palatino"/>
              <w:color w:val="000000"/>
              <w:sz w:val="18"/>
              <w:lang w:val="fi-FI"/>
            </w:rPr>
          </w:pPr>
          <w:r w:rsidRPr="000D7207">
            <w:rPr>
              <w:rFonts w:ascii="Palatino" w:hAnsi="Palatino"/>
              <w:color w:val="000000"/>
              <w:sz w:val="18"/>
              <w:lang w:val="it-IT"/>
            </w:rPr>
            <w:t xml:space="preserve">Juha Sorri, </w:t>
          </w:r>
          <w:r>
            <w:rPr>
              <w:rFonts w:ascii="Palatino" w:hAnsi="Palatino"/>
              <w:color w:val="000000"/>
              <w:sz w:val="18"/>
              <w:lang w:val="it-IT"/>
            </w:rPr>
            <w:t>CGI</w:t>
          </w:r>
        </w:p>
      </w:tc>
    </w:tr>
    <w:tr w:rsidR="00903E57" w:rsidRPr="00306FC8" w14:paraId="6C33BA59" w14:textId="77777777" w:rsidTr="00D96B90">
      <w:trPr>
        <w:trHeight w:val="254"/>
      </w:trPr>
      <w:tc>
        <w:tcPr>
          <w:tcW w:w="1560" w:type="dxa"/>
          <w:vMerge/>
        </w:tcPr>
        <w:p w14:paraId="6C33BA55" w14:textId="77777777" w:rsidR="00903E57" w:rsidRDefault="00903E57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56" w14:textId="77777777" w:rsidR="00903E57" w:rsidRPr="00954192" w:rsidRDefault="00903E57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57" w14:textId="77777777" w:rsidR="00903E57" w:rsidRPr="00947FCD" w:rsidRDefault="00903E57" w:rsidP="002F52B5">
          <w:pPr>
            <w:pStyle w:val="Alatunniste"/>
            <w:ind w:left="-107"/>
            <w:rPr>
              <w:rFonts w:ascii="Courier" w:hAnsi="Courier"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Juha Mykkänen, UEF (chair)</w:t>
          </w:r>
        </w:p>
      </w:tc>
      <w:tc>
        <w:tcPr>
          <w:tcW w:w="2268" w:type="dxa"/>
        </w:tcPr>
        <w:p w14:paraId="6C33BA58" w14:textId="77777777" w:rsidR="00903E57" w:rsidRPr="00306FC8" w:rsidRDefault="00903E57" w:rsidP="002F52B5">
          <w:pPr>
            <w:pStyle w:val="Alatunniste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Marina Lindgren, Kela</w:t>
          </w:r>
        </w:p>
      </w:tc>
    </w:tr>
    <w:tr w:rsidR="00903E57" w:rsidRPr="00947FCD" w14:paraId="6C33BA5E" w14:textId="77777777" w:rsidTr="00D96B90">
      <w:trPr>
        <w:trHeight w:val="254"/>
      </w:trPr>
      <w:tc>
        <w:tcPr>
          <w:tcW w:w="1560" w:type="dxa"/>
          <w:vMerge/>
        </w:tcPr>
        <w:p w14:paraId="6C33BA5A" w14:textId="77777777" w:rsidR="00903E57" w:rsidRDefault="00903E57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5B" w14:textId="77777777" w:rsidR="00903E57" w:rsidRPr="00954192" w:rsidRDefault="00903E57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5C" w14:textId="77777777" w:rsidR="00903E57" w:rsidRPr="00306FC8" w:rsidRDefault="00903E57" w:rsidP="002F52B5">
          <w:pPr>
            <w:pStyle w:val="Alatunniste"/>
            <w:ind w:left="-107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 xml:space="preserve">Jaakko Lähteenmäki; VTT </w:t>
          </w:r>
        </w:p>
      </w:tc>
      <w:tc>
        <w:tcPr>
          <w:tcW w:w="2268" w:type="dxa"/>
        </w:tcPr>
        <w:p w14:paraId="6C33BA5D" w14:textId="77777777" w:rsidR="00903E57" w:rsidRPr="00947FCD" w:rsidRDefault="00903E57" w:rsidP="002F52B5">
          <w:pPr>
            <w:pStyle w:val="Alatunniste"/>
            <w:rPr>
              <w:rFonts w:ascii="Palatino" w:hAnsi="Palatino"/>
              <w:color w:val="000000"/>
              <w:sz w:val="18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Mikko Huovila, THL</w:t>
          </w:r>
        </w:p>
      </w:tc>
    </w:tr>
    <w:tr w:rsidR="00903E57" w:rsidRPr="00306FC8" w14:paraId="6C33BA63" w14:textId="77777777" w:rsidTr="00D96B90">
      <w:trPr>
        <w:trHeight w:val="254"/>
      </w:trPr>
      <w:tc>
        <w:tcPr>
          <w:tcW w:w="1560" w:type="dxa"/>
          <w:vMerge/>
        </w:tcPr>
        <w:p w14:paraId="6C33BA5F" w14:textId="77777777" w:rsidR="00903E57" w:rsidRDefault="00903E57" w:rsidP="002F52B5">
          <w:pPr>
            <w:pStyle w:val="Alatunniste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60" w14:textId="77777777" w:rsidR="00903E57" w:rsidRPr="00954192" w:rsidRDefault="00903E57" w:rsidP="002F52B5">
          <w:pPr>
            <w:pStyle w:val="Alatunniste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61" w14:textId="77777777" w:rsidR="00903E57" w:rsidRPr="00306FC8" w:rsidRDefault="00903E57" w:rsidP="002F52B5">
          <w:pPr>
            <w:pStyle w:val="Alatunniste"/>
            <w:ind w:left="-107" w:right="-249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Juhana Suurnäkki, Medi-IT (v-chair)</w:t>
          </w:r>
        </w:p>
      </w:tc>
      <w:tc>
        <w:tcPr>
          <w:tcW w:w="2268" w:type="dxa"/>
        </w:tcPr>
        <w:p w14:paraId="6C33BA62" w14:textId="77777777" w:rsidR="00903E57" w:rsidRPr="00306FC8" w:rsidRDefault="00903E57" w:rsidP="002F52B5">
          <w:pPr>
            <w:pStyle w:val="Alatunniste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 xml:space="preserve">Taija Leppäkoski, Mylab  </w:t>
          </w:r>
        </w:p>
      </w:tc>
    </w:tr>
  </w:tbl>
  <w:p w14:paraId="6C33BA64" w14:textId="77777777" w:rsidR="00903E57" w:rsidRDefault="00903E57" w:rsidP="00F63FA5">
    <w:pPr>
      <w:pStyle w:val="Yltunniste"/>
      <w:rPr>
        <w:lang w:val="fi-FI"/>
      </w:rPr>
    </w:pPr>
  </w:p>
  <w:p w14:paraId="6C33BA65" w14:textId="77777777" w:rsidR="00903E57" w:rsidRPr="00D96B90" w:rsidRDefault="00903E57" w:rsidP="00F63FA5">
    <w:pPr>
      <w:pStyle w:val="Yltunniste"/>
      <w:rPr>
        <w:szCs w:val="20"/>
        <w:lang w:val="fi-FI"/>
      </w:rPr>
    </w:pPr>
  </w:p>
  <w:p w14:paraId="6C33BA66" w14:textId="77777777" w:rsidR="00903E57" w:rsidRPr="00F63FA5" w:rsidRDefault="00903E57" w:rsidP="00F63FA5">
    <w:pPr>
      <w:pStyle w:val="Yltunniste"/>
      <w:rPr>
        <w:lang w:val="fi-F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E0560"/>
    <w:multiLevelType w:val="multilevel"/>
    <w:tmpl w:val="94CE1F2C"/>
    <w:name w:val="Table ln sb"/>
    <w:lvl w:ilvl="0">
      <w:start w:val="1"/>
      <w:numFmt w:val="decimal"/>
      <w:pStyle w:val="Tableln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n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5981BF5"/>
    <w:multiLevelType w:val="multilevel"/>
    <w:tmpl w:val="9C5E39B0"/>
    <w:lvl w:ilvl="0">
      <w:start w:val="1"/>
      <w:numFmt w:val="decimal"/>
      <w:pStyle w:val="Otsikko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tsikko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tsikko3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Otsikko4"/>
      <w:suff w:val="space"/>
      <w:lvlText w:val="%1.%2.%3.%4"/>
      <w:lvlJc w:val="left"/>
      <w:pPr>
        <w:ind w:left="567" w:firstLine="0"/>
      </w:pPr>
      <w:rPr>
        <w:rFonts w:hint="default"/>
        <w:sz w:val="24"/>
        <w:szCs w:val="24"/>
      </w:rPr>
    </w:lvl>
    <w:lvl w:ilvl="4">
      <w:start w:val="1"/>
      <w:numFmt w:val="decimal"/>
      <w:pStyle w:val="Otsikko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tsikko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tsikko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tsikko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tsikko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9223112"/>
    <w:multiLevelType w:val="multilevel"/>
    <w:tmpl w:val="1B781748"/>
    <w:lvl w:ilvl="0">
      <w:start w:val="1"/>
      <w:numFmt w:val="bullet"/>
      <w:pStyle w:val="ListBullet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ListBullet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pStyle w:val="ListBulletsb3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pStyle w:val="ListBulletsb4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pStyle w:val="ListBulletsb5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16"/>
        </w:tabs>
        <w:ind w:left="1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576"/>
        </w:tabs>
        <w:ind w:left="157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936"/>
        </w:tabs>
        <w:ind w:left="1936" w:hanging="360"/>
      </w:pPr>
      <w:rPr>
        <w:rFonts w:hint="default"/>
      </w:rPr>
    </w:lvl>
  </w:abstractNum>
  <w:abstractNum w:abstractNumId="3" w15:restartNumberingAfterBreak="0">
    <w:nsid w:val="295434C8"/>
    <w:multiLevelType w:val="multilevel"/>
    <w:tmpl w:val="4ACCCCDE"/>
    <w:lvl w:ilvl="0">
      <w:start w:val="1"/>
      <w:numFmt w:val="decimal"/>
      <w:pStyle w:val="Tableln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n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E5B2189"/>
    <w:multiLevelType w:val="hybridMultilevel"/>
    <w:tmpl w:val="8D46275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2553122"/>
    <w:multiLevelType w:val="multilevel"/>
    <w:tmpl w:val="BBBA7786"/>
    <w:lvl w:ilvl="0">
      <w:start w:val="1"/>
      <w:numFmt w:val="decimal"/>
      <w:pStyle w:val="ListNumber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istNumber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pStyle w:val="ListNumbersb3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pStyle w:val="ListNumbersb4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pStyle w:val="ListNumbersb5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6150AB9"/>
    <w:multiLevelType w:val="multilevel"/>
    <w:tmpl w:val="8B6AFE8A"/>
    <w:lvl w:ilvl="0">
      <w:start w:val="1"/>
      <w:numFmt w:val="none"/>
      <w:pStyle w:val="Listsb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Listsb2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pStyle w:val="Listsb3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pStyle w:val="Listsb4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pStyle w:val="Listsb5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B253F75"/>
    <w:multiLevelType w:val="hybridMultilevel"/>
    <w:tmpl w:val="4EBA9D1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106334C"/>
    <w:multiLevelType w:val="multilevel"/>
    <w:tmpl w:val="7A9E97C6"/>
    <w:lvl w:ilvl="0">
      <w:start w:val="1"/>
      <w:numFmt w:val="none"/>
      <w:pStyle w:val="Luettelo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Luettelo2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pStyle w:val="Luettelo3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pStyle w:val="Luettelo4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pStyle w:val="Luettelo5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2527705"/>
    <w:multiLevelType w:val="multilevel"/>
    <w:tmpl w:val="19E4A820"/>
    <w:lvl w:ilvl="0">
      <w:start w:val="1"/>
      <w:numFmt w:val="decimal"/>
      <w:pStyle w:val="TableListNumber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istNumber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AD1472"/>
    <w:multiLevelType w:val="multilevel"/>
    <w:tmpl w:val="2AF43E3C"/>
    <w:lvl w:ilvl="0">
      <w:start w:val="1"/>
      <w:numFmt w:val="bullet"/>
      <w:pStyle w:val="Tablel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EAB43EF"/>
    <w:multiLevelType w:val="multilevel"/>
    <w:tmpl w:val="4D30959E"/>
    <w:lvl w:ilvl="0">
      <w:start w:val="1"/>
      <w:numFmt w:val="bullet"/>
      <w:pStyle w:val="TableList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istBullet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20D0529"/>
    <w:multiLevelType w:val="hybridMultilevel"/>
    <w:tmpl w:val="9C2CCE5E"/>
    <w:lvl w:ilvl="0" w:tplc="62A4CC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7F1D0D"/>
    <w:multiLevelType w:val="multilevel"/>
    <w:tmpl w:val="CA722666"/>
    <w:lvl w:ilvl="0">
      <w:start w:val="1"/>
      <w:numFmt w:val="bullet"/>
      <w:pStyle w:val="Tablelb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b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9462683"/>
    <w:multiLevelType w:val="hybridMultilevel"/>
    <w:tmpl w:val="659ECFE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EC742A0"/>
    <w:multiLevelType w:val="multilevel"/>
    <w:tmpl w:val="308E0A76"/>
    <w:lvl w:ilvl="0">
      <w:start w:val="1"/>
      <w:numFmt w:val="bullet"/>
      <w:pStyle w:val="Merkittyluettelo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Merkittyluettelo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pStyle w:val="Merkittyluettelo3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pStyle w:val="Merkittyluettelo4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pStyle w:val="Merkittyluettelo5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3A57D7F"/>
    <w:multiLevelType w:val="hybridMultilevel"/>
    <w:tmpl w:val="DDB632D4"/>
    <w:name w:val="List Bullet sb"/>
    <w:lvl w:ilvl="0" w:tplc="E218457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314363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342E82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5369BA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B66AB4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55CB3F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AF8C3C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6F089B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932DB6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3ED3BC5"/>
    <w:multiLevelType w:val="multilevel"/>
    <w:tmpl w:val="76BC7952"/>
    <w:name w:val="Table ln"/>
    <w:lvl w:ilvl="0">
      <w:start w:val="1"/>
      <w:numFmt w:val="decimal"/>
      <w:pStyle w:val="TableListNumber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istNumber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C75AAF"/>
    <w:multiLevelType w:val="multilevel"/>
    <w:tmpl w:val="ACC69B98"/>
    <w:lvl w:ilvl="0">
      <w:start w:val="1"/>
      <w:numFmt w:val="bullet"/>
      <w:pStyle w:val="TableListBullet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istBullet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60A5A36"/>
    <w:multiLevelType w:val="hybridMultilevel"/>
    <w:tmpl w:val="30686420"/>
    <w:name w:val="List Number sb"/>
    <w:lvl w:ilvl="0" w:tplc="5D46CBC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93AC94E6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C48A8C86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6332E9AA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D838563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B5C094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62E8B61C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D5DA94D4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064DCD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6C721AC1"/>
    <w:multiLevelType w:val="hybridMultilevel"/>
    <w:tmpl w:val="1F3A5EA2"/>
    <w:name w:val="List sb"/>
    <w:lvl w:ilvl="0" w:tplc="74D2F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AB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8A2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08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A5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9E1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DEE7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694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6C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933F4"/>
    <w:multiLevelType w:val="multilevel"/>
    <w:tmpl w:val="406E3C32"/>
    <w:name w:val="List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72C947A1"/>
    <w:multiLevelType w:val="hybridMultilevel"/>
    <w:tmpl w:val="38D6C7A2"/>
    <w:name w:val="Table List sb"/>
    <w:lvl w:ilvl="0" w:tplc="4E266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E213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524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E67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E27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244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0A5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966C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9EB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B233B5D"/>
    <w:multiLevelType w:val="hybridMultilevel"/>
    <w:tmpl w:val="4ECEA424"/>
    <w:name w:val="Table lb"/>
    <w:lvl w:ilvl="0" w:tplc="D02C9E06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CE5E6D78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26EEFD94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AB94C730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5C6E5C4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1A1C0960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2BF82BE4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1C66FBF2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13EA7642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4" w15:restartNumberingAfterBreak="0">
    <w:nsid w:val="7D934A69"/>
    <w:multiLevelType w:val="multilevel"/>
    <w:tmpl w:val="25C459F0"/>
    <w:lvl w:ilvl="0">
      <w:start w:val="1"/>
      <w:numFmt w:val="decimal"/>
      <w:pStyle w:val="Numeroituluettelo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Numeroituluettelo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pStyle w:val="Numeroituluettelo3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pStyle w:val="Numeroituluettelo4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pStyle w:val="Numeroituluettelo5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2"/>
  </w:num>
  <w:num w:numId="3">
    <w:abstractNumId w:val="6"/>
  </w:num>
  <w:num w:numId="4">
    <w:abstractNumId w:val="5"/>
  </w:num>
  <w:num w:numId="5">
    <w:abstractNumId w:val="15"/>
  </w:num>
  <w:num w:numId="6">
    <w:abstractNumId w:val="9"/>
  </w:num>
  <w:num w:numId="7">
    <w:abstractNumId w:val="17"/>
  </w:num>
  <w:num w:numId="8">
    <w:abstractNumId w:val="8"/>
  </w:num>
  <w:num w:numId="9">
    <w:abstractNumId w:val="11"/>
  </w:num>
  <w:num w:numId="10">
    <w:abstractNumId w:val="18"/>
  </w:num>
  <w:num w:numId="11">
    <w:abstractNumId w:val="1"/>
  </w:num>
  <w:num w:numId="12">
    <w:abstractNumId w:val="1"/>
  </w:num>
  <w:num w:numId="13">
    <w:abstractNumId w:val="3"/>
  </w:num>
  <w:num w:numId="14">
    <w:abstractNumId w:val="0"/>
  </w:num>
  <w:num w:numId="15">
    <w:abstractNumId w:val="10"/>
  </w:num>
  <w:num w:numId="16">
    <w:abstractNumId w:val="13"/>
  </w:num>
  <w:num w:numId="17">
    <w:abstractNumId w:val="16"/>
  </w:num>
  <w:num w:numId="18">
    <w:abstractNumId w:val="14"/>
  </w:num>
  <w:num w:numId="19">
    <w:abstractNumId w:val="7"/>
  </w:num>
  <w:num w:numId="20">
    <w:abstractNumId w:val="4"/>
  </w:num>
  <w:num w:numId="21">
    <w:abstractNumId w:val="12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mo Tarhonen">
    <w15:presenceInfo w15:providerId="None" w15:userId="Timo Tarhonen"/>
  </w15:person>
  <w15:person w15:author="Timo Kaskinen">
    <w15:presenceInfo w15:providerId="None" w15:userId="Timo Kaskin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1304"/>
  <w:hyphenationZone w:val="357"/>
  <w:doNotHyphenateCaps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BB"/>
    <w:rsid w:val="00000CB0"/>
    <w:rsid w:val="000011C6"/>
    <w:rsid w:val="00004411"/>
    <w:rsid w:val="00004CB9"/>
    <w:rsid w:val="000100A3"/>
    <w:rsid w:val="00010D0A"/>
    <w:rsid w:val="00011BAD"/>
    <w:rsid w:val="00012C9A"/>
    <w:rsid w:val="00013808"/>
    <w:rsid w:val="000139EE"/>
    <w:rsid w:val="0001433B"/>
    <w:rsid w:val="00014C0F"/>
    <w:rsid w:val="00015C35"/>
    <w:rsid w:val="00016EDF"/>
    <w:rsid w:val="00017367"/>
    <w:rsid w:val="0002166A"/>
    <w:rsid w:val="00023979"/>
    <w:rsid w:val="00026893"/>
    <w:rsid w:val="0003277D"/>
    <w:rsid w:val="00034E8E"/>
    <w:rsid w:val="00035077"/>
    <w:rsid w:val="0003618A"/>
    <w:rsid w:val="00036225"/>
    <w:rsid w:val="00037316"/>
    <w:rsid w:val="00040A74"/>
    <w:rsid w:val="0004571F"/>
    <w:rsid w:val="00045FE3"/>
    <w:rsid w:val="00047656"/>
    <w:rsid w:val="0005238B"/>
    <w:rsid w:val="000524F1"/>
    <w:rsid w:val="00061D9C"/>
    <w:rsid w:val="000635CF"/>
    <w:rsid w:val="000639C1"/>
    <w:rsid w:val="00063A3A"/>
    <w:rsid w:val="00070967"/>
    <w:rsid w:val="00080213"/>
    <w:rsid w:val="00082B43"/>
    <w:rsid w:val="00085420"/>
    <w:rsid w:val="00086C33"/>
    <w:rsid w:val="00091004"/>
    <w:rsid w:val="00091041"/>
    <w:rsid w:val="000A163E"/>
    <w:rsid w:val="000A3F98"/>
    <w:rsid w:val="000A62A6"/>
    <w:rsid w:val="000A70AB"/>
    <w:rsid w:val="000A7B25"/>
    <w:rsid w:val="000B1139"/>
    <w:rsid w:val="000B3BC8"/>
    <w:rsid w:val="000B3FB3"/>
    <w:rsid w:val="000B5089"/>
    <w:rsid w:val="000C4C44"/>
    <w:rsid w:val="000D0905"/>
    <w:rsid w:val="000D09C8"/>
    <w:rsid w:val="000D2EC2"/>
    <w:rsid w:val="000D49D3"/>
    <w:rsid w:val="000D6018"/>
    <w:rsid w:val="000D631C"/>
    <w:rsid w:val="000D7781"/>
    <w:rsid w:val="000E2A88"/>
    <w:rsid w:val="000E7881"/>
    <w:rsid w:val="000F40D1"/>
    <w:rsid w:val="000F468F"/>
    <w:rsid w:val="000F70A8"/>
    <w:rsid w:val="0010308C"/>
    <w:rsid w:val="00105924"/>
    <w:rsid w:val="00105A8E"/>
    <w:rsid w:val="001067FE"/>
    <w:rsid w:val="00110020"/>
    <w:rsid w:val="001113FF"/>
    <w:rsid w:val="001131F3"/>
    <w:rsid w:val="001135B8"/>
    <w:rsid w:val="00120F75"/>
    <w:rsid w:val="0012292F"/>
    <w:rsid w:val="001236AB"/>
    <w:rsid w:val="00125C83"/>
    <w:rsid w:val="00130207"/>
    <w:rsid w:val="00131175"/>
    <w:rsid w:val="0013274A"/>
    <w:rsid w:val="00132884"/>
    <w:rsid w:val="0013383F"/>
    <w:rsid w:val="00134C30"/>
    <w:rsid w:val="00135BFB"/>
    <w:rsid w:val="00140DD8"/>
    <w:rsid w:val="00143B75"/>
    <w:rsid w:val="0015773B"/>
    <w:rsid w:val="00157A29"/>
    <w:rsid w:val="00165051"/>
    <w:rsid w:val="001657B1"/>
    <w:rsid w:val="00166975"/>
    <w:rsid w:val="001716A4"/>
    <w:rsid w:val="001717F4"/>
    <w:rsid w:val="00174507"/>
    <w:rsid w:val="001745E8"/>
    <w:rsid w:val="001749D3"/>
    <w:rsid w:val="00176AB7"/>
    <w:rsid w:val="00180919"/>
    <w:rsid w:val="0018106D"/>
    <w:rsid w:val="00185E8D"/>
    <w:rsid w:val="0018644F"/>
    <w:rsid w:val="00186EDC"/>
    <w:rsid w:val="00187DC4"/>
    <w:rsid w:val="001901CE"/>
    <w:rsid w:val="00190C8F"/>
    <w:rsid w:val="00193F08"/>
    <w:rsid w:val="00194D69"/>
    <w:rsid w:val="00194D98"/>
    <w:rsid w:val="001A0206"/>
    <w:rsid w:val="001A1C2B"/>
    <w:rsid w:val="001A234C"/>
    <w:rsid w:val="001A3291"/>
    <w:rsid w:val="001B25C0"/>
    <w:rsid w:val="001B4096"/>
    <w:rsid w:val="001B5515"/>
    <w:rsid w:val="001B55DA"/>
    <w:rsid w:val="001B7AF8"/>
    <w:rsid w:val="001C0100"/>
    <w:rsid w:val="001C40B0"/>
    <w:rsid w:val="001C53D4"/>
    <w:rsid w:val="001C7439"/>
    <w:rsid w:val="001C78DA"/>
    <w:rsid w:val="001D1EFC"/>
    <w:rsid w:val="001D2B97"/>
    <w:rsid w:val="001D304D"/>
    <w:rsid w:val="001D3315"/>
    <w:rsid w:val="001D65CA"/>
    <w:rsid w:val="001D65F0"/>
    <w:rsid w:val="001D6C30"/>
    <w:rsid w:val="001E3CFC"/>
    <w:rsid w:val="001E4BFA"/>
    <w:rsid w:val="001E4D2D"/>
    <w:rsid w:val="001E566F"/>
    <w:rsid w:val="001F09F6"/>
    <w:rsid w:val="001F18FB"/>
    <w:rsid w:val="001F1C3C"/>
    <w:rsid w:val="001F41E2"/>
    <w:rsid w:val="001F65AD"/>
    <w:rsid w:val="001F6EBB"/>
    <w:rsid w:val="00201BA8"/>
    <w:rsid w:val="002046BC"/>
    <w:rsid w:val="00206299"/>
    <w:rsid w:val="00206CBF"/>
    <w:rsid w:val="002109FC"/>
    <w:rsid w:val="002149F4"/>
    <w:rsid w:val="00216C8D"/>
    <w:rsid w:val="00217875"/>
    <w:rsid w:val="00217B1B"/>
    <w:rsid w:val="002215ED"/>
    <w:rsid w:val="002256DA"/>
    <w:rsid w:val="00226B7A"/>
    <w:rsid w:val="0022721E"/>
    <w:rsid w:val="002319F6"/>
    <w:rsid w:val="00232292"/>
    <w:rsid w:val="00232BA0"/>
    <w:rsid w:val="00235810"/>
    <w:rsid w:val="002375E2"/>
    <w:rsid w:val="0024019D"/>
    <w:rsid w:val="002406FB"/>
    <w:rsid w:val="0024125B"/>
    <w:rsid w:val="002518CD"/>
    <w:rsid w:val="00255EE9"/>
    <w:rsid w:val="00256446"/>
    <w:rsid w:val="00256E2F"/>
    <w:rsid w:val="002629F9"/>
    <w:rsid w:val="0026361E"/>
    <w:rsid w:val="002639A2"/>
    <w:rsid w:val="00264EA4"/>
    <w:rsid w:val="00266D08"/>
    <w:rsid w:val="00266F5D"/>
    <w:rsid w:val="00267188"/>
    <w:rsid w:val="002707B6"/>
    <w:rsid w:val="00274A49"/>
    <w:rsid w:val="002756A7"/>
    <w:rsid w:val="00275CC2"/>
    <w:rsid w:val="00276876"/>
    <w:rsid w:val="00276D40"/>
    <w:rsid w:val="00281ED4"/>
    <w:rsid w:val="00282AAD"/>
    <w:rsid w:val="0028355A"/>
    <w:rsid w:val="0028584B"/>
    <w:rsid w:val="002859DE"/>
    <w:rsid w:val="0028607A"/>
    <w:rsid w:val="00286133"/>
    <w:rsid w:val="00286216"/>
    <w:rsid w:val="0029101B"/>
    <w:rsid w:val="0029106A"/>
    <w:rsid w:val="00293423"/>
    <w:rsid w:val="002962DB"/>
    <w:rsid w:val="00296EB1"/>
    <w:rsid w:val="002A07E1"/>
    <w:rsid w:val="002A0CE8"/>
    <w:rsid w:val="002A2B18"/>
    <w:rsid w:val="002A327B"/>
    <w:rsid w:val="002B1CD7"/>
    <w:rsid w:val="002B1E67"/>
    <w:rsid w:val="002B41B3"/>
    <w:rsid w:val="002B4B7F"/>
    <w:rsid w:val="002B4DC1"/>
    <w:rsid w:val="002B58C3"/>
    <w:rsid w:val="002B6032"/>
    <w:rsid w:val="002B797E"/>
    <w:rsid w:val="002C076A"/>
    <w:rsid w:val="002C16FD"/>
    <w:rsid w:val="002C2F8D"/>
    <w:rsid w:val="002C39FA"/>
    <w:rsid w:val="002C4EDC"/>
    <w:rsid w:val="002C6743"/>
    <w:rsid w:val="002C7889"/>
    <w:rsid w:val="002D2034"/>
    <w:rsid w:val="002D514A"/>
    <w:rsid w:val="002E319B"/>
    <w:rsid w:val="002E32CE"/>
    <w:rsid w:val="002E39C5"/>
    <w:rsid w:val="002E4B55"/>
    <w:rsid w:val="002E4CBF"/>
    <w:rsid w:val="002E6460"/>
    <w:rsid w:val="002E6CF9"/>
    <w:rsid w:val="002F497C"/>
    <w:rsid w:val="002F52B5"/>
    <w:rsid w:val="00303E90"/>
    <w:rsid w:val="003057D7"/>
    <w:rsid w:val="00305818"/>
    <w:rsid w:val="00306248"/>
    <w:rsid w:val="0031349B"/>
    <w:rsid w:val="003145C4"/>
    <w:rsid w:val="00322BD8"/>
    <w:rsid w:val="003239EC"/>
    <w:rsid w:val="00323D4A"/>
    <w:rsid w:val="003245E0"/>
    <w:rsid w:val="00325CAE"/>
    <w:rsid w:val="00326036"/>
    <w:rsid w:val="00332E8E"/>
    <w:rsid w:val="003333F7"/>
    <w:rsid w:val="00335B33"/>
    <w:rsid w:val="0033681A"/>
    <w:rsid w:val="00342E00"/>
    <w:rsid w:val="00345C0B"/>
    <w:rsid w:val="003478D3"/>
    <w:rsid w:val="003507D2"/>
    <w:rsid w:val="003530E2"/>
    <w:rsid w:val="00356037"/>
    <w:rsid w:val="00365E4E"/>
    <w:rsid w:val="003665EE"/>
    <w:rsid w:val="00366DED"/>
    <w:rsid w:val="00371FD9"/>
    <w:rsid w:val="00372881"/>
    <w:rsid w:val="0037462D"/>
    <w:rsid w:val="003753B8"/>
    <w:rsid w:val="00381BA9"/>
    <w:rsid w:val="00381E80"/>
    <w:rsid w:val="0038482E"/>
    <w:rsid w:val="0038570B"/>
    <w:rsid w:val="00386684"/>
    <w:rsid w:val="003930BD"/>
    <w:rsid w:val="00394B73"/>
    <w:rsid w:val="003976E0"/>
    <w:rsid w:val="003A3191"/>
    <w:rsid w:val="003A479F"/>
    <w:rsid w:val="003A5183"/>
    <w:rsid w:val="003A7C40"/>
    <w:rsid w:val="003A7FA6"/>
    <w:rsid w:val="003B5D7F"/>
    <w:rsid w:val="003C44C1"/>
    <w:rsid w:val="003C4D11"/>
    <w:rsid w:val="003C59E1"/>
    <w:rsid w:val="003C7814"/>
    <w:rsid w:val="003D5EF4"/>
    <w:rsid w:val="003D7E78"/>
    <w:rsid w:val="003E2A1E"/>
    <w:rsid w:val="003E2E2B"/>
    <w:rsid w:val="003F1190"/>
    <w:rsid w:val="003F1B87"/>
    <w:rsid w:val="003F2EA6"/>
    <w:rsid w:val="003F6482"/>
    <w:rsid w:val="004009B7"/>
    <w:rsid w:val="00402905"/>
    <w:rsid w:val="00402B26"/>
    <w:rsid w:val="004050F7"/>
    <w:rsid w:val="004052AD"/>
    <w:rsid w:val="00405692"/>
    <w:rsid w:val="0040580F"/>
    <w:rsid w:val="00405C62"/>
    <w:rsid w:val="004114D4"/>
    <w:rsid w:val="00411922"/>
    <w:rsid w:val="00412835"/>
    <w:rsid w:val="00413A71"/>
    <w:rsid w:val="00413BF8"/>
    <w:rsid w:val="00415F23"/>
    <w:rsid w:val="00417CF1"/>
    <w:rsid w:val="00417F7D"/>
    <w:rsid w:val="0042019E"/>
    <w:rsid w:val="00421562"/>
    <w:rsid w:val="004217C6"/>
    <w:rsid w:val="00423290"/>
    <w:rsid w:val="00424D63"/>
    <w:rsid w:val="004258F9"/>
    <w:rsid w:val="00427A6A"/>
    <w:rsid w:val="0043006C"/>
    <w:rsid w:val="004320DA"/>
    <w:rsid w:val="00435FAD"/>
    <w:rsid w:val="00436F55"/>
    <w:rsid w:val="00437273"/>
    <w:rsid w:val="00440C1D"/>
    <w:rsid w:val="00441FBD"/>
    <w:rsid w:val="00444801"/>
    <w:rsid w:val="00445217"/>
    <w:rsid w:val="004459C1"/>
    <w:rsid w:val="00447ECD"/>
    <w:rsid w:val="004512A8"/>
    <w:rsid w:val="00451564"/>
    <w:rsid w:val="0045278A"/>
    <w:rsid w:val="0045306B"/>
    <w:rsid w:val="00454179"/>
    <w:rsid w:val="004550AD"/>
    <w:rsid w:val="0045739B"/>
    <w:rsid w:val="0046205D"/>
    <w:rsid w:val="0046628D"/>
    <w:rsid w:val="004662BD"/>
    <w:rsid w:val="0046762F"/>
    <w:rsid w:val="004707F3"/>
    <w:rsid w:val="00477418"/>
    <w:rsid w:val="004800A8"/>
    <w:rsid w:val="004810B6"/>
    <w:rsid w:val="004848BE"/>
    <w:rsid w:val="00484BE1"/>
    <w:rsid w:val="00486295"/>
    <w:rsid w:val="00486E2C"/>
    <w:rsid w:val="004904E0"/>
    <w:rsid w:val="0049585F"/>
    <w:rsid w:val="004A33B2"/>
    <w:rsid w:val="004A3485"/>
    <w:rsid w:val="004A3934"/>
    <w:rsid w:val="004A5193"/>
    <w:rsid w:val="004A580D"/>
    <w:rsid w:val="004B0947"/>
    <w:rsid w:val="004B366D"/>
    <w:rsid w:val="004B40ED"/>
    <w:rsid w:val="004B7116"/>
    <w:rsid w:val="004C282B"/>
    <w:rsid w:val="004C31E9"/>
    <w:rsid w:val="004C334F"/>
    <w:rsid w:val="004C3993"/>
    <w:rsid w:val="004C69BD"/>
    <w:rsid w:val="004D74C1"/>
    <w:rsid w:val="004E54DC"/>
    <w:rsid w:val="004E6A2F"/>
    <w:rsid w:val="00501702"/>
    <w:rsid w:val="00505535"/>
    <w:rsid w:val="0050586A"/>
    <w:rsid w:val="00505AC5"/>
    <w:rsid w:val="00506308"/>
    <w:rsid w:val="005064B7"/>
    <w:rsid w:val="00510F9A"/>
    <w:rsid w:val="0051203A"/>
    <w:rsid w:val="005123EA"/>
    <w:rsid w:val="00512E04"/>
    <w:rsid w:val="00513942"/>
    <w:rsid w:val="0052145B"/>
    <w:rsid w:val="00524608"/>
    <w:rsid w:val="00525A2B"/>
    <w:rsid w:val="00526B3A"/>
    <w:rsid w:val="005306B2"/>
    <w:rsid w:val="00530CB7"/>
    <w:rsid w:val="0053319A"/>
    <w:rsid w:val="0053345C"/>
    <w:rsid w:val="00533DAB"/>
    <w:rsid w:val="005341DB"/>
    <w:rsid w:val="00534837"/>
    <w:rsid w:val="00534E73"/>
    <w:rsid w:val="00536FD6"/>
    <w:rsid w:val="005404B1"/>
    <w:rsid w:val="005448AF"/>
    <w:rsid w:val="00544C22"/>
    <w:rsid w:val="0054585C"/>
    <w:rsid w:val="00547FD5"/>
    <w:rsid w:val="005509B3"/>
    <w:rsid w:val="00551523"/>
    <w:rsid w:val="0055178F"/>
    <w:rsid w:val="0055310F"/>
    <w:rsid w:val="00555B0A"/>
    <w:rsid w:val="00561B9F"/>
    <w:rsid w:val="0056207C"/>
    <w:rsid w:val="0056360B"/>
    <w:rsid w:val="00570E41"/>
    <w:rsid w:val="005803CC"/>
    <w:rsid w:val="00580F8F"/>
    <w:rsid w:val="00584D0D"/>
    <w:rsid w:val="0059114D"/>
    <w:rsid w:val="00591868"/>
    <w:rsid w:val="00597FD2"/>
    <w:rsid w:val="005A0E0E"/>
    <w:rsid w:val="005A16E0"/>
    <w:rsid w:val="005A40D3"/>
    <w:rsid w:val="005A6764"/>
    <w:rsid w:val="005B04C3"/>
    <w:rsid w:val="005B077C"/>
    <w:rsid w:val="005B08E7"/>
    <w:rsid w:val="005B153D"/>
    <w:rsid w:val="005B436B"/>
    <w:rsid w:val="005B523F"/>
    <w:rsid w:val="005B5A27"/>
    <w:rsid w:val="005C0D2C"/>
    <w:rsid w:val="005C115D"/>
    <w:rsid w:val="005C219A"/>
    <w:rsid w:val="005C7DB0"/>
    <w:rsid w:val="005D5C30"/>
    <w:rsid w:val="005D78A0"/>
    <w:rsid w:val="005E072D"/>
    <w:rsid w:val="005E08FF"/>
    <w:rsid w:val="005E1452"/>
    <w:rsid w:val="005E21D0"/>
    <w:rsid w:val="005E4FE1"/>
    <w:rsid w:val="005E6724"/>
    <w:rsid w:val="005F1B35"/>
    <w:rsid w:val="005F20D0"/>
    <w:rsid w:val="005F2146"/>
    <w:rsid w:val="005F2536"/>
    <w:rsid w:val="005F7D6B"/>
    <w:rsid w:val="00600878"/>
    <w:rsid w:val="00606E02"/>
    <w:rsid w:val="00610664"/>
    <w:rsid w:val="0061327E"/>
    <w:rsid w:val="006141F8"/>
    <w:rsid w:val="00614738"/>
    <w:rsid w:val="00615075"/>
    <w:rsid w:val="006152D8"/>
    <w:rsid w:val="0061694B"/>
    <w:rsid w:val="00624FB5"/>
    <w:rsid w:val="0063544B"/>
    <w:rsid w:val="006442CC"/>
    <w:rsid w:val="006458EA"/>
    <w:rsid w:val="00645A69"/>
    <w:rsid w:val="006546B9"/>
    <w:rsid w:val="00656420"/>
    <w:rsid w:val="00661A42"/>
    <w:rsid w:val="00662FF5"/>
    <w:rsid w:val="006655D0"/>
    <w:rsid w:val="00666DD7"/>
    <w:rsid w:val="00667010"/>
    <w:rsid w:val="0066795A"/>
    <w:rsid w:val="006730AD"/>
    <w:rsid w:val="006732B3"/>
    <w:rsid w:val="00676963"/>
    <w:rsid w:val="006769AF"/>
    <w:rsid w:val="006827FA"/>
    <w:rsid w:val="0068293E"/>
    <w:rsid w:val="00683FA3"/>
    <w:rsid w:val="00685E08"/>
    <w:rsid w:val="00692E71"/>
    <w:rsid w:val="00696111"/>
    <w:rsid w:val="006A41C2"/>
    <w:rsid w:val="006A62EA"/>
    <w:rsid w:val="006B0F9E"/>
    <w:rsid w:val="006B230E"/>
    <w:rsid w:val="006B79FE"/>
    <w:rsid w:val="006C0862"/>
    <w:rsid w:val="006C1802"/>
    <w:rsid w:val="006C2B28"/>
    <w:rsid w:val="006C5457"/>
    <w:rsid w:val="006C6659"/>
    <w:rsid w:val="006D0C5A"/>
    <w:rsid w:val="006D4BE9"/>
    <w:rsid w:val="006D56D0"/>
    <w:rsid w:val="006D6585"/>
    <w:rsid w:val="006D77E1"/>
    <w:rsid w:val="006E3865"/>
    <w:rsid w:val="006E3DAA"/>
    <w:rsid w:val="006E5A32"/>
    <w:rsid w:val="006E6418"/>
    <w:rsid w:val="006E704D"/>
    <w:rsid w:val="006F0B46"/>
    <w:rsid w:val="006F110F"/>
    <w:rsid w:val="006F1A67"/>
    <w:rsid w:val="006F3751"/>
    <w:rsid w:val="006F42B1"/>
    <w:rsid w:val="006F7AE5"/>
    <w:rsid w:val="00700A1F"/>
    <w:rsid w:val="00707AC0"/>
    <w:rsid w:val="007107F8"/>
    <w:rsid w:val="0071173A"/>
    <w:rsid w:val="00712468"/>
    <w:rsid w:val="0071461A"/>
    <w:rsid w:val="007146A6"/>
    <w:rsid w:val="00714F27"/>
    <w:rsid w:val="00720630"/>
    <w:rsid w:val="0072219A"/>
    <w:rsid w:val="00723766"/>
    <w:rsid w:val="00727B35"/>
    <w:rsid w:val="007313FC"/>
    <w:rsid w:val="00735012"/>
    <w:rsid w:val="007413D0"/>
    <w:rsid w:val="00742389"/>
    <w:rsid w:val="00744101"/>
    <w:rsid w:val="007516D1"/>
    <w:rsid w:val="007537B0"/>
    <w:rsid w:val="007543C9"/>
    <w:rsid w:val="007555BF"/>
    <w:rsid w:val="007557D5"/>
    <w:rsid w:val="007622A5"/>
    <w:rsid w:val="00762B2E"/>
    <w:rsid w:val="007637FA"/>
    <w:rsid w:val="007661A8"/>
    <w:rsid w:val="00766448"/>
    <w:rsid w:val="00773A12"/>
    <w:rsid w:val="00773BE6"/>
    <w:rsid w:val="007801E7"/>
    <w:rsid w:val="0078213A"/>
    <w:rsid w:val="00782CC3"/>
    <w:rsid w:val="00783CFA"/>
    <w:rsid w:val="00784015"/>
    <w:rsid w:val="00784A2D"/>
    <w:rsid w:val="00786862"/>
    <w:rsid w:val="00787457"/>
    <w:rsid w:val="007900D3"/>
    <w:rsid w:val="00792B48"/>
    <w:rsid w:val="0079482D"/>
    <w:rsid w:val="00795882"/>
    <w:rsid w:val="00797E76"/>
    <w:rsid w:val="007A38A0"/>
    <w:rsid w:val="007B4E63"/>
    <w:rsid w:val="007B68C2"/>
    <w:rsid w:val="007C1901"/>
    <w:rsid w:val="007C3324"/>
    <w:rsid w:val="007C43E4"/>
    <w:rsid w:val="007C4ACB"/>
    <w:rsid w:val="007C58DB"/>
    <w:rsid w:val="007C6C95"/>
    <w:rsid w:val="007D3813"/>
    <w:rsid w:val="007D4B05"/>
    <w:rsid w:val="007D776C"/>
    <w:rsid w:val="007E0C37"/>
    <w:rsid w:val="007E1A70"/>
    <w:rsid w:val="007E3356"/>
    <w:rsid w:val="007E4EE5"/>
    <w:rsid w:val="007E658A"/>
    <w:rsid w:val="007E73DE"/>
    <w:rsid w:val="008010DC"/>
    <w:rsid w:val="008017AC"/>
    <w:rsid w:val="00802C39"/>
    <w:rsid w:val="00803258"/>
    <w:rsid w:val="0081258F"/>
    <w:rsid w:val="008158AB"/>
    <w:rsid w:val="00815A8A"/>
    <w:rsid w:val="0081667A"/>
    <w:rsid w:val="00826ED5"/>
    <w:rsid w:val="00827B7D"/>
    <w:rsid w:val="00831A02"/>
    <w:rsid w:val="00832E81"/>
    <w:rsid w:val="0083555F"/>
    <w:rsid w:val="008434DF"/>
    <w:rsid w:val="00843EE5"/>
    <w:rsid w:val="00844D39"/>
    <w:rsid w:val="008452AC"/>
    <w:rsid w:val="00845B4B"/>
    <w:rsid w:val="00846ABD"/>
    <w:rsid w:val="00847AE8"/>
    <w:rsid w:val="008503A7"/>
    <w:rsid w:val="00850C20"/>
    <w:rsid w:val="008571C3"/>
    <w:rsid w:val="00860666"/>
    <w:rsid w:val="0086298A"/>
    <w:rsid w:val="008658B0"/>
    <w:rsid w:val="00866537"/>
    <w:rsid w:val="00867A0B"/>
    <w:rsid w:val="008703EF"/>
    <w:rsid w:val="00871F82"/>
    <w:rsid w:val="00872C1C"/>
    <w:rsid w:val="00875770"/>
    <w:rsid w:val="008768B7"/>
    <w:rsid w:val="00880443"/>
    <w:rsid w:val="008842DC"/>
    <w:rsid w:val="00886ACE"/>
    <w:rsid w:val="00887164"/>
    <w:rsid w:val="00892408"/>
    <w:rsid w:val="0089443B"/>
    <w:rsid w:val="00897626"/>
    <w:rsid w:val="008A0176"/>
    <w:rsid w:val="008A1166"/>
    <w:rsid w:val="008A2081"/>
    <w:rsid w:val="008A27B4"/>
    <w:rsid w:val="008A3B86"/>
    <w:rsid w:val="008A4CCD"/>
    <w:rsid w:val="008A53B5"/>
    <w:rsid w:val="008A617E"/>
    <w:rsid w:val="008A6275"/>
    <w:rsid w:val="008A6440"/>
    <w:rsid w:val="008A688E"/>
    <w:rsid w:val="008B09CA"/>
    <w:rsid w:val="008B20ED"/>
    <w:rsid w:val="008B54C0"/>
    <w:rsid w:val="008B666B"/>
    <w:rsid w:val="008B6AA5"/>
    <w:rsid w:val="008D0E75"/>
    <w:rsid w:val="008D103C"/>
    <w:rsid w:val="008D1514"/>
    <w:rsid w:val="008D4B86"/>
    <w:rsid w:val="008D4EE6"/>
    <w:rsid w:val="008E37C2"/>
    <w:rsid w:val="008E4A6A"/>
    <w:rsid w:val="008F078C"/>
    <w:rsid w:val="008F0BBD"/>
    <w:rsid w:val="008F0C06"/>
    <w:rsid w:val="008F3BB3"/>
    <w:rsid w:val="008F4F32"/>
    <w:rsid w:val="008F7648"/>
    <w:rsid w:val="00900327"/>
    <w:rsid w:val="009008B8"/>
    <w:rsid w:val="00902687"/>
    <w:rsid w:val="00903E57"/>
    <w:rsid w:val="00904A5F"/>
    <w:rsid w:val="00905DB8"/>
    <w:rsid w:val="009064EA"/>
    <w:rsid w:val="00906808"/>
    <w:rsid w:val="00906EB2"/>
    <w:rsid w:val="00912868"/>
    <w:rsid w:val="009159DD"/>
    <w:rsid w:val="00921567"/>
    <w:rsid w:val="009257E1"/>
    <w:rsid w:val="0093042A"/>
    <w:rsid w:val="0093155F"/>
    <w:rsid w:val="009317FF"/>
    <w:rsid w:val="00932432"/>
    <w:rsid w:val="00932B4E"/>
    <w:rsid w:val="00934998"/>
    <w:rsid w:val="00940C89"/>
    <w:rsid w:val="00941F4A"/>
    <w:rsid w:val="009462A3"/>
    <w:rsid w:val="00952854"/>
    <w:rsid w:val="00953B33"/>
    <w:rsid w:val="00954CD5"/>
    <w:rsid w:val="00956314"/>
    <w:rsid w:val="00956418"/>
    <w:rsid w:val="009574A0"/>
    <w:rsid w:val="00960D90"/>
    <w:rsid w:val="00963C96"/>
    <w:rsid w:val="00964A64"/>
    <w:rsid w:val="009703B5"/>
    <w:rsid w:val="0097068E"/>
    <w:rsid w:val="00974C66"/>
    <w:rsid w:val="00976874"/>
    <w:rsid w:val="00981B67"/>
    <w:rsid w:val="009844C6"/>
    <w:rsid w:val="0098540A"/>
    <w:rsid w:val="00985C2E"/>
    <w:rsid w:val="00985F30"/>
    <w:rsid w:val="00987A20"/>
    <w:rsid w:val="00987E1E"/>
    <w:rsid w:val="00991598"/>
    <w:rsid w:val="009A1609"/>
    <w:rsid w:val="009A4324"/>
    <w:rsid w:val="009A50F6"/>
    <w:rsid w:val="009A62AC"/>
    <w:rsid w:val="009A6D1D"/>
    <w:rsid w:val="009B3B99"/>
    <w:rsid w:val="009B437A"/>
    <w:rsid w:val="009B5069"/>
    <w:rsid w:val="009B68C5"/>
    <w:rsid w:val="009B76DF"/>
    <w:rsid w:val="009C33EB"/>
    <w:rsid w:val="009C3E18"/>
    <w:rsid w:val="009D1E60"/>
    <w:rsid w:val="009D21DE"/>
    <w:rsid w:val="009D2462"/>
    <w:rsid w:val="009D3B47"/>
    <w:rsid w:val="009D41D8"/>
    <w:rsid w:val="009D45D8"/>
    <w:rsid w:val="009D4812"/>
    <w:rsid w:val="009D481E"/>
    <w:rsid w:val="009E55B6"/>
    <w:rsid w:val="009E68AC"/>
    <w:rsid w:val="009F3CEA"/>
    <w:rsid w:val="009F3DA2"/>
    <w:rsid w:val="009F45D2"/>
    <w:rsid w:val="00A00F7D"/>
    <w:rsid w:val="00A05AA5"/>
    <w:rsid w:val="00A1557F"/>
    <w:rsid w:val="00A15BB2"/>
    <w:rsid w:val="00A23990"/>
    <w:rsid w:val="00A23CBC"/>
    <w:rsid w:val="00A246C6"/>
    <w:rsid w:val="00A30381"/>
    <w:rsid w:val="00A32C0E"/>
    <w:rsid w:val="00A33133"/>
    <w:rsid w:val="00A34450"/>
    <w:rsid w:val="00A40411"/>
    <w:rsid w:val="00A40675"/>
    <w:rsid w:val="00A42CB7"/>
    <w:rsid w:val="00A47B58"/>
    <w:rsid w:val="00A5100F"/>
    <w:rsid w:val="00A51F3A"/>
    <w:rsid w:val="00A550D9"/>
    <w:rsid w:val="00A56F22"/>
    <w:rsid w:val="00A573C4"/>
    <w:rsid w:val="00A616BF"/>
    <w:rsid w:val="00A62E6E"/>
    <w:rsid w:val="00A63C9C"/>
    <w:rsid w:val="00A71DFF"/>
    <w:rsid w:val="00A72F5A"/>
    <w:rsid w:val="00A739F7"/>
    <w:rsid w:val="00A73BF1"/>
    <w:rsid w:val="00A825C6"/>
    <w:rsid w:val="00A84094"/>
    <w:rsid w:val="00A84A6F"/>
    <w:rsid w:val="00A87BCF"/>
    <w:rsid w:val="00A917DF"/>
    <w:rsid w:val="00A91F7E"/>
    <w:rsid w:val="00A94854"/>
    <w:rsid w:val="00A95EB6"/>
    <w:rsid w:val="00A9747E"/>
    <w:rsid w:val="00A97ACC"/>
    <w:rsid w:val="00AA1141"/>
    <w:rsid w:val="00AA5A7B"/>
    <w:rsid w:val="00AA74AD"/>
    <w:rsid w:val="00AB06BC"/>
    <w:rsid w:val="00AB1DD1"/>
    <w:rsid w:val="00AB3AB3"/>
    <w:rsid w:val="00AB4306"/>
    <w:rsid w:val="00AB5EA4"/>
    <w:rsid w:val="00AB6437"/>
    <w:rsid w:val="00AC1776"/>
    <w:rsid w:val="00AC3F8A"/>
    <w:rsid w:val="00AC4B0C"/>
    <w:rsid w:val="00AD2F9E"/>
    <w:rsid w:val="00AD5A50"/>
    <w:rsid w:val="00AD6049"/>
    <w:rsid w:val="00AE0F61"/>
    <w:rsid w:val="00AE16EE"/>
    <w:rsid w:val="00AF023F"/>
    <w:rsid w:val="00AF1E66"/>
    <w:rsid w:val="00AF2144"/>
    <w:rsid w:val="00AF2C50"/>
    <w:rsid w:val="00AF331F"/>
    <w:rsid w:val="00AF43FD"/>
    <w:rsid w:val="00AF4CD0"/>
    <w:rsid w:val="00AF73D8"/>
    <w:rsid w:val="00AF7BBC"/>
    <w:rsid w:val="00B00255"/>
    <w:rsid w:val="00B0174C"/>
    <w:rsid w:val="00B025FE"/>
    <w:rsid w:val="00B110DE"/>
    <w:rsid w:val="00B11678"/>
    <w:rsid w:val="00B141A3"/>
    <w:rsid w:val="00B14388"/>
    <w:rsid w:val="00B22F43"/>
    <w:rsid w:val="00B2661C"/>
    <w:rsid w:val="00B2787E"/>
    <w:rsid w:val="00B279DF"/>
    <w:rsid w:val="00B30591"/>
    <w:rsid w:val="00B31EB1"/>
    <w:rsid w:val="00B36CDC"/>
    <w:rsid w:val="00B41CEE"/>
    <w:rsid w:val="00B43B5A"/>
    <w:rsid w:val="00B46293"/>
    <w:rsid w:val="00B46BFB"/>
    <w:rsid w:val="00B47DAD"/>
    <w:rsid w:val="00B524AD"/>
    <w:rsid w:val="00B54834"/>
    <w:rsid w:val="00B5574E"/>
    <w:rsid w:val="00B57ACD"/>
    <w:rsid w:val="00B60C6F"/>
    <w:rsid w:val="00B621BF"/>
    <w:rsid w:val="00B62ED4"/>
    <w:rsid w:val="00B6316E"/>
    <w:rsid w:val="00B64748"/>
    <w:rsid w:val="00B66E9C"/>
    <w:rsid w:val="00B670E6"/>
    <w:rsid w:val="00B7127D"/>
    <w:rsid w:val="00B71B81"/>
    <w:rsid w:val="00B73C5F"/>
    <w:rsid w:val="00B740DC"/>
    <w:rsid w:val="00B75A83"/>
    <w:rsid w:val="00B77841"/>
    <w:rsid w:val="00B77CCB"/>
    <w:rsid w:val="00B81C4A"/>
    <w:rsid w:val="00B82D12"/>
    <w:rsid w:val="00B8502F"/>
    <w:rsid w:val="00B8561C"/>
    <w:rsid w:val="00B91354"/>
    <w:rsid w:val="00B922FC"/>
    <w:rsid w:val="00B96F23"/>
    <w:rsid w:val="00BA22E3"/>
    <w:rsid w:val="00BA3510"/>
    <w:rsid w:val="00BA7398"/>
    <w:rsid w:val="00BB4002"/>
    <w:rsid w:val="00BB59B1"/>
    <w:rsid w:val="00BC142D"/>
    <w:rsid w:val="00BC3C61"/>
    <w:rsid w:val="00BC40F7"/>
    <w:rsid w:val="00BC4C1D"/>
    <w:rsid w:val="00BD2478"/>
    <w:rsid w:val="00BD343F"/>
    <w:rsid w:val="00BD6004"/>
    <w:rsid w:val="00BD61AE"/>
    <w:rsid w:val="00BD7091"/>
    <w:rsid w:val="00BD740F"/>
    <w:rsid w:val="00BE1FC7"/>
    <w:rsid w:val="00BE26D2"/>
    <w:rsid w:val="00BE3C9C"/>
    <w:rsid w:val="00BE435F"/>
    <w:rsid w:val="00BE45B9"/>
    <w:rsid w:val="00BF0683"/>
    <w:rsid w:val="00BF477B"/>
    <w:rsid w:val="00BF6763"/>
    <w:rsid w:val="00C001CD"/>
    <w:rsid w:val="00C00848"/>
    <w:rsid w:val="00C02702"/>
    <w:rsid w:val="00C02CD1"/>
    <w:rsid w:val="00C03F61"/>
    <w:rsid w:val="00C04BC0"/>
    <w:rsid w:val="00C05E28"/>
    <w:rsid w:val="00C10706"/>
    <w:rsid w:val="00C11563"/>
    <w:rsid w:val="00C13A62"/>
    <w:rsid w:val="00C13BF1"/>
    <w:rsid w:val="00C13F59"/>
    <w:rsid w:val="00C145B1"/>
    <w:rsid w:val="00C16304"/>
    <w:rsid w:val="00C1641D"/>
    <w:rsid w:val="00C17C0B"/>
    <w:rsid w:val="00C17C7A"/>
    <w:rsid w:val="00C17F0C"/>
    <w:rsid w:val="00C23397"/>
    <w:rsid w:val="00C25BAE"/>
    <w:rsid w:val="00C25D6D"/>
    <w:rsid w:val="00C274CB"/>
    <w:rsid w:val="00C27AD5"/>
    <w:rsid w:val="00C27DCF"/>
    <w:rsid w:val="00C32943"/>
    <w:rsid w:val="00C333E8"/>
    <w:rsid w:val="00C362F1"/>
    <w:rsid w:val="00C40DB2"/>
    <w:rsid w:val="00C45982"/>
    <w:rsid w:val="00C472B2"/>
    <w:rsid w:val="00C47CBA"/>
    <w:rsid w:val="00C536AB"/>
    <w:rsid w:val="00C559FD"/>
    <w:rsid w:val="00C56A04"/>
    <w:rsid w:val="00C57B21"/>
    <w:rsid w:val="00C61142"/>
    <w:rsid w:val="00C63E3A"/>
    <w:rsid w:val="00C670D0"/>
    <w:rsid w:val="00C67155"/>
    <w:rsid w:val="00C67419"/>
    <w:rsid w:val="00C732E9"/>
    <w:rsid w:val="00C7596D"/>
    <w:rsid w:val="00C75FA8"/>
    <w:rsid w:val="00C764C4"/>
    <w:rsid w:val="00C77C0A"/>
    <w:rsid w:val="00C805C3"/>
    <w:rsid w:val="00C81CE7"/>
    <w:rsid w:val="00C83E24"/>
    <w:rsid w:val="00C84489"/>
    <w:rsid w:val="00C92D13"/>
    <w:rsid w:val="00C9680E"/>
    <w:rsid w:val="00CA4037"/>
    <w:rsid w:val="00CA4BD0"/>
    <w:rsid w:val="00CA5A87"/>
    <w:rsid w:val="00CA5ADF"/>
    <w:rsid w:val="00CB2489"/>
    <w:rsid w:val="00CB61BB"/>
    <w:rsid w:val="00CC3984"/>
    <w:rsid w:val="00CC57DA"/>
    <w:rsid w:val="00CC7761"/>
    <w:rsid w:val="00CD382A"/>
    <w:rsid w:val="00CD6D59"/>
    <w:rsid w:val="00CE0C64"/>
    <w:rsid w:val="00CE164C"/>
    <w:rsid w:val="00CE2274"/>
    <w:rsid w:val="00CE33DE"/>
    <w:rsid w:val="00CE3BE0"/>
    <w:rsid w:val="00CE71EA"/>
    <w:rsid w:val="00CF11BA"/>
    <w:rsid w:val="00CF1FCE"/>
    <w:rsid w:val="00CF452F"/>
    <w:rsid w:val="00CF4F2D"/>
    <w:rsid w:val="00CF4FF6"/>
    <w:rsid w:val="00CF6E64"/>
    <w:rsid w:val="00D0135A"/>
    <w:rsid w:val="00D01FC2"/>
    <w:rsid w:val="00D02C2E"/>
    <w:rsid w:val="00D03E69"/>
    <w:rsid w:val="00D05B66"/>
    <w:rsid w:val="00D062FB"/>
    <w:rsid w:val="00D10D44"/>
    <w:rsid w:val="00D11EDD"/>
    <w:rsid w:val="00D13B99"/>
    <w:rsid w:val="00D14D8A"/>
    <w:rsid w:val="00D1507D"/>
    <w:rsid w:val="00D1671E"/>
    <w:rsid w:val="00D20C1D"/>
    <w:rsid w:val="00D24103"/>
    <w:rsid w:val="00D2459F"/>
    <w:rsid w:val="00D24A02"/>
    <w:rsid w:val="00D27B78"/>
    <w:rsid w:val="00D30755"/>
    <w:rsid w:val="00D3284A"/>
    <w:rsid w:val="00D32E40"/>
    <w:rsid w:val="00D331AB"/>
    <w:rsid w:val="00D33B33"/>
    <w:rsid w:val="00D450CB"/>
    <w:rsid w:val="00D4541A"/>
    <w:rsid w:val="00D45A0A"/>
    <w:rsid w:val="00D46096"/>
    <w:rsid w:val="00D46755"/>
    <w:rsid w:val="00D50493"/>
    <w:rsid w:val="00D5253E"/>
    <w:rsid w:val="00D56699"/>
    <w:rsid w:val="00D60577"/>
    <w:rsid w:val="00D60970"/>
    <w:rsid w:val="00D63B86"/>
    <w:rsid w:val="00D644F2"/>
    <w:rsid w:val="00D6581D"/>
    <w:rsid w:val="00D67B0E"/>
    <w:rsid w:val="00D71B2F"/>
    <w:rsid w:val="00D7227D"/>
    <w:rsid w:val="00D7260D"/>
    <w:rsid w:val="00D732DE"/>
    <w:rsid w:val="00D73839"/>
    <w:rsid w:val="00D74592"/>
    <w:rsid w:val="00D771F9"/>
    <w:rsid w:val="00D77328"/>
    <w:rsid w:val="00D80B03"/>
    <w:rsid w:val="00D81C54"/>
    <w:rsid w:val="00D82696"/>
    <w:rsid w:val="00D82D53"/>
    <w:rsid w:val="00D84821"/>
    <w:rsid w:val="00D85DA6"/>
    <w:rsid w:val="00D876A6"/>
    <w:rsid w:val="00D92787"/>
    <w:rsid w:val="00D96B90"/>
    <w:rsid w:val="00DA1087"/>
    <w:rsid w:val="00DA245B"/>
    <w:rsid w:val="00DA7125"/>
    <w:rsid w:val="00DA7671"/>
    <w:rsid w:val="00DB4F59"/>
    <w:rsid w:val="00DB5A21"/>
    <w:rsid w:val="00DB6360"/>
    <w:rsid w:val="00DC42B2"/>
    <w:rsid w:val="00DC5600"/>
    <w:rsid w:val="00DC6D13"/>
    <w:rsid w:val="00DC75AF"/>
    <w:rsid w:val="00DD0245"/>
    <w:rsid w:val="00DD63C1"/>
    <w:rsid w:val="00DE3D5B"/>
    <w:rsid w:val="00DF530C"/>
    <w:rsid w:val="00DF7A61"/>
    <w:rsid w:val="00E147B4"/>
    <w:rsid w:val="00E20AA3"/>
    <w:rsid w:val="00E27815"/>
    <w:rsid w:val="00E32443"/>
    <w:rsid w:val="00E32A75"/>
    <w:rsid w:val="00E33AE4"/>
    <w:rsid w:val="00E37FA6"/>
    <w:rsid w:val="00E415D8"/>
    <w:rsid w:val="00E43E44"/>
    <w:rsid w:val="00E44044"/>
    <w:rsid w:val="00E47B11"/>
    <w:rsid w:val="00E52234"/>
    <w:rsid w:val="00E531BB"/>
    <w:rsid w:val="00E6011F"/>
    <w:rsid w:val="00E622DB"/>
    <w:rsid w:val="00E62CF9"/>
    <w:rsid w:val="00E63655"/>
    <w:rsid w:val="00E63D5D"/>
    <w:rsid w:val="00E64907"/>
    <w:rsid w:val="00E71049"/>
    <w:rsid w:val="00E71595"/>
    <w:rsid w:val="00E7197F"/>
    <w:rsid w:val="00E85027"/>
    <w:rsid w:val="00E85038"/>
    <w:rsid w:val="00E8739C"/>
    <w:rsid w:val="00E90417"/>
    <w:rsid w:val="00E97415"/>
    <w:rsid w:val="00E97CF1"/>
    <w:rsid w:val="00EA0715"/>
    <w:rsid w:val="00EA30DE"/>
    <w:rsid w:val="00EA3267"/>
    <w:rsid w:val="00EA3950"/>
    <w:rsid w:val="00EA5BC2"/>
    <w:rsid w:val="00EB005B"/>
    <w:rsid w:val="00EB6E89"/>
    <w:rsid w:val="00EC0344"/>
    <w:rsid w:val="00EC3273"/>
    <w:rsid w:val="00EC3D00"/>
    <w:rsid w:val="00EC56E3"/>
    <w:rsid w:val="00EC5DC1"/>
    <w:rsid w:val="00ED0092"/>
    <w:rsid w:val="00ED0773"/>
    <w:rsid w:val="00ED0A72"/>
    <w:rsid w:val="00ED0E2E"/>
    <w:rsid w:val="00ED1988"/>
    <w:rsid w:val="00ED7EC1"/>
    <w:rsid w:val="00EE0B0E"/>
    <w:rsid w:val="00EE168E"/>
    <w:rsid w:val="00EE207B"/>
    <w:rsid w:val="00EE2553"/>
    <w:rsid w:val="00EE260F"/>
    <w:rsid w:val="00EE4CB6"/>
    <w:rsid w:val="00EE66B3"/>
    <w:rsid w:val="00EE7A8C"/>
    <w:rsid w:val="00EE7F64"/>
    <w:rsid w:val="00EF4DC8"/>
    <w:rsid w:val="00EF4EDC"/>
    <w:rsid w:val="00EF74D2"/>
    <w:rsid w:val="00EF782B"/>
    <w:rsid w:val="00F002AF"/>
    <w:rsid w:val="00F037C5"/>
    <w:rsid w:val="00F05875"/>
    <w:rsid w:val="00F135BE"/>
    <w:rsid w:val="00F13655"/>
    <w:rsid w:val="00F16B62"/>
    <w:rsid w:val="00F20AAD"/>
    <w:rsid w:val="00F2364F"/>
    <w:rsid w:val="00F27986"/>
    <w:rsid w:val="00F27B73"/>
    <w:rsid w:val="00F30891"/>
    <w:rsid w:val="00F31592"/>
    <w:rsid w:val="00F32989"/>
    <w:rsid w:val="00F34143"/>
    <w:rsid w:val="00F361C4"/>
    <w:rsid w:val="00F378BB"/>
    <w:rsid w:val="00F402CE"/>
    <w:rsid w:val="00F4305A"/>
    <w:rsid w:val="00F43993"/>
    <w:rsid w:val="00F501C9"/>
    <w:rsid w:val="00F5200A"/>
    <w:rsid w:val="00F56C0D"/>
    <w:rsid w:val="00F60032"/>
    <w:rsid w:val="00F639B9"/>
    <w:rsid w:val="00F63B72"/>
    <w:rsid w:val="00F63FA5"/>
    <w:rsid w:val="00F64499"/>
    <w:rsid w:val="00F67DCB"/>
    <w:rsid w:val="00F72B8C"/>
    <w:rsid w:val="00F776A2"/>
    <w:rsid w:val="00F77D2C"/>
    <w:rsid w:val="00F8123A"/>
    <w:rsid w:val="00F82EDB"/>
    <w:rsid w:val="00F94307"/>
    <w:rsid w:val="00F947A1"/>
    <w:rsid w:val="00F94D9E"/>
    <w:rsid w:val="00F97C60"/>
    <w:rsid w:val="00F97CC0"/>
    <w:rsid w:val="00F97D01"/>
    <w:rsid w:val="00FA2BC5"/>
    <w:rsid w:val="00FA6AFD"/>
    <w:rsid w:val="00FA79A3"/>
    <w:rsid w:val="00FB1C80"/>
    <w:rsid w:val="00FB48E9"/>
    <w:rsid w:val="00FC024A"/>
    <w:rsid w:val="00FC6E24"/>
    <w:rsid w:val="00FD06DB"/>
    <w:rsid w:val="00FD18E4"/>
    <w:rsid w:val="00FD2ED7"/>
    <w:rsid w:val="00FD3F8A"/>
    <w:rsid w:val="00FE0657"/>
    <w:rsid w:val="00FE08CE"/>
    <w:rsid w:val="00FE4449"/>
    <w:rsid w:val="00FF1191"/>
    <w:rsid w:val="00FF4B72"/>
    <w:rsid w:val="00FF65D8"/>
    <w:rsid w:val="00FF6E30"/>
    <w:rsid w:val="00F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C33ABE8"/>
  <w15:docId w15:val="{FDF9BBF3-3233-4A11-BD77-433D3B94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A63C9C"/>
    <w:pPr>
      <w:spacing w:line="260" w:lineRule="atLeast"/>
    </w:pPr>
    <w:rPr>
      <w:rFonts w:ascii="Arial" w:hAnsi="Arial" w:cs="Arial"/>
      <w:szCs w:val="24"/>
      <w:lang w:val="en-GB" w:eastAsia="en-US"/>
    </w:rPr>
  </w:style>
  <w:style w:type="paragraph" w:styleId="Otsikko1">
    <w:name w:val="heading 1"/>
    <w:basedOn w:val="Normaali"/>
    <w:next w:val="Leipteksti"/>
    <w:qFormat/>
    <w:rsid w:val="000B3BC8"/>
    <w:pPr>
      <w:keepNext/>
      <w:numPr>
        <w:numId w:val="12"/>
      </w:numPr>
      <w:spacing w:before="260"/>
      <w:outlineLvl w:val="0"/>
    </w:pPr>
    <w:rPr>
      <w:b/>
      <w:bCs/>
      <w:kern w:val="32"/>
      <w:sz w:val="24"/>
      <w:szCs w:val="22"/>
    </w:rPr>
  </w:style>
  <w:style w:type="paragraph" w:styleId="Otsikko2">
    <w:name w:val="heading 2"/>
    <w:basedOn w:val="Otsikko1"/>
    <w:next w:val="Leipteksti"/>
    <w:qFormat/>
    <w:rsid w:val="006D4BE9"/>
    <w:pPr>
      <w:numPr>
        <w:ilvl w:val="1"/>
      </w:numPr>
      <w:outlineLvl w:val="1"/>
    </w:pPr>
    <w:rPr>
      <w:b w:val="0"/>
      <w:bCs w:val="0"/>
      <w:iCs/>
      <w:szCs w:val="28"/>
    </w:rPr>
  </w:style>
  <w:style w:type="paragraph" w:styleId="Otsikko3">
    <w:name w:val="heading 3"/>
    <w:basedOn w:val="Otsikko2"/>
    <w:next w:val="Leipteksti"/>
    <w:link w:val="Otsikko3Char"/>
    <w:qFormat/>
    <w:rsid w:val="006D4BE9"/>
    <w:pPr>
      <w:numPr>
        <w:ilvl w:val="2"/>
      </w:numPr>
      <w:outlineLvl w:val="2"/>
    </w:pPr>
    <w:rPr>
      <w:bCs/>
      <w:szCs w:val="26"/>
    </w:rPr>
  </w:style>
  <w:style w:type="paragraph" w:styleId="Otsikko4">
    <w:name w:val="heading 4"/>
    <w:basedOn w:val="Otsikko3"/>
    <w:next w:val="Leipteksti"/>
    <w:link w:val="Otsikko4Char"/>
    <w:qFormat/>
    <w:rsid w:val="006D4BE9"/>
    <w:pPr>
      <w:numPr>
        <w:ilvl w:val="3"/>
      </w:numPr>
      <w:ind w:left="0"/>
      <w:outlineLvl w:val="3"/>
    </w:pPr>
    <w:rPr>
      <w:bCs w:val="0"/>
      <w:szCs w:val="28"/>
    </w:rPr>
  </w:style>
  <w:style w:type="paragraph" w:styleId="Otsikko5">
    <w:name w:val="heading 5"/>
    <w:basedOn w:val="Otsikko4"/>
    <w:next w:val="Leipteksti"/>
    <w:qFormat/>
    <w:rsid w:val="006D4BE9"/>
    <w:pPr>
      <w:numPr>
        <w:ilvl w:val="4"/>
      </w:numPr>
      <w:outlineLvl w:val="4"/>
    </w:pPr>
    <w:rPr>
      <w:bCs/>
      <w:iCs w:val="0"/>
      <w:szCs w:val="26"/>
    </w:rPr>
  </w:style>
  <w:style w:type="paragraph" w:styleId="Otsikko6">
    <w:name w:val="heading 6"/>
    <w:basedOn w:val="Otsikko5"/>
    <w:next w:val="Leipteksti"/>
    <w:qFormat/>
    <w:rsid w:val="006D4BE9"/>
    <w:pPr>
      <w:numPr>
        <w:ilvl w:val="5"/>
      </w:numPr>
      <w:outlineLvl w:val="5"/>
    </w:pPr>
    <w:rPr>
      <w:bCs w:val="0"/>
      <w:szCs w:val="22"/>
    </w:rPr>
  </w:style>
  <w:style w:type="paragraph" w:styleId="Otsikko7">
    <w:name w:val="heading 7"/>
    <w:basedOn w:val="Otsikko6"/>
    <w:next w:val="Leipteksti"/>
    <w:qFormat/>
    <w:rsid w:val="006D4BE9"/>
    <w:pPr>
      <w:numPr>
        <w:ilvl w:val="6"/>
      </w:numPr>
      <w:outlineLvl w:val="6"/>
    </w:pPr>
  </w:style>
  <w:style w:type="paragraph" w:styleId="Otsikko8">
    <w:name w:val="heading 8"/>
    <w:basedOn w:val="Otsikko7"/>
    <w:next w:val="Leipteksti"/>
    <w:qFormat/>
    <w:rsid w:val="006D4BE9"/>
    <w:pPr>
      <w:numPr>
        <w:ilvl w:val="7"/>
      </w:numPr>
      <w:outlineLvl w:val="7"/>
    </w:pPr>
    <w:rPr>
      <w:iCs/>
    </w:rPr>
  </w:style>
  <w:style w:type="paragraph" w:styleId="Otsikko9">
    <w:name w:val="heading 9"/>
    <w:basedOn w:val="Otsikko8"/>
    <w:next w:val="Leipteksti"/>
    <w:qFormat/>
    <w:rsid w:val="006D4BE9"/>
    <w:pPr>
      <w:numPr>
        <w:ilvl w:val="8"/>
      </w:numPr>
      <w:outlineLvl w:val="8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99"/>
    <w:rsid w:val="001B55DA"/>
    <w:pPr>
      <w:spacing w:before="260"/>
    </w:pPr>
    <w:rPr>
      <w:rFonts w:cs="Times New Roman"/>
    </w:rPr>
  </w:style>
  <w:style w:type="paragraph" w:styleId="Numeroituluettelo">
    <w:name w:val="List Number"/>
    <w:basedOn w:val="Normaali"/>
    <w:rsid w:val="00784A2D"/>
    <w:pPr>
      <w:numPr>
        <w:numId w:val="1"/>
      </w:numPr>
    </w:pPr>
  </w:style>
  <w:style w:type="paragraph" w:styleId="Numeroituluettelo2">
    <w:name w:val="List Number 2"/>
    <w:basedOn w:val="Normaali"/>
    <w:rsid w:val="00784A2D"/>
    <w:pPr>
      <w:numPr>
        <w:ilvl w:val="1"/>
        <w:numId w:val="1"/>
      </w:numPr>
    </w:pPr>
  </w:style>
  <w:style w:type="paragraph" w:styleId="Numeroituluettelo3">
    <w:name w:val="List Number 3"/>
    <w:basedOn w:val="Normaali"/>
    <w:rsid w:val="00784A2D"/>
    <w:pPr>
      <w:numPr>
        <w:ilvl w:val="2"/>
        <w:numId w:val="1"/>
      </w:numPr>
      <w:tabs>
        <w:tab w:val="clear" w:pos="1071"/>
        <w:tab w:val="num" w:pos="360"/>
      </w:tabs>
      <w:ind w:left="0" w:firstLine="0"/>
    </w:pPr>
  </w:style>
  <w:style w:type="paragraph" w:styleId="Numeroituluettelo4">
    <w:name w:val="List Number 4"/>
    <w:basedOn w:val="Normaali"/>
    <w:rsid w:val="00784A2D"/>
    <w:pPr>
      <w:numPr>
        <w:ilvl w:val="3"/>
        <w:numId w:val="1"/>
      </w:numPr>
    </w:pPr>
  </w:style>
  <w:style w:type="paragraph" w:styleId="Numeroituluettelo5">
    <w:name w:val="List Number 5"/>
    <w:basedOn w:val="Normaali"/>
    <w:rsid w:val="00784A2D"/>
    <w:pPr>
      <w:numPr>
        <w:ilvl w:val="4"/>
        <w:numId w:val="1"/>
      </w:numPr>
    </w:pPr>
  </w:style>
  <w:style w:type="paragraph" w:customStyle="1" w:styleId="ListNumbersb">
    <w:name w:val="List Number sb"/>
    <w:basedOn w:val="Normaali"/>
    <w:rsid w:val="009A4324"/>
    <w:pPr>
      <w:numPr>
        <w:numId w:val="4"/>
      </w:numPr>
      <w:spacing w:before="260"/>
    </w:pPr>
  </w:style>
  <w:style w:type="paragraph" w:customStyle="1" w:styleId="ListNumbersb2">
    <w:name w:val="List Number sb 2"/>
    <w:basedOn w:val="Normaali"/>
    <w:rsid w:val="009A4324"/>
    <w:pPr>
      <w:numPr>
        <w:ilvl w:val="1"/>
        <w:numId w:val="4"/>
      </w:numPr>
      <w:spacing w:before="260"/>
    </w:pPr>
  </w:style>
  <w:style w:type="paragraph" w:customStyle="1" w:styleId="ListNumbersb3">
    <w:name w:val="List Number sb 3"/>
    <w:basedOn w:val="Normaali"/>
    <w:rsid w:val="009A4324"/>
    <w:pPr>
      <w:numPr>
        <w:ilvl w:val="2"/>
        <w:numId w:val="4"/>
      </w:numPr>
      <w:spacing w:before="260"/>
    </w:pPr>
  </w:style>
  <w:style w:type="paragraph" w:customStyle="1" w:styleId="ListNumbersb4">
    <w:name w:val="List Number sb 4"/>
    <w:basedOn w:val="Normaali"/>
    <w:rsid w:val="009A4324"/>
    <w:pPr>
      <w:numPr>
        <w:ilvl w:val="3"/>
        <w:numId w:val="4"/>
      </w:numPr>
      <w:spacing w:before="260"/>
    </w:pPr>
  </w:style>
  <w:style w:type="paragraph" w:customStyle="1" w:styleId="ListNumbersb5">
    <w:name w:val="List Number sb 5"/>
    <w:basedOn w:val="Normaali"/>
    <w:rsid w:val="009A4324"/>
    <w:pPr>
      <w:numPr>
        <w:ilvl w:val="4"/>
        <w:numId w:val="4"/>
      </w:numPr>
      <w:spacing w:before="260"/>
    </w:pPr>
  </w:style>
  <w:style w:type="paragraph" w:styleId="Luettelo">
    <w:name w:val="List"/>
    <w:basedOn w:val="Normaali"/>
    <w:rsid w:val="00784A2D"/>
    <w:pPr>
      <w:numPr>
        <w:numId w:val="8"/>
      </w:numPr>
    </w:pPr>
  </w:style>
  <w:style w:type="paragraph" w:styleId="Luettelo2">
    <w:name w:val="List 2"/>
    <w:basedOn w:val="Normaali"/>
    <w:rsid w:val="00784A2D"/>
    <w:pPr>
      <w:numPr>
        <w:ilvl w:val="1"/>
        <w:numId w:val="8"/>
      </w:numPr>
    </w:pPr>
  </w:style>
  <w:style w:type="paragraph" w:styleId="Luettelo3">
    <w:name w:val="List 3"/>
    <w:basedOn w:val="Normaali"/>
    <w:rsid w:val="00784A2D"/>
    <w:pPr>
      <w:numPr>
        <w:ilvl w:val="2"/>
        <w:numId w:val="8"/>
      </w:numPr>
    </w:pPr>
  </w:style>
  <w:style w:type="paragraph" w:styleId="Luettelo4">
    <w:name w:val="List 4"/>
    <w:basedOn w:val="Normaali"/>
    <w:rsid w:val="00784A2D"/>
    <w:pPr>
      <w:numPr>
        <w:ilvl w:val="3"/>
        <w:numId w:val="8"/>
      </w:numPr>
    </w:pPr>
  </w:style>
  <w:style w:type="paragraph" w:styleId="Luettelo5">
    <w:name w:val="List 5"/>
    <w:basedOn w:val="Normaali"/>
    <w:rsid w:val="00784A2D"/>
    <w:pPr>
      <w:numPr>
        <w:ilvl w:val="4"/>
        <w:numId w:val="8"/>
      </w:numPr>
    </w:pPr>
  </w:style>
  <w:style w:type="paragraph" w:customStyle="1" w:styleId="Listsb">
    <w:name w:val="List sb"/>
    <w:basedOn w:val="Normaali"/>
    <w:rsid w:val="00784A2D"/>
    <w:pPr>
      <w:numPr>
        <w:numId w:val="3"/>
      </w:numPr>
      <w:spacing w:before="260"/>
    </w:pPr>
  </w:style>
  <w:style w:type="paragraph" w:customStyle="1" w:styleId="Listsb2">
    <w:name w:val="List sb 2"/>
    <w:basedOn w:val="Normaali"/>
    <w:rsid w:val="00784A2D"/>
    <w:pPr>
      <w:numPr>
        <w:ilvl w:val="1"/>
        <w:numId w:val="3"/>
      </w:numPr>
      <w:spacing w:before="260"/>
    </w:pPr>
  </w:style>
  <w:style w:type="paragraph" w:customStyle="1" w:styleId="Listsb3">
    <w:name w:val="List sb 3"/>
    <w:basedOn w:val="Normaali"/>
    <w:rsid w:val="00784A2D"/>
    <w:pPr>
      <w:numPr>
        <w:ilvl w:val="2"/>
        <w:numId w:val="3"/>
      </w:numPr>
      <w:spacing w:before="260"/>
    </w:pPr>
  </w:style>
  <w:style w:type="paragraph" w:customStyle="1" w:styleId="Listsb4">
    <w:name w:val="List sb 4"/>
    <w:basedOn w:val="Normaali"/>
    <w:rsid w:val="00784A2D"/>
    <w:pPr>
      <w:numPr>
        <w:ilvl w:val="3"/>
        <w:numId w:val="3"/>
      </w:numPr>
      <w:spacing w:before="260"/>
    </w:pPr>
  </w:style>
  <w:style w:type="paragraph" w:customStyle="1" w:styleId="Listsb5">
    <w:name w:val="List sb 5"/>
    <w:basedOn w:val="Normaali"/>
    <w:rsid w:val="00784A2D"/>
    <w:pPr>
      <w:numPr>
        <w:ilvl w:val="4"/>
        <w:numId w:val="3"/>
      </w:numPr>
      <w:spacing w:before="260"/>
    </w:pPr>
  </w:style>
  <w:style w:type="paragraph" w:styleId="Merkittyluettelo">
    <w:name w:val="List Bullet"/>
    <w:basedOn w:val="Normaali"/>
    <w:rsid w:val="00784A2D"/>
    <w:pPr>
      <w:numPr>
        <w:numId w:val="5"/>
      </w:numPr>
    </w:pPr>
  </w:style>
  <w:style w:type="paragraph" w:styleId="Merkittyluettelo2">
    <w:name w:val="List Bullet 2"/>
    <w:basedOn w:val="Normaali"/>
    <w:rsid w:val="00784A2D"/>
    <w:pPr>
      <w:numPr>
        <w:ilvl w:val="1"/>
        <w:numId w:val="5"/>
      </w:numPr>
    </w:pPr>
  </w:style>
  <w:style w:type="paragraph" w:styleId="Merkittyluettelo3">
    <w:name w:val="List Bullet 3"/>
    <w:basedOn w:val="Normaali"/>
    <w:rsid w:val="00784A2D"/>
    <w:pPr>
      <w:numPr>
        <w:ilvl w:val="2"/>
        <w:numId w:val="5"/>
      </w:numPr>
    </w:pPr>
  </w:style>
  <w:style w:type="paragraph" w:styleId="Merkittyluettelo4">
    <w:name w:val="List Bullet 4"/>
    <w:basedOn w:val="Normaali"/>
    <w:rsid w:val="00784A2D"/>
    <w:pPr>
      <w:numPr>
        <w:ilvl w:val="3"/>
        <w:numId w:val="5"/>
      </w:numPr>
    </w:pPr>
  </w:style>
  <w:style w:type="paragraph" w:styleId="Merkittyluettelo5">
    <w:name w:val="List Bullet 5"/>
    <w:basedOn w:val="Normaali"/>
    <w:rsid w:val="00784A2D"/>
    <w:pPr>
      <w:numPr>
        <w:ilvl w:val="4"/>
        <w:numId w:val="5"/>
      </w:numPr>
    </w:pPr>
  </w:style>
  <w:style w:type="paragraph" w:customStyle="1" w:styleId="ListBulletsb">
    <w:name w:val="List Bullet sb"/>
    <w:basedOn w:val="Normaali"/>
    <w:rsid w:val="00784A2D"/>
    <w:pPr>
      <w:numPr>
        <w:numId w:val="2"/>
      </w:numPr>
      <w:spacing w:before="260"/>
    </w:pPr>
  </w:style>
  <w:style w:type="paragraph" w:customStyle="1" w:styleId="ListBulletsb2">
    <w:name w:val="List Bullet sb 2"/>
    <w:basedOn w:val="Normaali"/>
    <w:rsid w:val="00784A2D"/>
    <w:pPr>
      <w:numPr>
        <w:ilvl w:val="1"/>
        <w:numId w:val="2"/>
      </w:numPr>
      <w:spacing w:before="260"/>
    </w:pPr>
  </w:style>
  <w:style w:type="paragraph" w:customStyle="1" w:styleId="ListBulletsb3">
    <w:name w:val="List Bullet sb 3"/>
    <w:basedOn w:val="Normaali"/>
    <w:rsid w:val="00784A2D"/>
    <w:pPr>
      <w:numPr>
        <w:ilvl w:val="2"/>
        <w:numId w:val="2"/>
      </w:numPr>
      <w:spacing w:before="260"/>
    </w:pPr>
  </w:style>
  <w:style w:type="paragraph" w:customStyle="1" w:styleId="ListBulletsb4">
    <w:name w:val="List Bullet sb 4"/>
    <w:basedOn w:val="Normaali"/>
    <w:rsid w:val="00784A2D"/>
    <w:pPr>
      <w:numPr>
        <w:ilvl w:val="3"/>
        <w:numId w:val="2"/>
      </w:numPr>
      <w:spacing w:before="260"/>
    </w:pPr>
  </w:style>
  <w:style w:type="paragraph" w:customStyle="1" w:styleId="ListBulletsb5">
    <w:name w:val="List Bullet sb 5"/>
    <w:basedOn w:val="Normaali"/>
    <w:rsid w:val="00784A2D"/>
    <w:pPr>
      <w:numPr>
        <w:ilvl w:val="4"/>
        <w:numId w:val="2"/>
      </w:numPr>
      <w:spacing w:before="260"/>
    </w:pPr>
  </w:style>
  <w:style w:type="paragraph" w:customStyle="1" w:styleId="TableListNumber">
    <w:name w:val="Table List Number"/>
    <w:basedOn w:val="Normaali"/>
    <w:rsid w:val="00784A2D"/>
    <w:pPr>
      <w:numPr>
        <w:numId w:val="7"/>
      </w:numPr>
    </w:pPr>
  </w:style>
  <w:style w:type="paragraph" w:customStyle="1" w:styleId="TableListNumber2">
    <w:name w:val="Table List Number 2"/>
    <w:basedOn w:val="Normaali"/>
    <w:rsid w:val="00784A2D"/>
    <w:pPr>
      <w:numPr>
        <w:ilvl w:val="1"/>
        <w:numId w:val="7"/>
      </w:numPr>
    </w:pPr>
  </w:style>
  <w:style w:type="paragraph" w:customStyle="1" w:styleId="TableListNumbersb">
    <w:name w:val="Table List Number sb"/>
    <w:basedOn w:val="Normaali"/>
    <w:rsid w:val="00784A2D"/>
    <w:pPr>
      <w:numPr>
        <w:numId w:val="6"/>
      </w:numPr>
      <w:spacing w:before="260"/>
    </w:pPr>
  </w:style>
  <w:style w:type="paragraph" w:customStyle="1" w:styleId="TableListNumbersb2">
    <w:name w:val="Table List Number sb 2"/>
    <w:basedOn w:val="Normaali"/>
    <w:rsid w:val="00784A2D"/>
    <w:pPr>
      <w:numPr>
        <w:ilvl w:val="1"/>
        <w:numId w:val="6"/>
      </w:numPr>
      <w:spacing w:before="260"/>
    </w:pPr>
  </w:style>
  <w:style w:type="paragraph" w:customStyle="1" w:styleId="TableListBullet">
    <w:name w:val="Table List Bullet"/>
    <w:basedOn w:val="Normaali"/>
    <w:rsid w:val="00784A2D"/>
    <w:pPr>
      <w:numPr>
        <w:numId w:val="9"/>
      </w:numPr>
    </w:pPr>
  </w:style>
  <w:style w:type="paragraph" w:customStyle="1" w:styleId="TableListBullet2">
    <w:name w:val="Table List Bullet 2"/>
    <w:basedOn w:val="Normaali"/>
    <w:rsid w:val="00784A2D"/>
    <w:pPr>
      <w:numPr>
        <w:ilvl w:val="1"/>
        <w:numId w:val="9"/>
      </w:numPr>
    </w:pPr>
  </w:style>
  <w:style w:type="paragraph" w:customStyle="1" w:styleId="TableListBulletsb">
    <w:name w:val="Table List Bullet sb"/>
    <w:basedOn w:val="Normaali"/>
    <w:rsid w:val="00784A2D"/>
    <w:pPr>
      <w:numPr>
        <w:numId w:val="10"/>
      </w:numPr>
      <w:spacing w:before="260"/>
    </w:pPr>
  </w:style>
  <w:style w:type="paragraph" w:customStyle="1" w:styleId="TableListBulletsb2">
    <w:name w:val="Table List Bullet sb 2"/>
    <w:basedOn w:val="Normaali"/>
    <w:rsid w:val="00784A2D"/>
    <w:pPr>
      <w:numPr>
        <w:ilvl w:val="1"/>
        <w:numId w:val="10"/>
      </w:numPr>
      <w:spacing w:before="260"/>
    </w:pPr>
  </w:style>
  <w:style w:type="paragraph" w:customStyle="1" w:styleId="Headline">
    <w:name w:val="Headline"/>
    <w:basedOn w:val="Normaali"/>
    <w:next w:val="Otsikko1"/>
    <w:rsid w:val="00DD63C1"/>
    <w:pPr>
      <w:spacing w:before="260" w:after="260" w:line="390" w:lineRule="exact"/>
    </w:pPr>
    <w:rPr>
      <w:sz w:val="36"/>
    </w:rPr>
  </w:style>
  <w:style w:type="paragraph" w:customStyle="1" w:styleId="HeadlineforList">
    <w:name w:val="Headline for List"/>
    <w:basedOn w:val="Normaali"/>
    <w:next w:val="Luettelo"/>
    <w:rsid w:val="00FD06DB"/>
    <w:pPr>
      <w:keepNext/>
      <w:spacing w:before="260" w:line="260" w:lineRule="exact"/>
    </w:pPr>
    <w:rPr>
      <w:b/>
    </w:rPr>
  </w:style>
  <w:style w:type="paragraph" w:customStyle="1" w:styleId="SignatureCompany">
    <w:name w:val="Signature Company"/>
    <w:basedOn w:val="Normaali"/>
    <w:next w:val="SignatureNames"/>
    <w:rsid w:val="001C7439"/>
    <w:pPr>
      <w:spacing w:before="260" w:line="260" w:lineRule="exact"/>
    </w:pPr>
    <w:rPr>
      <w:b/>
    </w:rPr>
  </w:style>
  <w:style w:type="paragraph" w:customStyle="1" w:styleId="Tableheading">
    <w:name w:val="Table heading"/>
    <w:basedOn w:val="Normaali"/>
    <w:rsid w:val="00EE4CB6"/>
    <w:rPr>
      <w:b/>
    </w:rPr>
  </w:style>
  <w:style w:type="paragraph" w:customStyle="1" w:styleId="TableBodyText">
    <w:name w:val="Table Body Text"/>
    <w:basedOn w:val="Normaali"/>
    <w:rsid w:val="00676963"/>
    <w:pPr>
      <w:spacing w:before="260"/>
    </w:pPr>
  </w:style>
  <w:style w:type="paragraph" w:styleId="Yltunniste">
    <w:name w:val="header"/>
    <w:basedOn w:val="Normaali"/>
    <w:rsid w:val="008A3B86"/>
    <w:pPr>
      <w:spacing w:line="260" w:lineRule="exact"/>
    </w:pPr>
  </w:style>
  <w:style w:type="paragraph" w:styleId="Alatunniste">
    <w:name w:val="footer"/>
    <w:basedOn w:val="Normaali"/>
    <w:link w:val="AlatunnisteChar"/>
    <w:rsid w:val="00FD2ED7"/>
    <w:pPr>
      <w:spacing w:line="240" w:lineRule="auto"/>
    </w:pPr>
    <w:rPr>
      <w:rFonts w:ascii="Arial Narrow" w:hAnsi="Arial Narrow" w:cs="Times New Roman"/>
      <w:sz w:val="14"/>
      <w:szCs w:val="16"/>
    </w:rPr>
  </w:style>
  <w:style w:type="paragraph" w:styleId="Loppuviitteenteksti">
    <w:name w:val="endnote text"/>
    <w:basedOn w:val="Normaali"/>
    <w:rsid w:val="00B8561C"/>
    <w:pPr>
      <w:spacing w:line="240" w:lineRule="auto"/>
      <w:ind w:left="357" w:hanging="357"/>
    </w:pPr>
    <w:rPr>
      <w:rFonts w:cs="Times New Roman"/>
      <w:sz w:val="18"/>
      <w:szCs w:val="20"/>
    </w:rPr>
  </w:style>
  <w:style w:type="paragraph" w:styleId="Alaviitteenteksti">
    <w:name w:val="footnote text"/>
    <w:basedOn w:val="Normaali"/>
    <w:rsid w:val="00B8561C"/>
    <w:pPr>
      <w:spacing w:line="240" w:lineRule="auto"/>
      <w:ind w:left="357" w:hanging="357"/>
    </w:pPr>
    <w:rPr>
      <w:sz w:val="18"/>
      <w:szCs w:val="18"/>
    </w:rPr>
  </w:style>
  <w:style w:type="paragraph" w:styleId="Sisluet1">
    <w:name w:val="toc 1"/>
    <w:basedOn w:val="Normaali"/>
    <w:next w:val="Normaali"/>
    <w:uiPriority w:val="39"/>
    <w:rsid w:val="00676963"/>
    <w:pPr>
      <w:spacing w:before="260"/>
    </w:pPr>
    <w:rPr>
      <w:rFonts w:cs="Times New Roman"/>
      <w:b/>
    </w:rPr>
  </w:style>
  <w:style w:type="paragraph" w:styleId="Sisluet2">
    <w:name w:val="toc 2"/>
    <w:basedOn w:val="Sisluet1"/>
    <w:next w:val="Normaali"/>
    <w:uiPriority w:val="39"/>
    <w:rsid w:val="00676963"/>
    <w:pPr>
      <w:spacing w:before="0"/>
      <w:ind w:left="198"/>
    </w:pPr>
    <w:rPr>
      <w:b w:val="0"/>
    </w:rPr>
  </w:style>
  <w:style w:type="paragraph" w:styleId="Sisluet3">
    <w:name w:val="toc 3"/>
    <w:basedOn w:val="Sisluet2"/>
    <w:next w:val="Normaali"/>
    <w:uiPriority w:val="39"/>
    <w:rsid w:val="00676963"/>
    <w:pPr>
      <w:ind w:left="567"/>
    </w:pPr>
  </w:style>
  <w:style w:type="paragraph" w:styleId="Sisluet4">
    <w:name w:val="toc 4"/>
    <w:basedOn w:val="Sisluet3"/>
    <w:next w:val="Normaali"/>
    <w:uiPriority w:val="39"/>
    <w:rsid w:val="00676963"/>
    <w:pPr>
      <w:ind w:left="1134"/>
    </w:pPr>
  </w:style>
  <w:style w:type="paragraph" w:styleId="Sisluet5">
    <w:name w:val="toc 5"/>
    <w:basedOn w:val="Sisluet4"/>
    <w:next w:val="Normaali"/>
    <w:uiPriority w:val="39"/>
    <w:rsid w:val="00676963"/>
  </w:style>
  <w:style w:type="paragraph" w:styleId="Sisluet6">
    <w:name w:val="toc 6"/>
    <w:basedOn w:val="Sisluet5"/>
    <w:next w:val="Normaali"/>
    <w:uiPriority w:val="39"/>
    <w:rsid w:val="00676963"/>
  </w:style>
  <w:style w:type="paragraph" w:styleId="Sisluet7">
    <w:name w:val="toc 7"/>
    <w:basedOn w:val="Sisluet6"/>
    <w:next w:val="Normaali"/>
    <w:uiPriority w:val="39"/>
    <w:rsid w:val="00676963"/>
  </w:style>
  <w:style w:type="paragraph" w:styleId="Sisluet8">
    <w:name w:val="toc 8"/>
    <w:basedOn w:val="Sisluet7"/>
    <w:next w:val="Normaali"/>
    <w:uiPriority w:val="39"/>
    <w:rsid w:val="00676963"/>
  </w:style>
  <w:style w:type="paragraph" w:styleId="Sisluet9">
    <w:name w:val="toc 9"/>
    <w:basedOn w:val="Sisluet8"/>
    <w:next w:val="Normaali"/>
    <w:uiPriority w:val="39"/>
    <w:rsid w:val="00676963"/>
  </w:style>
  <w:style w:type="character" w:styleId="Alaviitteenviite">
    <w:name w:val="footnote reference"/>
    <w:rsid w:val="00676963"/>
    <w:rPr>
      <w:rFonts w:ascii="Arial" w:hAnsi="Arial" w:cs="Arial"/>
      <w:sz w:val="20"/>
      <w:vertAlign w:val="superscript"/>
    </w:rPr>
  </w:style>
  <w:style w:type="character" w:styleId="Loppuviitteenviite">
    <w:name w:val="endnote reference"/>
    <w:rsid w:val="00676963"/>
    <w:rPr>
      <w:rFonts w:ascii="Arial" w:hAnsi="Arial" w:cs="Arial"/>
      <w:sz w:val="20"/>
      <w:vertAlign w:val="superscript"/>
    </w:rPr>
  </w:style>
  <w:style w:type="paragraph" w:styleId="Kuvaotsikko">
    <w:name w:val="caption"/>
    <w:basedOn w:val="Normaali"/>
    <w:next w:val="Normaali"/>
    <w:qFormat/>
    <w:rsid w:val="00B8561C"/>
    <w:pPr>
      <w:spacing w:before="120" w:after="120"/>
    </w:pPr>
    <w:rPr>
      <w:b/>
      <w:bCs/>
      <w:sz w:val="18"/>
      <w:szCs w:val="20"/>
    </w:rPr>
  </w:style>
  <w:style w:type="paragraph" w:customStyle="1" w:styleId="HeadlineforListNumber">
    <w:name w:val="Headline for List Number"/>
    <w:basedOn w:val="Normaali"/>
    <w:next w:val="Numeroituluettelo"/>
    <w:rsid w:val="00FD06DB"/>
    <w:pPr>
      <w:keepNext/>
      <w:spacing w:before="260" w:line="260" w:lineRule="exact"/>
    </w:pPr>
    <w:rPr>
      <w:b/>
    </w:rPr>
  </w:style>
  <w:style w:type="paragraph" w:customStyle="1" w:styleId="HeadlineforBodyText">
    <w:name w:val="Headline for Body Text"/>
    <w:basedOn w:val="Normaali"/>
    <w:next w:val="Leipteksti"/>
    <w:rsid w:val="00FD06DB"/>
    <w:pPr>
      <w:keepNext/>
      <w:spacing w:before="260" w:line="260" w:lineRule="exact"/>
    </w:pPr>
    <w:rPr>
      <w:b/>
    </w:rPr>
  </w:style>
  <w:style w:type="paragraph" w:customStyle="1" w:styleId="FooterGrey">
    <w:name w:val="Footer Grey"/>
    <w:basedOn w:val="Alatunniste"/>
    <w:rsid w:val="00345C0B"/>
    <w:rPr>
      <w:color w:val="808080"/>
    </w:rPr>
  </w:style>
  <w:style w:type="table" w:styleId="TaulukkoRuudukko">
    <w:name w:val="Table Grid"/>
    <w:basedOn w:val="Normaalitaulukko"/>
    <w:rsid w:val="008B6AA5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Right">
    <w:name w:val="Header Right"/>
    <w:basedOn w:val="Yltunniste"/>
    <w:rsid w:val="00AF1E66"/>
    <w:pPr>
      <w:jc w:val="right"/>
    </w:pPr>
  </w:style>
  <w:style w:type="paragraph" w:customStyle="1" w:styleId="HeaderBold">
    <w:name w:val="Header Bold"/>
    <w:basedOn w:val="Yltunniste"/>
    <w:rsid w:val="008A3B86"/>
    <w:rPr>
      <w:b/>
    </w:rPr>
  </w:style>
  <w:style w:type="paragraph" w:customStyle="1" w:styleId="FooterPage">
    <w:name w:val="Footer Page"/>
    <w:basedOn w:val="Alatunniste"/>
    <w:next w:val="Alatunniste"/>
    <w:rsid w:val="008A3B86"/>
    <w:pPr>
      <w:spacing w:line="260" w:lineRule="exact"/>
    </w:pPr>
    <w:rPr>
      <w:rFonts w:ascii="Arial" w:hAnsi="Arial"/>
      <w:sz w:val="20"/>
    </w:rPr>
  </w:style>
  <w:style w:type="paragraph" w:customStyle="1" w:styleId="HeadlineMain">
    <w:name w:val="Headline Main"/>
    <w:basedOn w:val="Normaali"/>
    <w:next w:val="HeadlineSub"/>
    <w:rsid w:val="000B3BC8"/>
    <w:pPr>
      <w:spacing w:before="3402" w:line="240" w:lineRule="auto"/>
      <w:jc w:val="center"/>
    </w:pPr>
    <w:rPr>
      <w:sz w:val="48"/>
    </w:rPr>
  </w:style>
  <w:style w:type="paragraph" w:customStyle="1" w:styleId="HeadlineSub">
    <w:name w:val="Headline Sub"/>
    <w:basedOn w:val="Normaali"/>
    <w:next w:val="Normaali"/>
    <w:rsid w:val="00DD63C1"/>
    <w:pPr>
      <w:spacing w:before="360" w:after="260" w:line="240" w:lineRule="auto"/>
      <w:jc w:val="center"/>
    </w:pPr>
    <w:rPr>
      <w:sz w:val="36"/>
      <w:lang w:val="fi-FI"/>
    </w:rPr>
  </w:style>
  <w:style w:type="character" w:styleId="Hyperlinkki">
    <w:name w:val="Hyperlink"/>
    <w:uiPriority w:val="99"/>
    <w:rsid w:val="00DD63C1"/>
    <w:rPr>
      <w:color w:val="0000FF"/>
      <w:u w:val="single"/>
    </w:rPr>
  </w:style>
  <w:style w:type="paragraph" w:customStyle="1" w:styleId="SignatureNames">
    <w:name w:val="Signature Names"/>
    <w:basedOn w:val="Normaali"/>
    <w:rsid w:val="001C7439"/>
    <w:pPr>
      <w:tabs>
        <w:tab w:val="left" w:pos="5216"/>
      </w:tabs>
      <w:spacing w:line="260" w:lineRule="exact"/>
    </w:pPr>
  </w:style>
  <w:style w:type="paragraph" w:customStyle="1" w:styleId="NormalSmall">
    <w:name w:val="Normal Small"/>
    <w:basedOn w:val="Normaali"/>
    <w:rsid w:val="007537B0"/>
    <w:pPr>
      <w:spacing w:line="240" w:lineRule="atLeast"/>
    </w:pPr>
    <w:rPr>
      <w:sz w:val="18"/>
      <w:szCs w:val="18"/>
    </w:rPr>
  </w:style>
  <w:style w:type="paragraph" w:customStyle="1" w:styleId="TableBodyTextSmall">
    <w:name w:val="Table Body Text Small"/>
    <w:basedOn w:val="Normaali"/>
    <w:rsid w:val="00EE4CB6"/>
    <w:pPr>
      <w:spacing w:before="240" w:line="240" w:lineRule="atLeast"/>
    </w:pPr>
    <w:rPr>
      <w:sz w:val="18"/>
    </w:rPr>
  </w:style>
  <w:style w:type="paragraph" w:customStyle="1" w:styleId="TableHeadingSmall">
    <w:name w:val="Table Heading Small"/>
    <w:basedOn w:val="Normaali"/>
    <w:rsid w:val="007537B0"/>
    <w:pPr>
      <w:spacing w:line="240" w:lineRule="atLeast"/>
    </w:pPr>
    <w:rPr>
      <w:b/>
      <w:sz w:val="18"/>
    </w:rPr>
  </w:style>
  <w:style w:type="paragraph" w:styleId="Otsikko">
    <w:name w:val="Title"/>
    <w:basedOn w:val="Normaali"/>
    <w:next w:val="Leipteksti"/>
    <w:qFormat/>
    <w:rsid w:val="005123EA"/>
    <w:pPr>
      <w:spacing w:before="260"/>
      <w:ind w:left="1304" w:hanging="1304"/>
    </w:pPr>
    <w:rPr>
      <w:bCs/>
      <w:kern w:val="32"/>
      <w:szCs w:val="22"/>
    </w:rPr>
  </w:style>
  <w:style w:type="paragraph" w:styleId="Seliteteksti">
    <w:name w:val="Balloon Text"/>
    <w:basedOn w:val="Normaali"/>
    <w:semiHidden/>
    <w:rsid w:val="00061D9C"/>
    <w:rPr>
      <w:rFonts w:ascii="Tahoma" w:hAnsi="Tahoma" w:cs="Tahoma"/>
      <w:sz w:val="16"/>
      <w:szCs w:val="16"/>
    </w:rPr>
  </w:style>
  <w:style w:type="paragraph" w:customStyle="1" w:styleId="Tablelb">
    <w:name w:val="Table lb"/>
    <w:basedOn w:val="TableListBullet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2">
    <w:name w:val="Table lb 2"/>
    <w:basedOn w:val="TableListBullet2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sb">
    <w:name w:val="Table lb sb"/>
    <w:basedOn w:val="TableListBulletsb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bsb2">
    <w:name w:val="Table lb sb 2"/>
    <w:basedOn w:val="TableListBulletsb2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n">
    <w:name w:val="Table ln"/>
    <w:basedOn w:val="TableListNumber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2">
    <w:name w:val="Table ln 2"/>
    <w:basedOn w:val="TableListNumber2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sb">
    <w:name w:val="Table ln sb"/>
    <w:basedOn w:val="TableListNumbersb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paragraph" w:customStyle="1" w:styleId="Tablelnsb2">
    <w:name w:val="Table ln sb 2"/>
    <w:basedOn w:val="TableListNumbersb2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character" w:customStyle="1" w:styleId="LeiptekstiChar">
    <w:name w:val="Leipäteksti Char"/>
    <w:link w:val="Leipteksti"/>
    <w:uiPriority w:val="99"/>
    <w:rsid w:val="00656420"/>
    <w:rPr>
      <w:rFonts w:ascii="Arial" w:hAnsi="Arial" w:cs="Arial"/>
      <w:szCs w:val="24"/>
      <w:lang w:val="en-GB" w:eastAsia="en-US"/>
    </w:rPr>
  </w:style>
  <w:style w:type="character" w:styleId="AvattuHyperlinkki">
    <w:name w:val="FollowedHyperlink"/>
    <w:rsid w:val="00787457"/>
    <w:rPr>
      <w:color w:val="800080"/>
      <w:u w:val="single"/>
    </w:rPr>
  </w:style>
  <w:style w:type="paragraph" w:customStyle="1" w:styleId="BodyText-2">
    <w:name w:val="Body Text - 2"/>
    <w:basedOn w:val="Normaali"/>
    <w:rsid w:val="001D304D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paragraph" w:customStyle="1" w:styleId="BodyText-1">
    <w:name w:val="Body Text - 1"/>
    <w:basedOn w:val="Normaali"/>
    <w:rsid w:val="005C7DB0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character" w:styleId="Voimakas">
    <w:name w:val="Strong"/>
    <w:uiPriority w:val="22"/>
    <w:qFormat/>
    <w:rsid w:val="004B0947"/>
    <w:rPr>
      <w:b/>
      <w:bCs/>
    </w:rPr>
  </w:style>
  <w:style w:type="paragraph" w:customStyle="1" w:styleId="TableBodyTextsmall0">
    <w:name w:val="Table Body Text small"/>
    <w:basedOn w:val="Normaali"/>
    <w:rsid w:val="000524F1"/>
    <w:pPr>
      <w:spacing w:line="240" w:lineRule="auto"/>
    </w:pPr>
    <w:rPr>
      <w:sz w:val="18"/>
      <w:szCs w:val="18"/>
    </w:rPr>
  </w:style>
  <w:style w:type="paragraph" w:customStyle="1" w:styleId="Tableheadingsmall0">
    <w:name w:val="Table heading small"/>
    <w:basedOn w:val="Normaali"/>
    <w:rsid w:val="000524F1"/>
    <w:pPr>
      <w:spacing w:line="240" w:lineRule="auto"/>
    </w:pPr>
    <w:rPr>
      <w:b/>
      <w:sz w:val="18"/>
      <w:szCs w:val="18"/>
    </w:rPr>
  </w:style>
  <w:style w:type="character" w:customStyle="1" w:styleId="Otsikko3Char">
    <w:name w:val="Otsikko 3 Char"/>
    <w:link w:val="Otsikko3"/>
    <w:rsid w:val="00AB1DD1"/>
    <w:rPr>
      <w:rFonts w:ascii="Arial" w:hAnsi="Arial" w:cs="Arial"/>
      <w:bCs/>
      <w:iCs/>
      <w:kern w:val="32"/>
      <w:sz w:val="24"/>
      <w:szCs w:val="26"/>
      <w:lang w:val="en-GB" w:eastAsia="en-US"/>
    </w:rPr>
  </w:style>
  <w:style w:type="character" w:customStyle="1" w:styleId="Otsikko4Char">
    <w:name w:val="Otsikko 4 Char"/>
    <w:link w:val="Otsikko4"/>
    <w:rsid w:val="00AB1DD1"/>
    <w:rPr>
      <w:rFonts w:ascii="Arial" w:hAnsi="Arial" w:cs="Arial"/>
      <w:iCs/>
      <w:kern w:val="32"/>
      <w:sz w:val="24"/>
      <w:szCs w:val="28"/>
      <w:lang w:val="en-GB" w:eastAsia="en-US"/>
    </w:rPr>
  </w:style>
  <w:style w:type="paragraph" w:customStyle="1" w:styleId="Default">
    <w:name w:val="Default"/>
    <w:rsid w:val="00332E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AlatunnisteChar">
    <w:name w:val="Alatunniste Char"/>
    <w:basedOn w:val="Kappaleenoletusfontti"/>
    <w:link w:val="Alatunniste"/>
    <w:rsid w:val="00F63FA5"/>
    <w:rPr>
      <w:rFonts w:ascii="Arial Narrow" w:hAnsi="Arial Narrow"/>
      <w:sz w:val="14"/>
      <w:szCs w:val="16"/>
      <w:lang w:val="en-GB" w:eastAsia="en-US"/>
    </w:rPr>
  </w:style>
  <w:style w:type="paragraph" w:styleId="Luettelokappale">
    <w:name w:val="List Paragraph"/>
    <w:basedOn w:val="Normaali"/>
    <w:uiPriority w:val="34"/>
    <w:qFormat/>
    <w:rsid w:val="002B1CD7"/>
    <w:pPr>
      <w:ind w:left="720"/>
      <w:contextualSpacing/>
    </w:pPr>
  </w:style>
  <w:style w:type="paragraph" w:styleId="Vaintekstin">
    <w:name w:val="Plain Text"/>
    <w:basedOn w:val="Normaali"/>
    <w:link w:val="VaintekstinChar"/>
    <w:uiPriority w:val="99"/>
    <w:semiHidden/>
    <w:unhideWhenUsed/>
    <w:rsid w:val="00BE3C9C"/>
    <w:pPr>
      <w:spacing w:line="240" w:lineRule="auto"/>
    </w:pPr>
    <w:rPr>
      <w:rFonts w:eastAsiaTheme="minorHAnsi" w:cstheme="minorBidi"/>
      <w:szCs w:val="21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BE3C9C"/>
    <w:rPr>
      <w:rFonts w:ascii="Arial" w:eastAsiaTheme="minorHAnsi" w:hAnsi="Arial" w:cstheme="minorBidi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93861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064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0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073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284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392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5342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123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97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51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059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49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3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0026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78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4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8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Microsoft_Visio_2003-2010_Drawing111111111111.vsd"/><Relationship Id="rId18" Type="http://schemas.openxmlformats.org/officeDocument/2006/relationships/hyperlink" Target="http://www.iso.org/iso/home/standards/country_codes.htm%232012_iso3166-2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yperlink" Target="http://www-01.sil.org/iso639-3/default.as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koodistopalvelu.kanta.fi/codeserver/pages/classification-view-page.xhtml?classificationKey=624&amp;versionKey=724" TargetMode="External"/><Relationship Id="rId20" Type="http://schemas.openxmlformats.org/officeDocument/2006/relationships/hyperlink" Target="http://www.valvira.fi/tietopankki/rekisterit/terveydenhuollon_ammattihenkilot/julkiterhikki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0180/3437462/Ydintiedot_otsikot_nakymat_liitteet.pdf/e5ab6a36-4a6f-48e1-ac95-5de8f3c6bac1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kanta.fi/documents/3430315/0/v23dokut.zip/688afa89-0786-4bef-accf-145c9058ff0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91.202.112.142/codeserver/pages/classification-view-page.xhtml?classificationKey=228&amp;versionKey=303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Corporate\fi_LongM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DC952328506843BCEA37B5825D0305" ma:contentTypeVersion="0" ma:contentTypeDescription="Create a new document." ma:contentTypeScope="" ma:versionID="beb7683d4c7ef7f9121c7c9cb2f2b4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677C7-1647-4D2A-8AA6-37D97A8FEB7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BF2A5C4-3F11-42BA-8E6B-DAF94EC70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067646-B6CF-4BD6-8D8E-574842A82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DBF04B-CC1F-4716-BDED-C9E43F81A8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3D19A6-F2BE-4137-BACC-446BC543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fi_LongMax</Template>
  <TotalTime>378</TotalTime>
  <Pages>1</Pages>
  <Words>9017</Words>
  <Characters>73038</Characters>
  <Application>Microsoft Office Word</Application>
  <DocSecurity>0</DocSecurity>
  <Lines>608</Lines>
  <Paragraphs>163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tekninen dokumentti</vt:lpstr>
      <vt:lpstr>tekninen dokumentti</vt:lpstr>
    </vt:vector>
  </TitlesOfParts>
  <Company>HL7 Finland ry</Company>
  <LinksUpToDate>false</LinksUpToDate>
  <CharactersWithSpaces>81892</CharactersWithSpaces>
  <SharedDoc>false</SharedDoc>
  <HLinks>
    <vt:vector size="1158" baseType="variant">
      <vt:variant>
        <vt:i4>2752659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5767222</vt:i4>
      </vt:variant>
      <vt:variant>
        <vt:i4>1137</vt:i4>
      </vt:variant>
      <vt:variant>
        <vt:i4>0</vt:i4>
      </vt:variant>
      <vt:variant>
        <vt:i4>5</vt:i4>
      </vt:variant>
      <vt:variant>
        <vt:lpwstr>http://www.kanta.fi/documents/10180/3437462/Ydintiedot_otsikot_nakymat_liitteet.pdf/e5ab6a36-4a6f-48e1-ac95-5de8f3c6bac1</vt:lpwstr>
      </vt:variant>
      <vt:variant>
        <vt:lpwstr/>
      </vt:variant>
      <vt:variant>
        <vt:i4>2621536</vt:i4>
      </vt:variant>
      <vt:variant>
        <vt:i4>1131</vt:i4>
      </vt:variant>
      <vt:variant>
        <vt:i4>0</vt:i4>
      </vt:variant>
      <vt:variant>
        <vt:i4>5</vt:i4>
      </vt:variant>
      <vt:variant>
        <vt:lpwstr>http://91.202.112.142/codeserver/pages/classification-view-page.xhtml?classificationKey=228&amp;versionKey=303</vt:lpwstr>
      </vt:variant>
      <vt:variant>
        <vt:lpwstr/>
      </vt:variant>
      <vt:variant>
        <vt:i4>1048636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_Toc378577026</vt:lpwstr>
      </vt:variant>
      <vt:variant>
        <vt:i4>1048636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_Toc378577025</vt:lpwstr>
      </vt:variant>
      <vt:variant>
        <vt:i4>1048636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_Toc378577024</vt:lpwstr>
      </vt:variant>
      <vt:variant>
        <vt:i4>1048636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_Toc378577023</vt:lpwstr>
      </vt:variant>
      <vt:variant>
        <vt:i4>1048636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_Toc378577022</vt:lpwstr>
      </vt:variant>
      <vt:variant>
        <vt:i4>1048636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_Toc378577021</vt:lpwstr>
      </vt:variant>
      <vt:variant>
        <vt:i4>1048636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_Toc378577020</vt:lpwstr>
      </vt:variant>
      <vt:variant>
        <vt:i4>1245244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_Toc378577019</vt:lpwstr>
      </vt:variant>
      <vt:variant>
        <vt:i4>1245244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_Toc378577018</vt:lpwstr>
      </vt:variant>
      <vt:variant>
        <vt:i4>1245244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_Toc378577017</vt:lpwstr>
      </vt:variant>
      <vt:variant>
        <vt:i4>1245244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_Toc378577016</vt:lpwstr>
      </vt:variant>
      <vt:variant>
        <vt:i4>1245244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_Toc378577015</vt:lpwstr>
      </vt:variant>
      <vt:variant>
        <vt:i4>1245244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_Toc378577014</vt:lpwstr>
      </vt:variant>
      <vt:variant>
        <vt:i4>1245244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_Toc378577013</vt:lpwstr>
      </vt:variant>
      <vt:variant>
        <vt:i4>1245244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_Toc378577012</vt:lpwstr>
      </vt:variant>
      <vt:variant>
        <vt:i4>1245244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_Toc378577011</vt:lpwstr>
      </vt:variant>
      <vt:variant>
        <vt:i4>1245244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_Toc378577010</vt:lpwstr>
      </vt:variant>
      <vt:variant>
        <vt:i4>1179708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_Toc378577009</vt:lpwstr>
      </vt:variant>
      <vt:variant>
        <vt:i4>1179708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_Toc378577008</vt:lpwstr>
      </vt:variant>
      <vt:variant>
        <vt:i4>1179708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_Toc378577007</vt:lpwstr>
      </vt:variant>
      <vt:variant>
        <vt:i4>1179708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_Toc378577006</vt:lpwstr>
      </vt:variant>
      <vt:variant>
        <vt:i4>1179708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_Toc378577005</vt:lpwstr>
      </vt:variant>
      <vt:variant>
        <vt:i4>1179708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_Toc378577004</vt:lpwstr>
      </vt:variant>
      <vt:variant>
        <vt:i4>1179708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_Toc378577003</vt:lpwstr>
      </vt:variant>
      <vt:variant>
        <vt:i4>1179708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_Toc378577002</vt:lpwstr>
      </vt:variant>
      <vt:variant>
        <vt:i4>1179708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_Toc378577001</vt:lpwstr>
      </vt:variant>
      <vt:variant>
        <vt:i4>1179708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_Toc378577000</vt:lpwstr>
      </vt:variant>
      <vt:variant>
        <vt:i4>1703989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_Toc378576999</vt:lpwstr>
      </vt:variant>
      <vt:variant>
        <vt:i4>1703989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_Toc378576998</vt:lpwstr>
      </vt:variant>
      <vt:variant>
        <vt:i4>1703989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_Toc378576997</vt:lpwstr>
      </vt:variant>
      <vt:variant>
        <vt:i4>1703989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_Toc378576996</vt:lpwstr>
      </vt:variant>
      <vt:variant>
        <vt:i4>1703989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_Toc378576995</vt:lpwstr>
      </vt:variant>
      <vt:variant>
        <vt:i4>1703989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_Toc378576994</vt:lpwstr>
      </vt:variant>
      <vt:variant>
        <vt:i4>1703989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_Toc378576993</vt:lpwstr>
      </vt:variant>
      <vt:variant>
        <vt:i4>1703989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_Toc378576992</vt:lpwstr>
      </vt:variant>
      <vt:variant>
        <vt:i4>1703989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_Toc378576991</vt:lpwstr>
      </vt:variant>
      <vt:variant>
        <vt:i4>1703989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_Toc378576990</vt:lpwstr>
      </vt:variant>
      <vt:variant>
        <vt:i4>1769525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_Toc378576989</vt:lpwstr>
      </vt:variant>
      <vt:variant>
        <vt:i4>1769525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_Toc378576988</vt:lpwstr>
      </vt:variant>
      <vt:variant>
        <vt:i4>1769525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_Toc378576987</vt:lpwstr>
      </vt:variant>
      <vt:variant>
        <vt:i4>1769525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_Toc378576986</vt:lpwstr>
      </vt:variant>
      <vt:variant>
        <vt:i4>1769525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_Toc378576985</vt:lpwstr>
      </vt:variant>
      <vt:variant>
        <vt:i4>1769525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_Toc378576984</vt:lpwstr>
      </vt:variant>
      <vt:variant>
        <vt:i4>1769525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_Toc378576983</vt:lpwstr>
      </vt:variant>
      <vt:variant>
        <vt:i4>1769525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_Toc378576982</vt:lpwstr>
      </vt:variant>
      <vt:variant>
        <vt:i4>1769525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_Toc378576981</vt:lpwstr>
      </vt:variant>
      <vt:variant>
        <vt:i4>1769525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_Toc378576980</vt:lpwstr>
      </vt:variant>
      <vt:variant>
        <vt:i4>1310773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_Toc378576979</vt:lpwstr>
      </vt:variant>
      <vt:variant>
        <vt:i4>1310773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_Toc378576978</vt:lpwstr>
      </vt:variant>
      <vt:variant>
        <vt:i4>1310773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_Toc378576977</vt:lpwstr>
      </vt:variant>
      <vt:variant>
        <vt:i4>1310773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_Toc378576976</vt:lpwstr>
      </vt:variant>
      <vt:variant>
        <vt:i4>1310773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_Toc378576975</vt:lpwstr>
      </vt:variant>
      <vt:variant>
        <vt:i4>1310773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_Toc378576974</vt:lpwstr>
      </vt:variant>
      <vt:variant>
        <vt:i4>1310773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_Toc378576973</vt:lpwstr>
      </vt:variant>
      <vt:variant>
        <vt:i4>1310773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_Toc378576972</vt:lpwstr>
      </vt:variant>
      <vt:variant>
        <vt:i4>1310773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_Toc378576971</vt:lpwstr>
      </vt:variant>
      <vt:variant>
        <vt:i4>1310773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_Toc378576970</vt:lpwstr>
      </vt:variant>
      <vt:variant>
        <vt:i4>1376309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_Toc378576969</vt:lpwstr>
      </vt:variant>
      <vt:variant>
        <vt:i4>1376309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_Toc378576968</vt:lpwstr>
      </vt:variant>
      <vt:variant>
        <vt:i4>1376309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_Toc378576967</vt:lpwstr>
      </vt:variant>
      <vt:variant>
        <vt:i4>1376309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_Toc378576966</vt:lpwstr>
      </vt:variant>
      <vt:variant>
        <vt:i4>1376309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_Toc378576965</vt:lpwstr>
      </vt:variant>
      <vt:variant>
        <vt:i4>1376309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_Toc378576964</vt:lpwstr>
      </vt:variant>
      <vt:variant>
        <vt:i4>1376309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_Toc378576963</vt:lpwstr>
      </vt:variant>
      <vt:variant>
        <vt:i4>1376309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_Toc378576962</vt:lpwstr>
      </vt:variant>
      <vt:variant>
        <vt:i4>1376309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_Toc378576961</vt:lpwstr>
      </vt:variant>
      <vt:variant>
        <vt:i4>1376309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_Toc378576960</vt:lpwstr>
      </vt:variant>
      <vt:variant>
        <vt:i4>1441845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_Toc378576959</vt:lpwstr>
      </vt:variant>
      <vt:variant>
        <vt:i4>1441845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_Toc378576958</vt:lpwstr>
      </vt:variant>
      <vt:variant>
        <vt:i4>1441845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_Toc378576957</vt:lpwstr>
      </vt:variant>
      <vt:variant>
        <vt:i4>1441845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_Toc378576956</vt:lpwstr>
      </vt:variant>
      <vt:variant>
        <vt:i4>1441845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_Toc378576955</vt:lpwstr>
      </vt:variant>
      <vt:variant>
        <vt:i4>1441845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_Toc378576954</vt:lpwstr>
      </vt:variant>
      <vt:variant>
        <vt:i4>1441845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_Toc378576953</vt:lpwstr>
      </vt:variant>
      <vt:variant>
        <vt:i4>1441845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_Toc378576952</vt:lpwstr>
      </vt:variant>
      <vt:variant>
        <vt:i4>1441845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_Toc378576951</vt:lpwstr>
      </vt:variant>
      <vt:variant>
        <vt:i4>1441845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_Toc378576950</vt:lpwstr>
      </vt:variant>
      <vt:variant>
        <vt:i4>1507381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_Toc378576949</vt:lpwstr>
      </vt:variant>
      <vt:variant>
        <vt:i4>1507381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_Toc378576948</vt:lpwstr>
      </vt:variant>
      <vt:variant>
        <vt:i4>1507381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_Toc378576947</vt:lpwstr>
      </vt:variant>
      <vt:variant>
        <vt:i4>1507381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_Toc378576946</vt:lpwstr>
      </vt:variant>
      <vt:variant>
        <vt:i4>1507381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_Toc378576945</vt:lpwstr>
      </vt:variant>
      <vt:variant>
        <vt:i4>1507381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_Toc378576944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_Toc378576943</vt:lpwstr>
      </vt:variant>
      <vt:variant>
        <vt:i4>1507381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_Toc378576942</vt:lpwstr>
      </vt:variant>
      <vt:variant>
        <vt:i4>1507381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_Toc378576941</vt:lpwstr>
      </vt:variant>
      <vt:variant>
        <vt:i4>1507381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_Toc378576940</vt:lpwstr>
      </vt:variant>
      <vt:variant>
        <vt:i4>1048629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_Toc378576939</vt:lpwstr>
      </vt:variant>
      <vt:variant>
        <vt:i4>1048629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_Toc378576938</vt:lpwstr>
      </vt:variant>
      <vt:variant>
        <vt:i4>1048629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_Toc378576937</vt:lpwstr>
      </vt:variant>
      <vt:variant>
        <vt:i4>1048629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_Toc378576936</vt:lpwstr>
      </vt:variant>
      <vt:variant>
        <vt:i4>1048629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_Toc378576935</vt:lpwstr>
      </vt:variant>
      <vt:variant>
        <vt:i4>1048629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_Toc378576934</vt:lpwstr>
      </vt:variant>
      <vt:variant>
        <vt:i4>1048629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_Toc378576933</vt:lpwstr>
      </vt:variant>
      <vt:variant>
        <vt:i4>1048629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_Toc378576932</vt:lpwstr>
      </vt:variant>
      <vt:variant>
        <vt:i4>1048629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_Toc378576931</vt:lpwstr>
      </vt:variant>
      <vt:variant>
        <vt:i4>1048629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_Toc378576930</vt:lpwstr>
      </vt:variant>
      <vt:variant>
        <vt:i4>1114165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_Toc378576929</vt:lpwstr>
      </vt:variant>
      <vt:variant>
        <vt:i4>1114165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_Toc378576928</vt:lpwstr>
      </vt:variant>
      <vt:variant>
        <vt:i4>1114165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_Toc378576927</vt:lpwstr>
      </vt:variant>
      <vt:variant>
        <vt:i4>1114165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_Toc378576926</vt:lpwstr>
      </vt:variant>
      <vt:variant>
        <vt:i4>1114165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_Toc378576925</vt:lpwstr>
      </vt:variant>
      <vt:variant>
        <vt:i4>1114165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_Toc378576924</vt:lpwstr>
      </vt:variant>
      <vt:variant>
        <vt:i4>1114165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_Toc378576923</vt:lpwstr>
      </vt:variant>
      <vt:variant>
        <vt:i4>1114165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_Toc378576922</vt:lpwstr>
      </vt:variant>
      <vt:variant>
        <vt:i4>1114165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_Toc378576921</vt:lpwstr>
      </vt:variant>
      <vt:variant>
        <vt:i4>1114165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_Toc378576920</vt:lpwstr>
      </vt:variant>
      <vt:variant>
        <vt:i4>1179701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_Toc378576919</vt:lpwstr>
      </vt:variant>
      <vt:variant>
        <vt:i4>1179701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_Toc378576918</vt:lpwstr>
      </vt:variant>
      <vt:variant>
        <vt:i4>1179701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_Toc378576917</vt:lpwstr>
      </vt:variant>
      <vt:variant>
        <vt:i4>1179701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_Toc378576916</vt:lpwstr>
      </vt:variant>
      <vt:variant>
        <vt:i4>1179701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_Toc378576915</vt:lpwstr>
      </vt:variant>
      <vt:variant>
        <vt:i4>1179701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_Toc378576914</vt:lpwstr>
      </vt:variant>
      <vt:variant>
        <vt:i4>1179701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_Toc378576913</vt:lpwstr>
      </vt:variant>
      <vt:variant>
        <vt:i4>1179701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_Toc378576912</vt:lpwstr>
      </vt:variant>
      <vt:variant>
        <vt:i4>1179701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_Toc378576911</vt:lpwstr>
      </vt:variant>
      <vt:variant>
        <vt:i4>1179701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_Toc378576910</vt:lpwstr>
      </vt:variant>
      <vt:variant>
        <vt:i4>1245237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_Toc378576909</vt:lpwstr>
      </vt:variant>
      <vt:variant>
        <vt:i4>1245237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_Toc378576908</vt:lpwstr>
      </vt:variant>
      <vt:variant>
        <vt:i4>1245237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_Toc378576907</vt:lpwstr>
      </vt:variant>
      <vt:variant>
        <vt:i4>1245237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_Toc378576906</vt:lpwstr>
      </vt:variant>
      <vt:variant>
        <vt:i4>1245237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_Toc378576905</vt:lpwstr>
      </vt:variant>
      <vt:variant>
        <vt:i4>1245237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_Toc378576904</vt:lpwstr>
      </vt:variant>
      <vt:variant>
        <vt:i4>1245237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_Toc378576903</vt:lpwstr>
      </vt:variant>
      <vt:variant>
        <vt:i4>1245237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_Toc378576902</vt:lpwstr>
      </vt:variant>
      <vt:variant>
        <vt:i4>1245237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_Toc378576901</vt:lpwstr>
      </vt:variant>
      <vt:variant>
        <vt:i4>1245237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_Toc378576900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_Toc378576899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_Toc378576898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_Toc378576897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_Toc378576896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_Toc378576895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_Toc378576894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_Toc378576893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_Toc378576892</vt:lpwstr>
      </vt:variant>
      <vt:variant>
        <vt:i4>1703988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_Toc378576891</vt:lpwstr>
      </vt:variant>
      <vt:variant>
        <vt:i4>1703988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_Toc378576890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_Toc378576889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_Toc378576888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_Toc378576887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_Toc378576886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_Toc378576885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_Toc378576884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_Toc378576883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_Toc378576882</vt:lpwstr>
      </vt:variant>
      <vt:variant>
        <vt:i4>1769524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_Toc378576881</vt:lpwstr>
      </vt:variant>
      <vt:variant>
        <vt:i4>1769524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_Toc378576880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_Toc378576879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_Toc378576878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_Toc378576877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_Toc378576876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_Toc378576875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_Toc378576874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_Toc378576873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_Toc378576872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_Toc378576871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_Toc378576870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_Toc378576869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_Toc378576868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_Toc378576867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_Toc378576866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_Toc378576865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_Toc378576864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_Toc378576863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_Toc378576862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_Toc378576861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_Toc378576860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_Toc378576859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_Toc378576858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_Toc378576857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_Toc378576856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_Toc378576855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_Toc378576854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_Toc378576853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_Toc378576852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_Toc378576851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_Toc378576850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_Toc378576849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_Toc378576848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_Toc378576847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_Toc378576846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_Toc378576845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_Toc378576844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_Toc378576843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_Toc378576842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_Toc378576841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_Toc378576840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tekninen dokumentti</dc:title>
  <dc:creator>pajartom</dc:creator>
  <cp:lastModifiedBy>Timo Tarhonen</cp:lastModifiedBy>
  <cp:revision>48</cp:revision>
  <cp:lastPrinted>2014-01-29T09:28:00Z</cp:lastPrinted>
  <dcterms:created xsi:type="dcterms:W3CDTF">2016-10-05T10:52:00Z</dcterms:created>
  <dcterms:modified xsi:type="dcterms:W3CDTF">2019-12-19T12:36:00Z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Suomi</vt:lpwstr>
  </property>
  <property fmtid="{D5CDD505-2E9C-101B-9397-08002B2CF9AE}" pid="3" name="AutoNew">
    <vt:bool>false</vt:bool>
  </property>
  <property fmtid="{D5CDD505-2E9C-101B-9397-08002B2CF9AE}" pid="4" name="Basic">
    <vt:bool>true</vt:bool>
  </property>
  <property fmtid="{D5CDD505-2E9C-101B-9397-08002B2CF9AE}" pid="5" name="SaveLocal">
    <vt:bool>true</vt:bool>
  </property>
  <property fmtid="{D5CDD505-2E9C-101B-9397-08002B2CF9AE}" pid="6" name="ContentTypeId">
    <vt:lpwstr>0x010100ADDC952328506843BCEA37B5825D0305</vt:lpwstr>
  </property>
  <property fmtid="{D5CDD505-2E9C-101B-9397-08002B2CF9AE}" pid="7" name="DocumentVersion">
    <vt:lpwstr>v0.1</vt:lpwstr>
  </property>
  <property fmtid="{D5CDD505-2E9C-101B-9397-08002B2CF9AE}" pid="8" name="DocumentStatus">
    <vt:lpwstr>Proposal</vt:lpwstr>
  </property>
  <property fmtid="{D5CDD505-2E9C-101B-9397-08002B2CF9AE}" pid="9" name="_NewReviewCycle">
    <vt:lpwstr/>
  </property>
</Properties>
</file>