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B" w14:textId="77777777" w:rsidR="00962A31" w:rsidRPr="00962A31" w:rsidRDefault="00962A31" w:rsidP="008F4944"/>
          <w:p w14:paraId="7A1F014C" w14:textId="77777777" w:rsidR="007B62FD" w:rsidRDefault="00C500C4" w:rsidP="00962A31">
            <w:pPr>
              <w:pStyle w:val="Eivli"/>
              <w:rPr>
                <w:rFonts w:asciiTheme="majorHAnsi" w:eastAsiaTheme="majorEastAsia" w:hAnsiTheme="majorHAnsi" w:cstheme="majorBidi"/>
                <w:caps/>
              </w:rPr>
            </w:pPr>
            <w:r>
              <w:rPr>
                <w:noProof/>
                <w:lang w:eastAsia="fi-FI"/>
              </w:rPr>
              <w:drawing>
                <wp:anchor distT="0" distB="0" distL="114300" distR="114300" simplePos="0" relativeHeight="251659264" behindDoc="0" locked="0" layoutInCell="1" allowOverlap="1" wp14:anchorId="7A1F02AE" wp14:editId="7A1F02AF">
                  <wp:simplePos x="1037230" y="1296537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2275200" cy="828000"/>
                  <wp:effectExtent l="0" t="0" r="0" b="0"/>
                  <wp:wrapNone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anTa_FI_RGB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52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03F45115" w:rsidR="007B62FD" w:rsidRPr="00A00505" w:rsidRDefault="006926EC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Ensihoitokertomus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5CEAEBD1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0" w:author="Timo Kaskinen" w:date="2017-06-20T15:00:00Z">
              <w:r w:rsidR="00C85F72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1.10</w:t>
              </w:r>
            </w:ins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418DA3DB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1" w:author="Timo Kaskinen" w:date="2017-09-27T10:22:00Z">
              <w:r w:rsidR="008F4944">
                <w:rPr>
                  <w:rFonts w:ascii="Times New Roman" w:hAnsi="Times New Roman" w:cs="Times New Roman"/>
                  <w:b/>
                  <w:sz w:val="32"/>
                  <w:szCs w:val="32"/>
                </w:rPr>
                <w:t>28.9.2017</w:t>
              </w:r>
            </w:ins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5E125B1C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ins w:id="2" w:author="Timo Kaskinen" w:date="2017-06-20T15:01:00Z">
              <w:r w:rsidR="00C85F72">
                <w:rPr>
                  <w:rFonts w:ascii="Times New Roman" w:hAnsi="Times New Roman" w:cs="Times New Roman"/>
                  <w:b/>
                  <w:sz w:val="32"/>
                  <w:szCs w:val="32"/>
                </w:rPr>
                <w:t>1.2.246.777.11.2017.7</w:t>
              </w:r>
            </w:ins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p w14:paraId="7A1F017A" w14:textId="77777777" w:rsidR="00AE0D2A" w:rsidRDefault="00AB4182" w:rsidP="00AE0334">
      <w:r w:rsidRPr="00BB0D12">
        <w:lastRenderedPageBreak/>
        <w:t>SISÄLLYSLUETTELO</w:t>
      </w:r>
    </w:p>
    <w:p w14:paraId="040747DD" w14:textId="77777777" w:rsidR="00362D75" w:rsidRPr="001C7602" w:rsidRDefault="00362D75" w:rsidP="00AE0334">
      <w:pPr>
        <w:rPr>
          <w:sz w:val="14"/>
        </w:rPr>
      </w:pPr>
    </w:p>
    <w:p w14:paraId="67B474A3" w14:textId="07C14E15" w:rsidR="00135411" w:rsidRDefault="006D0B5A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r>
        <w:fldChar w:fldCharType="begin"/>
      </w:r>
      <w:r>
        <w:instrText xml:space="preserve"> TOC \o "1-8" \h \z \u </w:instrText>
      </w:r>
      <w:r>
        <w:fldChar w:fldCharType="separate"/>
      </w:r>
      <w:hyperlink w:anchor="_Toc494272861" w:history="1">
        <w:r w:rsidR="00135411" w:rsidRPr="00171026">
          <w:rPr>
            <w:rStyle w:val="Hyperlinkki"/>
            <w:noProof/>
          </w:rPr>
          <w:t>1</w:t>
        </w:r>
        <w:r w:rsidR="00135411"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="00135411" w:rsidRPr="00171026">
          <w:rPr>
            <w:rStyle w:val="Hyperlinkki"/>
            <w:noProof/>
          </w:rPr>
          <w:t>JOHDANTO</w:t>
        </w:r>
        <w:r w:rsidR="00135411">
          <w:rPr>
            <w:noProof/>
            <w:webHidden/>
          </w:rPr>
          <w:tab/>
        </w:r>
        <w:r w:rsidR="00135411">
          <w:rPr>
            <w:noProof/>
            <w:webHidden/>
          </w:rPr>
          <w:fldChar w:fldCharType="begin"/>
        </w:r>
        <w:r w:rsidR="00135411">
          <w:rPr>
            <w:noProof/>
            <w:webHidden/>
          </w:rPr>
          <w:instrText xml:space="preserve"> PAGEREF _Toc494272861 \h </w:instrText>
        </w:r>
        <w:r w:rsidR="00135411">
          <w:rPr>
            <w:noProof/>
            <w:webHidden/>
          </w:rPr>
        </w:r>
        <w:r w:rsidR="00135411">
          <w:rPr>
            <w:noProof/>
            <w:webHidden/>
          </w:rPr>
          <w:fldChar w:fldCharType="separate"/>
        </w:r>
        <w:r w:rsidR="00135411">
          <w:rPr>
            <w:noProof/>
            <w:webHidden/>
          </w:rPr>
          <w:t>7</w:t>
        </w:r>
        <w:r w:rsidR="00135411">
          <w:rPr>
            <w:noProof/>
            <w:webHidden/>
          </w:rPr>
          <w:fldChar w:fldCharType="end"/>
        </w:r>
      </w:hyperlink>
    </w:p>
    <w:p w14:paraId="10EB80C9" w14:textId="700AC562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2" w:history="1">
        <w:r w:rsidRPr="00171026">
          <w:rPr>
            <w:rStyle w:val="Hyperlinkki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Työn tausta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B86441" w14:textId="3510C867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3" w:history="1">
        <w:r w:rsidRPr="00171026">
          <w:rPr>
            <w:rStyle w:val="Hyperlinkki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Määrittelyn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DEAE528" w14:textId="37F268E8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4" w:history="1">
        <w:r w:rsidRPr="00171026">
          <w:rPr>
            <w:rStyle w:val="Hyperlinkki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Tietosisältömäärittely ja kenttäkoodisto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7661DAD" w14:textId="3E8A0D58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5" w:history="1">
        <w:r w:rsidRPr="00171026">
          <w:rPr>
            <w:rStyle w:val="Hyperlinkki"/>
            <w:noProof/>
          </w:rPr>
          <w:t>1.4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Käytetty notaatio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38D5049" w14:textId="01386A5C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6" w:history="1">
        <w:r w:rsidRPr="00171026">
          <w:rPr>
            <w:rStyle w:val="Hyperlinkki"/>
            <w:noProof/>
          </w:rPr>
          <w:t>1.5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F4DE393" w14:textId="07994B5D" w:rsidR="00135411" w:rsidRDefault="00135411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94272867" w:history="1">
        <w:r w:rsidRPr="00171026">
          <w:rPr>
            <w:rStyle w:val="Hyperlinkki"/>
            <w:noProof/>
          </w:rPr>
          <w:t>2</w:t>
        </w:r>
        <w:r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ENSIHOITOKERTOMUKSEN ASIAKIRJARAKENNE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A205D30" w14:textId="68248190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8" w:history="1">
        <w:r w:rsidRPr="00171026">
          <w:rPr>
            <w:rStyle w:val="Hyperlinkki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Perusrakenne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6A3CBA9" w14:textId="73C5C1F3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69" w:history="1">
        <w:r w:rsidRPr="00171026">
          <w:rPr>
            <w:rStyle w:val="Hyperlinkki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4C8E856" w14:textId="5B0DD350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0" w:history="1">
        <w:r w:rsidRPr="00171026">
          <w:rPr>
            <w:rStyle w:val="Hyperlinkki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Ensihoitokertomus – näkymä/merkintä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A861231" w14:textId="340A67C0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1" w:history="1">
        <w:r w:rsidRPr="00171026">
          <w:rPr>
            <w:rStyle w:val="Hyperlinkki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Ensihoitokertomuksen välitallennus potilastiedon arkistoon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3474D1AB" w14:textId="1CC6702D" w:rsidR="00135411" w:rsidRDefault="00135411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94272872" w:history="1">
        <w:r w:rsidRPr="00171026">
          <w:rPr>
            <w:rStyle w:val="Hyperlinkki"/>
            <w:noProof/>
          </w:rPr>
          <w:t>3</w:t>
        </w:r>
        <w:r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ENSIHOITOKERTOMUKSEN TIETORYHMÄT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09C6E3B" w14:textId="33336CC5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3" w:history="1">
        <w:r w:rsidRPr="00171026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Ensihoitotehtävän perustiedot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C3D907F" w14:textId="3F8797F7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4" w:history="1">
        <w:r w:rsidRPr="00171026">
          <w:rPr>
            <w:rStyle w:val="Hyperlinkki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Ensihoitotehtävän perustiedot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0DD216B" w14:textId="2A1909E4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5" w:history="1">
        <w:r w:rsidRPr="00171026">
          <w:rPr>
            <w:rStyle w:val="Hyperlinkki"/>
            <w:noProof/>
          </w:rPr>
          <w:t>3.1.1.1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Tehtävänumero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2E57DD93" w14:textId="3472EB0E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6" w:history="1">
        <w:r w:rsidRPr="00171026">
          <w:rPr>
            <w:rStyle w:val="Hyperlinkki"/>
            <w:noProof/>
          </w:rPr>
          <w:t>3.1.1.1.1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Tehtävän antaja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BDC2E79" w14:textId="764C7B06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7" w:history="1">
        <w:r w:rsidRPr="00171026">
          <w:rPr>
            <w:rStyle w:val="Hyperlinkki"/>
            <w:noProof/>
          </w:rPr>
          <w:t>3.1.1.1.2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Puhelun kytkeytyminen 112-järjestelmään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8EFC6E3" w14:textId="46D38BB6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8" w:history="1">
        <w:r w:rsidRPr="00171026">
          <w:rPr>
            <w:rStyle w:val="Hyperlinkki"/>
            <w:noProof/>
          </w:rPr>
          <w:t>3.1.1.1.3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112-puhelun alku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1ADDC7D" w14:textId="65785FBA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79" w:history="1">
        <w:r w:rsidRPr="00171026">
          <w:rPr>
            <w:rStyle w:val="Hyperlinkki"/>
            <w:noProof/>
          </w:rPr>
          <w:t>3.1.1.2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Kohteen osoite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5F08212" w14:textId="258F7681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0" w:history="1">
        <w:r w:rsidRPr="00171026">
          <w:rPr>
            <w:rStyle w:val="Hyperlinkki"/>
            <w:noProof/>
          </w:rPr>
          <w:t>3.1.1.3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Kohteen kuvaus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6BAE480" w14:textId="6540CF09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1" w:history="1">
        <w:r w:rsidRPr="00171026">
          <w:rPr>
            <w:rStyle w:val="Hyperlinkki"/>
            <w:noProof/>
          </w:rPr>
          <w:t>3.1.1.4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Potilasmäärän luokka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ADCD4FE" w14:textId="60EFB9DB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2" w:history="1">
        <w:r w:rsidRPr="00171026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Ensihoitopalvelun yksikkö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4E413F4" w14:textId="5BBD7409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3" w:history="1">
        <w:r w:rsidRPr="00171026">
          <w:rPr>
            <w:rStyle w:val="Hyperlinkki"/>
            <w:noProof/>
          </w:rPr>
          <w:t>3.2.1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Ensihoitopalvelun yksikkö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CDE3EE6" w14:textId="4FE6446B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4" w:history="1">
        <w:r w:rsidRPr="00171026">
          <w:rPr>
            <w:rStyle w:val="Hyperlinkki"/>
            <w:noProof/>
          </w:rPr>
          <w:t>3.2.1.1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Yksikön kutsutunnus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51FCD6D" w14:textId="2805ED05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5" w:history="1">
        <w:r w:rsidRPr="00171026">
          <w:rPr>
            <w:rStyle w:val="Hyperlinkki"/>
            <w:noProof/>
          </w:rPr>
          <w:t>3.2.1.2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Ensihoitoyksikön jäsenet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018C091" w14:textId="21FBAC6E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6" w:history="1">
        <w:r w:rsidRPr="00171026">
          <w:rPr>
            <w:rStyle w:val="Hyperlinkki"/>
            <w:noProof/>
          </w:rPr>
          <w:t>3.2.1.2.1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Rooli ensihoitotehtävän aikana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0A038B8" w14:textId="55A0462A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7" w:history="1">
        <w:r w:rsidRPr="00171026">
          <w:rPr>
            <w:rStyle w:val="Hyperlinkki"/>
            <w:noProof/>
          </w:rPr>
          <w:t>3.2.1.3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Ensihoitoyksikön tehtävätiedot, ajat ja viiveet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DACAD9B" w14:textId="352DC28F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8" w:history="1">
        <w:r w:rsidRPr="00171026">
          <w:rPr>
            <w:rStyle w:val="Hyperlinkki"/>
            <w:noProof/>
          </w:rPr>
          <w:t>3.2.1.3.1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Tehtävälaji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48CE715" w14:textId="453E8193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89" w:history="1">
        <w:r w:rsidRPr="00171026">
          <w:rPr>
            <w:rStyle w:val="Hyperlinkki"/>
            <w:noProof/>
          </w:rPr>
          <w:t>3.2.1.3.2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Tehtäväkiireellisyys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4C89C6F4" w14:textId="66C27525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0" w:history="1">
        <w:r w:rsidRPr="00171026">
          <w:rPr>
            <w:rStyle w:val="Hyperlinkki"/>
            <w:noProof/>
          </w:rPr>
          <w:t>3.2.1.3.3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Yksikkö hälytetty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CA24C91" w14:textId="2F3CF23B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1" w:history="1">
        <w:r w:rsidRPr="00171026">
          <w:rPr>
            <w:rStyle w:val="Hyperlinkki"/>
            <w:noProof/>
          </w:rPr>
          <w:t>3.2.1.3.4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Tehtävä vastaanotettu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9602CEB" w14:textId="4E2D4BD1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2" w:history="1">
        <w:r w:rsidRPr="00171026">
          <w:rPr>
            <w:rStyle w:val="Hyperlinkki"/>
            <w:noProof/>
          </w:rPr>
          <w:t>3.2.1.3.5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Yksikkö matkalla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59A80FD5" w14:textId="6990B9EB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3" w:history="1">
        <w:r w:rsidRPr="00171026">
          <w:rPr>
            <w:rStyle w:val="Hyperlinkki"/>
            <w:noProof/>
          </w:rPr>
          <w:t>3.2.1.3.6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Yksikkö kohteessa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1F743DC4" w14:textId="05945C6B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4" w:history="1">
        <w:r w:rsidRPr="00171026">
          <w:rPr>
            <w:rStyle w:val="Hyperlinkki"/>
            <w:noProof/>
          </w:rPr>
          <w:t>3.2.1.3.7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Yksikkö potilaan luona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49724472" w14:textId="31F01E90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5" w:history="1">
        <w:r w:rsidRPr="00171026">
          <w:rPr>
            <w:rStyle w:val="Hyperlinkki"/>
            <w:noProof/>
          </w:rPr>
          <w:t>3.2.1.3.8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Hoitovastuu siirretty toiselle ensihoitoyksikölle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FB8A4C1" w14:textId="11955DD4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6" w:history="1">
        <w:r w:rsidRPr="00171026">
          <w:rPr>
            <w:rStyle w:val="Hyperlinkki"/>
            <w:noProof/>
          </w:rPr>
          <w:t>3.2.1.3.9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Yksikkö poistuu kohteesta tai kuljettaa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299543B3" w14:textId="62408DE4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7" w:history="1">
        <w:r w:rsidRPr="00171026">
          <w:rPr>
            <w:rStyle w:val="Hyperlinkki"/>
            <w:noProof/>
          </w:rPr>
          <w:t>3.2.1.3.10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Yksikkö perillä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E52FDB9" w14:textId="0CC25966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8" w:history="1">
        <w:r w:rsidRPr="00171026">
          <w:rPr>
            <w:rStyle w:val="Hyperlinkki"/>
            <w:noProof/>
          </w:rPr>
          <w:t>3.2.1.3.11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Potilas luovutettu –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0DC77ED" w14:textId="60FC260C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899" w:history="1">
        <w:r w:rsidRPr="00171026">
          <w:rPr>
            <w:rStyle w:val="Hyperlinkki"/>
            <w:noProof/>
          </w:rPr>
          <w:t>3.2.1.3.12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Ajan puuttumisen perustelu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4F19126" w14:textId="572A8932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0" w:history="1">
        <w:r w:rsidRPr="00171026">
          <w:rPr>
            <w:rStyle w:val="Hyperlinkki"/>
            <w:noProof/>
          </w:rPr>
          <w:t>3.2.1.3.13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Syy poikkeuksellisen pitkälle kohteen tavoittamisajalle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25A0E50" w14:textId="35ECC9F5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1" w:history="1">
        <w:r w:rsidRPr="00171026">
          <w:rPr>
            <w:rStyle w:val="Hyperlinkki"/>
            <w:noProof/>
          </w:rPr>
          <w:t>3.2.1.3.14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Syy poikkeuksellisen pitkälle kohteessaoloajalle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23E3CCAF" w14:textId="7EC7F58B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2" w:history="1">
        <w:r w:rsidRPr="00171026">
          <w:rPr>
            <w:rStyle w:val="Hyperlinkki"/>
            <w:noProof/>
          </w:rPr>
          <w:t>3.2.1.3.15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Syy poikkeuksellisen pitkälle potilaan kuljetusajalle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5302332" w14:textId="2DA40DD6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3" w:history="1">
        <w:r w:rsidRPr="00171026">
          <w:rPr>
            <w:rStyle w:val="Hyperlinkki"/>
            <w:noProof/>
          </w:rPr>
          <w:t>3.2.1.3.16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Syy poikkeuksellisen pitkälle ajalle potilaan luovuttamisessa tai ensihoitoyksikön valmiuteen palaamisessa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52C33C42" w14:textId="4349C85F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4" w:history="1">
        <w:r w:rsidRPr="00171026">
          <w:rPr>
            <w:rStyle w:val="Hyperlinkki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yleistiedot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26EB9D00" w14:textId="0577E0E1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5" w:history="1">
        <w:r w:rsidRPr="00171026">
          <w:rPr>
            <w:rStyle w:val="Hyperlinkki"/>
            <w:noProof/>
          </w:rPr>
          <w:t>3.3.1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yleistiedot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7F2C77E" w14:textId="099B5C94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6" w:history="1">
        <w:r w:rsidRPr="00171026">
          <w:rPr>
            <w:rStyle w:val="Hyperlinkki"/>
            <w:noProof/>
            <w:lang w:val="en-US"/>
          </w:rPr>
          <w:t>3.3.1.1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  <w:lang w:val="en-US"/>
          </w:rPr>
          <w:t>Potilaan toimintakyky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77DBF2FA" w14:textId="71E6514D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7" w:history="1">
        <w:r w:rsidRPr="00171026">
          <w:rPr>
            <w:rStyle w:val="Hyperlinkki"/>
            <w:noProof/>
          </w:rPr>
          <w:t>3.3.1.2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yhteyshenkilöt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4C056897" w14:textId="6A1583E6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8" w:history="1">
        <w:r w:rsidRPr="00171026">
          <w:rPr>
            <w:rStyle w:val="Hyperlinkki"/>
            <w:noProof/>
          </w:rPr>
          <w:t>3.3.1.2.1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Yhteyshenkilön nimi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68A47CB" w14:textId="13F30EB7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09" w:history="1">
        <w:r w:rsidRPr="00171026">
          <w:rPr>
            <w:rStyle w:val="Hyperlinkki"/>
            <w:noProof/>
          </w:rPr>
          <w:t>3.3.1.2.2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Yhteyshenkilön puhelinnumero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1F0EF8C" w14:textId="37A6492D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0" w:history="1">
        <w:r w:rsidRPr="00171026">
          <w:rPr>
            <w:rStyle w:val="Hyperlinkki"/>
            <w:noProof/>
          </w:rPr>
          <w:t>3.3.1.2.3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Yhteyshenkilön suhde potilaaseen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13227533" w14:textId="78D2A050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1" w:history="1">
        <w:r w:rsidRPr="00171026">
          <w:rPr>
            <w:rStyle w:val="Hyperlinkki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Kyseessä on ensihoitokertomusmerkinnän väliversio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2BF6E6DE" w14:textId="0F55EFDF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2" w:history="1">
        <w:r w:rsidRPr="00171026">
          <w:rPr>
            <w:rStyle w:val="Hyperlinkki"/>
            <w:noProof/>
          </w:rPr>
          <w:t>3.4.1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Kyseessä on ensihoitokertomusmerkinnän väliversio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3A03AC1D" w14:textId="4E2CD472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3" w:history="1">
        <w:r w:rsidRPr="00171026">
          <w:rPr>
            <w:rStyle w:val="Hyperlinkki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Esitiedot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39EEA9BB" w14:textId="7A5043AB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4" w:history="1">
        <w:r w:rsidRPr="00171026">
          <w:rPr>
            <w:rStyle w:val="Hyperlinkki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Hoidon syy ja kiireellisyys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13F23291" w14:textId="174C8644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5" w:history="1">
        <w:r w:rsidRPr="00171026">
          <w:rPr>
            <w:rStyle w:val="Hyperlinkki"/>
            <w:noProof/>
          </w:rPr>
          <w:t>3.6.1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Hoidon syy ja kiireellisyys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4D8AB107" w14:textId="58582482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6" w:history="1">
        <w:r w:rsidRPr="00171026">
          <w:rPr>
            <w:rStyle w:val="Hyperlinkki"/>
            <w:noProof/>
          </w:rPr>
          <w:t>3.6.1.1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Hoidon syyn pääryhmä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5CB636E7" w14:textId="6C3D8431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7" w:history="1">
        <w:r w:rsidRPr="00171026">
          <w:rPr>
            <w:rStyle w:val="Hyperlinkki"/>
            <w:noProof/>
          </w:rPr>
          <w:t>3.6.1.1.1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Pääryhmän tukikysymysten vastaukset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55652232" w14:textId="247C99E3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8" w:history="1">
        <w:r w:rsidRPr="00171026">
          <w:rPr>
            <w:rStyle w:val="Hyperlinkki"/>
            <w:noProof/>
          </w:rPr>
          <w:t>3.6.1.2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Hoidon syy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23DDAFAF" w14:textId="4A7BD5A4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19" w:history="1">
        <w:r w:rsidRPr="00171026">
          <w:rPr>
            <w:rStyle w:val="Hyperlinkki"/>
            <w:noProof/>
          </w:rPr>
          <w:t>3.6.1.3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Hoidon kiireellisyys (triage)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0AA9860C" w14:textId="19DC5E72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0" w:history="1">
        <w:r w:rsidRPr="00171026">
          <w:rPr>
            <w:rStyle w:val="Hyperlinkki"/>
            <w:noProof/>
          </w:rPr>
          <w:t>3.6.1.4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Hoidon syyn tai kiireellisyyden puuttumisen perustelu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24883A0D" w14:textId="06FEB6D9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1" w:history="1">
        <w:r w:rsidRPr="00171026">
          <w:rPr>
            <w:rStyle w:val="Hyperlinkki"/>
            <w:noProof/>
          </w:rPr>
          <w:t>3.6.1.5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ilmoittama oire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1927C756" w14:textId="15BC7DB3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3" w:history="1">
        <w:r w:rsidRPr="00171026">
          <w:rPr>
            <w:rStyle w:val="Hyperlinkki"/>
            <w:noProof/>
          </w:rPr>
          <w:t>3.6.1.5.1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Oireen kesto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2616F414" w14:textId="3E3C3997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5" w:history="1">
        <w:r w:rsidRPr="00171026">
          <w:rPr>
            <w:rStyle w:val="Hyperlinkki"/>
            <w:noProof/>
          </w:rPr>
          <w:t>3.6.1.6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Hoidon toteuttamisen esteet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599E61D4" w14:textId="41FB151D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6" w:history="1">
        <w:r w:rsidRPr="00171026">
          <w:rPr>
            <w:rStyle w:val="Hyperlinkki"/>
            <w:noProof/>
          </w:rPr>
          <w:t>3.7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Hoito-ohjetiedot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2C1BF58E" w14:textId="05F42A16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7" w:history="1">
        <w:r w:rsidRPr="00171026">
          <w:rPr>
            <w:rStyle w:val="Hyperlinkki"/>
            <w:noProof/>
          </w:rPr>
          <w:t>3.7.1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Hoito-ohjetiedot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47A825DF" w14:textId="45ABD2FB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8" w:history="1">
        <w:r w:rsidRPr="00171026">
          <w:rPr>
            <w:rStyle w:val="Hyperlinkki"/>
            <w:noProof/>
          </w:rPr>
          <w:t>3.7.1.1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Hoito-ohjeen muoto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18C1BB53" w14:textId="43227AAD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29" w:history="1">
        <w:r w:rsidRPr="00171026">
          <w:rPr>
            <w:rStyle w:val="Hyperlinkki"/>
            <w:noProof/>
          </w:rPr>
          <w:t>3.7.1.1.1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Hoito-ohje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5B3C146D" w14:textId="1E0CA53B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0" w:history="1">
        <w:r w:rsidRPr="00171026">
          <w:rPr>
            <w:rStyle w:val="Hyperlinkki"/>
            <w:noProof/>
          </w:rPr>
          <w:t>3.7.1.1.2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Hoito-ohjeen sisältö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2AE8790F" w14:textId="6BC81C3A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1" w:history="1">
        <w:r w:rsidRPr="00171026">
          <w:rPr>
            <w:rStyle w:val="Hyperlinkki"/>
            <w:noProof/>
          </w:rPr>
          <w:t>3.8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Vammautumistiedot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3378F7A9" w14:textId="3B36EC99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2" w:history="1">
        <w:r w:rsidRPr="00171026">
          <w:rPr>
            <w:rStyle w:val="Hyperlinkki"/>
            <w:noProof/>
          </w:rPr>
          <w:t>3.8.1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Vammautumistiedot –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42C1E59C" w14:textId="2B01BFDC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3" w:history="1">
        <w:r w:rsidRPr="00171026">
          <w:rPr>
            <w:rStyle w:val="Hyperlinkki"/>
            <w:noProof/>
          </w:rPr>
          <w:t>3.8.1.1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Vammapotilas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23927BFF" w14:textId="7A95805D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4" w:history="1">
        <w:r w:rsidRPr="00171026">
          <w:rPr>
            <w:rStyle w:val="Hyperlinkki"/>
            <w:noProof/>
          </w:rPr>
          <w:t>3.8.1.2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Vammamekanismi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45ABB5CF" w14:textId="7FA46A69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5" w:history="1">
        <w:r w:rsidRPr="00171026">
          <w:rPr>
            <w:rStyle w:val="Hyperlinkki"/>
            <w:noProof/>
          </w:rPr>
          <w:t>3.8.1.3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Vammautumisen riskitekijät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676AADAC" w14:textId="586E718B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6" w:history="1">
        <w:r w:rsidRPr="00171026">
          <w:rPr>
            <w:rStyle w:val="Hyperlinkki"/>
            <w:noProof/>
          </w:rPr>
          <w:t>3.8.1.4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paikka onnettomuusajoneuvossa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029599C5" w14:textId="18B2C9F5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7" w:history="1">
        <w:r w:rsidRPr="00171026">
          <w:rPr>
            <w:rStyle w:val="Hyperlinkki"/>
            <w:noProof/>
          </w:rPr>
          <w:t>3.8.1.5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käyttämä turvaväline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4038DED4" w14:textId="291591CD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8" w:history="1">
        <w:r w:rsidRPr="00171026">
          <w:rPr>
            <w:rStyle w:val="Hyperlinkki"/>
            <w:noProof/>
          </w:rPr>
          <w:t>3.8.1.6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Turvatyynyjen käyttö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60C930B3" w14:textId="46478385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39" w:history="1">
        <w:r w:rsidRPr="00171026">
          <w:rPr>
            <w:rStyle w:val="Hyperlinkki"/>
            <w:noProof/>
          </w:rPr>
          <w:t>3.8.1.7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Putoamiskorkeus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215E3106" w14:textId="26E202E7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0" w:history="1">
        <w:r w:rsidRPr="00171026">
          <w:rPr>
            <w:rStyle w:val="Hyperlinkki"/>
            <w:noProof/>
          </w:rPr>
          <w:t>3.9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status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358B7F88" w14:textId="751D1045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1" w:history="1">
        <w:r w:rsidRPr="00171026">
          <w:rPr>
            <w:rStyle w:val="Hyperlinkki"/>
            <w:noProof/>
          </w:rPr>
          <w:t>3.9.1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Ensiarvio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43A861C4" w14:textId="703B4B7C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2" w:history="1">
        <w:r w:rsidRPr="00171026">
          <w:rPr>
            <w:rStyle w:val="Hyperlinkki"/>
            <w:noProof/>
          </w:rPr>
          <w:t>3.9.2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Painoarvio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2DBB827B" w14:textId="788C9B50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3" w:history="1">
        <w:r w:rsidRPr="00171026">
          <w:rPr>
            <w:rStyle w:val="Hyperlinkki"/>
            <w:noProof/>
          </w:rPr>
          <w:t>3.9.3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Ihon 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0D898034" w14:textId="11E8423D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4" w:history="1">
        <w:r w:rsidRPr="00171026">
          <w:rPr>
            <w:rStyle w:val="Hyperlinkki"/>
            <w:noProof/>
          </w:rPr>
          <w:t>3.9.4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Pään 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6F08045C" w14:textId="0DC69B9A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5" w:history="1">
        <w:r w:rsidRPr="00171026">
          <w:rPr>
            <w:rStyle w:val="Hyperlinkki"/>
            <w:noProof/>
          </w:rPr>
          <w:t>3.9.5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Kasvojen 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219C237A" w14:textId="448705A5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6" w:history="1">
        <w:r w:rsidRPr="00171026">
          <w:rPr>
            <w:rStyle w:val="Hyperlinkki"/>
            <w:noProof/>
          </w:rPr>
          <w:t>3.9.6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Kaulan 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7E09C214" w14:textId="0B10BBBC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7" w:history="1">
        <w:r w:rsidRPr="00171026">
          <w:rPr>
            <w:rStyle w:val="Hyperlinkki"/>
            <w:noProof/>
          </w:rPr>
          <w:t>3.9.7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Rintakehän tai keuhkojen 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57677366" w14:textId="2F489B7B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8" w:history="1">
        <w:r w:rsidRPr="00171026">
          <w:rPr>
            <w:rStyle w:val="Hyperlinkki"/>
            <w:noProof/>
          </w:rPr>
          <w:t>3.9.8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Sydämen kuuntelulöydös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36C2ECE4" w14:textId="2B6862C9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49" w:history="1">
        <w:r w:rsidRPr="00171026">
          <w:rPr>
            <w:rStyle w:val="Hyperlinkki"/>
            <w:noProof/>
          </w:rPr>
          <w:t>3.9.9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Vatsan 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6F06C2B0" w14:textId="1DEF009B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0" w:history="1">
        <w:r w:rsidRPr="00171026">
          <w:rPr>
            <w:rStyle w:val="Hyperlinkki"/>
            <w:noProof/>
          </w:rPr>
          <w:t>3.9.10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Lantion tai sukuelinten 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7167CE4C" w14:textId="07F88D4E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1" w:history="1">
        <w:r w:rsidRPr="00171026">
          <w:rPr>
            <w:rStyle w:val="Hyperlinkki"/>
            <w:noProof/>
          </w:rPr>
          <w:t>3.9.11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Selän tai selkärangan 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36623D42" w14:textId="6EF30801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2" w:history="1">
        <w:r w:rsidRPr="00171026">
          <w:rPr>
            <w:rStyle w:val="Hyperlinkki"/>
            <w:noProof/>
          </w:rPr>
          <w:t>3.9.12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Raajan 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71D4EC5C" w14:textId="67174F65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3" w:history="1">
        <w:r w:rsidRPr="00171026">
          <w:rPr>
            <w:rStyle w:val="Hyperlinkki"/>
            <w:noProof/>
          </w:rPr>
          <w:t>3.9.13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Silmän 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107C6808" w14:textId="70E79F3E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4" w:history="1">
        <w:r w:rsidRPr="00171026">
          <w:rPr>
            <w:rStyle w:val="Hyperlinkki"/>
            <w:noProof/>
          </w:rPr>
          <w:t>3.9.14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Mielentila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0FAFAFE2" w14:textId="1080B14E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5" w:history="1">
        <w:r w:rsidRPr="00171026">
          <w:rPr>
            <w:rStyle w:val="Hyperlinkki"/>
            <w:noProof/>
          </w:rPr>
          <w:t>3.9.15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Neurologinen status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61FB34AF" w14:textId="5C6917DD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6" w:history="1">
        <w:r w:rsidRPr="00171026">
          <w:rPr>
            <w:rStyle w:val="Hyperlinkki"/>
            <w:noProof/>
          </w:rPr>
          <w:t>3.9.16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Päihteiden käytön todentaminen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7D2117A1" w14:textId="188ACB03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7" w:history="1">
        <w:r w:rsidRPr="00171026">
          <w:rPr>
            <w:rStyle w:val="Hyperlinkki"/>
            <w:noProof/>
          </w:rPr>
          <w:t>3.9.17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Raskaus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79947791" w14:textId="38D87419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8" w:history="1">
        <w:r w:rsidRPr="00171026">
          <w:rPr>
            <w:rStyle w:val="Hyperlinkki"/>
            <w:noProof/>
          </w:rPr>
          <w:t>3.9.18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Lisätiedot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4FBBEE16" w14:textId="091AB7F6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59" w:history="1">
        <w:r w:rsidRPr="00171026">
          <w:rPr>
            <w:rStyle w:val="Hyperlinkki"/>
            <w:noProof/>
          </w:rPr>
          <w:t>3.10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Fysiologiset mittaukset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77A997EF" w14:textId="7A31E20A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0" w:history="1">
        <w:r w:rsidRPr="00171026">
          <w:rPr>
            <w:rStyle w:val="Hyperlinkki"/>
            <w:noProof/>
          </w:rPr>
          <w:t>3.10.1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Systolinen verenpaine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403692C7" w14:textId="1CE2BD4B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1" w:history="1">
        <w:r w:rsidRPr="00171026">
          <w:rPr>
            <w:rStyle w:val="Hyperlinkki"/>
            <w:noProof/>
          </w:rPr>
          <w:t>3.10.2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Diastolinen verenpaine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14:paraId="08A9A5F4" w14:textId="69D40A1F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2" w:history="1">
        <w:r w:rsidRPr="00171026">
          <w:rPr>
            <w:rStyle w:val="Hyperlinkki"/>
            <w:noProof/>
          </w:rPr>
          <w:t>3.10.3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Keskiverenpaine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6F5023F5" w14:textId="69FFD762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3" w:history="1">
        <w:r w:rsidRPr="00171026">
          <w:rPr>
            <w:rStyle w:val="Hyperlinkki"/>
            <w:noProof/>
          </w:rPr>
          <w:t>3.10.4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Syketaajuus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70804F2F" w14:textId="24730B2D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4" w:history="1">
        <w:r w:rsidRPr="00171026">
          <w:rPr>
            <w:rStyle w:val="Hyperlinkki"/>
            <w:noProof/>
          </w:rPr>
          <w:t>3.10.5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EKG-löydös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056AAE8C" w14:textId="49358E77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5" w:history="1">
        <w:r w:rsidRPr="00171026">
          <w:rPr>
            <w:rStyle w:val="Hyperlinkki"/>
            <w:noProof/>
          </w:rPr>
          <w:t>3.10.6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Hengitystaajuus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68B6D6B2" w14:textId="1C77AB22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7" w:history="1">
        <w:r w:rsidRPr="00171026">
          <w:rPr>
            <w:rStyle w:val="Hyperlinkki"/>
            <w:noProof/>
          </w:rPr>
          <w:t>3.10.7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Uloshengitysilman hiilidioksidi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49576073" w14:textId="75857A28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8" w:history="1">
        <w:r w:rsidRPr="00171026">
          <w:rPr>
            <w:rStyle w:val="Hyperlinkki"/>
            <w:noProof/>
          </w:rPr>
          <w:t>3.10.8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Veren häkäpitoisuus, %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381C0A4C" w14:textId="27FC603F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69" w:history="1">
        <w:r w:rsidRPr="00171026">
          <w:rPr>
            <w:rStyle w:val="Hyperlinkki"/>
            <w:noProof/>
          </w:rPr>
          <w:t>3.10.9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Veren happisaturaatio, %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26C3DC61" w14:textId="5368064D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0" w:history="1">
        <w:r w:rsidRPr="00171026">
          <w:rPr>
            <w:rStyle w:val="Hyperlinkki"/>
            <w:noProof/>
          </w:rPr>
          <w:t>3.10.10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Glasgow'n kooma-asteikko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42EA35C0" w14:textId="72694F8B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1" w:history="1">
        <w:r w:rsidRPr="00171026">
          <w:rPr>
            <w:rStyle w:val="Hyperlinkki"/>
            <w:noProof/>
          </w:rPr>
          <w:t>3.10.10.1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Silmien GCS-pisteytys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2E1CEFA7" w14:textId="11B44B63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2" w:history="1">
        <w:r w:rsidRPr="00171026">
          <w:rPr>
            <w:rStyle w:val="Hyperlinkki"/>
            <w:noProof/>
          </w:rPr>
          <w:t>3.10.10.2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Puheen GCS-pisteytys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27229889" w14:textId="250F09B9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3" w:history="1">
        <w:r w:rsidRPr="00171026">
          <w:rPr>
            <w:rStyle w:val="Hyperlinkki"/>
            <w:noProof/>
          </w:rPr>
          <w:t>3.10.10.3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Liikevasteen GCS-pisteytys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75428274" w14:textId="113FE0D1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4" w:history="1">
        <w:r w:rsidRPr="00171026">
          <w:rPr>
            <w:rStyle w:val="Hyperlinkki"/>
            <w:noProof/>
          </w:rPr>
          <w:t>3.10.10.4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GCS:n arvioon vaikuttavat tekijät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13938F4F" w14:textId="57D7CDAA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5" w:history="1">
        <w:r w:rsidRPr="00171026">
          <w:rPr>
            <w:rStyle w:val="Hyperlinkki"/>
            <w:noProof/>
          </w:rPr>
          <w:t>3.10.11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Kivun voimakkuus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1EED8438" w14:textId="58C28D1F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6" w:history="1">
        <w:r w:rsidRPr="00171026">
          <w:rPr>
            <w:rStyle w:val="Hyperlinkki"/>
            <w:noProof/>
          </w:rPr>
          <w:t>3.10.12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Alkoholin määrä uloshengitysilmassa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18F62CDE" w14:textId="6B25B472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7" w:history="1">
        <w:r w:rsidRPr="00171026">
          <w:rPr>
            <w:rStyle w:val="Hyperlinkki"/>
            <w:noProof/>
          </w:rPr>
          <w:t>3.10.13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Kehon lämpötila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3723EFEE" w14:textId="1F8B17E1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8" w:history="1">
        <w:r w:rsidRPr="00171026">
          <w:rPr>
            <w:rStyle w:val="Hyperlinkki"/>
            <w:noProof/>
          </w:rPr>
          <w:t>3.10.14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APGAR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78B84889" w14:textId="164788F6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79" w:history="1">
        <w:r w:rsidRPr="00171026">
          <w:rPr>
            <w:rStyle w:val="Hyperlinkki"/>
            <w:noProof/>
          </w:rPr>
          <w:t>3.10.15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Mittauksen kirjaamattomuuden perustelu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50C3B01F" w14:textId="2EEC3E64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0" w:history="1">
        <w:r w:rsidRPr="00171026">
          <w:rPr>
            <w:rStyle w:val="Hyperlinkki"/>
            <w:noProof/>
          </w:rPr>
          <w:t>3.11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Laboratorio- ja kuvantamistutkimukset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7E4874F1" w14:textId="7144888D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1" w:history="1">
        <w:r w:rsidRPr="00171026">
          <w:rPr>
            <w:rStyle w:val="Hyperlinkki"/>
            <w:noProof/>
          </w:rPr>
          <w:t>3.11.1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Laboratoriotutkimus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3CBB4008" w14:textId="105898B7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2" w:history="1">
        <w:r w:rsidRPr="00171026">
          <w:rPr>
            <w:rStyle w:val="Hyperlinkki"/>
            <w:noProof/>
          </w:rPr>
          <w:t>3.11.1.1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Tutkimuksen tekotapa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76943DC2" w14:textId="7F687B60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3" w:history="1">
        <w:r w:rsidRPr="00171026">
          <w:rPr>
            <w:rStyle w:val="Hyperlinkki"/>
            <w:noProof/>
          </w:rPr>
          <w:t>3.11.2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Kuvantamistutkimus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301226ED" w14:textId="5E6D2CF8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4" w:history="1">
        <w:r w:rsidRPr="00171026">
          <w:rPr>
            <w:rStyle w:val="Hyperlinkki"/>
            <w:noProof/>
          </w:rPr>
          <w:t>3.12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elvytys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436C17DB" w14:textId="37524E6B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5" w:history="1">
        <w:r w:rsidRPr="00171026">
          <w:rPr>
            <w:rStyle w:val="Hyperlinkki"/>
            <w:noProof/>
          </w:rPr>
          <w:t>3.12.1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elvytys –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24DC0A85" w14:textId="43FABD80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6" w:history="1">
        <w:r w:rsidRPr="00171026">
          <w:rPr>
            <w:rStyle w:val="Hyperlinkki"/>
            <w:noProof/>
          </w:rPr>
          <w:t>3.12.1.1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elottomuus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288C619E" w14:textId="07A0A98E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7" w:history="1">
        <w:r w:rsidRPr="00171026">
          <w:rPr>
            <w:rStyle w:val="Hyperlinkki"/>
            <w:noProof/>
          </w:rPr>
          <w:t>3.12.1.2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Elvytys ennen ensihoitohenkilöstöä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2C89A0F3" w14:textId="257D2089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8" w:history="1">
        <w:r w:rsidRPr="00171026">
          <w:rPr>
            <w:rStyle w:val="Hyperlinkki"/>
            <w:noProof/>
          </w:rPr>
          <w:t>3.12.1.2.1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Neuvovan defibrillaattorin käyttö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36F046BF" w14:textId="2EFE3971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89" w:history="1">
        <w:r w:rsidRPr="00171026">
          <w:rPr>
            <w:rStyle w:val="Hyperlinkki"/>
            <w:noProof/>
          </w:rPr>
          <w:t>3.12.1.3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elottomuuden syy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3AD6D744" w14:textId="5F472264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0" w:history="1">
        <w:r w:rsidRPr="00171026">
          <w:rPr>
            <w:rStyle w:val="Hyperlinkki"/>
            <w:noProof/>
          </w:rPr>
          <w:t>3.12.1.4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Hoitoelvytyksen toteuttaminen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5F0D2949" w14:textId="5CCA480B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1" w:history="1">
        <w:r w:rsidRPr="00171026">
          <w:rPr>
            <w:rStyle w:val="Hyperlinkki"/>
            <w:noProof/>
          </w:rPr>
          <w:t>3.12.1.5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Jäähdytyshoito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16F5D0B4" w14:textId="08137A29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2" w:history="1">
        <w:r w:rsidRPr="00171026">
          <w:rPr>
            <w:rStyle w:val="Hyperlinkki"/>
            <w:noProof/>
          </w:rPr>
          <w:t>3.12.1.6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Primaarirytmi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6F54548B" w14:textId="49A9DD26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3" w:history="1">
        <w:r w:rsidRPr="00171026">
          <w:rPr>
            <w:rStyle w:val="Hyperlinkki"/>
            <w:noProof/>
          </w:rPr>
          <w:t>3.12.1.7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elvytyksen lopputulos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113C3975" w14:textId="0438A34A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4" w:history="1">
        <w:r w:rsidRPr="00171026">
          <w:rPr>
            <w:rStyle w:val="Hyperlinkki"/>
            <w:noProof/>
          </w:rPr>
          <w:t>3.12.1.8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Spontaanin verenkierron palautuminen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4E74F2C7" w14:textId="20EBE8B4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5" w:history="1">
        <w:r w:rsidRPr="00171026">
          <w:rPr>
            <w:rStyle w:val="Hyperlinkki"/>
            <w:noProof/>
          </w:rPr>
          <w:t>3.12.1.9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EKG-löydös jatkohoitoon luovuttaessa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77929BC0" w14:textId="563A190B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6" w:history="1">
        <w:r w:rsidRPr="00171026">
          <w:rPr>
            <w:rStyle w:val="Hyperlinkki"/>
            <w:noProof/>
          </w:rPr>
          <w:t>3.12.1.10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elvytyksen lopettamisen syy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4E6DFE53" w14:textId="1820B216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7" w:history="1">
        <w:r w:rsidRPr="00171026">
          <w:rPr>
            <w:rStyle w:val="Hyperlinkki"/>
            <w:noProof/>
          </w:rPr>
          <w:t>3.12.1.11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Elvytystiedon puuttumisen perustelu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6CC28D71" w14:textId="30319BEC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8" w:history="1">
        <w:r w:rsidRPr="00171026">
          <w:rPr>
            <w:rStyle w:val="Hyperlinkki"/>
            <w:noProof/>
          </w:rPr>
          <w:t>3.13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Ensihoitotoimenpiteet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7EB91957" w14:textId="19FD765B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2999" w:history="1">
        <w:r w:rsidRPr="00171026">
          <w:rPr>
            <w:rStyle w:val="Hyperlinkki"/>
            <w:noProof/>
          </w:rPr>
          <w:t>3.13.1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Ensihoitotoimenpide - procedure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_Toc494272999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1E0E1106" w14:textId="4A2D72C0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0" w:history="1">
        <w:r w:rsidRPr="00171026">
          <w:rPr>
            <w:rStyle w:val="Hyperlinkki"/>
            <w:noProof/>
          </w:rPr>
          <w:t>3.13.1.1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Toimenpideyritysten määrä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1CAFD4BF" w14:textId="66809E7D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1" w:history="1">
        <w:r w:rsidRPr="00171026">
          <w:rPr>
            <w:rStyle w:val="Hyperlinkki"/>
            <w:noProof/>
          </w:rPr>
          <w:t>3.13.1.2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Hengitystiehallinta –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20815464" w14:textId="235CDD75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2" w:history="1">
        <w:r w:rsidRPr="00171026">
          <w:rPr>
            <w:rStyle w:val="Hyperlinkki"/>
            <w:noProof/>
          </w:rPr>
          <w:t>3.13.1.2.1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Hengitystiehallinnan syy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1C8F523A" w14:textId="7C4B3B92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3" w:history="1">
        <w:r w:rsidRPr="00171026">
          <w:rPr>
            <w:rStyle w:val="Hyperlinkki"/>
            <w:noProof/>
          </w:rPr>
          <w:t>3.13.1.2.2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Hengitystiehallinnan komplikaatio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41524300" w14:textId="2B93FA4E" w:rsidR="00135411" w:rsidRDefault="00135411">
      <w:pPr>
        <w:pStyle w:val="Sisluet6"/>
        <w:rPr>
          <w:rFonts w:asciiTheme="minorHAnsi" w:hAnsiTheme="minorHAnsi"/>
          <w:noProof/>
        </w:rPr>
      </w:pPr>
      <w:hyperlink w:anchor="_Toc494273004" w:history="1">
        <w:r w:rsidRPr="00171026">
          <w:rPr>
            <w:rStyle w:val="Hyperlinkki"/>
            <w:noProof/>
          </w:rPr>
          <w:t>3.13.1.2.2.1</w:t>
        </w:r>
        <w:r>
          <w:rPr>
            <w:rFonts w:asciiTheme="minorHAnsi" w:hAnsiTheme="minorHAnsi"/>
            <w:noProof/>
          </w:rPr>
          <w:tab/>
        </w:r>
        <w:r w:rsidRPr="00171026">
          <w:rPr>
            <w:rStyle w:val="Hyperlinkki"/>
            <w:noProof/>
          </w:rPr>
          <w:t>Hengitystiehallinnan komplikaation syy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0BE13F3B" w14:textId="7C150B7B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5" w:history="1">
        <w:r w:rsidRPr="00171026">
          <w:rPr>
            <w:rStyle w:val="Hyperlinkki"/>
            <w:noProof/>
          </w:rPr>
          <w:t>3.13.1.2.3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Käytetty hengitystieväline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5B4360F2" w14:textId="66C252ED" w:rsidR="00135411" w:rsidRDefault="00135411">
      <w:pPr>
        <w:pStyle w:val="Sisluet6"/>
        <w:rPr>
          <w:rFonts w:asciiTheme="minorHAnsi" w:hAnsiTheme="minorHAnsi"/>
          <w:noProof/>
        </w:rPr>
      </w:pPr>
      <w:hyperlink w:anchor="_Toc494273006" w:history="1">
        <w:r w:rsidRPr="00171026">
          <w:rPr>
            <w:rStyle w:val="Hyperlinkki"/>
            <w:noProof/>
          </w:rPr>
          <w:t>3.13.1.2.3.1</w:t>
        </w:r>
        <w:r>
          <w:rPr>
            <w:rFonts w:asciiTheme="minorHAnsi" w:hAnsiTheme="minorHAnsi"/>
            <w:noProof/>
          </w:rPr>
          <w:tab/>
        </w:r>
        <w:r w:rsidRPr="00171026">
          <w:rPr>
            <w:rStyle w:val="Hyperlinkki"/>
            <w:noProof/>
          </w:rPr>
          <w:t>Hengitystievälineen syvyys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42EB0BB1" w14:textId="1280871E" w:rsidR="00135411" w:rsidRDefault="00135411">
      <w:pPr>
        <w:pStyle w:val="Sisluet6"/>
        <w:rPr>
          <w:rFonts w:asciiTheme="minorHAnsi" w:hAnsiTheme="minorHAnsi"/>
          <w:noProof/>
        </w:rPr>
      </w:pPr>
      <w:hyperlink w:anchor="_Toc494273007" w:history="1">
        <w:r w:rsidRPr="00171026">
          <w:rPr>
            <w:rStyle w:val="Hyperlinkki"/>
            <w:noProof/>
          </w:rPr>
          <w:t>3.13.1.2.3.2</w:t>
        </w:r>
        <w:r>
          <w:rPr>
            <w:rFonts w:asciiTheme="minorHAnsi" w:hAnsiTheme="minorHAnsi"/>
            <w:noProof/>
          </w:rPr>
          <w:tab/>
        </w:r>
        <w:r w:rsidRPr="00171026">
          <w:rPr>
            <w:rStyle w:val="Hyperlinkki"/>
            <w:noProof/>
          </w:rPr>
          <w:t>Hengitystievälineen sijainnin varmistamistapa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4E2C4EBB" w14:textId="5084A998" w:rsidR="00135411" w:rsidRDefault="00135411">
      <w:pPr>
        <w:pStyle w:val="Sisluet6"/>
        <w:rPr>
          <w:rFonts w:asciiTheme="minorHAnsi" w:hAnsiTheme="minorHAnsi"/>
          <w:noProof/>
        </w:rPr>
      </w:pPr>
      <w:hyperlink w:anchor="_Toc494273008" w:history="1">
        <w:r w:rsidRPr="00171026">
          <w:rPr>
            <w:rStyle w:val="Hyperlinkki"/>
            <w:noProof/>
          </w:rPr>
          <w:t>3.13.1.2.3.3</w:t>
        </w:r>
        <w:r>
          <w:rPr>
            <w:rFonts w:asciiTheme="minorHAnsi" w:hAnsiTheme="minorHAnsi"/>
            <w:noProof/>
          </w:rPr>
          <w:tab/>
        </w:r>
        <w:r w:rsidRPr="00171026">
          <w:rPr>
            <w:rStyle w:val="Hyperlinkki"/>
            <w:noProof/>
          </w:rPr>
          <w:t>Hengitystievälineen sijainnin varmistaja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14D53613" w14:textId="1FE9553B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09" w:history="1">
        <w:r w:rsidRPr="00171026">
          <w:rPr>
            <w:rStyle w:val="Hyperlinkki"/>
            <w:noProof/>
          </w:rPr>
          <w:t>3.13.1.2.4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Hengitystievälinetiedon puuttumisen perustelu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52883E15" w14:textId="1DC9F611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0" w:history="1">
        <w:r w:rsidRPr="00171026">
          <w:rPr>
            <w:rStyle w:val="Hyperlinkki"/>
            <w:noProof/>
          </w:rPr>
          <w:t>3.13.1.3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Hoitoväline ja koko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4FC29AE6" w14:textId="67A8321C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1" w:history="1">
        <w:r w:rsidRPr="00171026">
          <w:rPr>
            <w:rStyle w:val="Hyperlinkki"/>
            <w:noProof/>
          </w:rPr>
          <w:t>3.13.1.4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Nesteensiirtoreitti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77BD3946" w14:textId="55342F09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2" w:history="1">
        <w:r w:rsidRPr="00171026">
          <w:rPr>
            <w:rStyle w:val="Hyperlinkki"/>
            <w:noProof/>
          </w:rPr>
          <w:t>3.13.1.5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Defibrillointi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314B3CD3" w14:textId="3739C17A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3" w:history="1">
        <w:r w:rsidRPr="00171026">
          <w:rPr>
            <w:rStyle w:val="Hyperlinkki"/>
            <w:noProof/>
          </w:rPr>
          <w:t>3.13.1.5.1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Defibrilloinnin energia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2E693103" w14:textId="7589C3DE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4" w:history="1">
        <w:r w:rsidRPr="00171026">
          <w:rPr>
            <w:rStyle w:val="Hyperlinkki"/>
            <w:noProof/>
          </w:rPr>
          <w:t>3.13.1.5.2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Iskujen kokonaismäärä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148A0913" w14:textId="4432FDAF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5" w:history="1">
        <w:r w:rsidRPr="00171026">
          <w:rPr>
            <w:rStyle w:val="Hyperlinkki"/>
            <w:noProof/>
          </w:rPr>
          <w:t>3.13.1.6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Tahdistus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0E8ACE3C" w14:textId="4172A6EA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6" w:history="1">
        <w:r w:rsidRPr="00171026">
          <w:rPr>
            <w:rStyle w:val="Hyperlinkki"/>
            <w:noProof/>
          </w:rPr>
          <w:t>3.13.1.6.1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Tahdistuksen energia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7E168D57" w14:textId="08D7FBFC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7" w:history="1">
        <w:r w:rsidRPr="00171026">
          <w:rPr>
            <w:rStyle w:val="Hyperlinkki"/>
            <w:noProof/>
          </w:rPr>
          <w:t>3.13.1.6.2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Tahdistustaajuus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42392FA0" w14:textId="42FEAA49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8" w:history="1">
        <w:r w:rsidRPr="00171026">
          <w:rPr>
            <w:rStyle w:val="Hyperlinkki"/>
            <w:noProof/>
          </w:rPr>
          <w:t>3.13.2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Ensihoitotoimenpiteiden komplikaatiot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26E4F20E" w14:textId="2C4D4711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19" w:history="1">
        <w:r w:rsidRPr="00171026">
          <w:rPr>
            <w:rStyle w:val="Hyperlinkki"/>
            <w:noProof/>
          </w:rPr>
          <w:t>3.13.3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Ensihoitotoimenpiteiden lisätieto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3826D043" w14:textId="61AB0764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0" w:history="1">
        <w:r w:rsidRPr="00171026">
          <w:rPr>
            <w:rStyle w:val="Hyperlinkki"/>
            <w:noProof/>
          </w:rPr>
          <w:t>3.14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Lääkehoito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441077A0" w14:textId="11F3E47D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1" w:history="1">
        <w:r w:rsidRPr="00171026">
          <w:rPr>
            <w:rStyle w:val="Hyperlinkki"/>
            <w:noProof/>
          </w:rPr>
          <w:t>3.14.1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Lääkehoito - substanceAdministration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46CA146F" w14:textId="7FBE880E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2" w:history="1">
        <w:r w:rsidRPr="00171026">
          <w:rPr>
            <w:rStyle w:val="Hyperlinkki"/>
            <w:noProof/>
          </w:rPr>
          <w:t>3.14.1.1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Lääkkeen tai lääkeseoksen ainesosat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517EC1F6" w14:textId="08E184F6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3" w:history="1">
        <w:r w:rsidRPr="00171026">
          <w:rPr>
            <w:rStyle w:val="Hyperlinkki"/>
            <w:noProof/>
          </w:rPr>
          <w:t>3.14.1.1.1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Aineen koodi, koodin mukainen nimi ja koodisto - substanceAdministration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06E3D9D4" w14:textId="5A0210BE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4" w:history="1">
        <w:r w:rsidRPr="00171026">
          <w:rPr>
            <w:rStyle w:val="Hyperlinkki"/>
            <w:noProof/>
          </w:rPr>
          <w:t>3.14.1.2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Lääkkeen nimi - supply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6E285D39" w14:textId="7B4B9BEE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5" w:history="1">
        <w:r w:rsidRPr="00171026">
          <w:rPr>
            <w:rStyle w:val="Hyperlinkki"/>
            <w:noProof/>
          </w:rPr>
          <w:t>3.14.1.3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Lääkkeen vahvuus tekstinä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1D8D514A" w14:textId="46DE8205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7" w:history="1">
        <w:r w:rsidRPr="00171026">
          <w:rPr>
            <w:rStyle w:val="Hyperlinkki"/>
            <w:noProof/>
          </w:rPr>
          <w:t>3.14.1.4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Lääkkeen annon peruste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517447D8" w14:textId="7A2E49E7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8" w:history="1">
        <w:r w:rsidRPr="00171026">
          <w:rPr>
            <w:rStyle w:val="Hyperlinkki"/>
            <w:noProof/>
          </w:rPr>
          <w:t>3.14.2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Lääkehoidon komplikaatiot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74F4F9A4" w14:textId="511D65BF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29" w:history="1">
        <w:r w:rsidRPr="00171026">
          <w:rPr>
            <w:rStyle w:val="Hyperlinkki"/>
            <w:noProof/>
          </w:rPr>
          <w:t>3.15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Jatkotoimet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7519F00D" w14:textId="013A22D7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0" w:history="1">
        <w:r w:rsidRPr="00171026">
          <w:rPr>
            <w:rStyle w:val="Hyperlinkki"/>
            <w:noProof/>
          </w:rPr>
          <w:t>3.15.1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Jatkotoimet –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7F1B1D14" w14:textId="63027C58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1" w:history="1">
        <w:r w:rsidRPr="00171026">
          <w:rPr>
            <w:rStyle w:val="Hyperlinkki"/>
            <w:noProof/>
          </w:rPr>
          <w:t>3.15.1.1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Kuljettamatta jättämisen syy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4E3779EE" w14:textId="4F5E63A9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2" w:history="1">
        <w:r w:rsidRPr="00171026">
          <w:rPr>
            <w:rStyle w:val="Hyperlinkki"/>
            <w:noProof/>
          </w:rPr>
          <w:t>3.15.1.1.1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Ohjeet potilaalle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414D8E6E" w14:textId="166C29F9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3" w:history="1">
        <w:r w:rsidRPr="00171026">
          <w:rPr>
            <w:rStyle w:val="Hyperlinkki"/>
            <w:noProof/>
          </w:rPr>
          <w:t>3.15.1.2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kuljetusväline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575DEC2C" w14:textId="5A13ED78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4" w:history="1">
        <w:r w:rsidRPr="00171026">
          <w:rPr>
            <w:rStyle w:val="Hyperlinkki"/>
            <w:noProof/>
          </w:rPr>
          <w:t>3.15.1.2.1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Kuljetettujen potilaiden määrä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493A487F" w14:textId="2CC5EAD6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5" w:history="1">
        <w:r w:rsidRPr="00171026">
          <w:rPr>
            <w:rStyle w:val="Hyperlinkki"/>
            <w:noProof/>
          </w:rPr>
          <w:t>3.15.1.2.2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Potilaan kuljetusasento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5BFC1B48" w14:textId="6F6C0F35" w:rsidR="00135411" w:rsidRDefault="00135411">
      <w:pPr>
        <w:pStyle w:val="Sisluet5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36" w:history="1">
        <w:r w:rsidRPr="00171026">
          <w:rPr>
            <w:rStyle w:val="Hyperlinkki"/>
            <w:noProof/>
          </w:rPr>
          <w:t>3.15.1.2.3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Kuljetuskohteen tyyppi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71AF8F9D" w14:textId="2D966EE5" w:rsidR="00135411" w:rsidRDefault="00135411">
      <w:pPr>
        <w:pStyle w:val="Sisluet6"/>
        <w:rPr>
          <w:rFonts w:asciiTheme="minorHAnsi" w:hAnsiTheme="minorHAnsi"/>
          <w:noProof/>
        </w:rPr>
      </w:pPr>
      <w:hyperlink w:anchor="_Toc494273037" w:history="1">
        <w:r w:rsidRPr="00171026">
          <w:rPr>
            <w:rStyle w:val="Hyperlinkki"/>
            <w:noProof/>
          </w:rPr>
          <w:t>3.15.1.2.3.1</w:t>
        </w:r>
        <w:r>
          <w:rPr>
            <w:rFonts w:asciiTheme="minorHAnsi" w:hAnsiTheme="minorHAnsi"/>
            <w:noProof/>
          </w:rPr>
          <w:tab/>
        </w:r>
        <w:r w:rsidRPr="00171026">
          <w:rPr>
            <w:rStyle w:val="Hyperlinkki"/>
            <w:noProof/>
          </w:rPr>
          <w:t>Ennakkotiedon ilmoittamisen aika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772580E7" w14:textId="4DBB37DA" w:rsidR="00135411" w:rsidRDefault="00135411">
      <w:pPr>
        <w:pStyle w:val="Sisluet6"/>
        <w:rPr>
          <w:rFonts w:asciiTheme="minorHAnsi" w:hAnsiTheme="minorHAnsi"/>
          <w:noProof/>
        </w:rPr>
      </w:pPr>
      <w:hyperlink w:anchor="_Toc494273038" w:history="1">
        <w:r w:rsidRPr="00171026">
          <w:rPr>
            <w:rStyle w:val="Hyperlinkki"/>
            <w:noProof/>
          </w:rPr>
          <w:t>3.15.1.2.3.2</w:t>
        </w:r>
        <w:r>
          <w:rPr>
            <w:rFonts w:asciiTheme="minorHAnsi" w:hAnsiTheme="minorHAnsi"/>
            <w:noProof/>
          </w:rPr>
          <w:tab/>
        </w:r>
        <w:r w:rsidRPr="00171026">
          <w:rPr>
            <w:rStyle w:val="Hyperlinkki"/>
            <w:noProof/>
          </w:rPr>
          <w:t>Vastaanottavan laitoksen tunniste – encounter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74CF1C52" w14:textId="6747337E" w:rsidR="00135411" w:rsidRDefault="00135411">
      <w:pPr>
        <w:pStyle w:val="Sisluet7"/>
        <w:tabs>
          <w:tab w:val="left" w:pos="2751"/>
          <w:tab w:val="right" w:leader="dot" w:pos="9231"/>
        </w:tabs>
        <w:rPr>
          <w:rFonts w:asciiTheme="minorHAnsi" w:hAnsiTheme="minorHAnsi"/>
          <w:noProof/>
        </w:rPr>
      </w:pPr>
      <w:hyperlink w:anchor="_Toc494273039" w:history="1">
        <w:r w:rsidRPr="00171026">
          <w:rPr>
            <w:rStyle w:val="Hyperlinkki"/>
            <w:noProof/>
          </w:rPr>
          <w:t>3.15.1.2.3.2.1</w:t>
        </w:r>
        <w:r>
          <w:rPr>
            <w:rFonts w:asciiTheme="minorHAnsi" w:hAnsiTheme="minorHAnsi"/>
            <w:noProof/>
          </w:rPr>
          <w:tab/>
        </w:r>
        <w:r w:rsidRPr="00171026">
          <w:rPr>
            <w:rStyle w:val="Hyperlinkki"/>
            <w:noProof/>
          </w:rPr>
          <w:t>Sairaalan yksikkö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487E601D" w14:textId="07D6C3F1" w:rsidR="00135411" w:rsidRDefault="00135411">
      <w:pPr>
        <w:pStyle w:val="Sisluet6"/>
        <w:rPr>
          <w:rFonts w:asciiTheme="minorHAnsi" w:hAnsiTheme="minorHAnsi"/>
          <w:noProof/>
        </w:rPr>
      </w:pPr>
      <w:hyperlink w:anchor="_Toc494273040" w:history="1">
        <w:r w:rsidRPr="00171026">
          <w:rPr>
            <w:rStyle w:val="Hyperlinkki"/>
            <w:noProof/>
          </w:rPr>
          <w:t>3.15.1.2.3.3</w:t>
        </w:r>
        <w:r>
          <w:rPr>
            <w:rFonts w:asciiTheme="minorHAnsi" w:hAnsiTheme="minorHAnsi"/>
            <w:noProof/>
          </w:rPr>
          <w:tab/>
        </w:r>
        <w:r w:rsidRPr="00171026">
          <w:rPr>
            <w:rStyle w:val="Hyperlinkki"/>
            <w:noProof/>
          </w:rPr>
          <w:t>Ensihoitajan suositus päivystykselle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333A08C9" w14:textId="36A2D8D9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41" w:history="1">
        <w:r w:rsidRPr="00171026">
          <w:rPr>
            <w:rStyle w:val="Hyperlinkki"/>
            <w:noProof/>
          </w:rPr>
          <w:t>3.15.1.3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Ilmoitus muulle viranomaiselle –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546FCF1A" w14:textId="413415E3" w:rsidR="00135411" w:rsidRDefault="00135411">
      <w:pPr>
        <w:pStyle w:val="Sisluet2"/>
        <w:tabs>
          <w:tab w:val="left" w:pos="879"/>
          <w:tab w:val="right" w:leader="dot" w:pos="9231"/>
        </w:tabs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42" w:history="1">
        <w:r w:rsidRPr="00171026">
          <w:rPr>
            <w:rStyle w:val="Hyperlinkki"/>
            <w:noProof/>
          </w:rPr>
          <w:t>3.16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Kuolema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6068E83E" w14:textId="4A189E64" w:rsidR="00135411" w:rsidRDefault="00135411">
      <w:pPr>
        <w:pStyle w:val="Sisluet3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43" w:history="1">
        <w:r w:rsidRPr="00171026">
          <w:rPr>
            <w:rStyle w:val="Hyperlinkki"/>
            <w:noProof/>
          </w:rPr>
          <w:t>3.16.1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Kuolema - organizer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33A27D86" w14:textId="4E685D54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44" w:history="1">
        <w:r w:rsidRPr="00171026">
          <w:rPr>
            <w:rStyle w:val="Hyperlinkki"/>
            <w:noProof/>
          </w:rPr>
          <w:t>3.16.1.1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Kuoleman tunnistamisaika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7BB63FD7" w14:textId="5B9C0BC5" w:rsidR="00135411" w:rsidRDefault="00135411">
      <w:pPr>
        <w:pStyle w:val="Sisluet4"/>
        <w:rPr>
          <w:rFonts w:asciiTheme="minorHAnsi" w:eastAsiaTheme="minorEastAsia" w:hAnsiTheme="minorHAnsi" w:cstheme="minorBidi"/>
          <w:noProof/>
          <w:lang w:eastAsia="fi-FI"/>
        </w:rPr>
      </w:pPr>
      <w:hyperlink w:anchor="_Toc494273045" w:history="1">
        <w:r w:rsidRPr="00171026">
          <w:rPr>
            <w:rStyle w:val="Hyperlinkki"/>
            <w:noProof/>
          </w:rPr>
          <w:t>3.16.1.2</w:t>
        </w:r>
        <w:r>
          <w:rPr>
            <w:rFonts w:asciiTheme="minorHAnsi" w:eastAsiaTheme="minorEastAsia" w:hAnsiTheme="minorHAnsi" w:cstheme="minorBidi"/>
            <w:noProof/>
            <w:lang w:eastAsia="fi-FI"/>
          </w:rPr>
          <w:tab/>
        </w:r>
        <w:r w:rsidRPr="00171026">
          <w:rPr>
            <w:rStyle w:val="Hyperlinkki"/>
            <w:noProof/>
          </w:rPr>
          <w:t>Kuoleman toteamisaika - observation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19BC03DC" w14:textId="0BE84E4B" w:rsidR="00135411" w:rsidRDefault="00135411">
      <w:pPr>
        <w:pStyle w:val="Sisluet1"/>
        <w:rPr>
          <w:rFonts w:asciiTheme="minorHAnsi" w:eastAsiaTheme="minorEastAsia" w:hAnsiTheme="minorHAnsi" w:cstheme="minorBidi"/>
          <w:caps w:val="0"/>
          <w:noProof/>
          <w:lang w:eastAsia="fi-FI"/>
        </w:rPr>
      </w:pPr>
      <w:hyperlink w:anchor="_Toc494273046" w:history="1">
        <w:r w:rsidRPr="00171026">
          <w:rPr>
            <w:rStyle w:val="Hyperlinkki"/>
            <w:noProof/>
          </w:rPr>
          <w:t>4</w:t>
        </w:r>
        <w:r>
          <w:rPr>
            <w:rFonts w:asciiTheme="minorHAnsi" w:eastAsiaTheme="minorEastAsia" w:hAnsiTheme="minorHAnsi" w:cstheme="minorBidi"/>
            <w:caps w:val="0"/>
            <w:noProof/>
            <w:lang w:eastAsia="fi-FI"/>
          </w:rPr>
          <w:tab/>
        </w:r>
        <w:r w:rsidRPr="00171026">
          <w:rPr>
            <w:rStyle w:val="Hyperlinkki"/>
            <w:noProof/>
          </w:rPr>
          <w:t>VERSIOHISTORIA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_Toc494273046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7A1F01BE" w14:textId="71C307A1" w:rsidR="007B62FD" w:rsidRPr="007B62FD" w:rsidRDefault="006D0B5A" w:rsidP="00AE0334">
      <w:r>
        <w:fldChar w:fldCharType="end"/>
      </w:r>
    </w:p>
    <w:p w14:paraId="7A1F01BF" w14:textId="77777777" w:rsidR="00AB4182" w:rsidRDefault="00AB4182" w:rsidP="00AE0334">
      <w:r>
        <w:br w:type="page"/>
      </w:r>
    </w:p>
    <w:p w14:paraId="7A1F01C1" w14:textId="77777777" w:rsidR="00977AA1" w:rsidRPr="00977AA1" w:rsidRDefault="00977AA1" w:rsidP="00AE0334"/>
    <w:p w14:paraId="7A1F01C4" w14:textId="4B9F7672" w:rsidR="00372593" w:rsidRDefault="00D129EF" w:rsidP="00E94A6F">
      <w:pPr>
        <w:pStyle w:val="Otsikko1"/>
      </w:pPr>
      <w:bookmarkStart w:id="6" w:name="_Toc494272861"/>
      <w:bookmarkStart w:id="7" w:name="_GoBack"/>
      <w:bookmarkEnd w:id="7"/>
      <w:r>
        <w:rPr>
          <w:caps w:val="0"/>
        </w:rPr>
        <w:t>JOHDANTO</w:t>
      </w:r>
      <w:bookmarkEnd w:id="6"/>
    </w:p>
    <w:p w14:paraId="7A1F01C5" w14:textId="77777777" w:rsidR="00D81662" w:rsidRDefault="004B668F" w:rsidP="00E94A6F">
      <w:pPr>
        <w:pStyle w:val="Otsikko2"/>
      </w:pPr>
      <w:bookmarkStart w:id="8" w:name="_Toc494272862"/>
      <w:r>
        <w:t>Työn tausta</w:t>
      </w:r>
      <w:bookmarkEnd w:id="8"/>
      <w:r w:rsidR="00D81662">
        <w:t xml:space="preserve"> </w:t>
      </w:r>
    </w:p>
    <w:p w14:paraId="344055F1" w14:textId="02F21415" w:rsidR="00F30131" w:rsidRPr="00F30131" w:rsidRDefault="00F30131" w:rsidP="00F30131">
      <w:r>
        <w:t xml:space="preserve">Määrittelyn ensimmäistä versiota työstettiin 2015 kesäkuu – 2016 alku välillä Kelan Ensihoidon CDA-projektissa. Työ pohjautui THL:n KEJO-hanketta varten tehtyyn määrittelytyöhön toiminnallisuuksien tietosisällön osalta. </w:t>
      </w:r>
      <w:r w:rsidRPr="00F30131">
        <w:t>Kansainvälistä referenssimäärittelyä Implementation Guide for CDA Release 2: Emergency Medical Services Patient Care Report [7] hyödynnettiin laajasti rakenteiden suunnittelussa</w:t>
      </w:r>
      <w:r>
        <w:t>. Varsinainen tietosisäl</w:t>
      </w:r>
      <w:r w:rsidR="00D85ACB">
        <w:t>tö</w:t>
      </w:r>
      <w:r>
        <w:t xml:space="preserve"> </w:t>
      </w:r>
      <w:r w:rsidR="00D85ACB">
        <w:t>pohjautuu</w:t>
      </w:r>
      <w:r>
        <w:t xml:space="preserve"> sekä suomalaisessa tietosisällössä että kv-refenssimäärittelyssä </w:t>
      </w:r>
      <w:r w:rsidR="00D85ACB" w:rsidRPr="00D85ACB">
        <w:t>amerikkalaiseen NEMSIS-tietosisältöön (the National Emergency Medical Services Information System, www.nemsis.org.).</w:t>
      </w:r>
      <w:r w:rsidRPr="00F30131">
        <w:t xml:space="preserve"> </w:t>
      </w:r>
      <w:ins w:id="9" w:author="Timo Kaskinen" w:date="2017-06-20T15:01:00Z">
        <w:r w:rsidR="00C85F72">
          <w:t>Määrittelyn versioon 1.10 päivitettiin ensihoitokertomuksen tietosisältöön 2017 tehdyt tarkennukset.</w:t>
        </w:r>
      </w:ins>
    </w:p>
    <w:p w14:paraId="7A1F01C6" w14:textId="77777777" w:rsidR="00D81662" w:rsidRDefault="004B668F" w:rsidP="00AE0334">
      <w:pPr>
        <w:pStyle w:val="Otsikko2"/>
      </w:pPr>
      <w:bookmarkStart w:id="10" w:name="_Toc494272863"/>
      <w:r>
        <w:t>Määrittelyn tavoite</w:t>
      </w:r>
      <w:bookmarkEnd w:id="10"/>
      <w:r>
        <w:t xml:space="preserve"> </w:t>
      </w:r>
    </w:p>
    <w:p w14:paraId="06CFCE4E" w14:textId="77777777" w:rsidR="004555FD" w:rsidRDefault="00F30131" w:rsidP="00F30131">
      <w:r>
        <w:t>Määrittelyn tavoite on tuottaa määrittely ensihoidon tuottamien kirjausten esittämisestä CDA-siirtomuodossa rakenteiden ja näyttömuodon osalta.</w:t>
      </w:r>
      <w:r w:rsidR="004555FD">
        <w:t xml:space="preserve"> </w:t>
      </w:r>
    </w:p>
    <w:p w14:paraId="07BF34D3" w14:textId="77777777" w:rsidR="004555FD" w:rsidRDefault="004555FD" w:rsidP="00F30131"/>
    <w:p w14:paraId="6DB569A6" w14:textId="7A821ABE" w:rsidR="004555FD" w:rsidRPr="00F30131" w:rsidRDefault="004555FD" w:rsidP="00F30131">
      <w:r>
        <w:t>Tämä määrittely kuvaa vain ensihoitopalvelun tulevaan kansalliseen kenttäjohtamisen järjestelmään KEJO:on tuottamat kirjaukset Ensihoito</w:t>
      </w:r>
      <w:r w:rsidR="008F7074">
        <w:t>kertomus</w:t>
      </w:r>
      <w:r>
        <w:t xml:space="preserve"> (ENSIH)- näkymälle</w:t>
      </w:r>
      <w:r w:rsidR="00C976E6">
        <w:t>.</w:t>
      </w:r>
      <w:r>
        <w:t xml:space="preserve"> </w:t>
      </w:r>
      <w:r w:rsidR="00C976E6">
        <w:t>Ensihoito</w:t>
      </w:r>
      <w:r w:rsidR="008F7074">
        <w:t>kertomus</w:t>
      </w:r>
      <w:r>
        <w:t xml:space="preserve"> </w:t>
      </w:r>
      <w:r w:rsidR="00C976E6">
        <w:t>-</w:t>
      </w:r>
      <w:r>
        <w:t>näkymälle potilastietojärjestelmissä voidaan kirjata muitakin tietoja THL:n ensihoi</w:t>
      </w:r>
      <w:r w:rsidR="001D3997">
        <w:t xml:space="preserve">don </w:t>
      </w:r>
      <w:r>
        <w:t>toiminnallisessa määrittelyssä linjatulla tavalla [</w:t>
      </w:r>
      <w:r w:rsidR="00C976E6">
        <w:t>1, luku 6.3].</w:t>
      </w:r>
    </w:p>
    <w:p w14:paraId="7A1F01C7" w14:textId="5284D596" w:rsidR="00D81662" w:rsidRDefault="00B46E85" w:rsidP="00AE0334">
      <w:pPr>
        <w:pStyle w:val="Otsikko2"/>
      </w:pPr>
      <w:bookmarkStart w:id="11" w:name="_Toc494272864"/>
      <w:r>
        <w:t>Tietosisältömäärittely ja kenttäkoodisto</w:t>
      </w:r>
      <w:bookmarkEnd w:id="11"/>
    </w:p>
    <w:p w14:paraId="4030535A" w14:textId="250C9280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 xml:space="preserve">Eri tietojen ja käsitteiden väliset keskinäiset suhteet on kuvattu </w:t>
      </w:r>
      <w:r w:rsidR="00C976E6" w:rsidRPr="00C976E6">
        <w:rPr>
          <w:lang w:eastAsia="fi-FI"/>
        </w:rPr>
        <w:t xml:space="preserve">THL/Tietosisältö </w:t>
      </w:r>
      <w:r w:rsidR="00C976E6">
        <w:rPr>
          <w:lang w:eastAsia="fi-FI"/>
        </w:rPr>
        <w:t>–</w:t>
      </w:r>
      <w:r w:rsidR="00C976E6" w:rsidRPr="00C976E6">
        <w:rPr>
          <w:lang w:eastAsia="fi-FI"/>
        </w:rPr>
        <w:t xml:space="preserve"> Ensihoito</w:t>
      </w:r>
      <w:r w:rsidR="00C976E6">
        <w:rPr>
          <w:lang w:eastAsia="fi-FI"/>
        </w:rPr>
        <w:t xml:space="preserve"> määrittelyssä koodistopalvelussa [2]</w:t>
      </w:r>
      <w:r w:rsidRPr="00022FA9">
        <w:rPr>
          <w:lang w:eastAsia="fi-FI"/>
        </w:rPr>
        <w:t xml:space="preserve"> sekä toiminnallisessa määrittelyssä olevassa käsitemallissa</w:t>
      </w:r>
      <w:r w:rsidR="00C976E6">
        <w:rPr>
          <w:lang w:eastAsia="fi-FI"/>
        </w:rPr>
        <w:t xml:space="preserve"> [1]</w:t>
      </w:r>
      <w:r w:rsidRPr="00022FA9">
        <w:rPr>
          <w:lang w:eastAsia="fi-FI"/>
        </w:rPr>
        <w:t>. Tietosisällön yksittäisiin tietoihin liittyvä pakollisuus on kuvattu seuraavien määreiden</w:t>
      </w:r>
    </w:p>
    <w:p w14:paraId="18FA6DCD" w14:textId="27CB1401" w:rsidR="00022FA9" w:rsidRPr="00022FA9" w:rsidRDefault="00AF6A17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V – V</w:t>
      </w:r>
      <w:r w:rsidR="00022FA9" w:rsidRPr="00022FA9">
        <w:rPr>
          <w:sz w:val="22"/>
          <w:szCs w:val="22"/>
          <w:lang w:eastAsia="fi-FI"/>
        </w:rPr>
        <w:t xml:space="preserve">apaaehtoinen, </w:t>
      </w:r>
    </w:p>
    <w:p w14:paraId="5A531D99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 – Huomautettava, 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3475ECB2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HP – Pakollinen huomautuksella sekä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29ADE67C" w14:textId="2380B7DF" w:rsidR="00022FA9" w:rsidRPr="00022FA9" w:rsidRDefault="00022FA9" w:rsidP="00022FA9">
      <w:pPr>
        <w:pStyle w:val="CKappale"/>
        <w:ind w:firstLine="0"/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>mukaisesti. Tyypin ”H – Huomautettava” tietosisällön puutoksesta pitää huomauttaa käyttäjää ja tyypin ”HP – Pakollinen huomautuksella” tiedon puuttumi</w:t>
      </w:r>
      <w:r>
        <w:rPr>
          <w:sz w:val="22"/>
          <w:szCs w:val="22"/>
          <w:lang w:eastAsia="fi-FI"/>
        </w:rPr>
        <w:t>nen pitää perustella lisätietokenttään</w:t>
      </w:r>
      <w:r w:rsidRPr="00022FA9">
        <w:rPr>
          <w:sz w:val="22"/>
          <w:szCs w:val="22"/>
          <w:lang w:eastAsia="fi-FI"/>
        </w:rPr>
        <w:t>.</w:t>
      </w:r>
      <w:r w:rsidR="00272E7C">
        <w:rPr>
          <w:sz w:val="22"/>
          <w:szCs w:val="22"/>
          <w:lang w:eastAsia="fi-FI"/>
        </w:rPr>
        <w:t xml:space="preserve"> Näitä määreitä ei ole suoraan hyödynnetty tässä määrittelyssä, sillä CDA-määrittelyssä tulkinta tehdään siirtomuodossa esiintyvien rakenteiden näkökulmasta luvussa 1.5 esitetyllä notaatiolla. </w:t>
      </w:r>
    </w:p>
    <w:p w14:paraId="10705317" w14:textId="77777777" w:rsidR="00022FA9" w:rsidRPr="00022FA9" w:rsidRDefault="00022FA9" w:rsidP="00022FA9"/>
    <w:p w14:paraId="1CB6A168" w14:textId="6E5CF929" w:rsidR="00022FA9" w:rsidRDefault="00022FA9" w:rsidP="00022FA9">
      <w:r>
        <w:t xml:space="preserve">Tietosisältömäärittelyn huomautettavaa pakollinen </w:t>
      </w:r>
      <w:r w:rsidR="00F30131">
        <w:t>–</w:t>
      </w:r>
      <w:r w:rsidR="00AF6A17">
        <w:t xml:space="preserve"> </w:t>
      </w:r>
      <w:r>
        <w:t>ja huomaute</w:t>
      </w:r>
      <w:r w:rsidR="00AF6A17">
        <w:t>ttavaa-</w:t>
      </w:r>
      <w:r>
        <w:t>kentät o</w:t>
      </w:r>
      <w:r w:rsidR="00AF6A17">
        <w:t>n</w:t>
      </w:r>
      <w:r>
        <w:t xml:space="preserve"> tässä määrittelyssä tulkittu pelkästään siirtomuodon näkökulmasta – esimerkiksi huomautettavaa pakollinen </w:t>
      </w:r>
      <w:r w:rsidR="00F30131">
        <w:t>–</w:t>
      </w:r>
      <w:r>
        <w:t xml:space="preserve">rakenne on siirtomuodon määrittelyssä vapaaehtoinen, koska siirrettävästä rakenteesta </w:t>
      </w:r>
      <w:r w:rsidR="00AF6A17">
        <w:t xml:space="preserve">se </w:t>
      </w:r>
      <w:r>
        <w:t>voi puuttua.</w:t>
      </w:r>
    </w:p>
    <w:p w14:paraId="15D26102" w14:textId="77777777" w:rsidR="00E01E2F" w:rsidRDefault="00E01E2F" w:rsidP="00022FA9"/>
    <w:p w14:paraId="42E049DE" w14:textId="58F03311" w:rsidR="00E01E2F" w:rsidRDefault="00E01E2F" w:rsidP="00022FA9">
      <w:r>
        <w:t>Kenttäkoodisto</w:t>
      </w:r>
      <w:r w:rsidR="00605CE5">
        <w:t xml:space="preserve"> (liitteenä)</w:t>
      </w:r>
      <w:r w:rsidR="00464D66">
        <w:t xml:space="preserve"> on luotu Näkymät</w:t>
      </w:r>
      <w:r w:rsidR="00AF6A17">
        <w:t>-</w:t>
      </w:r>
      <w:r w:rsidR="00464D66">
        <w:t>luokituksen ENSIH-näkymän tunnuksen alle</w:t>
      </w:r>
      <w:r w:rsidR="00AF6A17">
        <w:t>, c</w:t>
      </w:r>
      <w:r w:rsidR="000B14D2">
        <w:t>odeSystem</w:t>
      </w:r>
      <w:r w:rsidR="00464D66" w:rsidRPr="00464D66">
        <w:t>: 1.2.246.537.6.12.2002.348</w:t>
      </w:r>
      <w:r w:rsidR="00464D66">
        <w:t>. Kenttien koodeina on käytetty sa</w:t>
      </w:r>
      <w:r w:rsidR="005C08F5">
        <w:t>m</w:t>
      </w:r>
      <w:r w:rsidR="00464D66">
        <w:t>oja arvoja kuin THL-</w:t>
      </w:r>
      <w:r w:rsidR="00464D66">
        <w:lastRenderedPageBreak/>
        <w:t>Tietosisältömäärittelyn [2] codeId:t ovat</w:t>
      </w:r>
      <w:r w:rsidR="00C976E6">
        <w:t>.</w:t>
      </w:r>
      <w:r w:rsidR="00464D66">
        <w:t xml:space="preserve"> </w:t>
      </w:r>
      <w:r w:rsidR="00C976E6">
        <w:t xml:space="preserve">Lisäksi </w:t>
      </w:r>
      <w:r w:rsidR="00464D66">
        <w:t>muutamill</w:t>
      </w:r>
      <w:r w:rsidR="005C08F5">
        <w:t>e</w:t>
      </w:r>
      <w:r w:rsidR="00464D66">
        <w:t xml:space="preserve"> teknisluonteisille rakenteille, joita ei THL-tietosisältömäärittelyssä ole kuvattu, on luotu omat tunnisteet luokitukseen. Kenttäkoodiston ”</w:t>
      </w:r>
      <w:r w:rsidR="00464D66" w:rsidRPr="00464D66">
        <w:t>Käytetäänkö kenttäkoodia CDA-xml:ssä</w:t>
      </w:r>
      <w:r w:rsidR="00464D66">
        <w:t xml:space="preserve">” </w:t>
      </w:r>
      <w:r w:rsidR="00F30131">
        <w:t>–</w:t>
      </w:r>
      <w:r w:rsidR="00464D66">
        <w:t>sarake kertoo, onko ko. koodia käytetty CDA-siirtomuodon xml-rakenteessa. Osalle tiedoista on allokoitu CDA-standar</w:t>
      </w:r>
      <w:r w:rsidR="00EF31C6">
        <w:t>d</w:t>
      </w:r>
      <w:r w:rsidR="00464D66">
        <w:t>issa dedikoidut rakenteet, jolloin ne ko. tiedon osalta ei</w:t>
      </w:r>
      <w:r w:rsidR="005C08F5">
        <w:t>vät</w:t>
      </w:r>
      <w:r w:rsidR="00464D66">
        <w:t xml:space="preserve"> tarvitse erillistä tiedon tunnistetta.</w:t>
      </w:r>
    </w:p>
    <w:p w14:paraId="08676D9F" w14:textId="77777777" w:rsidR="009F4F9D" w:rsidRDefault="009F4F9D" w:rsidP="00022FA9"/>
    <w:p w14:paraId="02E51933" w14:textId="06651DB7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kv-määrittelyn [7] mukaisesti luokitustyyppisiä tietoja on käsitelty mallinnuksessa seuraavasti: määrittelyssä mallinnettujen havaintojen arvojen (esimerkiksi observation.value)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KEJO:ssa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observation.methodCode)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r>
        <w:t xml:space="preserve">tarkennerakenteita.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12" w:name="_Toc494272865"/>
      <w:r>
        <w:t>Käytetty notaatio</w:t>
      </w:r>
      <w:bookmarkEnd w:id="12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>Pakollinen rakenne/tieto on aina tuotettava siirtomuotoon, kun ko. dokumentoidun tason kokonaisuus ilmenee. Mikäli rakenne/tieto ei ole saatavilla, se on annettava nullFlavorilla</w:t>
            </w:r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70A7543F" w:rsidR="008F4C0C" w:rsidRDefault="008F4C0C" w:rsidP="00970E53">
            <w:pPr>
              <w:spacing w:after="120"/>
              <w:jc w:val="left"/>
            </w:pPr>
            <w:r w:rsidRPr="005C00A0">
              <w:t>Näkymä-/vaihe-/otsikkotekstit ja templateId</w:t>
            </w:r>
            <w:r>
              <w:t>–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lastRenderedPageBreak/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r w:rsidRPr="0082643A">
              <w:t>code/@code=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(codeSystem</w:t>
            </w:r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06B56DBB" w:rsidR="008F4C0C" w:rsidRDefault="008F4C0C" w:rsidP="004D40A9">
            <w:pPr>
              <w:spacing w:after="120"/>
              <w:jc w:val="left"/>
            </w:pPr>
            <w:r>
              <w:t>Tietosisältö-/kenttäkoodistoviittaus (CodeId)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616272C9" w:rsidR="008F4C0C" w:rsidRDefault="008F4C0C" w:rsidP="008F4C0C">
            <w:pPr>
              <w:spacing w:after="120"/>
              <w:jc w:val="left"/>
            </w:pPr>
            <w:r>
              <w:t>Ko. tiedon tunniste/codeId kenttäkoodistossa ja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>Dokumentoi näyttömuotoon vietävät ylätason (tietoryhmän/entry:n) otsikot, tiedot ja tietoon liittyen sisällytetäänkö myös tiedon otsikko (jos ilman sitä ei 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observation:eihin – linkistä siirtyy silloin ko</w:t>
            </w:r>
            <w:r w:rsidR="004D40A9">
              <w:t>.</w:t>
            </w:r>
            <w:r>
              <w:t xml:space="preserve"> alalukuun, jossa observation:in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0F95BFC2" w14:textId="27F48604" w:rsidR="00821A11" w:rsidRDefault="00821A11" w:rsidP="001F0C0D">
      <w:r>
        <w:t>Pakollisuuksien ehtoja tulkitaan rakenteissa ylhäältä alaspäin. Jos vapaaehtoisen rakenteen alla on pakollinen tieto, kyse on silloin vapaaehtoisesta tietokokonaisuudesta</w:t>
      </w:r>
      <w:r w:rsidR="00CE13BB">
        <w:t>,</w:t>
      </w:r>
      <w:r>
        <w:t xml:space="preserve"> jonka ilmetessä mainittu tieto on annettava.</w:t>
      </w:r>
    </w:p>
    <w:p w14:paraId="7A1F01CA" w14:textId="77777777" w:rsidR="004B668F" w:rsidRDefault="004B668F" w:rsidP="00AE0334">
      <w:pPr>
        <w:pStyle w:val="Otsikko2"/>
      </w:pPr>
      <w:bookmarkStart w:id="13" w:name="_Toc494272866"/>
      <w:r>
        <w:t>Viitatut määrittelyt</w:t>
      </w:r>
      <w:bookmarkEnd w:id="13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  <w:tblGridChange w:id="14">
          <w:tblGrid>
            <w:gridCol w:w="709"/>
            <w:gridCol w:w="1134"/>
            <w:gridCol w:w="7229"/>
          </w:tblGrid>
        </w:tblGridChange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7A34462C" w:rsidR="0003425C" w:rsidRPr="00E56705" w:rsidRDefault="001D3997" w:rsidP="0003425C">
            <w:pPr>
              <w:pStyle w:val="CKappaleEnsimminenkappale"/>
              <w:rPr>
                <w:sz w:val="22"/>
                <w:szCs w:val="22"/>
              </w:rPr>
            </w:pPr>
            <w:r w:rsidDel="001D3997">
              <w:t xml:space="preserve"> </w:t>
            </w:r>
            <w:r w:rsidR="0003425C"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1</w:t>
            </w:r>
            <w:r w:rsidR="0003425C"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4FF34DEF" w:rsidR="0003425C" w:rsidRPr="00E56705" w:rsidRDefault="00131C8D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Kansallinen sähköinen ensihoitokertomus, </w:t>
            </w:r>
            <w:r w:rsidRPr="00131C8D">
              <w:rPr>
                <w:sz w:val="22"/>
                <w:szCs w:val="22"/>
              </w:rPr>
              <w:t>Tietosisältö sekä toiminnallinen ja vaatimusmäärittely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del w:id="15" w:author="Timo Kaskinen" w:date="2017-06-20T15:04:00Z">
              <w:r w:rsidR="00766275" w:rsidRPr="00E56705" w:rsidDel="00C85F72">
                <w:rPr>
                  <w:sz w:val="22"/>
                  <w:szCs w:val="22"/>
                </w:rPr>
                <w:delText>201</w:delText>
              </w:r>
              <w:r w:rsidR="00766275" w:rsidDel="00C85F72">
                <w:rPr>
                  <w:sz w:val="22"/>
                  <w:szCs w:val="22"/>
                </w:rPr>
                <w:delText>6</w:delText>
              </w:r>
            </w:del>
            <w:ins w:id="16" w:author="Timo Kaskinen" w:date="2017-06-20T15:04:00Z">
              <w:r w:rsidR="00C85F72" w:rsidRPr="00E56705">
                <w:rPr>
                  <w:sz w:val="22"/>
                  <w:szCs w:val="22"/>
                </w:rPr>
                <w:t>201</w:t>
              </w:r>
              <w:r w:rsidR="00C85F72">
                <w:rPr>
                  <w:sz w:val="22"/>
                  <w:szCs w:val="22"/>
                </w:rPr>
                <w:t>7</w:t>
              </w:r>
            </w:ins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0D931C62" w:rsidR="00E56705" w:rsidRPr="00E56705" w:rsidRDefault="00E56705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– Tietosisältö/Ensihoito ja ENSIH-luokitukset koodistopalvelussa, </w:t>
            </w:r>
            <w:del w:id="17" w:author="Timo Kaskinen" w:date="2017-06-20T15:04:00Z">
              <w:r w:rsidR="00766275" w:rsidRPr="00E56705" w:rsidDel="00C85F72">
                <w:rPr>
                  <w:sz w:val="22"/>
                  <w:szCs w:val="22"/>
                </w:rPr>
                <w:delText>201</w:delText>
              </w:r>
              <w:r w:rsidR="00766275" w:rsidDel="00C85F72">
                <w:rPr>
                  <w:sz w:val="22"/>
                  <w:szCs w:val="22"/>
                </w:rPr>
                <w:delText>6</w:delText>
              </w:r>
            </w:del>
            <w:ins w:id="18" w:author="Timo Kaskinen" w:date="2017-06-20T15:04:00Z">
              <w:r w:rsidR="00C85F72" w:rsidRPr="00E56705">
                <w:rPr>
                  <w:sz w:val="22"/>
                  <w:szCs w:val="22"/>
                </w:rPr>
                <w:t>201</w:t>
              </w:r>
              <w:r w:rsidR="00C85F72">
                <w:rPr>
                  <w:sz w:val="22"/>
                  <w:szCs w:val="22"/>
                </w:rPr>
                <w:t>7</w:t>
              </w:r>
            </w:ins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lastRenderedPageBreak/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Header,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ins w:id="19" w:author="Timo Kaskinen" w:date="2017-06-20T15:05:00Z">
              <w:r w:rsidR="00C85F72">
                <w:rPr>
                  <w:sz w:val="22"/>
                  <w:szCs w:val="22"/>
                </w:rPr>
                <w:t xml:space="preserve"> sekä tuorein </w:t>
              </w:r>
            </w:ins>
            <w:ins w:id="20" w:author="Timo Kaskinen" w:date="2017-06-20T15:06:00Z">
              <w:r w:rsidR="00C85F72">
                <w:rPr>
                  <w:sz w:val="22"/>
                  <w:szCs w:val="22"/>
                </w:rPr>
                <w:t xml:space="preserve">julkaistu </w:t>
              </w:r>
            </w:ins>
            <w:ins w:id="21" w:author="Timo Kaskinen" w:date="2017-06-20T15:05:00Z">
              <w:r w:rsidR="00C85F72">
                <w:rPr>
                  <w:sz w:val="22"/>
                  <w:szCs w:val="22"/>
                </w:rPr>
                <w:t>versio ko. määrittely</w:t>
              </w:r>
            </w:ins>
            <w:ins w:id="22" w:author="Timo Kaskinen" w:date="2017-06-20T15:06:00Z">
              <w:r w:rsidR="00C85F72">
                <w:rPr>
                  <w:sz w:val="22"/>
                  <w:szCs w:val="22"/>
                </w:rPr>
                <w:t xml:space="preserve">n Errata-tarkennuksista. </w:t>
              </w:r>
            </w:ins>
            <w:ins w:id="23" w:author="Timo Kaskinen" w:date="2017-06-20T15:05:00Z">
              <w:r w:rsidR="00C85F72">
                <w:rPr>
                  <w:sz w:val="22"/>
                  <w:szCs w:val="22"/>
                </w:rPr>
                <w:t xml:space="preserve"> </w:t>
              </w:r>
            </w:ins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03425C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Medical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ins w:id="24" w:author="Timo Kaskinen" w:date="2017-06-20T15:07:00Z">
              <w:r w:rsidR="00C85F72">
                <w:rPr>
                  <w:sz w:val="22"/>
                  <w:szCs w:val="22"/>
                </w:rPr>
                <w:t>sekä tuorein julkaistu versio ko. määrittelyn Errata-tarkennuksista.</w:t>
              </w:r>
            </w:ins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ins w:id="25" w:author="Timo Kaskinen" w:date="2017-06-20T15:07:00Z">
              <w:r w:rsidR="00C85F72">
                <w:rPr>
                  <w:sz w:val="22"/>
                  <w:szCs w:val="22"/>
                </w:rPr>
                <w:t xml:space="preserve"> sekä tuorein julkaistu versio ko. määrittelyn Errata-tarkennuksista.</w:t>
              </w:r>
            </w:ins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ins w:id="26" w:author="Timo Kaskinen" w:date="2017-06-20T15:07:00Z">
              <w:r w:rsidR="00C85F72">
                <w:rPr>
                  <w:sz w:val="22"/>
                  <w:szCs w:val="22"/>
                </w:rPr>
                <w:t xml:space="preserve"> </w:t>
              </w:r>
            </w:ins>
            <w:ins w:id="27" w:author="Timo Kaskinen" w:date="2017-06-20T15:08:00Z">
              <w:r w:rsidR="00C85F72">
                <w:rPr>
                  <w:sz w:val="22"/>
                  <w:szCs w:val="22"/>
                </w:rPr>
                <w:t>sekä tuorein julkaistu versio ko. määrittelyn Errata-tarkennuksista.</w:t>
              </w:r>
            </w:ins>
          </w:p>
        </w:tc>
      </w:tr>
      <w:tr w:rsidR="00F30131" w:rsidRPr="006A0813" w14:paraId="07C1DC3F" w14:textId="77777777" w:rsidTr="00B93B3E">
        <w:tblPrEx>
          <w:tblW w:w="9072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Layout w:type="fixed"/>
          <w:tblLook w:val="01E0" w:firstRow="1" w:lastRow="1" w:firstColumn="1" w:lastColumn="1" w:noHBand="0" w:noVBand="0"/>
          <w:tblPrExChange w:id="28" w:author="Timo Kaskinen" w:date="2017-06-20T15:12:00Z">
            <w:tblPrEx>
              <w:tblW w:w="907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PrChange w:id="29" w:author="Timo Kaskinen" w:date="2017-06-20T15:12:00Z">
              <w:tcPr>
                <w:tcW w:w="709" w:type="dxa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6" w:space="0" w:color="auto"/>
                </w:tcBorders>
              </w:tcPr>
            </w:tcPrChange>
          </w:tcPr>
          <w:p w14:paraId="6321653F" w14:textId="6AAC6625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0" w:author="Timo Kaskinen" w:date="2017-06-20T15:12:00Z">
              <w:tcPr>
                <w:tcW w:w="1134" w:type="dxa"/>
                <w:tcBorders>
                  <w:top w:val="single" w:sz="6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</w:tcPrChange>
          </w:tcPr>
          <w:p w14:paraId="13361C66" w14:textId="26648074" w:rsidR="00F30131" w:rsidRDefault="00F3013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org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PrChange w:id="31" w:author="Timo Kaskinen" w:date="2017-06-20T15:12:00Z">
              <w:tcPr>
                <w:tcW w:w="7229" w:type="dxa"/>
                <w:tcBorders>
                  <w:top w:val="single" w:sz="6" w:space="0" w:color="auto"/>
                  <w:left w:val="single" w:sz="6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DEC27DC" w14:textId="257B8C90" w:rsidR="00F30131" w:rsidRPr="00F30131" w:rsidRDefault="00F30131" w:rsidP="00F30131">
            <w:pPr>
              <w:pStyle w:val="CKappaleEnsimminenkappale"/>
              <w:rPr>
                <w:sz w:val="22"/>
                <w:szCs w:val="22"/>
                <w:lang w:val="en-US"/>
              </w:rPr>
            </w:pPr>
            <w:r w:rsidRPr="00F30131">
              <w:rPr>
                <w:sz w:val="22"/>
                <w:szCs w:val="22"/>
                <w:lang w:val="en-US"/>
              </w:rPr>
              <w:t>Implementation Guide for CDA Release 2: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0131">
              <w:rPr>
                <w:sz w:val="22"/>
                <w:szCs w:val="22"/>
                <w:lang w:val="en-US"/>
              </w:rPr>
              <w:t>Emergency Medical Services Patient Care Report</w:t>
            </w:r>
            <w:r>
              <w:rPr>
                <w:sz w:val="22"/>
                <w:szCs w:val="22"/>
                <w:lang w:val="en-US"/>
              </w:rPr>
              <w:t>, may 2015</w:t>
            </w:r>
          </w:p>
        </w:tc>
      </w:tr>
      <w:tr w:rsidR="00B93B3E" w:rsidRPr="00B93B3E" w14:paraId="73C212E1" w14:textId="77777777" w:rsidTr="0003425C">
        <w:trPr>
          <w:ins w:id="32" w:author="Timo Kaskinen" w:date="2017-06-20T15:12:00Z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24B1E55" w14:textId="0DBB6673" w:rsidR="00B93B3E" w:rsidRDefault="00B93B3E" w:rsidP="008C54AB">
            <w:pPr>
              <w:pStyle w:val="CKappaleEnsimminenkappale"/>
              <w:rPr>
                <w:ins w:id="33" w:author="Timo Kaskinen" w:date="2017-06-20T15:12:00Z"/>
                <w:sz w:val="22"/>
                <w:szCs w:val="22"/>
              </w:rPr>
            </w:pPr>
            <w:ins w:id="34" w:author="Timo Kaskinen" w:date="2017-06-20T15:12:00Z">
              <w:r>
                <w:rPr>
                  <w:sz w:val="22"/>
                  <w:szCs w:val="22"/>
                </w:rPr>
                <w:t>[8]</w:t>
              </w:r>
            </w:ins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7943F" w14:textId="0B46A6F7" w:rsidR="00B93B3E" w:rsidRDefault="00B93B3E" w:rsidP="008C54AB">
            <w:pPr>
              <w:pStyle w:val="CKappaleEnsimminenkappale"/>
              <w:rPr>
                <w:ins w:id="35" w:author="Timo Kaskinen" w:date="2017-06-20T15:12:00Z"/>
                <w:sz w:val="22"/>
                <w:szCs w:val="22"/>
              </w:rPr>
            </w:pPr>
            <w:ins w:id="36" w:author="Timo Kaskinen" w:date="2017-06-20T15:12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5F07FB" w14:textId="586BA6E8" w:rsidR="00B93B3E" w:rsidRPr="00B93B3E" w:rsidRDefault="00B93B3E" w:rsidP="00F30131">
            <w:pPr>
              <w:pStyle w:val="CKappaleEnsimminenkappale"/>
              <w:rPr>
                <w:ins w:id="37" w:author="Timo Kaskinen" w:date="2017-06-20T15:12:00Z"/>
                <w:sz w:val="22"/>
                <w:szCs w:val="22"/>
                <w:rPrChange w:id="38" w:author="Timo Kaskinen" w:date="2017-06-20T15:14:00Z">
                  <w:rPr>
                    <w:ins w:id="39" w:author="Timo Kaskinen" w:date="2017-06-20T15:12:00Z"/>
                    <w:sz w:val="22"/>
                    <w:szCs w:val="22"/>
                    <w:lang w:val="en-US"/>
                  </w:rPr>
                </w:rPrChange>
              </w:rPr>
            </w:pPr>
            <w:ins w:id="40" w:author="Timo Kaskinen" w:date="2017-06-20T15:13:00Z">
              <w:r w:rsidRPr="00B93B3E">
                <w:rPr>
                  <w:sz w:val="22"/>
                  <w:szCs w:val="22"/>
                  <w:rPrChange w:id="41" w:author="Timo Kaskinen" w:date="2017-06-20T15:14:00Z">
                    <w:rPr>
                      <w:sz w:val="22"/>
                      <w:szCs w:val="22"/>
                      <w:lang w:val="en-US"/>
                    </w:rPr>
                  </w:rPrChange>
                </w:rPr>
                <w:t xml:space="preserve">Kanta kuvantamisen CDA R2 merkinnät, versio 2.21 </w:t>
              </w:r>
            </w:ins>
            <w:ins w:id="42" w:author="Timo Kaskinen" w:date="2017-06-20T15:14:00Z">
              <w:r>
                <w:rPr>
                  <w:sz w:val="22"/>
                  <w:szCs w:val="22"/>
                </w:rPr>
                <w:t>sekä tuorein julkaistu versio ko. määrittelyn Errata-tarkennuksista.</w:t>
              </w:r>
            </w:ins>
          </w:p>
        </w:tc>
      </w:tr>
    </w:tbl>
    <w:p w14:paraId="6B3BC14E" w14:textId="1F302B31" w:rsidR="00B75273" w:rsidRPr="00B93B3E" w:rsidRDefault="00B75273" w:rsidP="00E56705">
      <w:pPr>
        <w:pStyle w:val="CKappale"/>
        <w:rPr>
          <w:b/>
          <w:bCs/>
          <w:sz w:val="22"/>
          <w:szCs w:val="22"/>
          <w:rPrChange w:id="43" w:author="Timo Kaskinen" w:date="2017-06-20T15:14:00Z">
            <w:rPr>
              <w:b/>
              <w:bCs/>
              <w:sz w:val="22"/>
              <w:szCs w:val="22"/>
              <w:lang w:val="en-US"/>
            </w:rPr>
          </w:rPrChange>
        </w:rPr>
      </w:pPr>
    </w:p>
    <w:p w14:paraId="15F5AA6E" w14:textId="77777777" w:rsidR="00B75273" w:rsidRPr="00B93B3E" w:rsidRDefault="00B75273">
      <w:pPr>
        <w:spacing w:after="200"/>
        <w:jc w:val="left"/>
        <w:rPr>
          <w:rFonts w:eastAsia="SimSun" w:cs="Times New Roman"/>
          <w:b/>
          <w:bCs/>
          <w:rPrChange w:id="44" w:author="Timo Kaskinen" w:date="2017-06-20T15:14:00Z">
            <w:rPr>
              <w:rFonts w:eastAsia="SimSun" w:cs="Times New Roman"/>
              <w:b/>
              <w:bCs/>
              <w:lang w:val="en-US"/>
            </w:rPr>
          </w:rPrChange>
        </w:rPr>
      </w:pPr>
      <w:r w:rsidRPr="00B93B3E">
        <w:rPr>
          <w:b/>
          <w:bCs/>
          <w:rPrChange w:id="45" w:author="Timo Kaskinen" w:date="2017-06-20T15:14:00Z">
            <w:rPr>
              <w:b/>
              <w:bCs/>
              <w:lang w:val="en-US"/>
            </w:rPr>
          </w:rPrChange>
        </w:rPr>
        <w:br w:type="page"/>
      </w:r>
    </w:p>
    <w:p w14:paraId="0C6F26CD" w14:textId="77777777" w:rsidR="00E56705" w:rsidRPr="00B93B3E" w:rsidRDefault="00E56705" w:rsidP="00E56705">
      <w:pPr>
        <w:pStyle w:val="CKappale"/>
        <w:rPr>
          <w:b/>
          <w:bCs/>
          <w:sz w:val="22"/>
          <w:szCs w:val="22"/>
          <w:rPrChange w:id="46" w:author="Timo Kaskinen" w:date="2017-06-20T15:14:00Z">
            <w:rPr>
              <w:b/>
              <w:bCs/>
              <w:sz w:val="22"/>
              <w:szCs w:val="22"/>
              <w:lang w:val="en-US"/>
            </w:rPr>
          </w:rPrChange>
        </w:rPr>
      </w:pPr>
    </w:p>
    <w:p w14:paraId="7A1F01CC" w14:textId="3DB1BB49" w:rsidR="004B668F" w:rsidRDefault="00D129EF" w:rsidP="00AE0334">
      <w:pPr>
        <w:pStyle w:val="Otsikko1"/>
      </w:pPr>
      <w:bookmarkStart w:id="47" w:name="_Toc494272867"/>
      <w:r>
        <w:rPr>
          <w:caps w:val="0"/>
        </w:rPr>
        <w:t>ENSIHOITOKERTOMUKSEN ASIAKIRJARAKENNE</w:t>
      </w:r>
      <w:bookmarkEnd w:id="47"/>
    </w:p>
    <w:p w14:paraId="7A1F01CD" w14:textId="77777777" w:rsidR="004B668F" w:rsidRDefault="004B668F" w:rsidP="00AE0334">
      <w:pPr>
        <w:pStyle w:val="Otsikko2"/>
      </w:pPr>
      <w:bookmarkStart w:id="48" w:name="_Toc494272868"/>
      <w:r>
        <w:t>Perusrakenne</w:t>
      </w:r>
      <w:bookmarkEnd w:id="48"/>
    </w:p>
    <w:p w14:paraId="1C6E47CC" w14:textId="7E4FEB01" w:rsidR="00D9736E" w:rsidRDefault="002163C7" w:rsidP="00D129EF">
      <w:r>
        <w:rPr>
          <w:noProof/>
          <w:lang w:eastAsia="fi-FI"/>
        </w:rPr>
        <w:drawing>
          <wp:inline distT="0" distB="0" distL="0" distR="0" wp14:anchorId="7A15513A" wp14:editId="15627C86">
            <wp:extent cx="6120489" cy="3964364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131" cy="3972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8F0519" w14:textId="103FBED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>. Ensihoi</w:t>
      </w:r>
      <w:r w:rsidR="00BA49BA">
        <w:rPr>
          <w:b/>
        </w:rPr>
        <w:t>to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7C26474B" w14:textId="5F4D1563" w:rsidR="008F4C0C" w:rsidRDefault="008F4C0C" w:rsidP="00D129EF">
      <w:r>
        <w:t>Ensihoitokertomusmerkintä tehdään omalle Ensihoito</w:t>
      </w:r>
      <w:r w:rsidR="008F7074">
        <w:t>kertomus</w:t>
      </w:r>
      <w:r>
        <w:t xml:space="preserve"> (ENSIH) -näkymälle. </w:t>
      </w:r>
      <w:r w:rsidR="00AA690C">
        <w:t>Samalle näkymälle</w:t>
      </w:r>
      <w:r>
        <w:t xml:space="preserve"> kirjataan ensivasteen ennen ensihoitoyksikön paikalle saapumista kirjaamat tiedot</w:t>
      </w:r>
      <w:r w:rsidR="00AA690C">
        <w:t xml:space="preserve"> sekä lääkärin KEJO:on kirjaamat hoito-ohjemerkinnät</w:t>
      </w:r>
      <w:r>
        <w:t>. Hoitoprosessin vaihe</w:t>
      </w:r>
      <w:r w:rsidR="00DA7D59">
        <w:t xml:space="preserve"> on kaikilla merkinnöillä Hoidon toteutus ja merkinnöillä </w:t>
      </w:r>
      <w:r>
        <w:t>käytetään samoja otsikko-näyttömuoto-entry</w:t>
      </w:r>
      <w:r w:rsidR="00312C66">
        <w:t xml:space="preserve"> </w:t>
      </w:r>
      <w:r>
        <w:t>-rakenteita.</w:t>
      </w:r>
      <w:r w:rsidR="00225428">
        <w:t xml:space="preserve"> Asiakirjan yleisrakenne on kuvattu kuvassa 1.</w:t>
      </w:r>
    </w:p>
    <w:p w14:paraId="4FA9C0B8" w14:textId="77777777" w:rsidR="0037208F" w:rsidRDefault="0037208F" w:rsidP="00D129EF"/>
    <w:p w14:paraId="3E534350" w14:textId="7DF38551" w:rsidR="0037208F" w:rsidRDefault="0037208F" w:rsidP="00D129EF">
      <w:r>
        <w:t>Asiakirjan merkintöjä on havainnolliste</w:t>
      </w:r>
      <w:r w:rsidR="00871518">
        <w:t>t</w:t>
      </w:r>
      <w:r>
        <w:t xml:space="preserve">tu kuvassa 2. Kuvan </w:t>
      </w:r>
      <w:r w:rsidR="00073AEE">
        <w:t>esimerkki</w:t>
      </w:r>
      <w:r>
        <w:t xml:space="preserve">tapauksessa potilaan hoitoon ensihoitopalvelussa ovat osallistuneet ensivasteyksikkö, kaksi ensihoitoyksikköä sekä lääkäri joko etänä tai paikanpäällä. </w:t>
      </w:r>
      <w:r w:rsidR="00B54095">
        <w:t>Ajatuksena on, että merkinnän tekijä vastaa tekemistään kirjauksista, ja hoitoprosessin eteneminen tulee dokumentoitua vaiheittain, mikäli merkinnän tekijä vaihtuu kesken hoidon. Kunkin tietoryhmän päivittymismekanismi on kuvattu luvussa 3 toteutusohjeissa. Linja on se, että ei</w:t>
      </w:r>
      <w:r w:rsidR="00312C66">
        <w:t>-</w:t>
      </w:r>
      <w:r w:rsidR="00B54095">
        <w:t>aikaan sidotuissa tietoryhmissä (tehtävän perustiedot, potilaan yleistiedot, vammautumistiedot jne</w:t>
      </w:r>
      <w:r w:rsidR="00871518">
        <w:t>.</w:t>
      </w:r>
      <w:r w:rsidR="00B54095">
        <w:t>) päivitysten yhteydessä toistetaan koko rakenteen tiedot</w:t>
      </w:r>
      <w:r w:rsidR="004F5D17">
        <w:t xml:space="preserve"> (mikäli rakenteessa on yleensä päivitettävää)</w:t>
      </w:r>
      <w:r w:rsidR="00B54095">
        <w:t xml:space="preserve"> ja aikaan sidotuissa (tutkimukset, havainnot, toimenpiteet, lääkkeenannot jne.) merkinnälle kirjataan vain ne tiedot, jotka on tuotettu kyseisen merkinnän tekijän dokumentointivastuun aikana.</w:t>
      </w:r>
      <w:r w:rsidR="004F5D17">
        <w:t xml:space="preserve"> Kuvassa 3 on yhteenveto esitetty tästä per tietoryhmä.</w:t>
      </w:r>
    </w:p>
    <w:p w14:paraId="1DA62CD4" w14:textId="77777777" w:rsidR="008F4C0C" w:rsidRDefault="008F4C0C" w:rsidP="00D129EF"/>
    <w:p w14:paraId="57FA4C02" w14:textId="77777777" w:rsidR="00DA7D59" w:rsidRDefault="00DA7D59" w:rsidP="0037208F">
      <w:pPr>
        <w:keepNext/>
      </w:pPr>
      <w:r>
        <w:rPr>
          <w:noProof/>
          <w:lang w:eastAsia="fi-FI"/>
        </w:rPr>
        <w:drawing>
          <wp:inline distT="0" distB="0" distL="0" distR="0" wp14:anchorId="7409A807" wp14:editId="317FFD25">
            <wp:extent cx="5790851" cy="3219450"/>
            <wp:effectExtent l="0" t="0" r="635" b="0"/>
            <wp:docPr id="13" name="Kuv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626" cy="32348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42C198" w14:textId="5FB3496B" w:rsidR="00DA7D59" w:rsidRPr="00ED5195" w:rsidRDefault="00DA7D59" w:rsidP="00DA7D59">
      <w:pPr>
        <w:rPr>
          <w:b/>
        </w:rPr>
      </w:pPr>
      <w:r w:rsidRPr="00ED5195">
        <w:rPr>
          <w:b/>
        </w:rPr>
        <w:t xml:space="preserve">Kuva </w:t>
      </w:r>
      <w:r>
        <w:rPr>
          <w:b/>
        </w:rPr>
        <w:t>2</w:t>
      </w:r>
      <w:r w:rsidRPr="00ED5195">
        <w:rPr>
          <w:b/>
        </w:rPr>
        <w:t xml:space="preserve">. </w:t>
      </w:r>
      <w:r w:rsidR="00A10151">
        <w:rPr>
          <w:b/>
        </w:rPr>
        <w:t>Esimerkki e</w:t>
      </w:r>
      <w:r w:rsidRPr="00ED5195">
        <w:rPr>
          <w:b/>
        </w:rPr>
        <w:t>nsihoi</w:t>
      </w:r>
      <w:r>
        <w:rPr>
          <w:b/>
        </w:rPr>
        <w:t>to</w:t>
      </w:r>
      <w:r w:rsidRPr="00ED5195">
        <w:rPr>
          <w:b/>
        </w:rPr>
        <w:t>kertomu</w:t>
      </w:r>
      <w:r>
        <w:rPr>
          <w:b/>
        </w:rPr>
        <w:t xml:space="preserve">ksen </w:t>
      </w:r>
      <w:r w:rsidR="0037208F">
        <w:rPr>
          <w:b/>
        </w:rPr>
        <w:t>asiakirjan merkin</w:t>
      </w:r>
      <w:r w:rsidR="00A10151">
        <w:rPr>
          <w:b/>
        </w:rPr>
        <w:t>nöistä</w:t>
      </w:r>
      <w:r>
        <w:rPr>
          <w:b/>
        </w:rPr>
        <w:t xml:space="preserve"> </w:t>
      </w:r>
    </w:p>
    <w:p w14:paraId="6CD4819C" w14:textId="77777777" w:rsidR="00DA7D59" w:rsidRDefault="00DA7D59" w:rsidP="00D129EF"/>
    <w:tbl>
      <w:tblPr>
        <w:tblStyle w:val="TaulukkoRuudukko"/>
        <w:tblW w:w="9231" w:type="dxa"/>
        <w:tblLook w:val="04A0" w:firstRow="1" w:lastRow="0" w:firstColumn="1" w:lastColumn="0" w:noHBand="0" w:noVBand="1"/>
        <w:tblPrChange w:id="49" w:author="Timo Kaskinen" w:date="2017-06-21T14:49:00Z">
          <w:tblPr>
            <w:tblStyle w:val="TaulukkoRuudukko"/>
            <w:tblW w:w="9231" w:type="dxa"/>
            <w:tblLook w:val="04A0" w:firstRow="1" w:lastRow="0" w:firstColumn="1" w:lastColumn="0" w:noHBand="0" w:noVBand="1"/>
          </w:tblPr>
        </w:tblPrChange>
      </w:tblPr>
      <w:tblGrid>
        <w:gridCol w:w="2547"/>
        <w:gridCol w:w="6684"/>
        <w:tblGridChange w:id="50">
          <w:tblGrid>
            <w:gridCol w:w="3964"/>
            <w:gridCol w:w="5267"/>
          </w:tblGrid>
        </w:tblGridChange>
      </w:tblGrid>
      <w:tr w:rsidR="004F5D17" w:rsidRPr="004F5D17" w14:paraId="4D784668" w14:textId="77777777" w:rsidTr="00E6214E">
        <w:trPr>
          <w:trHeight w:val="535"/>
          <w:trPrChange w:id="51" w:author="Timo Kaskinen" w:date="2017-06-21T14:49:00Z">
            <w:trPr>
              <w:trHeight w:val="535"/>
            </w:trPr>
          </w:trPrChange>
        </w:trPr>
        <w:tc>
          <w:tcPr>
            <w:tcW w:w="2547" w:type="dxa"/>
            <w:shd w:val="clear" w:color="auto" w:fill="D9D9D9" w:themeFill="background1" w:themeFillShade="D9"/>
            <w:hideMark/>
            <w:tcPrChange w:id="52" w:author="Timo Kaskinen" w:date="2017-06-21T14:49:00Z">
              <w:tcPr>
                <w:tcW w:w="3964" w:type="dxa"/>
                <w:shd w:val="clear" w:color="auto" w:fill="D9D9D9" w:themeFill="background1" w:themeFillShade="D9"/>
                <w:hideMark/>
              </w:tcPr>
            </w:tcPrChange>
          </w:tcPr>
          <w:p w14:paraId="4F2D8278" w14:textId="77777777" w:rsidR="004F5D17" w:rsidRPr="004F5D17" w:rsidRDefault="004F5D17" w:rsidP="004F5D17">
            <w:r w:rsidRPr="004F5D17">
              <w:rPr>
                <w:b/>
                <w:bCs/>
              </w:rPr>
              <w:t>Ensihoitokertomuksen tietoryhmä</w:t>
            </w:r>
          </w:p>
        </w:tc>
        <w:tc>
          <w:tcPr>
            <w:tcW w:w="6684" w:type="dxa"/>
            <w:shd w:val="clear" w:color="auto" w:fill="D9D9D9" w:themeFill="background1" w:themeFillShade="D9"/>
            <w:hideMark/>
            <w:tcPrChange w:id="53" w:author="Timo Kaskinen" w:date="2017-06-21T14:49:00Z">
              <w:tcPr>
                <w:tcW w:w="5267" w:type="dxa"/>
                <w:shd w:val="clear" w:color="auto" w:fill="D9D9D9" w:themeFill="background1" w:themeFillShade="D9"/>
                <w:hideMark/>
              </w:tcPr>
            </w:tcPrChange>
          </w:tcPr>
          <w:p w14:paraId="1FF32251" w14:textId="3BD1C09D" w:rsidR="004F5D17" w:rsidRPr="004F5D17" w:rsidRDefault="004F5D17" w:rsidP="00312C66">
            <w:pPr>
              <w:jc w:val="left"/>
            </w:pPr>
            <w:r>
              <w:rPr>
                <w:b/>
                <w:bCs/>
              </w:rPr>
              <w:t>Tietoryhmän entry:jen käsitte</w:t>
            </w:r>
            <w:r w:rsidR="00F62536">
              <w:rPr>
                <w:b/>
                <w:bCs/>
              </w:rPr>
              <w:t>ly päivitettäessä tai täydennettäessä tietoja</w:t>
            </w:r>
          </w:p>
        </w:tc>
      </w:tr>
      <w:tr w:rsidR="004F5D17" w:rsidRPr="004F5D17" w14:paraId="14AD924F" w14:textId="77777777" w:rsidTr="00E6214E">
        <w:trPr>
          <w:trHeight w:val="454"/>
          <w:trPrChange w:id="54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55" w:author="Timo Kaskinen" w:date="2017-06-21T14:49:00Z">
              <w:tcPr>
                <w:tcW w:w="3964" w:type="dxa"/>
                <w:hideMark/>
              </w:tcPr>
            </w:tcPrChange>
          </w:tcPr>
          <w:p w14:paraId="1A31DA7A" w14:textId="77777777" w:rsidR="004F5D17" w:rsidRPr="004F5D17" w:rsidRDefault="004F5D17" w:rsidP="004F5D17">
            <w:r w:rsidRPr="004F5D17">
              <w:rPr>
                <w:bCs/>
              </w:rPr>
              <w:t>Ensihoitotehtävän perustiedot</w:t>
            </w:r>
          </w:p>
        </w:tc>
        <w:tc>
          <w:tcPr>
            <w:tcW w:w="6684" w:type="dxa"/>
            <w:hideMark/>
            <w:tcPrChange w:id="56" w:author="Timo Kaskinen" w:date="2017-06-21T14:49:00Z">
              <w:tcPr>
                <w:tcW w:w="5267" w:type="dxa"/>
                <w:hideMark/>
              </w:tcPr>
            </w:tcPrChange>
          </w:tcPr>
          <w:p w14:paraId="059733DE" w14:textId="72A6A779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  <w:r w:rsidR="00F62536">
              <w:t xml:space="preserve">, vaikka </w:t>
            </w:r>
            <w:r>
              <w:t>kaikkiin kohtiin</w:t>
            </w:r>
            <w:r w:rsidR="00F62536">
              <w:t xml:space="preserve"> ei muutoksia tässä yhteydessä olisikaan tehty. </w:t>
            </w:r>
            <w:r w:rsidR="00557B9F">
              <w:t>Osiota</w:t>
            </w:r>
            <w:r w:rsidR="00F62536">
              <w:t xml:space="preserve"> ei toisteta merkinnöillä, jos siihen ei mitään uutta päivitettävää ole.</w:t>
            </w:r>
          </w:p>
        </w:tc>
      </w:tr>
      <w:tr w:rsidR="004F5D17" w:rsidRPr="004F5D17" w14:paraId="5C91EB22" w14:textId="77777777" w:rsidTr="00E6214E">
        <w:trPr>
          <w:trHeight w:val="454"/>
          <w:trPrChange w:id="57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58" w:author="Timo Kaskinen" w:date="2017-06-21T14:49:00Z">
              <w:tcPr>
                <w:tcW w:w="3964" w:type="dxa"/>
                <w:hideMark/>
              </w:tcPr>
            </w:tcPrChange>
          </w:tcPr>
          <w:p w14:paraId="61D29F30" w14:textId="77777777" w:rsidR="004F5D17" w:rsidRPr="004F5D17" w:rsidRDefault="004F5D17" w:rsidP="004F5D17">
            <w:r w:rsidRPr="004F5D17">
              <w:rPr>
                <w:bCs/>
              </w:rPr>
              <w:t>Ensihoitoyksikkö</w:t>
            </w:r>
          </w:p>
        </w:tc>
        <w:tc>
          <w:tcPr>
            <w:tcW w:w="6684" w:type="dxa"/>
            <w:hideMark/>
            <w:tcPrChange w:id="59" w:author="Timo Kaskinen" w:date="2017-06-21T14:49:00Z">
              <w:tcPr>
                <w:tcW w:w="5267" w:type="dxa"/>
                <w:hideMark/>
              </w:tcPr>
            </w:tcPrChange>
          </w:tcPr>
          <w:p w14:paraId="6831E102" w14:textId="6C0568DB" w:rsidR="004F5D17" w:rsidRPr="004F5D17" w:rsidRDefault="00F62536" w:rsidP="00312C66">
            <w:pPr>
              <w:jc w:val="left"/>
            </w:pPr>
            <w:r>
              <w:t xml:space="preserve">Yksikön tiedot annetaan oletuksena kertaalleen omassa entry:ssään sillä merkinnällä, millä ko. yksikön antama hoito dokumentoidaan. </w:t>
            </w:r>
            <w:r w:rsidR="00557B9F">
              <w:t xml:space="preserve">Päivitystarpeissa tuoreimmalle kirjaukselle tulee koko </w:t>
            </w:r>
            <w:r w:rsidR="003113AD">
              <w:t>entry:n</w:t>
            </w:r>
            <w:r w:rsidR="00557B9F">
              <w:t xml:space="preserve"> ajantasainen sisältö.</w:t>
            </w:r>
          </w:p>
        </w:tc>
      </w:tr>
      <w:tr w:rsidR="004F5D17" w:rsidRPr="004F5D17" w14:paraId="486E99E9" w14:textId="77777777" w:rsidTr="00E6214E">
        <w:trPr>
          <w:trHeight w:val="454"/>
          <w:trPrChange w:id="60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61" w:author="Timo Kaskinen" w:date="2017-06-21T14:49:00Z">
              <w:tcPr>
                <w:tcW w:w="3964" w:type="dxa"/>
                <w:hideMark/>
              </w:tcPr>
            </w:tcPrChange>
          </w:tcPr>
          <w:p w14:paraId="64F65649" w14:textId="77777777" w:rsidR="004F5D17" w:rsidRPr="004F5D17" w:rsidRDefault="004F5D17" w:rsidP="004F5D17">
            <w:r w:rsidRPr="004F5D17">
              <w:rPr>
                <w:bCs/>
              </w:rPr>
              <w:t>Potilaan yleistiedot</w:t>
            </w:r>
          </w:p>
        </w:tc>
        <w:tc>
          <w:tcPr>
            <w:tcW w:w="6684" w:type="dxa"/>
            <w:hideMark/>
            <w:tcPrChange w:id="62" w:author="Timo Kaskinen" w:date="2017-06-21T14:49:00Z">
              <w:tcPr>
                <w:tcW w:w="5267" w:type="dxa"/>
                <w:hideMark/>
              </w:tcPr>
            </w:tcPrChange>
          </w:tcPr>
          <w:p w14:paraId="59590DAD" w14:textId="2BEA5609" w:rsidR="004F5D17" w:rsidRPr="004F5D17" w:rsidRDefault="006C0942" w:rsidP="00312C66">
            <w:pPr>
              <w:jc w:val="left"/>
            </w:pPr>
            <w:r>
              <w:t>T</w:t>
            </w:r>
            <w:r w:rsidR="00F62536">
              <w:t xml:space="preserve">uoreimmalle kirjaukselle tulee koko </w:t>
            </w:r>
            <w:r w:rsidR="003113AD">
              <w:t>entry:n</w:t>
            </w:r>
            <w:r w:rsidR="00F62536">
              <w:t xml:space="preserve"> ajantasainen sisältö</w:t>
            </w:r>
            <w:r>
              <w:t>.</w:t>
            </w:r>
          </w:p>
        </w:tc>
      </w:tr>
      <w:tr w:rsidR="00F62536" w:rsidRPr="004F5D17" w14:paraId="5B57D4E5" w14:textId="77777777" w:rsidTr="00E6214E">
        <w:trPr>
          <w:trHeight w:val="454"/>
          <w:trPrChange w:id="63" w:author="Timo Kaskinen" w:date="2017-06-21T14:49:00Z">
            <w:trPr>
              <w:trHeight w:val="454"/>
            </w:trPr>
          </w:trPrChange>
        </w:trPr>
        <w:tc>
          <w:tcPr>
            <w:tcW w:w="2547" w:type="dxa"/>
            <w:tcPrChange w:id="64" w:author="Timo Kaskinen" w:date="2017-06-21T14:49:00Z">
              <w:tcPr>
                <w:tcW w:w="3964" w:type="dxa"/>
              </w:tcPr>
            </w:tcPrChange>
          </w:tcPr>
          <w:p w14:paraId="1680263F" w14:textId="538F4EE0" w:rsidR="00F62536" w:rsidRPr="004F5D17" w:rsidRDefault="00F62536" w:rsidP="004F5D17">
            <w:pPr>
              <w:rPr>
                <w:bCs/>
              </w:rPr>
            </w:pPr>
            <w:r>
              <w:rPr>
                <w:bCs/>
              </w:rPr>
              <w:t>Esitiedot</w:t>
            </w:r>
          </w:p>
        </w:tc>
        <w:tc>
          <w:tcPr>
            <w:tcW w:w="6684" w:type="dxa"/>
            <w:tcPrChange w:id="65" w:author="Timo Kaskinen" w:date="2017-06-21T14:49:00Z">
              <w:tcPr>
                <w:tcW w:w="5267" w:type="dxa"/>
              </w:tcPr>
            </w:tcPrChange>
          </w:tcPr>
          <w:p w14:paraId="4D47ECE4" w14:textId="1644646D" w:rsidR="00F62536" w:rsidRPr="004F5D17" w:rsidRDefault="00F62536" w:rsidP="00312C66">
            <w:pPr>
              <w:jc w:val="left"/>
            </w:pPr>
            <w:r>
              <w:t>Kirjataan merkinnälle uudet kirjatut tiedot, aikaisempia ei toisteta</w:t>
            </w:r>
          </w:p>
        </w:tc>
      </w:tr>
      <w:tr w:rsidR="00F82CF7" w:rsidRPr="004F5D17" w14:paraId="251C0145" w14:textId="77777777" w:rsidTr="00E6214E">
        <w:trPr>
          <w:trHeight w:val="454"/>
          <w:trPrChange w:id="66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67" w:author="Timo Kaskinen" w:date="2017-06-21T14:49:00Z">
              <w:tcPr>
                <w:tcW w:w="3964" w:type="dxa"/>
                <w:hideMark/>
              </w:tcPr>
            </w:tcPrChange>
          </w:tcPr>
          <w:p w14:paraId="7D0F153A" w14:textId="77777777" w:rsidR="00F82CF7" w:rsidRPr="004F5D17" w:rsidRDefault="00F82CF7" w:rsidP="00AF6A17">
            <w:r w:rsidRPr="004F5D17">
              <w:rPr>
                <w:bCs/>
              </w:rPr>
              <w:t>Hoidon syy ja kiireellisyys</w:t>
            </w:r>
          </w:p>
        </w:tc>
        <w:tc>
          <w:tcPr>
            <w:tcW w:w="6684" w:type="dxa"/>
            <w:hideMark/>
            <w:tcPrChange w:id="68" w:author="Timo Kaskinen" w:date="2017-06-21T14:49:00Z">
              <w:tcPr>
                <w:tcW w:w="5267" w:type="dxa"/>
                <w:hideMark/>
              </w:tcPr>
            </w:tcPrChange>
          </w:tcPr>
          <w:p w14:paraId="46AE3B0B" w14:textId="30E8351D" w:rsidR="00F82CF7" w:rsidRPr="004F5D17" w:rsidRDefault="00F82CF7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F82CF7" w:rsidRPr="004F5D17" w14:paraId="2EB768DC" w14:textId="77777777" w:rsidTr="00E6214E">
        <w:trPr>
          <w:trHeight w:val="454"/>
          <w:trPrChange w:id="69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70" w:author="Timo Kaskinen" w:date="2017-06-21T14:49:00Z">
              <w:tcPr>
                <w:tcW w:w="3964" w:type="dxa"/>
                <w:hideMark/>
              </w:tcPr>
            </w:tcPrChange>
          </w:tcPr>
          <w:p w14:paraId="24901B1B" w14:textId="77777777" w:rsidR="00F82CF7" w:rsidRPr="004F5D17" w:rsidRDefault="00F82CF7" w:rsidP="00AF6A17">
            <w:r w:rsidRPr="004F5D17">
              <w:rPr>
                <w:bCs/>
              </w:rPr>
              <w:t>Hoito-ohjetiedot</w:t>
            </w:r>
          </w:p>
        </w:tc>
        <w:tc>
          <w:tcPr>
            <w:tcW w:w="6684" w:type="dxa"/>
            <w:hideMark/>
            <w:tcPrChange w:id="71" w:author="Timo Kaskinen" w:date="2017-06-21T14:49:00Z">
              <w:tcPr>
                <w:tcW w:w="5267" w:type="dxa"/>
                <w:hideMark/>
              </w:tcPr>
            </w:tcPrChange>
          </w:tcPr>
          <w:p w14:paraId="476CA9B5" w14:textId="77777777" w:rsidR="00F82CF7" w:rsidRPr="004F5D17" w:rsidRDefault="00F82CF7" w:rsidP="00312C66">
            <w:pPr>
              <w:jc w:val="left"/>
            </w:pPr>
            <w:r>
              <w:t>Hoito-ohjeet kirjataan yhteen entry:n, mikäli merkinnän teon aikana hoito-ohjeita on useampia tai potilaan tilanne muuttuu, entry:n sisäisissä rakenteissa on toistumat, millä tiedot ilmaistaan. Aikaisempien merkintöjen hoito-ohjeita ei toisteta tuoreimmalla kirjauksella.</w:t>
            </w:r>
          </w:p>
        </w:tc>
      </w:tr>
      <w:tr w:rsidR="004F5D17" w:rsidRPr="004F5D17" w14:paraId="632B367E" w14:textId="77777777" w:rsidTr="00E6214E">
        <w:trPr>
          <w:trHeight w:val="454"/>
          <w:trPrChange w:id="72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73" w:author="Timo Kaskinen" w:date="2017-06-21T14:49:00Z">
              <w:tcPr>
                <w:tcW w:w="3964" w:type="dxa"/>
                <w:hideMark/>
              </w:tcPr>
            </w:tcPrChange>
          </w:tcPr>
          <w:p w14:paraId="15D0D089" w14:textId="77777777" w:rsidR="004F5D17" w:rsidRPr="004F5D17" w:rsidRDefault="004F5D17" w:rsidP="004F5D17">
            <w:r w:rsidRPr="004F5D17">
              <w:rPr>
                <w:bCs/>
              </w:rPr>
              <w:t>Vammautumistiedot</w:t>
            </w:r>
          </w:p>
        </w:tc>
        <w:tc>
          <w:tcPr>
            <w:tcW w:w="6684" w:type="dxa"/>
            <w:hideMark/>
            <w:tcPrChange w:id="74" w:author="Timo Kaskinen" w:date="2017-06-21T14:49:00Z">
              <w:tcPr>
                <w:tcW w:w="5267" w:type="dxa"/>
                <w:hideMark/>
              </w:tcPr>
            </w:tcPrChange>
          </w:tcPr>
          <w:p w14:paraId="06DCE433" w14:textId="5B89FA74" w:rsidR="004F5D17" w:rsidRPr="004F5D17" w:rsidRDefault="006C0942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4F5D17" w:rsidRPr="004F5D17" w14:paraId="1EF4BC02" w14:textId="77777777" w:rsidTr="00E6214E">
        <w:trPr>
          <w:trHeight w:val="454"/>
          <w:trPrChange w:id="75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76" w:author="Timo Kaskinen" w:date="2017-06-21T14:49:00Z">
              <w:tcPr>
                <w:tcW w:w="3964" w:type="dxa"/>
                <w:hideMark/>
              </w:tcPr>
            </w:tcPrChange>
          </w:tcPr>
          <w:p w14:paraId="0BD661EF" w14:textId="77777777" w:rsidR="004F5D17" w:rsidRPr="004F5D17" w:rsidRDefault="004F5D17" w:rsidP="004F5D17">
            <w:r w:rsidRPr="004F5D17">
              <w:rPr>
                <w:bCs/>
              </w:rPr>
              <w:t>Potilaan status</w:t>
            </w:r>
          </w:p>
        </w:tc>
        <w:tc>
          <w:tcPr>
            <w:tcW w:w="6684" w:type="dxa"/>
            <w:hideMark/>
            <w:tcPrChange w:id="77" w:author="Timo Kaskinen" w:date="2017-06-21T14:49:00Z">
              <w:tcPr>
                <w:tcW w:w="5267" w:type="dxa"/>
                <w:hideMark/>
              </w:tcPr>
            </w:tcPrChange>
          </w:tcPr>
          <w:p w14:paraId="3A77BF5A" w14:textId="1622B61B" w:rsidR="004F5D17" w:rsidRPr="004F5D17" w:rsidRDefault="00F62536" w:rsidP="00312C66">
            <w:pPr>
              <w:jc w:val="left"/>
            </w:pPr>
            <w:r>
              <w:t>Potilaan status</w:t>
            </w:r>
            <w:r w:rsidR="00312C66">
              <w:t xml:space="preserve"> </w:t>
            </w:r>
            <w:r>
              <w:t xml:space="preserve">-osion </w:t>
            </w:r>
            <w:r w:rsidR="00AA6EAF">
              <w:t>statuskirjaukset annetaan per havainto aikaleimalla varustettuna, merkinnöillä ei toisteta aikaisempien merkintöjen havaintoja</w:t>
            </w:r>
            <w:r>
              <w:t>.</w:t>
            </w:r>
          </w:p>
        </w:tc>
      </w:tr>
      <w:tr w:rsidR="004F5D17" w:rsidRPr="004F5D17" w14:paraId="66A939F7" w14:textId="77777777" w:rsidTr="00E6214E">
        <w:trPr>
          <w:trHeight w:val="454"/>
          <w:trPrChange w:id="78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79" w:author="Timo Kaskinen" w:date="2017-06-21T14:49:00Z">
              <w:tcPr>
                <w:tcW w:w="3964" w:type="dxa"/>
                <w:hideMark/>
              </w:tcPr>
            </w:tcPrChange>
          </w:tcPr>
          <w:p w14:paraId="2DDD6A2D" w14:textId="77777777" w:rsidR="004F5D17" w:rsidRPr="004F5D17" w:rsidRDefault="004F5D17" w:rsidP="004F5D17">
            <w:r w:rsidRPr="004F5D17">
              <w:rPr>
                <w:bCs/>
              </w:rPr>
              <w:t>Fysiologiset mittaukset</w:t>
            </w:r>
          </w:p>
        </w:tc>
        <w:tc>
          <w:tcPr>
            <w:tcW w:w="6684" w:type="dxa"/>
            <w:hideMark/>
            <w:tcPrChange w:id="80" w:author="Timo Kaskinen" w:date="2017-06-21T14:49:00Z">
              <w:tcPr>
                <w:tcW w:w="5267" w:type="dxa"/>
                <w:hideMark/>
              </w:tcPr>
            </w:tcPrChange>
          </w:tcPr>
          <w:p w14:paraId="223F04D6" w14:textId="57BCE814" w:rsidR="004F5D17" w:rsidRPr="004F5D17" w:rsidRDefault="006C0942" w:rsidP="00312C66">
            <w:pPr>
              <w:jc w:val="left"/>
            </w:pPr>
            <w:r>
              <w:t>Fysiologisten mittausten entry:t annetaan per mittaustapahtuma aikaleimalla varustettuna, merkinnöillä ei toisteta aikaisempien merkintöjen mittaustuloksia.</w:t>
            </w:r>
          </w:p>
        </w:tc>
      </w:tr>
      <w:tr w:rsidR="004F5D17" w:rsidRPr="004F5D17" w14:paraId="76523BB8" w14:textId="77777777" w:rsidTr="00E6214E">
        <w:trPr>
          <w:trHeight w:val="454"/>
          <w:trPrChange w:id="81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82" w:author="Timo Kaskinen" w:date="2017-06-21T14:49:00Z">
              <w:tcPr>
                <w:tcW w:w="3964" w:type="dxa"/>
                <w:hideMark/>
              </w:tcPr>
            </w:tcPrChange>
          </w:tcPr>
          <w:p w14:paraId="0521A9BA" w14:textId="77777777" w:rsidR="004F5D17" w:rsidRPr="004F5D17" w:rsidRDefault="004F5D17" w:rsidP="004F5D17">
            <w:r w:rsidRPr="004F5D17">
              <w:rPr>
                <w:bCs/>
              </w:rPr>
              <w:lastRenderedPageBreak/>
              <w:t>Labororatorio- ja kuvantamistutkimukset</w:t>
            </w:r>
          </w:p>
        </w:tc>
        <w:tc>
          <w:tcPr>
            <w:tcW w:w="6684" w:type="dxa"/>
            <w:hideMark/>
            <w:tcPrChange w:id="83" w:author="Timo Kaskinen" w:date="2017-06-21T14:49:00Z">
              <w:tcPr>
                <w:tcW w:w="5267" w:type="dxa"/>
                <w:hideMark/>
              </w:tcPr>
            </w:tcPrChange>
          </w:tcPr>
          <w:p w14:paraId="7778F4BF" w14:textId="1C569906" w:rsidR="004F5D17" w:rsidRPr="004F5D17" w:rsidRDefault="00871518" w:rsidP="00312C66">
            <w:pPr>
              <w:jc w:val="left"/>
            </w:pPr>
            <w:r>
              <w:t>Entry:t</w:t>
            </w:r>
            <w:r w:rsidR="006C0942">
              <w:t xml:space="preserve"> kirjataa</w:t>
            </w:r>
            <w:r>
              <w:t>n</w:t>
            </w:r>
            <w:r w:rsidR="006C0942">
              <w:t xml:space="preserve"> per tutkimus tekoajan kanssa, entry:t ovat toisistaan riippumattomia.</w:t>
            </w:r>
            <w:r>
              <w:t xml:space="preserve"> Merkinnöillä ei toisteta aikaisempien merkintöjen tutkimustuloksia.</w:t>
            </w:r>
          </w:p>
        </w:tc>
      </w:tr>
      <w:tr w:rsidR="004F5D17" w:rsidRPr="004F5D17" w14:paraId="391101E6" w14:textId="77777777" w:rsidTr="00E6214E">
        <w:trPr>
          <w:trHeight w:val="454"/>
          <w:trPrChange w:id="84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85" w:author="Timo Kaskinen" w:date="2017-06-21T14:49:00Z">
              <w:tcPr>
                <w:tcW w:w="3964" w:type="dxa"/>
                <w:hideMark/>
              </w:tcPr>
            </w:tcPrChange>
          </w:tcPr>
          <w:p w14:paraId="612D2828" w14:textId="77777777" w:rsidR="004F5D17" w:rsidRPr="004F5D17" w:rsidRDefault="004F5D17" w:rsidP="004F5D17">
            <w:r w:rsidRPr="004F5D17">
              <w:rPr>
                <w:bCs/>
              </w:rPr>
              <w:t>Potilaan elvytys</w:t>
            </w:r>
          </w:p>
        </w:tc>
        <w:tc>
          <w:tcPr>
            <w:tcW w:w="6684" w:type="dxa"/>
            <w:hideMark/>
            <w:tcPrChange w:id="86" w:author="Timo Kaskinen" w:date="2017-06-21T14:49:00Z">
              <w:tcPr>
                <w:tcW w:w="5267" w:type="dxa"/>
                <w:hideMark/>
              </w:tcPr>
            </w:tcPrChange>
          </w:tcPr>
          <w:p w14:paraId="1C6A677E" w14:textId="38A59C04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sisältö.</w:t>
            </w:r>
          </w:p>
        </w:tc>
      </w:tr>
      <w:tr w:rsidR="004F5D17" w:rsidRPr="004F5D17" w14:paraId="39032150" w14:textId="77777777" w:rsidTr="00E6214E">
        <w:trPr>
          <w:trHeight w:val="454"/>
          <w:trPrChange w:id="87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88" w:author="Timo Kaskinen" w:date="2017-06-21T14:49:00Z">
              <w:tcPr>
                <w:tcW w:w="3964" w:type="dxa"/>
                <w:hideMark/>
              </w:tcPr>
            </w:tcPrChange>
          </w:tcPr>
          <w:p w14:paraId="5C82A613" w14:textId="77777777" w:rsidR="004F5D17" w:rsidRPr="004F5D17" w:rsidRDefault="004F5D17" w:rsidP="004F5D17">
            <w:r w:rsidRPr="004F5D17">
              <w:rPr>
                <w:bCs/>
              </w:rPr>
              <w:t>Ensihoitotoimenpiteet</w:t>
            </w:r>
          </w:p>
        </w:tc>
        <w:tc>
          <w:tcPr>
            <w:tcW w:w="6684" w:type="dxa"/>
            <w:hideMark/>
            <w:tcPrChange w:id="89" w:author="Timo Kaskinen" w:date="2017-06-21T14:49:00Z">
              <w:tcPr>
                <w:tcW w:w="5267" w:type="dxa"/>
                <w:hideMark/>
              </w:tcPr>
            </w:tcPrChange>
          </w:tcPr>
          <w:p w14:paraId="1B2A18B9" w14:textId="7436F9F7" w:rsidR="004F5D17" w:rsidRPr="004F5D17" w:rsidRDefault="00AA6EAF" w:rsidP="00312C66">
            <w:pPr>
              <w:jc w:val="left"/>
            </w:pPr>
            <w:r>
              <w:t>Ensihoitotoimenpite</w:t>
            </w:r>
            <w:r w:rsidR="00871518">
              <w:t>iden</w:t>
            </w:r>
            <w:r>
              <w:t xml:space="preserve"> entry:</w:t>
            </w:r>
            <w:r w:rsidR="00871518">
              <w:t>jen</w:t>
            </w:r>
            <w:r>
              <w:t xml:space="preserve"> tiedot tuotetaan per ensihoitotoimenpide aikaleimoineen merkinnälle. Aikaisempien merkintöjen ensihoitotoimenpiteitä ei toisteta.</w:t>
            </w:r>
          </w:p>
        </w:tc>
      </w:tr>
      <w:tr w:rsidR="00F82CF7" w:rsidRPr="004F5D17" w14:paraId="7C9B0D0F" w14:textId="77777777" w:rsidTr="00E6214E">
        <w:trPr>
          <w:trHeight w:val="454"/>
          <w:trPrChange w:id="90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91" w:author="Timo Kaskinen" w:date="2017-06-21T14:49:00Z">
              <w:tcPr>
                <w:tcW w:w="3964" w:type="dxa"/>
                <w:hideMark/>
              </w:tcPr>
            </w:tcPrChange>
          </w:tcPr>
          <w:p w14:paraId="7E267928" w14:textId="77777777" w:rsidR="00F82CF7" w:rsidRPr="004F5D17" w:rsidRDefault="00F82CF7" w:rsidP="00AF6A17">
            <w:r w:rsidRPr="004F5D17">
              <w:rPr>
                <w:bCs/>
              </w:rPr>
              <w:t>Lääkehoito</w:t>
            </w:r>
          </w:p>
        </w:tc>
        <w:tc>
          <w:tcPr>
            <w:tcW w:w="6684" w:type="dxa"/>
            <w:hideMark/>
            <w:tcPrChange w:id="92" w:author="Timo Kaskinen" w:date="2017-06-21T14:49:00Z">
              <w:tcPr>
                <w:tcW w:w="5267" w:type="dxa"/>
                <w:hideMark/>
              </w:tcPr>
            </w:tcPrChange>
          </w:tcPr>
          <w:p w14:paraId="2502EF17" w14:textId="77777777" w:rsidR="00F82CF7" w:rsidRPr="004F5D17" w:rsidRDefault="00F82CF7" w:rsidP="00312C66">
            <w:pPr>
              <w:jc w:val="left"/>
            </w:pPr>
            <w:r w:rsidRPr="00AA6EAF">
              <w:t>Lääkehoito entry tuotetaan merkinnälle aikaleiman kanssa, aikaisempien merkintöjen lääkkeiden antoa ei toisteta.</w:t>
            </w:r>
          </w:p>
        </w:tc>
      </w:tr>
      <w:tr w:rsidR="004F5D17" w:rsidRPr="004F5D17" w14:paraId="43B891E5" w14:textId="77777777" w:rsidTr="00E6214E">
        <w:trPr>
          <w:trHeight w:val="454"/>
          <w:trPrChange w:id="93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94" w:author="Timo Kaskinen" w:date="2017-06-21T14:49:00Z">
              <w:tcPr>
                <w:tcW w:w="3964" w:type="dxa"/>
                <w:hideMark/>
              </w:tcPr>
            </w:tcPrChange>
          </w:tcPr>
          <w:p w14:paraId="4821C511" w14:textId="77777777" w:rsidR="004F5D17" w:rsidRPr="004F5D17" w:rsidRDefault="004F5D17" w:rsidP="004F5D17">
            <w:r w:rsidRPr="004F5D17">
              <w:rPr>
                <w:bCs/>
              </w:rPr>
              <w:t>Jatkotoimet</w:t>
            </w:r>
          </w:p>
        </w:tc>
        <w:tc>
          <w:tcPr>
            <w:tcW w:w="6684" w:type="dxa"/>
            <w:hideMark/>
            <w:tcPrChange w:id="95" w:author="Timo Kaskinen" w:date="2017-06-21T14:49:00Z">
              <w:tcPr>
                <w:tcW w:w="5267" w:type="dxa"/>
                <w:hideMark/>
              </w:tcPr>
            </w:tcPrChange>
          </w:tcPr>
          <w:p w14:paraId="5291F032" w14:textId="0DCACE3E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</w:p>
        </w:tc>
      </w:tr>
      <w:tr w:rsidR="004F5D17" w:rsidRPr="004F5D17" w14:paraId="2B350663" w14:textId="77777777" w:rsidTr="00E6214E">
        <w:trPr>
          <w:trHeight w:val="454"/>
          <w:trPrChange w:id="96" w:author="Timo Kaskinen" w:date="2017-06-21T14:49:00Z">
            <w:trPr>
              <w:trHeight w:val="454"/>
            </w:trPr>
          </w:trPrChange>
        </w:trPr>
        <w:tc>
          <w:tcPr>
            <w:tcW w:w="2547" w:type="dxa"/>
            <w:hideMark/>
            <w:tcPrChange w:id="97" w:author="Timo Kaskinen" w:date="2017-06-21T14:49:00Z">
              <w:tcPr>
                <w:tcW w:w="3964" w:type="dxa"/>
                <w:hideMark/>
              </w:tcPr>
            </w:tcPrChange>
          </w:tcPr>
          <w:p w14:paraId="1AC1CEF7" w14:textId="77777777" w:rsidR="004F5D17" w:rsidRPr="004F5D17" w:rsidRDefault="004F5D17" w:rsidP="004F5D17">
            <w:r w:rsidRPr="004F5D17">
              <w:rPr>
                <w:bCs/>
              </w:rPr>
              <w:t>Kuolema</w:t>
            </w:r>
          </w:p>
        </w:tc>
        <w:tc>
          <w:tcPr>
            <w:tcW w:w="6684" w:type="dxa"/>
            <w:hideMark/>
            <w:tcPrChange w:id="98" w:author="Timo Kaskinen" w:date="2017-06-21T14:49:00Z">
              <w:tcPr>
                <w:tcW w:w="5267" w:type="dxa"/>
                <w:hideMark/>
              </w:tcPr>
            </w:tcPrChange>
          </w:tcPr>
          <w:p w14:paraId="182DAC3B" w14:textId="7903D3A8" w:rsidR="004F5D17" w:rsidRPr="004F5D17" w:rsidRDefault="00AA6EAF" w:rsidP="00312C66">
            <w:pPr>
              <w:jc w:val="left"/>
            </w:pPr>
            <w:r>
              <w:t xml:space="preserve">Tuoreimmalle kirjaukselle tulee koko </w:t>
            </w:r>
            <w:r w:rsidR="003113AD">
              <w:t>entry:n</w:t>
            </w:r>
            <w:r>
              <w:t xml:space="preserve"> ajantasainen sisältö</w:t>
            </w:r>
          </w:p>
        </w:tc>
      </w:tr>
    </w:tbl>
    <w:p w14:paraId="2B3A717F" w14:textId="36326324" w:rsidR="004F5D17" w:rsidRPr="004F5D17" w:rsidRDefault="004F5D17" w:rsidP="00F62536">
      <w:pPr>
        <w:spacing w:before="120"/>
        <w:rPr>
          <w:b/>
        </w:rPr>
      </w:pPr>
      <w:r w:rsidRPr="004F5D17">
        <w:rPr>
          <w:b/>
        </w:rPr>
        <w:t>Kuva 3. Tietoryhmien käsittely päivitettäessä</w:t>
      </w:r>
      <w:r w:rsidR="00871518">
        <w:rPr>
          <w:b/>
        </w:rPr>
        <w:t xml:space="preserve"> tai täydennettäessä tietoja</w:t>
      </w:r>
      <w:r>
        <w:rPr>
          <w:b/>
        </w:rPr>
        <w:t xml:space="preserve"> (</w:t>
      </w:r>
      <w:r w:rsidR="00871518">
        <w:rPr>
          <w:b/>
        </w:rPr>
        <w:t>ks</w:t>
      </w:r>
      <w:r w:rsidR="00312C66">
        <w:rPr>
          <w:b/>
        </w:rPr>
        <w:t>.</w:t>
      </w:r>
      <w:r w:rsidR="00871518">
        <w:rPr>
          <w:b/>
        </w:rPr>
        <w:t xml:space="preserve"> tarkemmin luku 3</w:t>
      </w:r>
      <w:r>
        <w:rPr>
          <w:b/>
        </w:rPr>
        <w:t>)</w:t>
      </w:r>
    </w:p>
    <w:p w14:paraId="2B4C5A8C" w14:textId="77777777" w:rsidR="004F5D17" w:rsidRDefault="004F5D17" w:rsidP="00D129EF"/>
    <w:p w14:paraId="0B127E03" w14:textId="33D35C04" w:rsidR="008F4C0C" w:rsidRPr="008F4C0C" w:rsidRDefault="00006A0E" w:rsidP="00D129EF">
      <w:r>
        <w:t>K</w:t>
      </w:r>
      <w:r w:rsidR="004F5D17">
        <w:t>uvassa 4</w:t>
      </w:r>
      <w:r w:rsidR="008F4C0C">
        <w:t xml:space="preserve"> on </w:t>
      </w:r>
      <w:r>
        <w:t xml:space="preserve">kuvattu </w:t>
      </w:r>
      <w:r w:rsidR="008F4C0C">
        <w:t>ensihoitokertomuksen otsikko- ja tietoryhmärake</w:t>
      </w:r>
      <w:r w:rsidR="00871518">
        <w:t>n</w:t>
      </w:r>
      <w:r w:rsidR="008F4C0C">
        <w:t>teet sekä entry:jen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2E72AF">
        <w:t xml:space="preserve">Otsikkotason </w:t>
      </w:r>
      <w:r w:rsidR="00225428">
        <w:t>rakennetta ei tarvitse toistaa (rakennekuvat ja liitteenä oleva esimerkki on toteutettu näin)</w:t>
      </w:r>
      <w:r w:rsidR="002E72AF">
        <w:t>. L</w:t>
      </w:r>
      <w:r w:rsidR="00225428">
        <w:t xml:space="preserve">uvussa </w:t>
      </w:r>
      <w:r w:rsidR="00B54095">
        <w:t xml:space="preserve">3 rakenteet on dokumentoitu tästä poiketen systemaattisesti tietoryhmä – otsikko – rakenteet </w:t>
      </w:r>
      <w:r>
        <w:t>-</w:t>
      </w:r>
      <w:r w:rsidR="00B54095">
        <w:t>logiikalla, koska tietoryhmät voivat esiintyä merkinnöillä itsenäisinäkin.</w:t>
      </w:r>
    </w:p>
    <w:p w14:paraId="2A8D3E27" w14:textId="184D31ED" w:rsidR="00D9736E" w:rsidRDefault="00D9736E" w:rsidP="00D129EF"/>
    <w:p w14:paraId="1282A537" w14:textId="6EBA9672" w:rsidR="00D9736E" w:rsidRDefault="0098587C" w:rsidP="00D129EF">
      <w:ins w:id="99" w:author="Timo Kaskinen" w:date="2017-08-07T15:55:00Z">
        <w:r>
          <w:rPr>
            <w:noProof/>
            <w:lang w:eastAsia="fi-FI"/>
          </w:rPr>
          <w:drawing>
            <wp:inline distT="0" distB="0" distL="0" distR="0" wp14:anchorId="0282B428" wp14:editId="23B1DC82">
              <wp:extent cx="5790565" cy="4472319"/>
              <wp:effectExtent l="0" t="0" r="0" b="0"/>
              <wp:docPr id="6" name="Kuva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7660" cy="4477799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082F82FA" w14:textId="16F551F4" w:rsidR="004F1F39" w:rsidRDefault="00E6214E" w:rsidP="00ED5195">
      <w:pPr>
        <w:rPr>
          <w:b/>
        </w:rPr>
      </w:pPr>
      <w:ins w:id="100" w:author="Timo Kaskinen" w:date="2017-06-21T14:44:00Z">
        <w:r>
          <w:rPr>
            <w:b/>
            <w:noProof/>
            <w:lang w:eastAsia="fi-FI"/>
          </w:rPr>
          <w:lastRenderedPageBreak/>
          <w:drawing>
            <wp:inline distT="0" distB="0" distL="0" distR="0" wp14:anchorId="40A7E3AB" wp14:editId="76361AE3">
              <wp:extent cx="5396199" cy="5010150"/>
              <wp:effectExtent l="0" t="0" r="0" b="0"/>
              <wp:docPr id="11" name="Kuva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10085" cy="5023042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623183B5" w14:textId="42CAF44D" w:rsidR="000F4018" w:rsidRDefault="00E6214E" w:rsidP="00ED5195">
      <w:pPr>
        <w:rPr>
          <w:b/>
        </w:rPr>
      </w:pPr>
      <w:ins w:id="101" w:author="Timo Kaskinen" w:date="2017-06-21T14:45:00Z">
        <w:r>
          <w:rPr>
            <w:b/>
            <w:noProof/>
            <w:lang w:eastAsia="fi-FI"/>
          </w:rPr>
          <w:lastRenderedPageBreak/>
          <w:drawing>
            <wp:inline distT="0" distB="0" distL="0" distR="0" wp14:anchorId="6D9676E8" wp14:editId="430733B3">
              <wp:extent cx="5352148" cy="4143375"/>
              <wp:effectExtent l="0" t="0" r="0" b="0"/>
              <wp:docPr id="12" name="Kuva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367519" cy="41552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46D6ABC9" w14:textId="0AD06030" w:rsidR="000F4018" w:rsidRDefault="00E6214E" w:rsidP="00ED5195">
      <w:pPr>
        <w:rPr>
          <w:b/>
        </w:rPr>
      </w:pPr>
      <w:ins w:id="102" w:author="Timo Kaskinen" w:date="2017-06-21T14:46:00Z">
        <w:r>
          <w:rPr>
            <w:b/>
            <w:noProof/>
            <w:lang w:eastAsia="fi-FI"/>
          </w:rPr>
          <w:drawing>
            <wp:inline distT="0" distB="0" distL="0" distR="0" wp14:anchorId="1CA308E2" wp14:editId="0129EFF9">
              <wp:extent cx="5288915" cy="3999450"/>
              <wp:effectExtent l="0" t="0" r="0" b="0"/>
              <wp:docPr id="14" name="Kuva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/>
                      <pic:cNvPicPr>
                        <a:picLocks noChangeAspect="1" noChangeArrowheads="1"/>
                      </pic:cNvPicPr>
                    </pic:nvPicPr>
                    <pic:blipFill>
                      <a:blip r:embed="rId2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95598" cy="4004503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53A88690" w14:textId="376BE565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F5D17">
        <w:rPr>
          <w:b/>
        </w:rPr>
        <w:t>4</w:t>
      </w:r>
      <w:r w:rsidRPr="00ED5195">
        <w:rPr>
          <w:b/>
        </w:rPr>
        <w:t xml:space="preserve">. </w:t>
      </w:r>
      <w:r w:rsidR="00BA49BA" w:rsidRPr="00ED5195">
        <w:rPr>
          <w:b/>
        </w:rPr>
        <w:t>Ensihoi</w:t>
      </w:r>
      <w:r w:rsidR="00BA49BA">
        <w:rPr>
          <w:b/>
        </w:rPr>
        <w:t>to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181C67F4" w14:textId="77777777" w:rsidR="00ED5195" w:rsidRDefault="00ED5195" w:rsidP="00D129EF"/>
    <w:p w14:paraId="7AD1416D" w14:textId="50F9C17E" w:rsidR="0037208F" w:rsidRDefault="0037208F" w:rsidP="00D129EF">
      <w:r>
        <w:t>Kunkin tietoryhmänosalta on entry</w:t>
      </w:r>
      <w:r w:rsidR="00BE5C3A">
        <w:t xml:space="preserve">:jen esittelyjen jälkeen kirjatussa </w:t>
      </w:r>
      <w:r>
        <w:t>toteutusohjeessa määritelty, miten tietojen päivittyminen hoitoprosessin aikana toteutetaan.</w:t>
      </w:r>
      <w:r w:rsidR="006857DC">
        <w:t xml:space="preserve"> </w:t>
      </w:r>
    </w:p>
    <w:p w14:paraId="2371D91A" w14:textId="77777777" w:rsidR="0037208F" w:rsidRDefault="0037208F" w:rsidP="0037208F"/>
    <w:p w14:paraId="33595AA0" w14:textId="1880F10B" w:rsidR="0037208F" w:rsidRDefault="0037208F" w:rsidP="0037208F">
      <w:r w:rsidRPr="00B25E6F">
        <w:t>E</w:t>
      </w:r>
      <w:r>
        <w:t>nsivasteen</w:t>
      </w:r>
      <w:r w:rsidRPr="00B25E6F">
        <w:t xml:space="preserve"> kirjaam</w:t>
      </w:r>
      <w:r>
        <w:t>issa</w:t>
      </w:r>
      <w:r w:rsidRPr="00B25E6F">
        <w:t xml:space="preserve"> tiedo</w:t>
      </w:r>
      <w:r>
        <w:t>issa</w:t>
      </w:r>
      <w:r w:rsidRPr="00B25E6F">
        <w:t xml:space="preserve"> </w:t>
      </w:r>
      <w:r>
        <w:t>kirjaukset ovat usein suppeammat kuin ensihoitoyksikön tekemät. Ne noudattavat kuitenkin samoja rakenteiden pakollisuussääntöjä ja KEJO:n tulee lisätä siirtomuotoon nullFlavoreita rakenteisiin/tietoihin.</w:t>
      </w:r>
    </w:p>
    <w:p w14:paraId="55035EE1" w14:textId="77777777" w:rsidR="005E0F0B" w:rsidRDefault="005E0F0B" w:rsidP="005E0F0B">
      <w:pPr>
        <w:pStyle w:val="Otsikko2"/>
      </w:pPr>
      <w:bookmarkStart w:id="103" w:name="_Toc494272869"/>
      <w:r>
        <w:t>Header</w:t>
      </w:r>
      <w:bookmarkEnd w:id="103"/>
    </w:p>
    <w:p w14:paraId="151572D7" w14:textId="7176AFA7" w:rsidR="00B40575" w:rsidRDefault="00B54095" w:rsidP="005E0F0B">
      <w:r>
        <w:t xml:space="preserve">Asiakirjan Header-osio toteutetaan </w:t>
      </w:r>
      <w:r w:rsidR="000F638A">
        <w:t xml:space="preserve">Kanta </w:t>
      </w:r>
      <w:r>
        <w:t xml:space="preserve">Potilastiedon arkiston Header-määrittelyn mukaisesti. </w:t>
      </w:r>
      <w:r w:rsidR="00B40575">
        <w:t>[3]</w:t>
      </w:r>
    </w:p>
    <w:p w14:paraId="477D4973" w14:textId="77777777" w:rsidR="00945EE8" w:rsidRDefault="00945EE8" w:rsidP="005E0F0B"/>
    <w:p w14:paraId="2CFD8A5E" w14:textId="464E3A8A" w:rsidR="002B7043" w:rsidRDefault="007E3CAD" w:rsidP="005E0F0B">
      <w:r w:rsidRPr="007E3CAD">
        <w:t>ClinicalDocument.custodian – asiakirjan rekisterinpitäjä</w:t>
      </w:r>
      <w:r w:rsidR="006857DC">
        <w:t>:</w:t>
      </w:r>
      <w:r w:rsidRPr="007E3CAD">
        <w:t xml:space="preserve"> </w:t>
      </w:r>
    </w:p>
    <w:p w14:paraId="5A37D33E" w14:textId="6B999CAA" w:rsidR="007E3CAD" w:rsidRDefault="002B7043" w:rsidP="005E0F0B">
      <w:r>
        <w:t>K</w:t>
      </w:r>
      <w:r w:rsidR="007E3CAD">
        <w:t xml:space="preserve">äsittely toteutetaan toiminnallisessa määrittelyssä kuvatun </w:t>
      </w:r>
      <w:r w:rsidR="00522AEC">
        <w:t xml:space="preserve">mukaisesti [1, luku 4.13 Potilaan kuljetus </w:t>
      </w:r>
      <w:r w:rsidR="00522AEC" w:rsidRPr="00522AEC">
        <w:t>ensihoitoalueen ulkopuolelle ja kuljetustehtävän siirto toiseen</w:t>
      </w:r>
      <w:r w:rsidR="0074439F">
        <w:t xml:space="preserve"> terveydenhuol</w:t>
      </w:r>
      <w:r w:rsidR="00522AEC" w:rsidRPr="00522AEC">
        <w:t>lon toimintayksikköön</w:t>
      </w:r>
      <w:r w:rsidR="00522AEC">
        <w:t xml:space="preserve">]. Rekisterinpitäjän tiedot </w:t>
      </w:r>
      <w:r w:rsidR="009A0497">
        <w:t xml:space="preserve">vastaavat tietosisällön [2] </w:t>
      </w:r>
      <w:ins w:id="104" w:author="Timo Kaskinen" w:date="2017-06-20T15:10:00Z">
        <w:r w:rsidR="00B93B3E">
          <w:t xml:space="preserve">Ensihoitopalvelun järjestäjän </w:t>
        </w:r>
      </w:ins>
      <w:r w:rsidR="009A0497">
        <w:t>kenttiä</w:t>
      </w:r>
      <w:r w:rsidR="00522AEC">
        <w:t xml:space="preserve"> 111 </w:t>
      </w:r>
      <w:del w:id="105" w:author="Timo Kaskinen" w:date="2017-06-20T15:10:00Z">
        <w:r w:rsidR="00522AEC" w:rsidDel="00B93B3E">
          <w:delText xml:space="preserve">Sairaanhoitopiirin </w:delText>
        </w:r>
      </w:del>
      <w:ins w:id="106" w:author="Timo Kaskinen" w:date="2017-06-20T15:10:00Z">
        <w:r w:rsidR="00B93B3E">
          <w:t xml:space="preserve">Järjestäjän </w:t>
        </w:r>
      </w:ins>
      <w:r w:rsidR="00522AEC">
        <w:t xml:space="preserve">tunniste ja 112 </w:t>
      </w:r>
      <w:del w:id="107" w:author="Timo Kaskinen" w:date="2017-06-20T15:10:00Z">
        <w:r w:rsidR="00522AEC" w:rsidDel="00B93B3E">
          <w:delText xml:space="preserve">Sairaanhoitopiirin </w:delText>
        </w:r>
      </w:del>
      <w:ins w:id="108" w:author="Timo Kaskinen" w:date="2017-06-20T15:10:00Z">
        <w:r w:rsidR="00B93B3E">
          <w:t xml:space="preserve">Järjestäjän </w:t>
        </w:r>
      </w:ins>
      <w:r w:rsidR="00522AEC">
        <w:t>nimi</w:t>
      </w:r>
      <w:r w:rsidR="006857DC">
        <w:t>.</w:t>
      </w:r>
      <w:r w:rsidR="009A0497">
        <w:t xml:space="preserve"> </w:t>
      </w:r>
      <w:r w:rsidR="00766275">
        <w:t>Varsinainen tietosisältö saadaan koodistopalvelusta Rekisterinpitäjärekisteristä (1.2.246.537.6.40174).</w:t>
      </w:r>
    </w:p>
    <w:p w14:paraId="376111AB" w14:textId="53FFAD88" w:rsidR="007E3CAD" w:rsidRDefault="007E3CAD" w:rsidP="005E0F0B"/>
    <w:p w14:paraId="05E1E40A" w14:textId="514B3470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r>
        <w:t>custodian</w:t>
      </w:r>
    </w:p>
    <w:p w14:paraId="45F60709" w14:textId="4D277C69" w:rsidR="006857DC" w:rsidRDefault="006857DC" w:rsidP="006857DC">
      <w:pPr>
        <w:pStyle w:val="Snt2"/>
      </w:pPr>
      <w:r>
        <w:t xml:space="preserve">a. </w:t>
      </w:r>
      <w:r w:rsidRPr="007E0AC1">
        <w:t xml:space="preserve">PAKOLLINEN yksi [1..1] </w:t>
      </w:r>
      <w:r>
        <w:t>assignedCustodian</w:t>
      </w:r>
    </w:p>
    <w:p w14:paraId="7AEDB216" w14:textId="7EDCAC2C" w:rsidR="006857DC" w:rsidRDefault="006857DC" w:rsidP="006857DC">
      <w:pPr>
        <w:pStyle w:val="Snt3"/>
      </w:pPr>
      <w:r>
        <w:t xml:space="preserve">a. </w:t>
      </w:r>
      <w:r w:rsidRPr="007E0AC1">
        <w:t xml:space="preserve">PAKOLLINEN yksi [1..1] </w:t>
      </w:r>
      <w:r>
        <w:t>representedCustodianOrganization</w:t>
      </w:r>
    </w:p>
    <w:p w14:paraId="72C600A1" w14:textId="60523945" w:rsidR="006857DC" w:rsidRDefault="006857DC" w:rsidP="006857DC">
      <w:pPr>
        <w:pStyle w:val="Snt4"/>
      </w:pPr>
      <w:r>
        <w:t xml:space="preserve">a. </w:t>
      </w:r>
      <w:r w:rsidRPr="0082643A">
        <w:t xml:space="preserve">PAKOLLINEN yksi [1..1] </w:t>
      </w:r>
      <w:r>
        <w:t xml:space="preserve">id/@root Rekisterinpitäjän tunniste </w:t>
      </w:r>
    </w:p>
    <w:p w14:paraId="1769788E" w14:textId="435F18EA" w:rsidR="006857DC" w:rsidRDefault="006857DC" w:rsidP="006857DC">
      <w:pPr>
        <w:pStyle w:val="Snt4"/>
      </w:pPr>
      <w:r>
        <w:t xml:space="preserve">b. </w:t>
      </w:r>
      <w:r w:rsidRPr="0082643A">
        <w:t xml:space="preserve">PAKOLLINEN yksi [1..1] </w:t>
      </w:r>
      <w:r>
        <w:t xml:space="preserve">name Rekisterinpitäjän nimi </w:t>
      </w:r>
    </w:p>
    <w:p w14:paraId="52473677" w14:textId="77777777" w:rsidR="006857DC" w:rsidRDefault="006857DC" w:rsidP="005E0F0B"/>
    <w:p w14:paraId="5A61833C" w14:textId="07C25BF3" w:rsidR="005E0F0B" w:rsidRDefault="002B7043" w:rsidP="005E0F0B">
      <w:r w:rsidRPr="002B7043">
        <w:t>ClinicalDocument.componentOf – palvelutapahtuman käyntitiedot</w:t>
      </w:r>
      <w:r w:rsidR="006857DC">
        <w:t>:</w:t>
      </w:r>
    </w:p>
    <w:p w14:paraId="3BC09644" w14:textId="1881D772" w:rsidR="0073059A" w:rsidRPr="006857DC" w:rsidRDefault="00D87401" w:rsidP="0077012B">
      <w:r w:rsidRPr="006857DC">
        <w:t xml:space="preserve">Käsittely toteutetaan toiminnallisessa määrittelyssä kuvatun mukaisesti [1, luku 4.1.1 Palvelutapahtuma]. </w:t>
      </w:r>
      <w:r w:rsidR="00766275" w:rsidRPr="006857DC">
        <w:t>Ensihoidon hoitoasiakirjoilla ei anneta ollenkaan tässä kohtaa palveluntuottajan (eikä palveluyksikön) tietoja, KEJO tuottaa tiedot palvelutapahtuma-asiakirjalle.</w:t>
      </w:r>
    </w:p>
    <w:p w14:paraId="4228A1FD" w14:textId="4E634B29" w:rsidR="006857DC" w:rsidRDefault="006857DC" w:rsidP="006857DC">
      <w:pPr>
        <w:pStyle w:val="Snt1"/>
      </w:pPr>
      <w:r>
        <w:t>…</w:t>
      </w:r>
    </w:p>
    <w:p w14:paraId="09BA1C67" w14:textId="0DAD84BB" w:rsidR="006857DC" w:rsidRDefault="006857DC" w:rsidP="006857DC">
      <w:pPr>
        <w:pStyle w:val="Snt1"/>
      </w:pPr>
      <w:r>
        <w:t xml:space="preserve">1. </w:t>
      </w:r>
      <w:r w:rsidRPr="007E0AC1">
        <w:t xml:space="preserve">PAKOLLINEN yksi [1..1] </w:t>
      </w:r>
      <w:r>
        <w:t>componentOf</w:t>
      </w:r>
    </w:p>
    <w:p w14:paraId="43E04587" w14:textId="2E48A1B6" w:rsidR="006857DC" w:rsidRPr="0095153D" w:rsidRDefault="006857DC" w:rsidP="006857DC">
      <w:pPr>
        <w:pStyle w:val="Snt2"/>
      </w:pPr>
      <w:r>
        <w:t>a</w:t>
      </w:r>
      <w:r w:rsidRPr="0082643A">
        <w:t xml:space="preserve">. PAKOLLINEN yksi [1..1] </w:t>
      </w:r>
      <w:r w:rsidRPr="006857DC">
        <w:t>encompassingEncounter</w:t>
      </w:r>
    </w:p>
    <w:p w14:paraId="0657107F" w14:textId="77777777" w:rsidR="006857DC" w:rsidRDefault="006857DC" w:rsidP="006857DC">
      <w:pPr>
        <w:pStyle w:val="Snt3"/>
      </w:pPr>
      <w:r>
        <w:t>a</w:t>
      </w:r>
      <w:r w:rsidRPr="0082643A">
        <w:t xml:space="preserve">. PAKOLLINEN yksi [1..1] </w:t>
      </w:r>
      <w:r>
        <w:t>id/@root Palvelutapahtumatunnus</w:t>
      </w:r>
    </w:p>
    <w:p w14:paraId="6F07C8A5" w14:textId="77777777" w:rsidR="006857DC" w:rsidRDefault="006857DC" w:rsidP="006857DC">
      <w:pPr>
        <w:pStyle w:val="Snt3"/>
      </w:pPr>
      <w:r>
        <w:t>b. PAKOLLINEN yksi [1..1] effectiveTime/@</w:t>
      </w:r>
      <w:r w:rsidRPr="006857DC">
        <w:t>nullFlavor="NA"</w:t>
      </w:r>
    </w:p>
    <w:p w14:paraId="6489AF40" w14:textId="284AA89E" w:rsidR="005E0F0B" w:rsidRDefault="005E0F0B" w:rsidP="005E0F0B">
      <w:pPr>
        <w:pStyle w:val="Otsikko2"/>
      </w:pPr>
      <w:bookmarkStart w:id="109" w:name="_Ensihoitokertomus"/>
      <w:bookmarkStart w:id="110" w:name="_Toc494272870"/>
      <w:bookmarkEnd w:id="109"/>
      <w:r>
        <w:t>Ensihoitokertomus</w:t>
      </w:r>
      <w:r w:rsidR="00B25E6F">
        <w:t xml:space="preserve"> – näkymä/merkintä</w:t>
      </w:r>
      <w:bookmarkEnd w:id="110"/>
    </w:p>
    <w:p w14:paraId="1115200A" w14:textId="41228941" w:rsidR="005E0F0B" w:rsidRDefault="005E0F0B" w:rsidP="002847E1">
      <w:r>
        <w:t xml:space="preserve">Ensihoitokertomusmerkintä tehdään </w:t>
      </w:r>
      <w:r w:rsidR="004E4B5A">
        <w:t>Ensihoito</w:t>
      </w:r>
      <w:r w:rsidR="00DD55F5">
        <w:t>kertomus</w:t>
      </w:r>
      <w:r w:rsidR="004E4B5A">
        <w:t xml:space="preserve"> (</w:t>
      </w:r>
      <w:r>
        <w:t>ENSIH</w:t>
      </w:r>
      <w:r w:rsidR="004E4B5A">
        <w:t xml:space="preserve">) </w:t>
      </w:r>
      <w:r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ilmetä </w:t>
      </w:r>
      <w:r w:rsidR="00EB4ED6">
        <w:t xml:space="preserve">mitä tahansa hoitoprosessin vaiheita, otsikkoja ja yleisiä rakenteisia tietoja - samoin ensihoitonäkymälle saavat kaikki kertomusjärjestelmät </w:t>
      </w:r>
      <w:r w:rsidR="005578E4">
        <w:t xml:space="preserve">kirjata </w:t>
      </w:r>
      <w:r w:rsidR="00EB4ED6">
        <w:t>tietoja. Ensihoidon kenttäjärjestelmä KEJO tuottaa kuitenkin vain tässä määrittelyssä kuvatut rakenteet ja näyttömuototiedot ENSIH-näkymälle.</w:t>
      </w:r>
    </w:p>
    <w:p w14:paraId="2FA992D7" w14:textId="77777777" w:rsidR="00302044" w:rsidRDefault="00302044" w:rsidP="002847E1"/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766275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</w:t>
            </w:r>
          </w:p>
        </w:tc>
      </w:tr>
    </w:tbl>
    <w:p w14:paraId="727AE7C9" w14:textId="77777777" w:rsidR="005E0F0B" w:rsidRPr="00302044" w:rsidRDefault="005E0F0B" w:rsidP="00302044">
      <w:pPr>
        <w:rPr>
          <w:lang w:val="en-US"/>
        </w:rPr>
      </w:pPr>
    </w:p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[1..1] id</w:t>
      </w:r>
      <w:r w:rsidR="009C3D1E" w:rsidRPr="009C3D1E">
        <w:t>/@root</w:t>
      </w:r>
    </w:p>
    <w:p w14:paraId="57EE23D4" w14:textId="2471E9C9" w:rsidR="005E0F0B" w:rsidRPr="0095153D" w:rsidRDefault="005E0F0B" w:rsidP="00AC4E00">
      <w:pPr>
        <w:pStyle w:val="Snt1"/>
      </w:pPr>
      <w:r>
        <w:t>2</w:t>
      </w:r>
      <w:r w:rsidRPr="0082643A">
        <w:t>. PAKOLLINEN yksi [1..1] code/@code="</w:t>
      </w:r>
      <w:r>
        <w:t>348</w:t>
      </w:r>
      <w:r w:rsidRPr="0082643A">
        <w:t xml:space="preserve">" </w:t>
      </w:r>
      <w:r>
        <w:t>Ensihoito</w:t>
      </w:r>
      <w:r w:rsidR="00DD55F5">
        <w:t>kertomus</w:t>
      </w:r>
      <w:r>
        <w:t xml:space="preserve"> </w:t>
      </w:r>
      <w:r w:rsidR="000B14D2">
        <w:t>(codeSystem</w:t>
      </w:r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65E172ED" w14:textId="68FBF1A3" w:rsidR="005E0F0B" w:rsidRPr="0082643A" w:rsidRDefault="001D3997" w:rsidP="00AC4E00">
      <w:pPr>
        <w:pStyle w:val="Snt1"/>
      </w:pPr>
      <w:r>
        <w:lastRenderedPageBreak/>
        <w:t>3</w:t>
      </w:r>
      <w:r w:rsidR="005E0F0B" w:rsidRPr="0082643A">
        <w:t>. PAKOLLINEN yksi [1..1] title</w:t>
      </w:r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5E0F0B">
        <w:t>Ensihoito</w:t>
      </w:r>
      <w:r w:rsidR="00DD55F5">
        <w:t>kertomus</w:t>
      </w:r>
      <w:r w:rsidR="005E0F0B" w:rsidRPr="0082643A">
        <w:t xml:space="preserve">" </w:t>
      </w:r>
    </w:p>
    <w:p w14:paraId="1502D20E" w14:textId="4EB86180" w:rsidR="005E0F0B" w:rsidRDefault="001D3997" w:rsidP="00AC4E00">
      <w:pPr>
        <w:pStyle w:val="Snt1"/>
      </w:pPr>
      <w:r>
        <w:t>4</w:t>
      </w:r>
      <w:r w:rsidR="005E0F0B" w:rsidRPr="0080598B">
        <w:t xml:space="preserve">. PAKOLLINEN yksi [1..1] text </w:t>
      </w:r>
    </w:p>
    <w:p w14:paraId="28412267" w14:textId="43C194F9" w:rsidR="005E0F0B" w:rsidRDefault="005E0F0B" w:rsidP="005E0F0B">
      <w:r>
        <w:tab/>
      </w:r>
      <w:r w:rsidRPr="00D4641A">
        <w:t xml:space="preserve">palveluyksikön, </w:t>
      </w:r>
      <w:r>
        <w:t xml:space="preserve">merkinnän tehneen ammattihenkilön </w:t>
      </w:r>
      <w:r w:rsidRPr="00D4641A">
        <w:t>ja tapahtuma-ajan näyttöteksti</w:t>
      </w:r>
      <w:r>
        <w:br/>
      </w: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subject</w:t>
      </w:r>
    </w:p>
    <w:p w14:paraId="337CEEAA" w14:textId="77777777" w:rsidR="005E0F0B" w:rsidRDefault="005E0F0B" w:rsidP="00AC4E00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relatedSubject</w:t>
      </w:r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032CE38A" w14:textId="65BBF920" w:rsidR="005E0F0B" w:rsidRDefault="005E0F0B" w:rsidP="00AC4E00">
      <w:pPr>
        <w:pStyle w:val="Snt3"/>
      </w:pPr>
      <w:r>
        <w:t xml:space="preserve">b. PAKOLLINEN yksi </w:t>
      </w:r>
      <w:r w:rsidRPr="00C659FC">
        <w:t>[1</w:t>
      </w:r>
      <w:r w:rsidR="000C3F30" w:rsidRPr="00C659FC">
        <w:t>..</w:t>
      </w:r>
      <w:r w:rsidR="000C3F30">
        <w:t>1</w:t>
      </w:r>
      <w:r w:rsidR="000C3F30" w:rsidRPr="00C659FC">
        <w:t>]</w:t>
      </w:r>
      <w:r w:rsidR="000C3F30">
        <w:t xml:space="preserve"> </w:t>
      </w:r>
      <w:r>
        <w:t>code/@code=”potilaan yksilöivä tunniste”</w:t>
      </w:r>
      <w:r w:rsidR="0073059A">
        <w:t xml:space="preserve"> Potilaan henkilötunnus (201)</w:t>
      </w:r>
      <w:r>
        <w:t xml:space="preserve"> </w:t>
      </w:r>
      <w:r w:rsidR="000B14D2">
        <w:t>(codeSystem</w:t>
      </w:r>
      <w:r w:rsidRPr="003365C5">
        <w:t>="1.2.246.21"</w:t>
      </w:r>
      <w:r>
        <w:t xml:space="preserve"> kun tunniste on virallinen henkilötunnus</w:t>
      </w:r>
      <w:r w:rsidR="000C3F30">
        <w:t xml:space="preserve"> TAI </w:t>
      </w:r>
      <w:r w:rsidR="000B14D2">
        <w:t>codeSystem</w:t>
      </w:r>
      <w:r w:rsidRPr="003365C5">
        <w:t>="</w:t>
      </w:r>
      <w:r>
        <w:t>organisaation juuri</w:t>
      </w:r>
      <w:r w:rsidRPr="003365C5">
        <w:t>"</w:t>
      </w:r>
      <w:r>
        <w:t xml:space="preserve"> kun tunniste on tilapäinen yksilöint</w:t>
      </w:r>
      <w:r w:rsidR="00FA5765">
        <w:t>it</w:t>
      </w:r>
      <w:r>
        <w:t>unnus)</w:t>
      </w:r>
    </w:p>
    <w:p w14:paraId="2C4BC81B" w14:textId="77777777" w:rsidR="000C3F30" w:rsidRDefault="000C3F30" w:rsidP="00AC4E00">
      <w:pPr>
        <w:pStyle w:val="Snt3"/>
      </w:pPr>
    </w:p>
    <w:p w14:paraId="729EAE35" w14:textId="542CA6D2" w:rsidR="000C3F30" w:rsidRDefault="000C3F30" w:rsidP="00AC4E00">
      <w:pPr>
        <w:pStyle w:val="Snt3"/>
      </w:pPr>
      <w:r>
        <w:t>Toteutusohje: Päivitettäessä arkistoidulta asiakirjalta tilapäinen yksilöintitunnus potilaan henkilötunnukseksi, body-osuudessa merkinnällä vaihdetaan tunniste potilaan henkilötunnukseksi. Asiakirjan header-osuuteen tallennetaan nämä molemmat tunnisteet.</w:t>
      </w:r>
    </w:p>
    <w:p w14:paraId="7ED77FB9" w14:textId="77777777" w:rsidR="000C3F30" w:rsidRDefault="000C3F30" w:rsidP="00AC4E00">
      <w:pPr>
        <w:pStyle w:val="Snt3"/>
      </w:pP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subject</w:t>
      </w:r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0F1B06CB" w:rsidR="005E0F0B" w:rsidRPr="00C659FC" w:rsidRDefault="0072747D" w:rsidP="00AC4E00">
      <w:pPr>
        <w:pStyle w:val="Snt4"/>
      </w:pPr>
      <w:r>
        <w:t xml:space="preserve">b. PAKOLLINEN yksi [1..1] name </w:t>
      </w:r>
      <w:r w:rsidR="0073059A">
        <w:t xml:space="preserve">Potilaan nimi </w:t>
      </w:r>
      <w:r>
        <w:t>(202</w:t>
      </w:r>
      <w:r w:rsidR="005E0F0B">
        <w:t>)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77511E35" w:rsidR="005E0F0B" w:rsidRDefault="001D3997" w:rsidP="00AC4E00">
      <w:pPr>
        <w:pStyle w:val="Snt1"/>
      </w:pPr>
      <w:r>
        <w:t>5</w:t>
      </w:r>
      <w:r w:rsidR="005E0F0B">
        <w:t>. PAKOLLINEN yksi tai useampi</w:t>
      </w:r>
      <w:r w:rsidR="00570E97">
        <w:t xml:space="preserve"> </w:t>
      </w:r>
      <w:r w:rsidR="005E0F0B" w:rsidRPr="0080598B">
        <w:t>[1..</w:t>
      </w:r>
      <w:r w:rsidR="005E0F0B">
        <w:t>*</w:t>
      </w:r>
      <w:r w:rsidR="005E0F0B" w:rsidRPr="0080598B">
        <w:t>]</w:t>
      </w:r>
      <w:r w:rsidR="005E0F0B">
        <w:t xml:space="preserve"> author</w:t>
      </w:r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24ECCCE1" w14:textId="1C92BE5F" w:rsidR="0094022E" w:rsidRDefault="00201121" w:rsidP="0094022E">
      <w:pPr>
        <w:pStyle w:val="Snt2"/>
      </w:pPr>
      <w:r>
        <w:t xml:space="preserve">Toteutusohje: </w:t>
      </w:r>
      <w:r w:rsidR="0094022E">
        <w:t xml:space="preserve">KEJO tuottaa </w:t>
      </w:r>
      <w:r>
        <w:t xml:space="preserve">lähtökohtaisesti </w:t>
      </w:r>
      <w:r w:rsidR="0094022E">
        <w:t>merkin</w:t>
      </w:r>
      <w:r w:rsidR="007B3623">
        <w:t>nälle yhden author</w:t>
      </w:r>
      <w:r w:rsidR="00362D75">
        <w:t>:</w:t>
      </w:r>
      <w:r>
        <w:t>n</w:t>
      </w:r>
      <w:r w:rsidR="007B3623">
        <w:t xml:space="preserve">. </w:t>
      </w:r>
      <w:r w:rsidR="0094022E">
        <w:t xml:space="preserve">MER (merkinnän tekijä) </w:t>
      </w:r>
      <w:r w:rsidR="00CF6CC9">
        <w:t>-</w:t>
      </w:r>
      <w:r w:rsidR="0094022E">
        <w:t xml:space="preserve">roolilla annetaan </w:t>
      </w:r>
      <w:r>
        <w:t xml:space="preserve">sen </w:t>
      </w:r>
      <w:r w:rsidR="0094022E">
        <w:t xml:space="preserve">ammattilaisen tiedot, </w:t>
      </w:r>
      <w:r w:rsidR="007B3623">
        <w:t>joka on kirjautuneena KEJO:on ja tekee merkinnät.</w:t>
      </w:r>
      <w:r w:rsidR="00362D75">
        <w:t xml:space="preserve"> </w:t>
      </w:r>
      <w:r>
        <w:t>Ensihoitopalvelun yksikön tiedoissa on eritelty tarkemmin yksikön jäsenet ja kuvattu, miten he ovat hoitoon osallistuneet.</w:t>
      </w:r>
      <w:r w:rsidR="005051B5">
        <w:t xml:space="preserve"> Kirjaaja-</w:t>
      </w:r>
      <w:r w:rsidR="00073AEE">
        <w:t>roolia voidaan käyttää lisäksi esimerkiksi silloin, jos lääkäri on sanellut hoito-ohjeen ja joku toinen on purkanut sanelun.</w:t>
      </w:r>
    </w:p>
    <w:p w14:paraId="63B81683" w14:textId="77777777" w:rsidR="0094022E" w:rsidRDefault="0094022E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0B6E3EB6" w:rsidR="00362D75" w:rsidRDefault="00362D75" w:rsidP="00362D75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Merkinnän tekoaika, arvo annetaan sekun</w:t>
      </w:r>
      <w:r w:rsidR="00955A28">
        <w:t>n</w:t>
      </w:r>
      <w:r>
        <w:t xml:space="preserve">in tarkkuudella TS-tietotyypillä </w:t>
      </w: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CD29E0D" w14:textId="57D9569C" w:rsidR="00362D75" w:rsidRDefault="00362D75" w:rsidP="00362D75">
      <w:pPr>
        <w:pStyle w:val="Snt3"/>
      </w:pPr>
      <w:r>
        <w:t xml:space="preserve">a. </w:t>
      </w:r>
      <w:r w:rsidRPr="00C00E6C">
        <w:t>PAKOLLINEN yksi [1..1] id/@root=”1.2.246.21” ja id/@extension hetu</w:t>
      </w:r>
      <w:r>
        <w:t xml:space="preserve"> </w:t>
      </w:r>
      <w:ins w:id="111" w:author="Timo Kaskinen" w:date="2017-06-28T12:29:00Z">
        <w:r w:rsidR="00AF7976">
          <w:t xml:space="preserve">TAI </w:t>
        </w:r>
        <w:r w:rsidR="00AF7976" w:rsidRPr="00C00E6C">
          <w:t>id/@root=”1.2.246.</w:t>
        </w:r>
      </w:ins>
      <w:ins w:id="112" w:author="Timo Kaskinen" w:date="2017-06-28T12:33:00Z">
        <w:r w:rsidR="00E6480D">
          <w:t>537.</w:t>
        </w:r>
      </w:ins>
      <w:ins w:id="113" w:author="Timo Kaskinen" w:date="2017-06-28T12:29:00Z">
        <w:r w:rsidR="00AF7976" w:rsidRPr="00C00E6C">
          <w:t>2</w:t>
        </w:r>
      </w:ins>
      <w:ins w:id="114" w:author="Timo Kaskinen" w:date="2017-06-28T12:33:00Z">
        <w:r w:rsidR="00E6480D">
          <w:t>6</w:t>
        </w:r>
      </w:ins>
      <w:ins w:id="115" w:author="Timo Kaskinen" w:date="2017-06-28T12:29:00Z">
        <w:r w:rsidR="00AF7976" w:rsidRPr="00C00E6C">
          <w:t xml:space="preserve">” ja id/@extension </w:t>
        </w:r>
      </w:ins>
      <w:ins w:id="116" w:author="Timo Kaskinen" w:date="2017-06-28T12:33:00Z">
        <w:r w:rsidR="00E6480D">
          <w:t>Terhikki-numero</w:t>
        </w:r>
      </w:ins>
      <w:ins w:id="117" w:author="Timo Kaskinen" w:date="2017-06-28T12:29:00Z">
        <w:r w:rsidR="00AF7976">
          <w:t xml:space="preserve"> </w:t>
        </w:r>
      </w:ins>
      <w:r>
        <w:t>– Merkinnän tekijän tunniste (36)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4052D87" w14:textId="77777777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name, arvo annetaan PN-tietotyypillä. Ks. HL7 Finland tietotyyppiopas nimen esittäminen [5,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1C26AC45" w14:textId="22899B32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id/@root Ensihoidon Palvelunantajan tunniste SOTE-organisaatiorekisterissä</w:t>
      </w:r>
    </w:p>
    <w:p w14:paraId="12AB8246" w14:textId="068F1F26" w:rsidR="00362D75" w:rsidRDefault="00362D75" w:rsidP="00362D75">
      <w:pPr>
        <w:pStyle w:val="Snt4"/>
      </w:pPr>
      <w:r>
        <w:t xml:space="preserve">b. PAKOLLINEN yksi </w:t>
      </w:r>
      <w:r w:rsidRPr="0080598B">
        <w:t>[1..1]</w:t>
      </w:r>
      <w:r>
        <w:t xml:space="preserve"> name, Palvelunantajan nimi SOTE-organisaatiorekisterissä</w:t>
      </w:r>
    </w:p>
    <w:p w14:paraId="5D4336A4" w14:textId="77777777" w:rsidR="00362D75" w:rsidRDefault="00362D75" w:rsidP="0094022E">
      <w:pPr>
        <w:pStyle w:val="Snt2"/>
      </w:pPr>
    </w:p>
    <w:p w14:paraId="451381A2" w14:textId="7E00D26F" w:rsidR="005E0F0B" w:rsidRDefault="001D3997" w:rsidP="00AC4E00">
      <w:pPr>
        <w:pStyle w:val="Snt1"/>
      </w:pPr>
      <w:r>
        <w:t>6</w:t>
      </w:r>
      <w:r w:rsidR="005E0F0B">
        <w:t xml:space="preserve">. PAKOLLINEN yksi </w:t>
      </w:r>
      <w:r w:rsidR="005E0F0B" w:rsidRPr="0080598B">
        <w:t>[1..</w:t>
      </w:r>
      <w:r w:rsidR="005E0F0B">
        <w:t>1</w:t>
      </w:r>
      <w:r w:rsidR="005E0F0B" w:rsidRPr="0080598B">
        <w:t>]</w:t>
      </w:r>
      <w:r w:rsidR="005E0F0B">
        <w:t xml:space="preserve"> component</w:t>
      </w:r>
    </w:p>
    <w:p w14:paraId="1860FEE4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section</w:t>
      </w:r>
    </w:p>
    <w:p w14:paraId="5C1F3EE7" w14:textId="60E733FE" w:rsidR="005E0F0B" w:rsidRDefault="005E0F0B" w:rsidP="00AC4E00">
      <w:pPr>
        <w:pStyle w:val="Snt3"/>
      </w:pPr>
      <w:r>
        <w:lastRenderedPageBreak/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15</w:t>
      </w:r>
      <w:r w:rsidRPr="0082643A">
        <w:t xml:space="preserve">" </w:t>
      </w:r>
      <w:r>
        <w:t xml:space="preserve">Hoidon toteutus </w:t>
      </w:r>
      <w:r w:rsidR="000B14D2">
        <w:t>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20C28C04" w:rsidR="005E0F0B" w:rsidRDefault="005E0F0B" w:rsidP="00AC4E00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”Hoidon toteutus”</w:t>
      </w:r>
      <w:r w:rsidR="00B50A57">
        <w:t xml:space="preserve"> </w:t>
      </w:r>
    </w:p>
    <w:p w14:paraId="2FEC7B4E" w14:textId="17BDF994" w:rsidR="005E0F0B" w:rsidRDefault="003362F0" w:rsidP="00AC4E00">
      <w:pPr>
        <w:pStyle w:val="Snt3"/>
      </w:pPr>
      <w:r>
        <w:t>c</w:t>
      </w:r>
      <w:r w:rsidR="005E0F0B">
        <w:t xml:space="preserve">. PAKOLLINEN yksi </w:t>
      </w:r>
      <w:r w:rsidR="005E0F0B" w:rsidRPr="00C659FC">
        <w:t>[1..1</w:t>
      </w:r>
      <w:r w:rsidR="00570E97">
        <w:t>]</w:t>
      </w:r>
      <w:r w:rsidR="005E0F0B">
        <w:t xml:space="preserve"> component</w:t>
      </w:r>
    </w:p>
    <w:p w14:paraId="1E43191C" w14:textId="7902D2AE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ehtävän_perustiedot" w:history="1">
        <w:r w:rsidRPr="00E7746D">
          <w:rPr>
            <w:rStyle w:val="Hyperlinkki"/>
          </w:rPr>
          <w:t>Ensihoitotehtävän perustiedot</w:t>
        </w:r>
      </w:hyperlink>
      <w:r>
        <w:t xml:space="preserve"> </w:t>
      </w:r>
      <w:r w:rsidR="00E7746D">
        <w:t>section</w:t>
      </w:r>
    </w:p>
    <w:p w14:paraId="6D765D01" w14:textId="5480A804" w:rsidR="008C54AB" w:rsidRDefault="003362F0" w:rsidP="008C54AB">
      <w:pPr>
        <w:pStyle w:val="Snt3"/>
      </w:pPr>
      <w:r>
        <w:t>d</w:t>
      </w:r>
      <w:r w:rsidR="008C54AB">
        <w:t>. PAKOLLINEN</w:t>
      </w:r>
      <w:r w:rsidR="008C54AB" w:rsidRPr="00AC0525">
        <w:t xml:space="preserve"> </w:t>
      </w:r>
      <w:r w:rsidR="008C54AB">
        <w:t xml:space="preserve">yksi </w:t>
      </w:r>
      <w:r w:rsidR="008C54AB" w:rsidRPr="00C659FC">
        <w:t>[1..1</w:t>
      </w:r>
      <w:r w:rsidR="008C54AB">
        <w:t>] component</w:t>
      </w:r>
    </w:p>
    <w:p w14:paraId="70DAEC7E" w14:textId="2D637774" w:rsidR="008C54AB" w:rsidRDefault="008C54AB" w:rsidP="008C54AB">
      <w:pPr>
        <w:pStyle w:val="Snt4"/>
      </w:pPr>
      <w:r>
        <w:t>a.</w:t>
      </w:r>
      <w:r w:rsidRPr="00AC0525">
        <w:t xml:space="preserve"> </w:t>
      </w:r>
      <w:r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palvelun_yksikkö" w:history="1">
        <w:r w:rsidRPr="008C54AB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8C54AB">
          <w:rPr>
            <w:rStyle w:val="Hyperlinkki"/>
          </w:rPr>
          <w:t>yksikkö</w:t>
        </w:r>
      </w:hyperlink>
      <w:r>
        <w:t xml:space="preserve"> section</w:t>
      </w:r>
    </w:p>
    <w:p w14:paraId="19AF84CD" w14:textId="1CE4A93A" w:rsidR="008C54AB" w:rsidRDefault="003362F0" w:rsidP="008C54AB">
      <w:pPr>
        <w:pStyle w:val="Snt3"/>
      </w:pPr>
      <w:r>
        <w:t>e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D867D04" w14:textId="1E9DE4E0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yleistiedot" w:history="1">
        <w:r w:rsidRPr="008C54AB">
          <w:rPr>
            <w:rStyle w:val="Hyperlinkki"/>
          </w:rPr>
          <w:t>Potilaan yleistiedot</w:t>
        </w:r>
      </w:hyperlink>
      <w:r>
        <w:t xml:space="preserve"> section</w:t>
      </w:r>
    </w:p>
    <w:p w14:paraId="41EE77CB" w14:textId="77777777" w:rsidR="00FD3170" w:rsidRDefault="00FD3170" w:rsidP="00FD3170">
      <w:pPr>
        <w:pStyle w:val="Snt3"/>
      </w:pPr>
      <w:r>
        <w:t xml:space="preserve">f. VAPAAEHTOINEN nolla tai yksi </w:t>
      </w:r>
      <w:r w:rsidRPr="00C659FC">
        <w:t>[</w:t>
      </w:r>
      <w:r>
        <w:t>0</w:t>
      </w:r>
      <w:r w:rsidRPr="00C659FC">
        <w:t>..1</w:t>
      </w:r>
      <w:r>
        <w:t>] component</w:t>
      </w:r>
    </w:p>
    <w:p w14:paraId="747690C4" w14:textId="6E864491" w:rsidR="00FD3170" w:rsidRDefault="00FD3170" w:rsidP="00FD3170">
      <w:pPr>
        <w:pStyle w:val="Snt4"/>
      </w:pPr>
      <w:r>
        <w:t xml:space="preserve">a. PAKOLLINEN yksi [1..1] </w:t>
      </w:r>
      <w:hyperlink w:anchor="_Kyseessä_on_ensihoitokertomusmerkin_1" w:history="1">
        <w:r w:rsidRPr="00FD3170">
          <w:rPr>
            <w:rStyle w:val="Hyperlinkki"/>
          </w:rPr>
          <w:t>Kyseessä on ensihoitokertomusmerkinnän väliversio</w:t>
        </w:r>
      </w:hyperlink>
      <w:r>
        <w:t xml:space="preserve"> section</w:t>
      </w:r>
    </w:p>
    <w:p w14:paraId="5DCC524A" w14:textId="3AA75C82" w:rsidR="003362F0" w:rsidRDefault="003362F0" w:rsidP="003362F0">
      <w:pPr>
        <w:pStyle w:val="Snt3"/>
      </w:pPr>
      <w:r>
        <w:t>g. VAPAAEHTOINEN nolla tai yksi [0..1] component</w:t>
      </w:r>
    </w:p>
    <w:p w14:paraId="027DCD9C" w14:textId="7D2E15B8" w:rsidR="003362F0" w:rsidRDefault="003362F0" w:rsidP="003362F0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Esitiedot" w:history="1">
        <w:r w:rsidRPr="00DE54CD">
          <w:rPr>
            <w:rStyle w:val="Hyperlinkki"/>
          </w:rPr>
          <w:t>Esitiedot</w:t>
        </w:r>
      </w:hyperlink>
      <w:r>
        <w:t xml:space="preserve"> section</w:t>
      </w:r>
    </w:p>
    <w:p w14:paraId="2B770CC6" w14:textId="026EFE79" w:rsidR="008C54AB" w:rsidRDefault="003362F0" w:rsidP="008C54AB">
      <w:pPr>
        <w:pStyle w:val="Snt3"/>
      </w:pPr>
      <w:r>
        <w:t>h</w:t>
      </w:r>
      <w:r w:rsidR="008C54AB">
        <w:t xml:space="preserve">. PAKOLLINEN yksi </w:t>
      </w:r>
      <w:r w:rsidR="008C54AB" w:rsidRPr="00C659FC">
        <w:t>[1..1</w:t>
      </w:r>
      <w:r w:rsidR="008C54AB">
        <w:t>] component</w:t>
      </w:r>
    </w:p>
    <w:p w14:paraId="1131C766" w14:textId="311CC8D7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Hoidon_syy_ja_2" w:history="1">
        <w:r w:rsidRPr="008C54AB">
          <w:rPr>
            <w:rStyle w:val="Hyperlinkki"/>
          </w:rPr>
          <w:t>Hoidon syy ja kiireellisyys</w:t>
        </w:r>
      </w:hyperlink>
      <w:r>
        <w:t xml:space="preserve"> section</w:t>
      </w:r>
    </w:p>
    <w:p w14:paraId="3DBB41C3" w14:textId="3BD68259" w:rsidR="008C54AB" w:rsidRDefault="003362F0" w:rsidP="008C54AB">
      <w:pPr>
        <w:pStyle w:val="Snt3"/>
      </w:pPr>
      <w:r>
        <w:t>i</w:t>
      </w:r>
      <w:r w:rsidR="008C54AB">
        <w:t xml:space="preserve">. </w:t>
      </w:r>
      <w:r w:rsidR="0092342C">
        <w:t xml:space="preserve">EHDOLLISESTI </w:t>
      </w:r>
      <w:r w:rsidR="008C54AB">
        <w:t xml:space="preserve">PAKOLLINEN </w:t>
      </w:r>
      <w:r w:rsidR="0092342C">
        <w:t xml:space="preserve">nolla tai </w:t>
      </w:r>
      <w:r w:rsidR="008C54AB">
        <w:t xml:space="preserve">yksi </w:t>
      </w:r>
      <w:r w:rsidR="0092342C">
        <w:t>[0</w:t>
      </w:r>
      <w:r w:rsidR="008C54AB" w:rsidRPr="00C659FC">
        <w:t>..1</w:t>
      </w:r>
      <w:r w:rsidR="008C54AB">
        <w:t>] component</w:t>
      </w:r>
      <w:r w:rsidR="0092342C">
        <w:t xml:space="preserve"> </w:t>
      </w:r>
      <w:r>
        <w:br/>
      </w:r>
      <w:r w:rsidR="0092342C">
        <w:t xml:space="preserve">{JOS </w:t>
      </w:r>
      <w:r w:rsidR="0092342C" w:rsidRPr="0092342C">
        <w:t>Ensihoitotoimenpide</w:t>
      </w:r>
      <w:r w:rsidR="0092342C">
        <w:t xml:space="preserve"> (702) = täytetty}</w:t>
      </w:r>
    </w:p>
    <w:p w14:paraId="53D6A809" w14:textId="252AA7E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Hoito-ohjetiedot" w:history="1">
        <w:r w:rsidRPr="008C54AB">
          <w:rPr>
            <w:rStyle w:val="Hyperlinkki"/>
          </w:rPr>
          <w:t>Hoito-ohjetiedot</w:t>
        </w:r>
      </w:hyperlink>
      <w:r>
        <w:t xml:space="preserve"> section</w:t>
      </w:r>
    </w:p>
    <w:p w14:paraId="6CF94512" w14:textId="74AF3487" w:rsidR="008C54AB" w:rsidRDefault="003362F0" w:rsidP="008C54AB">
      <w:pPr>
        <w:pStyle w:val="Snt3"/>
      </w:pPr>
      <w:r>
        <w:t>j</w:t>
      </w:r>
      <w:r w:rsidR="008C54AB">
        <w:t>. VAPAAEHTOINEN nolla tai yksi [0</w:t>
      </w:r>
      <w:r w:rsidR="008C54AB" w:rsidRPr="00C659FC">
        <w:t>..1</w:t>
      </w:r>
      <w:r w:rsidR="008C54AB">
        <w:t>] component</w:t>
      </w:r>
    </w:p>
    <w:p w14:paraId="31DBC1A5" w14:textId="2584B7A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Vammautumistiedot" w:history="1">
        <w:r w:rsidRPr="008C54AB">
          <w:rPr>
            <w:rStyle w:val="Hyperlinkki"/>
          </w:rPr>
          <w:t>Vammautumistiedot</w:t>
        </w:r>
      </w:hyperlink>
      <w:r>
        <w:t xml:space="preserve"> section</w:t>
      </w:r>
    </w:p>
    <w:p w14:paraId="56A0A564" w14:textId="2651D77B" w:rsidR="008C54AB" w:rsidRDefault="003362F0" w:rsidP="008C54AB">
      <w:pPr>
        <w:pStyle w:val="Snt3"/>
      </w:pPr>
      <w:r>
        <w:t>k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r w:rsidR="008C54AB">
        <w:t>component</w:t>
      </w:r>
    </w:p>
    <w:p w14:paraId="6BF5CDFC" w14:textId="25DDE52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status" w:history="1">
        <w:r w:rsidRPr="008C54AB">
          <w:rPr>
            <w:rStyle w:val="Hyperlinkki"/>
          </w:rPr>
          <w:t>Potilaan status</w:t>
        </w:r>
      </w:hyperlink>
      <w:r>
        <w:t xml:space="preserve"> section</w:t>
      </w:r>
    </w:p>
    <w:p w14:paraId="4FEC2286" w14:textId="0522493F" w:rsidR="008C54AB" w:rsidRDefault="003362F0" w:rsidP="008C54AB">
      <w:pPr>
        <w:pStyle w:val="Snt3"/>
      </w:pPr>
      <w:r>
        <w:t>l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>]</w:t>
      </w:r>
      <w:r w:rsidR="008C54AB">
        <w:t xml:space="preserve"> component</w:t>
      </w:r>
    </w:p>
    <w:p w14:paraId="30F550C3" w14:textId="143C17C3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Fysiologiset_mittaukset_1" w:history="1">
        <w:r w:rsidRPr="008C54AB">
          <w:rPr>
            <w:rStyle w:val="Hyperlinkki"/>
          </w:rPr>
          <w:t>Fysiologiset mittaukset</w:t>
        </w:r>
      </w:hyperlink>
      <w:r>
        <w:t xml:space="preserve"> section</w:t>
      </w:r>
    </w:p>
    <w:p w14:paraId="4E2819C3" w14:textId="08896AD4" w:rsidR="008C54AB" w:rsidRDefault="003362F0" w:rsidP="008C54AB">
      <w:pPr>
        <w:pStyle w:val="Snt3"/>
      </w:pPr>
      <w:r>
        <w:t>m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3712E45" w14:textId="2AB5F2D8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aboratorio-_ja_kuvantamistutkimuks_1" w:history="1">
        <w:r w:rsidRPr="008C54AB">
          <w:rPr>
            <w:rStyle w:val="Hyperlinkki"/>
          </w:rPr>
          <w:t>Laboratorio- ja kuvantamistutkimukset</w:t>
        </w:r>
      </w:hyperlink>
      <w:r>
        <w:t xml:space="preserve"> section</w:t>
      </w:r>
    </w:p>
    <w:p w14:paraId="58090480" w14:textId="5394DA7B" w:rsidR="008C54AB" w:rsidRDefault="003362F0" w:rsidP="008C54AB">
      <w:pPr>
        <w:pStyle w:val="Snt3"/>
      </w:pPr>
      <w:r>
        <w:t>n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6CFE9104" w14:textId="0AD4242B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Potilaan_elvytys" w:history="1">
        <w:r w:rsidRPr="008C54AB">
          <w:rPr>
            <w:rStyle w:val="Hyperlinkki"/>
          </w:rPr>
          <w:t>Potilaan elvytys</w:t>
        </w:r>
      </w:hyperlink>
      <w:r>
        <w:t xml:space="preserve"> section</w:t>
      </w:r>
    </w:p>
    <w:p w14:paraId="7D0E4394" w14:textId="4584E24D" w:rsidR="008C54AB" w:rsidRDefault="003362F0" w:rsidP="008C54AB">
      <w:pPr>
        <w:pStyle w:val="Snt3"/>
      </w:pPr>
      <w:r>
        <w:t>o</w:t>
      </w:r>
      <w:r w:rsidR="008C54AB">
        <w:t xml:space="preserve">. </w:t>
      </w:r>
      <w:r w:rsidR="00B50A57">
        <w:t>VAPAAEHTOINEN nolla tai yksi [0</w:t>
      </w:r>
      <w:r w:rsidR="00B50A57" w:rsidRPr="00C659FC">
        <w:t>..1</w:t>
      </w:r>
      <w:r w:rsidR="00B50A57">
        <w:t xml:space="preserve">] </w:t>
      </w:r>
      <w:r w:rsidR="008C54AB">
        <w:t>component</w:t>
      </w:r>
    </w:p>
    <w:p w14:paraId="27439228" w14:textId="43738815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oimenpiteet" w:history="1">
        <w:r w:rsidRPr="008C54AB">
          <w:rPr>
            <w:rStyle w:val="Hyperlinkki"/>
          </w:rPr>
          <w:t>Ensihoitotoimenpiteet</w:t>
        </w:r>
      </w:hyperlink>
      <w:r>
        <w:t xml:space="preserve"> section</w:t>
      </w:r>
    </w:p>
    <w:p w14:paraId="664AD914" w14:textId="5F59ACB3" w:rsidR="008C54AB" w:rsidRDefault="003362F0" w:rsidP="008C54AB">
      <w:pPr>
        <w:pStyle w:val="Snt3"/>
      </w:pPr>
      <w:r>
        <w:t>p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6076B838" w14:textId="08733D71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Lääkehoito" w:history="1">
        <w:r w:rsidRPr="008C54AB">
          <w:rPr>
            <w:rStyle w:val="Hyperlinkki"/>
          </w:rPr>
          <w:t>Lääkehoito</w:t>
        </w:r>
      </w:hyperlink>
      <w:r>
        <w:t xml:space="preserve"> section</w:t>
      </w:r>
    </w:p>
    <w:p w14:paraId="45862205" w14:textId="5325F8F4" w:rsidR="008C54AB" w:rsidRDefault="003362F0" w:rsidP="008C54AB">
      <w:pPr>
        <w:pStyle w:val="Snt3"/>
      </w:pPr>
      <w:r>
        <w:t>q</w:t>
      </w:r>
      <w:r w:rsidR="008C54AB">
        <w:t xml:space="preserve">. </w:t>
      </w:r>
      <w:r w:rsidR="003B2B82">
        <w:t xml:space="preserve">EHDOLLISESTI </w:t>
      </w:r>
      <w:r w:rsidR="008C54AB">
        <w:t xml:space="preserve">PAKOLLINEN </w:t>
      </w:r>
      <w:r w:rsidR="003B2B82">
        <w:t xml:space="preserve">nolla tai </w:t>
      </w:r>
      <w:r w:rsidR="008C54AB">
        <w:t xml:space="preserve">yksi </w:t>
      </w:r>
      <w:r w:rsidR="008C54AB" w:rsidRPr="00C659FC">
        <w:t>[</w:t>
      </w:r>
      <w:r w:rsidR="003B2B82">
        <w:t>0</w:t>
      </w:r>
      <w:r w:rsidR="008C54AB" w:rsidRPr="00C659FC">
        <w:t>..1</w:t>
      </w:r>
      <w:r w:rsidR="008C54AB">
        <w:t>] component</w:t>
      </w:r>
      <w:r w:rsidR="003B2B82">
        <w:br/>
        <w:t xml:space="preserve">{JOS </w:t>
      </w:r>
      <w:r w:rsidR="003B2B82" w:rsidRPr="003B2B82">
        <w:t>Kyseessä on ensihoitokertomusmerkinnän väliversio (5000)</w:t>
      </w:r>
      <w:r w:rsidR="003B2B82">
        <w:t xml:space="preserve"> = false tai tyhjä}</w:t>
      </w:r>
    </w:p>
    <w:p w14:paraId="45D40650" w14:textId="161878D6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Jatkotoimet" w:history="1">
        <w:r w:rsidRPr="00EF31C6">
          <w:rPr>
            <w:rStyle w:val="Hyperlinkki"/>
          </w:rPr>
          <w:t>Jatkotoimet</w:t>
        </w:r>
      </w:hyperlink>
      <w:r>
        <w:t xml:space="preserve"> section</w:t>
      </w:r>
    </w:p>
    <w:p w14:paraId="72030580" w14:textId="0B3E1D40" w:rsidR="008C54AB" w:rsidRDefault="003362F0" w:rsidP="008C54AB">
      <w:pPr>
        <w:pStyle w:val="Snt3"/>
      </w:pPr>
      <w:r>
        <w:t>r</w:t>
      </w:r>
      <w:r w:rsidR="008C54AB">
        <w:t xml:space="preserve">. VAPAAEHTOINEN nolla tai yksi </w:t>
      </w:r>
      <w:r w:rsidR="008C54AB" w:rsidRPr="00C659FC">
        <w:t>[</w:t>
      </w:r>
      <w:r w:rsidR="008C54AB">
        <w:t>0</w:t>
      </w:r>
      <w:r w:rsidR="008C54AB" w:rsidRPr="00C659FC">
        <w:t>..1</w:t>
      </w:r>
      <w:r w:rsidR="008C54AB">
        <w:t>] component</w:t>
      </w:r>
    </w:p>
    <w:p w14:paraId="78F6E28D" w14:textId="4BC7751D" w:rsidR="008C54AB" w:rsidRDefault="008C54AB" w:rsidP="008C54AB">
      <w:pPr>
        <w:pStyle w:val="Snt4"/>
      </w:pPr>
      <w:r>
        <w:t xml:space="preserve">a. 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Kuolema" w:history="1">
        <w:r w:rsidRPr="008C54AB">
          <w:rPr>
            <w:rStyle w:val="Hyperlinkki"/>
          </w:rPr>
          <w:t>Kuolema</w:t>
        </w:r>
      </w:hyperlink>
      <w:r>
        <w:t xml:space="preserve"> section</w:t>
      </w:r>
    </w:p>
    <w:p w14:paraId="3DE4AAE8" w14:textId="5B2561F0" w:rsidR="00597E69" w:rsidRDefault="00597E69" w:rsidP="00597E69">
      <w:pPr>
        <w:pStyle w:val="Snt3"/>
      </w:pPr>
      <w:r>
        <w:t xml:space="preserve">Toteutusohje: Yllä </w:t>
      </w:r>
      <w:r w:rsidR="009E1FD4">
        <w:t>component-section rakenteen</w:t>
      </w:r>
      <w:r>
        <w:t xml:space="preserve"> pakollisuus tarkoittaa sitä, että jollakin asiakirjalla olevalla merkinnällä kyseinen tietoryhmä pitää löytyä. </w:t>
      </w:r>
      <w:r>
        <w:br/>
        <w:t>Mikäli ensihoitokertomuksen tietoryhmille on määritelty käytettävän samaa otsikkoa, näiden osalta kaikki entry:t voidaan laittaa yhden otsikkorakenteen alle. Luvussa 3 rakenteet on kuitenkin kuvattu siten, että koko otsikkotasoa aina toistettaisiin, koska kyseiset tietoryhmät voivat ilmetä merkinnöillä myös itsenäisinä kokonaisuuksina.</w:t>
      </w:r>
      <w:r w:rsidR="009E1FD4">
        <w:br/>
        <w:t xml:space="preserve">Asiakirjan sisällä eri merkinnöillä </w:t>
      </w:r>
      <w:r w:rsidR="001D3997">
        <w:t xml:space="preserve">samoja </w:t>
      </w:r>
      <w:r w:rsidR="009E1FD4">
        <w:t>tietoryhmiä voi olla yhteenlaskettua useampia kuin yllä rakenteissa on kirjattu</w:t>
      </w:r>
      <w:r w:rsidR="001D3997">
        <w:t xml:space="preserve"> (enemmän siis kuin notaatiossa oleva 1)</w:t>
      </w:r>
      <w:r w:rsidR="009E1FD4">
        <w:t xml:space="preserve">, </w:t>
      </w:r>
      <w:r w:rsidR="001D3997">
        <w:t xml:space="preserve">yllä </w:t>
      </w:r>
      <w:r w:rsidR="0073059A">
        <w:t xml:space="preserve">on kuvattu </w:t>
      </w:r>
      <w:r w:rsidR="001D3997">
        <w:t xml:space="preserve">rakenteen </w:t>
      </w:r>
      <w:r w:rsidR="0073059A">
        <w:t>ilmeneminen</w:t>
      </w:r>
      <w:r w:rsidR="001D3997">
        <w:t xml:space="preserve"> </w:t>
      </w:r>
      <w:r w:rsidR="009E1FD4">
        <w:t>yksittäisen merkinnän sisällä.</w:t>
      </w:r>
    </w:p>
    <w:p w14:paraId="5118A557" w14:textId="4308FA9B" w:rsidR="00022FA9" w:rsidRDefault="00022FA9" w:rsidP="00821A11">
      <w:pPr>
        <w:pStyle w:val="Otsikko2"/>
      </w:pPr>
      <w:bookmarkStart w:id="118" w:name="_Toc494272871"/>
      <w:r>
        <w:t>Ensihoitokertomuksen välitallennus potilastiedon arkistoon</w:t>
      </w:r>
      <w:bookmarkEnd w:id="118"/>
    </w:p>
    <w:p w14:paraId="07BAA83C" w14:textId="148C7AF5" w:rsidR="008C54AB" w:rsidRDefault="008C54AB" w:rsidP="008C54AB">
      <w:r>
        <w:t xml:space="preserve">Toiminnallisessa määrittelyssä kuvattu välitallennusvaatimus Potilastiedon arkistoon toteutetaan CDA-siirtomuodossa seuraavin tarkennuksin. Pakolliset rakenteet ja rakenteiden pakolliset tiedot on </w:t>
      </w:r>
      <w:r>
        <w:lastRenderedPageBreak/>
        <w:t>siirtomuotoon tuotettava, mutta varsinainen tallennushetkellä puutt</w:t>
      </w:r>
      <w:r w:rsidR="002847E1">
        <w:t>u</w:t>
      </w:r>
      <w:r>
        <w:t>va arvo kirjataan NullFlavorilla (ks. Tietotyyppiopas [6, luku 2.7]). Sama periaate on ehdollisesti pakollisissa tiedoissa, joiden pakollisuusehto täyttyy.</w:t>
      </w:r>
    </w:p>
    <w:p w14:paraId="1ED4CA49" w14:textId="77777777" w:rsidR="008C54AB" w:rsidRPr="00304805" w:rsidRDefault="008C54AB" w:rsidP="008C54AB"/>
    <w:p w14:paraId="646106BE" w14:textId="77777777" w:rsidR="008C54AB" w:rsidRDefault="008C54AB" w:rsidP="008C54AB">
      <w:r w:rsidRPr="00E56705">
        <w:t>Esimerkkinä observation</w:t>
      </w:r>
      <w:r>
        <w:t>.</w:t>
      </w:r>
      <w:r w:rsidRPr="00E56705">
        <w:t xml:space="preserve">value, joka </w:t>
      </w:r>
      <w:r>
        <w:t>annetaan CD-tietotyypillä luokituksella X, ei ole kirjaushetkellä saatavilla/tiedossa.</w:t>
      </w:r>
    </w:p>
    <w:p w14:paraId="794C9803" w14:textId="77777777" w:rsidR="008C54AB" w:rsidRDefault="008C54AB" w:rsidP="008C54AB">
      <w:pPr>
        <w:rPr>
          <w:lang w:val="en-US"/>
        </w:rPr>
      </w:pPr>
      <w:r w:rsidRPr="00E56705">
        <w:rPr>
          <w:lang w:val="en-US"/>
        </w:rPr>
        <w:t>&lt;value xsi:type="CD" nullFlavor="N</w:t>
      </w:r>
      <w:r>
        <w:rPr>
          <w:lang w:val="en-US"/>
        </w:rPr>
        <w:t>I</w:t>
      </w:r>
      <w:r w:rsidRPr="00E56705">
        <w:rPr>
          <w:lang w:val="en-US"/>
        </w:rPr>
        <w:t>"/&gt;</w:t>
      </w:r>
    </w:p>
    <w:p w14:paraId="71382F7A" w14:textId="0C97F736" w:rsidR="00B75273" w:rsidRDefault="00B75273">
      <w:pPr>
        <w:spacing w:after="200"/>
        <w:jc w:val="left"/>
        <w:rPr>
          <w:lang w:val="en-US"/>
        </w:rPr>
      </w:pPr>
      <w:r>
        <w:rPr>
          <w:lang w:val="en-US"/>
        </w:rPr>
        <w:br w:type="page"/>
      </w:r>
    </w:p>
    <w:p w14:paraId="3CF37D67" w14:textId="77777777" w:rsidR="001D3997" w:rsidRPr="00E56705" w:rsidRDefault="001D3997" w:rsidP="008C54AB">
      <w:pPr>
        <w:rPr>
          <w:lang w:val="en-US"/>
        </w:rPr>
      </w:pPr>
    </w:p>
    <w:p w14:paraId="7A1F01D6" w14:textId="65A2E742" w:rsidR="00144C5F" w:rsidRPr="00D129EF" w:rsidRDefault="00D129EF" w:rsidP="00D129EF">
      <w:pPr>
        <w:pStyle w:val="Otsikko1"/>
      </w:pPr>
      <w:bookmarkStart w:id="119" w:name="_ENSIHOITOKERTOMUKSEN_TIETORYHMÄT"/>
      <w:bookmarkStart w:id="120" w:name="_Toc494272872"/>
      <w:bookmarkEnd w:id="119"/>
      <w:r w:rsidRPr="00D129EF">
        <w:rPr>
          <w:caps w:val="0"/>
        </w:rPr>
        <w:t>ENSIHOITOKERTOMUKSEN TIETORYHMÄT</w:t>
      </w:r>
      <w:bookmarkEnd w:id="120"/>
      <w:r w:rsidRPr="00D129EF">
        <w:rPr>
          <w:caps w:val="0"/>
        </w:rPr>
        <w:t xml:space="preserve"> </w:t>
      </w:r>
    </w:p>
    <w:bookmarkStart w:id="121" w:name="_Ensihoitotehtävän_perustiedot"/>
    <w:bookmarkStart w:id="122" w:name="_Esitiedot"/>
    <w:bookmarkStart w:id="123" w:name="_Ensihoitotehtävän_perustiedot_1"/>
    <w:bookmarkEnd w:id="121"/>
    <w:bookmarkEnd w:id="122"/>
    <w:bookmarkEnd w:id="123"/>
    <w:p w14:paraId="7A1F01D8" w14:textId="3F3B7E49" w:rsidR="006046A0" w:rsidRPr="00382EF8" w:rsidRDefault="00382EF8" w:rsidP="00DE54CD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24" w:name="_Toc494272873"/>
      <w:r w:rsidR="00F47D3B" w:rsidRPr="00382EF8">
        <w:rPr>
          <w:rStyle w:val="Hyperlinkki"/>
        </w:rPr>
        <w:t>Ensihoitotehtävän perustiedot</w:t>
      </w:r>
      <w:bookmarkEnd w:id="124"/>
    </w:p>
    <w:bookmarkStart w:id="125" w:name="_Ensihoitoyksikkö"/>
    <w:bookmarkEnd w:id="125"/>
    <w:p w14:paraId="1AD9A16F" w14:textId="77777777" w:rsidR="00604526" w:rsidRPr="00604526" w:rsidRDefault="00382EF8" w:rsidP="002A573E">
      <w:pPr>
        <w:pStyle w:val="Snt1"/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6A0813" w14:paraId="32F68890" w14:textId="77777777" w:rsidTr="0045146C">
        <w:tc>
          <w:tcPr>
            <w:tcW w:w="9236" w:type="dxa"/>
          </w:tcPr>
          <w:p w14:paraId="2A12EC0D" w14:textId="28961F0B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288DACFE" w14:textId="3B111EDC" w:rsidR="00604526" w:rsidRPr="00604526" w:rsidRDefault="00604526" w:rsidP="002A573E">
      <w:pPr>
        <w:pStyle w:val="Snt1"/>
        <w:rPr>
          <w:lang w:val="en-US"/>
        </w:rPr>
      </w:pPr>
    </w:p>
    <w:p w14:paraId="4A49475B" w14:textId="5E3251F5" w:rsidR="002A573E" w:rsidRPr="0095153D" w:rsidRDefault="002A573E" w:rsidP="002A573E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784344F9" w14:textId="77777777" w:rsidR="002A573E" w:rsidRPr="0082643A" w:rsidRDefault="002A573E" w:rsidP="002A573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47B9F945" w14:textId="77777777" w:rsidR="002A573E" w:rsidRPr="0080598B" w:rsidRDefault="002A573E" w:rsidP="002A573E">
      <w:pPr>
        <w:pStyle w:val="Snt1"/>
      </w:pPr>
      <w:r w:rsidRPr="0080598B">
        <w:t xml:space="preserve">3. PAKOLLINEN yksi [1..1] text </w:t>
      </w:r>
    </w:p>
    <w:p w14:paraId="449CACCD" w14:textId="77777777" w:rsidR="002A573E" w:rsidRDefault="002A573E" w:rsidP="002A573E"/>
    <w:p w14:paraId="4CB525F8" w14:textId="4F28B4AD" w:rsidR="002A573E" w:rsidRDefault="00567C0E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Ensihoitotehtävän perustiedot:</w:t>
      </w:r>
      <w:r>
        <w:t xml:space="preserve"> </w:t>
      </w:r>
      <w:r w:rsidRPr="00567C0E">
        <w:t>(50)</w:t>
      </w:r>
      <w:r>
        <w:t xml:space="preserve"> Tehtävän antaja (52)*, Tehtävän antajan tarkenne (53); </w:t>
      </w:r>
      <w:r w:rsidRPr="00567C0E">
        <w:t>Puhelun kytkeytyminen 112-järjestelmään</w:t>
      </w:r>
      <w:r>
        <w:t xml:space="preserve"> (56)*; </w:t>
      </w:r>
      <w:r w:rsidR="00F42D90">
        <w:t xml:space="preserve">Kohteen osoite (58)*; </w:t>
      </w:r>
      <w:r>
        <w:t>Kohteen kuvaus (59), Kohteen tarkennus (60)</w:t>
      </w:r>
      <w:r w:rsidR="0095276F">
        <w:br/>
      </w:r>
      <w:r w:rsidR="0095276F">
        <w:br/>
      </w:r>
      <w:r>
        <w:t>*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DC57F0C" w14:textId="6BF0A434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126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127" w:author="Timo Kaskinen" w:date="2017-06-20T15:17:00Z">
        <w:r w:rsidR="00B93B3E">
          <w:t>2017</w:t>
        </w:r>
      </w:ins>
      <w:r w:rsidR="00C22574">
        <w:t>)</w:t>
      </w:r>
    </w:p>
    <w:p w14:paraId="1CA7F82E" w14:textId="00B117B3" w:rsidR="002A573E" w:rsidRDefault="002A573E" w:rsidP="002A573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1.2.246.537.6.12.2002.348.50” (Ensihoitotehtävän perustiedot entry)</w:t>
      </w:r>
    </w:p>
    <w:p w14:paraId="72E8CA42" w14:textId="2FDCE54B" w:rsidR="002A573E" w:rsidRDefault="002A573E" w:rsidP="002A573E">
      <w:pPr>
        <w:pStyle w:val="Snt2"/>
      </w:pPr>
      <w:r>
        <w:t>c. PAKOLLINEN yksi [</w:t>
      </w:r>
      <w:r w:rsidRPr="0095153D">
        <w:t xml:space="preserve">1..1] </w:t>
      </w:r>
      <w:hyperlink w:anchor="_Ensihoitotehtävän_perustiedot_-" w:history="1">
        <w:r w:rsidRPr="002A573E">
          <w:rPr>
            <w:rStyle w:val="Hyperlinkki"/>
          </w:rPr>
          <w:t>Ensihoitotehtävän perustiedot</w:t>
        </w:r>
      </w:hyperlink>
      <w:r w:rsidRPr="0095153D">
        <w:t xml:space="preserve"> </w:t>
      </w:r>
      <w:r>
        <w:t>organizer</w:t>
      </w:r>
    </w:p>
    <w:p w14:paraId="4751F641" w14:textId="77777777" w:rsidR="00073AEE" w:rsidRDefault="00073AEE" w:rsidP="00073AEE">
      <w:pPr>
        <w:pStyle w:val="Snt1"/>
      </w:pPr>
    </w:p>
    <w:p w14:paraId="312D6475" w14:textId="4BADC810" w:rsidR="00073AEE" w:rsidRPr="0095153D" w:rsidRDefault="00073AEE" w:rsidP="00073AEE">
      <w:pPr>
        <w:pStyle w:val="Snt1"/>
      </w:pPr>
      <w:r>
        <w:t>Toteutusohje: Mikäli ensihoitotehtävän perustiedot- osion tietoja päivitetään kahden merkinnän teon aikana, silloin jälkimmäiselle sisällytetään myös ensimmäisellä entry:llä olleet tiedot, vaikka niihin ei muutoksia tässä yhteydessä olisikaan tehty. Ensihoitotehtävän perustiedot- entryä ei toisteta merkinnöillä, jos siihen ei mitään uutta päivitettävää ole.</w:t>
      </w:r>
    </w:p>
    <w:bookmarkStart w:id="128" w:name="_Ensihoitotehtävän_perustiedot_-"/>
    <w:bookmarkEnd w:id="128"/>
    <w:p w14:paraId="67A4461A" w14:textId="5571F503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129" w:name="_Toc494272874"/>
      <w:r w:rsidRPr="002A573E">
        <w:rPr>
          <w:rStyle w:val="Hyperlinkki"/>
        </w:rPr>
        <w:t>Ensihoitotehtävän perustiedot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129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6A0813" w14:paraId="686306DB" w14:textId="77777777" w:rsidTr="00A878B7">
        <w:tc>
          <w:tcPr>
            <w:tcW w:w="9236" w:type="dxa"/>
          </w:tcPr>
          <w:p w14:paraId="744DD14A" w14:textId="60295F7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7642CE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9C22250" w14:textId="77777777" w:rsidR="00604526" w:rsidRPr="00604526" w:rsidRDefault="00604526" w:rsidP="00604526">
      <w:pPr>
        <w:rPr>
          <w:lang w:val="en-US"/>
        </w:rPr>
      </w:pPr>
    </w:p>
    <w:p w14:paraId="242244AA" w14:textId="77777777" w:rsidR="002A573E" w:rsidRPr="007E0AC1" w:rsidRDefault="002A573E" w:rsidP="002A573E">
      <w:pPr>
        <w:pStyle w:val="Snt1"/>
      </w:pPr>
      <w:r w:rsidRPr="007E0AC1">
        <w:t>1. PAKOLLINEN yksi [1..1] @classCode="CLUSTER" ja yksi [1..1] @moodCode="EVN"</w:t>
      </w:r>
    </w:p>
    <w:p w14:paraId="51B0F2D7" w14:textId="1042B69E" w:rsidR="002A573E" w:rsidRPr="007E0AC1" w:rsidRDefault="002A573E" w:rsidP="002A573E">
      <w:pPr>
        <w:pStyle w:val="Snt1"/>
      </w:pPr>
      <w:r w:rsidRPr="007E0AC1">
        <w:t>2. PAKOLLINEN yksi [1..1] id</w:t>
      </w:r>
      <w:r>
        <w:t>/@root</w:t>
      </w:r>
    </w:p>
    <w:p w14:paraId="0C610E15" w14:textId="037E8444" w:rsidR="002A573E" w:rsidRPr="0095153D" w:rsidRDefault="002A573E" w:rsidP="002A573E">
      <w:pPr>
        <w:pStyle w:val="Snt1"/>
      </w:pPr>
      <w:r>
        <w:t>3</w:t>
      </w:r>
      <w:r w:rsidRPr="0082643A">
        <w:t>. PAKOLLINEN yksi [1..1] code/@code="</w:t>
      </w:r>
      <w:r>
        <w:t>50</w:t>
      </w:r>
      <w:r w:rsidRPr="0082643A">
        <w:t xml:space="preserve">" </w:t>
      </w:r>
      <w:r>
        <w:t xml:space="preserve">Ensihoitotehtävän perustiedot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265E54B" w14:textId="77777777" w:rsidR="002A573E" w:rsidRDefault="002A573E" w:rsidP="002A573E">
      <w:pPr>
        <w:pStyle w:val="Snt1"/>
      </w:pPr>
      <w:r>
        <w:t>4. PAKOLLINEN yksi statusCode/@code=”completed”</w:t>
      </w:r>
    </w:p>
    <w:p w14:paraId="1A1A216D" w14:textId="6DCF7DC6" w:rsidR="002A573E" w:rsidRPr="00125567" w:rsidRDefault="002A573E" w:rsidP="002A573E">
      <w:pPr>
        <w:pStyle w:val="Snt1"/>
      </w:pPr>
      <w:r>
        <w:t>5</w:t>
      </w:r>
      <w:r w:rsidRPr="00125567">
        <w:t xml:space="preserve">. </w:t>
      </w:r>
      <w:r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>
        <w:t>1</w:t>
      </w:r>
      <w:r w:rsidRPr="00125567">
        <w:t>..1] component</w:t>
      </w:r>
    </w:p>
    <w:p w14:paraId="77810865" w14:textId="580A3BC2" w:rsidR="002A573E" w:rsidRPr="00AE0334" w:rsidRDefault="002A573E" w:rsidP="002A573E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Tehtävänumero_-_act" w:history="1">
        <w:r>
          <w:rPr>
            <w:rStyle w:val="Hyperlinkki"/>
          </w:rPr>
          <w:t>Tehtävänumero</w:t>
        </w:r>
      </w:hyperlink>
      <w:r>
        <w:t xml:space="preserve"> (51) act</w:t>
      </w:r>
    </w:p>
    <w:p w14:paraId="2C2C0B92" w14:textId="61B4020D" w:rsidR="002A573E" w:rsidRPr="00125567" w:rsidRDefault="002A573E" w:rsidP="002A573E">
      <w:pPr>
        <w:pStyle w:val="Snt1"/>
      </w:pPr>
      <w:r>
        <w:t>6</w:t>
      </w:r>
      <w:r w:rsidRPr="00125567">
        <w:t xml:space="preserve">. </w:t>
      </w:r>
      <w:r w:rsidR="004C297B" w:rsidRPr="00125567">
        <w:t xml:space="preserve">VAPAAEHTOINEN </w:t>
      </w:r>
      <w:r w:rsidR="004C297B">
        <w:t>nolla tai yksi</w:t>
      </w:r>
      <w:r w:rsidR="004C297B" w:rsidRPr="00125567">
        <w:t xml:space="preserve"> [0..1]</w:t>
      </w:r>
      <w:r w:rsidR="004C297B">
        <w:t xml:space="preserve"> </w:t>
      </w:r>
      <w:r w:rsidRPr="00125567">
        <w:t>component</w:t>
      </w:r>
    </w:p>
    <w:p w14:paraId="30C4A3B3" w14:textId="25DC238A" w:rsidR="002A573E" w:rsidRDefault="002A573E" w:rsidP="002A573E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osoite_-" w:history="1">
        <w:r w:rsidRPr="004C297B">
          <w:rPr>
            <w:rStyle w:val="Hyperlinkki"/>
          </w:rPr>
          <w:t>Kohteen osoite</w:t>
        </w:r>
      </w:hyperlink>
      <w:r w:rsidR="004C297B">
        <w:t xml:space="preserve"> (58)</w:t>
      </w:r>
      <w:r>
        <w:t xml:space="preserve"> </w:t>
      </w:r>
      <w:r w:rsidR="004C297B">
        <w:t>observation</w:t>
      </w:r>
    </w:p>
    <w:p w14:paraId="61873240" w14:textId="2ADD4F94" w:rsidR="004C297B" w:rsidRPr="00125567" w:rsidRDefault="004C297B" w:rsidP="004C297B">
      <w:pPr>
        <w:pStyle w:val="Snt1"/>
      </w:pPr>
      <w:bookmarkStart w:id="130" w:name="_Tehtävänumero_-_act"/>
      <w:bookmarkEnd w:id="130"/>
      <w:r>
        <w:t>7</w:t>
      </w:r>
      <w:r w:rsidRPr="00125567">
        <w:t xml:space="preserve">. VAPAAEHTOINEN </w:t>
      </w:r>
      <w:r>
        <w:t>nolla tai yksi</w:t>
      </w:r>
      <w:r w:rsidRPr="00125567">
        <w:t xml:space="preserve"> [0..1]</w:t>
      </w:r>
      <w:r>
        <w:t xml:space="preserve"> </w:t>
      </w:r>
      <w:r w:rsidRPr="00125567">
        <w:t>component</w:t>
      </w:r>
    </w:p>
    <w:p w14:paraId="1A9F9E04" w14:textId="04875FFB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ohteen_kuvaus_-" w:history="1">
        <w:r w:rsidRPr="004C297B">
          <w:rPr>
            <w:rStyle w:val="Hyperlinkki"/>
          </w:rPr>
          <w:t>Kohteen kuvaus</w:t>
        </w:r>
      </w:hyperlink>
      <w:r>
        <w:t xml:space="preserve"> (59) observation</w:t>
      </w:r>
    </w:p>
    <w:p w14:paraId="08886EAC" w14:textId="7A5F5CB8" w:rsidR="004C297B" w:rsidRPr="00125567" w:rsidRDefault="004C297B" w:rsidP="004C297B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</w:t>
      </w:r>
      <w:r>
        <w:t xml:space="preserve"> </w:t>
      </w:r>
      <w:r w:rsidRPr="00125567">
        <w:t>component</w:t>
      </w:r>
    </w:p>
    <w:p w14:paraId="750A72F4" w14:textId="4C74E82F" w:rsidR="004C297B" w:rsidRDefault="004C297B" w:rsidP="004C297B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smäärän_luokka_-" w:history="1">
        <w:r w:rsidRPr="004C297B">
          <w:rPr>
            <w:rStyle w:val="Hyperlinkki"/>
          </w:rPr>
          <w:t>Potilasmäärän luokka</w:t>
        </w:r>
      </w:hyperlink>
      <w:r>
        <w:t xml:space="preserve"> (61) observation</w:t>
      </w:r>
    </w:p>
    <w:bookmarkStart w:id="131" w:name="_Tehtävänumero_-_act_1"/>
    <w:bookmarkEnd w:id="131"/>
    <w:p w14:paraId="1CB7C05B" w14:textId="62964B5D" w:rsidR="002A573E" w:rsidRDefault="004C297B" w:rsidP="002A573E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132" w:name="_Toc494272875"/>
      <w:r w:rsidR="002A573E" w:rsidRPr="004C297B">
        <w:rPr>
          <w:rStyle w:val="Hyperlinkki"/>
        </w:rPr>
        <w:t>Tehtävänumero</w:t>
      </w:r>
      <w:r>
        <w:fldChar w:fldCharType="end"/>
      </w:r>
      <w:r w:rsidR="002A573E">
        <w:t xml:space="preserve"> </w:t>
      </w:r>
      <w:r w:rsidR="007642CE">
        <w:t>–</w:t>
      </w:r>
      <w:r w:rsidR="002A573E">
        <w:t xml:space="preserve"> act</w:t>
      </w:r>
      <w:bookmarkEnd w:id="1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A0813" w14:paraId="7B9CB715" w14:textId="77777777" w:rsidTr="00A878B7">
        <w:tc>
          <w:tcPr>
            <w:tcW w:w="9236" w:type="dxa"/>
          </w:tcPr>
          <w:p w14:paraId="431AF102" w14:textId="140E9ED6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</w:t>
            </w:r>
          </w:p>
        </w:tc>
      </w:tr>
    </w:tbl>
    <w:p w14:paraId="0BC290EA" w14:textId="77777777" w:rsidR="007642CE" w:rsidRPr="007642CE" w:rsidRDefault="007642CE" w:rsidP="007642CE">
      <w:pPr>
        <w:rPr>
          <w:lang w:val="en-US"/>
        </w:rPr>
      </w:pPr>
    </w:p>
    <w:p w14:paraId="6027B0D1" w14:textId="2884A9EA" w:rsidR="00BE503E" w:rsidRDefault="00BE503E" w:rsidP="00BE503E">
      <w:pPr>
        <w:pStyle w:val="Snt1"/>
      </w:pPr>
      <w:r>
        <w:t>1. PAKOLLINEN yksi [1..1] @classCode="ACT" ja yksi [1..1] @moodCode="EVN"</w:t>
      </w:r>
    </w:p>
    <w:p w14:paraId="04773241" w14:textId="223BD6D5" w:rsidR="00BE503E" w:rsidRDefault="00BE503E" w:rsidP="00BE503E">
      <w:pPr>
        <w:pStyle w:val="Snt1"/>
      </w:pPr>
      <w:r>
        <w:t xml:space="preserve">2. </w:t>
      </w:r>
      <w:r w:rsidRPr="007E0AC1">
        <w:t>PAKOLLINEN yksi [1..1] id</w:t>
      </w:r>
      <w:r>
        <w:t xml:space="preserve">/@root=”Erican </w:t>
      </w:r>
      <w:r w:rsidR="00002279">
        <w:t xml:space="preserve">tai KEJO:n </w:t>
      </w:r>
      <w:r>
        <w:t xml:space="preserve">juuri” ja </w:t>
      </w:r>
      <w:r w:rsidR="005B6084" w:rsidRPr="007E0AC1">
        <w:t xml:space="preserve">yksi [1..1] </w:t>
      </w:r>
      <w:r>
        <w:t>id/@extension Tehtävänumero (51)</w:t>
      </w:r>
    </w:p>
    <w:p w14:paraId="6CAD6CF6" w14:textId="2A7484B8" w:rsidR="00002279" w:rsidRDefault="00002279" w:rsidP="00BE503E">
      <w:pPr>
        <w:pStyle w:val="Snt1"/>
      </w:pPr>
      <w:r>
        <w:t>Toteutusohje: tehtävä voi tulla joko hätäkeskuksen kautta tai toimialan sisältä. Tehtävänumeron antaneen järjestelmän juuri annetaan root-attribuuttiin.</w:t>
      </w:r>
    </w:p>
    <w:p w14:paraId="543A136D" w14:textId="77777777" w:rsidR="00002279" w:rsidRDefault="00002279" w:rsidP="00BE503E">
      <w:pPr>
        <w:pStyle w:val="Snt1"/>
      </w:pPr>
    </w:p>
    <w:p w14:paraId="6DB728A6" w14:textId="1363D8AF" w:rsidR="00BE503E" w:rsidRDefault="00BE503E" w:rsidP="00BE503E">
      <w:pPr>
        <w:pStyle w:val="Snt1"/>
      </w:pPr>
      <w:r>
        <w:t>3. PAKOLLINEN yksi [1..1] code/@code="</w:t>
      </w:r>
      <w:r w:rsidR="005B6084">
        <w:t>51</w:t>
      </w:r>
      <w:r>
        <w:t xml:space="preserve">" </w:t>
      </w:r>
      <w:r w:rsidR="005B6084">
        <w:t>Tehtävänumero</w:t>
      </w:r>
      <w:r>
        <w:t xml:space="preserve"> (codeSystem: 1.2.246.537.6.12.2002.348)</w:t>
      </w:r>
    </w:p>
    <w:p w14:paraId="12C801F4" w14:textId="7E143F4A" w:rsidR="0095276F" w:rsidRDefault="0095276F" w:rsidP="00BE503E">
      <w:pPr>
        <w:pStyle w:val="Snt1"/>
      </w:pPr>
      <w:r>
        <w:t>4</w:t>
      </w:r>
      <w:r w:rsidR="00BE503E">
        <w:t>. PAKOLLINEN</w:t>
      </w:r>
      <w:r>
        <w:t xml:space="preserve"> yksi [1..1] text</w:t>
      </w:r>
    </w:p>
    <w:p w14:paraId="269F69A2" w14:textId="204D8B45" w:rsidR="00BE503E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4CA4331C" w14:textId="2DF53522" w:rsidR="00BE503E" w:rsidDel="00991D2A" w:rsidRDefault="0095276F" w:rsidP="00BE503E">
      <w:pPr>
        <w:pStyle w:val="Snt1"/>
        <w:rPr>
          <w:del w:id="133" w:author="Timo Kaskinen" w:date="2017-06-20T15:22:00Z"/>
        </w:rPr>
      </w:pPr>
      <w:del w:id="134" w:author="Timo Kaskinen" w:date="2017-06-20T15:22:00Z">
        <w:r w:rsidDel="00991D2A">
          <w:delText>5</w:delText>
        </w:r>
        <w:r w:rsidR="00BE503E" w:rsidDel="00991D2A">
          <w:delText xml:space="preserve">. </w:delText>
        </w:r>
        <w:r w:rsidR="005B6084" w:rsidDel="00991D2A">
          <w:delText xml:space="preserve">EHDOLLISESTI </w:delText>
        </w:r>
        <w:r w:rsidR="00BE503E" w:rsidDel="00991D2A">
          <w:delText xml:space="preserve">PAKOLLINEN </w:delText>
        </w:r>
        <w:r w:rsidR="00D4579D" w:rsidDel="00991D2A">
          <w:delText xml:space="preserve">nolla tai </w:delText>
        </w:r>
        <w:r w:rsidR="00BE503E" w:rsidDel="00991D2A">
          <w:delText>yksi [</w:delText>
        </w:r>
        <w:r w:rsidR="00D4579D" w:rsidDel="00991D2A">
          <w:delText>0</w:delText>
        </w:r>
        <w:r w:rsidR="00BE503E" w:rsidDel="00991D2A">
          <w:delText>..1] performer</w:delText>
        </w:r>
        <w:r w:rsidR="007642CE" w:rsidDel="00991D2A">
          <w:delText xml:space="preserve"> </w:delText>
        </w:r>
        <w:r w:rsidR="00D4579D" w:rsidDel="00991D2A">
          <w:br/>
        </w:r>
        <w:r w:rsidR="005B6084" w:rsidDel="00991D2A">
          <w:delText xml:space="preserve">{JOS Tehtävän antaja (52)=52001 </w:delText>
        </w:r>
        <w:r w:rsidR="005B6084" w:rsidRPr="005B6084" w:rsidDel="00991D2A">
          <w:delText>Hätäkeskus</w:delText>
        </w:r>
        <w:r w:rsidR="005B6084" w:rsidDel="00991D2A">
          <w:delText>}</w:delText>
        </w:r>
      </w:del>
    </w:p>
    <w:p w14:paraId="5249890B" w14:textId="3304178B" w:rsidR="00BE503E" w:rsidDel="00991D2A" w:rsidRDefault="00BE503E" w:rsidP="00BE503E">
      <w:pPr>
        <w:pStyle w:val="Snt2"/>
        <w:rPr>
          <w:del w:id="135" w:author="Timo Kaskinen" w:date="2017-06-20T15:22:00Z"/>
        </w:rPr>
      </w:pPr>
      <w:del w:id="136" w:author="Timo Kaskinen" w:date="2017-06-20T15:22:00Z">
        <w:r w:rsidDel="00991D2A">
          <w:delText>a. PAKOLLINEN yksi [1..1] assignedEntity</w:delText>
        </w:r>
      </w:del>
    </w:p>
    <w:p w14:paraId="6A1B5CF6" w14:textId="30FC49B1" w:rsidR="00BE503E" w:rsidDel="00991D2A" w:rsidRDefault="00BE503E" w:rsidP="00BE503E">
      <w:pPr>
        <w:pStyle w:val="Snt3"/>
        <w:rPr>
          <w:del w:id="137" w:author="Timo Kaskinen" w:date="2017-06-20T15:22:00Z"/>
        </w:rPr>
      </w:pPr>
      <w:del w:id="138" w:author="Timo Kaskinen" w:date="2017-06-20T15:22:00Z">
        <w:r w:rsidDel="00991D2A">
          <w:delText>a. PAKOLLINEN yksi [1..1] id/@nullFlavor="NA"</w:delText>
        </w:r>
      </w:del>
    </w:p>
    <w:p w14:paraId="36CA2DC6" w14:textId="59A3E8BC" w:rsidR="00BE503E" w:rsidDel="00991D2A" w:rsidRDefault="00BE503E" w:rsidP="00BE503E">
      <w:pPr>
        <w:pStyle w:val="Snt3"/>
        <w:rPr>
          <w:del w:id="139" w:author="Timo Kaskinen" w:date="2017-06-20T15:22:00Z"/>
        </w:rPr>
      </w:pPr>
      <w:del w:id="140" w:author="Timo Kaskinen" w:date="2017-06-20T15:22:00Z">
        <w:r w:rsidDel="00991D2A">
          <w:delText>b. PAKOLLINEN yksi [1..1] representedOrganization</w:delText>
        </w:r>
      </w:del>
    </w:p>
    <w:p w14:paraId="054AC7B2" w14:textId="2E294210" w:rsidR="00BE503E" w:rsidDel="00991D2A" w:rsidRDefault="00BE503E" w:rsidP="00BE503E">
      <w:pPr>
        <w:pStyle w:val="Snt4"/>
        <w:rPr>
          <w:del w:id="141" w:author="Timo Kaskinen" w:date="2017-06-20T15:22:00Z"/>
        </w:rPr>
      </w:pPr>
      <w:del w:id="142" w:author="Timo Kaskinen" w:date="2017-06-20T15:22:00Z">
        <w:r w:rsidDel="00991D2A">
          <w:delText xml:space="preserve">a. PAKOLLINEN yksi [1..1] id/@root </w:delText>
        </w:r>
        <w:r w:rsidR="005B6084" w:rsidDel="00991D2A">
          <w:delText>Hätäkeskuksen tunniste</w:delText>
        </w:r>
        <w:r w:rsidDel="00991D2A">
          <w:delText xml:space="preserve"> (</w:delText>
        </w:r>
        <w:r w:rsidR="005B6084" w:rsidDel="00991D2A">
          <w:delText>54</w:delText>
        </w:r>
        <w:r w:rsidDel="00991D2A">
          <w:delText>)</w:delText>
        </w:r>
      </w:del>
    </w:p>
    <w:p w14:paraId="20DBA513" w14:textId="25214ECA" w:rsidR="00BE503E" w:rsidDel="00991D2A" w:rsidRDefault="00BE503E" w:rsidP="00BE503E">
      <w:pPr>
        <w:pStyle w:val="Snt4"/>
        <w:rPr>
          <w:del w:id="143" w:author="Timo Kaskinen" w:date="2017-06-20T15:22:00Z"/>
        </w:rPr>
      </w:pPr>
      <w:del w:id="144" w:author="Timo Kaskinen" w:date="2017-06-20T15:22:00Z">
        <w:r w:rsidDel="00991D2A">
          <w:delText xml:space="preserve">b. </w:delText>
        </w:r>
        <w:r w:rsidR="005B6084" w:rsidDel="00991D2A">
          <w:delText>PAKOLLINEN</w:delText>
        </w:r>
        <w:r w:rsidDel="00991D2A">
          <w:delText xml:space="preserve"> yksi [1..1] name </w:delText>
        </w:r>
        <w:r w:rsidR="005B6084" w:rsidDel="00991D2A">
          <w:delText>Hätäkeskuksen</w:delText>
        </w:r>
        <w:r w:rsidDel="00991D2A">
          <w:delText xml:space="preserve"> nimi (</w:delText>
        </w:r>
        <w:r w:rsidR="005B6084" w:rsidDel="00991D2A">
          <w:delText>55</w:delText>
        </w:r>
        <w:r w:rsidDel="00991D2A">
          <w:delText>), arvo annetaan ON-tietotyypillä (ST)</w:delText>
        </w:r>
      </w:del>
    </w:p>
    <w:p w14:paraId="2558803A" w14:textId="38BAB019" w:rsidR="00BE503E" w:rsidRPr="009315BE" w:rsidRDefault="0095276F" w:rsidP="00BE503E">
      <w:pPr>
        <w:pStyle w:val="Snt1"/>
      </w:pPr>
      <w:del w:id="145" w:author="Timo Kaskinen" w:date="2017-06-20T15:22:00Z">
        <w:r w:rsidDel="00991D2A">
          <w:delText>6</w:delText>
        </w:r>
      </w:del>
      <w:ins w:id="146" w:author="Timo Kaskinen" w:date="2017-06-20T15:23:00Z">
        <w:r w:rsidR="00991D2A">
          <w:t>5</w:t>
        </w:r>
      </w:ins>
      <w:r w:rsidR="00BE503E">
        <w:t xml:space="preserve">. </w:t>
      </w:r>
      <w:r w:rsidR="005B6084">
        <w:t>PAKOLLINEN</w:t>
      </w:r>
      <w:r w:rsidR="00BE503E" w:rsidRPr="009315BE">
        <w:t xml:space="preserve"> yksi [</w:t>
      </w:r>
      <w:r w:rsidR="005B6084">
        <w:t>1</w:t>
      </w:r>
      <w:r w:rsidR="00BE503E" w:rsidRPr="009315BE">
        <w:t>..1] entryRelationship</w:t>
      </w:r>
    </w:p>
    <w:p w14:paraId="4F3BFEFF" w14:textId="77777777" w:rsidR="00BE503E" w:rsidRDefault="00BE503E" w:rsidP="00BE503E">
      <w:pPr>
        <w:pStyle w:val="Snt2"/>
      </w:pPr>
      <w:r w:rsidRPr="00125567">
        <w:t xml:space="preserve">a. </w:t>
      </w:r>
      <w:r>
        <w:t>PAKOLLINEN yksi [1..1] @typeCode=”COMP”</w:t>
      </w:r>
    </w:p>
    <w:p w14:paraId="4BB252E1" w14:textId="4596359A" w:rsidR="00BE503E" w:rsidRDefault="00BE503E" w:rsidP="00BE503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ehtävän_antaja_-" w:history="1">
        <w:r w:rsidR="005B6084" w:rsidRPr="005B6084">
          <w:rPr>
            <w:rStyle w:val="Hyperlinkki"/>
          </w:rPr>
          <w:t>Tehtävän antaja</w:t>
        </w:r>
      </w:hyperlink>
      <w:r>
        <w:t xml:space="preserve"> (</w:t>
      </w:r>
      <w:r w:rsidR="005B6084">
        <w:t>52</w:t>
      </w:r>
      <w:r>
        <w:t>) observation</w:t>
      </w:r>
    </w:p>
    <w:p w14:paraId="7C9144F3" w14:textId="31D9D135" w:rsidR="005E2106" w:rsidRPr="009315BE" w:rsidRDefault="0095276F" w:rsidP="005E2106">
      <w:pPr>
        <w:pStyle w:val="Snt1"/>
      </w:pPr>
      <w:del w:id="147" w:author="Timo Kaskinen" w:date="2017-06-20T15:22:00Z">
        <w:r w:rsidDel="00991D2A">
          <w:delText>7</w:delText>
        </w:r>
      </w:del>
      <w:ins w:id="148" w:author="Timo Kaskinen" w:date="2017-06-20T15:23:00Z">
        <w:r w:rsidR="00991D2A">
          <w:t>6</w:t>
        </w:r>
      </w:ins>
      <w:r w:rsidR="005E2106">
        <w:t xml:space="preserve">. </w:t>
      </w:r>
      <w:r w:rsidR="004761EA">
        <w:t>EHDOLLISESTI PAKOLLINEN nolla tai yksi [0..1]</w:t>
      </w:r>
      <w:r w:rsidR="005E2106" w:rsidRPr="009315BE">
        <w:t xml:space="preserve"> entryRelationship</w:t>
      </w:r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C0F17BC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A0E7213" w14:textId="3632525B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>[1..1</w:t>
      </w:r>
      <w:r>
        <w:t xml:space="preserve"> </w:t>
      </w:r>
      <w:hyperlink w:anchor="_Puhelun_kytkeytyminen_112-järjestel" w:history="1">
        <w:r w:rsidRPr="005E2106">
          <w:rPr>
            <w:rStyle w:val="Hyperlinkki"/>
          </w:rPr>
          <w:t>Puhelun kytkeytyminen 112-järjestelmään</w:t>
        </w:r>
      </w:hyperlink>
      <w:r>
        <w:t xml:space="preserve"> (56) observation</w:t>
      </w:r>
    </w:p>
    <w:p w14:paraId="373AF03C" w14:textId="6F625E44" w:rsidR="005E2106" w:rsidRPr="009315BE" w:rsidRDefault="0095276F" w:rsidP="005E2106">
      <w:pPr>
        <w:pStyle w:val="Snt1"/>
      </w:pPr>
      <w:bookmarkStart w:id="149" w:name="_Tehtävän_antaja_-"/>
      <w:bookmarkEnd w:id="149"/>
      <w:del w:id="150" w:author="Timo Kaskinen" w:date="2017-06-20T15:23:00Z">
        <w:r w:rsidDel="00991D2A">
          <w:delText>8</w:delText>
        </w:r>
      </w:del>
      <w:ins w:id="151" w:author="Timo Kaskinen" w:date="2017-06-20T15:23:00Z">
        <w:r w:rsidR="00991D2A">
          <w:t>7</w:t>
        </w:r>
      </w:ins>
      <w:r w:rsidR="005E2106">
        <w:t xml:space="preserve">. </w:t>
      </w:r>
      <w:r w:rsidR="004761EA">
        <w:t>EHDOLLISESTI PAKOLLINEN nolla tai yksi [0..1]</w:t>
      </w:r>
      <w:r w:rsidR="005E2106" w:rsidRPr="009315BE">
        <w:t xml:space="preserve"> entryRelationship</w:t>
      </w:r>
      <w:r w:rsidR="004761EA">
        <w:br/>
        <w:t xml:space="preserve">{JOS Tehtävän antaja (52)=52001 </w:t>
      </w:r>
      <w:r w:rsidR="004761EA" w:rsidRPr="005B6084">
        <w:t>Hätäkeskus</w:t>
      </w:r>
      <w:r w:rsidR="004761EA">
        <w:t>}</w:t>
      </w:r>
    </w:p>
    <w:p w14:paraId="6B1F0383" w14:textId="77777777" w:rsidR="005E2106" w:rsidRDefault="005E2106" w:rsidP="005E2106">
      <w:pPr>
        <w:pStyle w:val="Snt2"/>
      </w:pPr>
      <w:r w:rsidRPr="00125567">
        <w:t xml:space="preserve">a. </w:t>
      </w:r>
      <w:r>
        <w:t>PAKOLLINEN yksi [1..1] @typeCode=”COMP”</w:t>
      </w:r>
    </w:p>
    <w:p w14:paraId="1FD6B100" w14:textId="47D3EE2A" w:rsidR="005E2106" w:rsidRDefault="005E2106" w:rsidP="005E2106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112-puhelun_alku_-" w:history="1">
        <w:r w:rsidRPr="005E2106">
          <w:rPr>
            <w:rStyle w:val="Hyperlinkki"/>
          </w:rPr>
          <w:t>112-puhelun alku</w:t>
        </w:r>
      </w:hyperlink>
      <w:r>
        <w:t xml:space="preserve"> (57) observation</w:t>
      </w:r>
    </w:p>
    <w:p w14:paraId="07F60DE1" w14:textId="31D15EAF" w:rsidR="005B6084" w:rsidRDefault="00457F9C" w:rsidP="005B6084">
      <w:pPr>
        <w:pStyle w:val="Otsikko5"/>
      </w:pPr>
      <w:hyperlink w:anchor="_Tehtävänumero_-_act_1" w:history="1">
        <w:bookmarkStart w:id="152" w:name="_Toc494272876"/>
        <w:r w:rsidR="005B6084" w:rsidRPr="005B6084">
          <w:rPr>
            <w:rStyle w:val="Hyperlinkki"/>
          </w:rPr>
          <w:t>Tehtävän antaja</w:t>
        </w:r>
      </w:hyperlink>
      <w:r w:rsidR="005B6084">
        <w:t xml:space="preserve"> - observation</w:t>
      </w:r>
      <w:bookmarkEnd w:id="15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A0813" w14:paraId="14964012" w14:textId="77777777" w:rsidTr="00A878B7">
        <w:tc>
          <w:tcPr>
            <w:tcW w:w="9236" w:type="dxa"/>
          </w:tcPr>
          <w:p w14:paraId="34A0B6EC" w14:textId="6324BF30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1A551D2" w14:textId="77777777" w:rsidR="007642CE" w:rsidRPr="007642CE" w:rsidRDefault="007642CE" w:rsidP="005B6084">
      <w:pPr>
        <w:pStyle w:val="Snt1"/>
        <w:rPr>
          <w:lang w:val="en-US"/>
        </w:rPr>
      </w:pPr>
    </w:p>
    <w:p w14:paraId="5DC176D3" w14:textId="77777777" w:rsidR="005B6084" w:rsidRPr="0003454B" w:rsidRDefault="005B6084" w:rsidP="005B608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F86FBE" w14:textId="15709FAE" w:rsidR="005B6084" w:rsidRDefault="005B6084" w:rsidP="005B608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52</w:t>
      </w:r>
      <w:r w:rsidRPr="0082643A">
        <w:t xml:space="preserve">" </w:t>
      </w:r>
      <w:r>
        <w:t>Tehtävän antaja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BF7A256" w14:textId="435F12A0" w:rsidR="0095276F" w:rsidRDefault="0095276F" w:rsidP="0095276F">
      <w:pPr>
        <w:pStyle w:val="Snt1"/>
      </w:pPr>
      <w:r>
        <w:t>3. PAKOLLINEN yksi [1..1] text</w:t>
      </w:r>
    </w:p>
    <w:p w14:paraId="061B8F5E" w14:textId="5B1C8D9A" w:rsidR="0095276F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425EE0F5" w14:textId="342A69AB" w:rsidR="005B6084" w:rsidRDefault="005B6084" w:rsidP="005B6084">
      <w:pPr>
        <w:pStyle w:val="Snt1"/>
      </w:pPr>
      <w:r w:rsidRPr="00AE0334">
        <w:t>4. PAKOLLINEN yksi [1..1] value</w:t>
      </w:r>
      <w:r>
        <w:t xml:space="preserve"> Tehtävän antaja (52)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Tehtävän antaja (codeSystem</w:t>
      </w:r>
      <w:r w:rsidRPr="00AE0334">
        <w:t>: 1.2.246.537.6.30</w:t>
      </w:r>
      <w:r>
        <w:t>75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4CE8F065" w14:textId="724BA85D" w:rsidR="005B6084" w:rsidRDefault="005B6084" w:rsidP="005B6084">
      <w:pPr>
        <w:pStyle w:val="Snt2"/>
      </w:pPr>
      <w:r>
        <w:t xml:space="preserve">a. EHDOLLISESTI PAKOLLINEN nolla tai yksi [0..1] originalText </w:t>
      </w:r>
      <w:r w:rsidR="005E2106">
        <w:t>Tehtävän antajan tarkenne (53</w:t>
      </w:r>
      <w:r>
        <w:t>), arvo annetaan ST-tietotyypillä</w:t>
      </w:r>
      <w:r w:rsidR="005E2106">
        <w:t xml:space="preserve"> </w:t>
      </w:r>
      <w:r w:rsidR="00D4579D">
        <w:br/>
      </w:r>
      <w:r w:rsidR="005E2106">
        <w:t>{JOS Tehtävän antaja (52)=</w:t>
      </w:r>
      <w:r w:rsidR="005E2106" w:rsidRPr="005E2106">
        <w:t xml:space="preserve"> 52004 Muu</w:t>
      </w:r>
      <w:r w:rsidR="005E2106">
        <w:t>}</w:t>
      </w:r>
    </w:p>
    <w:bookmarkStart w:id="153" w:name="_Puhelun_kytkeytyminen_112-järjestel"/>
    <w:bookmarkEnd w:id="153"/>
    <w:p w14:paraId="24D17168" w14:textId="67E57668" w:rsidR="005E2106" w:rsidRDefault="005E2106" w:rsidP="005E2106">
      <w:pPr>
        <w:pStyle w:val="Otsikko5"/>
      </w:pPr>
      <w:r>
        <w:lastRenderedPageBreak/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154" w:name="_Toc494272877"/>
      <w:r w:rsidRPr="005E2106">
        <w:rPr>
          <w:rStyle w:val="Hyperlinkki"/>
        </w:rPr>
        <w:t>Puhelun kytkeytyminen 112-järjestelmään</w:t>
      </w:r>
      <w:r>
        <w:fldChar w:fldCharType="end"/>
      </w:r>
      <w:r>
        <w:t xml:space="preserve"> – observation</w:t>
      </w:r>
      <w:bookmarkEnd w:id="15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A0813" w14:paraId="3FEA9900" w14:textId="77777777" w:rsidTr="00A878B7">
        <w:tc>
          <w:tcPr>
            <w:tcW w:w="9236" w:type="dxa"/>
          </w:tcPr>
          <w:p w14:paraId="2302DD25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410CDDCF" w14:textId="77777777" w:rsidR="007642CE" w:rsidRPr="007642CE" w:rsidRDefault="007642CE" w:rsidP="007464FF">
      <w:pPr>
        <w:pStyle w:val="Snt1"/>
        <w:rPr>
          <w:lang w:val="en-US"/>
        </w:rPr>
      </w:pPr>
    </w:p>
    <w:p w14:paraId="711CAD57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432CFC6" w14:textId="545E8471" w:rsidR="007464FF" w:rsidRDefault="007464FF" w:rsidP="007464FF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56</w:t>
      </w:r>
      <w:r w:rsidRPr="0082643A">
        <w:t xml:space="preserve">" </w:t>
      </w:r>
      <w:r w:rsidRPr="007464FF">
        <w:t xml:space="preserve">Puhelun kytkeytyminen 112-järjestelmään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15A5220" w14:textId="63D58976" w:rsidR="0095276F" w:rsidRDefault="0095276F" w:rsidP="0095276F">
      <w:pPr>
        <w:pStyle w:val="Snt1"/>
      </w:pPr>
      <w:r>
        <w:t>3. PAKOLLINEN yksi [1..1] text</w:t>
      </w:r>
    </w:p>
    <w:p w14:paraId="710D72D5" w14:textId="1F17659B" w:rsidR="0095276F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7CD2441D" w14:textId="740D238A" w:rsidR="007464FF" w:rsidRPr="00AE0334" w:rsidRDefault="007464FF" w:rsidP="007464FF">
      <w:pPr>
        <w:pStyle w:val="Snt1"/>
      </w:pPr>
      <w:r w:rsidRPr="00AE0334">
        <w:t>4. PAKOLLINEN yksi [1..1] value</w:t>
      </w:r>
      <w:r>
        <w:t xml:space="preserve"> </w:t>
      </w:r>
      <w:r w:rsidRPr="007464FF">
        <w:t xml:space="preserve">Puhelun kytkeytyminen 112-järjestelmään </w:t>
      </w:r>
      <w:r>
        <w:t>(56)</w:t>
      </w:r>
      <w:r w:rsidRPr="00AE0334">
        <w:t>, arvo annetaan</w:t>
      </w:r>
      <w:r>
        <w:t xml:space="preserve"> TS</w:t>
      </w:r>
      <w:r w:rsidRPr="00AE0334">
        <w:t>-tietotyypillä</w:t>
      </w:r>
      <w:r>
        <w:t xml:space="preserve"> </w:t>
      </w:r>
      <w:r w:rsidR="00D4733D">
        <w:t>sekunnin</w:t>
      </w:r>
      <w:r>
        <w:t xml:space="preserve"> tarkkuudella</w:t>
      </w:r>
    </w:p>
    <w:bookmarkStart w:id="155" w:name="_112-puhelun_alku_-"/>
    <w:bookmarkEnd w:id="155"/>
    <w:p w14:paraId="11F866BF" w14:textId="58483F6E" w:rsidR="005E2106" w:rsidRDefault="005E2106" w:rsidP="005E2106">
      <w:pPr>
        <w:pStyle w:val="Otsikko5"/>
      </w:pPr>
      <w:r>
        <w:fldChar w:fldCharType="begin"/>
      </w:r>
      <w:r>
        <w:instrText xml:space="preserve"> HYPERLINK  \l "_Tehtävänumero_-_act_1" </w:instrText>
      </w:r>
      <w:r>
        <w:fldChar w:fldCharType="separate"/>
      </w:r>
      <w:bookmarkStart w:id="156" w:name="_Toc494272878"/>
      <w:r w:rsidRPr="005E2106">
        <w:rPr>
          <w:rStyle w:val="Hyperlinkki"/>
        </w:rPr>
        <w:t>112-puhelun alku</w:t>
      </w:r>
      <w:r>
        <w:fldChar w:fldCharType="end"/>
      </w:r>
      <w:hyperlink w:anchor="_Tehtävän_antaja_-" w:history="1"/>
      <w:r>
        <w:t xml:space="preserve"> - observation</w:t>
      </w:r>
      <w:bookmarkEnd w:id="1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A0813" w14:paraId="4A99E96C" w14:textId="77777777" w:rsidTr="00A878B7">
        <w:tc>
          <w:tcPr>
            <w:tcW w:w="9236" w:type="dxa"/>
          </w:tcPr>
          <w:p w14:paraId="615D1274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/structuredBody/component/section/component/section/component/section/entry/organizer/component/act/entryRelationship/observation</w:t>
            </w:r>
          </w:p>
        </w:tc>
      </w:tr>
    </w:tbl>
    <w:p w14:paraId="25FC768F" w14:textId="77777777" w:rsidR="007642CE" w:rsidRPr="007642CE" w:rsidRDefault="007642CE" w:rsidP="007464FF">
      <w:pPr>
        <w:pStyle w:val="Snt1"/>
        <w:rPr>
          <w:lang w:val="en-US"/>
        </w:rPr>
      </w:pPr>
    </w:p>
    <w:p w14:paraId="49F5F08B" w14:textId="77777777" w:rsidR="007464FF" w:rsidRPr="0003454B" w:rsidRDefault="007464FF" w:rsidP="007464F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19E141" w14:textId="5E660FF4" w:rsidR="007464FF" w:rsidRDefault="007464FF" w:rsidP="007464FF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 xml:space="preserve">57” </w:t>
      </w:r>
      <w:r w:rsidRPr="007464FF">
        <w:t xml:space="preserve">112-puhelun alku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32DBE35" w14:textId="3F117559" w:rsidR="007464FF" w:rsidRPr="00AE0334" w:rsidRDefault="0095276F" w:rsidP="007464FF">
      <w:pPr>
        <w:pStyle w:val="Snt1"/>
      </w:pPr>
      <w:r>
        <w:t>3</w:t>
      </w:r>
      <w:r w:rsidR="007464FF" w:rsidRPr="00AE0334">
        <w:t>. PAKOLLINEN yksi [1..1] value</w:t>
      </w:r>
      <w:r w:rsidR="007464FF">
        <w:t xml:space="preserve"> </w:t>
      </w:r>
      <w:r w:rsidR="007464FF" w:rsidRPr="007464FF">
        <w:t xml:space="preserve">112-puhelun alku </w:t>
      </w:r>
      <w:r w:rsidR="007464FF">
        <w:t>(57)</w:t>
      </w:r>
      <w:r w:rsidR="007464FF" w:rsidRPr="00AE0334">
        <w:t>, arvo annetaan</w:t>
      </w:r>
      <w:r w:rsidR="007464FF">
        <w:t xml:space="preserve"> TS</w:t>
      </w:r>
      <w:r w:rsidR="007464FF" w:rsidRPr="00AE0334">
        <w:t>-tietotyypillä</w:t>
      </w:r>
      <w:r w:rsidR="007464FF">
        <w:t xml:space="preserve"> </w:t>
      </w:r>
      <w:r w:rsidR="00D4733D">
        <w:t>sekunnin</w:t>
      </w:r>
      <w:r w:rsidR="007464FF">
        <w:t xml:space="preserve"> tarkkuudella</w:t>
      </w:r>
    </w:p>
    <w:bookmarkStart w:id="157" w:name="_Kohteen_osoite_-"/>
    <w:bookmarkEnd w:id="157"/>
    <w:p w14:paraId="5A17F1D5" w14:textId="36B55967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158" w:name="_Toc494272879"/>
      <w:r w:rsidRPr="004C297B">
        <w:rPr>
          <w:rStyle w:val="Hyperlinkki"/>
        </w:rPr>
        <w:t>Kohteen osoite</w:t>
      </w:r>
      <w:r>
        <w:fldChar w:fldCharType="end"/>
      </w:r>
      <w:r>
        <w:t xml:space="preserve"> - observation</w:t>
      </w:r>
      <w:bookmarkEnd w:id="1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A0813" w14:paraId="672E8054" w14:textId="77777777" w:rsidTr="00A878B7">
        <w:tc>
          <w:tcPr>
            <w:tcW w:w="9236" w:type="dxa"/>
          </w:tcPr>
          <w:p w14:paraId="7BBEF0F2" w14:textId="14450A5A" w:rsidR="007642CE" w:rsidRPr="00A878B7" w:rsidRDefault="007642CE" w:rsidP="007642CE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88F47B7" w14:textId="77777777" w:rsidR="007642CE" w:rsidRPr="007642CE" w:rsidRDefault="007642CE" w:rsidP="00A34223">
      <w:pPr>
        <w:pStyle w:val="Snt1"/>
        <w:rPr>
          <w:lang w:val="en-US"/>
        </w:rPr>
      </w:pPr>
    </w:p>
    <w:p w14:paraId="110575AE" w14:textId="77A2740F" w:rsidR="00A34223" w:rsidRDefault="00573485" w:rsidP="00A34223">
      <w:pPr>
        <w:pStyle w:val="Snt1"/>
      </w:pPr>
      <w:r>
        <w:t>Toteutusohje: {</w:t>
      </w:r>
      <w:r w:rsidR="00A34223">
        <w:t>JOS kohteen kuvaus (59)=</w:t>
      </w:r>
      <w:r w:rsidR="00A34223" w:rsidRPr="00A34223">
        <w:t xml:space="preserve"> 59002</w:t>
      </w:r>
      <w:r w:rsidR="00A34223">
        <w:t xml:space="preserve"> Koti} osoitetta ei tallenneta ollenkaan potilastiedon arkistoon merkinnälle mahdollisten potilaan Turvakieltojen käsittelyn takia. Osoitteen ilmaiseminen on ohjeistettu Tietotyyppioppaassa [6, luku </w:t>
      </w:r>
      <w:r>
        <w:t>2.4</w:t>
      </w:r>
      <w:r w:rsidR="00A34223">
        <w:t>]</w:t>
      </w:r>
    </w:p>
    <w:p w14:paraId="19805148" w14:textId="77777777" w:rsidR="00A34223" w:rsidRDefault="00A34223" w:rsidP="00A34223">
      <w:pPr>
        <w:pStyle w:val="Snt1"/>
      </w:pPr>
    </w:p>
    <w:p w14:paraId="79950D6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2FA977" w14:textId="4261EF79" w:rsidR="00A34223" w:rsidRDefault="00A34223" w:rsidP="00A34223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58</w:t>
      </w:r>
      <w:r w:rsidRPr="0082643A">
        <w:t xml:space="preserve">" </w:t>
      </w:r>
      <w:r>
        <w:t>Kohteen osoite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C7186B2" w14:textId="77777777" w:rsidR="00F42D90" w:rsidRDefault="00F42D90" w:rsidP="00F42D90">
      <w:pPr>
        <w:pStyle w:val="Snt1"/>
      </w:pPr>
      <w:r>
        <w:t>3. PAKOLLINEN yksi [1..1] text</w:t>
      </w:r>
    </w:p>
    <w:p w14:paraId="416159B4" w14:textId="2769F3C7" w:rsidR="00F42D90" w:rsidRDefault="00F42D90" w:rsidP="001C7602">
      <w:pPr>
        <w:pStyle w:val="Snt2"/>
      </w:pPr>
      <w:r>
        <w:t>a. PAKOLLINEN yksi [1..1] reference/@value, viitattavan näyttömuoto-osion xml-ID annetaan II-tietotyypillä</w:t>
      </w:r>
    </w:p>
    <w:p w14:paraId="0884A401" w14:textId="3851A1E5" w:rsidR="00A34223" w:rsidRPr="00AE0334" w:rsidRDefault="00F42D90" w:rsidP="00A34223">
      <w:pPr>
        <w:pStyle w:val="Snt1"/>
      </w:pPr>
      <w:r>
        <w:t>4</w:t>
      </w:r>
      <w:r w:rsidR="00A34223" w:rsidRPr="00AE0334">
        <w:t>. PAKOLLINEN yksi [1..1] value</w:t>
      </w:r>
      <w:r w:rsidR="00A34223">
        <w:t xml:space="preserve"> Kohteen osoite (58)</w:t>
      </w:r>
      <w:r w:rsidR="00A34223" w:rsidRPr="00AE0334">
        <w:t>, arvo annetaan</w:t>
      </w:r>
      <w:r w:rsidR="007464FF">
        <w:t xml:space="preserve"> </w:t>
      </w:r>
      <w:r w:rsidR="00A34223">
        <w:t>AD</w:t>
      </w:r>
      <w:r w:rsidR="00A34223" w:rsidRPr="00AE0334">
        <w:t>-tietotyypillä</w:t>
      </w:r>
    </w:p>
    <w:bookmarkStart w:id="159" w:name="_Kohteen_kuvaus_-"/>
    <w:bookmarkEnd w:id="159"/>
    <w:p w14:paraId="30FEF6D6" w14:textId="0C6C8149" w:rsidR="004C297B" w:rsidRDefault="004C297B" w:rsidP="004C297B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160" w:name="_Toc494272880"/>
      <w:r w:rsidRPr="004C297B">
        <w:rPr>
          <w:rStyle w:val="Hyperlinkki"/>
        </w:rPr>
        <w:t>Kohteen kuvaus</w:t>
      </w:r>
      <w:r>
        <w:fldChar w:fldCharType="end"/>
      </w:r>
      <w:r>
        <w:t xml:space="preserve"> - observation</w:t>
      </w:r>
      <w:bookmarkEnd w:id="1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A0813" w14:paraId="51FB3F61" w14:textId="77777777" w:rsidTr="00A878B7">
        <w:tc>
          <w:tcPr>
            <w:tcW w:w="9236" w:type="dxa"/>
          </w:tcPr>
          <w:p w14:paraId="2EE63E92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0DF2990D" w14:textId="77777777" w:rsidR="007642CE" w:rsidRPr="007642CE" w:rsidRDefault="007642CE" w:rsidP="00A34223">
      <w:pPr>
        <w:pStyle w:val="Snt1"/>
        <w:rPr>
          <w:lang w:val="en-US"/>
        </w:rPr>
      </w:pPr>
    </w:p>
    <w:p w14:paraId="722BB124" w14:textId="77777777" w:rsidR="00A34223" w:rsidRPr="0003454B" w:rsidRDefault="00A34223" w:rsidP="00A3422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37A732" w14:textId="3AED1D66" w:rsidR="00A34223" w:rsidRDefault="00A34223" w:rsidP="00A34223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59</w:t>
      </w:r>
      <w:r w:rsidRPr="0082643A">
        <w:t xml:space="preserve">" </w:t>
      </w:r>
      <w:r>
        <w:t>Kohteen kuvaus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A526B52" w14:textId="6046AC4D" w:rsidR="0095276F" w:rsidRDefault="0095276F" w:rsidP="0095276F">
      <w:pPr>
        <w:pStyle w:val="Snt1"/>
      </w:pPr>
      <w:r>
        <w:t>3. PAKOLLINEN yksi [1..1] text</w:t>
      </w:r>
    </w:p>
    <w:p w14:paraId="56EC0819" w14:textId="572FCCDD" w:rsidR="0095276F" w:rsidRDefault="0095276F" w:rsidP="0095276F">
      <w:pPr>
        <w:pStyle w:val="Snt2"/>
      </w:pPr>
      <w:r>
        <w:t xml:space="preserve">a. PAKOLLINEN yksi [1..1] reference/@value, viitattavan näyttömuoto-osion </w:t>
      </w:r>
      <w:r w:rsidR="00056950">
        <w:t>xml-ID</w:t>
      </w:r>
      <w:r>
        <w:t xml:space="preserve"> annetaan II-tietotyypillä</w:t>
      </w:r>
    </w:p>
    <w:p w14:paraId="24345776" w14:textId="3B2ABDFC" w:rsidR="00A34223" w:rsidRDefault="00A34223" w:rsidP="00A34223">
      <w:pPr>
        <w:pStyle w:val="Snt1"/>
      </w:pPr>
      <w:r w:rsidRPr="00AE0334">
        <w:t>4. PAKOLLINEN yksi [1..1] value</w:t>
      </w:r>
      <w:r>
        <w:t xml:space="preserve"> Kohteen kuvaus (59)</w:t>
      </w:r>
      <w:r w:rsidRPr="00AE0334">
        <w:t>, arvo annetaan</w:t>
      </w:r>
      <w:r>
        <w:t xml:space="preserve"> </w:t>
      </w:r>
      <w:r w:rsidRPr="00AE0334">
        <w:t xml:space="preserve">luokituksesta ENSIH </w:t>
      </w:r>
      <w:r>
        <w:t>–</w:t>
      </w:r>
      <w:r w:rsidRPr="00AE0334">
        <w:t xml:space="preserve"> </w:t>
      </w:r>
      <w:r>
        <w:t>Kohteen kuvaus (codeSystem</w:t>
      </w:r>
      <w:r w:rsidRPr="00AE0334">
        <w:t>: 1.2.246.537.6.30</w:t>
      </w:r>
      <w:r>
        <w:t>76</w:t>
      </w:r>
      <w:r w:rsidRPr="00AE0334">
        <w:t>.2014)</w:t>
      </w:r>
      <w:r w:rsidRPr="00E7746D">
        <w:t xml:space="preserve"> </w:t>
      </w:r>
      <w:r w:rsidRPr="00AE0334">
        <w:t>CD-tietotyypillä</w:t>
      </w:r>
    </w:p>
    <w:p w14:paraId="71C745DC" w14:textId="41232949" w:rsidR="00A34223" w:rsidRPr="00AE0334" w:rsidRDefault="00BE503E" w:rsidP="00A34223">
      <w:pPr>
        <w:pStyle w:val="Snt2"/>
      </w:pPr>
      <w:r>
        <w:t>a. VAPAAEHTOINEN nolla tai yksi [0..1] originalText Kohteen tarkennus (60), arvo annetaan ST-tietotyypillä</w:t>
      </w:r>
    </w:p>
    <w:bookmarkStart w:id="161" w:name="_Potilasmäärän_luokka_-"/>
    <w:bookmarkEnd w:id="161"/>
    <w:p w14:paraId="0342EE7E" w14:textId="64E0D597" w:rsidR="004C297B" w:rsidRDefault="004C297B" w:rsidP="004C297B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162" w:name="_Toc494272881"/>
      <w:r w:rsidRPr="004C297B">
        <w:rPr>
          <w:rStyle w:val="Hyperlinkki"/>
        </w:rPr>
        <w:t>Potilasmäärän luokka</w:t>
      </w:r>
      <w:r>
        <w:fldChar w:fldCharType="end"/>
      </w:r>
      <w:r>
        <w:t xml:space="preserve"> - observation</w:t>
      </w:r>
      <w:bookmarkEnd w:id="16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A0813" w14:paraId="7E4203F0" w14:textId="77777777" w:rsidTr="00A878B7">
        <w:tc>
          <w:tcPr>
            <w:tcW w:w="9236" w:type="dxa"/>
          </w:tcPr>
          <w:p w14:paraId="625F54B8" w14:textId="77777777" w:rsidR="007642CE" w:rsidRPr="00A878B7" w:rsidRDefault="007642CE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2EBB4BFF" w14:textId="77777777" w:rsidR="007642CE" w:rsidRPr="007642CE" w:rsidRDefault="007642CE" w:rsidP="00BE503E">
      <w:pPr>
        <w:pStyle w:val="Snt1"/>
        <w:rPr>
          <w:lang w:val="en-US"/>
        </w:rPr>
      </w:pPr>
    </w:p>
    <w:p w14:paraId="32DCF674" w14:textId="77777777" w:rsidR="00BE503E" w:rsidRPr="0003454B" w:rsidRDefault="00BE503E" w:rsidP="00BE503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E79D5A" w14:textId="2035C82F" w:rsidR="00BE503E" w:rsidRDefault="00BE503E" w:rsidP="00BE503E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61</w:t>
      </w:r>
      <w:r w:rsidRPr="0082643A">
        <w:t xml:space="preserve">" </w:t>
      </w:r>
      <w:r>
        <w:t>Potilasmäärän luokka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D005F07" w14:textId="2C8EA514" w:rsidR="00BE503E" w:rsidRDefault="0095276F" w:rsidP="00BE503E">
      <w:pPr>
        <w:pStyle w:val="Snt1"/>
      </w:pPr>
      <w:r>
        <w:t>3</w:t>
      </w:r>
      <w:r w:rsidR="00BE503E" w:rsidRPr="00AE0334">
        <w:t>. PAKOLLINEN yksi [1..1] value</w:t>
      </w:r>
      <w:r w:rsidR="00BE503E">
        <w:t xml:space="preserve"> Potilasmäärän luokka (61)</w:t>
      </w:r>
      <w:r w:rsidR="00BE503E" w:rsidRPr="00AE0334">
        <w:t>, arvo annetaan</w:t>
      </w:r>
      <w:r w:rsidR="00BE503E">
        <w:t xml:space="preserve"> </w:t>
      </w:r>
      <w:r w:rsidR="00BE503E" w:rsidRPr="00AE0334">
        <w:t xml:space="preserve">luokituksesta ENSIH </w:t>
      </w:r>
      <w:r w:rsidR="00BE503E">
        <w:t>–</w:t>
      </w:r>
      <w:r w:rsidR="00BE503E" w:rsidRPr="00AE0334">
        <w:t xml:space="preserve"> </w:t>
      </w:r>
      <w:r w:rsidR="00BE503E">
        <w:t>Potilasmäärän luokka (codeSystem</w:t>
      </w:r>
      <w:r w:rsidR="00BE503E" w:rsidRPr="00AE0334">
        <w:t>: 1.2.246.537.6.30</w:t>
      </w:r>
      <w:r w:rsidR="00BE503E">
        <w:t>77</w:t>
      </w:r>
      <w:r w:rsidR="00BE503E" w:rsidRPr="00AE0334">
        <w:t>.2014)</w:t>
      </w:r>
      <w:r w:rsidR="00BE503E" w:rsidRPr="00E7746D">
        <w:t xml:space="preserve"> </w:t>
      </w:r>
      <w:r w:rsidR="00BE503E" w:rsidRPr="00AE0334">
        <w:t>CD-tietotyypillä</w:t>
      </w:r>
    </w:p>
    <w:bookmarkStart w:id="163" w:name="_Ensihoitoyksikkö_1"/>
    <w:bookmarkStart w:id="164" w:name="_Ensihoitopalvelun_yksikkö"/>
    <w:bookmarkEnd w:id="163"/>
    <w:bookmarkEnd w:id="164"/>
    <w:p w14:paraId="7A1F01D9" w14:textId="3FA8A197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65" w:name="_Toc494272882"/>
      <w:r w:rsidR="00F47D3B" w:rsidRPr="00382EF8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="00F47D3B" w:rsidRPr="00382EF8">
        <w:rPr>
          <w:rStyle w:val="Hyperlinkki"/>
        </w:rPr>
        <w:t>yksikkö</w:t>
      </w:r>
      <w:bookmarkEnd w:id="165"/>
    </w:p>
    <w:p w14:paraId="46C53CAE" w14:textId="77777777" w:rsidR="007642CE" w:rsidRDefault="00382EF8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6A0813" w14:paraId="30F65FFE" w14:textId="77777777" w:rsidTr="00A878B7">
        <w:tc>
          <w:tcPr>
            <w:tcW w:w="9236" w:type="dxa"/>
          </w:tcPr>
          <w:p w14:paraId="17B5B53B" w14:textId="03E35EB4" w:rsidR="007642CE" w:rsidRPr="00A878B7" w:rsidRDefault="007642CE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355C0B00" w14:textId="1041C8E9" w:rsidR="007642CE" w:rsidRPr="007642CE" w:rsidRDefault="007642CE" w:rsidP="00902B59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4D71CD80" w14:textId="271ED64B" w:rsidR="00902B59" w:rsidRPr="0095153D" w:rsidRDefault="00902B59" w:rsidP="00902B59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21E58131" w14:textId="77777777" w:rsidR="00902B59" w:rsidRPr="0082643A" w:rsidRDefault="00902B59" w:rsidP="00902B5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C99F888" w14:textId="77777777" w:rsidR="00902B59" w:rsidRPr="0080598B" w:rsidRDefault="00902B59" w:rsidP="00902B59">
      <w:pPr>
        <w:pStyle w:val="Snt1"/>
      </w:pPr>
      <w:r w:rsidRPr="0080598B">
        <w:t xml:space="preserve">3. PAKOLLINEN yksi [1..1] text </w:t>
      </w:r>
    </w:p>
    <w:p w14:paraId="6241F486" w14:textId="77777777" w:rsidR="00615D47" w:rsidRDefault="00615D47" w:rsidP="00615D47"/>
    <w:p w14:paraId="019FD13C" w14:textId="101722C4" w:rsidR="00A75A99" w:rsidRDefault="00615D47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67C0E">
        <w:rPr>
          <w:b/>
        </w:rPr>
        <w:t>Ensihoito</w:t>
      </w:r>
      <w:r>
        <w:rPr>
          <w:b/>
        </w:rPr>
        <w:t>palvelun yksikkö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10</w:t>
      </w:r>
      <w:r w:rsidRPr="00567C0E">
        <w:t>0)</w:t>
      </w:r>
      <w:r>
        <w:t xml:space="preserve"> </w:t>
      </w:r>
      <w:r w:rsidR="00FC65E4">
        <w:t xml:space="preserve">Kutsutunnus (101)**; </w:t>
      </w:r>
      <w:r w:rsidR="00E44CB0">
        <w:t xml:space="preserve">Palveluntuottajan nimi (122); </w:t>
      </w:r>
      <w:r w:rsidR="00A75A99">
        <w:t>Nimi</w:t>
      </w:r>
      <w:r>
        <w:t xml:space="preserve"> (</w:t>
      </w:r>
      <w:r w:rsidR="00A75A99">
        <w:t>131</w:t>
      </w:r>
      <w:r>
        <w:t xml:space="preserve">), </w:t>
      </w:r>
      <w:r w:rsidR="00E44CB0">
        <w:t xml:space="preserve">Rooli ensihoitotehtävän aikana (134), </w:t>
      </w:r>
      <w:r w:rsidR="00A75A99">
        <w:t>Ensihoidon pätevyys</w:t>
      </w:r>
      <w:r>
        <w:t xml:space="preserve"> (</w:t>
      </w:r>
      <w:r w:rsidR="00A75A99">
        <w:t>133</w:t>
      </w:r>
      <w:r>
        <w:t xml:space="preserve">); </w:t>
      </w:r>
    </w:p>
    <w:p w14:paraId="0D42968D" w14:textId="3F55497F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del w:id="166" w:author="Timo Kaskinen" w:date="2017-06-20T15:24:00Z">
        <w:r w:rsidDel="00991D2A">
          <w:delText>Tehtäväkoodi</w:delText>
        </w:r>
        <w:r w:rsidR="00615D47" w:rsidDel="00991D2A">
          <w:delText xml:space="preserve"> </w:delText>
        </w:r>
      </w:del>
      <w:ins w:id="167" w:author="Timo Kaskinen" w:date="2017-06-20T15:24:00Z">
        <w:r w:rsidR="00991D2A">
          <w:t xml:space="preserve">Tehtävälaji </w:t>
        </w:r>
      </w:ins>
      <w:r w:rsidR="00615D47">
        <w:t>(</w:t>
      </w:r>
      <w:r>
        <w:t>141</w:t>
      </w:r>
      <w:r w:rsidR="00615D47">
        <w:t xml:space="preserve">); </w:t>
      </w:r>
      <w:r>
        <w:t>Tehtäväkiireellisyys</w:t>
      </w:r>
      <w:r w:rsidR="00615D47">
        <w:t xml:space="preserve"> (</w:t>
      </w:r>
      <w:r>
        <w:t>143</w:t>
      </w:r>
      <w:r w:rsidR="00615D47">
        <w:t xml:space="preserve">), </w:t>
      </w:r>
    </w:p>
    <w:p w14:paraId="767F7F40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Yksikkö kohteessa</w:t>
      </w:r>
      <w:r w:rsidR="00615D47">
        <w:t xml:space="preserve"> (</w:t>
      </w:r>
      <w:r>
        <w:t>148</w:t>
      </w:r>
      <w:r w:rsidR="00615D47">
        <w:t>)</w:t>
      </w:r>
      <w:r>
        <w:t xml:space="preserve">*; </w:t>
      </w:r>
    </w:p>
    <w:p w14:paraId="37199738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potilaan luona (149)*; </w:t>
      </w:r>
    </w:p>
    <w:p w14:paraId="6710EE95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poistuu kohteesta tai kuljettaa (151)*; </w:t>
      </w:r>
    </w:p>
    <w:p w14:paraId="3317742C" w14:textId="77777777" w:rsidR="00FC65E4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Yksikkö perillä (152)*; </w:t>
      </w:r>
    </w:p>
    <w:p w14:paraId="174E9E0F" w14:textId="60B661DB" w:rsidR="00615D47" w:rsidRDefault="00A75A99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Potilas luovutettu (153)*</w:t>
      </w:r>
      <w:r w:rsidR="00615D47">
        <w:br/>
      </w:r>
      <w:r w:rsidR="00615D47">
        <w:br/>
        <w:t>* myös otsikko</w:t>
      </w:r>
      <w:r w:rsidR="00FC65E4">
        <w:br/>
        <w:t xml:space="preserve">** kutsutunnuksen oid:sta /@extension sisältö pelkästään näyttömuotoon </w:t>
      </w:r>
    </w:p>
    <w:p w14:paraId="629D6050" w14:textId="77777777" w:rsidR="00FC65E4" w:rsidRDefault="00FC65E4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E127613" w14:textId="77777777" w:rsidR="00615D47" w:rsidRPr="0080598B" w:rsidRDefault="00615D47" w:rsidP="00615D47"/>
    <w:p w14:paraId="276C7AC7" w14:textId="49163619" w:rsidR="00902B59" w:rsidRPr="0082643A" w:rsidRDefault="00902B59" w:rsidP="00902B59">
      <w:r w:rsidRPr="0082643A">
        <w:t>4. PAKOLLINEN yksi</w:t>
      </w:r>
      <w:r>
        <w:t xml:space="preserve"> </w:t>
      </w:r>
      <w:r w:rsidR="0023337E">
        <w:t xml:space="preserve">tai useampi </w:t>
      </w:r>
      <w:r>
        <w:t>[1..</w:t>
      </w:r>
      <w:r w:rsidR="0023337E">
        <w:t>*</w:t>
      </w:r>
      <w:r w:rsidRPr="0082643A">
        <w:t xml:space="preserve">] entry </w:t>
      </w:r>
    </w:p>
    <w:p w14:paraId="07AEE961" w14:textId="1DE6E3D3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168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169" w:author="Timo Kaskinen" w:date="2017-06-20T15:17:00Z">
        <w:r w:rsidR="00B93B3E">
          <w:t>2017</w:t>
        </w:r>
      </w:ins>
      <w:r w:rsidR="00C22574">
        <w:t>)</w:t>
      </w:r>
    </w:p>
    <w:p w14:paraId="5C3BF3D8" w14:textId="434BF90B" w:rsidR="00902B59" w:rsidRDefault="00902B59" w:rsidP="00902B5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1.2.246.537.6.12.2002.348.100” (Ensihoito</w:t>
      </w:r>
      <w:r w:rsidR="00F018C1">
        <w:t xml:space="preserve">palvelun </w:t>
      </w:r>
      <w:r>
        <w:t>yksikkö entry)</w:t>
      </w:r>
    </w:p>
    <w:p w14:paraId="03069BDC" w14:textId="549DF702" w:rsidR="00902B59" w:rsidRDefault="00902B59" w:rsidP="00902B59">
      <w:pPr>
        <w:pStyle w:val="Snt2"/>
      </w:pPr>
      <w:r>
        <w:t>c. PAKOLLINEN yksi [</w:t>
      </w:r>
      <w:r w:rsidRPr="0095153D">
        <w:t xml:space="preserve">1..1] </w:t>
      </w:r>
      <w:hyperlink w:anchor="_Ensihoitoyksikklö_-_organizer" w:history="1">
        <w:r w:rsidRPr="00902B59">
          <w:rPr>
            <w:rStyle w:val="Hyperlinkki"/>
          </w:rPr>
          <w:t>Ensihoito</w:t>
        </w:r>
        <w:r w:rsidR="00F018C1">
          <w:rPr>
            <w:rStyle w:val="Hyperlinkki"/>
          </w:rPr>
          <w:t xml:space="preserve">palvelun </w:t>
        </w:r>
        <w:r w:rsidRPr="00902B59">
          <w:rPr>
            <w:rStyle w:val="Hyperlinkki"/>
          </w:rPr>
          <w:t>yksikkö</w:t>
        </w:r>
      </w:hyperlink>
      <w:r w:rsidRPr="0095153D">
        <w:t xml:space="preserve"> </w:t>
      </w:r>
      <w:r>
        <w:t>organizer</w:t>
      </w:r>
    </w:p>
    <w:p w14:paraId="64E0F476" w14:textId="77777777" w:rsidR="00073AEE" w:rsidRDefault="00073AEE" w:rsidP="00902B59">
      <w:pPr>
        <w:pStyle w:val="Snt2"/>
      </w:pPr>
    </w:p>
    <w:p w14:paraId="250F4D3A" w14:textId="00A3B715" w:rsidR="00073AEE" w:rsidRPr="0095153D" w:rsidRDefault="00073AEE" w:rsidP="00073AEE">
      <w:pPr>
        <w:pStyle w:val="Snt1"/>
      </w:pPr>
      <w:r>
        <w:t xml:space="preserve">Toteutusohje: </w:t>
      </w:r>
      <w:r w:rsidR="00D63C53">
        <w:t>Yksikön tied</w:t>
      </w:r>
      <w:r w:rsidR="004D159D">
        <w:t>ot annetaan oletuksena kertaall</w:t>
      </w:r>
      <w:r w:rsidR="00D63C53">
        <w:t xml:space="preserve">een </w:t>
      </w:r>
      <w:r w:rsidR="00F62536">
        <w:t xml:space="preserve">omassa entry:ssään </w:t>
      </w:r>
      <w:r w:rsidR="00D63C53">
        <w:t>sillä merkinnällä, millä ko. yksikön antama hoito dokumentoidaan.</w:t>
      </w:r>
      <w:r w:rsidR="006B018C">
        <w:t xml:space="preserve"> Mikäli ko</w:t>
      </w:r>
      <w:r w:rsidR="004D159D">
        <w:t>.</w:t>
      </w:r>
      <w:r w:rsidR="006B018C">
        <w:t xml:space="preserve"> tietoja joudutaan jälkikäteen täydentämään, koko entry:n sisältö sisällytetään tuoreimpaan kirjaukseen. </w:t>
      </w:r>
    </w:p>
    <w:bookmarkStart w:id="170" w:name="_Ensihoitoyksikklö_-_organizer"/>
    <w:bookmarkStart w:id="171" w:name="_Ensihoitoyksikkö_-_organizer"/>
    <w:bookmarkStart w:id="172" w:name="_Ensihoitopalvelun_yksikkö_-"/>
    <w:bookmarkEnd w:id="170"/>
    <w:bookmarkEnd w:id="171"/>
    <w:bookmarkEnd w:id="172"/>
    <w:p w14:paraId="2F95FA19" w14:textId="4B19E3AA" w:rsidR="00902B59" w:rsidRDefault="00902B59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173" w:name="_Toc494272883"/>
      <w:r w:rsidRPr="00902B59">
        <w:rPr>
          <w:rStyle w:val="Hyperlinkki"/>
        </w:rPr>
        <w:t>Ensihoito</w:t>
      </w:r>
      <w:r w:rsidR="00F018C1">
        <w:rPr>
          <w:rStyle w:val="Hyperlinkki"/>
        </w:rPr>
        <w:t xml:space="preserve">palvelun </w:t>
      </w:r>
      <w:r w:rsidRPr="00902B59">
        <w:rPr>
          <w:rStyle w:val="Hyperlinkki"/>
        </w:rPr>
        <w:t>yksikkö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173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6A0813" w14:paraId="1DAD3A12" w14:textId="77777777" w:rsidTr="00A878B7">
        <w:tc>
          <w:tcPr>
            <w:tcW w:w="9236" w:type="dxa"/>
          </w:tcPr>
          <w:p w14:paraId="2A0F07DC" w14:textId="19999264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706C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dBody/component/section/component/section/component/section/entry/organizer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27A86D3F" w14:textId="77777777" w:rsidR="00902B59" w:rsidRPr="007E0AC1" w:rsidRDefault="00902B59" w:rsidP="00902B59">
      <w:pPr>
        <w:pStyle w:val="Snt1"/>
      </w:pPr>
      <w:r w:rsidRPr="007E0AC1">
        <w:t>1. PAKOLLINEN yksi [1..1] @classCode="CLUSTER" ja yksi [1..1] @moodCode="EVN"</w:t>
      </w:r>
    </w:p>
    <w:p w14:paraId="0373E467" w14:textId="77777777" w:rsidR="00902B59" w:rsidRPr="007E0AC1" w:rsidRDefault="00902B59" w:rsidP="00902B59">
      <w:pPr>
        <w:pStyle w:val="Snt1"/>
      </w:pPr>
      <w:r w:rsidRPr="007E0AC1">
        <w:t>2. PAKOLLINEN yksi [1..1] id</w:t>
      </w:r>
      <w:r>
        <w:t>/@root</w:t>
      </w:r>
    </w:p>
    <w:p w14:paraId="100E0715" w14:textId="59834BAC" w:rsidR="00902B59" w:rsidRPr="0095153D" w:rsidRDefault="00902B59" w:rsidP="00902B59">
      <w:pPr>
        <w:pStyle w:val="Snt1"/>
      </w:pPr>
      <w:r>
        <w:t>3</w:t>
      </w:r>
      <w:r w:rsidRPr="0082643A">
        <w:t>. PAKOLLINEN yksi [1..1] code/@code="</w:t>
      </w:r>
      <w:r>
        <w:t>100</w:t>
      </w:r>
      <w:r w:rsidRPr="0082643A">
        <w:t xml:space="preserve">" </w:t>
      </w:r>
      <w:r>
        <w:t xml:space="preserve">Ensihoitoyksikkö </w:t>
      </w:r>
      <w:r w:rsidRPr="0095153D">
        <w:t>(</w:t>
      </w:r>
      <w:r>
        <w:t>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53264EF" w14:textId="77777777" w:rsidR="00902B59" w:rsidRDefault="00902B59" w:rsidP="00902B59">
      <w:pPr>
        <w:pStyle w:val="Snt1"/>
      </w:pPr>
      <w:r>
        <w:lastRenderedPageBreak/>
        <w:t>4. PAKOLLINEN yksi statusCode/@code=”completed”</w:t>
      </w:r>
    </w:p>
    <w:p w14:paraId="22DD5EA0" w14:textId="5B86E9AD" w:rsidR="00D4579D" w:rsidRDefault="00D4579D" w:rsidP="00D4579D">
      <w:pPr>
        <w:pStyle w:val="Snt1"/>
      </w:pPr>
      <w:r>
        <w:t xml:space="preserve">5. PAKOLLINEN yksi [1..1] performer </w:t>
      </w:r>
    </w:p>
    <w:p w14:paraId="2183F120" w14:textId="77777777" w:rsidR="00D4579D" w:rsidRDefault="00D4579D" w:rsidP="00D4579D">
      <w:pPr>
        <w:pStyle w:val="Snt2"/>
      </w:pPr>
      <w:r>
        <w:t>a. PAKOLLINEN yksi [1..1] assignedEntity</w:t>
      </w:r>
    </w:p>
    <w:p w14:paraId="5DC619A9" w14:textId="77777777" w:rsidR="00D4579D" w:rsidRDefault="00D4579D" w:rsidP="00D4579D">
      <w:pPr>
        <w:pStyle w:val="Snt3"/>
      </w:pPr>
      <w:r>
        <w:t>a. PAKOLLINEN yksi [1..1] id/@nullFlavor="NA"</w:t>
      </w:r>
    </w:p>
    <w:p w14:paraId="13D35BB6" w14:textId="77777777" w:rsidR="00D4579D" w:rsidRDefault="00D4579D" w:rsidP="00D4579D">
      <w:pPr>
        <w:pStyle w:val="Snt3"/>
      </w:pPr>
      <w:r>
        <w:t>b. PAKOLLINEN yksi [1..1] representedOrganization</w:t>
      </w:r>
    </w:p>
    <w:p w14:paraId="2E721D80" w14:textId="46CBE85D" w:rsidR="00D4579D" w:rsidRDefault="00D4579D" w:rsidP="00D4579D">
      <w:pPr>
        <w:pStyle w:val="Snt4"/>
      </w:pPr>
      <w:r>
        <w:t xml:space="preserve">a. PAKOLLINEN yksi [1..1] id/@root </w:t>
      </w:r>
      <w:r w:rsidRPr="00D4579D">
        <w:t xml:space="preserve">Palveluntuottajan tunnus </w:t>
      </w:r>
      <w:r>
        <w:t xml:space="preserve">(121), arvo annetaan </w:t>
      </w:r>
      <w:r w:rsidRPr="00F61F47">
        <w:t>THL - SOTE-organisaatiorekisteri</w:t>
      </w:r>
      <w:r>
        <w:t>n mukaisesti</w:t>
      </w:r>
      <w:r w:rsidRPr="00D4579D">
        <w:t xml:space="preserve"> </w:t>
      </w:r>
      <w:r>
        <w:t>II-tietotyypillä</w:t>
      </w:r>
    </w:p>
    <w:p w14:paraId="6AE27CCE" w14:textId="25EEBA9C" w:rsidR="00D4579D" w:rsidRDefault="00D4579D" w:rsidP="00D4579D">
      <w:pPr>
        <w:pStyle w:val="Snt4"/>
      </w:pPr>
      <w:r>
        <w:t>b. PAKOLLINEN yksi [1..1] name Palveluntuottajan nimi (122), arvo annetaan em. rekisterin mukaisesti ON-tietotyypillä (ST)</w:t>
      </w:r>
    </w:p>
    <w:p w14:paraId="7956D00E" w14:textId="22BC30E3" w:rsidR="00902B59" w:rsidRPr="00125567" w:rsidRDefault="00D4579D" w:rsidP="00902B59">
      <w:pPr>
        <w:pStyle w:val="Snt1"/>
      </w:pPr>
      <w:r>
        <w:t>6</w:t>
      </w:r>
      <w:r w:rsidR="00902B59" w:rsidRPr="00125567">
        <w:t xml:space="preserve">. </w:t>
      </w:r>
      <w:r w:rsidR="00902B59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902B59">
        <w:t>1</w:t>
      </w:r>
      <w:r w:rsidR="00902B59" w:rsidRPr="00125567">
        <w:t>..1] component</w:t>
      </w:r>
    </w:p>
    <w:p w14:paraId="1278A1E0" w14:textId="5BEAA889" w:rsidR="00902B59" w:rsidRPr="00AE0334" w:rsidRDefault="00902B59" w:rsidP="00902B59">
      <w:pPr>
        <w:ind w:left="567"/>
        <w:rPr>
          <w:rFonts w:cs="Times New Roman"/>
        </w:rPr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Yksikön_kutsutunnus" w:history="1">
        <w:r w:rsidRPr="00431BE3">
          <w:rPr>
            <w:rStyle w:val="Hyperlinkki"/>
          </w:rPr>
          <w:t>Yksikön kutsutunnus</w:t>
        </w:r>
      </w:hyperlink>
      <w:r>
        <w:t xml:space="preserve"> (101) observation</w:t>
      </w:r>
    </w:p>
    <w:p w14:paraId="38E6BA5C" w14:textId="74CC1D70" w:rsidR="00902B59" w:rsidRPr="00125567" w:rsidRDefault="00D4579D" w:rsidP="00902B59">
      <w:pPr>
        <w:pStyle w:val="Snt1"/>
      </w:pPr>
      <w:r>
        <w:t>7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D94444">
        <w:t xml:space="preserve"> </w:t>
      </w:r>
      <w:r w:rsidR="00902B59" w:rsidRPr="00125567">
        <w:t>[</w:t>
      </w:r>
      <w:r w:rsidR="0023337E">
        <w:t>1</w:t>
      </w:r>
      <w:r w:rsidR="00902B59" w:rsidRPr="00125567">
        <w:t>..</w:t>
      </w:r>
      <w:r w:rsidR="00D94444">
        <w:t>1</w:t>
      </w:r>
      <w:r w:rsidR="00902B59" w:rsidRPr="00125567">
        <w:t>]</w:t>
      </w:r>
      <w:r w:rsidR="00902B59">
        <w:t xml:space="preserve"> </w:t>
      </w:r>
      <w:r w:rsidR="00902B59" w:rsidRPr="00125567">
        <w:t>component</w:t>
      </w:r>
    </w:p>
    <w:p w14:paraId="068826CE" w14:textId="191A058A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nsihoitoyksikön_jäsenet" w:history="1">
        <w:r w:rsidRPr="00431BE3">
          <w:rPr>
            <w:rStyle w:val="Hyperlinkki"/>
          </w:rPr>
          <w:t>Ensihoitoyksikön jäsenet</w:t>
        </w:r>
      </w:hyperlink>
      <w:r>
        <w:t xml:space="preserve"> (</w:t>
      </w:r>
      <w:r w:rsidR="0023337E">
        <w:t>130</w:t>
      </w:r>
      <w:r>
        <w:t>) organizer</w:t>
      </w:r>
    </w:p>
    <w:p w14:paraId="304555F9" w14:textId="667C8AAE" w:rsidR="00902B59" w:rsidRPr="00125567" w:rsidRDefault="00D4579D" w:rsidP="00902B59">
      <w:pPr>
        <w:pStyle w:val="Snt1"/>
      </w:pPr>
      <w:r>
        <w:t>8</w:t>
      </w:r>
      <w:r w:rsidR="00902B59" w:rsidRPr="00125567">
        <w:t xml:space="preserve">. </w:t>
      </w:r>
      <w:r w:rsidR="0023337E">
        <w:t>PAKOLLINEN</w:t>
      </w:r>
      <w:r w:rsidR="00902B59" w:rsidRPr="00125567">
        <w:t xml:space="preserve"> </w:t>
      </w:r>
      <w:r w:rsidR="00902B59">
        <w:t>yksi</w:t>
      </w:r>
      <w:r w:rsidR="00902B59" w:rsidRPr="00125567">
        <w:t xml:space="preserve"> [</w:t>
      </w:r>
      <w:r w:rsidR="0023337E">
        <w:t>1</w:t>
      </w:r>
      <w:r w:rsidR="00902B59" w:rsidRPr="00125567">
        <w:t>..1]</w:t>
      </w:r>
      <w:r w:rsidR="00902B59">
        <w:t xml:space="preserve"> </w:t>
      </w:r>
      <w:r w:rsidR="00902B59" w:rsidRPr="00125567">
        <w:t>component</w:t>
      </w:r>
    </w:p>
    <w:p w14:paraId="6F000094" w14:textId="0D42E28F" w:rsidR="00902B59" w:rsidRDefault="00902B59" w:rsidP="00902B59">
      <w:pPr>
        <w:ind w:left="567"/>
      </w:pPr>
      <w:r w:rsidRPr="00125567">
        <w:t xml:space="preserve">a. </w:t>
      </w:r>
      <w:r>
        <w:t>PAKOLLINEN yksi [</w:t>
      </w:r>
      <w:r w:rsidRPr="00125567">
        <w:t>1..1]</w:t>
      </w:r>
      <w:r w:rsidR="0023337E">
        <w:t xml:space="preserve"> </w:t>
      </w:r>
      <w:hyperlink w:anchor="_Ensihoitoyksikklö_-_organizer" w:history="1">
        <w:r w:rsidR="0023337E" w:rsidRPr="0025651B">
          <w:rPr>
            <w:rStyle w:val="Hyperlinkki"/>
          </w:rPr>
          <w:t>Ensihoitoyksikön tehtävätiedot</w:t>
        </w:r>
        <w:r w:rsidR="0025651B" w:rsidRPr="0025651B">
          <w:rPr>
            <w:rStyle w:val="Hyperlinkki"/>
          </w:rPr>
          <w:t>, ajat ja viiveet</w:t>
        </w:r>
      </w:hyperlink>
      <w:r>
        <w:t xml:space="preserve"> (</w:t>
      </w:r>
      <w:r w:rsidR="0023337E">
        <w:t>140</w:t>
      </w:r>
      <w:r>
        <w:t>) o</w:t>
      </w:r>
      <w:r w:rsidR="0025651B">
        <w:t>rganizer</w:t>
      </w:r>
    </w:p>
    <w:bookmarkStart w:id="174" w:name="_Yksikön_kutsutunnus"/>
    <w:bookmarkEnd w:id="174"/>
    <w:p w14:paraId="7426320C" w14:textId="4546EB26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"_Ensihoitoyksikkö_-_organizer" </w:instrText>
      </w:r>
      <w:r>
        <w:fldChar w:fldCharType="separate"/>
      </w:r>
      <w:bookmarkStart w:id="175" w:name="_Toc494272884"/>
      <w:r w:rsidR="0023337E" w:rsidRPr="00431BE3">
        <w:rPr>
          <w:rStyle w:val="Hyperlinkki"/>
        </w:rPr>
        <w:t>Yksikön kutsutunnus</w:t>
      </w:r>
      <w:r>
        <w:fldChar w:fldCharType="end"/>
      </w:r>
      <w:r>
        <w:t xml:space="preserve"> - observation</w:t>
      </w:r>
      <w:bookmarkEnd w:id="1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6A0813" w14:paraId="67E6FFC6" w14:textId="77777777" w:rsidTr="00A878B7">
        <w:tc>
          <w:tcPr>
            <w:tcW w:w="9236" w:type="dxa"/>
          </w:tcPr>
          <w:p w14:paraId="459107DA" w14:textId="23EF3702" w:rsidR="002742D5" w:rsidRPr="00A878B7" w:rsidRDefault="002742D5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6029FB0D" w14:textId="77777777" w:rsidR="002742D5" w:rsidRPr="002742D5" w:rsidRDefault="002742D5" w:rsidP="00D94444">
      <w:pPr>
        <w:pStyle w:val="Snt1"/>
        <w:rPr>
          <w:lang w:val="en-US"/>
        </w:rPr>
      </w:pPr>
    </w:p>
    <w:p w14:paraId="31444935" w14:textId="77777777" w:rsidR="00D94444" w:rsidRPr="0003454B" w:rsidRDefault="00D94444" w:rsidP="00D9444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B94CA6" w14:textId="5F0A14E9" w:rsidR="00D94444" w:rsidRDefault="00D94444" w:rsidP="00D9444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101</w:t>
      </w:r>
      <w:r w:rsidRPr="0082643A">
        <w:t xml:space="preserve">" </w:t>
      </w:r>
      <w:r>
        <w:t>Yksikön kutsutunnus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522B189" w14:textId="77777777" w:rsidR="0071162D" w:rsidRDefault="0071162D" w:rsidP="0071162D">
      <w:pPr>
        <w:pStyle w:val="Snt1"/>
      </w:pPr>
      <w:r>
        <w:t>3. PAKOLLINEN yksi [1..1] text</w:t>
      </w:r>
    </w:p>
    <w:p w14:paraId="2F01A744" w14:textId="77777777" w:rsidR="0071162D" w:rsidRDefault="0071162D" w:rsidP="0071162D">
      <w:pPr>
        <w:pStyle w:val="Snt2"/>
      </w:pPr>
      <w:r>
        <w:t>a. PAKOLLINEN yksi [1..1] reference/@value, viitattavan näyttömuoto-osion xml-ID annetaan II-tietotyypillä</w:t>
      </w:r>
    </w:p>
    <w:p w14:paraId="1BB720C0" w14:textId="2EBC941A" w:rsidR="00D94444" w:rsidRDefault="0071162D" w:rsidP="00D94444">
      <w:pPr>
        <w:pStyle w:val="Snt1"/>
      </w:pPr>
      <w:r>
        <w:t>4</w:t>
      </w:r>
      <w:r w:rsidR="00D94444" w:rsidRPr="00AE0334">
        <w:t>. PAKOLLINEN yksi [1..1] value</w:t>
      </w:r>
      <w:r w:rsidR="00D94444">
        <w:t>/@root sairaanhoitopiirin juuri ja /@extension kutsutunnus -Yksikön kutsutunnus (101)</w:t>
      </w:r>
      <w:r w:rsidR="00D94444" w:rsidRPr="00AE0334">
        <w:t>, arvo annetaan</w:t>
      </w:r>
      <w:r w:rsidR="00D94444">
        <w:t xml:space="preserve"> II</w:t>
      </w:r>
      <w:r w:rsidR="00D94444" w:rsidRPr="00AE0334">
        <w:t>-tietotyypillä</w:t>
      </w:r>
    </w:p>
    <w:bookmarkStart w:id="176" w:name="_Ensihoitoyksikön_jäsenet"/>
    <w:bookmarkStart w:id="177" w:name="_Ensihoitoyksikön_jäsenet_-"/>
    <w:bookmarkEnd w:id="176"/>
    <w:bookmarkEnd w:id="177"/>
    <w:p w14:paraId="5495055A" w14:textId="0AE13B6E" w:rsidR="0023337E" w:rsidRDefault="00431BE3" w:rsidP="0023337E">
      <w:pPr>
        <w:pStyle w:val="Otsikko4"/>
      </w:pPr>
      <w:r>
        <w:fldChar w:fldCharType="begin"/>
      </w:r>
      <w:r>
        <w:instrText xml:space="preserve"> HYPERLINK  \l "_Ensihoitoyksikklö_-_organizer" </w:instrText>
      </w:r>
      <w:r>
        <w:fldChar w:fldCharType="separate"/>
      </w:r>
      <w:bookmarkStart w:id="178" w:name="_Toc494272885"/>
      <w:r w:rsidR="0023337E" w:rsidRPr="00431BE3">
        <w:rPr>
          <w:rStyle w:val="Hyperlinkki"/>
        </w:rPr>
        <w:t>Ensihoitoyksikön jäsenet</w:t>
      </w:r>
      <w:r>
        <w:fldChar w:fldCharType="end"/>
      </w:r>
      <w:r>
        <w:t xml:space="preserve"> - </w:t>
      </w:r>
      <w:r w:rsidR="002742D5">
        <w:t>organizer</w:t>
      </w:r>
      <w:bookmarkEnd w:id="1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6A0813" w14:paraId="3F45A7F5" w14:textId="77777777" w:rsidTr="00A878B7">
        <w:tc>
          <w:tcPr>
            <w:tcW w:w="9236" w:type="dxa"/>
          </w:tcPr>
          <w:p w14:paraId="030DB0D6" w14:textId="1500E5A5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AB575FA" w14:textId="77777777" w:rsidR="002742D5" w:rsidRPr="002742D5" w:rsidRDefault="002742D5" w:rsidP="00D94444">
      <w:pPr>
        <w:pStyle w:val="Snt1"/>
        <w:rPr>
          <w:lang w:val="en-US"/>
        </w:rPr>
      </w:pPr>
    </w:p>
    <w:p w14:paraId="2FA2A171" w14:textId="77777777" w:rsidR="00D94444" w:rsidRPr="007E0AC1" w:rsidRDefault="00D94444" w:rsidP="00D94444">
      <w:pPr>
        <w:pStyle w:val="Snt1"/>
      </w:pPr>
      <w:r w:rsidRPr="007E0AC1">
        <w:t>1. PAKOLLINEN yksi [1..1] @classCode="CLUSTER" ja yksi [1..1] @moodCode="EVN"</w:t>
      </w:r>
    </w:p>
    <w:p w14:paraId="7421D152" w14:textId="452D32BE" w:rsidR="00D94444" w:rsidRPr="0095153D" w:rsidRDefault="00D4579D" w:rsidP="00D94444">
      <w:pPr>
        <w:pStyle w:val="Snt1"/>
      </w:pPr>
      <w:r>
        <w:t>2</w:t>
      </w:r>
      <w:r w:rsidR="00D94444" w:rsidRPr="0082643A">
        <w:t>. PAKOLLINEN yksi [1..1] code/@code="</w:t>
      </w:r>
      <w:r w:rsidR="00D94444">
        <w:t>130</w:t>
      </w:r>
      <w:r w:rsidR="00D94444" w:rsidRPr="0082643A">
        <w:t xml:space="preserve">" </w:t>
      </w:r>
      <w:r w:rsidR="00D94444">
        <w:t xml:space="preserve">Ensihoitoyksikön jäsenet </w:t>
      </w:r>
      <w:r w:rsidR="00D94444" w:rsidRPr="0095153D">
        <w:t>(</w:t>
      </w:r>
      <w:r w:rsidR="00D94444">
        <w:t>codeSystem</w:t>
      </w:r>
      <w:r w:rsidR="00D94444" w:rsidRPr="0095153D">
        <w:t xml:space="preserve">: </w:t>
      </w:r>
      <w:r w:rsidR="00D94444" w:rsidRPr="007E0AC1">
        <w:t>1.2.246.537.6.12.2002.348</w:t>
      </w:r>
      <w:r w:rsidR="00D94444" w:rsidRPr="0095153D">
        <w:t>)</w:t>
      </w:r>
    </w:p>
    <w:p w14:paraId="50682D2D" w14:textId="1686CA30" w:rsidR="00D94444" w:rsidRDefault="00D4579D" w:rsidP="00D94444">
      <w:pPr>
        <w:pStyle w:val="Snt1"/>
      </w:pPr>
      <w:r>
        <w:t>3</w:t>
      </w:r>
      <w:r w:rsidR="00D94444">
        <w:t>. PAKOLLINEN yksi statusCode/@code=”completed”</w:t>
      </w:r>
    </w:p>
    <w:p w14:paraId="4799F0E3" w14:textId="4D18DD9D" w:rsidR="00D94444" w:rsidRPr="00125567" w:rsidRDefault="00D4579D" w:rsidP="00D94444">
      <w:pPr>
        <w:pStyle w:val="Snt1"/>
      </w:pPr>
      <w:r>
        <w:t>4</w:t>
      </w:r>
      <w:r w:rsidR="00D94444" w:rsidRPr="00125567">
        <w:t xml:space="preserve">. </w:t>
      </w:r>
      <w:r w:rsidR="00D94444">
        <w:t>PAKOLLINEN</w:t>
      </w:r>
      <w:r w:rsidR="00D94444" w:rsidRPr="00125567">
        <w:t xml:space="preserve"> </w:t>
      </w:r>
      <w:r w:rsidR="00D94444">
        <w:t>yksi tai useampi</w:t>
      </w:r>
      <w:r w:rsidR="00D94444" w:rsidRPr="00125567">
        <w:t xml:space="preserve"> [</w:t>
      </w:r>
      <w:r w:rsidR="00D94444">
        <w:t>1</w:t>
      </w:r>
      <w:r w:rsidR="00D94444" w:rsidRPr="00125567">
        <w:t>..</w:t>
      </w:r>
      <w:r w:rsidR="00D94444">
        <w:t>*</w:t>
      </w:r>
      <w:r w:rsidR="00D94444" w:rsidRPr="00125567">
        <w:t>] component</w:t>
      </w:r>
    </w:p>
    <w:p w14:paraId="77BB10A0" w14:textId="1716FD44" w:rsidR="00D94444" w:rsidRPr="00AE0334" w:rsidRDefault="00D94444" w:rsidP="00D94444">
      <w:pPr>
        <w:ind w:left="567"/>
        <w:rPr>
          <w:rFonts w:cs="Times New Roman"/>
        </w:rPr>
      </w:pPr>
      <w:r w:rsidRPr="00AE0334">
        <w:t xml:space="preserve">a. </w:t>
      </w:r>
      <w:r>
        <w:t xml:space="preserve">PAKOLLINEN yksi [1..1] </w:t>
      </w:r>
      <w:hyperlink w:anchor="_Rooli_ensihoitotehtävän_aikana" w:history="1">
        <w:r w:rsidR="00927DBF" w:rsidRPr="00927DBF">
          <w:rPr>
            <w:rStyle w:val="Hyperlinkki"/>
          </w:rPr>
          <w:t>Rooli ensihoitotehtävän aikana</w:t>
        </w:r>
      </w:hyperlink>
      <w:r w:rsidR="00C00E6C">
        <w:t xml:space="preserve"> </w:t>
      </w:r>
      <w:r>
        <w:t>(</w:t>
      </w:r>
      <w:r w:rsidR="00C00E6C">
        <w:t>13</w:t>
      </w:r>
      <w:r w:rsidR="00927DBF">
        <w:t>4</w:t>
      </w:r>
      <w:r>
        <w:t>) observation</w:t>
      </w:r>
    </w:p>
    <w:bookmarkStart w:id="179" w:name="_Ensihoidon_pätevyys_–"/>
    <w:bookmarkStart w:id="180" w:name="_Rooli_ensihoitotehtävän_aikana"/>
    <w:bookmarkEnd w:id="179"/>
    <w:bookmarkEnd w:id="180"/>
    <w:p w14:paraId="09475FA2" w14:textId="42D38EFE" w:rsidR="00C00E6C" w:rsidRDefault="00927DBF" w:rsidP="00C00E6C">
      <w:pPr>
        <w:pStyle w:val="Otsikko5"/>
      </w:pPr>
      <w:r>
        <w:fldChar w:fldCharType="begin"/>
      </w:r>
      <w:r>
        <w:instrText xml:space="preserve"> HYPERLINK  \l "_Ensihoitoyksikön_jäsenet_-" </w:instrText>
      </w:r>
      <w:r>
        <w:fldChar w:fldCharType="separate"/>
      </w:r>
      <w:bookmarkStart w:id="181" w:name="_Toc494272886"/>
      <w:r w:rsidRPr="00927DBF">
        <w:rPr>
          <w:rStyle w:val="Hyperlinkki"/>
        </w:rPr>
        <w:t>Rooli ensihoitotehtävän aikana</w:t>
      </w:r>
      <w:r>
        <w:fldChar w:fldCharType="end"/>
      </w:r>
      <w:r w:rsidR="00C00E6C">
        <w:t xml:space="preserve"> – observation</w:t>
      </w:r>
      <w:bookmarkEnd w:id="1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6A0813" w14:paraId="40F48A2D" w14:textId="77777777" w:rsidTr="00A878B7">
        <w:tc>
          <w:tcPr>
            <w:tcW w:w="9236" w:type="dxa"/>
          </w:tcPr>
          <w:p w14:paraId="08730E34" w14:textId="7DB1A481" w:rsidR="002742D5" w:rsidRPr="00A878B7" w:rsidRDefault="002742D5" w:rsidP="002742D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E492DE8" w14:textId="77777777" w:rsidR="002742D5" w:rsidRPr="002742D5" w:rsidRDefault="002742D5" w:rsidP="00C00E6C">
      <w:pPr>
        <w:pStyle w:val="Snt1"/>
        <w:rPr>
          <w:lang w:val="en-US"/>
        </w:rPr>
      </w:pPr>
    </w:p>
    <w:p w14:paraId="41A73220" w14:textId="77777777" w:rsidR="00C00E6C" w:rsidRPr="0003454B" w:rsidRDefault="00C00E6C" w:rsidP="00C00E6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63AD4B5" w14:textId="65451841" w:rsidR="00C00E6C" w:rsidRDefault="00C00E6C" w:rsidP="00C00E6C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13</w:t>
      </w:r>
      <w:r w:rsidR="00927DBF">
        <w:t>4</w:t>
      </w:r>
      <w:r w:rsidRPr="0082643A">
        <w:t xml:space="preserve">" </w:t>
      </w:r>
      <w:r w:rsidR="00927DBF">
        <w:t>Rooli ensihoitotehtävän aikana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916DFB" w14:textId="77777777" w:rsidR="00056950" w:rsidRDefault="00056950" w:rsidP="00056950">
      <w:pPr>
        <w:pStyle w:val="Snt1"/>
      </w:pPr>
      <w:r>
        <w:t>3. PAKOLLINEN yksi [1..1] text</w:t>
      </w:r>
    </w:p>
    <w:p w14:paraId="0834E59E" w14:textId="77777777" w:rsidR="00056950" w:rsidRDefault="00056950" w:rsidP="00056950">
      <w:pPr>
        <w:pStyle w:val="Snt2"/>
      </w:pPr>
      <w:r>
        <w:t>a. PAKOLLINEN yksi [1..1] reference/@value, viitattavan näyttömuoto-osion xml-ID annetaan II-tietotyypillä</w:t>
      </w:r>
    </w:p>
    <w:p w14:paraId="47C114DE" w14:textId="1A059F4D" w:rsidR="00C00E6C" w:rsidRDefault="00C00E6C" w:rsidP="00C00E6C">
      <w:pPr>
        <w:pStyle w:val="Snt1"/>
      </w:pPr>
      <w:r w:rsidRPr="00AE0334">
        <w:t xml:space="preserve">4. </w:t>
      </w:r>
      <w:r w:rsidR="00927DBF">
        <w:t>VAPAAEHTOINEN nolla</w:t>
      </w:r>
      <w:r w:rsidRPr="00AE0334">
        <w:t xml:space="preserve"> </w:t>
      </w:r>
      <w:r w:rsidR="00927DBF">
        <w:t xml:space="preserve">tai useampi </w:t>
      </w:r>
      <w:r w:rsidRPr="00AE0334">
        <w:t>[</w:t>
      </w:r>
      <w:r w:rsidR="00927DBF">
        <w:t>0</w:t>
      </w:r>
      <w:r w:rsidRPr="00AE0334">
        <w:t>..</w:t>
      </w:r>
      <w:r w:rsidR="00927DBF">
        <w:t>*</w:t>
      </w:r>
      <w:r w:rsidRPr="00AE0334">
        <w:t>] value</w:t>
      </w:r>
      <w:r>
        <w:t xml:space="preserve"> </w:t>
      </w:r>
      <w:r w:rsidR="00927DBF">
        <w:t xml:space="preserve">Rooli ensihoitotehtävän aikana (134), </w:t>
      </w:r>
      <w:r w:rsidR="00927DBF" w:rsidRPr="00AE0334">
        <w:t>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Rooli ensihoitotehtävän aikana (codeSystem</w:t>
      </w:r>
      <w:r w:rsidR="00927DBF" w:rsidRPr="00AE0334">
        <w:t>: 1.2.246.537.6.30</w:t>
      </w:r>
      <w:r w:rsidR="00927DBF">
        <w:t>01</w:t>
      </w:r>
      <w:r w:rsidR="00927DBF" w:rsidRPr="00AE0334">
        <w:t>.2014)</w:t>
      </w:r>
      <w:r w:rsidRPr="00E7746D">
        <w:t xml:space="preserve"> </w:t>
      </w:r>
      <w:r w:rsidRPr="00AE0334">
        <w:t>CD-tietotyypillä</w:t>
      </w:r>
    </w:p>
    <w:p w14:paraId="6D8EF923" w14:textId="73ED8E3B" w:rsidR="00C00E6C" w:rsidRDefault="00C00E6C" w:rsidP="00C00E6C">
      <w:pPr>
        <w:pStyle w:val="Snt1"/>
      </w:pPr>
      <w:r>
        <w:lastRenderedPageBreak/>
        <w:t xml:space="preserve">5. PAKOLLINEN </w:t>
      </w:r>
      <w:r w:rsidRPr="00AE0334">
        <w:t xml:space="preserve">yksi [1..1] </w:t>
      </w:r>
      <w:r>
        <w:t>performer</w:t>
      </w:r>
    </w:p>
    <w:p w14:paraId="14ED6FFA" w14:textId="212F0B80" w:rsidR="00C00E6C" w:rsidRDefault="00C00E6C" w:rsidP="00C00E6C">
      <w:pPr>
        <w:pStyle w:val="Snt2"/>
      </w:pPr>
      <w:r>
        <w:t xml:space="preserve">a. PAKOLLINEN yksi </w:t>
      </w:r>
      <w:r w:rsidRPr="00AE0334">
        <w:t>[1..1]</w:t>
      </w:r>
      <w:r>
        <w:t xml:space="preserve"> assignedEntity</w:t>
      </w:r>
    </w:p>
    <w:p w14:paraId="54B5EBE5" w14:textId="39FE0494" w:rsidR="002F1384" w:rsidRDefault="002F1384" w:rsidP="00C00E6C">
      <w:pPr>
        <w:pStyle w:val="Snt3"/>
        <w:rPr>
          <w:ins w:id="182" w:author="Timo Kaskinen" w:date="2017-06-20T15:32:00Z"/>
        </w:rPr>
      </w:pPr>
      <w:ins w:id="183" w:author="Timo Kaskinen" w:date="2017-06-20T15:32:00Z">
        <w:r>
          <w:t xml:space="preserve">a. VAIHTOEHTOISESTI PAKOLLINEN yksi [1..1] </w:t>
        </w:r>
        <w:r w:rsidRPr="002F1384">
          <w:t>] id/@root=”</w:t>
        </w:r>
      </w:ins>
      <w:ins w:id="184" w:author="Timo Kaskinen" w:date="2017-06-20T16:01:00Z">
        <w:r w:rsidR="00583965">
          <w:t>1.2.246.537.</w:t>
        </w:r>
      </w:ins>
      <w:ins w:id="185" w:author="Timo Kaskinen" w:date="2017-06-20T16:02:00Z">
        <w:r w:rsidR="00583965">
          <w:t>26</w:t>
        </w:r>
      </w:ins>
      <w:ins w:id="186" w:author="Timo Kaskinen" w:date="2017-06-20T15:32:00Z">
        <w:r w:rsidRPr="002F1384">
          <w:t xml:space="preserve">” </w:t>
        </w:r>
      </w:ins>
      <w:ins w:id="187" w:author="Timo Kaskinen" w:date="2017-06-20T16:02:00Z">
        <w:r w:rsidR="00583965">
          <w:t>Terveydenhuollon ammattihenkilötunnuksen</w:t>
        </w:r>
      </w:ins>
      <w:ins w:id="188" w:author="Timo Kaskinen" w:date="2017-06-20T15:32:00Z">
        <w:r w:rsidRPr="002F1384">
          <w:t xml:space="preserve"> juuri ja id/@extension </w:t>
        </w:r>
      </w:ins>
      <w:ins w:id="189" w:author="Timo Kaskinen" w:date="2017-06-20T16:02:00Z">
        <w:r w:rsidR="00583965">
          <w:t>Terveydenhuollon ammattihenkilö</w:t>
        </w:r>
      </w:ins>
      <w:ins w:id="190" w:author="Timo Kaskinen" w:date="2017-06-20T15:32:00Z">
        <w:r w:rsidRPr="002F1384">
          <w:t>tunnus (</w:t>
        </w:r>
      </w:ins>
      <w:ins w:id="191" w:author="Timo Kaskinen" w:date="2017-06-20T16:03:00Z">
        <w:r w:rsidR="00583965" w:rsidRPr="00583965">
          <w:t>01234567890</w:t>
        </w:r>
      </w:ins>
      <w:ins w:id="192" w:author="Timo Kaskinen" w:date="2017-06-20T15:32:00Z">
        <w:r w:rsidRPr="002F1384">
          <w:t xml:space="preserve"> muoto) – Yksilöivä tunniste (132)</w:t>
        </w:r>
      </w:ins>
    </w:p>
    <w:p w14:paraId="24D8FAD4" w14:textId="18F1A4AD" w:rsidR="00C00E6C" w:rsidRDefault="002F1384" w:rsidP="00C00E6C">
      <w:pPr>
        <w:pStyle w:val="Snt3"/>
        <w:rPr>
          <w:ins w:id="193" w:author="Timo Kaskinen" w:date="2017-06-20T15:29:00Z"/>
        </w:rPr>
      </w:pPr>
      <w:ins w:id="194" w:author="Timo Kaskinen" w:date="2017-06-20T15:32:00Z">
        <w:r w:rsidRPr="00583965">
          <w:t>b</w:t>
        </w:r>
      </w:ins>
      <w:r w:rsidR="00C00E6C" w:rsidRPr="00583965">
        <w:t xml:space="preserve">. </w:t>
      </w:r>
      <w:ins w:id="195" w:author="Timo Kaskinen" w:date="2017-06-20T15:32:00Z">
        <w:r w:rsidRPr="00583965">
          <w:rPr>
            <w:rPrChange w:id="196" w:author="Timo Kaskinen" w:date="2017-06-20T16:03:00Z">
              <w:rPr>
                <w:highlight w:val="yellow"/>
              </w:rPr>
            </w:rPrChange>
          </w:rPr>
          <w:t xml:space="preserve">VAIHTOEHTOISESTI </w:t>
        </w:r>
      </w:ins>
      <w:r w:rsidR="00C00E6C" w:rsidRPr="00583965">
        <w:t>PAKOLLINEN yksi [1..1] id/@root=”</w:t>
      </w:r>
      <w:ins w:id="197" w:author="Timo Kaskinen" w:date="2017-09-27T10:26:00Z">
        <w:r w:rsidR="008F4944" w:rsidRPr="008F4944">
          <w:t>1.2.246.10.24060796.24</w:t>
        </w:r>
      </w:ins>
      <w:r w:rsidR="00C00E6C" w:rsidRPr="00583965">
        <w:t xml:space="preserve">” </w:t>
      </w:r>
      <w:del w:id="198" w:author="Timo Kaskinen" w:date="2017-09-27T10:24:00Z">
        <w:r w:rsidR="00BE4ECA" w:rsidRPr="00583965" w:rsidDel="008F4944">
          <w:delText xml:space="preserve">Haltik </w:delText>
        </w:r>
      </w:del>
      <w:ins w:id="199" w:author="Timo Kaskinen" w:date="2017-09-27T10:24:00Z">
        <w:r w:rsidR="008F4944">
          <w:t>Valtion tieto- ja viestintä</w:t>
        </w:r>
      </w:ins>
      <w:ins w:id="200" w:author="Timo Kaskinen" w:date="2017-09-27T10:25:00Z">
        <w:r w:rsidR="008F4944">
          <w:t>tekniikka</w:t>
        </w:r>
      </w:ins>
      <w:ins w:id="201" w:author="Timo Kaskinen" w:date="2017-09-27T10:24:00Z">
        <w:r w:rsidR="008F4944">
          <w:t>keskus</w:t>
        </w:r>
        <w:r w:rsidR="008F4944" w:rsidRPr="00583965">
          <w:t xml:space="preserve"> </w:t>
        </w:r>
      </w:ins>
      <w:r w:rsidR="00BE4ECA" w:rsidRPr="00583965">
        <w:t xml:space="preserve">juuri </w:t>
      </w:r>
      <w:r w:rsidR="00C00E6C" w:rsidRPr="00583965">
        <w:t xml:space="preserve">ja id/@extension </w:t>
      </w:r>
      <w:r w:rsidR="00DB0144" w:rsidRPr="00583965">
        <w:t xml:space="preserve">Tuven </w:t>
      </w:r>
      <w:r w:rsidR="00BE4ECA" w:rsidRPr="00583965">
        <w:t>P-tunnus (P12345 muoto)</w:t>
      </w:r>
      <w:r w:rsidR="00AD436F" w:rsidRPr="00583965">
        <w:t xml:space="preserve"> – Yksilöivä tunniste (132)</w:t>
      </w:r>
    </w:p>
    <w:p w14:paraId="27D6E928" w14:textId="401F7506" w:rsidR="00AD436F" w:rsidRDefault="00AD436F" w:rsidP="00C00E6C">
      <w:pPr>
        <w:pStyle w:val="Snt3"/>
      </w:pPr>
      <w:del w:id="202" w:author="Timo Kaskinen" w:date="2017-06-20T15:32:00Z">
        <w:r w:rsidDel="002F1384">
          <w:delText>b</w:delText>
        </w:r>
      </w:del>
      <w:ins w:id="203" w:author="Timo Kaskinen" w:date="2017-06-20T15:32:00Z">
        <w:r w:rsidR="002F1384">
          <w:t>c</w:t>
        </w:r>
      </w:ins>
      <w:r>
        <w:t xml:space="preserve">. </w:t>
      </w:r>
      <w:r w:rsidR="00927DBF" w:rsidRPr="00C00E6C">
        <w:t>PAKOLLINEN yksi [1..1]</w:t>
      </w:r>
      <w:r w:rsidR="00927DBF">
        <w:t xml:space="preserve"> </w:t>
      </w:r>
      <w:r>
        <w:t xml:space="preserve">code </w:t>
      </w:r>
      <w:r w:rsidR="00927DBF">
        <w:t>Ensihoidon pätevyys (133)</w:t>
      </w:r>
      <w:r w:rsidR="00927DBF" w:rsidRPr="00AE0334">
        <w:t>, arvo annetaan</w:t>
      </w:r>
      <w:r w:rsidR="00927DBF">
        <w:t xml:space="preserve"> </w:t>
      </w:r>
      <w:r w:rsidR="00927DBF" w:rsidRPr="00AE0334">
        <w:t xml:space="preserve">luokituksesta ENSIH </w:t>
      </w:r>
      <w:r w:rsidR="00927DBF">
        <w:t>–</w:t>
      </w:r>
      <w:r w:rsidR="00927DBF" w:rsidRPr="00AE0334">
        <w:t xml:space="preserve"> </w:t>
      </w:r>
      <w:r w:rsidR="00927DBF">
        <w:t>Ensihoidon pätevyys (codeSystem</w:t>
      </w:r>
      <w:r w:rsidR="00927DBF" w:rsidRPr="00AE0334">
        <w:t>: 1.2.246.537.6.30</w:t>
      </w:r>
      <w:r w:rsidR="00927DBF">
        <w:t>00</w:t>
      </w:r>
      <w:r w:rsidR="00927DBF" w:rsidRPr="00AE0334">
        <w:t>.2014)</w:t>
      </w:r>
      <w:r w:rsidR="00927DBF" w:rsidRPr="00E7746D">
        <w:t xml:space="preserve"> </w:t>
      </w:r>
      <w:r w:rsidRPr="00AE0334">
        <w:t>C</w:t>
      </w:r>
      <w:r>
        <w:t>E</w:t>
      </w:r>
      <w:r w:rsidRPr="00AE0334">
        <w:t>-tietotyypillä</w:t>
      </w:r>
    </w:p>
    <w:p w14:paraId="716F2DF8" w14:textId="18EC8C7D" w:rsidR="00AD436F" w:rsidRDefault="00AD436F" w:rsidP="00C00E6C">
      <w:pPr>
        <w:pStyle w:val="Snt3"/>
      </w:pPr>
      <w:del w:id="204" w:author="Timo Kaskinen" w:date="2017-06-20T15:32:00Z">
        <w:r w:rsidDel="002F1384">
          <w:delText>c</w:delText>
        </w:r>
      </w:del>
      <w:ins w:id="205" w:author="Timo Kaskinen" w:date="2017-06-20T15:32:00Z">
        <w:r w:rsidR="002F1384">
          <w:t>d</w:t>
        </w:r>
      </w:ins>
      <w:r>
        <w:t>. PAKOLLINEN yksi [1..1] assignedPerson</w:t>
      </w:r>
    </w:p>
    <w:p w14:paraId="221CF9E2" w14:textId="53441EDD" w:rsidR="00AD436F" w:rsidRPr="00C00E6C" w:rsidRDefault="00AD436F" w:rsidP="00AD436F">
      <w:pPr>
        <w:pStyle w:val="Snt4"/>
      </w:pPr>
      <w:r>
        <w:t>a. PAKOLLINEN yksi [1..1] name Nimi (131), arvo annetaan PN-tietotyypilllä. K</w:t>
      </w:r>
      <w:r w:rsidRPr="00AD436F">
        <w:t xml:space="preserve">s. HL7 Finland tietotyyppiopas nimen esittäminen [6, luku </w:t>
      </w:r>
      <w:r>
        <w:t>2.3</w:t>
      </w:r>
      <w:r w:rsidRPr="00AD436F">
        <w:t>]</w:t>
      </w:r>
    </w:p>
    <w:bookmarkStart w:id="206" w:name="_Ensihoitoyksikön_tehtävätiedot"/>
    <w:bookmarkStart w:id="207" w:name="_Ensihoitoyksikön_tehtävätiedot,_aja"/>
    <w:bookmarkEnd w:id="206"/>
    <w:bookmarkEnd w:id="207"/>
    <w:p w14:paraId="0692B426" w14:textId="0995F16C" w:rsidR="0023337E" w:rsidRDefault="006B018C" w:rsidP="0025651B">
      <w:pPr>
        <w:pStyle w:val="Otsikko4"/>
      </w:pPr>
      <w:r>
        <w:fldChar w:fldCharType="begin"/>
      </w:r>
      <w:r>
        <w:instrText xml:space="preserve"> HYPERLINK  \l "_Ensihoitopalvelun_yksikkö_-" </w:instrText>
      </w:r>
      <w:r>
        <w:fldChar w:fldCharType="separate"/>
      </w:r>
      <w:bookmarkStart w:id="208" w:name="_Toc494272887"/>
      <w:r w:rsidR="0023337E" w:rsidRPr="006B018C">
        <w:rPr>
          <w:rStyle w:val="Hyperlinkki"/>
        </w:rPr>
        <w:t>Ensihoitoyksikön tehtävätiedot</w:t>
      </w:r>
      <w:r w:rsidR="0025651B" w:rsidRPr="006B018C">
        <w:rPr>
          <w:rStyle w:val="Hyperlinkki"/>
        </w:rPr>
        <w:t>, ajat ja viiveet</w:t>
      </w:r>
      <w:r>
        <w:fldChar w:fldCharType="end"/>
      </w:r>
      <w:r w:rsidR="0025651B">
        <w:t xml:space="preserve"> - organizer</w:t>
      </w:r>
      <w:bookmarkEnd w:id="20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60764DFA" w14:textId="77777777" w:rsidTr="00A878B7">
        <w:tc>
          <w:tcPr>
            <w:tcW w:w="9236" w:type="dxa"/>
          </w:tcPr>
          <w:p w14:paraId="2D563D31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351152B9" w14:textId="77777777" w:rsidR="00C51DBD" w:rsidRPr="00C51DBD" w:rsidRDefault="00C51DBD" w:rsidP="00312BC3">
      <w:pPr>
        <w:pStyle w:val="Snt1"/>
        <w:rPr>
          <w:lang w:val="en-US"/>
        </w:rPr>
      </w:pPr>
    </w:p>
    <w:p w14:paraId="7CCADE17" w14:textId="77777777" w:rsidR="00312BC3" w:rsidRPr="007E0AC1" w:rsidRDefault="00312BC3" w:rsidP="00312BC3">
      <w:pPr>
        <w:pStyle w:val="Snt1"/>
      </w:pPr>
      <w:r w:rsidRPr="007E0AC1">
        <w:t>1. PAKOLLINEN yksi [1..1] @classCode="CLUSTER" ja yksi [1..1] @moodCode="EVN"</w:t>
      </w:r>
    </w:p>
    <w:p w14:paraId="44C5B13B" w14:textId="146F6DD3" w:rsidR="00312BC3" w:rsidRPr="0095153D" w:rsidRDefault="009C3D1E" w:rsidP="00312BC3">
      <w:pPr>
        <w:pStyle w:val="Snt1"/>
      </w:pPr>
      <w:r>
        <w:t>2</w:t>
      </w:r>
      <w:r w:rsidR="00312BC3" w:rsidRPr="0082643A">
        <w:t>. PAKOLLINEN yksi [1..1] code/@code="</w:t>
      </w:r>
      <w:r w:rsidR="00312BC3">
        <w:t>140</w:t>
      </w:r>
      <w:r w:rsidR="00312BC3" w:rsidRPr="0082643A">
        <w:t xml:space="preserve">" </w:t>
      </w:r>
      <w:r w:rsidR="00312BC3">
        <w:t xml:space="preserve">Ensihoitoyksikön tehtävätiedot, ajat ja viiveet </w:t>
      </w:r>
      <w:r w:rsidR="00312BC3" w:rsidRPr="0095153D">
        <w:t>(</w:t>
      </w:r>
      <w:r w:rsidR="00312BC3">
        <w:t>codeSystem</w:t>
      </w:r>
      <w:r w:rsidR="00312BC3" w:rsidRPr="0095153D">
        <w:t xml:space="preserve">: </w:t>
      </w:r>
      <w:r w:rsidR="00312BC3" w:rsidRPr="007E0AC1">
        <w:t>1.2.246.537.6.12.2002.348</w:t>
      </w:r>
      <w:r w:rsidR="00312BC3" w:rsidRPr="0095153D">
        <w:t>)</w:t>
      </w:r>
    </w:p>
    <w:p w14:paraId="6F2CF68D" w14:textId="11D4ED14" w:rsidR="00312BC3" w:rsidRDefault="009C3D1E" w:rsidP="00312BC3">
      <w:pPr>
        <w:pStyle w:val="Snt1"/>
      </w:pPr>
      <w:r>
        <w:t>3</w:t>
      </w:r>
      <w:r w:rsidR="00312BC3">
        <w:t>. PAKOLLINEN yksi statusCode/@code=”completed”</w:t>
      </w:r>
    </w:p>
    <w:p w14:paraId="2AFB826C" w14:textId="3097DF4D" w:rsidR="00312BC3" w:rsidRPr="00125567" w:rsidRDefault="009C3D1E" w:rsidP="00312BC3">
      <w:pPr>
        <w:pStyle w:val="Snt1"/>
      </w:pPr>
      <w:r>
        <w:t>4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>yksi</w:t>
      </w:r>
      <w:r w:rsidR="00312BC3" w:rsidRPr="00125567">
        <w:t xml:space="preserve"> </w:t>
      </w:r>
      <w:r w:rsidR="00F6149D">
        <w:t xml:space="preserve">tai useampi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F6149D">
        <w:t>*</w:t>
      </w:r>
      <w:r w:rsidR="00312BC3" w:rsidRPr="00125567">
        <w:t>] component</w:t>
      </w:r>
    </w:p>
    <w:p w14:paraId="0DC7452D" w14:textId="5F765184" w:rsidR="00312BC3" w:rsidRPr="00312BC3" w:rsidRDefault="00312BC3" w:rsidP="00312BC3">
      <w:pPr>
        <w:ind w:left="567"/>
      </w:pPr>
      <w:r w:rsidRPr="00AE0334">
        <w:t xml:space="preserve">a. </w:t>
      </w:r>
      <w:r>
        <w:t xml:space="preserve">PAKOLLINEN yksi [1..1] </w:t>
      </w:r>
      <w:ins w:id="209" w:author="Timo Kaskinen" w:date="2017-06-20T16:06:00Z">
        <w:r w:rsidR="00583965">
          <w:fldChar w:fldCharType="begin"/>
        </w:r>
      </w:ins>
      <w:ins w:id="210" w:author="Timo Kaskinen" w:date="2017-06-20T16:08:00Z">
        <w:r w:rsidR="00583965">
          <w:instrText>HYPERLINK  \l "_Tehtäväkoodi_Tehtävälaji_–"</w:instrText>
        </w:r>
      </w:ins>
      <w:ins w:id="211" w:author="Timo Kaskinen" w:date="2017-06-20T16:06:00Z">
        <w:r w:rsidR="00583965">
          <w:fldChar w:fldCharType="separate"/>
        </w:r>
        <w:r w:rsidR="00583965" w:rsidRPr="00400C56">
          <w:rPr>
            <w:rStyle w:val="Hyperlinkki"/>
          </w:rPr>
          <w:t>Tehtävä</w:t>
        </w:r>
        <w:r w:rsidR="00583965">
          <w:rPr>
            <w:rStyle w:val="Hyperlinkki"/>
          </w:rPr>
          <w:t>laji</w:t>
        </w:r>
        <w:r w:rsidR="00583965">
          <w:rPr>
            <w:rStyle w:val="Hyperlinkki"/>
          </w:rPr>
          <w:fldChar w:fldCharType="end"/>
        </w:r>
        <w:r w:rsidR="00583965">
          <w:t xml:space="preserve"> </w:t>
        </w:r>
      </w:ins>
      <w:r>
        <w:t>(141) observation</w:t>
      </w:r>
    </w:p>
    <w:p w14:paraId="30B57DF4" w14:textId="4D5E47F1" w:rsidR="00312BC3" w:rsidRPr="00125567" w:rsidRDefault="009C3D1E" w:rsidP="00312BC3">
      <w:pPr>
        <w:pStyle w:val="Snt1"/>
      </w:pPr>
      <w:r>
        <w:t>5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021940">
        <w:t xml:space="preserve">tai useampi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021940">
        <w:t>*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3DADD2BB" w14:textId="01373471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Tehtäväkiireellisyys_-_observation" w:history="1">
        <w:r w:rsidRPr="00400C56">
          <w:rPr>
            <w:rStyle w:val="Hyperlinkki"/>
          </w:rPr>
          <w:t>Tehtäväkiireellisyys</w:t>
        </w:r>
      </w:hyperlink>
      <w:r>
        <w:t xml:space="preserve"> (143) observation</w:t>
      </w:r>
    </w:p>
    <w:p w14:paraId="619F4B1C" w14:textId="34FAC085" w:rsidR="00312BC3" w:rsidRPr="00125567" w:rsidRDefault="009C3D1E" w:rsidP="00312BC3">
      <w:pPr>
        <w:pStyle w:val="Snt1"/>
      </w:pPr>
      <w:r>
        <w:t>6</w:t>
      </w:r>
      <w:r w:rsidR="00312BC3" w:rsidRPr="00125567">
        <w:t xml:space="preserve">. </w:t>
      </w:r>
      <w:r w:rsidR="00312BC3">
        <w:t>PAKOLLINEN</w:t>
      </w:r>
      <w:r w:rsidR="00312BC3" w:rsidRPr="00125567">
        <w:t xml:space="preserve"> </w:t>
      </w:r>
      <w:r w:rsidR="00312BC3">
        <w:t xml:space="preserve">yksi </w:t>
      </w:r>
      <w:r w:rsidR="00312BC3" w:rsidRPr="00125567">
        <w:t>[</w:t>
      </w:r>
      <w:r w:rsidR="00312BC3">
        <w:t>1</w:t>
      </w:r>
      <w:r w:rsidR="00312BC3" w:rsidRPr="00125567">
        <w:t>..</w:t>
      </w:r>
      <w:r w:rsidR="00312BC3">
        <w:t>1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3711508E" w14:textId="40B58D7D" w:rsidR="00312BC3" w:rsidRDefault="00312BC3" w:rsidP="00312BC3">
      <w:pPr>
        <w:ind w:left="567"/>
      </w:pPr>
      <w:r w:rsidRPr="00125567">
        <w:t xml:space="preserve">a. </w:t>
      </w:r>
      <w:r>
        <w:t xml:space="preserve">PAKOLLINEN yksi [1..1] </w:t>
      </w:r>
      <w:hyperlink w:anchor="_Yksikkö_hälytetty_-" w:history="1">
        <w:r w:rsidRPr="00400C56">
          <w:rPr>
            <w:rStyle w:val="Hyperlinkki"/>
          </w:rPr>
          <w:t>Yksikkö hälytetty</w:t>
        </w:r>
      </w:hyperlink>
      <w:r>
        <w:t xml:space="preserve"> (145) act</w:t>
      </w:r>
    </w:p>
    <w:p w14:paraId="521FA939" w14:textId="12B86B3C" w:rsidR="00312BC3" w:rsidRPr="00125567" w:rsidRDefault="009C3D1E" w:rsidP="00312BC3">
      <w:pPr>
        <w:pStyle w:val="Snt1"/>
      </w:pPr>
      <w:r>
        <w:t>7</w:t>
      </w:r>
      <w:r w:rsidR="00312BC3">
        <w:t xml:space="preserve">. </w:t>
      </w:r>
      <w:r w:rsidR="00D949CA">
        <w:t>VAPAAEHTOINEN nolla tai yksi</w:t>
      </w:r>
      <w:r w:rsidR="00312BC3">
        <w:t xml:space="preserve"> </w:t>
      </w:r>
      <w:r w:rsidR="00312BC3" w:rsidRPr="00125567">
        <w:t>[</w:t>
      </w:r>
      <w:r w:rsidR="00D949CA">
        <w:t>0</w:t>
      </w:r>
      <w:r w:rsidR="00312BC3" w:rsidRPr="00125567">
        <w:t>..</w:t>
      </w:r>
      <w:r w:rsidR="00312BC3">
        <w:t>1</w:t>
      </w:r>
      <w:r w:rsidR="00312BC3" w:rsidRPr="00125567">
        <w:t>]</w:t>
      </w:r>
      <w:r w:rsidR="00312BC3">
        <w:t xml:space="preserve"> </w:t>
      </w:r>
      <w:r w:rsidR="00312BC3" w:rsidRPr="00125567">
        <w:t>component</w:t>
      </w:r>
    </w:p>
    <w:p w14:paraId="0BA8FDC8" w14:textId="2A334882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Tehtävä_vastaanotettu_-)" w:history="1">
        <w:r w:rsidRPr="00400C56">
          <w:rPr>
            <w:rStyle w:val="Hyperlinkki"/>
          </w:rPr>
          <w:t>Tehtävä vastaanotettu</w:t>
        </w:r>
      </w:hyperlink>
      <w:r>
        <w:t xml:space="preserve"> (146) act</w:t>
      </w:r>
      <w:bookmarkStart w:id="212" w:name="_Potilaan_yleistiedot"/>
      <w:bookmarkEnd w:id="212"/>
    </w:p>
    <w:p w14:paraId="26B55E09" w14:textId="47F6AA1F" w:rsidR="00312BC3" w:rsidRPr="00125567" w:rsidRDefault="009C3D1E" w:rsidP="00312BC3">
      <w:pPr>
        <w:pStyle w:val="Snt1"/>
      </w:pPr>
      <w:r>
        <w:t>8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="00312BC3" w:rsidRPr="00125567">
        <w:t>component</w:t>
      </w:r>
    </w:p>
    <w:p w14:paraId="16E55032" w14:textId="26D8C258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matkalla_-" w:history="1">
        <w:r w:rsidRPr="00400C56">
          <w:rPr>
            <w:rStyle w:val="Hyperlinkki"/>
          </w:rPr>
          <w:t>Yksikkö matkalla</w:t>
        </w:r>
      </w:hyperlink>
      <w:r>
        <w:t xml:space="preserve"> (147) act</w:t>
      </w:r>
    </w:p>
    <w:p w14:paraId="7642483B" w14:textId="5CE9527C" w:rsidR="00312BC3" w:rsidRPr="00125567" w:rsidRDefault="009C3D1E" w:rsidP="00312BC3">
      <w:pPr>
        <w:pStyle w:val="Snt1"/>
      </w:pPr>
      <w:r>
        <w:t>9</w:t>
      </w:r>
      <w:r w:rsidR="00312BC3"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="00312BC3" w:rsidRPr="00125567">
        <w:t>component</w:t>
      </w:r>
    </w:p>
    <w:p w14:paraId="67D9F6DE" w14:textId="3A42682B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kohteessa_-" w:history="1">
        <w:r w:rsidRPr="00400C56">
          <w:rPr>
            <w:rStyle w:val="Hyperlinkki"/>
          </w:rPr>
          <w:t>Yksikkö kohteessa</w:t>
        </w:r>
      </w:hyperlink>
      <w:r>
        <w:t xml:space="preserve"> (148) act</w:t>
      </w:r>
    </w:p>
    <w:p w14:paraId="552DF563" w14:textId="7E0E361C" w:rsidR="00312BC3" w:rsidRPr="00125567" w:rsidRDefault="00312BC3" w:rsidP="00312BC3">
      <w:pPr>
        <w:pStyle w:val="Snt1"/>
      </w:pPr>
      <w:r>
        <w:t>1</w:t>
      </w:r>
      <w:r w:rsidR="009C3D1E">
        <w:t>0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5F2BBDD7" w14:textId="7EE1945D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tilaan_luona" w:history="1">
        <w:r w:rsidRPr="00400C56">
          <w:rPr>
            <w:rStyle w:val="Hyperlinkki"/>
          </w:rPr>
          <w:t>Yksikkö potilaan luona</w:t>
        </w:r>
      </w:hyperlink>
      <w:r>
        <w:t xml:space="preserve"> (149) act</w:t>
      </w:r>
    </w:p>
    <w:p w14:paraId="43412CDE" w14:textId="023ED2ED" w:rsidR="00312BC3" w:rsidRPr="00125567" w:rsidRDefault="00312BC3" w:rsidP="00312BC3">
      <w:pPr>
        <w:pStyle w:val="Snt1"/>
      </w:pPr>
      <w:r>
        <w:t>1</w:t>
      </w:r>
      <w:r w:rsidR="009C3D1E">
        <w:t>1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36630835" w14:textId="1E8599E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Hoitovastuu_siirretty_toiselle" w:history="1">
        <w:r w:rsidRPr="00F6149D">
          <w:rPr>
            <w:rStyle w:val="Hyperlinkki"/>
          </w:rPr>
          <w:t>Hoitovastuu siirretty toiselle ensihoitoyksikölle</w:t>
        </w:r>
      </w:hyperlink>
      <w:r>
        <w:t xml:space="preserve"> (150) act</w:t>
      </w:r>
    </w:p>
    <w:p w14:paraId="1F56E6BD" w14:textId="3F2E803A" w:rsidR="00312BC3" w:rsidRPr="00125567" w:rsidRDefault="00312BC3" w:rsidP="00312BC3">
      <w:pPr>
        <w:pStyle w:val="Snt1"/>
      </w:pPr>
      <w:r>
        <w:t>1</w:t>
      </w:r>
      <w:r w:rsidR="009C3D1E">
        <w:t>2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63DE9F13" w14:textId="2C40B3F9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oistuu_kohteesta" w:history="1">
        <w:r w:rsidRPr="00F6149D">
          <w:rPr>
            <w:rStyle w:val="Hyperlinkki"/>
          </w:rPr>
          <w:t>Yksikkö poistuu kohteesta tai kuljettaa</w:t>
        </w:r>
      </w:hyperlink>
      <w:r w:rsidRPr="00312BC3">
        <w:t xml:space="preserve"> </w:t>
      </w:r>
      <w:r>
        <w:t>(151) act</w:t>
      </w:r>
    </w:p>
    <w:p w14:paraId="2C3A1765" w14:textId="75F9F867" w:rsidR="00312BC3" w:rsidRPr="00125567" w:rsidRDefault="00312BC3" w:rsidP="00312BC3">
      <w:pPr>
        <w:pStyle w:val="Snt1"/>
      </w:pPr>
      <w:r>
        <w:t>1</w:t>
      </w:r>
      <w:r w:rsidR="009C3D1E">
        <w:t>3</w:t>
      </w:r>
      <w:r>
        <w:t xml:space="preserve">. </w:t>
      </w:r>
      <w:r w:rsidR="00D949CA">
        <w:t xml:space="preserve">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Pr="00125567">
        <w:t>component</w:t>
      </w:r>
    </w:p>
    <w:p w14:paraId="4BA035F6" w14:textId="116E286A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Yksikkö perillä</w:t>
        </w:r>
      </w:hyperlink>
      <w:r>
        <w:t xml:space="preserve"> (152) act</w:t>
      </w:r>
    </w:p>
    <w:p w14:paraId="29454206" w14:textId="11BB7544" w:rsidR="00312BC3" w:rsidRPr="00125567" w:rsidRDefault="00D949CA" w:rsidP="00312BC3">
      <w:pPr>
        <w:pStyle w:val="Snt1"/>
      </w:pPr>
      <w:r>
        <w:t>1</w:t>
      </w:r>
      <w:r w:rsidR="009C3D1E">
        <w:t>4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="00312BC3" w:rsidRPr="00125567">
        <w:t>component</w:t>
      </w:r>
    </w:p>
    <w:p w14:paraId="6102B1A0" w14:textId="2F9DE076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Yksikkö_perillä_-" w:history="1">
        <w:r w:rsidRPr="00F6149D">
          <w:rPr>
            <w:rStyle w:val="Hyperlinkki"/>
          </w:rPr>
          <w:t>Potilas luovutettu</w:t>
        </w:r>
      </w:hyperlink>
      <w:r>
        <w:t xml:space="preserve"> (153) act</w:t>
      </w:r>
    </w:p>
    <w:p w14:paraId="6C328196" w14:textId="5F8E7044" w:rsidR="00312BC3" w:rsidRPr="00125567" w:rsidRDefault="00D949CA" w:rsidP="00312BC3">
      <w:pPr>
        <w:pStyle w:val="Snt1"/>
      </w:pPr>
      <w:r>
        <w:t>1</w:t>
      </w:r>
      <w:r w:rsidR="009C3D1E">
        <w:t>5</w:t>
      </w:r>
      <w:r>
        <w:t xml:space="preserve">. EHDOLLISESTI PAKOLLINEN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="00312BC3" w:rsidRPr="00125567">
        <w:t>component</w:t>
      </w:r>
      <w:r>
        <w:t xml:space="preserve"> </w:t>
      </w:r>
      <w:r w:rsidR="00056950">
        <w:br/>
      </w:r>
      <w:r>
        <w:t xml:space="preserve">{JOS Tehtävä vastaanotettu (146) TAI Yksikkö matkalla (147) TAI Yksikkö kohteessa (148) TAI Yksikkö potilaan luona (149) TAI </w:t>
      </w:r>
      <w:r w:rsidRPr="00312BC3">
        <w:t xml:space="preserve">Yksikkö poistuu kohteesta tai kuljettaa </w:t>
      </w:r>
      <w:r>
        <w:t>(151</w:t>
      </w:r>
      <w:r w:rsidR="00056950">
        <w:t>)</w:t>
      </w:r>
      <w:r>
        <w:t xml:space="preserve"> </w:t>
      </w:r>
      <w:r w:rsidR="00056950">
        <w:t>= tyhjä}</w:t>
      </w:r>
    </w:p>
    <w:p w14:paraId="68A2415D" w14:textId="3665EC67" w:rsidR="00312BC3" w:rsidRDefault="00312BC3" w:rsidP="00312BC3">
      <w:pPr>
        <w:pStyle w:val="Snt2"/>
      </w:pPr>
      <w:r w:rsidRPr="00125567">
        <w:t xml:space="preserve">a. </w:t>
      </w:r>
      <w:r>
        <w:t xml:space="preserve">PAKOLLINEN yksi [1..1] </w:t>
      </w:r>
      <w:hyperlink w:anchor="_Ajan_puuttumisen_perustelu" w:history="1">
        <w:r w:rsidRPr="00F6149D">
          <w:rPr>
            <w:rStyle w:val="Hyperlinkki"/>
          </w:rPr>
          <w:t>Ajan puuttumisen perustelu</w:t>
        </w:r>
      </w:hyperlink>
      <w:r>
        <w:t xml:space="preserve"> (154) observation</w:t>
      </w:r>
    </w:p>
    <w:p w14:paraId="1EDDD464" w14:textId="7675D43D" w:rsidR="00D949CA" w:rsidRPr="00125567" w:rsidRDefault="00D949CA" w:rsidP="00D949CA">
      <w:pPr>
        <w:pStyle w:val="Snt1"/>
      </w:pPr>
      <w:r>
        <w:t>1</w:t>
      </w:r>
      <w:r w:rsidR="009C3D1E">
        <w:t>6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37193E61" w14:textId="36184882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" w:history="1">
        <w:r w:rsidRPr="00F6149D">
          <w:rPr>
            <w:rStyle w:val="Hyperlinkki"/>
          </w:rPr>
          <w:t>Syy poikkeuksellisen pitkälle kohteen tavoittamisajalle</w:t>
        </w:r>
      </w:hyperlink>
      <w:r w:rsidRPr="00D949CA">
        <w:t xml:space="preserve"> </w:t>
      </w:r>
      <w:r>
        <w:t>(155) observation</w:t>
      </w:r>
    </w:p>
    <w:p w14:paraId="40565B51" w14:textId="215C2BD0" w:rsidR="00D949CA" w:rsidRPr="00125567" w:rsidRDefault="00D949CA" w:rsidP="00D949CA">
      <w:pPr>
        <w:pStyle w:val="Snt1"/>
      </w:pPr>
      <w:r>
        <w:lastRenderedPageBreak/>
        <w:t>1</w:t>
      </w:r>
      <w:r w:rsidR="009C3D1E">
        <w:t>7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2B274321" w14:textId="5CCEF40C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1" w:history="1">
        <w:r w:rsidRPr="00F6149D">
          <w:rPr>
            <w:rStyle w:val="Hyperlinkki"/>
          </w:rPr>
          <w:t>Syy poikkeuksellisen pitkälle kohteessaoloajalle</w:t>
        </w:r>
      </w:hyperlink>
      <w:r w:rsidRPr="00D949CA">
        <w:t xml:space="preserve"> </w:t>
      </w:r>
      <w:r>
        <w:t>(156) observation</w:t>
      </w:r>
    </w:p>
    <w:p w14:paraId="1AAE9909" w14:textId="68098395" w:rsidR="00D949CA" w:rsidRPr="00125567" w:rsidRDefault="00D949CA" w:rsidP="00D949CA">
      <w:pPr>
        <w:pStyle w:val="Snt1"/>
      </w:pPr>
      <w:r>
        <w:t>1</w:t>
      </w:r>
      <w:r w:rsidR="009C3D1E">
        <w:t>8</w:t>
      </w:r>
      <w:r>
        <w:t xml:space="preserve">. VAPAAEHTOINEN nolla tai yksi </w:t>
      </w:r>
      <w:r w:rsidRPr="00125567">
        <w:t>[</w:t>
      </w:r>
      <w:r>
        <w:t>0</w:t>
      </w:r>
      <w:r w:rsidRPr="00125567">
        <w:t>..</w:t>
      </w:r>
      <w:r>
        <w:t>1</w:t>
      </w:r>
      <w:r w:rsidRPr="00125567">
        <w:t>]</w:t>
      </w:r>
      <w:r>
        <w:t xml:space="preserve"> </w:t>
      </w:r>
      <w:r w:rsidRPr="00125567">
        <w:t>component</w:t>
      </w:r>
    </w:p>
    <w:p w14:paraId="4E6F6251" w14:textId="1C44B948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2" w:history="1">
        <w:r w:rsidRPr="00F6149D">
          <w:rPr>
            <w:rStyle w:val="Hyperlinkki"/>
          </w:rPr>
          <w:t>Syy poikkeuksellisen pitkälle potilaan kuljetusajalle</w:t>
        </w:r>
      </w:hyperlink>
      <w:r w:rsidRPr="00D949CA">
        <w:t xml:space="preserve"> </w:t>
      </w:r>
      <w:r>
        <w:t>(157) observation</w:t>
      </w:r>
    </w:p>
    <w:p w14:paraId="1E5ED4C7" w14:textId="5009CDBC" w:rsidR="00D949CA" w:rsidRPr="00125567" w:rsidRDefault="009C3D1E" w:rsidP="00D949CA">
      <w:pPr>
        <w:pStyle w:val="Snt1"/>
      </w:pPr>
      <w:r>
        <w:t>19</w:t>
      </w:r>
      <w:r w:rsidR="00D949CA">
        <w:t xml:space="preserve">. VAPAAEHTOINEN nolla tai yksi </w:t>
      </w:r>
      <w:r w:rsidR="00D949CA" w:rsidRPr="00125567">
        <w:t>[</w:t>
      </w:r>
      <w:r w:rsidR="00D949CA">
        <w:t>0</w:t>
      </w:r>
      <w:r w:rsidR="00D949CA" w:rsidRPr="00125567">
        <w:t>..</w:t>
      </w:r>
      <w:r w:rsidR="00D949CA">
        <w:t>1</w:t>
      </w:r>
      <w:r w:rsidR="00D949CA" w:rsidRPr="00125567">
        <w:t>]</w:t>
      </w:r>
      <w:r w:rsidR="00D949CA">
        <w:t xml:space="preserve"> </w:t>
      </w:r>
      <w:r w:rsidR="00D949CA" w:rsidRPr="00125567">
        <w:t>component</w:t>
      </w:r>
    </w:p>
    <w:p w14:paraId="221BAC52" w14:textId="4F44D7AF" w:rsidR="00D949CA" w:rsidRDefault="00D949CA" w:rsidP="00D949CA">
      <w:pPr>
        <w:pStyle w:val="Snt2"/>
      </w:pPr>
      <w:r w:rsidRPr="00125567">
        <w:t xml:space="preserve">a. </w:t>
      </w:r>
      <w:r>
        <w:t xml:space="preserve">PAKOLLINEN yksi [1..1] </w:t>
      </w:r>
      <w:hyperlink w:anchor="_Syy_poikkeuksellisen_pitkälle_3" w:history="1">
        <w:r w:rsidRPr="00F6149D">
          <w:rPr>
            <w:rStyle w:val="Hyperlinkki"/>
          </w:rPr>
          <w:t>Syy poikkeuksellisen pitkälle ajalle potilaan luovuttamisessa tai ensihoitoyksikön valmiuteen palaamisessa</w:t>
        </w:r>
      </w:hyperlink>
      <w:r w:rsidRPr="00D949CA">
        <w:t xml:space="preserve"> </w:t>
      </w:r>
      <w:r>
        <w:t>(158) observation</w:t>
      </w:r>
    </w:p>
    <w:bookmarkStart w:id="213" w:name="_Tehtäväkoodi_-_observation"/>
    <w:bookmarkStart w:id="214" w:name="_Tehtäväkoodi_Tehtävälaji_–"/>
    <w:bookmarkEnd w:id="213"/>
    <w:bookmarkEnd w:id="214"/>
    <w:p w14:paraId="4B3D412E" w14:textId="12126326" w:rsidR="00D949CA" w:rsidRDefault="00583965" w:rsidP="00845B1F">
      <w:pPr>
        <w:pStyle w:val="Otsikko5"/>
      </w:pPr>
      <w:ins w:id="215" w:author="Timo Kaskinen" w:date="2017-06-20T16:06:00Z">
        <w:r>
          <w:fldChar w:fldCharType="begin"/>
        </w:r>
        <w:r>
          <w:instrText xml:space="preserve"> HYPERLINK  \l "_Ensihoitoyksikön_tehtävätiedot" </w:instrText>
        </w:r>
        <w:r>
          <w:fldChar w:fldCharType="separate"/>
        </w:r>
        <w:bookmarkStart w:id="216" w:name="_Toc494272888"/>
        <w:r w:rsidRPr="00820174">
          <w:rPr>
            <w:rStyle w:val="Hyperlinkki"/>
          </w:rPr>
          <w:t>Tehtävä</w:t>
        </w:r>
        <w:r>
          <w:rPr>
            <w:rStyle w:val="Hyperlinkki"/>
          </w:rPr>
          <w:t>laji</w:t>
        </w:r>
        <w:r>
          <w:fldChar w:fldCharType="end"/>
        </w:r>
        <w:r>
          <w:t xml:space="preserve"> </w:t>
        </w:r>
      </w:ins>
      <w:r w:rsidR="00F6149D">
        <w:t>–</w:t>
      </w:r>
      <w:r w:rsidR="00D949CA">
        <w:t xml:space="preserve"> observation</w:t>
      </w:r>
      <w:bookmarkEnd w:id="2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1806AA93" w14:textId="77777777" w:rsidTr="00A878B7">
        <w:tc>
          <w:tcPr>
            <w:tcW w:w="9236" w:type="dxa"/>
          </w:tcPr>
          <w:p w14:paraId="59727BDD" w14:textId="52CA8259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AC46524" w14:textId="77777777" w:rsidR="00C51DBD" w:rsidRPr="00C51DBD" w:rsidRDefault="00C51DBD" w:rsidP="00F6149D">
      <w:pPr>
        <w:pStyle w:val="Snt1"/>
        <w:rPr>
          <w:lang w:val="en-US"/>
        </w:rPr>
      </w:pPr>
    </w:p>
    <w:p w14:paraId="25844D8B" w14:textId="77777777" w:rsidR="00F6149D" w:rsidRPr="0003454B" w:rsidRDefault="00F6149D" w:rsidP="00F6149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9F9666" w14:textId="36118464" w:rsidR="00F6149D" w:rsidRDefault="00F6149D" w:rsidP="00F6149D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</w:t>
      </w:r>
      <w:r w:rsidR="00021940">
        <w:t>4</w:t>
      </w:r>
      <w:r>
        <w:t>1</w:t>
      </w:r>
      <w:r w:rsidRPr="0082643A">
        <w:t xml:space="preserve">" </w:t>
      </w:r>
      <w:del w:id="217" w:author="Timo Kaskinen" w:date="2017-06-20T16:05:00Z">
        <w:r w:rsidR="00021940" w:rsidDel="00583965">
          <w:delText>Tehtäväkoodi</w:delText>
        </w:r>
        <w:r w:rsidDel="00583965">
          <w:delText xml:space="preserve"> </w:delText>
        </w:r>
      </w:del>
      <w:ins w:id="218" w:author="Timo Kaskinen" w:date="2017-06-20T16:05:00Z">
        <w:r w:rsidR="00583965">
          <w:t xml:space="preserve">Tehtävälaji </w:t>
        </w:r>
      </w:ins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E8B49E3" w14:textId="77777777" w:rsidR="000809EF" w:rsidRDefault="000809EF" w:rsidP="000809EF">
      <w:pPr>
        <w:pStyle w:val="Snt1"/>
      </w:pPr>
      <w:r>
        <w:t>3. PAKOLLINEN yksi [1..1] text</w:t>
      </w:r>
    </w:p>
    <w:p w14:paraId="009E5B71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2BABF661" w14:textId="1C519E43" w:rsidR="00021940" w:rsidRDefault="00021940" w:rsidP="00F6149D">
      <w:pPr>
        <w:pStyle w:val="Snt1"/>
      </w:pPr>
      <w:r>
        <w:t xml:space="preserve">4. PAKOLLINEN yksi [1..1] effectiveTime/@value </w:t>
      </w:r>
      <w:del w:id="219" w:author="Timo Kaskinen" w:date="2017-06-20T16:05:00Z">
        <w:r w:rsidDel="00583965">
          <w:delText xml:space="preserve">Tehtäväkoodin </w:delText>
        </w:r>
      </w:del>
      <w:ins w:id="220" w:author="Timo Kaskinen" w:date="2017-06-20T16:05:00Z">
        <w:r w:rsidR="00583965">
          <w:t xml:space="preserve">Tehtävälajin </w:t>
        </w:r>
      </w:ins>
      <w:r>
        <w:t xml:space="preserve">antoaika (142), arvo annetaan </w:t>
      </w:r>
      <w:r w:rsidR="00D4733D">
        <w:t>sekunnin</w:t>
      </w:r>
      <w:r>
        <w:t xml:space="preserve"> tarkkuudella TS-tietotyypiillä</w:t>
      </w:r>
    </w:p>
    <w:p w14:paraId="75B9F21B" w14:textId="66B90F91" w:rsidR="00F6149D" w:rsidRDefault="00021940" w:rsidP="00F6149D">
      <w:pPr>
        <w:pStyle w:val="Snt1"/>
      </w:pPr>
      <w:r>
        <w:t>5</w:t>
      </w:r>
      <w:r w:rsidR="00F6149D" w:rsidRPr="00AE0334">
        <w:t xml:space="preserve">. </w:t>
      </w:r>
      <w:r w:rsidRPr="00021940">
        <w:t xml:space="preserve">PAKOLLINEN yksi [1..1] value </w:t>
      </w:r>
      <w:r>
        <w:t>Tehtäväkoodi</w:t>
      </w:r>
      <w:r w:rsidRPr="00021940">
        <w:t xml:space="preserve"> (1</w:t>
      </w:r>
      <w:r>
        <w:t>41</w:t>
      </w:r>
      <w:r w:rsidRPr="00021940">
        <w:t xml:space="preserve">), arvo annetaan luokituksesta ENSIH – Ensihoidon </w:t>
      </w:r>
      <w:r>
        <w:t>tehtävälajit</w:t>
      </w:r>
      <w:r w:rsidRPr="00021940">
        <w:t xml:space="preserve"> (codeSystem: 1.2.246.537.6.</w:t>
      </w:r>
      <w:r w:rsidR="00F952C0">
        <w:t>3078</w:t>
      </w:r>
      <w:r w:rsidRPr="00021940">
        <w:t>.</w:t>
      </w:r>
      <w:r w:rsidR="00F952C0" w:rsidRPr="00021940">
        <w:t>201</w:t>
      </w:r>
      <w:r w:rsidR="00F952C0">
        <w:t>601</w:t>
      </w:r>
      <w:r w:rsidRPr="00021940">
        <w:t>) CD-tietotyypillä</w:t>
      </w:r>
    </w:p>
    <w:bookmarkStart w:id="221" w:name="_Tehtäväkiireellisyys_-_observation"/>
    <w:bookmarkEnd w:id="221"/>
    <w:p w14:paraId="2A5AA49D" w14:textId="431DD5C6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222" w:name="_Toc494272889"/>
      <w:r w:rsidR="00D949CA" w:rsidRPr="00820174">
        <w:rPr>
          <w:rStyle w:val="Hyperlinkki"/>
        </w:rPr>
        <w:t>Tehtäväkiireellisyys</w:t>
      </w:r>
      <w:r>
        <w:fldChar w:fldCharType="end"/>
      </w:r>
      <w:r w:rsidR="00845B1F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2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5D9DE179" w14:textId="77777777" w:rsidTr="00A878B7">
        <w:tc>
          <w:tcPr>
            <w:tcW w:w="9236" w:type="dxa"/>
          </w:tcPr>
          <w:p w14:paraId="38603354" w14:textId="77777777" w:rsidR="00C51DBD" w:rsidRPr="00A878B7" w:rsidRDefault="00C51DBD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E752CD" w14:textId="77777777" w:rsidR="00C51DBD" w:rsidRPr="00C51DBD" w:rsidRDefault="00C51DBD" w:rsidP="00021940">
      <w:pPr>
        <w:pStyle w:val="Snt1"/>
        <w:rPr>
          <w:lang w:val="en-US"/>
        </w:rPr>
      </w:pPr>
    </w:p>
    <w:p w14:paraId="4EE3BD6A" w14:textId="77777777" w:rsidR="00021940" w:rsidRPr="0003454B" w:rsidRDefault="00021940" w:rsidP="0002194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1E6717D" w14:textId="46CECC24" w:rsidR="00021940" w:rsidRDefault="00021940" w:rsidP="00021940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143</w:t>
      </w:r>
      <w:r w:rsidRPr="0082643A">
        <w:t xml:space="preserve">" </w:t>
      </w:r>
      <w:r>
        <w:t>Tehtäväkiireellisyys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5626A696" w14:textId="77777777" w:rsidR="000809EF" w:rsidRDefault="000809EF" w:rsidP="000809EF">
      <w:pPr>
        <w:pStyle w:val="Snt1"/>
      </w:pPr>
      <w:r>
        <w:t>3. PAKOLLINEN yksi [1..1] text</w:t>
      </w:r>
    </w:p>
    <w:p w14:paraId="23D1AC99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1F82D70B" w14:textId="66D36B1F" w:rsidR="00021940" w:rsidRDefault="00021940" w:rsidP="00021940">
      <w:pPr>
        <w:pStyle w:val="Snt1"/>
      </w:pPr>
      <w:r>
        <w:t xml:space="preserve">4. PAKOLLINEN yksi [1..1] effectiveTime/@value Tehtäväkiireellisyyden antoaika (144), arvo annetaan </w:t>
      </w:r>
      <w:r w:rsidR="00D4733D">
        <w:t>sekunnin</w:t>
      </w:r>
      <w:r>
        <w:t xml:space="preserve"> tarkkuudella TS-tietotyypillä</w:t>
      </w:r>
    </w:p>
    <w:p w14:paraId="79807F2F" w14:textId="4B35028A" w:rsidR="00021940" w:rsidRDefault="00021940" w:rsidP="00021940">
      <w:pPr>
        <w:pStyle w:val="Snt1"/>
      </w:pPr>
      <w:r>
        <w:t>5</w:t>
      </w:r>
      <w:r w:rsidRPr="00AE0334">
        <w:t xml:space="preserve">. </w:t>
      </w:r>
      <w:r w:rsidRPr="00021940">
        <w:t xml:space="preserve">PAKOLLINEN yksi [1..1] value </w:t>
      </w:r>
      <w:r>
        <w:t>Tehtäväkiireellisyys</w:t>
      </w:r>
      <w:r w:rsidRPr="00021940">
        <w:t xml:space="preserve"> (1</w:t>
      </w:r>
      <w:r>
        <w:t>43</w:t>
      </w:r>
      <w:r w:rsidRPr="00021940">
        <w:t xml:space="preserve">), arvo annetaan luokituksesta ENSIH – </w:t>
      </w:r>
      <w:r>
        <w:t>Tehtäväkiireellisyys</w:t>
      </w:r>
      <w:r w:rsidRPr="00021940">
        <w:t xml:space="preserve"> (codeSystem: 1.2.246.537.6.</w:t>
      </w:r>
      <w:r>
        <w:t>3002</w:t>
      </w:r>
      <w:r w:rsidRPr="00021940">
        <w:t>.2014) CD-tietotyypillä</w:t>
      </w:r>
    </w:p>
    <w:bookmarkStart w:id="223" w:name="_Yksikkö_hälytetty_-"/>
    <w:bookmarkEnd w:id="223"/>
    <w:p w14:paraId="618B9918" w14:textId="3B15F6C8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224" w:name="_Toc494272890"/>
      <w:r w:rsidR="00D949CA" w:rsidRPr="00820174">
        <w:rPr>
          <w:rStyle w:val="Hyperlinkki"/>
        </w:rPr>
        <w:t>Yksikkö hälytetty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2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7477AD2B" w14:textId="77777777" w:rsidTr="00A878B7">
        <w:tc>
          <w:tcPr>
            <w:tcW w:w="9236" w:type="dxa"/>
          </w:tcPr>
          <w:p w14:paraId="020E2A41" w14:textId="30768E9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0CDFD57F" w14:textId="77777777" w:rsidR="00C51DBD" w:rsidRPr="00C51DBD" w:rsidRDefault="00C51DBD" w:rsidP="00133376">
      <w:pPr>
        <w:pStyle w:val="Snt1"/>
        <w:rPr>
          <w:lang w:val="en-US"/>
        </w:rPr>
      </w:pPr>
    </w:p>
    <w:p w14:paraId="44019DBE" w14:textId="181A11A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D0D6C80" w14:textId="3977164F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145</w:t>
      </w:r>
      <w:r w:rsidRPr="0082643A">
        <w:t xml:space="preserve">" </w:t>
      </w:r>
      <w:r>
        <w:t>Yksikkö hälytetty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E16AA1E" w14:textId="061739DA" w:rsidR="00133376" w:rsidRDefault="000809EF" w:rsidP="00133376">
      <w:pPr>
        <w:pStyle w:val="Snt1"/>
      </w:pPr>
      <w:r>
        <w:t>3</w:t>
      </w:r>
      <w:r w:rsidR="00133376">
        <w:t xml:space="preserve">. PAKOLLINEN yksi [1..1] effectiveTime/@value Yksikkö hälytetty (145), arvo annetaan </w:t>
      </w:r>
      <w:r w:rsidR="00D4733D">
        <w:t>sekunnin</w:t>
      </w:r>
      <w:r w:rsidR="00133376">
        <w:t xml:space="preserve"> tarkkuudella TS-tietotyypillä</w:t>
      </w:r>
    </w:p>
    <w:bookmarkStart w:id="225" w:name="_Tehtävä_vastaanotettu_-)"/>
    <w:bookmarkEnd w:id="225"/>
    <w:p w14:paraId="31D3A560" w14:textId="42ABFF95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226" w:name="_Toc494272891"/>
      <w:r w:rsidR="00D949CA" w:rsidRPr="00820174">
        <w:rPr>
          <w:rStyle w:val="Hyperlinkki"/>
        </w:rPr>
        <w:t>Tehtävä vastaanotettu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22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3B51D6A5" w14:textId="77777777" w:rsidTr="00A878B7">
        <w:tc>
          <w:tcPr>
            <w:tcW w:w="9236" w:type="dxa"/>
          </w:tcPr>
          <w:p w14:paraId="23742F93" w14:textId="341BB4B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F486B54" w14:textId="77777777" w:rsidR="00C51DBD" w:rsidRPr="00C51DBD" w:rsidRDefault="00C51DBD" w:rsidP="00133376">
      <w:pPr>
        <w:pStyle w:val="Snt1"/>
        <w:rPr>
          <w:lang w:val="en-US"/>
        </w:rPr>
      </w:pPr>
    </w:p>
    <w:p w14:paraId="3D862A36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0E3028" w14:textId="5534D74B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146</w:t>
      </w:r>
      <w:r w:rsidRPr="0082643A">
        <w:t xml:space="preserve">" </w:t>
      </w:r>
      <w:r>
        <w:t>Tehtävä vastaanotettu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049E17" w14:textId="289939AB" w:rsidR="00F6149D" w:rsidRPr="00F6149D" w:rsidRDefault="000809EF" w:rsidP="00F6149D">
      <w:pPr>
        <w:pStyle w:val="Snt1"/>
      </w:pPr>
      <w:r>
        <w:t>3</w:t>
      </w:r>
      <w:r w:rsidR="00133376">
        <w:t xml:space="preserve">. PAKOLLINEN yksi [1..1] effectiveTime/@value Tehtävä vastaanotettu (146), arvo annetaan </w:t>
      </w:r>
      <w:r w:rsidR="00D4733D">
        <w:t>sekunnin</w:t>
      </w:r>
      <w:r w:rsidR="00133376">
        <w:t xml:space="preserve"> tarkkuudella TS-tietotyypillä</w:t>
      </w:r>
    </w:p>
    <w:bookmarkStart w:id="227" w:name="_Yksikkö_matkalla_-"/>
    <w:bookmarkEnd w:id="227"/>
    <w:p w14:paraId="7A3D53C9" w14:textId="50E988A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228" w:name="_Toc494272892"/>
      <w:r w:rsidR="00D949CA" w:rsidRPr="00820174">
        <w:rPr>
          <w:rStyle w:val="Hyperlinkki"/>
        </w:rPr>
        <w:t>Yksikkö matkalla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2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01F35E5D" w14:textId="77777777" w:rsidTr="00A878B7">
        <w:tc>
          <w:tcPr>
            <w:tcW w:w="9236" w:type="dxa"/>
          </w:tcPr>
          <w:p w14:paraId="44155890" w14:textId="3DD887DE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25F1B0B8" w14:textId="77777777" w:rsidR="00C51DBD" w:rsidRPr="00C51DBD" w:rsidRDefault="00C51DBD" w:rsidP="00133376">
      <w:pPr>
        <w:pStyle w:val="Snt1"/>
        <w:rPr>
          <w:lang w:val="en-US"/>
        </w:rPr>
      </w:pPr>
    </w:p>
    <w:p w14:paraId="688B40F9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148845F" w14:textId="1C89BEC0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147</w:t>
      </w:r>
      <w:r w:rsidRPr="0082643A">
        <w:t xml:space="preserve">" </w:t>
      </w:r>
      <w:r>
        <w:t>Yksikkö matkalla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F4D07C0" w14:textId="3492C465" w:rsidR="00F6149D" w:rsidRPr="00F6149D" w:rsidRDefault="000809EF" w:rsidP="00F6149D">
      <w:pPr>
        <w:pStyle w:val="Snt1"/>
      </w:pPr>
      <w:r>
        <w:t>3</w:t>
      </w:r>
      <w:r w:rsidR="00133376">
        <w:t xml:space="preserve">. PAKOLLINEN yksi [1..1] effectiveTime/@value Yksikkö matkalla (147), arvo annetaan </w:t>
      </w:r>
      <w:r w:rsidR="00D4733D">
        <w:t>sekunnin</w:t>
      </w:r>
      <w:r w:rsidR="00133376">
        <w:t xml:space="preserve"> tarkkuudella TS-tietotyypillä</w:t>
      </w:r>
    </w:p>
    <w:bookmarkStart w:id="229" w:name="_Yksikkö_kohteessa_-"/>
    <w:bookmarkEnd w:id="229"/>
    <w:p w14:paraId="0EE63D86" w14:textId="0CFF6CBA" w:rsidR="00D949CA" w:rsidRDefault="00820174" w:rsidP="00845B1F">
      <w:pPr>
        <w:pStyle w:val="Otsikko5"/>
      </w:pPr>
      <w:r>
        <w:fldChar w:fldCharType="begin"/>
      </w:r>
      <w:r>
        <w:instrText xml:space="preserve"> HYPERLINK  \l "_Ensihoitoyksikön_tehtävätiedot" </w:instrText>
      </w:r>
      <w:r>
        <w:fldChar w:fldCharType="separate"/>
      </w:r>
      <w:bookmarkStart w:id="230" w:name="_Toc494272893"/>
      <w:r w:rsidR="00D949CA" w:rsidRPr="00820174">
        <w:rPr>
          <w:rStyle w:val="Hyperlinkki"/>
        </w:rPr>
        <w:t>Yksikkö kohteessa</w:t>
      </w:r>
      <w:r>
        <w:fldChar w:fldCharType="end"/>
      </w:r>
      <w:r w:rsidR="00D949CA">
        <w:t xml:space="preserve"> </w:t>
      </w:r>
      <w:r w:rsidR="00F6149D">
        <w:t>–</w:t>
      </w:r>
      <w:r w:rsidR="00D949CA">
        <w:t xml:space="preserve"> act</w:t>
      </w:r>
      <w:bookmarkEnd w:id="23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66747DC1" w14:textId="77777777" w:rsidTr="00A878B7">
        <w:tc>
          <w:tcPr>
            <w:tcW w:w="9236" w:type="dxa"/>
          </w:tcPr>
          <w:p w14:paraId="39F0D051" w14:textId="626F0BE5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1" w:name="_Yksikkö_potilaan_luona"/>
            <w:bookmarkEnd w:id="231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6E13447" w14:textId="77777777" w:rsidR="00C51DBD" w:rsidRPr="00C51DBD" w:rsidRDefault="00C51DBD" w:rsidP="00133376">
      <w:pPr>
        <w:pStyle w:val="Snt1"/>
        <w:rPr>
          <w:lang w:val="en-US"/>
        </w:rPr>
      </w:pPr>
    </w:p>
    <w:p w14:paraId="426C2087" w14:textId="77777777" w:rsidR="00133376" w:rsidRPr="0003454B" w:rsidRDefault="00133376" w:rsidP="0013337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928A78B" w14:textId="7977BD6B" w:rsidR="00133376" w:rsidRDefault="00133376" w:rsidP="00133376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</w:t>
      </w:r>
      <w:r w:rsidR="0038334A">
        <w:t>8</w:t>
      </w:r>
      <w:r w:rsidRPr="0082643A">
        <w:t xml:space="preserve">" </w:t>
      </w:r>
      <w:r>
        <w:t xml:space="preserve">Yksikkö </w:t>
      </w:r>
      <w:r w:rsidR="0038334A">
        <w:t>kohteessa</w:t>
      </w:r>
      <w:r>
        <w:t xml:space="preserve">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D851B79" w14:textId="77777777" w:rsidR="000809EF" w:rsidRDefault="000809EF" w:rsidP="000809EF">
      <w:pPr>
        <w:pStyle w:val="Snt1"/>
      </w:pPr>
      <w:r>
        <w:t>3. PAKOLLINEN yksi [1..1] text</w:t>
      </w:r>
    </w:p>
    <w:p w14:paraId="767BE76A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05FDCBC9" w14:textId="28B065F8" w:rsidR="00133376" w:rsidRPr="00F6149D" w:rsidRDefault="00133376" w:rsidP="00133376">
      <w:pPr>
        <w:pStyle w:val="Snt1"/>
      </w:pPr>
      <w:r>
        <w:t xml:space="preserve">4. PAKOLLINEN yksi [1..1] effectiveTime/@value Yksikkö </w:t>
      </w:r>
      <w:r w:rsidR="0038334A">
        <w:t>kohteessa</w:t>
      </w:r>
      <w:r>
        <w:t xml:space="preserve"> (148), arvo annetaan </w:t>
      </w:r>
      <w:r w:rsidR="00D4733D">
        <w:t>sekunnin</w:t>
      </w:r>
      <w:r>
        <w:t xml:space="preserve"> tarkkuudella TS-tietotyypillä</w:t>
      </w:r>
    </w:p>
    <w:p w14:paraId="06EFE0E2" w14:textId="538027E2" w:rsidR="00D949CA" w:rsidRDefault="00457F9C" w:rsidP="00845B1F">
      <w:pPr>
        <w:pStyle w:val="Otsikko5"/>
      </w:pPr>
      <w:hyperlink w:anchor="_Ensihoitoyksikön_tehtävätiedot" w:history="1">
        <w:bookmarkStart w:id="232" w:name="_Toc494272894"/>
        <w:r w:rsidR="00D949CA" w:rsidRPr="00820174">
          <w:rPr>
            <w:rStyle w:val="Hyperlinkki"/>
          </w:rPr>
          <w:t>Yksikkö potilaan luona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2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0C889354" w14:textId="77777777" w:rsidTr="00A878B7">
        <w:tc>
          <w:tcPr>
            <w:tcW w:w="9236" w:type="dxa"/>
          </w:tcPr>
          <w:p w14:paraId="78C3D9D4" w14:textId="0D6DCCC7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3" w:name="_Hoitovastuu_siirretty_toiselle"/>
            <w:bookmarkEnd w:id="23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592843F4" w14:textId="77777777" w:rsidR="00C51DBD" w:rsidRPr="00C51DBD" w:rsidRDefault="00C51DBD" w:rsidP="0038334A">
      <w:pPr>
        <w:pStyle w:val="Snt1"/>
        <w:rPr>
          <w:lang w:val="en-US"/>
        </w:rPr>
      </w:pPr>
    </w:p>
    <w:p w14:paraId="4330943E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9B3D4A8" w14:textId="5D2FEC2B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149</w:t>
      </w:r>
      <w:r w:rsidRPr="0082643A">
        <w:t xml:space="preserve">" </w:t>
      </w:r>
      <w:r>
        <w:t>Yksikkö potilaan luona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69D475" w14:textId="77777777" w:rsidR="000809EF" w:rsidRDefault="000809EF" w:rsidP="000809EF">
      <w:pPr>
        <w:pStyle w:val="Snt1"/>
      </w:pPr>
      <w:r>
        <w:t>3. PAKOLLINEN yksi [1..1] text</w:t>
      </w:r>
    </w:p>
    <w:p w14:paraId="1908453A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5AAEDDA6" w14:textId="70095010" w:rsidR="0038334A" w:rsidRPr="00F6149D" w:rsidRDefault="0038334A" w:rsidP="0038334A">
      <w:pPr>
        <w:pStyle w:val="Snt1"/>
      </w:pPr>
      <w:r>
        <w:t xml:space="preserve">4. PAKOLLINEN yksi [1..1] effectiveTime/@value Yksikkö potilaan luona (149), arvo annetaan </w:t>
      </w:r>
      <w:r w:rsidR="00D4733D">
        <w:t>sekunnin</w:t>
      </w:r>
      <w:r>
        <w:t xml:space="preserve"> tarkkuudella TS-tietotyypillä</w:t>
      </w:r>
    </w:p>
    <w:p w14:paraId="11F3CDCA" w14:textId="539501F8" w:rsidR="00D949CA" w:rsidRDefault="00457F9C" w:rsidP="00845B1F">
      <w:pPr>
        <w:pStyle w:val="Otsikko5"/>
      </w:pPr>
      <w:hyperlink w:anchor="_Ensihoitoyksikön_tehtävätiedot" w:history="1">
        <w:bookmarkStart w:id="234" w:name="_Toc494272895"/>
        <w:r w:rsidR="00D949CA" w:rsidRPr="00820174">
          <w:rPr>
            <w:rStyle w:val="Hyperlinkki"/>
          </w:rPr>
          <w:t>Hoitovastuu siirretty toiselle ensihoitoyksikölle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23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2B7065F8" w14:textId="77777777" w:rsidTr="00A878B7">
        <w:tc>
          <w:tcPr>
            <w:tcW w:w="9236" w:type="dxa"/>
          </w:tcPr>
          <w:p w14:paraId="35196CD1" w14:textId="5653CC6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5" w:name="_Yksikkö_poistuu_kohteesta"/>
            <w:bookmarkEnd w:id="235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48559614" w14:textId="77777777" w:rsidR="00C51DBD" w:rsidRPr="00C51DBD" w:rsidRDefault="00C51DBD" w:rsidP="0038334A">
      <w:pPr>
        <w:pStyle w:val="Snt1"/>
        <w:rPr>
          <w:lang w:val="en-US"/>
        </w:rPr>
      </w:pPr>
    </w:p>
    <w:p w14:paraId="1C1FEC21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B26537" w14:textId="29CE4BCE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150</w:t>
      </w:r>
      <w:r w:rsidRPr="0082643A">
        <w:t xml:space="preserve">" </w:t>
      </w:r>
      <w:r>
        <w:t>Hoitovastuu siirretty toiselle ensihoitoýksikölle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F619CD7" w14:textId="5F110C4B" w:rsidR="0038334A" w:rsidRPr="00F6149D" w:rsidRDefault="000809EF" w:rsidP="0038334A">
      <w:pPr>
        <w:pStyle w:val="Snt1"/>
      </w:pPr>
      <w:r>
        <w:t>3</w:t>
      </w:r>
      <w:r w:rsidR="0038334A">
        <w:t xml:space="preserve">. PAKOLLINEN yksi [1..1] effectiveTime/@value Hoitovastuu siirretty toiselle ensihoitoýksikölle (150), arvo annetaan </w:t>
      </w:r>
      <w:r w:rsidR="00D4733D">
        <w:t>sekunnin</w:t>
      </w:r>
      <w:r w:rsidR="0038334A">
        <w:t xml:space="preserve"> tarkkuudella TS-tietotyypillä</w:t>
      </w:r>
    </w:p>
    <w:p w14:paraId="6769D38B" w14:textId="6863C973" w:rsidR="00D949CA" w:rsidRDefault="00457F9C" w:rsidP="00845B1F">
      <w:pPr>
        <w:pStyle w:val="Otsikko5"/>
      </w:pPr>
      <w:hyperlink w:anchor="_Ensihoitoyksikön_tehtävätiedot" w:history="1">
        <w:bookmarkStart w:id="236" w:name="_Toc494272896"/>
        <w:r w:rsidR="00D949CA" w:rsidRPr="00820174">
          <w:rPr>
            <w:rStyle w:val="Hyperlinkki"/>
          </w:rPr>
          <w:t>Yksikkö poistuu kohteesta tai kuljettaa</w:t>
        </w:r>
      </w:hyperlink>
      <w:r w:rsidR="00D949CA" w:rsidRPr="00312BC3">
        <w:t xml:space="preserve"> </w:t>
      </w:r>
      <w:r w:rsidR="00F6149D">
        <w:t>–</w:t>
      </w:r>
      <w:r w:rsidR="00D949CA">
        <w:t xml:space="preserve"> act</w:t>
      </w:r>
      <w:bookmarkEnd w:id="23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56BBB612" w14:textId="77777777" w:rsidTr="00A878B7">
        <w:tc>
          <w:tcPr>
            <w:tcW w:w="9236" w:type="dxa"/>
          </w:tcPr>
          <w:p w14:paraId="4CFE66D4" w14:textId="3806D460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37" w:name="_Yksikkö_perillä_-"/>
            <w:bookmarkEnd w:id="23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67D4DD8F" w14:textId="77777777" w:rsidR="00C51DBD" w:rsidRPr="00C51DBD" w:rsidRDefault="00C51DBD" w:rsidP="0038334A">
      <w:pPr>
        <w:pStyle w:val="Snt1"/>
        <w:rPr>
          <w:lang w:val="en-US"/>
        </w:rPr>
      </w:pPr>
    </w:p>
    <w:p w14:paraId="51A3C6A5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3087FC3" w14:textId="7AEC99B0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151</w:t>
      </w:r>
      <w:r w:rsidRPr="0082643A">
        <w:t xml:space="preserve">" </w:t>
      </w:r>
      <w:r>
        <w:t>Yksikkö poistuu kohteesta tai kuljettaa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1181C6" w14:textId="77777777" w:rsidR="000809EF" w:rsidRDefault="000809EF" w:rsidP="000809EF">
      <w:pPr>
        <w:pStyle w:val="Snt1"/>
      </w:pPr>
      <w:r>
        <w:t>3. PAKOLLINEN yksi [1..1] text</w:t>
      </w:r>
    </w:p>
    <w:p w14:paraId="36AC4B51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2A1DEFDC" w14:textId="66000D14" w:rsidR="0038334A" w:rsidRPr="00F6149D" w:rsidRDefault="0038334A" w:rsidP="0038334A">
      <w:pPr>
        <w:pStyle w:val="Snt1"/>
      </w:pPr>
      <w:r>
        <w:t xml:space="preserve">4. PAKOLLINEN yksi [1..1] effectiveTime/@value Yksikkö poistuu kohteesta tai kuljettaa (151), arvo annetaan </w:t>
      </w:r>
      <w:r w:rsidR="00D4733D">
        <w:t>sekunnin</w:t>
      </w:r>
      <w:r>
        <w:t xml:space="preserve"> tarkkuudella TS-tietotyypillä</w:t>
      </w:r>
    </w:p>
    <w:p w14:paraId="3B123BD9" w14:textId="102CC8E6" w:rsidR="00D949CA" w:rsidRDefault="00457F9C" w:rsidP="00845B1F">
      <w:pPr>
        <w:pStyle w:val="Otsikko5"/>
      </w:pPr>
      <w:hyperlink w:anchor="_Ensihoitoyksikön_tehtävätiedot" w:history="1">
        <w:bookmarkStart w:id="238" w:name="_Toc494272897"/>
        <w:r w:rsidR="00D949CA" w:rsidRPr="00820174">
          <w:rPr>
            <w:rStyle w:val="Hyperlinkki"/>
          </w:rPr>
          <w:t>Yksikkö perillä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23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07A9D838" w14:textId="77777777" w:rsidTr="00A878B7">
        <w:tc>
          <w:tcPr>
            <w:tcW w:w="9236" w:type="dxa"/>
          </w:tcPr>
          <w:p w14:paraId="2AC5F738" w14:textId="234BE5E3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790E3CD1" w14:textId="77777777" w:rsidR="00C51DBD" w:rsidRPr="00C51DBD" w:rsidRDefault="00C51DBD" w:rsidP="0038334A">
      <w:pPr>
        <w:pStyle w:val="Snt1"/>
        <w:rPr>
          <w:lang w:val="en-US"/>
        </w:rPr>
      </w:pPr>
    </w:p>
    <w:p w14:paraId="445A8339" w14:textId="77777777" w:rsidR="0038334A" w:rsidRPr="0003454B" w:rsidRDefault="0038334A" w:rsidP="0038334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690117" w14:textId="1D30E45A" w:rsidR="0038334A" w:rsidRDefault="0038334A" w:rsidP="0038334A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152</w:t>
      </w:r>
      <w:r w:rsidRPr="0082643A">
        <w:t xml:space="preserve">" </w:t>
      </w:r>
      <w:r>
        <w:t>Yksikkö perillä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AD239B9" w14:textId="77777777" w:rsidR="000809EF" w:rsidRDefault="000809EF" w:rsidP="000809EF">
      <w:pPr>
        <w:pStyle w:val="Snt1"/>
      </w:pPr>
      <w:r>
        <w:t>3. PAKOLLINEN yksi [1..1] text</w:t>
      </w:r>
    </w:p>
    <w:p w14:paraId="3DFD12C6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0AC705B5" w14:textId="2001A113" w:rsidR="0038334A" w:rsidRPr="00F6149D" w:rsidRDefault="0038334A" w:rsidP="0038334A">
      <w:pPr>
        <w:pStyle w:val="Snt1"/>
      </w:pPr>
      <w:r>
        <w:t xml:space="preserve">4. PAKOLLINEN yksi [1..1] effectiveTime/@value Yksikkö perillä (152), arvo annetaan </w:t>
      </w:r>
      <w:r w:rsidR="00D4733D">
        <w:t>sekunnin</w:t>
      </w:r>
      <w:r>
        <w:t xml:space="preserve"> tarkkuudella TS-tietotyypillä</w:t>
      </w:r>
    </w:p>
    <w:p w14:paraId="110DC153" w14:textId="5A7D6706" w:rsidR="00D949CA" w:rsidRDefault="00457F9C" w:rsidP="00845B1F">
      <w:pPr>
        <w:pStyle w:val="Otsikko5"/>
      </w:pPr>
      <w:hyperlink w:anchor="_Ensihoitoyksikön_tehtävätiedot" w:history="1">
        <w:bookmarkStart w:id="239" w:name="_Toc494272898"/>
        <w:r w:rsidR="00D949CA" w:rsidRPr="00820174">
          <w:rPr>
            <w:rStyle w:val="Hyperlinkki"/>
          </w:rPr>
          <w:t>Potilas luovutettu</w:t>
        </w:r>
      </w:hyperlink>
      <w:r w:rsidR="00D949CA">
        <w:t xml:space="preserve"> </w:t>
      </w:r>
      <w:r w:rsidR="00F6149D">
        <w:t>–</w:t>
      </w:r>
      <w:r w:rsidR="00D949CA">
        <w:t xml:space="preserve"> act</w:t>
      </w:r>
      <w:bookmarkEnd w:id="23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51DBD" w:rsidRPr="006A0813" w14:paraId="25E52AAF" w14:textId="77777777" w:rsidTr="00A878B7">
        <w:tc>
          <w:tcPr>
            <w:tcW w:w="9236" w:type="dxa"/>
          </w:tcPr>
          <w:p w14:paraId="06487CB7" w14:textId="0A55E919" w:rsidR="00C51DBD" w:rsidRPr="00A878B7" w:rsidRDefault="00C51DBD" w:rsidP="00C51DBD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40" w:name="_Ajan_puuttumisen_perustelu"/>
            <w:bookmarkEnd w:id="240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/structuredBody/component/section/component/section/component/section/entry/organizer/component/organizer/component/act</w:t>
            </w:r>
          </w:p>
        </w:tc>
      </w:tr>
    </w:tbl>
    <w:p w14:paraId="31BEF84D" w14:textId="77777777" w:rsidR="00C51DBD" w:rsidRPr="00C51DBD" w:rsidRDefault="00C51DBD" w:rsidP="00820174">
      <w:pPr>
        <w:pStyle w:val="Snt1"/>
        <w:rPr>
          <w:lang w:val="en-US"/>
        </w:rPr>
      </w:pPr>
    </w:p>
    <w:p w14:paraId="1CC5DB5E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ACT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7D75B2" w14:textId="4102A38D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153</w:t>
      </w:r>
      <w:r w:rsidRPr="0082643A">
        <w:t xml:space="preserve">" </w:t>
      </w:r>
      <w:r>
        <w:t>Potilas luovutettu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0C601FC" w14:textId="77777777" w:rsidR="000809EF" w:rsidRDefault="000809EF" w:rsidP="000809EF">
      <w:pPr>
        <w:pStyle w:val="Snt1"/>
      </w:pPr>
      <w:r>
        <w:t>3. PAKOLLINEN yksi [1..1] text</w:t>
      </w:r>
    </w:p>
    <w:p w14:paraId="3746E209" w14:textId="77777777" w:rsidR="000809EF" w:rsidRDefault="000809EF" w:rsidP="000809EF">
      <w:pPr>
        <w:pStyle w:val="Snt2"/>
      </w:pPr>
      <w:r>
        <w:t>a. PAKOLLINEN yksi [1..1] reference/@value, viitattavan näyttömuoto-osion xml-ID annetaan II-tietotyypillä</w:t>
      </w:r>
    </w:p>
    <w:p w14:paraId="39C5C03A" w14:textId="33293A5A" w:rsidR="00820174" w:rsidRPr="00F6149D" w:rsidRDefault="00820174" w:rsidP="00820174">
      <w:pPr>
        <w:pStyle w:val="Snt1"/>
      </w:pPr>
      <w:r>
        <w:t xml:space="preserve">4. PAKOLLINEN yksi [1..1] effectiveTime/@value Potilas luovutettu (153), arvo annetaan </w:t>
      </w:r>
      <w:r w:rsidR="00D4733D">
        <w:t>sekunnin</w:t>
      </w:r>
      <w:r>
        <w:t xml:space="preserve"> tarkkuudella TS-tietotyypillä</w:t>
      </w:r>
    </w:p>
    <w:p w14:paraId="3B26769D" w14:textId="11E3D1D3" w:rsidR="00D949CA" w:rsidRDefault="00457F9C" w:rsidP="00845B1F">
      <w:pPr>
        <w:pStyle w:val="Otsikko5"/>
      </w:pPr>
      <w:hyperlink w:anchor="_Ensihoitoyksikön_tehtävätiedot" w:history="1">
        <w:bookmarkStart w:id="241" w:name="_Toc494272899"/>
        <w:r w:rsidR="00D949CA" w:rsidRPr="00820174">
          <w:rPr>
            <w:rStyle w:val="Hyperlinkki"/>
          </w:rPr>
          <w:t>Ajan puuttumisen perustelu</w:t>
        </w:r>
      </w:hyperlink>
      <w:r w:rsid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2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29B9" w:rsidRPr="006A0813" w14:paraId="5151F2FE" w14:textId="77777777" w:rsidTr="00A878B7">
        <w:tc>
          <w:tcPr>
            <w:tcW w:w="9236" w:type="dxa"/>
          </w:tcPr>
          <w:p w14:paraId="7FCC07BE" w14:textId="77777777" w:rsidR="00C829B9" w:rsidRPr="00A878B7" w:rsidRDefault="00C829B9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42" w:name="_Syy_poikkeuksellisen_pitkälle"/>
            <w:bookmarkEnd w:id="242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7AD5613" w14:textId="77777777" w:rsidR="00C829B9" w:rsidRPr="00C829B9" w:rsidRDefault="00C829B9" w:rsidP="00820174">
      <w:pPr>
        <w:pStyle w:val="Snt1"/>
        <w:rPr>
          <w:lang w:val="en-US"/>
        </w:rPr>
      </w:pPr>
    </w:p>
    <w:p w14:paraId="028C16CA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53010C" w14:textId="1DB43F05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154</w:t>
      </w:r>
      <w:r w:rsidRPr="0082643A">
        <w:t xml:space="preserve">" </w:t>
      </w:r>
      <w:r>
        <w:t>Ajan puuttumisen perustelu 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1C523BF" w14:textId="62E2CD23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Ajan puuttumisen perustelu (154)</w:t>
      </w:r>
      <w:r w:rsidR="00820174" w:rsidRPr="00AE0334">
        <w:t>, arvo annetaan</w:t>
      </w:r>
      <w:r w:rsidR="00820174">
        <w:t xml:space="preserve"> ST</w:t>
      </w:r>
      <w:r w:rsidR="00820174" w:rsidRPr="00AE0334">
        <w:t>-tietotyypillä</w:t>
      </w:r>
    </w:p>
    <w:p w14:paraId="3E9401EF" w14:textId="01C5BB7A" w:rsidR="00D949CA" w:rsidRDefault="00457F9C" w:rsidP="00845B1F">
      <w:pPr>
        <w:pStyle w:val="Otsikko5"/>
      </w:pPr>
      <w:hyperlink w:anchor="_Ensihoitoyksikön_tehtävätiedot" w:history="1">
        <w:bookmarkStart w:id="243" w:name="_Toc494272900"/>
        <w:r w:rsidR="00D949CA" w:rsidRPr="00820174">
          <w:rPr>
            <w:rStyle w:val="Hyperlinkki"/>
          </w:rPr>
          <w:t>Syy poikkeuksellisen pitkälle kohteen tavoittamisajalle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24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6A0813" w14:paraId="070A6750" w14:textId="77777777" w:rsidTr="00A878B7">
        <w:tc>
          <w:tcPr>
            <w:tcW w:w="9236" w:type="dxa"/>
          </w:tcPr>
          <w:p w14:paraId="15A571C6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44" w:name="_Syy_poikkeuksellisen_pitkälle_1"/>
            <w:bookmarkEnd w:id="244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317730C" w14:textId="77777777" w:rsidR="00613291" w:rsidRPr="00613291" w:rsidRDefault="00613291" w:rsidP="00820174">
      <w:pPr>
        <w:pStyle w:val="Snt1"/>
        <w:rPr>
          <w:lang w:val="en-US"/>
        </w:rPr>
      </w:pPr>
    </w:p>
    <w:p w14:paraId="645F8A8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51F565" w14:textId="05776D42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155</w:t>
      </w:r>
      <w:r w:rsidRPr="0082643A">
        <w:t xml:space="preserve">" </w:t>
      </w:r>
      <w:r w:rsidRPr="00820174">
        <w:t xml:space="preserve">Syy poikkeuksellisen pitkälle kohteen tavoittamisajalle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691EF9E1" w14:textId="2BB3239A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kohteen tavoittamisajalle </w:t>
      </w:r>
      <w:r w:rsidR="00820174">
        <w:t>(155)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Kohteen tavoittamisviive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7.6.3003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B77B120" w14:textId="4C25987C" w:rsidR="00D949CA" w:rsidRDefault="00457F9C" w:rsidP="00845B1F">
      <w:pPr>
        <w:pStyle w:val="Otsikko5"/>
      </w:pPr>
      <w:hyperlink w:anchor="_Ensihoitoyksikön_tehtävätiedot" w:history="1">
        <w:bookmarkStart w:id="245" w:name="_Toc494272901"/>
        <w:r w:rsidR="00D949CA" w:rsidRPr="00820174">
          <w:rPr>
            <w:rStyle w:val="Hyperlinkki"/>
          </w:rPr>
          <w:t>Syy poikkeuksellisen pitkälle kohteessaoloajalle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2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6A0813" w14:paraId="77854BD7" w14:textId="77777777" w:rsidTr="00A878B7">
        <w:tc>
          <w:tcPr>
            <w:tcW w:w="9236" w:type="dxa"/>
          </w:tcPr>
          <w:p w14:paraId="2DF051F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46" w:name="_Syy_poikkeuksellisen_pitkälle_2"/>
            <w:bookmarkEnd w:id="246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52A2C40" w14:textId="77777777" w:rsidR="00613291" w:rsidRPr="00613291" w:rsidRDefault="00613291" w:rsidP="00820174">
      <w:pPr>
        <w:pStyle w:val="Snt1"/>
        <w:rPr>
          <w:lang w:val="en-US"/>
        </w:rPr>
      </w:pPr>
    </w:p>
    <w:p w14:paraId="20DF1205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8C2FCB2" w14:textId="2E2171EB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156</w:t>
      </w:r>
      <w:r w:rsidRPr="0082643A">
        <w:t xml:space="preserve">" </w:t>
      </w:r>
      <w:r w:rsidRPr="00820174">
        <w:t xml:space="preserve">Syy poikkeuksellisen pitkälle kohteessaoloajalle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4BAF7CA3" w14:textId="7548F9B6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kohteessaoloajalle </w:t>
      </w:r>
      <w:r w:rsidR="00820174">
        <w:t>(156)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Kohteessaoloviive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7.6.3004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50080A3C" w14:textId="7716EBAF" w:rsidR="00D949CA" w:rsidRDefault="00457F9C" w:rsidP="00845B1F">
      <w:pPr>
        <w:pStyle w:val="Otsikko5"/>
      </w:pPr>
      <w:hyperlink w:anchor="_Ensihoitoyksikön_tehtävätiedot" w:history="1">
        <w:bookmarkStart w:id="247" w:name="_Toc494272902"/>
        <w:r w:rsidR="00D949CA" w:rsidRPr="00820174">
          <w:rPr>
            <w:rStyle w:val="Hyperlinkki"/>
          </w:rPr>
          <w:t>Syy poikkeuksellisen pitkälle potilaan kuljetusajalle</w:t>
        </w:r>
      </w:hyperlink>
      <w:r w:rsidR="00D949CA" w:rsidRPr="00D949CA">
        <w:t xml:space="preserve"> </w:t>
      </w:r>
      <w:r w:rsidR="00F6149D">
        <w:t>–</w:t>
      </w:r>
      <w:r w:rsidR="00845B1F">
        <w:t xml:space="preserve"> </w:t>
      </w:r>
      <w:r w:rsidR="00D949CA">
        <w:t>observation</w:t>
      </w:r>
      <w:bookmarkEnd w:id="2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6A0813" w14:paraId="5473F3C5" w14:textId="77777777" w:rsidTr="00A878B7">
        <w:tc>
          <w:tcPr>
            <w:tcW w:w="9236" w:type="dxa"/>
          </w:tcPr>
          <w:p w14:paraId="6524EBB9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248" w:name="_Syy_poikkeuksellisen_pitkälle_3"/>
            <w:bookmarkEnd w:id="248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FBB7283" w14:textId="77777777" w:rsidR="00613291" w:rsidRPr="00613291" w:rsidRDefault="00613291" w:rsidP="00820174">
      <w:pPr>
        <w:pStyle w:val="Snt1"/>
        <w:rPr>
          <w:lang w:val="en-US"/>
        </w:rPr>
      </w:pPr>
    </w:p>
    <w:p w14:paraId="74AA2BE8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F634EE1" w14:textId="30F3D8BA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157</w:t>
      </w:r>
      <w:r w:rsidRPr="0082643A">
        <w:t xml:space="preserve">" </w:t>
      </w:r>
      <w:r w:rsidRPr="00820174">
        <w:t xml:space="preserve">Syy poikkeuksellisen pitkälle potilaan kuljetusajalle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30754D" w14:textId="61EAA860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potilaan kuljetusajalle </w:t>
      </w:r>
      <w:r w:rsidR="00820174">
        <w:t>(157)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Kuljetusviive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7.6.3005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6AEF9C8D" w14:textId="42BF0B2C" w:rsidR="00D949CA" w:rsidRDefault="00457F9C" w:rsidP="00845B1F">
      <w:pPr>
        <w:pStyle w:val="Otsikko5"/>
      </w:pPr>
      <w:hyperlink w:anchor="_Ensihoitoyksikön_tehtävätiedot,_aja" w:history="1">
        <w:bookmarkStart w:id="249" w:name="_Toc494272903"/>
        <w:r w:rsidR="00D949CA" w:rsidRPr="00820174">
          <w:rPr>
            <w:rStyle w:val="Hyperlinkki"/>
          </w:rPr>
          <w:t>Syy poikkeuksellisen pitkälle ajalle potilaan luovuttamisessa tai ensihoitoyksikön valmiuteen palaamisessa</w:t>
        </w:r>
      </w:hyperlink>
      <w:r w:rsidR="00D949CA" w:rsidRPr="00D949CA">
        <w:t xml:space="preserve"> </w:t>
      </w:r>
      <w:r w:rsidR="00845B1F">
        <w:t>-</w:t>
      </w:r>
      <w:r w:rsidR="00D949CA">
        <w:t xml:space="preserve"> observation</w:t>
      </w:r>
      <w:bookmarkEnd w:id="2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3291" w:rsidRPr="006A0813" w14:paraId="6D498A7F" w14:textId="77777777" w:rsidTr="00A878B7">
        <w:tc>
          <w:tcPr>
            <w:tcW w:w="9236" w:type="dxa"/>
          </w:tcPr>
          <w:p w14:paraId="79D7F7C7" w14:textId="77777777" w:rsidR="00613291" w:rsidRPr="00A878B7" w:rsidRDefault="00613291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F5BA50E" w14:textId="77777777" w:rsidR="00613291" w:rsidRPr="00613291" w:rsidRDefault="00613291" w:rsidP="00820174">
      <w:pPr>
        <w:pStyle w:val="Snt1"/>
        <w:rPr>
          <w:lang w:val="en-US"/>
        </w:rPr>
      </w:pPr>
    </w:p>
    <w:p w14:paraId="25E6FC5B" w14:textId="77777777" w:rsidR="00820174" w:rsidRPr="0003454B" w:rsidRDefault="00820174" w:rsidP="0082017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96BF7AA" w14:textId="3100D772" w:rsidR="00820174" w:rsidRDefault="00820174" w:rsidP="00820174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158</w:t>
      </w:r>
      <w:r w:rsidRPr="0082643A">
        <w:t xml:space="preserve">" </w:t>
      </w:r>
      <w:r w:rsidRPr="00820174">
        <w:t xml:space="preserve">Syy poikkeuksellisen pitkälle ajalle potilaan luovuttamisessa tai ensihoitoyksikön valmiuteen palaamisessa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C90349C" w14:textId="7A8500BF" w:rsidR="00820174" w:rsidRPr="00AE0334" w:rsidRDefault="000809EF" w:rsidP="00820174">
      <w:pPr>
        <w:pStyle w:val="Snt1"/>
      </w:pPr>
      <w:r>
        <w:t>3</w:t>
      </w:r>
      <w:r w:rsidR="00820174" w:rsidRPr="00AE0334">
        <w:t>. PAKOLLINEN yksi [1..1] value</w:t>
      </w:r>
      <w:r w:rsidR="00820174">
        <w:t xml:space="preserve"> </w:t>
      </w:r>
      <w:r w:rsidR="00820174" w:rsidRPr="00820174">
        <w:t xml:space="preserve">Syy poikkeuksellisen pitkälle ajalle potilaan luovuttamisessa tai ensihoitoyksikön valmiuteen palaamisessa </w:t>
      </w:r>
      <w:r w:rsidR="00820174">
        <w:t>(158)</w:t>
      </w:r>
      <w:r w:rsidR="00820174" w:rsidRPr="00AE0334">
        <w:t>, arvo annetaan</w:t>
      </w:r>
      <w:r w:rsidR="00820174">
        <w:t xml:space="preserve"> </w:t>
      </w:r>
      <w:r w:rsidR="00820174" w:rsidRPr="00AE0334">
        <w:t xml:space="preserve">luokituksesta ENSIH </w:t>
      </w:r>
      <w:r w:rsidR="00820174">
        <w:t>–</w:t>
      </w:r>
      <w:r w:rsidR="00820174" w:rsidRPr="00AE0334">
        <w:t xml:space="preserve"> </w:t>
      </w:r>
      <w:r w:rsidR="00820174">
        <w:t>Viive potilaan luovuttamisessa</w:t>
      </w:r>
      <w:r w:rsidR="00820174" w:rsidRPr="00AE0334">
        <w:t xml:space="preserve"> </w:t>
      </w:r>
      <w:r w:rsidR="00820174">
        <w:t>(codeSystem</w:t>
      </w:r>
      <w:r w:rsidR="00820174" w:rsidRPr="00AE0334">
        <w:t>: 1.2.246.53</w:t>
      </w:r>
      <w:r w:rsidR="00820174">
        <w:t>7.6.3006</w:t>
      </w:r>
      <w:r w:rsidR="00820174" w:rsidRPr="00AE0334">
        <w:t>.2014)</w:t>
      </w:r>
      <w:r w:rsidR="00820174" w:rsidRPr="00E7746D">
        <w:t xml:space="preserve"> </w:t>
      </w:r>
      <w:r w:rsidR="00820174" w:rsidRPr="00AE0334">
        <w:t>CD-tietotyypillä</w:t>
      </w:r>
    </w:p>
    <w:p w14:paraId="7A1F01DB" w14:textId="25656B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50" w:name="_Toc494272904"/>
      <w:r w:rsidR="008558FE" w:rsidRPr="00382EF8">
        <w:rPr>
          <w:rStyle w:val="Hyperlinkki"/>
        </w:rPr>
        <w:t>Potilaan yleistiedot</w:t>
      </w:r>
      <w:bookmarkEnd w:id="250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6A0813" w14:paraId="405B6338" w14:textId="77777777" w:rsidTr="00A878B7">
        <w:tc>
          <w:tcPr>
            <w:tcW w:w="9236" w:type="dxa"/>
          </w:tcPr>
          <w:p w14:paraId="799ABD41" w14:textId="77777777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5FD76F57" w14:textId="77777777" w:rsidR="00A878B7" w:rsidRPr="00A878B7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A1F01DE" w14:textId="66D756BD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[1..1] code/@code="</w:t>
      </w:r>
      <w:r w:rsidRPr="0082643A">
        <w:t>76</w:t>
      </w:r>
      <w:r w:rsidR="0004647E" w:rsidRPr="0082643A">
        <w:t xml:space="preserve">" </w:t>
      </w:r>
      <w:r w:rsidRPr="0082643A">
        <w:t>Muu merkintä</w:t>
      </w:r>
      <w:r w:rsidR="0095153D">
        <w:t xml:space="preserve"> </w:t>
      </w:r>
      <w:r w:rsidR="000B14D2">
        <w:t>(codeSystem</w:t>
      </w:r>
      <w:r w:rsidR="0004647E" w:rsidRPr="0095153D">
        <w:t xml:space="preserve">: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51B7A7B9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[1..1] title</w:t>
      </w:r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Pr="0082643A">
        <w:t>Muu merkintä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lastRenderedPageBreak/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[1..1] text </w:t>
      </w:r>
    </w:p>
    <w:p w14:paraId="6547FA68" w14:textId="77777777" w:rsidR="0092749F" w:rsidRDefault="0092749F" w:rsidP="0092749F"/>
    <w:p w14:paraId="155E44FF" w14:textId="5E46CBB7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yleistiedot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20</w:t>
      </w:r>
      <w:r w:rsidRPr="00567C0E">
        <w:t>0)</w:t>
      </w:r>
      <w:r>
        <w:t xml:space="preserve"> Potilaan toimintakyky (203)*; </w:t>
      </w:r>
    </w:p>
    <w:p w14:paraId="5C899C9D" w14:textId="291F23FA" w:rsidR="0092749F" w:rsidRDefault="0092749F" w:rsidP="0092749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Yhteyshenkilön nimi (141)*; Yhteyshenkilön puhelinnumero (212); Yhteyshenkilön suhde potilaaseen (213)</w:t>
      </w:r>
      <w:r>
        <w:br/>
      </w:r>
      <w:r>
        <w:br/>
        <w:t>* myös otsikko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[1..1</w:t>
      </w:r>
      <w:r w:rsidR="0004647E" w:rsidRPr="0082643A">
        <w:t xml:space="preserve">] entry </w:t>
      </w:r>
    </w:p>
    <w:p w14:paraId="7A1F01E5" w14:textId="54CC1F43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="00B44714" w:rsidRPr="0095153D">
        <w:t>1..1]</w:t>
      </w:r>
      <w:r w:rsidR="00B44714">
        <w:t xml:space="preserve"> templateId, jonka arvon PITÄÄ OLLA </w:t>
      </w:r>
      <w:r w:rsidR="00B44714" w:rsidRPr="00B44714">
        <w:t>@root=</w:t>
      </w:r>
      <w:r w:rsidR="00C22574">
        <w:t>”</w:t>
      </w:r>
      <w:del w:id="251" w:author="Timo Kaskinen" w:date="2017-06-20T15:15:00Z">
        <w:r w:rsidR="0098016F" w:rsidDel="00B93B3E">
          <w:delText>1.2.246.777.11.2016.1</w:delText>
        </w:r>
      </w:del>
      <w:ins w:id="252" w:author="Timo Kaskinen" w:date="2017-06-20T15:15:00Z">
        <w:r w:rsidR="00B93B3E">
          <w:t>1.2.246.777.11.2017.7</w:t>
        </w:r>
      </w:ins>
      <w:r w:rsidR="00C22574">
        <w:t xml:space="preserve">” (ensihoidon CDA </w:t>
      </w:r>
      <w:del w:id="253" w:author="Timo Kaskinen" w:date="2017-06-20T15:17:00Z">
        <w:r w:rsidR="00C22574" w:rsidDel="00B93B3E">
          <w:delText>2016</w:delText>
        </w:r>
      </w:del>
      <w:ins w:id="254" w:author="Timo Kaskinen" w:date="2017-06-20T15:17:00Z">
        <w:r w:rsidR="00B93B3E">
          <w:t>2017</w:t>
        </w:r>
      </w:ins>
      <w:r w:rsidR="00C22574">
        <w:t>)</w:t>
      </w:r>
    </w:p>
    <w:p w14:paraId="7A1F01E6" w14:textId="64E45F5C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1.2.246.537.6.12.2002.348.200</w:t>
      </w:r>
      <w:r>
        <w:t>” (Potilaan yleistiedot entry)</w:t>
      </w:r>
    </w:p>
    <w:p w14:paraId="7A1F01E7" w14:textId="44220A60" w:rsidR="0004647E" w:rsidRDefault="00B44714" w:rsidP="00AC4E00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 w:rsidR="0004647E" w:rsidRPr="0095153D">
        <w:t xml:space="preserve">1..1] </w:t>
      </w:r>
      <w:hyperlink w:anchor="_Potilaan_yleistiedot" w:history="1">
        <w:r w:rsidR="0095153D" w:rsidRPr="00E7746D">
          <w:rPr>
            <w:rStyle w:val="Hyperlinkki"/>
          </w:rPr>
          <w:t>Potilaan yleistiedot</w:t>
        </w:r>
      </w:hyperlink>
      <w:r w:rsidR="0095153D" w:rsidRPr="0095153D">
        <w:t xml:space="preserve"> </w:t>
      </w:r>
      <w:r w:rsidR="00487841">
        <w:t>organizer</w:t>
      </w:r>
    </w:p>
    <w:p w14:paraId="18A15A59" w14:textId="77777777" w:rsidR="006B018C" w:rsidRDefault="006B018C" w:rsidP="006B018C">
      <w:pPr>
        <w:pStyle w:val="Snt1"/>
      </w:pPr>
    </w:p>
    <w:p w14:paraId="585B649F" w14:textId="726260CD" w:rsidR="006B018C" w:rsidRPr="0095153D" w:rsidRDefault="006B018C" w:rsidP="006B018C">
      <w:pPr>
        <w:pStyle w:val="Snt1"/>
      </w:pPr>
      <w:r>
        <w:t>Toteutusohje: Potilaan yleistiedot</w:t>
      </w:r>
      <w:r w:rsidR="004343FC">
        <w:t xml:space="preserve"> </w:t>
      </w:r>
      <w:r>
        <w:t>-</w:t>
      </w:r>
      <w:r w:rsidR="003113AD">
        <w:t>entry:n</w:t>
      </w:r>
      <w:r>
        <w:t xml:space="preserve"> tietoja käsitellään päivit</w:t>
      </w:r>
      <w:r w:rsidR="004343FC">
        <w:t>et</w:t>
      </w:r>
      <w:r>
        <w:t>täessä tai täyden</w:t>
      </w:r>
      <w:r w:rsidR="004343FC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255" w:name="_Potilaan_yleistiedot_organizer"/>
    <w:bookmarkEnd w:id="255"/>
    <w:p w14:paraId="7A1F01E8" w14:textId="5C3CADC6" w:rsidR="0095153D" w:rsidRDefault="00487841" w:rsidP="00AE0334">
      <w:pPr>
        <w:pStyle w:val="Otsikko3"/>
      </w:pPr>
      <w:r>
        <w:fldChar w:fldCharType="begin"/>
      </w:r>
      <w:r>
        <w:instrText xml:space="preserve"> HYPERLINK  \l "_Potilaan_yleistiedot" </w:instrText>
      </w:r>
      <w:r>
        <w:fldChar w:fldCharType="separate"/>
      </w:r>
      <w:bookmarkStart w:id="256" w:name="_Toc494272905"/>
      <w:r w:rsidR="0095153D" w:rsidRPr="00487841">
        <w:rPr>
          <w:rStyle w:val="Hyperlinkki"/>
        </w:rPr>
        <w:t>Potilaan yleistiedot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r w:rsidR="0095153D" w:rsidRPr="00487841">
        <w:t>organizer</w:t>
      </w:r>
      <w:bookmarkEnd w:id="256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6A0813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[1..1]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A1F01ED" w14:textId="5B6A18B5" w:rsidR="007E0AC1" w:rsidRPr="0095153D" w:rsidRDefault="007E0AC1" w:rsidP="00AC4E00">
      <w:pPr>
        <w:pStyle w:val="Snt1"/>
      </w:pPr>
      <w:r>
        <w:t>3</w:t>
      </w:r>
      <w:r w:rsidRPr="0082643A">
        <w:t>. PAKOLLINEN yksi [1..1] code/@code="</w:t>
      </w:r>
      <w:r>
        <w:t>200</w:t>
      </w:r>
      <w:r w:rsidRPr="0082643A">
        <w:t xml:space="preserve">" </w:t>
      </w:r>
      <w:r>
        <w:t xml:space="preserve">Potilaan yleistiedot </w:t>
      </w:r>
      <w:r w:rsidRPr="0095153D">
        <w:t>(</w:t>
      </w:r>
      <w:r w:rsidR="002A573E">
        <w:t>c</w:t>
      </w:r>
      <w:r w:rsidR="000B14D2">
        <w:t>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7A1F01EE" w14:textId="77777777" w:rsidR="007E0AC1" w:rsidRDefault="00E63460" w:rsidP="00AC4E00">
      <w:pPr>
        <w:pStyle w:val="Snt1"/>
      </w:pPr>
      <w:r>
        <w:t>4. PAKOLLINEN yksi statusCode/@code=”completed”</w:t>
      </w:r>
    </w:p>
    <w:p w14:paraId="7A1F01EF" w14:textId="77777777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>nolla tai yksi</w:t>
      </w:r>
      <w:r w:rsidR="00E63460" w:rsidRPr="00125567">
        <w:t xml:space="preserve"> </w:t>
      </w:r>
      <w:r w:rsidR="0080598B" w:rsidRPr="00125567">
        <w:t>[</w:t>
      </w:r>
      <w:r w:rsidR="00AD4AB6" w:rsidRPr="00125567">
        <w:t>0</w:t>
      </w:r>
      <w:r w:rsidR="0080598B" w:rsidRPr="00125567">
        <w:t>..1] component</w:t>
      </w:r>
    </w:p>
    <w:p w14:paraId="7A1F01F0" w14:textId="52744CFB" w:rsidR="0080598B" w:rsidRPr="00AE0334" w:rsidRDefault="0080598B" w:rsidP="00AE0334">
      <w:pPr>
        <w:ind w:left="567"/>
        <w:rPr>
          <w:rFonts w:cs="Times New Roman"/>
        </w:rPr>
      </w:pPr>
      <w:r w:rsidRPr="00AE0334">
        <w:t xml:space="preserve">a. </w:t>
      </w:r>
      <w:r w:rsidR="007C79A5">
        <w:t>PAKOLLINEN yks</w:t>
      </w:r>
      <w:r w:rsidR="00487841">
        <w:t>i [</w:t>
      </w:r>
      <w:r w:rsidRPr="00AE0334">
        <w:t xml:space="preserve">1..1] </w:t>
      </w:r>
      <w:hyperlink w:anchor="_Potilaan_toimintakyky_observation" w:history="1">
        <w:r w:rsidR="00AD4AB6" w:rsidRPr="00E7746D">
          <w:rPr>
            <w:rStyle w:val="Hyperlinkki"/>
          </w:rPr>
          <w:t>Potilaan toimintakyky</w:t>
        </w:r>
      </w:hyperlink>
      <w:r w:rsidR="001F0C0D">
        <w:t xml:space="preserve"> </w:t>
      </w:r>
      <w:r w:rsidR="00D44A92">
        <w:t xml:space="preserve">(203) </w:t>
      </w:r>
      <w:r w:rsidR="001F0C0D">
        <w:t>observation</w:t>
      </w:r>
    </w:p>
    <w:p w14:paraId="7A1F01F1" w14:textId="77777777" w:rsidR="00125567" w:rsidRPr="00125567" w:rsidRDefault="00125567" w:rsidP="00AC4E00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[0..</w:t>
      </w:r>
      <w:r>
        <w:t>*</w:t>
      </w:r>
      <w:r w:rsidRPr="00125567">
        <w:t>] component</w:t>
      </w:r>
    </w:p>
    <w:p w14:paraId="7A1F01F2" w14:textId="52BA157F" w:rsidR="00125567" w:rsidRPr="00125567" w:rsidRDefault="00125567" w:rsidP="00AE0334">
      <w:pPr>
        <w:ind w:left="567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yhteyshenkilöt_organizer" w:history="1">
        <w:r w:rsidRPr="00E7746D">
          <w:rPr>
            <w:rStyle w:val="Hyperlinkki"/>
          </w:rPr>
          <w:t>Potilaan yhteyshenkilöt</w:t>
        </w:r>
      </w:hyperlink>
      <w:r w:rsidRPr="00125567">
        <w:t xml:space="preserve"> </w:t>
      </w:r>
      <w:r w:rsidR="00D44A92">
        <w:t xml:space="preserve">(210) </w:t>
      </w:r>
      <w:r w:rsidR="00487841">
        <w:t>organizer</w:t>
      </w:r>
    </w:p>
    <w:bookmarkStart w:id="257" w:name="_Potilaan_toimintakyky_observation"/>
    <w:bookmarkEnd w:id="257"/>
    <w:p w14:paraId="7A1F01F3" w14:textId="58AE4FD4" w:rsidR="0095153D" w:rsidRDefault="00487841" w:rsidP="00AE0334">
      <w:pPr>
        <w:pStyle w:val="Otsikko4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 \l "_Potilaan_yleistiedot_organizer" </w:instrText>
      </w:r>
      <w:r>
        <w:rPr>
          <w:lang w:val="en-US"/>
        </w:rPr>
        <w:fldChar w:fldCharType="separate"/>
      </w:r>
      <w:bookmarkStart w:id="258" w:name="_Toc494272906"/>
      <w:r w:rsidR="0095153D" w:rsidRPr="00487841">
        <w:rPr>
          <w:rStyle w:val="Hyperlinkki"/>
          <w:lang w:val="en-US"/>
        </w:rPr>
        <w:t>Potilaan toimintakyky</w:t>
      </w:r>
      <w:r>
        <w:rPr>
          <w:lang w:val="en-US"/>
        </w:rPr>
        <w:fldChar w:fldCharType="end"/>
      </w:r>
      <w:r w:rsidR="00125567" w:rsidRPr="00487841">
        <w:rPr>
          <w:lang w:val="en-US"/>
        </w:rPr>
        <w:t xml:space="preserve"> </w:t>
      </w:r>
      <w:r w:rsidR="00181274">
        <w:rPr>
          <w:lang w:val="en-US"/>
        </w:rPr>
        <w:t xml:space="preserve">- </w:t>
      </w:r>
      <w:r w:rsidR="00125567" w:rsidRPr="00487841">
        <w:rPr>
          <w:lang w:val="en-US"/>
        </w:rPr>
        <w:t>observation</w:t>
      </w:r>
      <w:bookmarkEnd w:id="258"/>
      <w:r w:rsidR="00181274">
        <w:rPr>
          <w:lang w:val="en-US"/>
        </w:rP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6A0813" w14:paraId="3C8D395B" w14:textId="77777777" w:rsidTr="00627942">
        <w:tc>
          <w:tcPr>
            <w:tcW w:w="9236" w:type="dxa"/>
          </w:tcPr>
          <w:p w14:paraId="72DDA844" w14:textId="22ACE33E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406D0619" w14:textId="77777777" w:rsidR="00370659" w:rsidRPr="00370659" w:rsidRDefault="00370659" w:rsidP="00370659">
      <w:pPr>
        <w:rPr>
          <w:lang w:val="en-US"/>
        </w:rPr>
      </w:pPr>
    </w:p>
    <w:p w14:paraId="7A1F01F6" w14:textId="77777777" w:rsidR="0003454B" w:rsidRPr="0003454B" w:rsidRDefault="0003454B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1F01F7" w14:textId="292420B7" w:rsidR="0003454B" w:rsidRDefault="0003454B" w:rsidP="00AC4E00">
      <w:pPr>
        <w:pStyle w:val="Snt1"/>
      </w:pPr>
      <w:r w:rsidRPr="00AE0334">
        <w:t xml:space="preserve">2. PAKOLLINEN yksi [1..1] </w:t>
      </w:r>
      <w:r w:rsidRPr="0082643A">
        <w:t>code/@code="</w:t>
      </w:r>
      <w:r>
        <w:t>203</w:t>
      </w:r>
      <w:r w:rsidRPr="0082643A">
        <w:t xml:space="preserve">" </w:t>
      </w:r>
      <w:r>
        <w:t xml:space="preserve">Potilaan toimintakyky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7188C4E" w14:textId="77777777" w:rsidR="0092749F" w:rsidRDefault="0092749F" w:rsidP="0092749F">
      <w:pPr>
        <w:pStyle w:val="Snt1"/>
      </w:pPr>
      <w:r>
        <w:t>3. PAKOLLINEN yksi [1..1] text</w:t>
      </w:r>
    </w:p>
    <w:p w14:paraId="23CB57B7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1F9" w14:textId="547A2DC2" w:rsidR="0003454B" w:rsidRPr="00AE0334" w:rsidRDefault="000B1BE8" w:rsidP="00AC4E00">
      <w:pPr>
        <w:pStyle w:val="Snt1"/>
      </w:pPr>
      <w:r w:rsidRPr="00AE0334">
        <w:t>4</w:t>
      </w:r>
      <w:r w:rsidR="0003454B" w:rsidRPr="00AE0334">
        <w:t>. PAKOLLINEN yksi [1..1] value</w:t>
      </w:r>
      <w:r w:rsidR="009D74B3">
        <w:t xml:space="preserve"> Potilaan toimintakyky (203)</w:t>
      </w:r>
      <w:r w:rsidR="00815A0E" w:rsidRPr="00AE0334">
        <w:t xml:space="preserve">, </w:t>
      </w:r>
      <w:r w:rsidR="0003454B" w:rsidRPr="00AE0334">
        <w:t>arvo</w:t>
      </w:r>
      <w:r w:rsidR="009D74B3" w:rsidRPr="00AE0334">
        <w:t xml:space="preserve"> annetaan</w:t>
      </w:r>
      <w:r w:rsidR="009D74B3">
        <w:t xml:space="preserve"> </w:t>
      </w:r>
      <w:r w:rsidR="0003454B" w:rsidRPr="00AE0334">
        <w:t>luokituksesta</w:t>
      </w:r>
      <w:r w:rsidRPr="00AE0334">
        <w:t xml:space="preserve"> </w:t>
      </w:r>
      <w:r w:rsidR="009D74B3" w:rsidRPr="00AE0334">
        <w:t>ENSIH - Potilaan toimintakyky ennen ensihoitotilannetta</w:t>
      </w:r>
      <w:r w:rsidR="009D74B3">
        <w:t xml:space="preserve"> </w:t>
      </w:r>
      <w:r w:rsidR="000B14D2">
        <w:t>(codeSystem</w:t>
      </w:r>
      <w:r w:rsidR="0003454B" w:rsidRPr="00AE0334">
        <w:t xml:space="preserve">: </w:t>
      </w:r>
      <w:r w:rsidRPr="00AE0334">
        <w:t>1.2.246.537.6.3007.2014</w:t>
      </w:r>
      <w:r w:rsidR="0003454B" w:rsidRPr="00AE0334">
        <w:t>)</w:t>
      </w:r>
      <w:r w:rsidR="00E7746D" w:rsidRPr="00E7746D">
        <w:t xml:space="preserve"> </w:t>
      </w:r>
      <w:r w:rsidR="00E7746D" w:rsidRPr="00AE0334">
        <w:t>CD-tietotyypillä</w:t>
      </w:r>
    </w:p>
    <w:bookmarkStart w:id="259" w:name="_Potilaan_yhteyshenkilöt_organizer"/>
    <w:bookmarkEnd w:id="259"/>
    <w:p w14:paraId="7A1F01FA" w14:textId="25183BB1" w:rsidR="0095153D" w:rsidRDefault="00487841" w:rsidP="00AE0334">
      <w:pPr>
        <w:pStyle w:val="Otsikko4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260" w:name="_Toc494272907"/>
      <w:r w:rsidR="0095153D" w:rsidRPr="00487841">
        <w:rPr>
          <w:rStyle w:val="Hyperlinkki"/>
        </w:rPr>
        <w:t xml:space="preserve">Potilaan </w:t>
      </w:r>
      <w:r w:rsidR="00A907E1" w:rsidRPr="00487841">
        <w:rPr>
          <w:rStyle w:val="Hyperlinkki"/>
        </w:rPr>
        <w:t>yhteyshenkilöt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r w:rsidR="000B1BE8" w:rsidRPr="00487841">
        <w:t>organizer</w:t>
      </w:r>
      <w:bookmarkEnd w:id="260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6A0813" w14:paraId="408FD5FF" w14:textId="77777777" w:rsidTr="00627942">
        <w:tc>
          <w:tcPr>
            <w:tcW w:w="9236" w:type="dxa"/>
          </w:tcPr>
          <w:p w14:paraId="5EAA2665" w14:textId="35EA5F4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[1..1] @classCode="CLUSTER" ja yksi [1..1] @moodCode="EVN"</w:t>
      </w:r>
    </w:p>
    <w:p w14:paraId="7A1F01FE" w14:textId="28E3F20F" w:rsidR="000B1BE8" w:rsidRPr="0095153D" w:rsidRDefault="000B1BE8" w:rsidP="00AC4E00">
      <w:pPr>
        <w:pStyle w:val="Snt1"/>
      </w:pPr>
      <w:r>
        <w:lastRenderedPageBreak/>
        <w:t>2</w:t>
      </w:r>
      <w:r w:rsidRPr="0082643A">
        <w:t>. PAKOLLINEN yksi [1..1] code/@code="</w:t>
      </w:r>
      <w:r>
        <w:t>210</w:t>
      </w:r>
      <w:r w:rsidRPr="0082643A">
        <w:t xml:space="preserve">" </w:t>
      </w:r>
      <w:r>
        <w:t xml:space="preserve">Potilaan yhteyshenkilöt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(210)</w:t>
      </w:r>
    </w:p>
    <w:p w14:paraId="7A1F01FF" w14:textId="77777777" w:rsidR="000B1BE8" w:rsidRDefault="009E7314" w:rsidP="00AC4E00">
      <w:pPr>
        <w:pStyle w:val="Snt1"/>
      </w:pPr>
      <w:r>
        <w:t>3</w:t>
      </w:r>
      <w:r w:rsidR="000B1BE8">
        <w:t>. PAKOLLINEN yksi statusCode/@code=”completed”</w:t>
      </w:r>
    </w:p>
    <w:p w14:paraId="7A1F0200" w14:textId="77777777" w:rsidR="000B1BE8" w:rsidRPr="00125567" w:rsidRDefault="009E7314" w:rsidP="00AC4E00">
      <w:pPr>
        <w:pStyle w:val="Snt1"/>
      </w:pPr>
      <w:r>
        <w:t>4</w:t>
      </w:r>
      <w:r w:rsidR="000B1BE8" w:rsidRPr="00125567">
        <w:t xml:space="preserve">. </w:t>
      </w:r>
      <w:r w:rsidR="000B1BE8">
        <w:t>PAKOLLINEN yksi</w:t>
      </w:r>
      <w:r w:rsidR="000B1BE8" w:rsidRPr="00125567">
        <w:t xml:space="preserve"> [</w:t>
      </w:r>
      <w:r w:rsidR="000B1BE8">
        <w:t>1</w:t>
      </w:r>
      <w:r w:rsidR="000B1BE8" w:rsidRPr="00125567">
        <w:t>..1] component</w:t>
      </w:r>
    </w:p>
    <w:p w14:paraId="7A1F0201" w14:textId="47D77A95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nimi_observation" w:history="1">
        <w:r w:rsidRPr="00487841">
          <w:rPr>
            <w:rStyle w:val="Hyperlinkki"/>
          </w:rPr>
          <w:t>Yhteyshenkilön nimi</w:t>
        </w:r>
      </w:hyperlink>
      <w:r w:rsidR="00E7746D">
        <w:t xml:space="preserve"> </w:t>
      </w:r>
      <w:r w:rsidR="00D44A92">
        <w:t xml:space="preserve">(211) </w:t>
      </w:r>
      <w:r w:rsidR="00E7746D">
        <w:t>observation</w:t>
      </w:r>
    </w:p>
    <w:p w14:paraId="7A1F0202" w14:textId="77777777" w:rsidR="000B1BE8" w:rsidRPr="00125567" w:rsidRDefault="009E7314" w:rsidP="00AC4E00">
      <w:pPr>
        <w:pStyle w:val="Snt1"/>
      </w:pPr>
      <w:r>
        <w:t>5</w:t>
      </w:r>
      <w:r w:rsidR="000B1BE8" w:rsidRPr="00125567">
        <w:t xml:space="preserve">. VAPAAEHTOINEN </w:t>
      </w:r>
      <w:r w:rsidR="000B1BE8">
        <w:t xml:space="preserve">nolla tai </w:t>
      </w:r>
      <w:r>
        <w:t xml:space="preserve">yksi </w:t>
      </w:r>
      <w:r w:rsidR="000B1BE8" w:rsidRPr="00125567">
        <w:t>[0..</w:t>
      </w:r>
      <w:r>
        <w:t>1</w:t>
      </w:r>
      <w:r w:rsidR="000B1BE8" w:rsidRPr="00125567">
        <w:t>] component</w:t>
      </w:r>
    </w:p>
    <w:p w14:paraId="7A1F0203" w14:textId="308690FA" w:rsidR="000B1BE8" w:rsidRPr="00125567" w:rsidRDefault="000B1BE8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puhelinnumero_observ" w:history="1">
        <w:r w:rsidR="00815A0E" w:rsidRPr="00487841">
          <w:rPr>
            <w:rStyle w:val="Hyperlinkki"/>
          </w:rPr>
          <w:t>Yhteyshenkilön puhelinnumero</w:t>
        </w:r>
      </w:hyperlink>
      <w:r w:rsidR="00E7746D">
        <w:t xml:space="preserve"> </w:t>
      </w:r>
      <w:r w:rsidR="00D44A92">
        <w:t xml:space="preserve">(212) </w:t>
      </w:r>
      <w:r w:rsidR="00E7746D">
        <w:t>observation</w:t>
      </w:r>
    </w:p>
    <w:p w14:paraId="7A1F0204" w14:textId="77777777" w:rsidR="00815A0E" w:rsidRPr="00125567" w:rsidRDefault="009E7314" w:rsidP="00AC4E00">
      <w:pPr>
        <w:pStyle w:val="Snt1"/>
      </w:pPr>
      <w:r>
        <w:t>6</w:t>
      </w:r>
      <w:r w:rsidR="00815A0E" w:rsidRPr="00125567">
        <w:t xml:space="preserve">. VAPAAEHTOINEN </w:t>
      </w:r>
      <w:r w:rsidR="00815A0E">
        <w:t>nolla tai yksi</w:t>
      </w:r>
      <w:r w:rsidR="00815A0E" w:rsidRPr="00125567">
        <w:t xml:space="preserve"> [0..</w:t>
      </w:r>
      <w:r w:rsidR="00815A0E">
        <w:t>1</w:t>
      </w:r>
      <w:r w:rsidR="00815A0E" w:rsidRPr="00125567">
        <w:t>] component</w:t>
      </w:r>
    </w:p>
    <w:p w14:paraId="7A1F0205" w14:textId="3574A169" w:rsidR="00815A0E" w:rsidRPr="00125567" w:rsidRDefault="00815A0E" w:rsidP="00AC4E00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Yhteyshenkilön_suhde_potilaaseen" w:history="1">
        <w:r w:rsidRPr="00487841">
          <w:rPr>
            <w:rStyle w:val="Hyperlinkki"/>
          </w:rPr>
          <w:t>Yhteyshenkilön suhde potilaaseen</w:t>
        </w:r>
      </w:hyperlink>
      <w:r w:rsidR="00E7746D">
        <w:t xml:space="preserve"> </w:t>
      </w:r>
      <w:r w:rsidR="00D44A92">
        <w:t xml:space="preserve">(213) </w:t>
      </w:r>
      <w:r w:rsidR="00E7746D">
        <w:t>observation</w:t>
      </w:r>
    </w:p>
    <w:bookmarkStart w:id="261" w:name="_Yhteyshenkilön_nimi_observation"/>
    <w:bookmarkEnd w:id="261"/>
    <w:p w14:paraId="7A1F0206" w14:textId="5E5FFAAA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62" w:name="_Toc494272908"/>
      <w:r w:rsidR="00815A0E" w:rsidRPr="00487841">
        <w:rPr>
          <w:rStyle w:val="Hyperlinkki"/>
        </w:rPr>
        <w:t>Yhteyshenkilön nimi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262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6A0813" w14:paraId="6D9CFBAA" w14:textId="77777777" w:rsidTr="00627942">
        <w:tc>
          <w:tcPr>
            <w:tcW w:w="9236" w:type="dxa"/>
          </w:tcPr>
          <w:p w14:paraId="767B273B" w14:textId="1E7D3195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0B" w14:textId="2003FE86" w:rsidR="00815A0E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82643A">
        <w:t>code/@code="</w:t>
      </w:r>
      <w:r>
        <w:t>211</w:t>
      </w:r>
      <w:r w:rsidRPr="0082643A">
        <w:t xml:space="preserve">" </w:t>
      </w:r>
      <w:r>
        <w:t xml:space="preserve">Yhteyshenkilön nimi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4742A50" w14:textId="77777777" w:rsidR="0092749F" w:rsidRDefault="0092749F" w:rsidP="0092749F">
      <w:pPr>
        <w:pStyle w:val="Snt1"/>
      </w:pPr>
      <w:r>
        <w:t>3. PAKOLLINEN yksi [1..1] text</w:t>
      </w:r>
    </w:p>
    <w:p w14:paraId="4787EB58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0D" w14:textId="4C323762" w:rsidR="00815A0E" w:rsidRPr="000B1BE8" w:rsidRDefault="00815A0E" w:rsidP="00AC4E00">
      <w:pPr>
        <w:pStyle w:val="Snt1"/>
      </w:pPr>
      <w:r>
        <w:t>4</w:t>
      </w:r>
      <w:r w:rsidRPr="0003454B">
        <w:t>. PAKOLLINEN yksi [1..1] value</w:t>
      </w:r>
      <w:r w:rsidR="009D74B3">
        <w:t xml:space="preserve"> Yhteyshenkilön nimi (211)</w:t>
      </w:r>
      <w:r>
        <w:t>,</w:t>
      </w:r>
      <w:r w:rsidRPr="0003454B">
        <w:t xml:space="preserve"> </w:t>
      </w:r>
      <w:r w:rsidR="009D74B3">
        <w:t xml:space="preserve">arvo </w:t>
      </w:r>
      <w:r w:rsidR="00D44A92">
        <w:t xml:space="preserve">annetaan </w:t>
      </w:r>
      <w:r w:rsidR="00D44A92" w:rsidRPr="0003454B">
        <w:t>arvo</w:t>
      </w:r>
      <w:r w:rsidR="00D44A92">
        <w:t xml:space="preserve"> </w:t>
      </w:r>
      <w:r>
        <w:t>PN-tietotyy</w:t>
      </w:r>
      <w:r w:rsidRPr="0003454B">
        <w:t>pillä</w:t>
      </w:r>
    </w:p>
    <w:bookmarkStart w:id="263" w:name="_Yhteyshenkilön_puhelinnumero_observ"/>
    <w:bookmarkEnd w:id="263"/>
    <w:p w14:paraId="7A1F020F" w14:textId="29BC9F80" w:rsid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64" w:name="_Toc494272909"/>
      <w:r w:rsidR="00815A0E" w:rsidRPr="00487841">
        <w:rPr>
          <w:rStyle w:val="Hyperlinkki"/>
        </w:rPr>
        <w:t>Yhteyshenkilön puhelinnumero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264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6A0813" w14:paraId="654E42FF" w14:textId="77777777" w:rsidTr="00627942">
        <w:tc>
          <w:tcPr>
            <w:tcW w:w="9236" w:type="dxa"/>
          </w:tcPr>
          <w:p w14:paraId="7E9CED73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5578E8" w14:textId="77777777" w:rsidR="00370659" w:rsidRPr="00370659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7A1F0213" w14:textId="3E7313A1" w:rsidR="00815A0E" w:rsidRPr="0003454B" w:rsidRDefault="00815A0E" w:rsidP="00815A0E">
      <w:pPr>
        <w:pStyle w:val="Eivli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3454B">
        <w:rPr>
          <w:rFonts w:ascii="Times New Roman" w:hAnsi="Times New Roman" w:cs="Times New Roman"/>
        </w:rPr>
        <w:t xml:space="preserve">. PAKOLLINEN yksi </w:t>
      </w:r>
      <w:r w:rsidRPr="007E0AC1">
        <w:rPr>
          <w:rFonts w:ascii="Times New Roman" w:hAnsi="Times New Roman" w:cs="Times New Roman"/>
        </w:rPr>
        <w:t>[1..1] @classCode="</w:t>
      </w:r>
      <w:r>
        <w:rPr>
          <w:rFonts w:ascii="Times New Roman" w:hAnsi="Times New Roman" w:cs="Times New Roman"/>
        </w:rPr>
        <w:t>OBS</w:t>
      </w:r>
      <w:r w:rsidRPr="007E0AC1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</w:rPr>
        <w:t>ja yks</w:t>
      </w:r>
      <w:r w:rsidR="00487841">
        <w:rPr>
          <w:rFonts w:ascii="Times New Roman" w:hAnsi="Times New Roman" w:cs="Times New Roman"/>
        </w:rPr>
        <w:t>i [</w:t>
      </w:r>
      <w:r w:rsidRPr="0003454B">
        <w:rPr>
          <w:rFonts w:ascii="Times New Roman" w:hAnsi="Times New Roman" w:cs="Times New Roman"/>
        </w:rPr>
        <w:t xml:space="preserve">1..1] @moodCode="EVN" </w:t>
      </w:r>
    </w:p>
    <w:p w14:paraId="7A1F0214" w14:textId="6C119DAA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code/@code="2</w:t>
      </w:r>
      <w:r w:rsidR="009E7314" w:rsidRPr="00AE0334">
        <w:t>12</w:t>
      </w:r>
      <w:r w:rsidRPr="00AE0334">
        <w:t xml:space="preserve">" </w:t>
      </w:r>
      <w:r w:rsidR="009E7314" w:rsidRPr="00AE0334">
        <w:t>Yhteyshenkilön puhelinnumero</w:t>
      </w:r>
      <w:r w:rsidRPr="00AE0334">
        <w:t xml:space="preserve"> </w:t>
      </w:r>
      <w:r w:rsidR="000B14D2">
        <w:t>(codeSystem</w:t>
      </w:r>
      <w:r w:rsidRPr="00AE0334">
        <w:t>: 1.2.246.537.6.12.2002.348)</w:t>
      </w:r>
    </w:p>
    <w:p w14:paraId="445C7638" w14:textId="77777777" w:rsidR="0092749F" w:rsidRDefault="0092749F" w:rsidP="0092749F">
      <w:pPr>
        <w:pStyle w:val="Snt1"/>
      </w:pPr>
      <w:r>
        <w:t>3. PAKOLLINEN yksi [1..1] text</w:t>
      </w:r>
    </w:p>
    <w:p w14:paraId="2A3027B9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16" w14:textId="6277E128" w:rsidR="00815A0E" w:rsidRPr="000B1BE8" w:rsidRDefault="00815A0E" w:rsidP="00AC4E00">
      <w:pPr>
        <w:pStyle w:val="Snt1"/>
      </w:pPr>
      <w:r>
        <w:t>4</w:t>
      </w:r>
      <w:r w:rsidRPr="0003454B">
        <w:t>. PAKOLLINEN yksi</w:t>
      </w:r>
      <w:r w:rsidR="009E7314">
        <w:t xml:space="preserve"> tai useampi</w:t>
      </w:r>
      <w:r w:rsidRPr="0003454B">
        <w:t xml:space="preserve"> [1..</w:t>
      </w:r>
      <w:r w:rsidR="009E7314">
        <w:t>*</w:t>
      </w:r>
      <w:r w:rsidRPr="0003454B">
        <w:t>] value</w:t>
      </w:r>
      <w:r w:rsidR="009D74B3">
        <w:t xml:space="preserve"> Yhteyshenkilön puhelinnumero (212)</w:t>
      </w:r>
      <w:r>
        <w:t>,</w:t>
      </w:r>
      <w:r w:rsidRPr="0003454B">
        <w:t xml:space="preserve"> </w:t>
      </w:r>
      <w:r w:rsidR="00D44A92" w:rsidRPr="0003454B">
        <w:t>arvo</w:t>
      </w:r>
      <w:r w:rsidR="00D44A92">
        <w:t xml:space="preserve"> </w:t>
      </w:r>
      <w:r w:rsidR="009D74B3">
        <w:t xml:space="preserve">annetaan </w:t>
      </w:r>
      <w:r w:rsidR="009E7314">
        <w:t>TEL</w:t>
      </w:r>
      <w:r>
        <w:t>-tietotyy</w:t>
      </w:r>
      <w:r w:rsidRPr="0003454B">
        <w:t xml:space="preserve">pillä </w:t>
      </w:r>
    </w:p>
    <w:bookmarkStart w:id="265" w:name="_Yhteyshenkilön_suhde_potilaaseen"/>
    <w:bookmarkEnd w:id="265"/>
    <w:p w14:paraId="7A1F0218" w14:textId="3AB18B31" w:rsidR="00815A0E" w:rsidRPr="00815A0E" w:rsidRDefault="00487841" w:rsidP="00AE0334">
      <w:pPr>
        <w:pStyle w:val="Otsikko5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66" w:name="_Toc494272910"/>
      <w:r w:rsidR="00815A0E" w:rsidRPr="00487841">
        <w:rPr>
          <w:rStyle w:val="Hyperlinkki"/>
        </w:rPr>
        <w:t>Yhteyshenkilön suhde potilaaseen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2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6A0813" w14:paraId="51A51333" w14:textId="77777777" w:rsidTr="00627942">
        <w:tc>
          <w:tcPr>
            <w:tcW w:w="9236" w:type="dxa"/>
          </w:tcPr>
          <w:p w14:paraId="4ADB1442" w14:textId="77777777" w:rsidR="00370659" w:rsidRPr="00A878B7" w:rsidRDefault="00370659" w:rsidP="0062794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21C" w14:textId="1FFC5A11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7A1F021D" w14:textId="2B496FD7" w:rsidR="00815A0E" w:rsidRPr="00AE0334" w:rsidRDefault="00815A0E" w:rsidP="00AC4E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code/@code="2</w:t>
      </w:r>
      <w:r w:rsidR="009E7314" w:rsidRPr="00AE0334">
        <w:t>1</w:t>
      </w:r>
      <w:r w:rsidRPr="00AE0334">
        <w:t xml:space="preserve">3" </w:t>
      </w:r>
      <w:r w:rsidR="009E7314" w:rsidRPr="00AE0334">
        <w:t>Yhteyshenkilön suhde potilaaseen</w:t>
      </w:r>
      <w:r w:rsidRPr="00AE0334">
        <w:t xml:space="preserve"> </w:t>
      </w:r>
      <w:r w:rsidR="000B14D2">
        <w:t>(codeSystem</w:t>
      </w:r>
      <w:r w:rsidRPr="00AE0334">
        <w:t>: 1.2.246.537.6.12.2002.348)</w:t>
      </w:r>
    </w:p>
    <w:p w14:paraId="1470B4D5" w14:textId="77777777" w:rsidR="0092749F" w:rsidRDefault="0092749F" w:rsidP="0092749F">
      <w:pPr>
        <w:pStyle w:val="Snt1"/>
      </w:pPr>
      <w:r>
        <w:t>3. PAKOLLINEN yksi [1..1] text</w:t>
      </w:r>
    </w:p>
    <w:p w14:paraId="42D613F0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7A1F021F" w14:textId="5B9F4300" w:rsidR="00815A0E" w:rsidRDefault="00815A0E" w:rsidP="00AC4E00">
      <w:pPr>
        <w:pStyle w:val="Snt1"/>
      </w:pPr>
      <w:r>
        <w:t>4</w:t>
      </w:r>
      <w:r w:rsidRPr="0003454B">
        <w:t>. PAKOLLINEN yksi [1..1] value</w:t>
      </w:r>
      <w:r w:rsidR="009D74B3">
        <w:t xml:space="preserve"> </w:t>
      </w:r>
      <w:r w:rsidR="009D74B3" w:rsidRPr="00AE0334">
        <w:t xml:space="preserve">Yhteyshenkilön suhde potilaaseen </w:t>
      </w:r>
      <w:r w:rsidR="009D74B3">
        <w:t>(213)</w:t>
      </w:r>
      <w:r>
        <w:t>,</w:t>
      </w:r>
      <w:r w:rsidRPr="0003454B">
        <w:t xml:space="preserve"> arvo</w:t>
      </w:r>
      <w:r w:rsidR="001F0C0D">
        <w:t xml:space="preserve"> </w:t>
      </w:r>
      <w:r w:rsidR="009D74B3">
        <w:t xml:space="preserve">annetaan </w:t>
      </w:r>
      <w:r>
        <w:t xml:space="preserve">luokituksesta </w:t>
      </w:r>
      <w:r w:rsidR="009D74B3" w:rsidRPr="009E7314">
        <w:t>AR/YDIN - Sukulaisuus</w:t>
      </w:r>
      <w:r w:rsidR="009D74B3">
        <w:t xml:space="preserve"> </w:t>
      </w:r>
      <w:r w:rsidR="000B14D2">
        <w:t>(codeSystem</w:t>
      </w:r>
      <w:r w:rsidRPr="000B1BE8">
        <w:t xml:space="preserve">: </w:t>
      </w:r>
      <w:r w:rsidR="009E7314" w:rsidRPr="009E7314">
        <w:t>1.2.246.537.5.40054.2003</w:t>
      </w:r>
      <w:r w:rsidRPr="000B1BE8">
        <w:t>)</w:t>
      </w:r>
      <w:r w:rsidR="00D44A92" w:rsidRPr="00D44A92">
        <w:t xml:space="preserve"> </w:t>
      </w:r>
      <w:r w:rsidR="00D44A92" w:rsidRPr="0003454B">
        <w:t>CD</w:t>
      </w:r>
      <w:r w:rsidR="00D44A92">
        <w:t>-tietotyy</w:t>
      </w:r>
      <w:r w:rsidR="00D44A92" w:rsidRPr="0003454B">
        <w:t>pillä</w:t>
      </w:r>
    </w:p>
    <w:bookmarkStart w:id="267" w:name="_Kyseessä_on_ensihoitokertomusmerkin_1"/>
    <w:bookmarkEnd w:id="267"/>
    <w:p w14:paraId="2587763E" w14:textId="4352278A" w:rsidR="00F018C1" w:rsidRPr="00382EF8" w:rsidRDefault="00F018C1" w:rsidP="00F018C1">
      <w:pPr>
        <w:pStyle w:val="Otsikko2"/>
        <w:rPr>
          <w:rStyle w:val="Hyperlinkki"/>
        </w:rPr>
      </w:pPr>
      <w:r>
        <w:fldChar w:fldCharType="begin"/>
      </w:r>
      <w:r w:rsidR="00FD3170">
        <w:instrText>HYPERLINK  \l "_Ensihoitokertomus"</w:instrText>
      </w:r>
      <w:r>
        <w:fldChar w:fldCharType="separate"/>
      </w:r>
      <w:bookmarkStart w:id="268" w:name="_Toc494272911"/>
      <w:r w:rsidRPr="00F018C1">
        <w:rPr>
          <w:rStyle w:val="Hyperlinkki"/>
        </w:rPr>
        <w:t>Kyseessä on ensihoitokertomusmerkinnän väliversio</w:t>
      </w:r>
      <w:bookmarkEnd w:id="268"/>
    </w:p>
    <w:p w14:paraId="5AEFB384" w14:textId="77777777" w:rsidR="00615700" w:rsidRDefault="00F018C1" w:rsidP="00615700">
      <w:pPr>
        <w:pStyle w:val="Snt1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lastRenderedPageBreak/>
              <w:t>/structuredBody/component/section/component/section/component/section</w:t>
            </w:r>
          </w:p>
        </w:tc>
      </w:tr>
    </w:tbl>
    <w:p w14:paraId="55E2DC83" w14:textId="77777777" w:rsidR="00615700" w:rsidRPr="00615700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8CFDEEC" w14:textId="05FEEE0A" w:rsidR="00F018C1" w:rsidRPr="0095153D" w:rsidRDefault="00F018C1" w:rsidP="00F018C1">
      <w:pPr>
        <w:pStyle w:val="Snt1"/>
      </w:pPr>
      <w:r w:rsidRPr="0082643A">
        <w:t>1. PAKOLLINEN yksi [1..1] code/@code="76" Muu merkintä</w:t>
      </w:r>
      <w:r>
        <w:t xml:space="preserve"> (codeSystem</w:t>
      </w:r>
      <w:r w:rsidRPr="0095153D">
        <w:t>: 1.2.246.537.6.14.2006 AR/YDIN - Otsikot)</w:t>
      </w:r>
    </w:p>
    <w:p w14:paraId="39A7D8A1" w14:textId="77777777" w:rsidR="00F018C1" w:rsidRPr="0082643A" w:rsidRDefault="00F018C1" w:rsidP="00F018C1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 xml:space="preserve">"Muu merkintä" </w:t>
      </w:r>
    </w:p>
    <w:p w14:paraId="772E6A9B" w14:textId="77777777" w:rsidR="00F018C1" w:rsidRPr="0080598B" w:rsidRDefault="00F018C1" w:rsidP="00F018C1">
      <w:pPr>
        <w:pStyle w:val="Snt1"/>
      </w:pPr>
      <w:r w:rsidRPr="0080598B">
        <w:t xml:space="preserve">3. PAKOLLINEN yksi [1..1] text </w:t>
      </w:r>
    </w:p>
    <w:p w14:paraId="24AE11B6" w14:textId="77777777" w:rsidR="0000172F" w:rsidRDefault="0000172F" w:rsidP="0000172F"/>
    <w:p w14:paraId="690AA208" w14:textId="399BDE7F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172F">
        <w:rPr>
          <w:b/>
        </w:rPr>
        <w:t>Kyseessä on ensihoitokertomusmerkinnän väliversio</w:t>
      </w:r>
      <w:r>
        <w:t xml:space="preserve"> </w:t>
      </w:r>
      <w:r w:rsidRPr="00567C0E">
        <w:t>(</w:t>
      </w:r>
      <w:r>
        <w:t>500</w:t>
      </w:r>
      <w:r w:rsidRPr="00567C0E">
        <w:t>0)</w:t>
      </w:r>
      <w:r>
        <w:t>*</w:t>
      </w:r>
    </w:p>
    <w:p w14:paraId="17A6A45A" w14:textId="77777777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3C7FA7" w14:textId="2BB37B50" w:rsidR="0000172F" w:rsidRDefault="0000172F" w:rsidP="0000172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vain otsikko, kun arvo=true</w:t>
      </w:r>
    </w:p>
    <w:p w14:paraId="57F6F50E" w14:textId="77777777" w:rsidR="0000172F" w:rsidRPr="0080598B" w:rsidRDefault="0000172F" w:rsidP="0000172F"/>
    <w:p w14:paraId="354F3429" w14:textId="60F542A1" w:rsidR="00F018C1" w:rsidRPr="0082643A" w:rsidRDefault="00F018C1" w:rsidP="00F018C1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3A90E19C" w14:textId="1B73F346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del w:id="269" w:author="Timo Kaskinen" w:date="2017-06-20T15:15:00Z">
        <w:r w:rsidR="0098016F" w:rsidDel="00B93B3E">
          <w:delText>1.2.246.777.11.2016.1</w:delText>
        </w:r>
      </w:del>
      <w:ins w:id="270" w:author="Timo Kaskinen" w:date="2017-06-20T15:15:00Z">
        <w:r w:rsidR="00B93B3E">
          <w:t>1.2.246.777.11.2017.7</w:t>
        </w:r>
      </w:ins>
      <w:r w:rsidR="00C22574">
        <w:t xml:space="preserve">” (ensihoidon CDA </w:t>
      </w:r>
      <w:del w:id="271" w:author="Timo Kaskinen" w:date="2017-06-20T15:17:00Z">
        <w:r w:rsidR="00C22574" w:rsidDel="00B93B3E">
          <w:delText>2016</w:delText>
        </w:r>
      </w:del>
      <w:ins w:id="272" w:author="Timo Kaskinen" w:date="2017-06-20T15:17:00Z">
        <w:r w:rsidR="00B93B3E">
          <w:t>2017</w:t>
        </w:r>
      </w:ins>
      <w:r w:rsidR="00C22574">
        <w:t>)</w:t>
      </w:r>
    </w:p>
    <w:p w14:paraId="632BF9E8" w14:textId="33EDBD56" w:rsidR="00F018C1" w:rsidRDefault="00F018C1" w:rsidP="00F018C1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1.2.246.537.6.12.2002.348.5000” (</w:t>
      </w:r>
      <w:r w:rsidRPr="00F018C1">
        <w:t>Kyseessä on ensihoitokertomusmerkinnän väliversio</w:t>
      </w:r>
      <w:r>
        <w:t xml:space="preserve"> entry)</w:t>
      </w:r>
    </w:p>
    <w:p w14:paraId="291F2A20" w14:textId="36F54A51" w:rsidR="00F018C1" w:rsidRDefault="00F018C1" w:rsidP="00F018C1">
      <w:pPr>
        <w:pStyle w:val="Snt2"/>
      </w:pPr>
      <w:r>
        <w:t>c. PAKOLLINEN yksi [</w:t>
      </w:r>
      <w:r w:rsidRPr="0095153D">
        <w:t xml:space="preserve">1..1] </w:t>
      </w:r>
      <w:hyperlink w:anchor="_Kyseessä_on_ensihoitokertomusmerkin" w:history="1">
        <w:r w:rsidRPr="00FD3170">
          <w:rPr>
            <w:rStyle w:val="Hyperlinkki"/>
          </w:rPr>
          <w:t>Kyseessä on ensihoitokertomusmerkinnän väliversio</w:t>
        </w:r>
      </w:hyperlink>
      <w:r w:rsidR="00FD3170">
        <w:t xml:space="preserve"> (5000)</w:t>
      </w:r>
      <w:r w:rsidRPr="0095153D">
        <w:t xml:space="preserve"> </w:t>
      </w:r>
      <w:r>
        <w:t>o</w:t>
      </w:r>
      <w:r w:rsidR="00FD3170">
        <w:t>bservation</w:t>
      </w:r>
    </w:p>
    <w:p w14:paraId="1C7F1289" w14:textId="77777777" w:rsidR="006B018C" w:rsidRDefault="006B018C" w:rsidP="006B018C">
      <w:pPr>
        <w:pStyle w:val="Snt1"/>
      </w:pPr>
      <w:bookmarkStart w:id="273" w:name="_Kyseessä_on_ensihoitokertomusmerkin"/>
      <w:bookmarkEnd w:id="273"/>
    </w:p>
    <w:p w14:paraId="51F6E10B" w14:textId="0A5F3044" w:rsidR="006B018C" w:rsidRPr="0074128A" w:rsidRDefault="006B018C" w:rsidP="006B018C">
      <w:pPr>
        <w:pStyle w:val="Snt1"/>
        <w:rPr>
          <w:rFonts w:eastAsiaTheme="majorEastAsia" w:cstheme="majorHAnsi"/>
          <w:bCs/>
          <w:sz w:val="24"/>
          <w:szCs w:val="26"/>
        </w:rPr>
      </w:pPr>
      <w:r w:rsidRPr="0074128A">
        <w:rPr>
          <w:rFonts w:eastAsiaTheme="majorEastAsia" w:cstheme="majorHAnsi"/>
          <w:bCs/>
          <w:sz w:val="24"/>
          <w:szCs w:val="26"/>
        </w:rPr>
        <w:t>Toteutusohje:</w:t>
      </w:r>
      <w:r>
        <w:rPr>
          <w:rFonts w:eastAsiaTheme="majorEastAsia" w:cstheme="majorHAnsi"/>
          <w:bCs/>
          <w:sz w:val="24"/>
          <w:szCs w:val="26"/>
        </w:rPr>
        <w:t xml:space="preserve"> {JOS </w:t>
      </w:r>
      <w:r w:rsidRPr="00FD3170">
        <w:t xml:space="preserve">Kyseessä </w:t>
      </w:r>
      <w:del w:id="274" w:author="Timo Kaskinen" w:date="2017-08-10T14:30:00Z">
        <w:r w:rsidRPr="00FD3170" w:rsidDel="00E74B37">
          <w:delText xml:space="preserve">on </w:delText>
        </w:r>
      </w:del>
      <w:ins w:id="275" w:author="Timo Kaskinen" w:date="2017-08-10T14:30:00Z">
        <w:r w:rsidR="00E74B37">
          <w:t>ei ole</w:t>
        </w:r>
        <w:r w:rsidR="00E74B37" w:rsidRPr="00FD3170">
          <w:t xml:space="preserve"> </w:t>
        </w:r>
      </w:ins>
      <w:r w:rsidRPr="00FD3170">
        <w:t>ensihoitokertomusmerkinnän väliversio</w:t>
      </w:r>
      <w:r>
        <w:t xml:space="preserve"> (5000)=false} koko entry -rakennetta ei anneta ollenkaan. </w:t>
      </w:r>
    </w:p>
    <w:p w14:paraId="267F5D2C" w14:textId="3E158EAF" w:rsidR="00F018C1" w:rsidRDefault="00457F9C" w:rsidP="00FD3170">
      <w:pPr>
        <w:pStyle w:val="Otsikko3"/>
      </w:pPr>
      <w:hyperlink w:anchor="_Kyseessä_on_ensihoitokertomusmerkin_1" w:history="1">
        <w:bookmarkStart w:id="276" w:name="_Toc494272912"/>
        <w:r w:rsidR="00F018C1" w:rsidRPr="00FD3170">
          <w:rPr>
            <w:rStyle w:val="Hyperlinkki"/>
          </w:rPr>
          <w:t>Kyseessä on ensihoitokertomusmerkinnän väliversio</w:t>
        </w:r>
      </w:hyperlink>
      <w:r w:rsidR="00F018C1">
        <w:t xml:space="preserve"> - observation</w:t>
      </w:r>
      <w:bookmarkEnd w:id="2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43D80EC1" w14:textId="77777777" w:rsidTr="00627942">
        <w:tc>
          <w:tcPr>
            <w:tcW w:w="9236" w:type="dxa"/>
          </w:tcPr>
          <w:p w14:paraId="027B00BD" w14:textId="44BB2224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77777777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 w:rsidR="005137B0">
        <w:t xml:space="preserve"> id</w:t>
      </w:r>
      <w:r>
        <w:t>/@root</w:t>
      </w:r>
    </w:p>
    <w:p w14:paraId="75F9A15C" w14:textId="52EDDD52" w:rsidR="00F018C1" w:rsidRDefault="00C27EF8" w:rsidP="00F018C1">
      <w:pPr>
        <w:pStyle w:val="Snt1"/>
      </w:pPr>
      <w:r>
        <w:t>3</w:t>
      </w:r>
      <w:r w:rsidR="00F018C1" w:rsidRPr="00AE0334">
        <w:t xml:space="preserve">. PAKOLLINEN yksi [1..1] </w:t>
      </w:r>
      <w:r w:rsidR="00F018C1" w:rsidRPr="0082643A">
        <w:t>code/@code="</w:t>
      </w:r>
      <w:r w:rsidR="00FD3170">
        <w:t>5000</w:t>
      </w:r>
      <w:r w:rsidR="00F018C1" w:rsidRPr="0082643A">
        <w:t xml:space="preserve">" </w:t>
      </w:r>
      <w:r w:rsidR="00FD3170" w:rsidRPr="00FD3170">
        <w:t xml:space="preserve">Kyseessä on ensihoitokertomusmerkinnän väliversio </w:t>
      </w:r>
      <w:r w:rsidR="00F018C1">
        <w:t>(codeSystem</w:t>
      </w:r>
      <w:r w:rsidR="00F018C1" w:rsidRPr="0095153D">
        <w:t xml:space="preserve">: </w:t>
      </w:r>
      <w:r w:rsidR="00F018C1" w:rsidRPr="007E0AC1">
        <w:t>1.2.246.537.6.12.2002.348</w:t>
      </w:r>
      <w:r w:rsidR="00F018C1" w:rsidRPr="0095153D">
        <w:t>)</w:t>
      </w:r>
    </w:p>
    <w:p w14:paraId="29C7BFBF" w14:textId="045290A0" w:rsidR="0092749F" w:rsidRDefault="0092749F" w:rsidP="0092749F">
      <w:pPr>
        <w:pStyle w:val="Snt1"/>
      </w:pPr>
      <w:r>
        <w:t>4. PAKOLLINEN yksi [1..1] text</w:t>
      </w:r>
    </w:p>
    <w:p w14:paraId="6F13C8E4" w14:textId="77777777" w:rsidR="0092749F" w:rsidRDefault="0092749F" w:rsidP="0092749F">
      <w:pPr>
        <w:pStyle w:val="Snt2"/>
      </w:pPr>
      <w:r>
        <w:t>a. PAKOLLINEN yksi [1..1] reference/@value, viitattavan näyttömuoto-osion xml-ID annetaan II-tietotyypillä</w:t>
      </w:r>
    </w:p>
    <w:p w14:paraId="059BF97B" w14:textId="2247F628" w:rsidR="00F018C1" w:rsidRDefault="00C27EF8" w:rsidP="00AC4E00">
      <w:pPr>
        <w:pStyle w:val="Snt1"/>
      </w:pPr>
      <w:r>
        <w:t>5</w:t>
      </w:r>
      <w:r w:rsidR="00F018C1" w:rsidRPr="00AE0334">
        <w:t>. PAKOLLINEN yksi [1..1] value</w:t>
      </w:r>
      <w:r w:rsidR="00FD3170">
        <w:t xml:space="preserve"> </w:t>
      </w:r>
      <w:r w:rsidR="00FD3170" w:rsidRPr="00FD3170">
        <w:t>Kyseessä on ensihoitokertomusmerkinnän väliversio</w:t>
      </w:r>
      <w:r w:rsidR="00FD3170">
        <w:t xml:space="preserve"> (5000), </w:t>
      </w:r>
      <w:r w:rsidR="00F018C1" w:rsidRPr="00AE0334">
        <w:t>arvo annetaan</w:t>
      </w:r>
      <w:r w:rsidR="00F018C1">
        <w:t xml:space="preserve"> </w:t>
      </w:r>
      <w:r w:rsidR="00FD3170">
        <w:t>BL-</w:t>
      </w:r>
      <w:r w:rsidR="00F018C1" w:rsidRPr="00AE0334">
        <w:t>tietotyypillä</w:t>
      </w:r>
    </w:p>
    <w:bookmarkStart w:id="277" w:name="_Hoidon_syy_ja_1"/>
    <w:bookmarkEnd w:id="277"/>
    <w:p w14:paraId="6149ABEA" w14:textId="77777777" w:rsidR="00FB21AB" w:rsidRPr="00382EF8" w:rsidRDefault="00FB21AB" w:rsidP="00FB21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278" w:name="_Toc494272913"/>
      <w:r>
        <w:rPr>
          <w:rStyle w:val="Hyperlinkki"/>
        </w:rPr>
        <w:t>Esitiedot</w:t>
      </w:r>
      <w:bookmarkEnd w:id="278"/>
    </w:p>
    <w:p w14:paraId="6255087F" w14:textId="77777777" w:rsidR="00FB21AB" w:rsidRDefault="00FB21AB" w:rsidP="00FB21AB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6A0813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40055144" w14:textId="77777777" w:rsidR="00FB21AB" w:rsidRPr="00604526" w:rsidRDefault="00FB21AB" w:rsidP="00FB21AB">
      <w:pPr>
        <w:pStyle w:val="Snt1"/>
        <w:rPr>
          <w:lang w:val="en-US"/>
        </w:rPr>
      </w:pPr>
    </w:p>
    <w:p w14:paraId="270B6317" w14:textId="77777777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>. PAKOLLINEN yksi [1..1] code/@code="</w:t>
      </w:r>
      <w:r>
        <w:t>14</w:t>
      </w:r>
      <w:r w:rsidRPr="0082643A">
        <w:t xml:space="preserve">" </w:t>
      </w:r>
      <w:r w:rsidRPr="00857C9E">
        <w:t>Esitiedot (anamneesi)</w:t>
      </w:r>
      <w:r>
        <w:t xml:space="preserve"> (codeSystem</w:t>
      </w:r>
      <w:r w:rsidRPr="0095153D">
        <w:t>: 1.2.246.537.6.14.2006 AR/YDIN - Otsikot)</w:t>
      </w:r>
    </w:p>
    <w:p w14:paraId="7AE52478" w14:textId="77777777" w:rsidR="00FB21AB" w:rsidRPr="0082643A" w:rsidRDefault="00FB21AB" w:rsidP="00FB21AB">
      <w:pPr>
        <w:pStyle w:val="Snt1"/>
      </w:pPr>
      <w:r>
        <w:t>2</w:t>
      </w:r>
      <w:r w:rsidRPr="0082643A">
        <w:t>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Pr="00857C9E">
        <w:t>Esitiedot (anamneesi)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 xml:space="preserve">. PAKOLLINEN yksi [1..1] text </w:t>
      </w:r>
    </w:p>
    <w:p w14:paraId="18334657" w14:textId="77777777" w:rsidR="006C0942" w:rsidRDefault="006C0942" w:rsidP="00FB21AB">
      <w:pPr>
        <w:pStyle w:val="Snt1"/>
      </w:pPr>
    </w:p>
    <w:p w14:paraId="43B51BDC" w14:textId="3B8C276A" w:rsidR="00FB21AB" w:rsidRDefault="006C0942" w:rsidP="00FB21AB">
      <w:pPr>
        <w:pStyle w:val="Snt1"/>
      </w:pPr>
      <w:r>
        <w:t xml:space="preserve">Toteutusohje: </w:t>
      </w:r>
      <w:r w:rsidR="00FB21AB">
        <w:t xml:space="preserve">Esitiedot </w:t>
      </w:r>
      <w:r w:rsidR="009A788F">
        <w:t xml:space="preserve">kirjataan </w:t>
      </w:r>
      <w:r w:rsidR="00FB21AB">
        <w:t xml:space="preserve">vapaamuotoisena tekstinä, ks. Potilastiedon arkiston Kertomus ja lomakkeet määrittely näyttömuoto-ohjeistus [5, luku </w:t>
      </w:r>
      <w:r w:rsidR="006B018C">
        <w:t>2.8</w:t>
      </w:r>
      <w:r w:rsidR="00FB21AB">
        <w:t>].</w:t>
      </w:r>
      <w:r>
        <w:t xml:space="preserve"> Kirjataan kullekin merkinnälle uudet kirjatut tiedot, aikaisempia ei toisteta.</w:t>
      </w:r>
    </w:p>
    <w:bookmarkStart w:id="279" w:name="_Hoidon_syy_ja_2"/>
    <w:bookmarkEnd w:id="279"/>
    <w:p w14:paraId="7A1F0221" w14:textId="284950D9" w:rsidR="006046A0" w:rsidRPr="00382EF8" w:rsidRDefault="00382EF8" w:rsidP="00AE0334">
      <w:pPr>
        <w:pStyle w:val="Otsikko2"/>
        <w:rPr>
          <w:rStyle w:val="Hyperlinkki"/>
        </w:rPr>
      </w:pPr>
      <w:r>
        <w:lastRenderedPageBreak/>
        <w:fldChar w:fldCharType="begin"/>
      </w:r>
      <w:r>
        <w:instrText xml:space="preserve"> HYPERLINK  \l "_Ensihoitokertomus" </w:instrText>
      </w:r>
      <w:r>
        <w:fldChar w:fldCharType="separate"/>
      </w:r>
      <w:bookmarkStart w:id="280" w:name="_Toc494272914"/>
      <w:r w:rsidR="008558FE" w:rsidRPr="00382EF8">
        <w:rPr>
          <w:rStyle w:val="Hyperlinkki"/>
        </w:rPr>
        <w:t>Hoidon syy ja kiireellisyys</w:t>
      </w:r>
      <w:bookmarkEnd w:id="280"/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5A8855D4" w14:textId="77777777" w:rsidR="00615700" w:rsidRPr="00615700" w:rsidRDefault="00615700" w:rsidP="006A4DF8">
      <w:pPr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592A1E6E" w14:textId="0CEF3772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[1..1] code/@code="</w:t>
      </w:r>
      <w:del w:id="281" w:author="Timo Kaskinen" w:date="2017-08-07T15:53:00Z">
        <w:r w:rsidDel="0098587C">
          <w:delText>79</w:delText>
        </w:r>
      </w:del>
      <w:ins w:id="282" w:author="Timo Kaskinen" w:date="2017-08-07T15:53:00Z">
        <w:r w:rsidR="0098587C">
          <w:t>65</w:t>
        </w:r>
      </w:ins>
      <w:r w:rsidRPr="0082643A">
        <w:t xml:space="preserve">" </w:t>
      </w:r>
      <w:del w:id="283" w:author="Timo Kaskinen" w:date="2017-08-07T15:53:00Z">
        <w:r w:rsidDel="0098587C">
          <w:delText xml:space="preserve">Tulosyy </w:delText>
        </w:r>
      </w:del>
      <w:ins w:id="284" w:author="Timo Kaskinen" w:date="2017-08-07T15:53:00Z">
        <w:r w:rsidR="0098587C">
          <w:t xml:space="preserve">Hoidon syy </w:t>
        </w:r>
      </w:ins>
      <w:r w:rsidR="000B14D2">
        <w:t>(codeSystem</w:t>
      </w:r>
      <w:r w:rsidRPr="0095153D">
        <w:t>: 1.2.246.537.6.14.2006 AR/YDIN - Otsikot)</w:t>
      </w:r>
    </w:p>
    <w:p w14:paraId="3FDE525B" w14:textId="5477523C" w:rsidR="006A14B9" w:rsidRPr="0082643A" w:rsidRDefault="006A14B9" w:rsidP="006A14B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del w:id="285" w:author="Timo Kaskinen" w:date="2017-08-07T15:53:00Z">
        <w:r w:rsidDel="0098587C">
          <w:delText>Tulosyy</w:delText>
        </w:r>
      </w:del>
      <w:ins w:id="286" w:author="Timo Kaskinen" w:date="2017-08-07T15:53:00Z">
        <w:r w:rsidR="0098587C">
          <w:t>Hoidon syy</w:t>
        </w:r>
      </w:ins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 xml:space="preserve">3. PAKOLLINEN yksi [1..1] text </w:t>
      </w:r>
    </w:p>
    <w:p w14:paraId="619C95D5" w14:textId="77777777" w:rsidR="008B0BAD" w:rsidRDefault="008B0BAD" w:rsidP="008B0BAD"/>
    <w:p w14:paraId="55C69642" w14:textId="1B199D3E" w:rsidR="00B9421A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287" w:author="Timo Kaskinen" w:date="2017-06-20T23:08:00Z"/>
        </w:rPr>
      </w:pPr>
      <w:r>
        <w:rPr>
          <w:b/>
        </w:rPr>
        <w:t>Hoidon syy ja kiireellisyys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250</w:t>
      </w:r>
      <w:r w:rsidRPr="00567C0E">
        <w:t>)</w:t>
      </w:r>
      <w:r>
        <w:t xml:space="preserve"> </w:t>
      </w:r>
      <w:ins w:id="288" w:author="Timo Kaskinen" w:date="2017-06-20T23:08:00Z">
        <w:r w:rsidR="00B9421A">
          <w:t>Hoidon syyn pääryhmä (250.1)</w:t>
        </w:r>
      </w:ins>
    </w:p>
    <w:p w14:paraId="1762BE01" w14:textId="20A63FF6" w:rsidR="005F68A5" w:rsidRDefault="005F68A5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289" w:author="Timo Kaskinen" w:date="2017-06-20T23:11:00Z"/>
        </w:rPr>
      </w:pPr>
      <w:ins w:id="290" w:author="Timo Kaskinen" w:date="2017-06-20T23:11:00Z">
        <w:r>
          <w:t>Pääryhmän tukikysymysten vastaukset (250.2)</w:t>
        </w:r>
      </w:ins>
    </w:p>
    <w:p w14:paraId="4F2CED43" w14:textId="18D4D7AD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Hoidon syy (251)*, Hoidon kiireellisyys (triage) (252)</w:t>
      </w:r>
      <w:del w:id="291" w:author="Timo Kaskinen" w:date="2017-06-21T14:16:00Z">
        <w:r w:rsidDel="002B1745">
          <w:delText>;</w:delText>
        </w:r>
      </w:del>
      <w:r>
        <w:t xml:space="preserve"> </w:t>
      </w:r>
    </w:p>
    <w:p w14:paraId="0996F7DD" w14:textId="1A496E43" w:rsidR="008B0BAD" w:rsidRDefault="008B0BAD" w:rsidP="008B0BA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Potilaan ilmoittama oire (141); Oireiden tai tapahtuman alku (255)**, Oireen kesto (257)*; Hoidon toteuttamisen esteet (260)**</w:t>
      </w:r>
      <w:r>
        <w:br/>
      </w:r>
      <w:r>
        <w:br/>
        <w:t>* koodi ja arvo</w:t>
      </w:r>
      <w:r>
        <w:br/>
        <w:t>** myös otsikko</w:t>
      </w: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1E045DC2" w14:textId="6B51902F" w:rsidR="006A14B9" w:rsidRDefault="006A14B9" w:rsidP="006A14B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292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293" w:author="Timo Kaskinen" w:date="2017-06-20T15:17:00Z">
        <w:r w:rsidR="00B93B3E">
          <w:t>2017</w:t>
        </w:r>
      </w:ins>
      <w:r w:rsidR="00C22574">
        <w:t>)</w:t>
      </w:r>
    </w:p>
    <w:p w14:paraId="288DAA14" w14:textId="77777777" w:rsidR="006A14B9" w:rsidRDefault="006A14B9" w:rsidP="006A14B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250” (</w:t>
      </w:r>
      <w:r w:rsidRPr="00CE65CD">
        <w:t>Hoidon syy ja kiireellisyys</w:t>
      </w:r>
      <w:r>
        <w:t xml:space="preserve"> entry)</w:t>
      </w:r>
    </w:p>
    <w:p w14:paraId="5DC2897F" w14:textId="11FCBC28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don_syy_ja" w:history="1">
        <w:r w:rsidRPr="00B06A75">
          <w:rPr>
            <w:rStyle w:val="Hyperlinkki"/>
          </w:rPr>
          <w:t>Hoidon syy ja kiireellisyys</w:t>
        </w:r>
      </w:hyperlink>
      <w:r>
        <w:t xml:space="preserve"> organizer</w:t>
      </w:r>
    </w:p>
    <w:p w14:paraId="3BAC0DCC" w14:textId="77777777" w:rsidR="009E1FD4" w:rsidRDefault="009E1FD4" w:rsidP="009E1FD4">
      <w:pPr>
        <w:pStyle w:val="Snt1"/>
      </w:pPr>
    </w:p>
    <w:p w14:paraId="312DEB12" w14:textId="139F73FB" w:rsidR="009E1FD4" w:rsidRDefault="009E1FD4" w:rsidP="009E1FD4">
      <w:pPr>
        <w:pStyle w:val="Snt1"/>
      </w:pPr>
      <w:r>
        <w:t xml:space="preserve">Toteutusohje: </w:t>
      </w:r>
      <w:r w:rsidRPr="00CE65CD">
        <w:t>Hoidon syy ja kiireellisyys</w:t>
      </w:r>
      <w:r w:rsidR="008852BB">
        <w:t xml:space="preserve"> -</w:t>
      </w:r>
      <w:r w:rsidR="003113AD">
        <w:t>entry:n</w:t>
      </w:r>
      <w:r>
        <w:t xml:space="preserve"> tietoja käsitellään päivit</w:t>
      </w:r>
      <w:r w:rsidR="008852BB">
        <w:t>että</w:t>
      </w:r>
      <w:r>
        <w:t>essä tai täyden</w:t>
      </w:r>
      <w:r w:rsidR="008852BB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294" w:name="_Hoidon_syy_ja"/>
    <w:bookmarkEnd w:id="294"/>
    <w:p w14:paraId="0B21AAE0" w14:textId="232680A3" w:rsidR="006A14B9" w:rsidRDefault="00B06A75" w:rsidP="006A14B9">
      <w:pPr>
        <w:pStyle w:val="Otsikko3"/>
      </w:pPr>
      <w:r>
        <w:fldChar w:fldCharType="begin"/>
      </w:r>
      <w:r w:rsidR="00B26A3E">
        <w:instrText>HYPERLINK  \l "_Hoidon_syy_ja_2"</w:instrText>
      </w:r>
      <w:r>
        <w:fldChar w:fldCharType="separate"/>
      </w:r>
      <w:bookmarkStart w:id="295" w:name="_Toc494272915"/>
      <w:r w:rsidR="006A14B9" w:rsidRPr="00B06A75">
        <w:rPr>
          <w:rStyle w:val="Hyperlinkki"/>
        </w:rPr>
        <w:t>Hoidon syy ja kiireellisyys</w:t>
      </w:r>
      <w:r>
        <w:fldChar w:fldCharType="end"/>
      </w:r>
      <w:r w:rsidR="006A14B9">
        <w:t xml:space="preserve"> </w:t>
      </w:r>
      <w:r w:rsidR="006A14B9" w:rsidRPr="0084646B">
        <w:t>-</w:t>
      </w:r>
      <w:r w:rsidR="006A14B9">
        <w:t xml:space="preserve"> organizer</w:t>
      </w:r>
      <w:bookmarkEnd w:id="2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6FBB84BC" w14:textId="77777777" w:rsidTr="00627942">
        <w:tc>
          <w:tcPr>
            <w:tcW w:w="9236" w:type="dxa"/>
          </w:tcPr>
          <w:p w14:paraId="2072D0A8" w14:textId="3B518B6C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361C8E4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BD71907" w14:textId="77777777" w:rsidR="006A14B9" w:rsidRDefault="006A14B9" w:rsidP="006A14B9">
      <w:pPr>
        <w:pStyle w:val="Snt1"/>
      </w:pPr>
      <w:r>
        <w:t>1. PAKOLLINEN yksi [1..1] @classCode="CLUSTER" ja yksi [1..1] @moodCode="EVN"</w:t>
      </w:r>
    </w:p>
    <w:p w14:paraId="65E7F5FC" w14:textId="7216988D" w:rsidR="006A14B9" w:rsidRDefault="006A14B9" w:rsidP="006A14B9">
      <w:pPr>
        <w:pStyle w:val="Snt1"/>
      </w:pPr>
      <w:r>
        <w:t>2. PAKOLLINEN yksi [1..1] id</w:t>
      </w:r>
      <w:r w:rsidR="00431FF3">
        <w:t>/@root</w:t>
      </w:r>
    </w:p>
    <w:p w14:paraId="0ED4B997" w14:textId="4192B8A5" w:rsidR="006A14B9" w:rsidRDefault="006A14B9" w:rsidP="006A14B9">
      <w:pPr>
        <w:pStyle w:val="Snt1"/>
      </w:pPr>
      <w:r>
        <w:t xml:space="preserve">3. PAKOLLINEN yksi [1..1] code/@code="250" </w:t>
      </w:r>
      <w:r w:rsidRPr="00CE65CD">
        <w:t>Hoidon syy ja kiireellisyys</w:t>
      </w:r>
      <w:r>
        <w:t xml:space="preserve"> </w:t>
      </w:r>
      <w:r w:rsidR="000B14D2">
        <w:t>(codeSystem</w:t>
      </w:r>
      <w:r>
        <w:t>: 1.2.246.537.6.12.2002.348)</w:t>
      </w:r>
    </w:p>
    <w:p w14:paraId="11E07EB2" w14:textId="01644B09" w:rsidR="006A14B9" w:rsidRDefault="006A14B9" w:rsidP="006A14B9">
      <w:pPr>
        <w:pStyle w:val="Snt1"/>
        <w:rPr>
          <w:ins w:id="296" w:author="Timo Kaskinen" w:date="2017-06-20T22:50:00Z"/>
        </w:rPr>
      </w:pPr>
      <w:r>
        <w:t>4. PAKOLLINEN yksi statusCode/@code=”completed”</w:t>
      </w:r>
    </w:p>
    <w:p w14:paraId="1669625E" w14:textId="0DD4886B" w:rsidR="00D96B95" w:rsidRDefault="00D96B95" w:rsidP="00D96B95">
      <w:pPr>
        <w:pStyle w:val="Snt1"/>
        <w:rPr>
          <w:ins w:id="297" w:author="Timo Kaskinen" w:date="2017-06-20T22:51:00Z"/>
        </w:rPr>
      </w:pPr>
      <w:ins w:id="298" w:author="Timo Kaskinen" w:date="2017-06-20T22:51:00Z">
        <w:r>
          <w:t>5. VAPAAEHTOINEN nolla tai useam</w:t>
        </w:r>
      </w:ins>
      <w:ins w:id="299" w:author="Timo Kaskinen" w:date="2017-06-20T22:52:00Z">
        <w:r>
          <w:t>pi</w:t>
        </w:r>
      </w:ins>
      <w:ins w:id="300" w:author="Timo Kaskinen" w:date="2017-06-20T22:51:00Z">
        <w:r>
          <w:t xml:space="preserve"> [0..</w:t>
        </w:r>
      </w:ins>
      <w:ins w:id="301" w:author="Timo Kaskinen" w:date="2017-06-20T22:52:00Z">
        <w:r>
          <w:t>*</w:t>
        </w:r>
      </w:ins>
      <w:ins w:id="302" w:author="Timo Kaskinen" w:date="2017-06-20T22:51:00Z">
        <w:r>
          <w:t>] component</w:t>
        </w:r>
      </w:ins>
    </w:p>
    <w:p w14:paraId="63EF5E4D" w14:textId="10DF0533" w:rsidR="00D96B95" w:rsidRDefault="00D96B95" w:rsidP="00D96B95">
      <w:pPr>
        <w:pStyle w:val="Snt2"/>
        <w:rPr>
          <w:ins w:id="303" w:author="Timo Kaskinen" w:date="2017-06-20T22:51:00Z"/>
        </w:rPr>
      </w:pPr>
      <w:ins w:id="304" w:author="Timo Kaskinen" w:date="2017-06-20T22:51:00Z">
        <w:r>
          <w:t xml:space="preserve">a. PAKOLLINEN yksi [1..1] </w:t>
        </w:r>
      </w:ins>
      <w:ins w:id="305" w:author="Timo Kaskinen" w:date="2017-06-20T22:59:00Z">
        <w:r>
          <w:fldChar w:fldCharType="begin"/>
        </w:r>
        <w:r>
          <w:instrText xml:space="preserve"> HYPERLINK  \l "_Hoidon_syyn_pääryhmä" </w:instrText>
        </w:r>
        <w:r>
          <w:fldChar w:fldCharType="separate"/>
        </w:r>
        <w:r w:rsidRPr="00D96B95">
          <w:rPr>
            <w:rStyle w:val="Hyperlinkki"/>
          </w:rPr>
          <w:t>Hoidon syyn pääryhmä</w:t>
        </w:r>
        <w:r>
          <w:fldChar w:fldCharType="end"/>
        </w:r>
      </w:ins>
      <w:ins w:id="306" w:author="Timo Kaskinen" w:date="2017-06-20T22:52:00Z">
        <w:r>
          <w:rPr>
            <w:rStyle w:val="Hyperlinkki"/>
          </w:rPr>
          <w:t xml:space="preserve"> </w:t>
        </w:r>
      </w:ins>
      <w:ins w:id="307" w:author="Timo Kaskinen" w:date="2017-06-20T22:51:00Z">
        <w:r>
          <w:t xml:space="preserve"> (25</w:t>
        </w:r>
      </w:ins>
      <w:ins w:id="308" w:author="Timo Kaskinen" w:date="2017-06-20T22:52:00Z">
        <w:r>
          <w:t>0.1</w:t>
        </w:r>
      </w:ins>
      <w:ins w:id="309" w:author="Timo Kaskinen" w:date="2017-06-20T22:51:00Z">
        <w:r>
          <w:t>) observation</w:t>
        </w:r>
      </w:ins>
    </w:p>
    <w:p w14:paraId="6C6925EA" w14:textId="4F9F2B95" w:rsidR="006A14B9" w:rsidRDefault="00D96B95" w:rsidP="006A14B9">
      <w:pPr>
        <w:pStyle w:val="Snt1"/>
      </w:pPr>
      <w:ins w:id="310" w:author="Timo Kaskinen" w:date="2017-06-20T22:52:00Z">
        <w:r>
          <w:t>6</w:t>
        </w:r>
      </w:ins>
      <w:del w:id="311" w:author="Timo Kaskinen" w:date="2017-06-20T22:52:00Z">
        <w:r w:rsidR="006A14B9" w:rsidDel="00D96B95">
          <w:delText>5</w:delText>
        </w:r>
      </w:del>
      <w:r w:rsidR="006A14B9">
        <w:t xml:space="preserve">. </w:t>
      </w:r>
      <w:r w:rsidR="006A4DF8">
        <w:t>VAPAAEHTOINEN</w:t>
      </w:r>
      <w:r w:rsidR="006A14B9">
        <w:t xml:space="preserve"> </w:t>
      </w:r>
      <w:r w:rsidR="006A4DF8">
        <w:t xml:space="preserve">nolla tai </w:t>
      </w:r>
      <w:r w:rsidR="006A14B9">
        <w:t>yksi [</w:t>
      </w:r>
      <w:r w:rsidR="006A4DF8">
        <w:t>0</w:t>
      </w:r>
      <w:r w:rsidR="006A14B9">
        <w:t>..1] component</w:t>
      </w:r>
    </w:p>
    <w:p w14:paraId="18E06524" w14:textId="5DEC5DB3" w:rsidR="006A14B9" w:rsidRDefault="006A14B9" w:rsidP="006A14B9">
      <w:pPr>
        <w:pStyle w:val="Snt2"/>
      </w:pPr>
      <w:r>
        <w:t xml:space="preserve">a. PAKOLLINEN yksi [1..1] </w:t>
      </w:r>
      <w:hyperlink w:anchor="_Hoidon_syy_-" w:history="1">
        <w:r w:rsidRPr="00B06A75">
          <w:rPr>
            <w:rStyle w:val="Hyperlinkki"/>
          </w:rPr>
          <w:t>Hoidon syy</w:t>
        </w:r>
      </w:hyperlink>
      <w:r>
        <w:t xml:space="preserve"> (251) observation</w:t>
      </w:r>
    </w:p>
    <w:p w14:paraId="7394D58A" w14:textId="090D404E" w:rsidR="006A14B9" w:rsidRDefault="006A14B9" w:rsidP="006A14B9">
      <w:pPr>
        <w:pStyle w:val="Snt1"/>
      </w:pPr>
      <w:del w:id="312" w:author="Timo Kaskinen" w:date="2017-06-20T22:53:00Z">
        <w:r w:rsidDel="00D96B95">
          <w:delText>6</w:delText>
        </w:r>
      </w:del>
      <w:ins w:id="313" w:author="Timo Kaskinen" w:date="2017-06-20T22:53:00Z">
        <w:r w:rsidR="00D96B95">
          <w:t>7</w:t>
        </w:r>
      </w:ins>
      <w:r>
        <w:t xml:space="preserve">. </w:t>
      </w:r>
      <w:r w:rsidR="006A4DF8">
        <w:t>VAPAAEHTOINEN</w:t>
      </w:r>
      <w:r>
        <w:t xml:space="preserve"> </w:t>
      </w:r>
      <w:r w:rsidR="006A4DF8">
        <w:t xml:space="preserve">nolla tai </w:t>
      </w:r>
      <w:r w:rsidR="00431FF3">
        <w:t>useampi</w:t>
      </w:r>
      <w:r>
        <w:t xml:space="preserve"> [</w:t>
      </w:r>
      <w:r w:rsidR="006A4DF8">
        <w:t>0</w:t>
      </w:r>
      <w:r>
        <w:t>..</w:t>
      </w:r>
      <w:r w:rsidR="00431FF3">
        <w:t>*</w:t>
      </w:r>
      <w:r>
        <w:t xml:space="preserve">] component </w:t>
      </w:r>
    </w:p>
    <w:p w14:paraId="2FD10991" w14:textId="5C914214" w:rsidR="006A14B9" w:rsidRDefault="006A14B9" w:rsidP="006A14B9">
      <w:pPr>
        <w:pStyle w:val="Snt2"/>
      </w:pPr>
      <w:r>
        <w:t xml:space="preserve">a. PAKOLLINEN yksi [1..1] </w:t>
      </w:r>
      <w:hyperlink w:anchor="_Hoidon_kiireellisyys_(triage)" w:history="1">
        <w:r w:rsidRPr="00B06A75">
          <w:rPr>
            <w:rStyle w:val="Hyperlinkki"/>
          </w:rPr>
          <w:t>Hoidon kiireellisyys (triage)</w:t>
        </w:r>
      </w:hyperlink>
      <w:r w:rsidRPr="00473217">
        <w:t xml:space="preserve"> </w:t>
      </w:r>
      <w:r>
        <w:t>(252) observation</w:t>
      </w:r>
    </w:p>
    <w:p w14:paraId="0168D207" w14:textId="28AC0EEC" w:rsidR="006A14B9" w:rsidRDefault="006A14B9" w:rsidP="006A14B9">
      <w:pPr>
        <w:pStyle w:val="Snt1"/>
      </w:pPr>
      <w:del w:id="314" w:author="Timo Kaskinen" w:date="2017-06-20T22:53:00Z">
        <w:r w:rsidDel="00D96B95">
          <w:delText>7</w:delText>
        </w:r>
      </w:del>
      <w:ins w:id="315" w:author="Timo Kaskinen" w:date="2017-06-20T22:53:00Z">
        <w:r w:rsidR="00D96B95">
          <w:t>8</w:t>
        </w:r>
      </w:ins>
      <w:r>
        <w:t xml:space="preserve">. EHDOLLISESTI PAKOLLINEN nolla tai yksi [0..1] component </w:t>
      </w:r>
      <w:r w:rsidR="0047766A">
        <w:br/>
      </w:r>
      <w:r>
        <w:t>{</w:t>
      </w:r>
      <w:r w:rsidR="00431FF3">
        <w:t xml:space="preserve">JOS </w:t>
      </w:r>
      <w:r>
        <w:t>Hoidon syy (</w:t>
      </w:r>
      <w:r w:rsidRPr="003A125F">
        <w:t>251</w:t>
      </w:r>
      <w:r>
        <w:t>)</w:t>
      </w:r>
      <w:r w:rsidRPr="003A125F">
        <w:t xml:space="preserve"> </w:t>
      </w:r>
      <w:r>
        <w:t xml:space="preserve">= tyhjä TAI </w:t>
      </w:r>
      <w:r w:rsidRPr="00473217">
        <w:t xml:space="preserve">Hoidon kiireellisyys (triage) </w:t>
      </w:r>
      <w:r>
        <w:t>(</w:t>
      </w:r>
      <w:r w:rsidRPr="003A125F">
        <w:t>252</w:t>
      </w:r>
      <w:r>
        <w:t>)</w:t>
      </w:r>
      <w:r w:rsidRPr="003A125F">
        <w:t xml:space="preserve"> </w:t>
      </w:r>
      <w:r>
        <w:t xml:space="preserve">= </w:t>
      </w:r>
      <w:r w:rsidRPr="003A125F">
        <w:t>tyhjä</w:t>
      </w:r>
      <w:r>
        <w:t>}</w:t>
      </w:r>
    </w:p>
    <w:p w14:paraId="2D4DFB8F" w14:textId="36157F39" w:rsidR="006A14B9" w:rsidRDefault="006A14B9" w:rsidP="006A14B9">
      <w:pPr>
        <w:pStyle w:val="Snt2"/>
      </w:pPr>
      <w:r>
        <w:t xml:space="preserve">a. PAKOLLINEN yksi [1..1] </w:t>
      </w:r>
      <w:hyperlink w:anchor="_Hoidon_syyn_tai" w:history="1">
        <w:r w:rsidRPr="00B06A75">
          <w:rPr>
            <w:rStyle w:val="Hyperlinkki"/>
          </w:rPr>
          <w:t>Hoidon syyn tai kiireellisyyden puuttumisen perustelu</w:t>
        </w:r>
      </w:hyperlink>
      <w:r>
        <w:t xml:space="preserve"> (261) observation</w:t>
      </w:r>
    </w:p>
    <w:p w14:paraId="23B86C74" w14:textId="2120A6D0" w:rsidR="006A14B9" w:rsidRDefault="006A14B9" w:rsidP="006A14B9">
      <w:pPr>
        <w:pStyle w:val="Snt1"/>
      </w:pPr>
      <w:del w:id="316" w:author="Timo Kaskinen" w:date="2017-06-20T22:53:00Z">
        <w:r w:rsidDel="00D96B95">
          <w:delText>8</w:delText>
        </w:r>
      </w:del>
      <w:ins w:id="317" w:author="Timo Kaskinen" w:date="2017-06-20T22:53:00Z">
        <w:r w:rsidR="00D96B95">
          <w:t>9</w:t>
        </w:r>
      </w:ins>
      <w:r>
        <w:t>. VAPAAEHTOINEN nolla tai useampi [</w:t>
      </w:r>
      <w:r w:rsidR="00AE3D21">
        <w:t>0..*</w:t>
      </w:r>
      <w:r>
        <w:t>] component</w:t>
      </w:r>
    </w:p>
    <w:p w14:paraId="75255266" w14:textId="01E5EFA1" w:rsidR="006A14B9" w:rsidRDefault="006A14B9" w:rsidP="006A14B9">
      <w:pPr>
        <w:pStyle w:val="Snt2"/>
      </w:pPr>
      <w:r>
        <w:t xml:space="preserve">a. PAKOLLINEN yksi [1..1] </w:t>
      </w:r>
      <w:hyperlink w:anchor="_Potilaan_ilmoittama_oire" w:history="1">
        <w:r w:rsidRPr="00B06A75">
          <w:rPr>
            <w:rStyle w:val="Hyperlinkki"/>
          </w:rPr>
          <w:t>Potilaan ilmoittama oire</w:t>
        </w:r>
      </w:hyperlink>
      <w:r>
        <w:t xml:space="preserve"> (254) observation </w:t>
      </w:r>
    </w:p>
    <w:p w14:paraId="33D71AB7" w14:textId="23595D99" w:rsidR="006A14B9" w:rsidRDefault="00A424A9" w:rsidP="006A14B9">
      <w:pPr>
        <w:pStyle w:val="Snt1"/>
      </w:pPr>
      <w:del w:id="318" w:author="Timo Kaskinen" w:date="2017-06-20T22:53:00Z">
        <w:r w:rsidDel="00D96B95">
          <w:delText>9</w:delText>
        </w:r>
      </w:del>
      <w:ins w:id="319" w:author="Timo Kaskinen" w:date="2017-06-20T22:53:00Z">
        <w:r w:rsidR="00D96B95">
          <w:t>10</w:t>
        </w:r>
      </w:ins>
      <w:r w:rsidR="006A14B9">
        <w:t>. VAPAAEHTOINEN nolla tai yksi [0..1] component</w:t>
      </w:r>
    </w:p>
    <w:p w14:paraId="5E289FE4" w14:textId="4D78C701" w:rsidR="006A14B9" w:rsidRDefault="006A14B9" w:rsidP="006A14B9">
      <w:pPr>
        <w:pStyle w:val="Snt2"/>
        <w:rPr>
          <w:ins w:id="320" w:author="Timo Kaskinen" w:date="2017-06-20T22:55:00Z"/>
        </w:rPr>
      </w:pPr>
      <w:r>
        <w:lastRenderedPageBreak/>
        <w:t xml:space="preserve">a. PAKOLLINEN yksi [1..1] </w:t>
      </w:r>
      <w:hyperlink w:anchor="_Hoidon_toteuttamisen_esteet" w:history="1">
        <w:r w:rsidRPr="00B06A75">
          <w:rPr>
            <w:rStyle w:val="Hyperlinkki"/>
          </w:rPr>
          <w:t>Hoidon toteuttamisen esteet</w:t>
        </w:r>
      </w:hyperlink>
      <w:r>
        <w:t xml:space="preserve"> (260) observation</w:t>
      </w:r>
    </w:p>
    <w:bookmarkStart w:id="321" w:name="_Hoidon_syyn_pääryhmä"/>
    <w:bookmarkEnd w:id="321"/>
    <w:p w14:paraId="05080D15" w14:textId="7F0AE4A6" w:rsidR="00D96B95" w:rsidRDefault="00D96B95" w:rsidP="00D96B95">
      <w:pPr>
        <w:pStyle w:val="Otsikko4"/>
        <w:rPr>
          <w:ins w:id="322" w:author="Timo Kaskinen" w:date="2017-06-20T22:55:00Z"/>
        </w:rPr>
      </w:pPr>
      <w:ins w:id="323" w:author="Timo Kaskinen" w:date="2017-06-20T22:58:00Z">
        <w:r>
          <w:fldChar w:fldCharType="begin"/>
        </w:r>
        <w:r>
          <w:instrText xml:space="preserve"> HYPERLINK  \l "_Hoidon_syy_ja" </w:instrText>
        </w:r>
        <w:r>
          <w:fldChar w:fldCharType="separate"/>
        </w:r>
        <w:bookmarkStart w:id="324" w:name="_Toc494272916"/>
        <w:r w:rsidRPr="00D96B95">
          <w:rPr>
            <w:rStyle w:val="Hyperlinkki"/>
          </w:rPr>
          <w:t>Hoidon syyn pääryhmä</w:t>
        </w:r>
        <w:r>
          <w:fldChar w:fldCharType="end"/>
        </w:r>
      </w:ins>
      <w:ins w:id="325" w:author="Timo Kaskinen" w:date="2017-06-20T22:55:00Z">
        <w:r w:rsidRPr="00B8625A">
          <w:t xml:space="preserve"> </w:t>
        </w:r>
        <w:r>
          <w:t>- observation</w:t>
        </w:r>
        <w:bookmarkEnd w:id="324"/>
        <w:r>
          <w:t xml:space="preserve"> </w:t>
        </w:r>
      </w:ins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96B95" w:rsidRPr="006A0813" w14:paraId="6474EAA4" w14:textId="77777777" w:rsidTr="00D96B95">
        <w:trPr>
          <w:ins w:id="326" w:author="Timo Kaskinen" w:date="2017-06-20T22:55:00Z"/>
        </w:trPr>
        <w:tc>
          <w:tcPr>
            <w:tcW w:w="9236" w:type="dxa"/>
          </w:tcPr>
          <w:p w14:paraId="20EAA2D1" w14:textId="77777777" w:rsidR="00D96B95" w:rsidRPr="00C51DBD" w:rsidRDefault="00D96B95" w:rsidP="00D96B95">
            <w:pPr>
              <w:pStyle w:val="Snt1"/>
              <w:ind w:left="0" w:firstLine="0"/>
              <w:rPr>
                <w:ins w:id="327" w:author="Timo Kaskinen" w:date="2017-06-20T22:55:00Z"/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ins w:id="328" w:author="Timo Kaskinen" w:date="2017-06-20T22:55:00Z">
              <w:r w:rsidRPr="00C51DBD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/structuredBody/component/section/component/</w:t>
              </w:r>
              <w:r w:rsidRPr="00615700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section/component/section/</w:t>
              </w:r>
              <w:r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entry/organizer/component/observation</w:t>
              </w:r>
            </w:ins>
          </w:p>
        </w:tc>
      </w:tr>
    </w:tbl>
    <w:p w14:paraId="745A70B0" w14:textId="77777777" w:rsidR="00D96B95" w:rsidRPr="00615700" w:rsidRDefault="00D96B95" w:rsidP="00D96B95">
      <w:pPr>
        <w:pStyle w:val="Snt1"/>
        <w:ind w:left="0" w:firstLine="0"/>
        <w:rPr>
          <w:ins w:id="329" w:author="Timo Kaskinen" w:date="2017-06-20T22:55:00Z"/>
          <w:lang w:val="en-US"/>
        </w:rPr>
      </w:pPr>
    </w:p>
    <w:p w14:paraId="4CA20B58" w14:textId="77777777" w:rsidR="00D96B95" w:rsidRDefault="00D96B95" w:rsidP="00D96B95">
      <w:pPr>
        <w:pStyle w:val="Snt1"/>
        <w:rPr>
          <w:ins w:id="330" w:author="Timo Kaskinen" w:date="2017-06-20T22:55:00Z"/>
        </w:rPr>
      </w:pPr>
      <w:ins w:id="331" w:author="Timo Kaskinen" w:date="2017-06-20T22:55:00Z">
        <w:r>
          <w:t xml:space="preserve">1. PAKOLLINEN yksi [1..1] @classCode="OBS" ja yksi [1..1] @moodCode="EVN" </w:t>
        </w:r>
      </w:ins>
    </w:p>
    <w:p w14:paraId="7F9A0F19" w14:textId="75FB51D3" w:rsidR="00D96B95" w:rsidRDefault="00D96B95" w:rsidP="00D96B95">
      <w:pPr>
        <w:pStyle w:val="Snt1"/>
        <w:rPr>
          <w:ins w:id="332" w:author="Timo Kaskinen" w:date="2017-06-20T22:55:00Z"/>
        </w:rPr>
      </w:pPr>
      <w:ins w:id="333" w:author="Timo Kaskinen" w:date="2017-06-20T22:55:00Z">
        <w:r>
          <w:t>2. PAKOLLINEN yksi [1..1] code/@code="</w:t>
        </w:r>
      </w:ins>
      <w:ins w:id="334" w:author="Timo Kaskinen" w:date="2017-06-20T22:56:00Z">
        <w:r>
          <w:t>250.1</w:t>
        </w:r>
      </w:ins>
      <w:ins w:id="335" w:author="Timo Kaskinen" w:date="2017-06-20T22:55:00Z">
        <w:r>
          <w:t xml:space="preserve">" </w:t>
        </w:r>
        <w:r w:rsidRPr="00163411">
          <w:t xml:space="preserve">Hoidon </w:t>
        </w:r>
      </w:ins>
      <w:ins w:id="336" w:author="Timo Kaskinen" w:date="2017-06-20T22:57:00Z">
        <w:r>
          <w:t>syyn pääryhmä</w:t>
        </w:r>
      </w:ins>
      <w:ins w:id="337" w:author="Timo Kaskinen" w:date="2017-06-20T22:55:00Z">
        <w:r w:rsidRPr="00163411">
          <w:t xml:space="preserve"> </w:t>
        </w:r>
        <w:r>
          <w:t>(codeSystem: 1.2.246.537.6.12.2002.348)</w:t>
        </w:r>
      </w:ins>
    </w:p>
    <w:p w14:paraId="54423402" w14:textId="77777777" w:rsidR="00D96B95" w:rsidRDefault="00D96B95" w:rsidP="00D96B95">
      <w:pPr>
        <w:pStyle w:val="Snt1"/>
        <w:rPr>
          <w:ins w:id="338" w:author="Timo Kaskinen" w:date="2017-06-20T22:55:00Z"/>
        </w:rPr>
      </w:pPr>
      <w:ins w:id="339" w:author="Timo Kaskinen" w:date="2017-06-20T22:55:00Z">
        <w:r>
          <w:t>3. PAKOLLINEN yksi [1..1] text</w:t>
        </w:r>
      </w:ins>
    </w:p>
    <w:p w14:paraId="0AD2095F" w14:textId="77777777" w:rsidR="00D96B95" w:rsidRDefault="00D96B95" w:rsidP="00D96B95">
      <w:pPr>
        <w:pStyle w:val="Snt2"/>
        <w:rPr>
          <w:ins w:id="340" w:author="Timo Kaskinen" w:date="2017-06-20T22:55:00Z"/>
        </w:rPr>
      </w:pPr>
      <w:ins w:id="341" w:author="Timo Kaskinen" w:date="2017-06-20T22:55:00Z">
        <w:r>
          <w:t>a. PAKOLLINEN yksi [1..1] reference/@value, viitattavan näyttömuoto-osion xml-ID annetaan II-tietotyypillä</w:t>
        </w:r>
      </w:ins>
    </w:p>
    <w:p w14:paraId="39544779" w14:textId="36E62506" w:rsidR="00D96B95" w:rsidRDefault="00B9421A" w:rsidP="00D96B95">
      <w:pPr>
        <w:pStyle w:val="Snt1"/>
        <w:rPr>
          <w:ins w:id="342" w:author="Timo Kaskinen" w:date="2017-06-20T23:05:00Z"/>
        </w:rPr>
      </w:pPr>
      <w:ins w:id="343" w:author="Timo Kaskinen" w:date="2017-06-20T23:01:00Z">
        <w:r>
          <w:t>4</w:t>
        </w:r>
      </w:ins>
      <w:ins w:id="344" w:author="Timo Kaskinen" w:date="2017-06-20T22:55:00Z">
        <w:r w:rsidR="00D96B95" w:rsidRPr="006A4DF8">
          <w:t>. PAKOLLINEN yksi [</w:t>
        </w:r>
        <w:r w:rsidR="00D96B95">
          <w:t>1..1</w:t>
        </w:r>
        <w:r w:rsidR="00D96B95" w:rsidRPr="006A4DF8">
          <w:t>] value</w:t>
        </w:r>
        <w:r w:rsidR="00D96B95">
          <w:t xml:space="preserve"> </w:t>
        </w:r>
        <w:r w:rsidR="00D96B95" w:rsidRPr="00163411">
          <w:t xml:space="preserve">Hoidon </w:t>
        </w:r>
      </w:ins>
      <w:ins w:id="345" w:author="Timo Kaskinen" w:date="2017-06-20T23:01:00Z">
        <w:r>
          <w:t>syyn pääryhmä</w:t>
        </w:r>
      </w:ins>
      <w:ins w:id="346" w:author="Timo Kaskinen" w:date="2017-06-20T22:55:00Z">
        <w:r w:rsidR="00D96B95">
          <w:t xml:space="preserve"> (25</w:t>
        </w:r>
      </w:ins>
      <w:ins w:id="347" w:author="Timo Kaskinen" w:date="2017-06-20T23:01:00Z">
        <w:r>
          <w:t>0.1</w:t>
        </w:r>
      </w:ins>
      <w:ins w:id="348" w:author="Timo Kaskinen" w:date="2017-06-20T22:55:00Z">
        <w:r w:rsidR="00D96B95">
          <w:t>)</w:t>
        </w:r>
        <w:r w:rsidR="00D96B95" w:rsidRPr="006A4DF8">
          <w:t>, arvo annetaan</w:t>
        </w:r>
        <w:r w:rsidR="00D96B95">
          <w:t xml:space="preserve"> </w:t>
        </w:r>
        <w:r w:rsidR="00D96B95" w:rsidRPr="006A4DF8">
          <w:t xml:space="preserve">luokituksesta ENSIH - Hoidon </w:t>
        </w:r>
      </w:ins>
      <w:ins w:id="349" w:author="Timo Kaskinen" w:date="2017-06-20T23:02:00Z">
        <w:r>
          <w:t>syyn pääryhmä</w:t>
        </w:r>
      </w:ins>
      <w:ins w:id="350" w:author="Timo Kaskinen" w:date="2017-06-20T22:55:00Z">
        <w:r w:rsidR="00D96B95" w:rsidRPr="006A4DF8">
          <w:t xml:space="preserve"> </w:t>
        </w:r>
        <w:r w:rsidR="00D96B95">
          <w:t>(codeSystem</w:t>
        </w:r>
        <w:r w:rsidR="00D96B95" w:rsidRPr="006A4DF8">
          <w:t xml:space="preserve">: </w:t>
        </w:r>
      </w:ins>
      <w:ins w:id="351" w:author="Timo Kaskinen" w:date="2017-08-07T15:57:00Z">
        <w:r w:rsidR="0098587C" w:rsidRPr="0098587C">
          <w:t>1.2.246.537.6.3080.201701</w:t>
        </w:r>
      </w:ins>
      <w:ins w:id="352" w:author="Timo Kaskinen" w:date="2017-06-20T22:55:00Z">
        <w:r w:rsidR="00D96B95" w:rsidRPr="006A4DF8">
          <w:t>) CD-tietotyypillä</w:t>
        </w:r>
      </w:ins>
    </w:p>
    <w:p w14:paraId="4ECD659F" w14:textId="1294C686" w:rsidR="00B9421A" w:rsidRDefault="00B9421A" w:rsidP="00B9421A">
      <w:pPr>
        <w:pStyle w:val="Snt1"/>
        <w:rPr>
          <w:ins w:id="353" w:author="Timo Kaskinen" w:date="2017-06-20T23:06:00Z"/>
        </w:rPr>
      </w:pPr>
      <w:ins w:id="354" w:author="Timo Kaskinen" w:date="2017-06-20T23:08:00Z">
        <w:r>
          <w:t>5</w:t>
        </w:r>
      </w:ins>
      <w:ins w:id="355" w:author="Timo Kaskinen" w:date="2017-06-20T23:06:00Z">
        <w:r>
          <w:t>. VAPAAEHTOINEN nolla tai yksi [0..1] entryRelationship</w:t>
        </w:r>
      </w:ins>
    </w:p>
    <w:p w14:paraId="38C05589" w14:textId="77777777" w:rsidR="00B9421A" w:rsidRDefault="00B9421A" w:rsidP="00B9421A">
      <w:pPr>
        <w:pStyle w:val="Snt2"/>
        <w:rPr>
          <w:ins w:id="356" w:author="Timo Kaskinen" w:date="2017-06-20T23:06:00Z"/>
        </w:rPr>
      </w:pPr>
      <w:ins w:id="357" w:author="Timo Kaskinen" w:date="2017-06-20T23:06:00Z">
        <w:r>
          <w:t>a. PAKOLLINEN yksi [1..1] @typeCode=”COMP”</w:t>
        </w:r>
      </w:ins>
    </w:p>
    <w:p w14:paraId="459E3B44" w14:textId="3A609172" w:rsidR="00B9421A" w:rsidRDefault="00B9421A" w:rsidP="00B9421A">
      <w:pPr>
        <w:pStyle w:val="Snt2"/>
        <w:rPr>
          <w:ins w:id="358" w:author="Timo Kaskinen" w:date="2017-06-20T23:06:00Z"/>
        </w:rPr>
      </w:pPr>
      <w:ins w:id="359" w:author="Timo Kaskinen" w:date="2017-06-20T23:06:00Z">
        <w:r>
          <w:t>b. PAKOLLINEN yksi [1..1]</w:t>
        </w:r>
      </w:ins>
      <w:ins w:id="360" w:author="Timo Kaskinen" w:date="2017-06-20T23:07:00Z">
        <w:r>
          <w:fldChar w:fldCharType="begin"/>
        </w:r>
        <w:r>
          <w:instrText xml:space="preserve"> HYPERLINK  \l "_Pääryhmän_tukikysymysten_vastaukset" </w:instrText>
        </w:r>
        <w:r>
          <w:fldChar w:fldCharType="separate"/>
        </w:r>
        <w:r w:rsidRPr="00B9421A">
          <w:rPr>
            <w:rStyle w:val="Hyperlinkki"/>
          </w:rPr>
          <w:t xml:space="preserve"> Pääryhmän tukikysymysten vastaukset</w:t>
        </w:r>
        <w:r>
          <w:fldChar w:fldCharType="end"/>
        </w:r>
      </w:ins>
      <w:ins w:id="361" w:author="Timo Kaskinen" w:date="2017-06-20T23:06:00Z">
        <w:r>
          <w:t xml:space="preserve"> (250.2) observation</w:t>
        </w:r>
      </w:ins>
    </w:p>
    <w:bookmarkStart w:id="362" w:name="_Pääryhmän_tukikysymysten_vastaukset"/>
    <w:bookmarkEnd w:id="362"/>
    <w:p w14:paraId="2D98A449" w14:textId="106B0E20" w:rsidR="00B9421A" w:rsidRDefault="00B9421A" w:rsidP="00B9421A">
      <w:pPr>
        <w:pStyle w:val="Otsikko5"/>
        <w:rPr>
          <w:ins w:id="363" w:author="Timo Kaskinen" w:date="2017-06-20T23:00:00Z"/>
        </w:rPr>
      </w:pPr>
      <w:ins w:id="364" w:author="Timo Kaskinen" w:date="2017-06-20T23:05:00Z">
        <w:r>
          <w:fldChar w:fldCharType="begin"/>
        </w:r>
        <w:r>
          <w:instrText xml:space="preserve"> HYPERLINK  \l "_Hoidon_syyn_pääryhmä" </w:instrText>
        </w:r>
        <w:r>
          <w:fldChar w:fldCharType="separate"/>
        </w:r>
        <w:bookmarkStart w:id="365" w:name="_Toc494272917"/>
        <w:r w:rsidRPr="00B9421A">
          <w:rPr>
            <w:rStyle w:val="Hyperlinkki"/>
          </w:rPr>
          <w:t>Pääryhmän tukikysymysten vastaukset</w:t>
        </w:r>
        <w:r>
          <w:fldChar w:fldCharType="end"/>
        </w:r>
      </w:ins>
      <w:ins w:id="366" w:author="Timo Kaskinen" w:date="2017-06-20T23:00:00Z">
        <w:r>
          <w:t xml:space="preserve"> - observation</w:t>
        </w:r>
        <w:bookmarkEnd w:id="365"/>
      </w:ins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9421A" w:rsidRPr="006A0813" w14:paraId="52ED1502" w14:textId="77777777" w:rsidTr="00E20490">
        <w:trPr>
          <w:ins w:id="367" w:author="Timo Kaskinen" w:date="2017-06-20T23:00:00Z"/>
        </w:trPr>
        <w:tc>
          <w:tcPr>
            <w:tcW w:w="9236" w:type="dxa"/>
          </w:tcPr>
          <w:p w14:paraId="53E352D2" w14:textId="77777777" w:rsidR="00B9421A" w:rsidRPr="00C51DBD" w:rsidRDefault="00B9421A" w:rsidP="00E20490">
            <w:pPr>
              <w:pStyle w:val="Snt1"/>
              <w:ind w:left="0" w:firstLine="0"/>
              <w:rPr>
                <w:ins w:id="368" w:author="Timo Kaskinen" w:date="2017-06-20T23:00:00Z"/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ins w:id="369" w:author="Timo Kaskinen" w:date="2017-06-20T23:00:00Z">
              <w:r w:rsidRPr="00C51DBD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/structuredBody/component/section/component/</w:t>
              </w:r>
              <w:r w:rsidRPr="00615700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section/component/section/</w:t>
              </w:r>
              <w:r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entry/organizer/component/observation/entryRelationship/observation</w:t>
              </w:r>
            </w:ins>
          </w:p>
        </w:tc>
      </w:tr>
    </w:tbl>
    <w:p w14:paraId="6C4BDBF2" w14:textId="77777777" w:rsidR="00B9421A" w:rsidRPr="00615700" w:rsidRDefault="00B9421A" w:rsidP="00B9421A">
      <w:pPr>
        <w:pStyle w:val="Snt1"/>
        <w:ind w:left="0" w:firstLine="0"/>
        <w:rPr>
          <w:ins w:id="370" w:author="Timo Kaskinen" w:date="2017-06-20T23:00:00Z"/>
          <w:lang w:val="en-US"/>
        </w:rPr>
      </w:pPr>
    </w:p>
    <w:p w14:paraId="3541B42C" w14:textId="77777777" w:rsidR="00B9421A" w:rsidRDefault="00B9421A" w:rsidP="00B9421A">
      <w:pPr>
        <w:pStyle w:val="Snt1"/>
        <w:rPr>
          <w:ins w:id="371" w:author="Timo Kaskinen" w:date="2017-06-20T23:00:00Z"/>
        </w:rPr>
      </w:pPr>
      <w:ins w:id="372" w:author="Timo Kaskinen" w:date="2017-06-20T23:00:00Z">
        <w:r>
          <w:t>1. PAKOLLINEN yksi [1..1] @classCode="OBS" ja yksi [1..1] @moodCode="EVN"</w:t>
        </w:r>
      </w:ins>
    </w:p>
    <w:p w14:paraId="34A9CD22" w14:textId="6824E1C0" w:rsidR="00B9421A" w:rsidRDefault="00B9421A" w:rsidP="00B9421A">
      <w:pPr>
        <w:pStyle w:val="Snt1"/>
        <w:rPr>
          <w:ins w:id="373" w:author="Timo Kaskinen" w:date="2017-06-20T23:00:00Z"/>
        </w:rPr>
      </w:pPr>
      <w:ins w:id="374" w:author="Timo Kaskinen" w:date="2017-06-20T23:00:00Z">
        <w:r>
          <w:t>2. PAKOLLINEN yksi [1..1] code/@code="25</w:t>
        </w:r>
      </w:ins>
      <w:ins w:id="375" w:author="Timo Kaskinen" w:date="2017-06-20T23:03:00Z">
        <w:r>
          <w:t>0.2</w:t>
        </w:r>
      </w:ins>
      <w:ins w:id="376" w:author="Timo Kaskinen" w:date="2017-06-20T23:00:00Z">
        <w:r>
          <w:t xml:space="preserve">" </w:t>
        </w:r>
      </w:ins>
      <w:ins w:id="377" w:author="Timo Kaskinen" w:date="2017-06-20T23:03:00Z">
        <w:r>
          <w:t>Pääryhmän tukikysymysten vastaukset</w:t>
        </w:r>
      </w:ins>
      <w:ins w:id="378" w:author="Timo Kaskinen" w:date="2017-06-20T23:00:00Z">
        <w:r>
          <w:t xml:space="preserve"> (codeSystem: 1.2.246.537.6.12.2002.348)</w:t>
        </w:r>
      </w:ins>
    </w:p>
    <w:p w14:paraId="43233CE3" w14:textId="77777777" w:rsidR="00B9421A" w:rsidRDefault="00B9421A" w:rsidP="00B9421A">
      <w:pPr>
        <w:pStyle w:val="Snt1"/>
        <w:rPr>
          <w:ins w:id="379" w:author="Timo Kaskinen" w:date="2017-06-20T23:04:00Z"/>
        </w:rPr>
      </w:pPr>
      <w:bookmarkStart w:id="380" w:name="_Hoidon_syy_-"/>
      <w:bookmarkEnd w:id="380"/>
      <w:ins w:id="381" w:author="Timo Kaskinen" w:date="2017-06-20T23:04:00Z">
        <w:r>
          <w:t>3. PAKOLLINEN yksi [1..1] text</w:t>
        </w:r>
      </w:ins>
    </w:p>
    <w:p w14:paraId="39E3B731" w14:textId="3710A02A" w:rsidR="00B9421A" w:rsidRDefault="00B9421A" w:rsidP="00B9421A">
      <w:pPr>
        <w:pStyle w:val="Snt2"/>
        <w:rPr>
          <w:ins w:id="382" w:author="Timo Kaskinen" w:date="2017-06-28T13:14:00Z"/>
        </w:rPr>
      </w:pPr>
      <w:ins w:id="383" w:author="Timo Kaskinen" w:date="2017-06-20T23:04:00Z">
        <w:r>
          <w:t>a. PAKOLLINEN yksi [1..1] reference/@value, viitattavan näyttömuoto-osion xml-ID annetaan II-tietotyypillä</w:t>
        </w:r>
      </w:ins>
    </w:p>
    <w:p w14:paraId="57E723A5" w14:textId="77777777" w:rsidR="00CC1ACD" w:rsidRDefault="00CC1ACD" w:rsidP="00CC1ACD">
      <w:pPr>
        <w:pStyle w:val="Snt1"/>
        <w:rPr>
          <w:ins w:id="384" w:author="Timo Kaskinen" w:date="2017-06-28T13:15:00Z"/>
        </w:rPr>
      </w:pPr>
    </w:p>
    <w:p w14:paraId="152F0CAA" w14:textId="0314E595" w:rsidR="00CC1ACD" w:rsidRDefault="00CC1ACD" w:rsidP="00CC1ACD">
      <w:pPr>
        <w:pStyle w:val="Snt1"/>
        <w:rPr>
          <w:ins w:id="385" w:author="Timo Kaskinen" w:date="2017-06-28T13:14:00Z"/>
        </w:rPr>
      </w:pPr>
      <w:ins w:id="386" w:author="Timo Kaskinen" w:date="2017-06-28T13:14:00Z">
        <w:r>
          <w:t xml:space="preserve">Toteutusohje: </w:t>
        </w:r>
      </w:ins>
      <w:ins w:id="387" w:author="Timo Kaskinen" w:date="2017-06-28T13:15:00Z">
        <w:r w:rsidR="00944596">
          <w:t>Hoidon syyn pääryhmän tukikymysten vastaukset rakenteessa näyttömuoto</w:t>
        </w:r>
      </w:ins>
      <w:ins w:id="388" w:author="Timo Kaskinen" w:date="2017-06-28T13:16:00Z">
        <w:r w:rsidR="00944596">
          <w:t>-osioon</w:t>
        </w:r>
      </w:ins>
      <w:ins w:id="389" w:author="Timo Kaskinen" w:date="2017-06-28T13:15:00Z">
        <w:r w:rsidR="00944596">
          <w:t xml:space="preserve"> viedään sekä kysymys että siihen kirjattu vastaus</w:t>
        </w:r>
      </w:ins>
      <w:ins w:id="390" w:author="Timo Kaskinen" w:date="2017-06-28T13:16:00Z">
        <w:r w:rsidR="00944596">
          <w:t>.</w:t>
        </w:r>
      </w:ins>
    </w:p>
    <w:p w14:paraId="578ADD9F" w14:textId="4A00A1BB" w:rsidR="006A14B9" w:rsidRDefault="00457F9C" w:rsidP="006A14B9">
      <w:pPr>
        <w:pStyle w:val="Otsikko4"/>
      </w:pPr>
      <w:hyperlink w:anchor="_Hoidon_syy_ja" w:history="1">
        <w:bookmarkStart w:id="391" w:name="_Toc494272918"/>
        <w:r w:rsidR="006A14B9" w:rsidRPr="00B06A75">
          <w:rPr>
            <w:rStyle w:val="Hyperlinkki"/>
          </w:rPr>
          <w:t>Hoidon syy</w:t>
        </w:r>
      </w:hyperlink>
      <w:r w:rsidR="006A14B9">
        <w:t xml:space="preserve"> - observation</w:t>
      </w:r>
      <w:bookmarkEnd w:id="3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2FA7B5D1" w14:textId="77777777" w:rsidTr="00627942">
        <w:tc>
          <w:tcPr>
            <w:tcW w:w="9236" w:type="dxa"/>
          </w:tcPr>
          <w:p w14:paraId="02591C84" w14:textId="4CF4BA40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990E74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5429855A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57ED9D6B" w14:textId="226B60CB" w:rsidR="006A14B9" w:rsidRDefault="006A14B9" w:rsidP="006A14B9">
      <w:pPr>
        <w:pStyle w:val="Snt1"/>
      </w:pPr>
      <w:r>
        <w:t xml:space="preserve">2. PAKOLLINEN yksi [1..1] code/@code="251" Hoidon syy </w:t>
      </w:r>
      <w:r w:rsidR="000B14D2">
        <w:t>(codeSystem</w:t>
      </w:r>
      <w:r>
        <w:t>: 1.2.246.537.6.12.2002.348)</w:t>
      </w:r>
    </w:p>
    <w:p w14:paraId="10808ECD" w14:textId="346DC3C5" w:rsidR="008B0BAD" w:rsidRDefault="008B0BAD" w:rsidP="008B0BAD">
      <w:pPr>
        <w:pStyle w:val="Snt1"/>
      </w:pPr>
      <w:r>
        <w:t>3. PAKOLLINEN yksi [1..1] text</w:t>
      </w:r>
    </w:p>
    <w:p w14:paraId="2EF30F96" w14:textId="77777777" w:rsidR="008B0BAD" w:rsidRDefault="008B0BAD" w:rsidP="008B0BAD">
      <w:pPr>
        <w:pStyle w:val="Snt2"/>
      </w:pPr>
      <w:r>
        <w:t>a. PAKOLLINEN yksi [1..1] reference/@value, viitattavan näyttömuoto-osion xml-ID annetaan II-tietotyypillä</w:t>
      </w:r>
    </w:p>
    <w:p w14:paraId="59326533" w14:textId="183DABB5" w:rsidR="006A14B9" w:rsidRDefault="006A14B9" w:rsidP="006A14B9">
      <w:pPr>
        <w:pStyle w:val="Snt1"/>
      </w:pPr>
      <w:r w:rsidRPr="00163411">
        <w:t>4. PAKOLLINEN yksi tai useampi [</w:t>
      </w:r>
      <w:r w:rsidR="00AE3D21">
        <w:t>1..*</w:t>
      </w:r>
      <w:r w:rsidRPr="00163411">
        <w:t>] value</w:t>
      </w:r>
      <w:r w:rsidR="00A347BD">
        <w:t xml:space="preserve"> Hoidon syy (251)</w:t>
      </w:r>
      <w:r w:rsidRPr="00163411">
        <w:t xml:space="preserve">, arvo annetaan luokituksesta Kuntaliitto - ICPC Perusterveydenhuollon luokitus </w:t>
      </w:r>
      <w:r w:rsidR="000B14D2">
        <w:t>(codeSystem</w:t>
      </w:r>
      <w:r w:rsidRPr="00163411">
        <w:t>: 1.2.246.537.6.31.2007)</w:t>
      </w:r>
      <w:r>
        <w:t xml:space="preserve"> </w:t>
      </w:r>
      <w:r w:rsidR="00A347BD" w:rsidRPr="00163411">
        <w:t>CD-tietotyypillä</w:t>
      </w:r>
    </w:p>
    <w:bookmarkStart w:id="392" w:name="_Hoidon_kiireellisyys_(triage)"/>
    <w:bookmarkEnd w:id="392"/>
    <w:p w14:paraId="7D613DE6" w14:textId="2585B475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393" w:name="_Toc494272919"/>
      <w:r w:rsidR="006A14B9" w:rsidRPr="00B06A75">
        <w:rPr>
          <w:rStyle w:val="Hyperlinkki"/>
        </w:rPr>
        <w:t>Hoidon kiireellisyys (triage)</w:t>
      </w:r>
      <w:r>
        <w:fldChar w:fldCharType="end"/>
      </w:r>
      <w:r w:rsidR="006A14B9" w:rsidRPr="00B8625A">
        <w:t xml:space="preserve"> </w:t>
      </w:r>
      <w:r w:rsidR="006A14B9">
        <w:t>- observation</w:t>
      </w:r>
      <w:bookmarkEnd w:id="393"/>
      <w:r w:rsidR="006A14B9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23D7FFD4" w14:textId="77777777" w:rsidTr="00627942">
        <w:tc>
          <w:tcPr>
            <w:tcW w:w="9236" w:type="dxa"/>
          </w:tcPr>
          <w:p w14:paraId="29470001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2BFC8F1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28635FC6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075E0207" w14:textId="30CDDCFD" w:rsidR="006A14B9" w:rsidRDefault="006A14B9" w:rsidP="006A14B9">
      <w:pPr>
        <w:pStyle w:val="Snt1"/>
      </w:pPr>
      <w:r>
        <w:t xml:space="preserve">2. PAKOLLINEN yksi [1..1] code/@code="252" </w:t>
      </w:r>
      <w:r w:rsidRPr="00163411">
        <w:t xml:space="preserve">Hoidon kiireellisyys (triage) </w:t>
      </w:r>
      <w:r w:rsidR="000B14D2">
        <w:t>(codeSystem</w:t>
      </w:r>
      <w:r>
        <w:t>: 1.2.246.537.6.12.2002.348)</w:t>
      </w:r>
    </w:p>
    <w:p w14:paraId="70BAC83D" w14:textId="61678D1B" w:rsidR="008B0BAD" w:rsidRDefault="008B0BAD" w:rsidP="008B0BAD">
      <w:pPr>
        <w:pStyle w:val="Snt1"/>
      </w:pPr>
      <w:r>
        <w:t>3. PAKOLLINEN yksi [1..1] text</w:t>
      </w:r>
    </w:p>
    <w:p w14:paraId="3C808AE1" w14:textId="5C9D1F8C" w:rsidR="006A14B9" w:rsidRDefault="008B0BAD" w:rsidP="008B0BAD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2A5CA664" w14:textId="771E493F" w:rsidR="006A14B9" w:rsidRDefault="006A14B9" w:rsidP="006A14B9">
      <w:pPr>
        <w:pStyle w:val="Snt1"/>
      </w:pPr>
      <w:r w:rsidRPr="00163411">
        <w:t>4. PAKOLLINEN yksi [1..1] effectiveTime/@value Hoidon kiireellisyyden määritysaika (</w:t>
      </w:r>
      <w:r>
        <w:t>253</w:t>
      </w:r>
      <w:r w:rsidRPr="00163411">
        <w:t>)</w:t>
      </w:r>
      <w:r w:rsidR="00A347BD">
        <w:t>, arvo annetaan</w:t>
      </w:r>
      <w:r w:rsidRPr="00163411">
        <w:t xml:space="preserve"> minuutin tarkkuudella</w:t>
      </w:r>
      <w:r w:rsidR="00A347BD">
        <w:t xml:space="preserve"> TS-tietotyypillä</w:t>
      </w:r>
    </w:p>
    <w:p w14:paraId="3F681D33" w14:textId="558356F8" w:rsidR="006A14B9" w:rsidRDefault="006A14B9" w:rsidP="006A14B9">
      <w:pPr>
        <w:pStyle w:val="Snt1"/>
      </w:pPr>
      <w:r w:rsidRPr="006A4DF8">
        <w:t>5. PAKOLLINEN yksi [</w:t>
      </w:r>
      <w:r w:rsidR="00A347BD">
        <w:t>1..1</w:t>
      </w:r>
      <w:r w:rsidRPr="006A4DF8">
        <w:t>] value</w:t>
      </w:r>
      <w:r w:rsidR="00A347BD">
        <w:t xml:space="preserve"> </w:t>
      </w:r>
      <w:r w:rsidR="00A347BD" w:rsidRPr="00163411">
        <w:t>Hoidon kiireellisyys (triage)</w:t>
      </w:r>
      <w:r w:rsidR="00A347BD">
        <w:t xml:space="preserve"> (252)</w:t>
      </w:r>
      <w:r w:rsidRPr="006A4DF8">
        <w:t>, arvo annetaan</w:t>
      </w:r>
      <w:r w:rsidR="00A347BD">
        <w:t xml:space="preserve"> </w:t>
      </w:r>
      <w:r w:rsidRPr="006A4DF8">
        <w:t xml:space="preserve">luokituksesta ENSIH - Hoidon kiireellisyys </w:t>
      </w:r>
      <w:r w:rsidR="000B14D2">
        <w:t>(codeSystem</w:t>
      </w:r>
      <w:r w:rsidRPr="006A4DF8">
        <w:t xml:space="preserve">: 1.2.246.537.6.3008.2014) </w:t>
      </w:r>
      <w:r w:rsidR="00A347BD" w:rsidRPr="006A4DF8">
        <w:t>CD-tietotyypillä</w:t>
      </w:r>
    </w:p>
    <w:bookmarkStart w:id="394" w:name="_Hoidon_syyn_tai"/>
    <w:bookmarkEnd w:id="394"/>
    <w:p w14:paraId="18350353" w14:textId="0063D7C1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395" w:name="_Toc494272920"/>
      <w:r w:rsidR="006A14B9" w:rsidRPr="00B06A75">
        <w:rPr>
          <w:rStyle w:val="Hyperlinkki"/>
        </w:rPr>
        <w:t>Hoidon syyn tai kiireellisyyden puuttumisen perustelu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3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19D5E67D" w14:textId="77777777" w:rsidTr="00627942">
        <w:tc>
          <w:tcPr>
            <w:tcW w:w="9236" w:type="dxa"/>
          </w:tcPr>
          <w:p w14:paraId="2B1D30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5FF083F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558E57E" w14:textId="77777777" w:rsidR="006A14B9" w:rsidRDefault="006A14B9" w:rsidP="006A14B9">
      <w:pPr>
        <w:pStyle w:val="Snt1"/>
      </w:pPr>
      <w:r>
        <w:t xml:space="preserve">1. PAKOLLINEN yksi [1..1] @classCode="OBS" ja yksi [1..1] @moodCode="EVN" </w:t>
      </w:r>
    </w:p>
    <w:p w14:paraId="3E68B684" w14:textId="1F4E6CC9" w:rsidR="006A14B9" w:rsidRDefault="006A14B9" w:rsidP="006A14B9">
      <w:pPr>
        <w:pStyle w:val="Snt1"/>
      </w:pPr>
      <w:r>
        <w:t xml:space="preserve">2. PAKOLLINEN yksi [1..1] code/@code="261" </w:t>
      </w:r>
      <w:r w:rsidRPr="004E5898">
        <w:t>Hoidon syyn tai kiireellisyyden puuttumisen perustelu</w:t>
      </w:r>
      <w:r>
        <w:t xml:space="preserve"> </w:t>
      </w:r>
      <w:r w:rsidR="000B14D2">
        <w:t>(codeSystem</w:t>
      </w:r>
      <w:r>
        <w:t>: 1.2.246.537.6.12.2002.348)</w:t>
      </w:r>
    </w:p>
    <w:p w14:paraId="64729815" w14:textId="53F921E6" w:rsidR="006A14B9" w:rsidRDefault="008B0BAD" w:rsidP="006A14B9">
      <w:pPr>
        <w:pStyle w:val="Snt1"/>
      </w:pPr>
      <w:r>
        <w:t>3</w:t>
      </w:r>
      <w:r w:rsidR="006A14B9">
        <w:t>. PAKOLLINEN yksi [1..1] value</w:t>
      </w:r>
      <w:r w:rsidR="00C73714">
        <w:t xml:space="preserve"> </w:t>
      </w:r>
      <w:r w:rsidR="00C73714" w:rsidRPr="00C73714">
        <w:t>Hoidon syyn tai kiireellisyyden puuttumisen perustelu</w:t>
      </w:r>
      <w:r w:rsidR="00C73714">
        <w:t xml:space="preserve"> (261)</w:t>
      </w:r>
      <w:r w:rsidR="006A14B9">
        <w:t xml:space="preserve">, arvo annetaan ST-tietotyypillä </w:t>
      </w:r>
    </w:p>
    <w:bookmarkStart w:id="396" w:name="_Potilaan_ilmoittama_oire"/>
    <w:bookmarkEnd w:id="396"/>
    <w:p w14:paraId="1B415046" w14:textId="6E724B9F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397" w:name="_Toc494272921"/>
      <w:r w:rsidR="006A14B9" w:rsidRPr="00B06A75">
        <w:rPr>
          <w:rStyle w:val="Hyperlinkki"/>
        </w:rPr>
        <w:t>Potilaan ilmoittama oire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3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1A639F29" w14:textId="77777777" w:rsidTr="00627942">
        <w:tc>
          <w:tcPr>
            <w:tcW w:w="9236" w:type="dxa"/>
          </w:tcPr>
          <w:p w14:paraId="410C92AC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B62D42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6D5CC40F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1ADA56CF" w14:textId="674DA016" w:rsidR="006A14B9" w:rsidRDefault="006A14B9" w:rsidP="006A14B9">
      <w:pPr>
        <w:pStyle w:val="Snt1"/>
      </w:pPr>
      <w:r w:rsidRPr="001C7F58">
        <w:t>2. PAKOLLINEN yksi [1..1] code/@code="2</w:t>
      </w:r>
      <w:r>
        <w:t>54</w:t>
      </w:r>
      <w:r w:rsidRPr="001C7F58">
        <w:t xml:space="preserve">" Potilaan ilmoittama oire </w:t>
      </w:r>
      <w:r w:rsidR="000B14D2">
        <w:t>(codeSystem</w:t>
      </w:r>
      <w:r w:rsidRPr="001C7F58">
        <w:t>: 1.2.246.</w:t>
      </w:r>
      <w:r w:rsidRPr="00FA4AE8">
        <w:t>537</w:t>
      </w:r>
      <w:r w:rsidRPr="001C7F58">
        <w:t>.6.12.2002.348)</w:t>
      </w:r>
    </w:p>
    <w:p w14:paraId="299111D8" w14:textId="77777777" w:rsidR="008B0BAD" w:rsidRDefault="008B0BAD" w:rsidP="008B0BAD">
      <w:pPr>
        <w:pStyle w:val="Snt1"/>
      </w:pPr>
      <w:r>
        <w:t>3. PAKOLLINEN yksi [1..1] text</w:t>
      </w:r>
    </w:p>
    <w:p w14:paraId="3D6649BC" w14:textId="77777777" w:rsidR="008B0BAD" w:rsidRDefault="008B0BAD" w:rsidP="008B0BAD">
      <w:pPr>
        <w:pStyle w:val="Snt2"/>
      </w:pPr>
      <w:r>
        <w:t>a. PAKOLLINEN yksi [1..1] reference/@value, viitattavan näyttömuoto-osion xml-ID annetaan II-tietotyypillä</w:t>
      </w:r>
    </w:p>
    <w:p w14:paraId="677525D4" w14:textId="17689632" w:rsidR="006A14B9" w:rsidRDefault="006A14B9" w:rsidP="006A14B9">
      <w:pPr>
        <w:pStyle w:val="Snt1"/>
      </w:pPr>
      <w:r w:rsidRPr="001C7F58">
        <w:t xml:space="preserve">4. </w:t>
      </w:r>
      <w:r>
        <w:t>VAPAAEHTOINEN</w:t>
      </w:r>
      <w:r w:rsidRPr="001C7F58">
        <w:t xml:space="preserve"> </w:t>
      </w:r>
      <w:r w:rsidR="004A73A8">
        <w:t xml:space="preserve">nolla tai </w:t>
      </w:r>
      <w:r w:rsidRPr="001C7F58">
        <w:t>yksi [</w:t>
      </w:r>
      <w:r w:rsidR="004A73A8">
        <w:t>0</w:t>
      </w:r>
      <w:r w:rsidRPr="001C7F58">
        <w:t>..1] effectiveTime</w:t>
      </w:r>
    </w:p>
    <w:p w14:paraId="10DB4AE2" w14:textId="2256A97F" w:rsidR="00D560A6" w:rsidRDefault="00D560A6" w:rsidP="00D560A6">
      <w:pPr>
        <w:pStyle w:val="Snt2"/>
      </w:pPr>
      <w:r>
        <w:t>a. PAKOLLINEN yksi [1..1] low</w:t>
      </w:r>
      <w:r w:rsidRPr="001C7F58">
        <w:t>/@value Oireiden tai tapahtuman alku (25</w:t>
      </w:r>
      <w:r>
        <w:t>5</w:t>
      </w:r>
      <w:r w:rsidRPr="001C7F58">
        <w:t>)</w:t>
      </w:r>
      <w:r w:rsidR="004A73A8">
        <w:t>, arvo annetaan</w:t>
      </w:r>
      <w:r w:rsidRPr="001C7F58">
        <w:t xml:space="preserve"> minuutin tarkkuudella</w:t>
      </w:r>
      <w:r>
        <w:t xml:space="preserve"> TS-tietotyypillä</w:t>
      </w:r>
    </w:p>
    <w:p w14:paraId="14392B95" w14:textId="10C29334" w:rsidR="006A14B9" w:rsidRDefault="006A14B9" w:rsidP="006A14B9">
      <w:pPr>
        <w:pStyle w:val="Snt1"/>
      </w:pPr>
      <w:r>
        <w:t>5</w:t>
      </w:r>
      <w:r w:rsidRPr="001C7F58">
        <w:t xml:space="preserve">. </w:t>
      </w:r>
      <w:r>
        <w:t xml:space="preserve">VAPAAEHTOINEN </w:t>
      </w:r>
      <w:r w:rsidR="004A73A8">
        <w:t>nolla tai yksi [0</w:t>
      </w:r>
      <w:r w:rsidRPr="001C7F58">
        <w:t>..1] value</w:t>
      </w:r>
      <w:r w:rsidR="004A73A8">
        <w:t xml:space="preserve"> Potilaan ilmoittama oire (254)</w:t>
      </w:r>
      <w:r w:rsidRPr="001C7F58">
        <w:t>, arvo annetaan ST-tietotyypillä</w:t>
      </w:r>
    </w:p>
    <w:p w14:paraId="7049A661" w14:textId="6B478B89" w:rsidR="006A14B9" w:rsidDel="002B1745" w:rsidRDefault="006A14B9" w:rsidP="006A14B9">
      <w:pPr>
        <w:pStyle w:val="Snt1"/>
        <w:rPr>
          <w:del w:id="398" w:author="Timo Kaskinen" w:date="2017-06-21T14:14:00Z"/>
        </w:rPr>
      </w:pPr>
      <w:del w:id="399" w:author="Timo Kaskinen" w:date="2017-06-21T14:14:00Z">
        <w:r w:rsidDel="002B1745">
          <w:delText>6</w:delText>
        </w:r>
        <w:r w:rsidRPr="001C7F58" w:rsidDel="002B1745">
          <w:delText xml:space="preserve">. </w:delText>
        </w:r>
        <w:r w:rsidR="005B7BF1" w:rsidDel="002B1745">
          <w:delText>VAPAAEHTOINEN</w:delText>
        </w:r>
        <w:r w:rsidRPr="001C7F58" w:rsidDel="002B1745">
          <w:delText xml:space="preserve"> </w:delText>
        </w:r>
        <w:r w:rsidR="005B7BF1" w:rsidDel="002B1745">
          <w:delText>nolla</w:delText>
        </w:r>
        <w:r w:rsidRPr="001C7F58" w:rsidDel="002B1745">
          <w:delText xml:space="preserve"> tai useampi [</w:delText>
        </w:r>
        <w:r w:rsidR="005B7BF1" w:rsidDel="002B1745">
          <w:delText>0</w:delText>
        </w:r>
        <w:r w:rsidR="00AE3D21" w:rsidDel="002B1745">
          <w:delText>..*</w:delText>
        </w:r>
        <w:r w:rsidRPr="001C7F58" w:rsidDel="002B1745">
          <w:delText xml:space="preserve">] </w:delText>
        </w:r>
        <w:r w:rsidDel="002B1745">
          <w:delText>targetSiteCode/@code</w:delText>
        </w:r>
        <w:r w:rsidR="005B7BF1" w:rsidDel="002B1745">
          <w:delText xml:space="preserve"> </w:delText>
        </w:r>
        <w:r w:rsidR="005B7BF1" w:rsidRPr="005B7BF1" w:rsidDel="002B1745">
          <w:delText>Ensisijaisen oireen anatominen sijainti</w:delText>
        </w:r>
        <w:r w:rsidR="005B7BF1" w:rsidDel="002B1745">
          <w:delText xml:space="preserve"> (258)</w:delText>
        </w:r>
        <w:r w:rsidRPr="001C7F58" w:rsidDel="002B1745">
          <w:delText xml:space="preserve">, arvo annetaan luokituksesta ENSIH - Ensisijaisen oireen tai löydöksen anatominen sijainti </w:delText>
        </w:r>
        <w:r w:rsidR="000B14D2" w:rsidDel="002B1745">
          <w:delText>(codeSystem</w:delText>
        </w:r>
        <w:r w:rsidRPr="001C7F58" w:rsidDel="002B1745">
          <w:delText>: 1.2.246.537.6.3009.2014)</w:delText>
        </w:r>
        <w:r w:rsidDel="002B1745">
          <w:delText xml:space="preserve"> </w:delText>
        </w:r>
        <w:r w:rsidR="005B7BF1" w:rsidRPr="001C7F58" w:rsidDel="002B1745">
          <w:delText>C</w:delText>
        </w:r>
        <w:r w:rsidR="005B7BF1" w:rsidDel="002B1745">
          <w:delText>E</w:delText>
        </w:r>
        <w:r w:rsidR="005B7BF1" w:rsidRPr="001C7F58" w:rsidDel="002B1745">
          <w:delText xml:space="preserve">-tietotyypillä </w:delText>
        </w:r>
      </w:del>
    </w:p>
    <w:p w14:paraId="5480BA5E" w14:textId="2754E6BC" w:rsidR="006A14B9" w:rsidDel="00716B5A" w:rsidRDefault="006A14B9" w:rsidP="006A14B9">
      <w:pPr>
        <w:pStyle w:val="Snt1"/>
        <w:rPr>
          <w:del w:id="400" w:author="Timo Kaskinen" w:date="2017-06-21T14:11:00Z"/>
        </w:rPr>
      </w:pPr>
      <w:del w:id="401" w:author="Timo Kaskinen" w:date="2017-06-21T14:11:00Z">
        <w:r w:rsidDel="00716B5A">
          <w:delText>7. VAPAAEHTOINEN nolla tai yksi [0..1] entryRelationship</w:delText>
        </w:r>
      </w:del>
    </w:p>
    <w:p w14:paraId="697A8DF9" w14:textId="7F24732A" w:rsidR="006A14B9" w:rsidDel="00716B5A" w:rsidRDefault="006A14B9" w:rsidP="006A14B9">
      <w:pPr>
        <w:pStyle w:val="Snt2"/>
        <w:rPr>
          <w:del w:id="402" w:author="Timo Kaskinen" w:date="2017-06-21T14:11:00Z"/>
        </w:rPr>
      </w:pPr>
      <w:del w:id="403" w:author="Timo Kaskinen" w:date="2017-06-21T14:11:00Z">
        <w:r w:rsidDel="00716B5A">
          <w:delText>a. PAKOLLINEN yksi [1..1] @typeCode=”COMP”</w:delText>
        </w:r>
      </w:del>
    </w:p>
    <w:p w14:paraId="1DA583E4" w14:textId="0645B9CC" w:rsidR="006A14B9" w:rsidDel="00716B5A" w:rsidRDefault="006A14B9" w:rsidP="006A14B9">
      <w:pPr>
        <w:pStyle w:val="Snt2"/>
        <w:rPr>
          <w:del w:id="404" w:author="Timo Kaskinen" w:date="2017-06-21T14:11:00Z"/>
        </w:rPr>
      </w:pPr>
      <w:del w:id="405" w:author="Timo Kaskinen" w:date="2017-06-21T14:11:00Z">
        <w:r w:rsidDel="00716B5A">
          <w:delText xml:space="preserve">b. PAKOLLINEN yksi [1..1] </w:delText>
        </w:r>
        <w:r w:rsidR="00E20490" w:rsidDel="00716B5A">
          <w:fldChar w:fldCharType="begin"/>
        </w:r>
        <w:r w:rsidR="00E20490" w:rsidDel="00716B5A">
          <w:delInstrText xml:space="preserve"> HYPERLINK \l "_Oireen_ensisijaisuus_-" </w:delInstrText>
        </w:r>
        <w:r w:rsidR="00E20490" w:rsidDel="00716B5A">
          <w:fldChar w:fldCharType="separate"/>
        </w:r>
        <w:r w:rsidRPr="00B06A75" w:rsidDel="00716B5A">
          <w:rPr>
            <w:rStyle w:val="Hyperlinkki"/>
          </w:rPr>
          <w:delText>Oireen ensisijaisuus</w:delText>
        </w:r>
        <w:r w:rsidR="00E20490" w:rsidDel="00716B5A">
          <w:rPr>
            <w:rStyle w:val="Hyperlinkki"/>
          </w:rPr>
          <w:fldChar w:fldCharType="end"/>
        </w:r>
        <w:r w:rsidDel="00716B5A">
          <w:delText xml:space="preserve"> (256) observation</w:delText>
        </w:r>
      </w:del>
    </w:p>
    <w:p w14:paraId="71C19406" w14:textId="6A04AE6B" w:rsidR="006A14B9" w:rsidRDefault="006A14B9" w:rsidP="006A14B9">
      <w:pPr>
        <w:pStyle w:val="Snt1"/>
      </w:pPr>
      <w:del w:id="406" w:author="Timo Kaskinen" w:date="2017-06-21T14:11:00Z">
        <w:r w:rsidDel="00716B5A">
          <w:delText>8</w:delText>
        </w:r>
      </w:del>
      <w:ins w:id="407" w:author="Timo Kaskinen" w:date="2017-06-21T14:15:00Z">
        <w:r w:rsidR="002B1745">
          <w:t>6</w:t>
        </w:r>
      </w:ins>
      <w:r>
        <w:t>. VAPAAEHTOINEN nolla tai yksi [0..1] entryRelationship</w:t>
      </w:r>
    </w:p>
    <w:p w14:paraId="2A588DFC" w14:textId="77777777" w:rsidR="006A14B9" w:rsidRDefault="006A14B9" w:rsidP="006A14B9">
      <w:pPr>
        <w:pStyle w:val="Snt2"/>
      </w:pPr>
      <w:r>
        <w:t>a. PAKOLLINEN yksi [1..1] @typeCode=”COMP”</w:t>
      </w:r>
    </w:p>
    <w:p w14:paraId="224BD44A" w14:textId="3DEB41FF" w:rsidR="006A14B9" w:rsidRDefault="006A14B9" w:rsidP="006A14B9">
      <w:pPr>
        <w:pStyle w:val="Snt2"/>
      </w:pPr>
      <w:r>
        <w:t xml:space="preserve">b. PAKOLLINEN yksi [1..1] </w:t>
      </w:r>
      <w:hyperlink w:anchor="_Oireen_kesto_-" w:history="1">
        <w:r w:rsidRPr="00B06A75">
          <w:rPr>
            <w:rStyle w:val="Hyperlinkki"/>
          </w:rPr>
          <w:t>Oireen kesto</w:t>
        </w:r>
      </w:hyperlink>
      <w:r>
        <w:t xml:space="preserve"> (257) observation</w:t>
      </w:r>
    </w:p>
    <w:p w14:paraId="521BE942" w14:textId="0B98F373" w:rsidR="006A14B9" w:rsidDel="0022749D" w:rsidRDefault="006A14B9">
      <w:pPr>
        <w:pStyle w:val="Snt1"/>
        <w:rPr>
          <w:del w:id="408" w:author="Timo Kaskinen" w:date="2017-06-21T14:12:00Z"/>
        </w:rPr>
      </w:pPr>
      <w:del w:id="409" w:author="Timo Kaskinen" w:date="2017-06-21T14:11:00Z">
        <w:r w:rsidDel="00716B5A">
          <w:delText>9</w:delText>
        </w:r>
      </w:del>
      <w:del w:id="410" w:author="Timo Kaskinen" w:date="2017-06-21T14:14:00Z">
        <w:r w:rsidDel="002B1745">
          <w:delText>.</w:delText>
        </w:r>
      </w:del>
      <w:r>
        <w:t xml:space="preserve"> </w:t>
      </w:r>
      <w:del w:id="411" w:author="Timo Kaskinen" w:date="2017-06-21T14:12:00Z">
        <w:r w:rsidR="005B7BF1" w:rsidDel="0022749D">
          <w:delText>VAPAAEHTOINEN</w:delText>
        </w:r>
        <w:r w:rsidDel="0022749D">
          <w:delText xml:space="preserve"> nolla tai yksi [0..1] entryRelationship </w:delText>
        </w:r>
      </w:del>
    </w:p>
    <w:p w14:paraId="13D062AB" w14:textId="74213688" w:rsidR="006A14B9" w:rsidDel="0022749D" w:rsidRDefault="006A14B9">
      <w:pPr>
        <w:pStyle w:val="Snt1"/>
        <w:rPr>
          <w:del w:id="412" w:author="Timo Kaskinen" w:date="2017-06-21T14:12:00Z"/>
        </w:rPr>
        <w:pPrChange w:id="413" w:author="Timo Kaskinen" w:date="2017-06-21T14:12:00Z">
          <w:pPr/>
        </w:pPrChange>
      </w:pPr>
      <w:del w:id="414" w:author="Timo Kaskinen" w:date="2017-06-21T14:12:00Z">
        <w:r w:rsidDel="0022749D">
          <w:delText>a. PAKOLLINEN yksi [1..1] @typeCode=”COMP”</w:delText>
        </w:r>
      </w:del>
    </w:p>
    <w:p w14:paraId="3C65FDDB" w14:textId="72AE45C2" w:rsidR="006A14B9" w:rsidRDefault="006A14B9">
      <w:pPr>
        <w:pStyle w:val="Snt1"/>
        <w:pPrChange w:id="415" w:author="Timo Kaskinen" w:date="2017-06-21T14:12:00Z">
          <w:pPr/>
        </w:pPrChange>
      </w:pPr>
      <w:del w:id="416" w:author="Timo Kaskinen" w:date="2017-06-21T14:12:00Z">
        <w:r w:rsidDel="0022749D">
          <w:delText xml:space="preserve">b. PAKOLLINEN yksi [1..1] </w:delText>
        </w:r>
        <w:r w:rsidR="00E20490" w:rsidDel="0022749D">
          <w:fldChar w:fldCharType="begin"/>
        </w:r>
        <w:r w:rsidR="00E20490" w:rsidDel="0022749D">
          <w:delInstrText xml:space="preserve"> HYPERLINK \l "_Ensisijaisen_oireen_elinjärjestelmä" </w:delInstrText>
        </w:r>
        <w:r w:rsidR="00E20490" w:rsidDel="0022749D">
          <w:fldChar w:fldCharType="separate"/>
        </w:r>
        <w:r w:rsidRPr="00B06A75" w:rsidDel="0022749D">
          <w:rPr>
            <w:rStyle w:val="Hyperlinkki"/>
          </w:rPr>
          <w:delText>Ensisijaisen oireen elinjärjestelmä</w:delText>
        </w:r>
        <w:r w:rsidR="00E20490" w:rsidDel="0022749D">
          <w:rPr>
            <w:rStyle w:val="Hyperlinkki"/>
          </w:rPr>
          <w:fldChar w:fldCharType="end"/>
        </w:r>
        <w:r w:rsidDel="0022749D">
          <w:delText xml:space="preserve"> (259) observation</w:delText>
        </w:r>
      </w:del>
    </w:p>
    <w:bookmarkStart w:id="417" w:name="_Oireen_ensisijaisuus_-"/>
    <w:bookmarkEnd w:id="417"/>
    <w:p w14:paraId="2FC89C31" w14:textId="03379B64" w:rsidR="006A14B9" w:rsidDel="00716B5A" w:rsidRDefault="00B06A75" w:rsidP="006A14B9">
      <w:pPr>
        <w:pStyle w:val="Otsikko5"/>
        <w:rPr>
          <w:del w:id="418" w:author="Timo Kaskinen" w:date="2017-06-21T14:12:00Z"/>
        </w:rPr>
      </w:pPr>
      <w:del w:id="419" w:author="Timo Kaskinen" w:date="2017-06-21T14:12:00Z">
        <w:r w:rsidDel="00716B5A">
          <w:fldChar w:fldCharType="begin"/>
        </w:r>
        <w:r w:rsidDel="00716B5A">
          <w:delInstrText xml:space="preserve"> HYPERLINK  \l "_Potilaan_ilmoittama_oire" </w:delInstrText>
        </w:r>
        <w:r w:rsidDel="00716B5A">
          <w:fldChar w:fldCharType="separate"/>
        </w:r>
        <w:bookmarkStart w:id="420" w:name="_Toc485818996"/>
        <w:bookmarkStart w:id="421" w:name="_Toc486422927"/>
        <w:bookmarkStart w:id="422" w:name="_Toc494272922"/>
        <w:r w:rsidR="006A14B9" w:rsidRPr="00B06A75" w:rsidDel="00716B5A">
          <w:rPr>
            <w:rStyle w:val="Hyperlinkki"/>
          </w:rPr>
          <w:delText>Oireen ensisijaisuus</w:delText>
        </w:r>
        <w:r w:rsidDel="00716B5A">
          <w:fldChar w:fldCharType="end"/>
        </w:r>
        <w:r w:rsidR="006A14B9" w:rsidDel="00716B5A">
          <w:delText xml:space="preserve"> - observation</w:delText>
        </w:r>
        <w:bookmarkEnd w:id="420"/>
        <w:bookmarkEnd w:id="421"/>
        <w:bookmarkEnd w:id="422"/>
      </w:del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82235A" w:rsidDel="00716B5A" w14:paraId="309AA6C9" w14:textId="742CADA4" w:rsidTr="00627942">
        <w:trPr>
          <w:del w:id="423" w:author="Timo Kaskinen" w:date="2017-06-21T14:12:00Z"/>
        </w:trPr>
        <w:tc>
          <w:tcPr>
            <w:tcW w:w="9236" w:type="dxa"/>
          </w:tcPr>
          <w:p w14:paraId="257C677B" w14:textId="0CF6D3EC" w:rsidR="00615700" w:rsidRPr="0082235A" w:rsidDel="00716B5A" w:rsidRDefault="00615700" w:rsidP="00627942">
            <w:pPr>
              <w:pStyle w:val="Snt1"/>
              <w:ind w:left="0" w:firstLine="0"/>
              <w:rPr>
                <w:del w:id="424" w:author="Timo Kaskinen" w:date="2017-06-21T14:12:00Z"/>
                <w:rFonts w:eastAsiaTheme="majorEastAsia" w:cstheme="majorHAnsi"/>
                <w:bCs/>
                <w:sz w:val="24"/>
                <w:szCs w:val="26"/>
                <w:rPrChange w:id="425" w:author="Timo Kaskinen" w:date="2017-06-21T14:33:00Z">
                  <w:rPr>
                    <w:del w:id="426" w:author="Timo Kaskinen" w:date="2017-06-21T14:12:00Z"/>
                    <w:rFonts w:eastAsiaTheme="majorEastAsia" w:cstheme="majorHAnsi"/>
                    <w:bCs/>
                    <w:sz w:val="24"/>
                    <w:szCs w:val="26"/>
                    <w:lang w:val="en-US"/>
                  </w:rPr>
                </w:rPrChange>
              </w:rPr>
            </w:pPr>
            <w:del w:id="427" w:author="Timo Kaskinen" w:date="2017-06-21T14:12:00Z">
              <w:r w:rsidRPr="0082235A" w:rsidDel="00716B5A">
                <w:rPr>
                  <w:rFonts w:eastAsiaTheme="majorEastAsia" w:cstheme="majorHAnsi"/>
                  <w:bCs/>
                  <w:sz w:val="18"/>
                  <w:szCs w:val="26"/>
                  <w:rPrChange w:id="428" w:author="Timo Kaskinen" w:date="2017-06-21T14:33:00Z">
                    <w:rPr>
                      <w:rFonts w:eastAsiaTheme="majorEastAsia" w:cstheme="majorHAnsi"/>
                      <w:bCs/>
                      <w:sz w:val="18"/>
                      <w:szCs w:val="26"/>
                      <w:lang w:val="en-US"/>
                    </w:rPr>
                  </w:rPrChange>
                </w:rPr>
                <w:delText>/structuredBody/component/section/component/section/component/section/entry/organizer/component/observation/entryRelationship/observation</w:delText>
              </w:r>
            </w:del>
          </w:p>
        </w:tc>
      </w:tr>
    </w:tbl>
    <w:p w14:paraId="26C5ED56" w14:textId="710E7385" w:rsidR="00615700" w:rsidRPr="00615700" w:rsidDel="00716B5A" w:rsidRDefault="00615700" w:rsidP="00615700">
      <w:pPr>
        <w:pStyle w:val="Snt1"/>
        <w:ind w:left="0" w:firstLine="0"/>
        <w:rPr>
          <w:del w:id="429" w:author="Timo Kaskinen" w:date="2017-06-21T14:12:00Z"/>
          <w:lang w:val="en-US"/>
        </w:rPr>
      </w:pPr>
    </w:p>
    <w:p w14:paraId="72956396" w14:textId="5272BAC3" w:rsidR="006A14B9" w:rsidDel="00716B5A" w:rsidRDefault="006A14B9" w:rsidP="006A14B9">
      <w:pPr>
        <w:pStyle w:val="Snt1"/>
        <w:rPr>
          <w:del w:id="430" w:author="Timo Kaskinen" w:date="2017-06-21T14:12:00Z"/>
        </w:rPr>
      </w:pPr>
      <w:del w:id="431" w:author="Timo Kaskinen" w:date="2017-06-21T14:12:00Z">
        <w:r w:rsidDel="00716B5A">
          <w:delText>1. PAKOLLINEN yksi [1..1] @classCode="OBS" ja yksi [1..1] @moodCode="EVN"</w:delText>
        </w:r>
      </w:del>
    </w:p>
    <w:p w14:paraId="681A66AE" w14:textId="14F509D9" w:rsidR="006A14B9" w:rsidDel="00716B5A" w:rsidRDefault="006A14B9" w:rsidP="006A14B9">
      <w:pPr>
        <w:pStyle w:val="Snt1"/>
        <w:rPr>
          <w:del w:id="432" w:author="Timo Kaskinen" w:date="2017-06-21T14:12:00Z"/>
        </w:rPr>
      </w:pPr>
      <w:del w:id="433" w:author="Timo Kaskinen" w:date="2017-06-21T14:12:00Z">
        <w:r w:rsidDel="00716B5A">
          <w:delText xml:space="preserve">2. PAKOLLINEN yksi [1..1] code/@code="256" </w:delText>
        </w:r>
        <w:r w:rsidRPr="004925BA" w:rsidDel="00716B5A">
          <w:delText>Oireen ensisijaisuus</w:delText>
        </w:r>
        <w:r w:rsidDel="00716B5A">
          <w:delText xml:space="preserve"> </w:delText>
        </w:r>
        <w:r w:rsidR="000B14D2" w:rsidDel="00716B5A">
          <w:delText>(codeSystem</w:delText>
        </w:r>
        <w:r w:rsidDel="00716B5A">
          <w:delText>: 1.2.246.537.6.12.2002.348)</w:delText>
        </w:r>
      </w:del>
    </w:p>
    <w:p w14:paraId="13E76DB5" w14:textId="5DB20A63" w:rsidR="006A14B9" w:rsidDel="00716B5A" w:rsidRDefault="00E634BD" w:rsidP="006A14B9">
      <w:pPr>
        <w:pStyle w:val="Snt1"/>
        <w:rPr>
          <w:del w:id="434" w:author="Timo Kaskinen" w:date="2017-06-21T14:12:00Z"/>
        </w:rPr>
      </w:pPr>
      <w:del w:id="435" w:author="Timo Kaskinen" w:date="2017-06-21T14:12:00Z">
        <w:r w:rsidDel="00716B5A">
          <w:delText>3</w:delText>
        </w:r>
        <w:r w:rsidR="006A14B9" w:rsidDel="00716B5A">
          <w:delText>. PAKOLLINEN yksi [1..1] value</w:delText>
        </w:r>
        <w:r w:rsidR="005B7BF1" w:rsidDel="00716B5A">
          <w:delText xml:space="preserve"> Oireen ensisijaisuus (256)</w:delText>
        </w:r>
        <w:r w:rsidR="006A14B9" w:rsidDel="00716B5A">
          <w:delText xml:space="preserve">, arvo annetaan luokituksesta </w:delText>
        </w:r>
        <w:r w:rsidR="006A14B9" w:rsidRPr="004925BA" w:rsidDel="00716B5A">
          <w:delText>AR/YDIN - Diagnoosin /toimenpiteen ensisijaisuus</w:delText>
        </w:r>
        <w:r w:rsidR="006A14B9" w:rsidDel="00716B5A">
          <w:delText xml:space="preserve"> </w:delText>
        </w:r>
        <w:r w:rsidR="000B14D2" w:rsidDel="00716B5A">
          <w:delText>(codeSystem</w:delText>
        </w:r>
        <w:r w:rsidR="006A14B9" w:rsidDel="00716B5A">
          <w:delText xml:space="preserve">: </w:delText>
        </w:r>
        <w:r w:rsidR="006A14B9" w:rsidRPr="004925BA" w:rsidDel="00716B5A">
          <w:delText>1.2.246.537.5.40005.2003</w:delText>
        </w:r>
        <w:r w:rsidR="006A14B9" w:rsidDel="00716B5A">
          <w:delText>)</w:delText>
        </w:r>
        <w:r w:rsidR="005B7BF1" w:rsidRPr="005B7BF1" w:rsidDel="00716B5A">
          <w:delText xml:space="preserve"> </w:delText>
        </w:r>
        <w:r w:rsidR="005B7BF1" w:rsidDel="00716B5A">
          <w:delText>CD-tietotyypillä</w:delText>
        </w:r>
      </w:del>
    </w:p>
    <w:bookmarkStart w:id="436" w:name="_Oireen_kesto_-"/>
    <w:bookmarkEnd w:id="436"/>
    <w:p w14:paraId="30687645" w14:textId="5FD6DAE6" w:rsidR="006A14B9" w:rsidRDefault="00B06A75" w:rsidP="006A14B9">
      <w:pPr>
        <w:pStyle w:val="Otsikko5"/>
      </w:pPr>
      <w:r>
        <w:fldChar w:fldCharType="begin"/>
      </w:r>
      <w:r>
        <w:instrText xml:space="preserve"> HYPERLINK  \l "_Potilaan_ilmoittama_oire" </w:instrText>
      </w:r>
      <w:r>
        <w:fldChar w:fldCharType="separate"/>
      </w:r>
      <w:bookmarkStart w:id="437" w:name="_Toc494272923"/>
      <w:r w:rsidR="006A14B9" w:rsidRPr="00B06A75">
        <w:rPr>
          <w:rStyle w:val="Hyperlinkki"/>
        </w:rPr>
        <w:t>Oireen kesto</w:t>
      </w:r>
      <w:r>
        <w:fldChar w:fldCharType="end"/>
      </w:r>
      <w:r w:rsidR="006A14B9">
        <w:t xml:space="preserve"> - observation</w:t>
      </w:r>
      <w:bookmarkEnd w:id="4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6F8B9DCA" w14:textId="77777777" w:rsidTr="00627942">
        <w:tc>
          <w:tcPr>
            <w:tcW w:w="9236" w:type="dxa"/>
          </w:tcPr>
          <w:p w14:paraId="13D50E20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749E6C8B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F99838D" w14:textId="77777777" w:rsidR="006A14B9" w:rsidRDefault="006A14B9" w:rsidP="006A14B9">
      <w:pPr>
        <w:pStyle w:val="Snt1"/>
      </w:pPr>
      <w:r>
        <w:t>1. PAKOLLINEN yksi [1..1] @classCode="OBS" ja yksi [1..1] @moodCode="EVN"</w:t>
      </w:r>
    </w:p>
    <w:p w14:paraId="0F586BED" w14:textId="28378C1E" w:rsidR="006A14B9" w:rsidRDefault="006A14B9" w:rsidP="006A14B9">
      <w:pPr>
        <w:pStyle w:val="Snt1"/>
      </w:pPr>
      <w:r>
        <w:t xml:space="preserve">2. PAKOLLINEN yksi [1..1] code/@code="257" </w:t>
      </w:r>
      <w:r w:rsidRPr="000068F0">
        <w:t xml:space="preserve">Oireen kesto </w:t>
      </w:r>
      <w:r w:rsidR="000B14D2">
        <w:t>(codeSystem</w:t>
      </w:r>
      <w:r>
        <w:t>: 1.2.246.537.6.12.2002.348)</w:t>
      </w:r>
    </w:p>
    <w:p w14:paraId="0493F224" w14:textId="77777777" w:rsidR="00E634BD" w:rsidRDefault="00E634BD" w:rsidP="00E634BD">
      <w:pPr>
        <w:pStyle w:val="Snt1"/>
      </w:pPr>
      <w:r>
        <w:t>3. PAKOLLINEN yksi [1..1] text</w:t>
      </w:r>
    </w:p>
    <w:p w14:paraId="3ABD04CD" w14:textId="77777777" w:rsidR="00E634BD" w:rsidRDefault="00E634BD" w:rsidP="00E634BD">
      <w:pPr>
        <w:pStyle w:val="Snt2"/>
      </w:pPr>
      <w:r>
        <w:t>a. PAKOLLINEN yksi [1..1] reference/@value, viitattavan näyttömuoto-osion xml-ID annetaan II-tietotyypillä</w:t>
      </w:r>
    </w:p>
    <w:p w14:paraId="4E248117" w14:textId="248EF58F" w:rsidR="006A14B9" w:rsidRDefault="006A14B9" w:rsidP="006A14B9">
      <w:pPr>
        <w:pStyle w:val="Snt1"/>
      </w:pPr>
      <w:r>
        <w:t xml:space="preserve">4. PAKOLLINEN yksi [1..1] value, arvo annetaan </w:t>
      </w:r>
      <w:r w:rsidR="00A424A9" w:rsidRPr="000068F0">
        <w:t>joko päivissä, tunneissa tai minuuteissa</w:t>
      </w:r>
      <w:r w:rsidR="00A424A9">
        <w:t xml:space="preserve"> </w:t>
      </w:r>
      <w:r>
        <w:t xml:space="preserve">PQ-tietotyypillä </w:t>
      </w:r>
    </w:p>
    <w:bookmarkStart w:id="438" w:name="_Ensisijaisen_oireen_elinjärjestelmä"/>
    <w:bookmarkEnd w:id="438"/>
    <w:p w14:paraId="69791EB4" w14:textId="1D6A5C33" w:rsidR="006A14B9" w:rsidDel="0022749D" w:rsidRDefault="00B06A75" w:rsidP="006A14B9">
      <w:pPr>
        <w:pStyle w:val="Otsikko5"/>
        <w:rPr>
          <w:del w:id="439" w:author="Timo Kaskinen" w:date="2017-06-21T14:13:00Z"/>
        </w:rPr>
      </w:pPr>
      <w:del w:id="440" w:author="Timo Kaskinen" w:date="2017-06-21T14:13:00Z">
        <w:r w:rsidDel="0022749D">
          <w:fldChar w:fldCharType="begin"/>
        </w:r>
        <w:r w:rsidDel="0022749D">
          <w:delInstrText xml:space="preserve"> HYPERLINK  \l "_Potilaan_ilmoittama_oire" </w:delInstrText>
        </w:r>
        <w:r w:rsidDel="0022749D">
          <w:fldChar w:fldCharType="separate"/>
        </w:r>
        <w:bookmarkStart w:id="441" w:name="_Toc485818998"/>
        <w:bookmarkStart w:id="442" w:name="_Toc486422929"/>
        <w:bookmarkStart w:id="443" w:name="_Toc494272924"/>
        <w:r w:rsidR="006A14B9" w:rsidRPr="00B06A75" w:rsidDel="0022749D">
          <w:rPr>
            <w:rStyle w:val="Hyperlinkki"/>
          </w:rPr>
          <w:delText>Ensisijaisen oireen elinjärjestelmä</w:delText>
        </w:r>
        <w:r w:rsidDel="0022749D">
          <w:fldChar w:fldCharType="end"/>
        </w:r>
        <w:r w:rsidR="006A14B9" w:rsidDel="0022749D">
          <w:delText xml:space="preserve"> - observation</w:delText>
        </w:r>
        <w:bookmarkEnd w:id="441"/>
        <w:bookmarkEnd w:id="442"/>
        <w:bookmarkEnd w:id="443"/>
      </w:del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82235A" w:rsidDel="0022749D" w14:paraId="69AF07A0" w14:textId="3B88B4A4" w:rsidTr="00627942">
        <w:trPr>
          <w:del w:id="444" w:author="Timo Kaskinen" w:date="2017-06-21T14:13:00Z"/>
        </w:trPr>
        <w:tc>
          <w:tcPr>
            <w:tcW w:w="9236" w:type="dxa"/>
          </w:tcPr>
          <w:p w14:paraId="57F4E982" w14:textId="19390530" w:rsidR="00615700" w:rsidRPr="0082235A" w:rsidDel="0022749D" w:rsidRDefault="00615700" w:rsidP="00627942">
            <w:pPr>
              <w:pStyle w:val="Snt1"/>
              <w:ind w:left="0" w:firstLine="0"/>
              <w:rPr>
                <w:del w:id="445" w:author="Timo Kaskinen" w:date="2017-06-21T14:13:00Z"/>
                <w:rFonts w:eastAsiaTheme="majorEastAsia" w:cstheme="majorHAnsi"/>
                <w:bCs/>
                <w:sz w:val="24"/>
                <w:szCs w:val="26"/>
                <w:rPrChange w:id="446" w:author="Timo Kaskinen" w:date="2017-06-21T14:33:00Z">
                  <w:rPr>
                    <w:del w:id="447" w:author="Timo Kaskinen" w:date="2017-06-21T14:13:00Z"/>
                    <w:rFonts w:eastAsiaTheme="majorEastAsia" w:cstheme="majorHAnsi"/>
                    <w:bCs/>
                    <w:sz w:val="24"/>
                    <w:szCs w:val="26"/>
                    <w:lang w:val="en-US"/>
                  </w:rPr>
                </w:rPrChange>
              </w:rPr>
            </w:pPr>
            <w:del w:id="448" w:author="Timo Kaskinen" w:date="2017-06-21T14:13:00Z">
              <w:r w:rsidRPr="0082235A" w:rsidDel="0022749D">
                <w:rPr>
                  <w:rFonts w:eastAsiaTheme="majorEastAsia" w:cstheme="majorHAnsi"/>
                  <w:bCs/>
                  <w:sz w:val="18"/>
                  <w:szCs w:val="26"/>
                  <w:rPrChange w:id="449" w:author="Timo Kaskinen" w:date="2017-06-21T14:33:00Z">
                    <w:rPr>
                      <w:rFonts w:eastAsiaTheme="majorEastAsia" w:cstheme="majorHAnsi"/>
                      <w:bCs/>
                      <w:sz w:val="18"/>
                      <w:szCs w:val="26"/>
                      <w:lang w:val="en-US"/>
                    </w:rPr>
                  </w:rPrChange>
                </w:rPr>
                <w:delText>/structuredBody/component/section/component/section/component/section/entry/organizer/component/observation/entryRelationship/observation</w:delText>
              </w:r>
            </w:del>
          </w:p>
        </w:tc>
      </w:tr>
    </w:tbl>
    <w:p w14:paraId="2FCECBC2" w14:textId="0686C5E2" w:rsidR="00615700" w:rsidRPr="00615700" w:rsidDel="0022749D" w:rsidRDefault="00615700" w:rsidP="00615700">
      <w:pPr>
        <w:pStyle w:val="Snt1"/>
        <w:ind w:left="0" w:firstLine="0"/>
        <w:rPr>
          <w:del w:id="450" w:author="Timo Kaskinen" w:date="2017-06-21T14:13:00Z"/>
          <w:lang w:val="en-US"/>
        </w:rPr>
      </w:pPr>
    </w:p>
    <w:p w14:paraId="012BE671" w14:textId="7B621B75" w:rsidR="006A14B9" w:rsidDel="0022749D" w:rsidRDefault="006A14B9" w:rsidP="006A14B9">
      <w:pPr>
        <w:pStyle w:val="Snt1"/>
        <w:rPr>
          <w:del w:id="451" w:author="Timo Kaskinen" w:date="2017-06-21T14:13:00Z"/>
        </w:rPr>
      </w:pPr>
      <w:del w:id="452" w:author="Timo Kaskinen" w:date="2017-06-21T14:13:00Z">
        <w:r w:rsidDel="0022749D">
          <w:delText>1. PAKOLLINEN yksi [1..1] @classCode="OBS" ja yksi [1..1] @moodCode="EVN"</w:delText>
        </w:r>
      </w:del>
    </w:p>
    <w:p w14:paraId="0C343D31" w14:textId="50D56DDF" w:rsidR="006A14B9" w:rsidDel="0022749D" w:rsidRDefault="006A14B9" w:rsidP="006A14B9">
      <w:pPr>
        <w:pStyle w:val="Snt1"/>
        <w:rPr>
          <w:del w:id="453" w:author="Timo Kaskinen" w:date="2017-06-21T14:13:00Z"/>
        </w:rPr>
      </w:pPr>
      <w:del w:id="454" w:author="Timo Kaskinen" w:date="2017-06-21T14:13:00Z">
        <w:r w:rsidDel="0022749D">
          <w:delText xml:space="preserve">2. PAKOLLINEN yksi [1..1] code/@code="259" </w:delText>
        </w:r>
        <w:r w:rsidRPr="00942E04" w:rsidDel="0022749D">
          <w:delText xml:space="preserve">Ensisijaisen oireen elinjärjestelmä </w:delText>
        </w:r>
        <w:r w:rsidR="000B14D2" w:rsidDel="0022749D">
          <w:delText>(codeSystem</w:delText>
        </w:r>
        <w:r w:rsidDel="0022749D">
          <w:delText>: 1.2.246.537.6.12.2002.348)</w:delText>
        </w:r>
      </w:del>
    </w:p>
    <w:p w14:paraId="16D744E5" w14:textId="24941DE4" w:rsidR="006A14B9" w:rsidDel="0022749D" w:rsidRDefault="00E634BD" w:rsidP="006A14B9">
      <w:pPr>
        <w:pStyle w:val="Snt1"/>
        <w:rPr>
          <w:del w:id="455" w:author="Timo Kaskinen" w:date="2017-06-21T14:13:00Z"/>
        </w:rPr>
      </w:pPr>
      <w:del w:id="456" w:author="Timo Kaskinen" w:date="2017-06-21T14:13:00Z">
        <w:r w:rsidDel="0022749D">
          <w:delText>3</w:delText>
        </w:r>
        <w:r w:rsidR="006A14B9" w:rsidRPr="00942E04" w:rsidDel="0022749D">
          <w:delText xml:space="preserve">. PAKOLLINEN yksi </w:delText>
        </w:r>
        <w:r w:rsidR="006A14B9" w:rsidDel="0022749D">
          <w:delText xml:space="preserve">tai useampi </w:delText>
        </w:r>
        <w:r w:rsidR="006A14B9" w:rsidRPr="00942E04" w:rsidDel="0022749D">
          <w:delText>[</w:delText>
        </w:r>
        <w:r w:rsidR="00AE3D21" w:rsidDel="0022749D">
          <w:delText>1..*</w:delText>
        </w:r>
        <w:r w:rsidR="006A14B9" w:rsidRPr="00942E04" w:rsidDel="0022749D">
          <w:delText>] value</w:delText>
        </w:r>
        <w:r w:rsidR="00A424A9" w:rsidDel="0022749D">
          <w:delText xml:space="preserve"> </w:delText>
        </w:r>
        <w:r w:rsidR="00A424A9" w:rsidRPr="00942E04" w:rsidDel="0022749D">
          <w:delText>Ensisijaisen oireen elinjärjestelmä</w:delText>
        </w:r>
        <w:r w:rsidR="00A424A9" w:rsidDel="0022749D">
          <w:delText xml:space="preserve"> (259)</w:delText>
        </w:r>
        <w:r w:rsidR="006A14B9" w:rsidRPr="00942E04" w:rsidDel="0022749D">
          <w:delText xml:space="preserve">, arvo annetaan luokituksesta ENSIH - Ensisijaisen oireen tai löydöksen elinjärjestelmä </w:delText>
        </w:r>
        <w:r w:rsidR="000B14D2" w:rsidDel="0022749D">
          <w:delText>(codeSystem</w:delText>
        </w:r>
        <w:r w:rsidR="006A14B9" w:rsidRPr="00942E04" w:rsidDel="0022749D">
          <w:delText>: 1.2.246.537.6.3010.2014)</w:delText>
        </w:r>
        <w:r w:rsidR="00A424A9" w:rsidRPr="00A424A9" w:rsidDel="0022749D">
          <w:delText xml:space="preserve"> </w:delText>
        </w:r>
        <w:r w:rsidR="00A424A9" w:rsidRPr="00942E04" w:rsidDel="0022749D">
          <w:delText>CD-tietotyypillä</w:delText>
        </w:r>
      </w:del>
    </w:p>
    <w:bookmarkStart w:id="457" w:name="_Hoidon_toteuttamisen_esteet"/>
    <w:bookmarkEnd w:id="457"/>
    <w:p w14:paraId="5B7AD49D" w14:textId="42D8784E" w:rsidR="006A14B9" w:rsidRDefault="00B06A75" w:rsidP="006A14B9">
      <w:pPr>
        <w:pStyle w:val="Otsikko4"/>
      </w:pPr>
      <w:r>
        <w:fldChar w:fldCharType="begin"/>
      </w:r>
      <w:r>
        <w:instrText xml:space="preserve"> HYPERLINK  \l "_Hoidon_syy_ja" </w:instrText>
      </w:r>
      <w:r>
        <w:fldChar w:fldCharType="separate"/>
      </w:r>
      <w:bookmarkStart w:id="458" w:name="_Toc494272925"/>
      <w:r w:rsidR="006A14B9" w:rsidRPr="00B06A75">
        <w:rPr>
          <w:rStyle w:val="Hyperlinkki"/>
        </w:rPr>
        <w:t>Hoidon toteuttamisen esteet</w:t>
      </w:r>
      <w:r>
        <w:fldChar w:fldCharType="end"/>
      </w:r>
      <w:r w:rsidR="006A14B9" w:rsidRPr="00B8625A">
        <w:t xml:space="preserve"> </w:t>
      </w:r>
      <w:r w:rsidR="006A14B9">
        <w:t>-</w:t>
      </w:r>
      <w:r w:rsidR="006A14B9" w:rsidRPr="00B8625A">
        <w:t xml:space="preserve"> observation</w:t>
      </w:r>
      <w:bookmarkEnd w:id="4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09661498" w14:textId="77777777" w:rsidTr="00627942">
        <w:tc>
          <w:tcPr>
            <w:tcW w:w="9236" w:type="dxa"/>
          </w:tcPr>
          <w:p w14:paraId="6129531B" w14:textId="654CE19E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E4D4F6E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06FA4A93" w14:textId="77777777" w:rsidR="006A14B9" w:rsidRDefault="006A14B9" w:rsidP="006A14B9">
      <w:pPr>
        <w:pStyle w:val="Snt1"/>
      </w:pPr>
      <w:r>
        <w:lastRenderedPageBreak/>
        <w:t>1. PAKOLLINEN yksi [1..1] @classCode="OBS" ja yksi [1..1] @moodCode="EVN"</w:t>
      </w:r>
    </w:p>
    <w:p w14:paraId="4B0BABF0" w14:textId="3558DC92" w:rsidR="006A14B9" w:rsidRDefault="006A14B9" w:rsidP="006A14B9">
      <w:pPr>
        <w:pStyle w:val="Snt1"/>
      </w:pPr>
      <w:r>
        <w:t xml:space="preserve">2. PAKOLLINEN yksi [1..1] code/@code="260" </w:t>
      </w:r>
      <w:r w:rsidRPr="00E02EE3">
        <w:t>Hoidon toteuttamisen esteet</w:t>
      </w:r>
      <w:r>
        <w:t xml:space="preserve"> </w:t>
      </w:r>
      <w:r w:rsidR="000B14D2">
        <w:t>(codeSystem</w:t>
      </w:r>
      <w:r>
        <w:t>: 1.2.246.537.6.12.2002.348)</w:t>
      </w:r>
    </w:p>
    <w:p w14:paraId="5043CF33" w14:textId="77777777" w:rsidR="00E634BD" w:rsidRDefault="00E634BD" w:rsidP="00E634BD">
      <w:pPr>
        <w:pStyle w:val="Snt1"/>
      </w:pPr>
      <w:r>
        <w:t>3. PAKOLLINEN yksi [1..1] text</w:t>
      </w:r>
    </w:p>
    <w:p w14:paraId="5470ADD8" w14:textId="77777777" w:rsidR="00E634BD" w:rsidRDefault="00E634BD" w:rsidP="00E634BD">
      <w:pPr>
        <w:pStyle w:val="Snt2"/>
      </w:pPr>
      <w:r>
        <w:t>a. PAKOLLINEN yksi [1..1] reference/@value, viitattavan näyttömuoto-osion xml-ID annetaan II-tietotyypillä</w:t>
      </w:r>
    </w:p>
    <w:p w14:paraId="5AECFA8E" w14:textId="7F60ABF7" w:rsidR="006A14B9" w:rsidRDefault="006A14B9" w:rsidP="006A14B9">
      <w:pPr>
        <w:pStyle w:val="Snt1"/>
      </w:pPr>
      <w:r>
        <w:t>4. PAKOLLINEN yksi tai useampi [</w:t>
      </w:r>
      <w:r w:rsidR="00AE3D21">
        <w:t>1..*</w:t>
      </w:r>
      <w:r>
        <w:t>] value</w:t>
      </w:r>
      <w:r w:rsidR="00A424A9">
        <w:t xml:space="preserve"> </w:t>
      </w:r>
      <w:r w:rsidR="00A424A9" w:rsidRPr="00E02EE3">
        <w:t>Hoidon toteuttamisen esteet</w:t>
      </w:r>
      <w:r w:rsidR="00A424A9">
        <w:t xml:space="preserve"> (260)</w:t>
      </w:r>
      <w:r>
        <w:t xml:space="preserve">, arvo annetaan luokituksesta </w:t>
      </w:r>
      <w:r w:rsidRPr="00E02EE3">
        <w:t>ENSIH - Hoidon toteuttamisen esteet</w:t>
      </w:r>
      <w:r>
        <w:t xml:space="preserve"> </w:t>
      </w:r>
      <w:r w:rsidR="000B14D2">
        <w:t>(codeSystem</w:t>
      </w:r>
      <w:r>
        <w:t xml:space="preserve">: </w:t>
      </w:r>
      <w:r w:rsidRPr="00E02EE3">
        <w:t>1.2.246.537.6.3011.2014</w:t>
      </w:r>
      <w:r>
        <w:t xml:space="preserve">) </w:t>
      </w:r>
      <w:r w:rsidR="00A424A9">
        <w:t>CD-tietotyypillä</w:t>
      </w:r>
    </w:p>
    <w:bookmarkStart w:id="459" w:name="_Hoito-ohjetiedot"/>
    <w:bookmarkEnd w:id="459"/>
    <w:p w14:paraId="7A1F0222" w14:textId="5274CE2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460" w:name="_Toc494272926"/>
      <w:r w:rsidR="008558FE" w:rsidRPr="00382EF8">
        <w:rPr>
          <w:rStyle w:val="Hyperlinkki"/>
        </w:rPr>
        <w:t>Hoito-ohjetiedot</w:t>
      </w:r>
      <w:bookmarkEnd w:id="460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1E6B4D4" w14:textId="77777777" w:rsidR="00615700" w:rsidRPr="00615700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6B5BF1B6" w14:textId="1AB40AE0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75</w:t>
      </w:r>
      <w:r w:rsidRPr="0082643A">
        <w:t xml:space="preserve">" </w:t>
      </w:r>
      <w:r>
        <w:t xml:space="preserve">Suunnitelma </w:t>
      </w:r>
      <w:r w:rsidR="000B14D2">
        <w:t>(codeSystem</w:t>
      </w:r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 xml:space="preserve">3. PAKOLLINEN yksi [1..1] text </w:t>
      </w:r>
    </w:p>
    <w:p w14:paraId="6219A9E8" w14:textId="77777777" w:rsidR="004D1A7B" w:rsidRDefault="004D1A7B" w:rsidP="004D1A7B"/>
    <w:p w14:paraId="0D981D80" w14:textId="2E6888CF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Hoito-ohjetiedot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290</w:t>
      </w:r>
      <w:r w:rsidRPr="00567C0E">
        <w:t>)</w:t>
      </w:r>
      <w:r>
        <w:t xml:space="preserve"> </w:t>
      </w:r>
      <w:r w:rsidRPr="004D1A7B">
        <w:t>Hoito-ohjeen muoto</w:t>
      </w:r>
      <w:r>
        <w:t xml:space="preserve"> (291); </w:t>
      </w:r>
      <w:del w:id="461" w:author="Timo Kaskinen" w:date="2017-06-21T10:21:00Z">
        <w:r w:rsidRPr="004D1A7B" w:rsidDel="00E20490">
          <w:delText>Käytetty kirjallinen h</w:delText>
        </w:r>
      </w:del>
      <w:ins w:id="462" w:author="Timo Kaskinen" w:date="2017-06-21T10:22:00Z">
        <w:r w:rsidR="00E20490">
          <w:t>H</w:t>
        </w:r>
      </w:ins>
      <w:r w:rsidRPr="004D1A7B">
        <w:t>oito-ohje</w:t>
      </w:r>
      <w:r>
        <w:t xml:space="preserve"> (292); </w:t>
      </w:r>
    </w:p>
    <w:p w14:paraId="70426589" w14:textId="542C872F" w:rsidR="00D51B65" w:rsidRDefault="00D51B65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del w:id="463" w:author="Timo Kaskinen" w:date="2017-06-21T10:22:00Z">
        <w:r w:rsidDel="00E20490">
          <w:delText xml:space="preserve">Lääkärin </w:delText>
        </w:r>
      </w:del>
      <w:ins w:id="464" w:author="Timo Kaskinen" w:date="2017-06-21T10:22:00Z">
        <w:r w:rsidR="00E20490">
          <w:t xml:space="preserve">Hoito-ohjeen antajan </w:t>
        </w:r>
      </w:ins>
      <w:r>
        <w:t>nimi</w:t>
      </w:r>
      <w:r w:rsidR="004D1A7B">
        <w:t xml:space="preserve"> (</w:t>
      </w:r>
      <w:r>
        <w:t>295</w:t>
      </w:r>
      <w:r w:rsidR="004D1A7B">
        <w:t xml:space="preserve">); </w:t>
      </w:r>
      <w:ins w:id="465" w:author="Timo Kaskinen" w:date="2017-06-21T10:22:00Z">
        <w:r w:rsidR="00E20490">
          <w:t>Hoito-ohjeen antajan</w:t>
        </w:r>
      </w:ins>
      <w:del w:id="466" w:author="Timo Kaskinen" w:date="2017-06-21T10:22:00Z">
        <w:r w:rsidRPr="00D51B65" w:rsidDel="00E20490">
          <w:delText>Lääkärin</w:delText>
        </w:r>
      </w:del>
      <w:r w:rsidRPr="00D51B65">
        <w:t xml:space="preserve"> palveluyksikön nimi</w:t>
      </w:r>
      <w:r>
        <w:t xml:space="preserve"> (289); </w:t>
      </w:r>
      <w:del w:id="467" w:author="Timo Kaskinen" w:date="2017-06-21T10:22:00Z">
        <w:r w:rsidRPr="00D51B65" w:rsidDel="00E20490">
          <w:delText>Lääkärin h</w:delText>
        </w:r>
      </w:del>
      <w:ins w:id="468" w:author="Timo Kaskinen" w:date="2017-06-21T10:22:00Z">
        <w:r w:rsidR="00E20490">
          <w:t>H</w:t>
        </w:r>
      </w:ins>
      <w:r w:rsidRPr="00D51B65">
        <w:t xml:space="preserve">oito-ohjeen sisältö </w:t>
      </w:r>
      <w:r w:rsidR="004D1A7B">
        <w:t>(2</w:t>
      </w:r>
      <w:r>
        <w:t>98</w:t>
      </w:r>
      <w:r w:rsidR="004D1A7B">
        <w:t>)</w:t>
      </w:r>
      <w:r>
        <w:t xml:space="preserve"> </w:t>
      </w:r>
    </w:p>
    <w:p w14:paraId="1FB0606A" w14:textId="27EBA6B3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BA3931E" w14:textId="7384D3A4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469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470" w:author="Timo Kaskinen" w:date="2017-06-20T15:17:00Z">
        <w:r w:rsidR="00B93B3E">
          <w:t>2017</w:t>
        </w:r>
      </w:ins>
      <w:r w:rsidR="00C22574">
        <w:t>)</w:t>
      </w:r>
    </w:p>
    <w:p w14:paraId="4D4FE62D" w14:textId="77777777" w:rsidR="00A23265" w:rsidRDefault="00A23265" w:rsidP="00A2326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290” (</w:t>
      </w:r>
      <w:r w:rsidRPr="00CE65CD">
        <w:t>Hoito-ohjetiedot</w:t>
      </w:r>
      <w:r>
        <w:t xml:space="preserve"> entry)</w:t>
      </w:r>
    </w:p>
    <w:p w14:paraId="0D3E24FE" w14:textId="6C73B056" w:rsidR="00A23265" w:rsidRDefault="00A23265" w:rsidP="00A23265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Hoito-ohjetiedot_-_organizer" w:history="1">
        <w:r w:rsidRPr="00DA3FC1">
          <w:rPr>
            <w:rStyle w:val="Hyperlinkki"/>
          </w:rPr>
          <w:t>Hoito-ohjetiedot</w:t>
        </w:r>
      </w:hyperlink>
      <w:r>
        <w:t xml:space="preserve"> </w:t>
      </w:r>
      <w:r w:rsidR="00A77493">
        <w:t>–</w:t>
      </w:r>
      <w:r>
        <w:t>organizer</w:t>
      </w:r>
    </w:p>
    <w:p w14:paraId="29CBDBDF" w14:textId="77777777" w:rsidR="00A77493" w:rsidRDefault="00A77493" w:rsidP="00A77493">
      <w:pPr>
        <w:pStyle w:val="Snt1"/>
      </w:pPr>
    </w:p>
    <w:p w14:paraId="70800C7A" w14:textId="18EE169C" w:rsidR="00A77493" w:rsidRPr="0084646B" w:rsidRDefault="00A77493" w:rsidP="00A77493">
      <w:pPr>
        <w:pStyle w:val="Snt1"/>
      </w:pPr>
      <w:r>
        <w:t>Toteutusohje: Hoito-ohjeet kirjataan yhteen entry:n, mikäli merkinnän teon aikana hoito-ohjeita on useampia tai potilaan tilanne muuttuu, entry:n sisäisissä rakenteissa on toistumat</w:t>
      </w:r>
      <w:r w:rsidR="006C0942">
        <w:t>, millä</w:t>
      </w:r>
      <w:r>
        <w:t xml:space="preserve"> tiedot ilmaistaan. Mikäli hoito-ohjeita päivitetään useamman merkinnän teon aikana, aikaisempien merkintöjen hoito-ohjeita ei toisteta tuoreimmalla kirjauksella.</w:t>
      </w:r>
    </w:p>
    <w:bookmarkStart w:id="471" w:name="_Hoito-ohjetiedot_-_organizer"/>
    <w:bookmarkEnd w:id="471"/>
    <w:p w14:paraId="241DD32E" w14:textId="3BC1EBE0" w:rsidR="00A23265" w:rsidRDefault="00DA3FC1" w:rsidP="00A23265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472" w:name="_Toc494272927"/>
      <w:r w:rsidR="00A23265" w:rsidRPr="00DA3FC1">
        <w:rPr>
          <w:rStyle w:val="Hyperlinkki"/>
        </w:rPr>
        <w:t>Hoito-ohjetiedot</w:t>
      </w:r>
      <w:r>
        <w:fldChar w:fldCharType="end"/>
      </w:r>
      <w:r w:rsidR="00A23265" w:rsidRPr="00373E41">
        <w:t xml:space="preserve"> </w:t>
      </w:r>
      <w:r w:rsidR="00A23265">
        <w:t xml:space="preserve">- </w:t>
      </w:r>
      <w:r w:rsidR="00A23265" w:rsidRPr="00373E41">
        <w:t>organizer</w:t>
      </w:r>
      <w:bookmarkEnd w:id="47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44A6BC48" w14:textId="77777777" w:rsidTr="00627942">
        <w:tc>
          <w:tcPr>
            <w:tcW w:w="9236" w:type="dxa"/>
          </w:tcPr>
          <w:p w14:paraId="2DD0F729" w14:textId="4B91EE92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5432F8CB" w14:textId="77777777" w:rsidR="00615700" w:rsidRPr="00615700" w:rsidRDefault="00615700" w:rsidP="00A23265">
      <w:pPr>
        <w:pStyle w:val="Snt1"/>
        <w:rPr>
          <w:lang w:val="en-US"/>
        </w:rPr>
      </w:pPr>
    </w:p>
    <w:p w14:paraId="656155FB" w14:textId="77777777" w:rsidR="00A23265" w:rsidRDefault="00A23265" w:rsidP="00A23265">
      <w:pPr>
        <w:pStyle w:val="Snt1"/>
      </w:pPr>
      <w:r>
        <w:t>1. PAKOLLINEN yksi [1..1] @classCode="CLUSTER" ja yksi [1..1] @moodCode="EVN"</w:t>
      </w:r>
    </w:p>
    <w:p w14:paraId="622C60F0" w14:textId="38362223" w:rsidR="00A23265" w:rsidRDefault="00A23265" w:rsidP="00A23265">
      <w:pPr>
        <w:pStyle w:val="Snt1"/>
      </w:pPr>
      <w:r>
        <w:t>2. PAKOLLINEN yksi [1..1] id</w:t>
      </w:r>
      <w:r w:rsidR="009C3D1E" w:rsidRPr="009C3D1E">
        <w:t>/@root</w:t>
      </w:r>
    </w:p>
    <w:p w14:paraId="5B8FC076" w14:textId="09097B94" w:rsidR="00A23265" w:rsidRDefault="00A23265" w:rsidP="00A23265">
      <w:pPr>
        <w:pStyle w:val="Snt1"/>
      </w:pPr>
      <w:r>
        <w:t xml:space="preserve">3. PAKOLLINEN yksi [1..1] code/@code="290" </w:t>
      </w:r>
      <w:r w:rsidRPr="00373E41">
        <w:t>Hoito-ohjetiedot</w:t>
      </w:r>
      <w:r>
        <w:t xml:space="preserve"> </w:t>
      </w:r>
      <w:r w:rsidR="000B14D2">
        <w:t>(codeSystem</w:t>
      </w:r>
      <w:r>
        <w:t>: 1.2.246.537.6.12.2002.348)</w:t>
      </w:r>
    </w:p>
    <w:p w14:paraId="34D75093" w14:textId="31A6D524" w:rsidR="00A23265" w:rsidRDefault="00A23265" w:rsidP="00A23265">
      <w:pPr>
        <w:pStyle w:val="Snt1"/>
      </w:pPr>
      <w:r>
        <w:t xml:space="preserve">4. PAKOLLINEN yksi </w:t>
      </w:r>
      <w:r w:rsidR="00B628EA">
        <w:t xml:space="preserve">[1..1] </w:t>
      </w:r>
      <w:r>
        <w:t>statusCode/@code=”completed”</w:t>
      </w:r>
    </w:p>
    <w:p w14:paraId="433AEBD9" w14:textId="2717193E" w:rsidR="00A23265" w:rsidRDefault="00A23265" w:rsidP="00A23265">
      <w:pPr>
        <w:pStyle w:val="Snt1"/>
      </w:pPr>
      <w:r>
        <w:t xml:space="preserve">5. PAKOLLINEN yksi </w:t>
      </w:r>
      <w:r w:rsidR="0092342C">
        <w:t xml:space="preserve">tai useampi </w:t>
      </w:r>
      <w:r>
        <w:t>[1..</w:t>
      </w:r>
      <w:r w:rsidR="0092342C">
        <w:t>*</w:t>
      </w:r>
      <w:r>
        <w:t xml:space="preserve">] component </w:t>
      </w:r>
    </w:p>
    <w:p w14:paraId="4676B282" w14:textId="2DC41A41" w:rsidR="00A23265" w:rsidRDefault="00A23265" w:rsidP="00A23265">
      <w:pPr>
        <w:pStyle w:val="Snt2"/>
      </w:pPr>
      <w:r>
        <w:t xml:space="preserve">a. PAKOLLINEN yksi [1..1] </w:t>
      </w:r>
      <w:hyperlink w:anchor="_Hoito-ohjeen_muoto_-" w:history="1">
        <w:r w:rsidRPr="00DA3FC1">
          <w:rPr>
            <w:rStyle w:val="Hyperlinkki"/>
          </w:rPr>
          <w:t>Hoito-ohjeen muoto</w:t>
        </w:r>
      </w:hyperlink>
      <w:r>
        <w:t xml:space="preserve"> (291) observation</w:t>
      </w:r>
    </w:p>
    <w:bookmarkStart w:id="473" w:name="_Hoito-ohjeen_muoto_-"/>
    <w:bookmarkStart w:id="474" w:name="_Hoito-ohjeen_muoto_–"/>
    <w:bookmarkEnd w:id="473"/>
    <w:bookmarkEnd w:id="474"/>
    <w:p w14:paraId="52AAF46D" w14:textId="58092FBA" w:rsidR="00A23265" w:rsidRDefault="00DA3FC1" w:rsidP="00A23265">
      <w:pPr>
        <w:pStyle w:val="Otsikko4"/>
      </w:pPr>
      <w:r>
        <w:fldChar w:fldCharType="begin"/>
      </w:r>
      <w:r>
        <w:instrText xml:space="preserve"> HYPERLINK  \l "_Hoito-ohjetiedot_-_organizer" </w:instrText>
      </w:r>
      <w:r>
        <w:fldChar w:fldCharType="separate"/>
      </w:r>
      <w:bookmarkStart w:id="475" w:name="_Toc494272928"/>
      <w:r w:rsidR="00A23265" w:rsidRPr="00DA3FC1">
        <w:rPr>
          <w:rStyle w:val="Hyperlinkki"/>
        </w:rPr>
        <w:t>Hoito-ohjeen muoto</w:t>
      </w:r>
      <w:r>
        <w:fldChar w:fldCharType="end"/>
      </w:r>
      <w:r w:rsidR="00A23265">
        <w:t xml:space="preserve"> </w:t>
      </w:r>
      <w:r w:rsidR="00615700">
        <w:t>–</w:t>
      </w:r>
      <w:r w:rsidR="00A23265">
        <w:t xml:space="preserve"> observation</w:t>
      </w:r>
      <w:bookmarkEnd w:id="4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61036549" w14:textId="77777777" w:rsidTr="00627942">
        <w:tc>
          <w:tcPr>
            <w:tcW w:w="9236" w:type="dxa"/>
          </w:tcPr>
          <w:p w14:paraId="7E7170DA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87A3DC4" w14:textId="77777777" w:rsidR="00615700" w:rsidRPr="00615700" w:rsidRDefault="00615700" w:rsidP="00615700">
      <w:pPr>
        <w:rPr>
          <w:lang w:val="en-US"/>
        </w:rPr>
      </w:pPr>
    </w:p>
    <w:p w14:paraId="3D780224" w14:textId="7F8B070E" w:rsidR="00A23265" w:rsidRDefault="0038271E" w:rsidP="00A23265">
      <w:r>
        <w:t xml:space="preserve">Toteutusohje: </w:t>
      </w:r>
      <w:r w:rsidR="00A23265">
        <w:t>Jos on useamp</w:t>
      </w:r>
      <w:r w:rsidR="000E528F">
        <w:t>aa eri</w:t>
      </w:r>
      <w:r w:rsidR="00B27969">
        <w:t>tyyppistä hoito-ohjeen muotoa käytössä</w:t>
      </w:r>
      <w:r w:rsidR="00A23265">
        <w:t xml:space="preserve">, </w:t>
      </w:r>
      <w:r w:rsidR="00A23265" w:rsidRPr="00373E41">
        <w:t xml:space="preserve">toistetaan koko </w:t>
      </w:r>
      <w:r w:rsidR="00A23265" w:rsidRPr="00B83DD5">
        <w:t xml:space="preserve">Hoito-ohjeen muoto </w:t>
      </w:r>
      <w:r w:rsidR="00A23265">
        <w:t>- component.</w:t>
      </w:r>
      <w:r w:rsidR="00A23265" w:rsidRPr="00B83DD5">
        <w:t xml:space="preserve">observation </w:t>
      </w:r>
      <w:r w:rsidR="00A23265">
        <w:t>-</w:t>
      </w:r>
      <w:r w:rsidR="00A23265" w:rsidRPr="00373E41">
        <w:t>rakennetta</w:t>
      </w:r>
      <w:r w:rsidR="00A23265">
        <w:t>.</w:t>
      </w:r>
    </w:p>
    <w:p w14:paraId="3FF6EC54" w14:textId="77777777" w:rsidR="00A23265" w:rsidRDefault="00A23265" w:rsidP="00A23265"/>
    <w:p w14:paraId="7ED536C4" w14:textId="77777777" w:rsidR="00A23265" w:rsidRDefault="00A23265" w:rsidP="0038271E">
      <w:pPr>
        <w:pStyle w:val="Snt1"/>
      </w:pPr>
      <w:r>
        <w:t>1. PAKOLLINEN yksi [1..1] @classCode="OBS" ja yksi [1..1] @moodCode="EVN"</w:t>
      </w:r>
    </w:p>
    <w:p w14:paraId="54A2FEC1" w14:textId="7EE48929" w:rsidR="00A23265" w:rsidRDefault="00A23265" w:rsidP="0038271E">
      <w:pPr>
        <w:pStyle w:val="Snt1"/>
      </w:pPr>
      <w:r>
        <w:t xml:space="preserve">2. </w:t>
      </w:r>
      <w:r w:rsidRPr="0038271E">
        <w:t>PAKOLLINEN</w:t>
      </w:r>
      <w:r>
        <w:t xml:space="preserve"> yksi [1..1] code/@code="291" </w:t>
      </w:r>
      <w:r w:rsidRPr="00373E41">
        <w:t>Hoito-ohjeen muoto</w:t>
      </w:r>
      <w:r>
        <w:t xml:space="preserve"> </w:t>
      </w:r>
      <w:r w:rsidR="000B14D2">
        <w:t>(codeSystem</w:t>
      </w:r>
      <w:r>
        <w:t>:</w:t>
      </w:r>
      <w:r w:rsidR="0038271E">
        <w:t xml:space="preserve"> </w:t>
      </w:r>
      <w:r>
        <w:t>1.2.246.537.6.12.2002.348)</w:t>
      </w:r>
    </w:p>
    <w:p w14:paraId="762673ED" w14:textId="77777777" w:rsidR="00D51B65" w:rsidRDefault="00D51B65" w:rsidP="00D51B65">
      <w:pPr>
        <w:pStyle w:val="Snt1"/>
      </w:pPr>
      <w:r>
        <w:t>3. PAKOLLINEN yksi [1..1] text</w:t>
      </w:r>
    </w:p>
    <w:p w14:paraId="0C140E34" w14:textId="2281A511" w:rsidR="00A232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78719D6E" w14:textId="399DF0C3" w:rsidR="00A23265" w:rsidRDefault="00A23265" w:rsidP="00A23265">
      <w:pPr>
        <w:pStyle w:val="Snt1"/>
      </w:pPr>
      <w:r w:rsidRPr="005E171D">
        <w:t xml:space="preserve">4. </w:t>
      </w:r>
      <w:r w:rsidR="002F2106">
        <w:t>PAKOLLINEN yksi [1</w:t>
      </w:r>
      <w:r w:rsidRPr="005E171D">
        <w:t>..1] value</w:t>
      </w:r>
      <w:r w:rsidR="002F2106">
        <w:t xml:space="preserve"> Hoito-ohjeen muoto (291)</w:t>
      </w:r>
      <w:r w:rsidRPr="005E171D">
        <w:t xml:space="preserve">, arvo annetaan luokituksesta ENSIH - Hoito-ohjeen muoto </w:t>
      </w:r>
      <w:r w:rsidR="000B14D2">
        <w:t>(codeSystem</w:t>
      </w:r>
      <w:r w:rsidRPr="005E171D">
        <w:t xml:space="preserve">: 1.2.246.537.6.3012.2014) </w:t>
      </w:r>
      <w:r w:rsidR="002F2106" w:rsidRPr="005E171D">
        <w:t xml:space="preserve">CD-tietotyypillä </w:t>
      </w:r>
    </w:p>
    <w:p w14:paraId="39B17C2C" w14:textId="3E5819C6" w:rsidR="00A23265" w:rsidRDefault="00A23265" w:rsidP="00A23265">
      <w:pPr>
        <w:pStyle w:val="Snt1"/>
      </w:pPr>
      <w:r>
        <w:t xml:space="preserve">5. EHDOLLISESTI PAKOLLINEN nolla tai yksi [0..1] entryRelationship </w:t>
      </w:r>
      <w:r w:rsidR="00874661">
        <w:br/>
      </w:r>
      <w:r>
        <w:t>{</w:t>
      </w:r>
      <w:r w:rsidR="002F2106">
        <w:t xml:space="preserve">JOS </w:t>
      </w:r>
      <w:r w:rsidRPr="00E13FC7">
        <w:t xml:space="preserve">Hoito-ohjeen muoto </w:t>
      </w:r>
      <w:r>
        <w:t>(</w:t>
      </w:r>
      <w:r w:rsidRPr="00E13FC7">
        <w:t>291</w:t>
      </w:r>
      <w:r>
        <w:t>)</w:t>
      </w:r>
      <w:r w:rsidR="002F2106">
        <w:t xml:space="preserve"> = 291003 </w:t>
      </w:r>
      <w:del w:id="476" w:author="Timo Kaskinen" w:date="2017-06-21T10:25:00Z">
        <w:r w:rsidRPr="00E13FC7" w:rsidDel="004801B6">
          <w:delText>Kirjallisen hoito-ohjeen mukainen</w:delText>
        </w:r>
      </w:del>
      <w:ins w:id="477" w:author="Timo Kaskinen" w:date="2017-06-21T10:25:00Z">
        <w:r w:rsidR="004801B6">
          <w:t>Ensihoito-ohje</w:t>
        </w:r>
      </w:ins>
      <w:r>
        <w:t>}</w:t>
      </w:r>
    </w:p>
    <w:p w14:paraId="68F57D86" w14:textId="77777777" w:rsidR="00A23265" w:rsidRDefault="00A23265" w:rsidP="00A23265">
      <w:pPr>
        <w:pStyle w:val="Snt2"/>
      </w:pPr>
      <w:r>
        <w:t>a. PAKOLLINEN yksi [1..1] @typeCode=”COMP”</w:t>
      </w:r>
    </w:p>
    <w:p w14:paraId="2CDD59D8" w14:textId="427ABE22" w:rsidR="00A23265" w:rsidRDefault="00A23265" w:rsidP="00A23265">
      <w:pPr>
        <w:pStyle w:val="Snt2"/>
      </w:pPr>
      <w:r>
        <w:t xml:space="preserve">b. PAKOLLINEN yksi [1..1] </w:t>
      </w:r>
      <w:r w:rsidR="00E20490">
        <w:fldChar w:fldCharType="begin"/>
      </w:r>
      <w:ins w:id="478" w:author="Timo Kaskinen" w:date="2017-06-21T10:29:00Z">
        <w:r w:rsidR="004801B6">
          <w:instrText>HYPERLINK  \l "_Hoito-ohje_–_observation"</w:instrText>
        </w:r>
      </w:ins>
      <w:del w:id="479" w:author="Timo Kaskinen" w:date="2017-06-21T10:29:00Z">
        <w:r w:rsidR="00E20490" w:rsidDel="004801B6">
          <w:delInstrText xml:space="preserve"> HYPERLINK \l "_Käytetty_kirjallinen_hoito-ohje" </w:delInstrText>
        </w:r>
      </w:del>
      <w:r w:rsidR="00E20490">
        <w:fldChar w:fldCharType="separate"/>
      </w:r>
      <w:r w:rsidRPr="00DA3FC1">
        <w:rPr>
          <w:rStyle w:val="Hyperlinkki"/>
        </w:rPr>
        <w:t xml:space="preserve"> </w:t>
      </w:r>
      <w:r w:rsidR="004801B6">
        <w:rPr>
          <w:rStyle w:val="Hyperlinkki"/>
        </w:rPr>
        <w:t>H</w:t>
      </w:r>
      <w:r w:rsidR="004801B6" w:rsidRPr="00DA3FC1">
        <w:rPr>
          <w:rStyle w:val="Hyperlinkki"/>
        </w:rPr>
        <w:t>oito</w:t>
      </w:r>
      <w:r w:rsidRPr="00DA3FC1">
        <w:rPr>
          <w:rStyle w:val="Hyperlinkki"/>
        </w:rPr>
        <w:t>-ohje</w:t>
      </w:r>
      <w:r w:rsidR="00E20490">
        <w:rPr>
          <w:rStyle w:val="Hyperlinkki"/>
        </w:rPr>
        <w:fldChar w:fldCharType="end"/>
      </w:r>
      <w:r>
        <w:t xml:space="preserve"> (292) observation</w:t>
      </w:r>
    </w:p>
    <w:p w14:paraId="42CC76FB" w14:textId="500DC85E" w:rsidR="00A23265" w:rsidRDefault="00A23265" w:rsidP="00A23265">
      <w:pPr>
        <w:pStyle w:val="Snt1"/>
      </w:pPr>
      <w:r>
        <w:t xml:space="preserve">6. </w:t>
      </w:r>
      <w:r w:rsidR="002F2106">
        <w:t xml:space="preserve">EHDOLLISESTI </w:t>
      </w:r>
      <w:r>
        <w:t xml:space="preserve">PAKOLLINEN </w:t>
      </w:r>
      <w:r w:rsidR="002F2106">
        <w:t xml:space="preserve">nolla tai </w:t>
      </w:r>
      <w:r w:rsidR="008706C8">
        <w:t>useampi</w:t>
      </w:r>
      <w:r>
        <w:t xml:space="preserve"> [</w:t>
      </w:r>
      <w:r w:rsidR="00874661">
        <w:t>0</w:t>
      </w:r>
      <w:r>
        <w:t>..</w:t>
      </w:r>
      <w:r w:rsidR="008706C8">
        <w:t>*</w:t>
      </w:r>
      <w:r>
        <w:t>] entryRelationship</w:t>
      </w:r>
      <w:r w:rsidR="002F2106">
        <w:t xml:space="preserve"> </w:t>
      </w:r>
      <w:r w:rsidR="00874661">
        <w:br/>
      </w:r>
      <w:r w:rsidR="002F2106">
        <w:t xml:space="preserve">{JOS </w:t>
      </w:r>
      <w:r w:rsidR="002F2106" w:rsidRPr="00E13FC7">
        <w:t xml:space="preserve">Hoito-ohjeen muoto </w:t>
      </w:r>
      <w:r w:rsidR="002F2106">
        <w:t>(</w:t>
      </w:r>
      <w:r w:rsidR="002F2106" w:rsidRPr="00E13FC7">
        <w:t>291</w:t>
      </w:r>
      <w:r w:rsidR="002F2106">
        <w:t xml:space="preserve">) = </w:t>
      </w:r>
      <w:r w:rsidR="002F2106" w:rsidRPr="002F2106">
        <w:t xml:space="preserve">291001 Ensihoito-ohje etäyhteydellä </w:t>
      </w:r>
      <w:r w:rsidR="002F2106">
        <w:t>TAI</w:t>
      </w:r>
      <w:r w:rsidR="002F2106" w:rsidRPr="002F2106">
        <w:t xml:space="preserve"> =291002 Tapahtumapaikalla</w:t>
      </w:r>
      <w:r w:rsidR="002F2106">
        <w:t>}</w:t>
      </w:r>
    </w:p>
    <w:p w14:paraId="38FD47E9" w14:textId="77777777" w:rsidR="00A23265" w:rsidRDefault="00A23265" w:rsidP="00A23265">
      <w:pPr>
        <w:pStyle w:val="Snt2"/>
      </w:pPr>
      <w:r>
        <w:t>a. PAKOLLINEN yksi [1..1] @typeCode=”COMP”</w:t>
      </w:r>
    </w:p>
    <w:p w14:paraId="67BC8F7B" w14:textId="31830A4C" w:rsidR="00A23265" w:rsidRDefault="00A23265" w:rsidP="00A23265">
      <w:pPr>
        <w:pStyle w:val="Snt2"/>
      </w:pPr>
      <w:r>
        <w:t xml:space="preserve">b. PAKOLLINEN yksi [1..1] </w:t>
      </w:r>
      <w:r w:rsidR="00E20490">
        <w:fldChar w:fldCharType="begin"/>
      </w:r>
      <w:ins w:id="480" w:author="Timo Kaskinen" w:date="2017-06-21T10:30:00Z">
        <w:r w:rsidR="004801B6">
          <w:instrText>HYPERLINK  \l "_Hoito-ohjeen_sisältö_-"</w:instrText>
        </w:r>
      </w:ins>
      <w:del w:id="481" w:author="Timo Kaskinen" w:date="2017-06-21T10:30:00Z">
        <w:r w:rsidR="00E20490" w:rsidDel="004801B6">
          <w:delInstrText xml:space="preserve"> HYPERLINK \l "_Lääkärin_hoito-ohjeen_sisältö" </w:delInstrText>
        </w:r>
      </w:del>
      <w:r w:rsidR="00E20490">
        <w:fldChar w:fldCharType="separate"/>
      </w:r>
      <w:ins w:id="482" w:author="Timo Kaskinen" w:date="2017-06-21T10:30:00Z"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</w:ins>
      <w:r w:rsidRPr="00DA3FC1">
        <w:rPr>
          <w:rStyle w:val="Hyperlinkki"/>
        </w:rPr>
        <w:t>-ohjeen sisältö</w:t>
      </w:r>
      <w:r w:rsidR="00E20490">
        <w:rPr>
          <w:rStyle w:val="Hyperlinkki"/>
        </w:rPr>
        <w:fldChar w:fldCharType="end"/>
      </w:r>
      <w:r>
        <w:t xml:space="preserve"> (298) observation</w:t>
      </w:r>
    </w:p>
    <w:p w14:paraId="53A78BC4" w14:textId="77777777" w:rsidR="00B27969" w:rsidRDefault="00B27969" w:rsidP="00A23265">
      <w:pPr>
        <w:pStyle w:val="Snt2"/>
      </w:pPr>
    </w:p>
    <w:p w14:paraId="5DA9D2A4" w14:textId="1EE43005" w:rsidR="00B27969" w:rsidRDefault="00B27969" w:rsidP="00A23265">
      <w:pPr>
        <w:pStyle w:val="Snt2"/>
      </w:pPr>
      <w:r>
        <w:t xml:space="preserve">Toteutusohje: </w:t>
      </w:r>
      <w:r w:rsidR="00DA085D">
        <w:t xml:space="preserve">Lääkärin hoito-ohjeen sisällön entryRelationship.observation-rakennetta toistetaan, mikäli lääkärin antamia hoito-ohjeita on merkinnän aikana useampia (toistuva per hoito-ohje/antoaika). </w:t>
      </w:r>
    </w:p>
    <w:bookmarkStart w:id="483" w:name="_Käytetty_kirjallinen_hoito-ohje"/>
    <w:bookmarkStart w:id="484" w:name="_Hoito-ohje_–_observation"/>
    <w:bookmarkEnd w:id="483"/>
    <w:bookmarkEnd w:id="484"/>
    <w:p w14:paraId="47D959B8" w14:textId="7E509CAB" w:rsidR="00A23265" w:rsidRDefault="004801B6" w:rsidP="00A23265">
      <w:pPr>
        <w:pStyle w:val="Otsikko5"/>
      </w:pPr>
      <w:ins w:id="485" w:author="Timo Kaskinen" w:date="2017-06-21T10:27:00Z">
        <w:r>
          <w:fldChar w:fldCharType="begin"/>
        </w:r>
      </w:ins>
      <w:ins w:id="486" w:author="Timo Kaskinen" w:date="2017-06-21T10:29:00Z">
        <w:r>
          <w:instrText>HYPERLINK  \l "_Hoito-ohjeen_muoto_–"</w:instrText>
        </w:r>
      </w:ins>
      <w:ins w:id="487" w:author="Timo Kaskinen" w:date="2017-06-21T10:27:00Z">
        <w:r>
          <w:fldChar w:fldCharType="separate"/>
        </w:r>
        <w:bookmarkStart w:id="488" w:name="_Toc494272929"/>
        <w:r>
          <w:rPr>
            <w:rStyle w:val="Hyperlinkki"/>
          </w:rPr>
          <w:t>H</w:t>
        </w:r>
        <w:r w:rsidRPr="00DA3FC1">
          <w:rPr>
            <w:rStyle w:val="Hyperlinkki"/>
          </w:rPr>
          <w:t>oito-ohje</w:t>
        </w:r>
        <w:r>
          <w:fldChar w:fldCharType="end"/>
        </w:r>
      </w:ins>
      <w:r w:rsidR="00A23265" w:rsidRPr="00707D45">
        <w:t xml:space="preserve"> </w:t>
      </w:r>
      <w:r w:rsidR="00615700">
        <w:t>–</w:t>
      </w:r>
      <w:r w:rsidR="00A23265" w:rsidRPr="00707D45">
        <w:t xml:space="preserve"> observation</w:t>
      </w:r>
      <w:bookmarkEnd w:id="48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62812C80" w14:textId="77777777" w:rsidTr="00627942">
        <w:tc>
          <w:tcPr>
            <w:tcW w:w="9236" w:type="dxa"/>
          </w:tcPr>
          <w:p w14:paraId="0545D175" w14:textId="109510C8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5A5198BB" w14:textId="77777777" w:rsidR="00615700" w:rsidRPr="00615700" w:rsidRDefault="00615700" w:rsidP="00615700">
      <w:pPr>
        <w:rPr>
          <w:lang w:val="en-US"/>
        </w:rPr>
      </w:pPr>
    </w:p>
    <w:p w14:paraId="6293DACD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5D3DCB81" w14:textId="0C4C598D" w:rsidR="00A23265" w:rsidRDefault="00A23265" w:rsidP="00A23265">
      <w:pPr>
        <w:pStyle w:val="Snt1"/>
      </w:pPr>
      <w:r>
        <w:t xml:space="preserve">2. PAKOLLINEN yksi [1..1] code/@code="292" </w:t>
      </w:r>
      <w:del w:id="489" w:author="Timo Kaskinen" w:date="2017-06-21T10:32:00Z">
        <w:r w:rsidRPr="00AC447B" w:rsidDel="004801B6">
          <w:delText>Käytetty kirjallinen hoito</w:delText>
        </w:r>
      </w:del>
      <w:ins w:id="490" w:author="Timo Kaskinen" w:date="2017-06-21T10:32:00Z">
        <w:r w:rsidR="004801B6">
          <w:t>H</w:t>
        </w:r>
        <w:r w:rsidR="004801B6" w:rsidRPr="00AC447B">
          <w:t>oito</w:t>
        </w:r>
      </w:ins>
      <w:r w:rsidRPr="00AC447B">
        <w:t>-ohje</w:t>
      </w:r>
      <w:r>
        <w:t xml:space="preserve"> </w:t>
      </w:r>
      <w:r w:rsidR="000B14D2">
        <w:t>(codeSystem</w:t>
      </w:r>
      <w:r>
        <w:t>: 1.2.246.537.6.12.2002.348)</w:t>
      </w:r>
    </w:p>
    <w:p w14:paraId="62A64DF2" w14:textId="77777777" w:rsidR="00D51B65" w:rsidRDefault="00D51B65" w:rsidP="00D51B65">
      <w:pPr>
        <w:pStyle w:val="Snt1"/>
      </w:pPr>
      <w:r>
        <w:t>3. PAKOLLINEN yksi [1..1] text</w:t>
      </w:r>
    </w:p>
    <w:p w14:paraId="210935C7" w14:textId="77777777" w:rsidR="00D51B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075A7532" w14:textId="717AFD0B" w:rsidR="00A23265" w:rsidRDefault="00A23265" w:rsidP="00A23265">
      <w:pPr>
        <w:pStyle w:val="Snt1"/>
      </w:pPr>
      <w:r w:rsidRPr="00AC447B">
        <w:t>4. PAKOLLINEN yksi tai useampi [</w:t>
      </w:r>
      <w:r w:rsidR="00AE3D21">
        <w:t>1..*</w:t>
      </w:r>
      <w:r w:rsidRPr="00AC447B">
        <w:t>] value</w:t>
      </w:r>
      <w:r w:rsidR="002F2106">
        <w:t xml:space="preserve"> </w:t>
      </w:r>
      <w:del w:id="491" w:author="Timo Kaskinen" w:date="2017-06-21T10:32:00Z">
        <w:r w:rsidR="002F2106" w:rsidRPr="002F2106" w:rsidDel="004801B6">
          <w:delText>Käytetty kirjallinen h</w:delText>
        </w:r>
      </w:del>
      <w:ins w:id="492" w:author="Timo Kaskinen" w:date="2017-06-21T10:32:00Z">
        <w:r w:rsidR="004801B6">
          <w:t>H</w:t>
        </w:r>
      </w:ins>
      <w:r w:rsidR="002F2106" w:rsidRPr="002F2106">
        <w:t>oito-ohje</w:t>
      </w:r>
      <w:r w:rsidR="002F2106">
        <w:t xml:space="preserve"> (292)</w:t>
      </w:r>
      <w:r w:rsidRPr="00AC447B">
        <w:t xml:space="preserve">, arvo annetaan luokituksesta ENSIH - Käytetty kirjallinen hoito-ohje </w:t>
      </w:r>
      <w:r w:rsidR="000B14D2">
        <w:t>(codeSystem</w:t>
      </w:r>
      <w:r w:rsidRPr="00AC447B">
        <w:t xml:space="preserve">: 1.2.246.537.6.3013.2014) </w:t>
      </w:r>
      <w:r w:rsidR="009777AC" w:rsidRPr="00AC447B">
        <w:t>CD-tietotyypillä</w:t>
      </w:r>
    </w:p>
    <w:bookmarkStart w:id="493" w:name="_Lääkärin_hoito-ohjeen_sisältö"/>
    <w:bookmarkStart w:id="494" w:name="_Hoito-ohjeen_sisältö_-"/>
    <w:bookmarkEnd w:id="493"/>
    <w:bookmarkEnd w:id="494"/>
    <w:p w14:paraId="344EA4A1" w14:textId="3A557FE6" w:rsidR="00A23265" w:rsidRDefault="00DA3FC1" w:rsidP="00A23265">
      <w:pPr>
        <w:pStyle w:val="Otsikko5"/>
      </w:pPr>
      <w:r>
        <w:fldChar w:fldCharType="begin"/>
      </w:r>
      <w:ins w:id="495" w:author="Timo Kaskinen" w:date="2017-06-21T10:30:00Z">
        <w:r w:rsidR="004801B6">
          <w:instrText>HYPERLINK  \l "_Hoito-ohjeen_muoto_-"</w:instrText>
        </w:r>
      </w:ins>
      <w:del w:id="496" w:author="Timo Kaskinen" w:date="2017-06-21T10:30:00Z">
        <w:r w:rsidDel="004801B6">
          <w:delInstrText xml:space="preserve"> HYPERLINK  \l "_Hoito-ohjeen_muoto_-" </w:delInstrText>
        </w:r>
      </w:del>
      <w:r>
        <w:fldChar w:fldCharType="separate"/>
      </w:r>
      <w:bookmarkStart w:id="497" w:name="_Toc494272930"/>
      <w:ins w:id="498" w:author="Timo Kaskinen" w:date="2017-06-21T10:28:00Z">
        <w:r w:rsidR="004801B6">
          <w:rPr>
            <w:rStyle w:val="Hyperlinkki"/>
          </w:rPr>
          <w:t>H</w:t>
        </w:r>
        <w:r w:rsidR="004801B6" w:rsidRPr="00DA3FC1">
          <w:rPr>
            <w:rStyle w:val="Hyperlinkki"/>
          </w:rPr>
          <w:t>oito</w:t>
        </w:r>
      </w:ins>
      <w:r w:rsidR="00A23265" w:rsidRPr="00DA3FC1">
        <w:rPr>
          <w:rStyle w:val="Hyperlinkki"/>
        </w:rPr>
        <w:t>-ohjeen sisältö</w:t>
      </w:r>
      <w:r>
        <w:fldChar w:fldCharType="end"/>
      </w:r>
      <w:r w:rsidR="00A23265">
        <w:t xml:space="preserve"> - observation</w:t>
      </w:r>
      <w:bookmarkEnd w:id="4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792A82C6" w14:textId="77777777" w:rsidTr="00627942">
        <w:tc>
          <w:tcPr>
            <w:tcW w:w="9236" w:type="dxa"/>
          </w:tcPr>
          <w:p w14:paraId="428EBE6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entry/organizer/component/observation/entryRelationship/observation</w:t>
            </w:r>
          </w:p>
        </w:tc>
      </w:tr>
    </w:tbl>
    <w:p w14:paraId="496781FA" w14:textId="77777777" w:rsidR="00615700" w:rsidRPr="00615700" w:rsidRDefault="00615700" w:rsidP="00A23265">
      <w:pPr>
        <w:pStyle w:val="Snt1"/>
        <w:rPr>
          <w:lang w:val="en-US"/>
        </w:rPr>
      </w:pPr>
    </w:p>
    <w:p w14:paraId="2D76D0AA" w14:textId="77777777" w:rsidR="00A23265" w:rsidRDefault="00A23265" w:rsidP="00A23265">
      <w:pPr>
        <w:pStyle w:val="Snt1"/>
      </w:pPr>
      <w:r>
        <w:t>1. PAKOLLINEN yksi [1..1] @classCode="OBS" ja yksi [1..1] @moodCode="EVN"</w:t>
      </w:r>
    </w:p>
    <w:p w14:paraId="422FC733" w14:textId="7B5CE2D2" w:rsidR="00A23265" w:rsidRDefault="00A23265" w:rsidP="00A23265">
      <w:pPr>
        <w:pStyle w:val="Snt1"/>
      </w:pPr>
      <w:r>
        <w:t xml:space="preserve">2. PAKOLLINEN yksi [1..1] code/@code="298" </w:t>
      </w:r>
      <w:del w:id="499" w:author="Timo Kaskinen" w:date="2017-06-21T10:32:00Z">
        <w:r w:rsidRPr="006C1669" w:rsidDel="004801B6">
          <w:delText>Lääkärin hoito</w:delText>
        </w:r>
      </w:del>
      <w:ins w:id="500" w:author="Timo Kaskinen" w:date="2017-06-21T10:32:00Z">
        <w:r w:rsidR="004801B6">
          <w:t>H</w:t>
        </w:r>
        <w:r w:rsidR="004801B6" w:rsidRPr="006C1669">
          <w:t>oito</w:t>
        </w:r>
      </w:ins>
      <w:r w:rsidRPr="006C1669">
        <w:t>-ohjeen sisältö</w:t>
      </w:r>
      <w:r>
        <w:t xml:space="preserve"> </w:t>
      </w:r>
      <w:r w:rsidR="000B14D2">
        <w:t>(codeSystem</w:t>
      </w:r>
      <w:r>
        <w:t>: 1.2.246.537.6.12.2002.348)</w:t>
      </w:r>
    </w:p>
    <w:p w14:paraId="7960C63E" w14:textId="77777777" w:rsidR="00D51B65" w:rsidRDefault="00D51B65" w:rsidP="00D51B65">
      <w:pPr>
        <w:pStyle w:val="Snt1"/>
      </w:pPr>
      <w:r>
        <w:t>3. PAKOLLINEN yksi [1..1] text</w:t>
      </w:r>
    </w:p>
    <w:p w14:paraId="10A22626" w14:textId="77777777" w:rsidR="00D51B65" w:rsidRDefault="00D51B65" w:rsidP="00D51B65">
      <w:pPr>
        <w:pStyle w:val="Snt2"/>
      </w:pPr>
      <w:r>
        <w:t>a. PAKOLLINEN yksi [1..1] reference/@value, viitattavan näyttömuoto-osion xml-ID annetaan II-tietotyypillä</w:t>
      </w:r>
    </w:p>
    <w:p w14:paraId="325E7071" w14:textId="3465BB3C" w:rsidR="00A23265" w:rsidRDefault="00A23265" w:rsidP="00A23265">
      <w:pPr>
        <w:pStyle w:val="Snt1"/>
      </w:pPr>
      <w:r>
        <w:t>4. PAKOLLINEN yksi [1..1] value</w:t>
      </w:r>
      <w:r w:rsidR="00551C13">
        <w:t xml:space="preserve"> </w:t>
      </w:r>
      <w:del w:id="501" w:author="Timo Kaskinen" w:date="2017-06-21T10:33:00Z">
        <w:r w:rsidR="00551C13" w:rsidRPr="00551C13" w:rsidDel="00B9750C">
          <w:delText>Lääkärin h</w:delText>
        </w:r>
      </w:del>
      <w:ins w:id="502" w:author="Timo Kaskinen" w:date="2017-06-21T10:33:00Z">
        <w:r w:rsidR="00B9750C">
          <w:t>H</w:t>
        </w:r>
      </w:ins>
      <w:r w:rsidR="00551C13" w:rsidRPr="00551C13">
        <w:t>oito-ohjeen sisältö</w:t>
      </w:r>
      <w:r w:rsidR="00551C13">
        <w:t xml:space="preserve"> (298)</w:t>
      </w:r>
      <w:r>
        <w:t xml:space="preserve">, arvo annetaan ST-tietotyypillä </w:t>
      </w:r>
    </w:p>
    <w:p w14:paraId="4F4BDD76" w14:textId="1695BC87" w:rsidR="008706C8" w:rsidRDefault="008706C8" w:rsidP="008706C8">
      <w:pPr>
        <w:pStyle w:val="Snt1"/>
      </w:pPr>
      <w:r>
        <w:t xml:space="preserve">5. VAPAAEHTOINEN nolla tai yksi [0..1] performer </w:t>
      </w:r>
    </w:p>
    <w:p w14:paraId="2C7BC6D8" w14:textId="77777777" w:rsidR="008706C8" w:rsidRDefault="008706C8" w:rsidP="008706C8">
      <w:pPr>
        <w:pStyle w:val="Snt2"/>
      </w:pPr>
      <w:r>
        <w:t>a. PAKOLLINEN yksi [1..1] assignedEntity</w:t>
      </w:r>
    </w:p>
    <w:p w14:paraId="78D5616E" w14:textId="07D2D229" w:rsidR="00B9750C" w:rsidRDefault="00B9750C" w:rsidP="00B9750C">
      <w:pPr>
        <w:pStyle w:val="Snt3"/>
        <w:rPr>
          <w:ins w:id="503" w:author="Timo Kaskinen" w:date="2017-06-21T10:36:00Z"/>
        </w:rPr>
      </w:pPr>
      <w:ins w:id="504" w:author="Timo Kaskinen" w:date="2017-06-21T10:36:00Z">
        <w:r>
          <w:lastRenderedPageBreak/>
          <w:t xml:space="preserve">a. VAIHTOEHTOISESTI PAKOLLINEN yksi [1..1] </w:t>
        </w:r>
        <w:r w:rsidRPr="002F1384">
          <w:t>] id/@root=”</w:t>
        </w:r>
        <w:r>
          <w:t>1.2.246.537.26</w:t>
        </w:r>
        <w:r w:rsidRPr="002F1384">
          <w:t xml:space="preserve">” </w:t>
        </w:r>
        <w:r>
          <w:t>Terveydenhuollon ammattihenkilötunnuksen</w:t>
        </w:r>
        <w:r w:rsidRPr="002F1384">
          <w:t xml:space="preserve"> juuri ja id/@extension </w:t>
        </w:r>
        <w:r>
          <w:t>Terveydenhuollon ammattihenkilö</w:t>
        </w:r>
        <w:r w:rsidRPr="002F1384">
          <w:t>tunnus (</w:t>
        </w:r>
        <w:r w:rsidRPr="00583965">
          <w:t>01234567890</w:t>
        </w:r>
        <w:r w:rsidRPr="002F1384">
          <w:t xml:space="preserve"> muoto) – </w:t>
        </w:r>
      </w:ins>
      <w:ins w:id="505" w:author="Timo Kaskinen" w:date="2017-06-21T10:37:00Z">
        <w:r>
          <w:t>Hoito-ohjeen pyytäneen</w:t>
        </w:r>
        <w:r w:rsidRPr="008706C8">
          <w:t xml:space="preserve"> ensihoitoyksikön jäsenen tunniste </w:t>
        </w:r>
        <w:r>
          <w:t>(288)</w:t>
        </w:r>
      </w:ins>
    </w:p>
    <w:p w14:paraId="2D07A409" w14:textId="26EE4B6C" w:rsidR="00B9750C" w:rsidRDefault="00B9750C" w:rsidP="00B9750C">
      <w:pPr>
        <w:pStyle w:val="Snt3"/>
        <w:rPr>
          <w:ins w:id="506" w:author="Timo Kaskinen" w:date="2017-06-21T10:36:00Z"/>
        </w:rPr>
      </w:pPr>
      <w:ins w:id="507" w:author="Timo Kaskinen" w:date="2017-06-21T10:36:00Z">
        <w:r w:rsidRPr="00583965">
          <w:t xml:space="preserve">b. </w:t>
        </w:r>
        <w:r w:rsidRPr="00021D3B">
          <w:t xml:space="preserve">VAIHTOEHTOISESTI </w:t>
        </w:r>
        <w:r w:rsidRPr="00583965">
          <w:t>PAKOLLINEN yksi [1..1] id/@root=”</w:t>
        </w:r>
      </w:ins>
      <w:ins w:id="508" w:author="Timo Kaskinen" w:date="2017-09-27T10:49:00Z">
        <w:r w:rsidR="006A0813" w:rsidRPr="008F4944">
          <w:t>1.2.246.10.24060796.24</w:t>
        </w:r>
      </w:ins>
      <w:ins w:id="509" w:author="Timo Kaskinen" w:date="2017-06-21T10:36:00Z">
        <w:r w:rsidRPr="00583965">
          <w:t xml:space="preserve">” </w:t>
        </w:r>
      </w:ins>
      <w:ins w:id="510" w:author="Timo Kaskinen" w:date="2017-09-27T10:50:00Z">
        <w:r w:rsidR="006A0813">
          <w:t>Valtion tieto- ja viestintätekniikkakeskus</w:t>
        </w:r>
      </w:ins>
      <w:ins w:id="511" w:author="Timo Kaskinen" w:date="2017-06-21T10:36:00Z">
        <w:r w:rsidRPr="00583965">
          <w:t xml:space="preserve"> juuri ja id/@extension T</w:t>
        </w:r>
      </w:ins>
      <w:ins w:id="512" w:author="Timo Kaskinen" w:date="2017-09-27T10:50:00Z">
        <w:r w:rsidR="006A0813">
          <w:t>UVE</w:t>
        </w:r>
      </w:ins>
      <w:ins w:id="513" w:author="Timo Kaskinen" w:date="2017-06-21T10:36:00Z">
        <w:r w:rsidRPr="00583965">
          <w:t xml:space="preserve">n P-tunnus (P12345 muoto) – </w:t>
        </w:r>
      </w:ins>
      <w:ins w:id="514" w:author="Timo Kaskinen" w:date="2017-06-21T10:37:00Z">
        <w:r>
          <w:t>Hoito-ohjeen pyytäneen</w:t>
        </w:r>
        <w:r w:rsidRPr="008706C8">
          <w:t xml:space="preserve"> ensihoitoyksikön jäsenen tunniste </w:t>
        </w:r>
        <w:r>
          <w:t>(288)</w:t>
        </w:r>
      </w:ins>
    </w:p>
    <w:p w14:paraId="2388112E" w14:textId="2038789B" w:rsidR="008706C8" w:rsidDel="00B9750C" w:rsidRDefault="008706C8" w:rsidP="008706C8">
      <w:pPr>
        <w:pStyle w:val="Snt3"/>
        <w:rPr>
          <w:del w:id="515" w:author="Timo Kaskinen" w:date="2017-06-21T10:38:00Z"/>
        </w:rPr>
      </w:pPr>
      <w:del w:id="516" w:author="Timo Kaskinen" w:date="2017-06-21T10:38:00Z">
        <w:r w:rsidDel="00B9750C">
          <w:delText xml:space="preserve">a. PAKOLLINEN yksi [1..1] </w:delText>
        </w:r>
        <w:r w:rsidRPr="00C00E6C" w:rsidDel="00B9750C">
          <w:delText xml:space="preserve">id/@root= </w:delText>
        </w:r>
        <w:r w:rsidDel="00B9750C">
          <w:delText xml:space="preserve">Haltik juuri </w:delText>
        </w:r>
        <w:r w:rsidRPr="00C00E6C" w:rsidDel="00B9750C">
          <w:delText xml:space="preserve">ja id/@extension </w:delText>
        </w:r>
        <w:r w:rsidDel="00B9750C">
          <w:delText xml:space="preserve">Tuven P-tunnus (P12345 muoto) – </w:delText>
        </w:r>
      </w:del>
      <w:del w:id="517" w:author="Timo Kaskinen" w:date="2017-06-21T10:34:00Z">
        <w:r w:rsidRPr="008706C8" w:rsidDel="00B9750C">
          <w:delText xml:space="preserve">Konsultoineen </w:delText>
        </w:r>
      </w:del>
      <w:del w:id="518" w:author="Timo Kaskinen" w:date="2017-06-21T10:38:00Z">
        <w:r w:rsidRPr="008706C8" w:rsidDel="00B9750C">
          <w:delText xml:space="preserve">ensihoitoyksikön jäsenen tunniste </w:delText>
        </w:r>
        <w:r w:rsidDel="00B9750C">
          <w:delText>(288)</w:delText>
        </w:r>
      </w:del>
    </w:p>
    <w:p w14:paraId="3D14EEA7" w14:textId="77777777" w:rsidR="008706C8" w:rsidRDefault="008706C8" w:rsidP="008706C8">
      <w:pPr>
        <w:pStyle w:val="Snt3"/>
      </w:pPr>
    </w:p>
    <w:p w14:paraId="0F92CA12" w14:textId="05CBBB5B" w:rsidR="008706C8" w:rsidRDefault="008706C8" w:rsidP="008706C8">
      <w:pPr>
        <w:pStyle w:val="Snt3"/>
      </w:pPr>
      <w:r>
        <w:t xml:space="preserve">Toteutusohje: Mikäli lääkäri itse kirjaa ohjeen KEJO:on, silloin siitä tehdään erillinen merkintä ja tämä kuka konsultoi </w:t>
      </w:r>
      <w:r w:rsidR="004600D5">
        <w:t>-</w:t>
      </w:r>
      <w:r>
        <w:t>tieto</w:t>
      </w:r>
      <w:r w:rsidR="004600D5">
        <w:t xml:space="preserve"> jää pois. Mikäli lääkäri antaa</w:t>
      </w:r>
      <w:r>
        <w:t xml:space="preserve"> ohjeensa suullisesti ja ensihoitoyksikön jäsen kirjaa sen KEJO:on, tässä rakenteessa annetaan silloin konsultoineen yksikön jäsenen tunniste.</w:t>
      </w:r>
    </w:p>
    <w:p w14:paraId="67144472" w14:textId="77777777" w:rsidR="008706C8" w:rsidRDefault="008706C8" w:rsidP="008706C8">
      <w:pPr>
        <w:pStyle w:val="Snt3"/>
      </w:pPr>
    </w:p>
    <w:p w14:paraId="6C0C78BD" w14:textId="74AA9BE7" w:rsidR="00A23265" w:rsidRDefault="008706C8" w:rsidP="00A23265">
      <w:pPr>
        <w:pStyle w:val="Snt1"/>
      </w:pPr>
      <w:r>
        <w:t>6</w:t>
      </w:r>
      <w:r w:rsidR="00A23265" w:rsidRPr="00D3217C">
        <w:t>. PAKOLLINEN yksi</w:t>
      </w:r>
      <w:r w:rsidR="000C4C8D">
        <w:t xml:space="preserve"> </w:t>
      </w:r>
      <w:r w:rsidR="00A23265" w:rsidRPr="00D3217C">
        <w:t>[</w:t>
      </w:r>
      <w:r>
        <w:t>1</w:t>
      </w:r>
      <w:r w:rsidR="00A23265" w:rsidRPr="00D3217C">
        <w:t xml:space="preserve">..1] author, </w:t>
      </w:r>
      <w:del w:id="519" w:author="Timo Kaskinen" w:date="2017-06-21T10:38:00Z">
        <w:r w:rsidR="00A23265" w:rsidRPr="00D3217C" w:rsidDel="00B9750C">
          <w:delText xml:space="preserve">Lääkärin </w:delText>
        </w:r>
      </w:del>
      <w:ins w:id="520" w:author="Timo Kaskinen" w:date="2017-06-21T10:38:00Z">
        <w:r w:rsidR="00B9750C">
          <w:t>Hoito-ohjeen antajan</w:t>
        </w:r>
        <w:r w:rsidR="00B9750C" w:rsidRPr="00D3217C">
          <w:t xml:space="preserve"> </w:t>
        </w:r>
      </w:ins>
      <w:r w:rsidR="00A23265" w:rsidRPr="00D3217C">
        <w:t>tiedot (293-297)</w:t>
      </w:r>
      <w:r w:rsidR="00A23265" w:rsidRPr="008F6AE1">
        <w:t xml:space="preserve"> </w:t>
      </w:r>
    </w:p>
    <w:p w14:paraId="3580D4C2" w14:textId="5A34CF25" w:rsidR="00A23265" w:rsidRDefault="00A23265" w:rsidP="00A23265">
      <w:pPr>
        <w:pStyle w:val="Snt2"/>
      </w:pPr>
      <w:r>
        <w:t xml:space="preserve">a. </w:t>
      </w:r>
      <w:r w:rsidR="003E1B8C">
        <w:t xml:space="preserve">VAPAAEHTOINEN nolla tai </w:t>
      </w:r>
      <w:r>
        <w:t>yksi [</w:t>
      </w:r>
      <w:r w:rsidR="003E1B8C">
        <w:t>0</w:t>
      </w:r>
      <w:r>
        <w:t xml:space="preserve">..1] functionCode/@code, </w:t>
      </w:r>
      <w:r w:rsidR="007736F2" w:rsidRPr="007736F2">
        <w:t xml:space="preserve">arvo annetaan </w:t>
      </w:r>
      <w:r>
        <w:t xml:space="preserve">luokituksesta </w:t>
      </w:r>
      <w:r w:rsidRPr="008F6AE1">
        <w:t xml:space="preserve">ENSIH - </w:t>
      </w:r>
      <w:del w:id="521" w:author="Timo Kaskinen" w:date="2017-06-21T10:38:00Z">
        <w:r w:rsidRPr="008F6AE1" w:rsidDel="00B9750C">
          <w:delText xml:space="preserve">Lääkärin </w:delText>
        </w:r>
      </w:del>
      <w:ins w:id="522" w:author="Timo Kaskinen" w:date="2017-06-21T10:38:00Z">
        <w:r w:rsidR="00B9750C">
          <w:t>Hoito-ohjeen antajan</w:t>
        </w:r>
        <w:r w:rsidR="00B9750C" w:rsidRPr="008F6AE1">
          <w:t xml:space="preserve"> </w:t>
        </w:r>
      </w:ins>
      <w:r w:rsidRPr="008F6AE1">
        <w:t xml:space="preserve">rooli ensihoitopalvelussa </w:t>
      </w:r>
      <w:r w:rsidR="000B14D2">
        <w:t>(codeSystem</w:t>
      </w:r>
      <w:r>
        <w:t xml:space="preserve">: </w:t>
      </w:r>
      <w:r w:rsidRPr="008F6AE1">
        <w:t>1.2.246.537.6.3014.2014</w:t>
      </w:r>
      <w:r>
        <w:t>)</w:t>
      </w:r>
      <w:r w:rsidR="003E1B8C" w:rsidRPr="003E1B8C">
        <w:t xml:space="preserve"> </w:t>
      </w:r>
      <w:r w:rsidR="003E1B8C" w:rsidRPr="007736F2">
        <w:t>CE-tietotyypillä</w:t>
      </w:r>
    </w:p>
    <w:p w14:paraId="2A6EF81C" w14:textId="73B9CE5A" w:rsidR="00A23265" w:rsidRDefault="00A23265" w:rsidP="00A23265">
      <w:pPr>
        <w:pStyle w:val="Snt3"/>
      </w:pPr>
      <w:r>
        <w:t>a. VAPAAEHTOINEN nol</w:t>
      </w:r>
      <w:r w:rsidR="00E77750">
        <w:t>la tai yksi [0..1] originalText</w:t>
      </w:r>
      <w:r>
        <w:t xml:space="preserve"> </w:t>
      </w:r>
      <w:del w:id="523" w:author="Timo Kaskinen" w:date="2017-06-21T10:39:00Z">
        <w:r w:rsidRPr="008F6AE1" w:rsidDel="00B9750C">
          <w:delText xml:space="preserve">Lääkärin </w:delText>
        </w:r>
      </w:del>
      <w:ins w:id="524" w:author="Timo Kaskinen" w:date="2017-06-21T10:39:00Z">
        <w:r w:rsidR="00B9750C">
          <w:t xml:space="preserve">Hoito-ohjeen antajan </w:t>
        </w:r>
      </w:ins>
      <w:r w:rsidRPr="008F6AE1">
        <w:t>roolin tarkenne</w:t>
      </w:r>
      <w:r>
        <w:t xml:space="preserve"> (</w:t>
      </w:r>
      <w:r w:rsidRPr="008F6AE1">
        <w:t>297</w:t>
      </w:r>
      <w:r>
        <w:t>)</w:t>
      </w:r>
      <w:r w:rsidR="00E77750">
        <w:t>, arvo annetaan ST-tietotyypillä</w:t>
      </w:r>
    </w:p>
    <w:p w14:paraId="7E3117A5" w14:textId="2F80F35B" w:rsidR="00A23265" w:rsidRDefault="00A23265" w:rsidP="00A23265">
      <w:pPr>
        <w:pStyle w:val="Snt2"/>
      </w:pPr>
      <w:r>
        <w:t xml:space="preserve">b. PAKOLLINEN yksi [1..1] time, </w:t>
      </w:r>
      <w:del w:id="525" w:author="Timo Kaskinen" w:date="2017-06-21T10:39:00Z">
        <w:r w:rsidRPr="008F6AE1" w:rsidDel="00B9750C">
          <w:delText>Lääkärin hoito</w:delText>
        </w:r>
      </w:del>
      <w:ins w:id="526" w:author="Timo Kaskinen" w:date="2017-06-21T10:39:00Z">
        <w:r w:rsidR="00B9750C">
          <w:t>H</w:t>
        </w:r>
        <w:r w:rsidR="00B9750C" w:rsidRPr="008F6AE1">
          <w:t>oito</w:t>
        </w:r>
      </w:ins>
      <w:r w:rsidRPr="008F6AE1">
        <w:t xml:space="preserve">-ohjeen </w:t>
      </w:r>
      <w:r w:rsidR="0007597A">
        <w:t>anto</w:t>
      </w:r>
      <w:r w:rsidRPr="00A42D1A">
        <w:t>aika</w:t>
      </w:r>
      <w:r>
        <w:t xml:space="preserve"> (293)</w:t>
      </w:r>
      <w:r w:rsidR="00E77750">
        <w:t>, arvo annetaan</w:t>
      </w:r>
      <w:r w:rsidR="003C538D" w:rsidRPr="003C538D">
        <w:t xml:space="preserve"> </w:t>
      </w:r>
      <w:r w:rsidR="003C538D">
        <w:t>minuutin tarkkuudella</w:t>
      </w:r>
      <w:r>
        <w:t xml:space="preserve"> </w:t>
      </w:r>
      <w:r w:rsidR="00E77750">
        <w:t xml:space="preserve">TS-tietotyypillä </w:t>
      </w:r>
    </w:p>
    <w:p w14:paraId="3C650E1A" w14:textId="77777777" w:rsidR="00A23265" w:rsidRDefault="00A23265" w:rsidP="00A23265">
      <w:pPr>
        <w:pStyle w:val="Snt2"/>
      </w:pPr>
      <w:r>
        <w:t>c. PAKOLLINEN yksi [1..1] assignedAuthor</w:t>
      </w:r>
    </w:p>
    <w:p w14:paraId="0BDACA59" w14:textId="7B854E61" w:rsidR="00A23265" w:rsidRPr="001F5D43" w:rsidRDefault="00A23265" w:rsidP="00A23265">
      <w:pPr>
        <w:pStyle w:val="Snt3"/>
      </w:pPr>
      <w:r>
        <w:t>a</w:t>
      </w:r>
      <w:r w:rsidRPr="001F5D43">
        <w:t>. PAKOLLINEN yksi [</w:t>
      </w:r>
      <w:r w:rsidR="001F5D43">
        <w:t>1</w:t>
      </w:r>
      <w:r w:rsidRPr="001F5D43">
        <w:t xml:space="preserve">..1] id/@root=”1.2.246.21” ja id/@extension </w:t>
      </w:r>
      <w:r w:rsidR="009171B7" w:rsidRPr="00F61F47">
        <w:t>(he</w:t>
      </w:r>
      <w:r w:rsidR="009171B7">
        <w:t>nkilötunnus</w:t>
      </w:r>
      <w:r w:rsidR="009171B7" w:rsidRPr="00F61F47">
        <w:t xml:space="preserve">) </w:t>
      </w:r>
      <w:r w:rsidR="009171B7">
        <w:t>TAI id/</w:t>
      </w:r>
      <w:r w:rsidR="009171B7" w:rsidRPr="00F61F47">
        <w:t>@root=”</w:t>
      </w:r>
      <w:r w:rsidR="009171B7">
        <w:t>1.2.246.537.26</w:t>
      </w:r>
      <w:r w:rsidR="009171B7" w:rsidRPr="00F61F47">
        <w:t>” ja id/@extension (</w:t>
      </w:r>
      <w:r w:rsidR="009171B7">
        <w:t>terhikki-numero</w:t>
      </w:r>
      <w:r w:rsidR="009171B7" w:rsidRPr="00F61F47">
        <w:t>)</w:t>
      </w:r>
      <w:r w:rsidRPr="001F5D43">
        <w:t xml:space="preserve"> </w:t>
      </w:r>
      <w:del w:id="527" w:author="Timo Kaskinen" w:date="2017-06-21T10:40:00Z">
        <w:r w:rsidRPr="001F5D43" w:rsidDel="00B9750C">
          <w:delText xml:space="preserve">Lääkärin </w:delText>
        </w:r>
      </w:del>
      <w:ins w:id="528" w:author="Timo Kaskinen" w:date="2017-06-21T10:40:00Z">
        <w:r w:rsidR="00B9750C">
          <w:t>Hoito-ohjeen antajan</w:t>
        </w:r>
        <w:r w:rsidR="00B9750C" w:rsidRPr="001F5D43">
          <w:t xml:space="preserve"> </w:t>
        </w:r>
      </w:ins>
      <w:r w:rsidRPr="001F5D43">
        <w:t>tunniste (294)</w:t>
      </w:r>
      <w:r w:rsidR="001F5D43">
        <w:t>.</w:t>
      </w:r>
      <w:r w:rsidRPr="001F5D43">
        <w:t xml:space="preserve"> </w:t>
      </w:r>
      <w:ins w:id="529" w:author="Timo Kaskinen" w:date="2017-06-21T10:48:00Z">
        <w:r w:rsidR="00E90DCF">
          <w:br/>
        </w:r>
      </w:ins>
      <w:r w:rsidRPr="001F5D43">
        <w:t>{</w:t>
      </w:r>
      <w:r w:rsidR="001F5D43">
        <w:t xml:space="preserve">JOS </w:t>
      </w:r>
      <w:del w:id="530" w:author="Timo Kaskinen" w:date="2017-06-21T10:43:00Z">
        <w:r w:rsidR="001F5D43" w:rsidDel="00B9750C">
          <w:delText xml:space="preserve">lääkärin </w:delText>
        </w:r>
      </w:del>
      <w:ins w:id="531" w:author="Timo Kaskinen" w:date="2017-06-21T10:43:00Z">
        <w:r w:rsidR="00B9750C">
          <w:t xml:space="preserve">Hoito-ohjeen antajan </w:t>
        </w:r>
      </w:ins>
      <w:r w:rsidR="001F5D43">
        <w:t>tunniste =tyhjä</w:t>
      </w:r>
      <w:r w:rsidRPr="001F5D43">
        <w:t>}</w:t>
      </w:r>
      <w:r w:rsidR="001F5D43">
        <w:t>, id annetaan nullFlavorilla skeemapakollisuuden takia.</w:t>
      </w:r>
      <w:ins w:id="532" w:author="Timo Kaskinen" w:date="2017-06-21T10:40:00Z">
        <w:r w:rsidR="00B9750C">
          <w:t>}</w:t>
        </w:r>
      </w:ins>
      <w:r w:rsidR="001F5D43">
        <w:t xml:space="preserve"> </w:t>
      </w:r>
    </w:p>
    <w:p w14:paraId="63917612" w14:textId="5504A9DF" w:rsidR="00A23265" w:rsidRPr="00B70561" w:rsidRDefault="00A23265" w:rsidP="00A23265">
      <w:pPr>
        <w:pStyle w:val="Snt3"/>
      </w:pPr>
      <w:r w:rsidRPr="001F5D43">
        <w:t xml:space="preserve">b. </w:t>
      </w:r>
      <w:del w:id="533" w:author="Timo Kaskinen" w:date="2017-06-21T10:42:00Z">
        <w:r w:rsidR="0007597A" w:rsidRPr="001F5D43" w:rsidDel="00B9750C">
          <w:delText xml:space="preserve">EHDOLLISESTI </w:delText>
        </w:r>
      </w:del>
      <w:r w:rsidRPr="001F5D43">
        <w:t xml:space="preserve">PAKOLLINEN </w:t>
      </w:r>
      <w:del w:id="534" w:author="Timo Kaskinen" w:date="2017-06-21T10:42:00Z">
        <w:r w:rsidR="003C73F5" w:rsidRPr="001F5D43" w:rsidDel="00B9750C">
          <w:delText xml:space="preserve">nolla tai </w:delText>
        </w:r>
      </w:del>
      <w:r w:rsidRPr="001F5D43">
        <w:t>yksi [</w:t>
      </w:r>
      <w:del w:id="535" w:author="Timo Kaskinen" w:date="2017-06-21T10:42:00Z">
        <w:r w:rsidR="00B70561" w:rsidRPr="001F5D43" w:rsidDel="00B9750C">
          <w:delText>0</w:delText>
        </w:r>
      </w:del>
      <w:ins w:id="536" w:author="Timo Kaskinen" w:date="2017-06-21T10:42:00Z">
        <w:r w:rsidR="00B9750C">
          <w:t>1</w:t>
        </w:r>
      </w:ins>
      <w:r w:rsidRPr="001F5D43">
        <w:t>..1] assignedPerson</w:t>
      </w:r>
      <w:r w:rsidR="008A4C9E" w:rsidRPr="001F5D43">
        <w:t>,</w:t>
      </w:r>
      <w:r w:rsidR="00B70561" w:rsidRPr="001F5D43">
        <w:t xml:space="preserve"> </w:t>
      </w:r>
      <w:del w:id="537" w:author="Timo Kaskinen" w:date="2017-06-21T10:42:00Z">
        <w:r w:rsidR="00B70561" w:rsidRPr="001F5D43" w:rsidDel="00B9750C">
          <w:delText>{</w:delText>
        </w:r>
        <w:r w:rsidR="001F5D43" w:rsidDel="00B9750C">
          <w:delText xml:space="preserve">JOS </w:delText>
        </w:r>
        <w:r w:rsidR="00B70561" w:rsidRPr="001F5D43" w:rsidDel="00B9750C">
          <w:delText>Lääkärin tunniste (294) = tyhjä}</w:delText>
        </w:r>
      </w:del>
    </w:p>
    <w:p w14:paraId="3DD513A2" w14:textId="2424DF79" w:rsidR="008A4C9E" w:rsidRDefault="008A4C9E" w:rsidP="00A23265">
      <w:pPr>
        <w:pStyle w:val="Snt4"/>
      </w:pPr>
      <w:r w:rsidRPr="008A4C9E">
        <w:t xml:space="preserve">a. PAKOLLINEN yksi [1..1] name, </w:t>
      </w:r>
      <w:del w:id="538" w:author="Timo Kaskinen" w:date="2017-09-27T10:28:00Z">
        <w:r w:rsidRPr="008A4C9E" w:rsidDel="008F4944">
          <w:delText xml:space="preserve">Lääkärin </w:delText>
        </w:r>
      </w:del>
      <w:ins w:id="539" w:author="Timo Kaskinen" w:date="2017-09-27T10:28:00Z">
        <w:r w:rsidR="008F4944">
          <w:t>Hoito-ohjeen antajan</w:t>
        </w:r>
        <w:r w:rsidR="008F4944" w:rsidRPr="008A4C9E">
          <w:t xml:space="preserve"> </w:t>
        </w:r>
      </w:ins>
      <w:r w:rsidRPr="008A4C9E">
        <w:t>nimi (295)</w:t>
      </w:r>
    </w:p>
    <w:p w14:paraId="5DB9B06C" w14:textId="18101115" w:rsidR="00A23265" w:rsidRDefault="00A23265" w:rsidP="00A23265">
      <w:pPr>
        <w:pStyle w:val="Snt5"/>
      </w:pPr>
      <w:r w:rsidRPr="000C6E69">
        <w:t>a. PAKOLLINEN yksi</w:t>
      </w:r>
      <w:r w:rsidR="001F5D43">
        <w:t xml:space="preserve"> tai useampi</w:t>
      </w:r>
      <w:r w:rsidRPr="000C6E69">
        <w:t xml:space="preserve"> [1..</w:t>
      </w:r>
      <w:r w:rsidR="001F5D43">
        <w:t>*</w:t>
      </w:r>
      <w:r w:rsidRPr="000C6E69">
        <w:t xml:space="preserve">] </w:t>
      </w:r>
      <w:r>
        <w:t>given</w:t>
      </w:r>
    </w:p>
    <w:p w14:paraId="37B1FA6C" w14:textId="77777777" w:rsidR="00A23265" w:rsidRDefault="00A23265" w:rsidP="00A23265">
      <w:pPr>
        <w:pStyle w:val="Snt5"/>
      </w:pPr>
      <w:r>
        <w:t>b</w:t>
      </w:r>
      <w:r w:rsidRPr="000C6E69">
        <w:t xml:space="preserve">. PAKOLLINEN yksi [1..1] </w:t>
      </w:r>
      <w:r>
        <w:t xml:space="preserve">family </w:t>
      </w:r>
    </w:p>
    <w:p w14:paraId="41E0DD3F" w14:textId="7CDBA588" w:rsidR="00A23265" w:rsidRDefault="00A23265" w:rsidP="00A23265">
      <w:pPr>
        <w:pStyle w:val="Snt5"/>
      </w:pPr>
      <w:r>
        <w:t>c</w:t>
      </w:r>
      <w:r w:rsidRPr="000C6E69">
        <w:t xml:space="preserve">. </w:t>
      </w:r>
      <w:r w:rsidR="001F5D43">
        <w:t>VAPAAEHTOINEN</w:t>
      </w:r>
      <w:r w:rsidRPr="000C6E69">
        <w:t xml:space="preserve"> </w:t>
      </w:r>
      <w:r w:rsidR="004A73A8">
        <w:t xml:space="preserve">nolla tai </w:t>
      </w:r>
      <w:r w:rsidRPr="000C6E69">
        <w:t>yksi [</w:t>
      </w:r>
      <w:r w:rsidR="004A73A8">
        <w:t>0</w:t>
      </w:r>
      <w:r w:rsidRPr="000C6E69">
        <w:t xml:space="preserve">..1] </w:t>
      </w:r>
      <w:r>
        <w:t>suffix</w:t>
      </w:r>
    </w:p>
    <w:p w14:paraId="380B6E93" w14:textId="7E077CB4" w:rsidR="006A530A" w:rsidRPr="001F5D43" w:rsidRDefault="006A530A" w:rsidP="006A530A">
      <w:pPr>
        <w:pStyle w:val="Snt3"/>
        <w:rPr>
          <w:rStyle w:val="Snt3Char"/>
        </w:rPr>
      </w:pPr>
      <w:r w:rsidRPr="001F5D43">
        <w:t xml:space="preserve">c. </w:t>
      </w:r>
      <w:r w:rsidR="001F5D43">
        <w:rPr>
          <w:rStyle w:val="Snt3Char"/>
        </w:rPr>
        <w:t>PAKOLLINEN yksi [1</w:t>
      </w:r>
      <w:r w:rsidRPr="001F5D43">
        <w:rPr>
          <w:rStyle w:val="Snt3Char"/>
        </w:rPr>
        <w:t xml:space="preserve">..1] </w:t>
      </w:r>
      <w:r w:rsidR="00956F51" w:rsidRPr="001F5D43">
        <w:rPr>
          <w:rStyle w:val="Snt3Char"/>
        </w:rPr>
        <w:t xml:space="preserve">representedOrganization </w:t>
      </w:r>
    </w:p>
    <w:p w14:paraId="1A660DCB" w14:textId="2F60AAF1" w:rsidR="00956F51" w:rsidRPr="001F5D43" w:rsidRDefault="00956F51" w:rsidP="00956F51">
      <w:pPr>
        <w:pStyle w:val="Snt4"/>
      </w:pPr>
      <w:r w:rsidRPr="001F5D43">
        <w:t xml:space="preserve">a. </w:t>
      </w:r>
      <w:ins w:id="540" w:author="Timo Kaskinen" w:date="2017-06-21T10:46:00Z">
        <w:r w:rsidR="00E90DCF">
          <w:t xml:space="preserve">EHDOLLISESTI </w:t>
        </w:r>
      </w:ins>
      <w:r w:rsidRPr="001F5D43">
        <w:t xml:space="preserve">PAKOLLINEN </w:t>
      </w:r>
      <w:ins w:id="541" w:author="Timo Kaskinen" w:date="2017-06-21T10:46:00Z">
        <w:r w:rsidR="00E90DCF">
          <w:t xml:space="preserve">nolla tai </w:t>
        </w:r>
      </w:ins>
      <w:r w:rsidRPr="001F5D43">
        <w:t>yksi [</w:t>
      </w:r>
      <w:del w:id="542" w:author="Timo Kaskinen" w:date="2017-06-21T10:47:00Z">
        <w:r w:rsidRPr="001F5D43" w:rsidDel="00E90DCF">
          <w:delText>1</w:delText>
        </w:r>
      </w:del>
      <w:ins w:id="543" w:author="Timo Kaskinen" w:date="2017-06-21T10:47:00Z">
        <w:r w:rsidR="00E90DCF">
          <w:t>0</w:t>
        </w:r>
      </w:ins>
      <w:r w:rsidRPr="001F5D43">
        <w:t>..1] id</w:t>
      </w:r>
      <w:r w:rsidR="001F5D43">
        <w:t xml:space="preserve"> </w:t>
      </w:r>
      <w:del w:id="544" w:author="Timo Kaskinen" w:date="2017-06-21T10:44:00Z">
        <w:r w:rsidR="001F5D43" w:rsidDel="00E90DCF">
          <w:delText xml:space="preserve">Lääkärin </w:delText>
        </w:r>
      </w:del>
      <w:ins w:id="545" w:author="Timo Kaskinen" w:date="2017-06-21T10:44:00Z">
        <w:r w:rsidR="00E90DCF">
          <w:t xml:space="preserve">Hoito-ohjeen antajan </w:t>
        </w:r>
      </w:ins>
      <w:r w:rsidR="001F5D43">
        <w:t xml:space="preserve">palveluyksikkö </w:t>
      </w:r>
      <w:r w:rsidR="001F5D43" w:rsidRPr="001F5D43">
        <w:rPr>
          <w:rStyle w:val="Snt3Char"/>
        </w:rPr>
        <w:t>(299)</w:t>
      </w:r>
      <w:r w:rsidR="001F5D43">
        <w:rPr>
          <w:rStyle w:val="Snt3Char"/>
        </w:rPr>
        <w:t>, arvo annetaan II-tietotyypillä</w:t>
      </w:r>
      <w:ins w:id="546" w:author="Timo Kaskinen" w:date="2017-06-21T10:48:00Z">
        <w:r w:rsidR="00E90DCF">
          <w:rPr>
            <w:rStyle w:val="Snt3Char"/>
          </w:rPr>
          <w:t xml:space="preserve"> </w:t>
        </w:r>
        <w:r w:rsidR="00E90DCF">
          <w:rPr>
            <w:rStyle w:val="Snt3Char"/>
          </w:rPr>
          <w:br/>
        </w:r>
        <w:r w:rsidR="00E90DCF" w:rsidRPr="001F5D43">
          <w:t>{</w:t>
        </w:r>
        <w:r w:rsidR="00E90DCF">
          <w:t xml:space="preserve">JOS </w:t>
        </w:r>
      </w:ins>
      <w:ins w:id="547" w:author="Timo Kaskinen" w:date="2017-06-21T10:50:00Z">
        <w:r w:rsidR="00E90DCF">
          <w:t>Hoito-ohjeen muoto (</w:t>
        </w:r>
      </w:ins>
      <w:ins w:id="548" w:author="Timo Kaskinen" w:date="2017-06-21T10:49:00Z">
        <w:r w:rsidR="00E90DCF" w:rsidRPr="00E90DCF">
          <w:t>291</w:t>
        </w:r>
      </w:ins>
      <w:ins w:id="549" w:author="Timo Kaskinen" w:date="2017-06-21T10:50:00Z">
        <w:r w:rsidR="00E90DCF">
          <w:t>)</w:t>
        </w:r>
      </w:ins>
      <w:ins w:id="550" w:author="Timo Kaskinen" w:date="2017-06-21T10:49:00Z">
        <w:r w:rsidR="00E90DCF" w:rsidRPr="00E90DCF">
          <w:t xml:space="preserve"> = 291001 Ensihoito-ohje etäyhteydellä</w:t>
        </w:r>
      </w:ins>
      <w:ins w:id="551" w:author="Timo Kaskinen" w:date="2017-06-21T10:51:00Z">
        <w:r w:rsidR="00E90DCF">
          <w:t xml:space="preserve"> TAI</w:t>
        </w:r>
      </w:ins>
      <w:ins w:id="552" w:author="Timo Kaskinen" w:date="2017-06-21T10:49:00Z">
        <w:r w:rsidR="00E90DCF" w:rsidRPr="00E90DCF">
          <w:t xml:space="preserve"> 291002 Tapahtumapaikalla</w:t>
        </w:r>
      </w:ins>
      <w:ins w:id="553" w:author="Timo Kaskinen" w:date="2017-06-21T10:48:00Z">
        <w:r w:rsidR="00E90DCF" w:rsidRPr="001F5D43">
          <w:t>}</w:t>
        </w:r>
      </w:ins>
    </w:p>
    <w:p w14:paraId="3D31D915" w14:textId="33DD6510" w:rsidR="00956F51" w:rsidRDefault="00956F51" w:rsidP="00956F51">
      <w:pPr>
        <w:pStyle w:val="Snt4"/>
      </w:pPr>
      <w:r w:rsidRPr="001F5D43">
        <w:t>b. PAKOLLINEN yksi [1..1] name</w:t>
      </w:r>
      <w:r w:rsidR="001F5D43">
        <w:t xml:space="preserve"> </w:t>
      </w:r>
      <w:del w:id="554" w:author="Timo Kaskinen" w:date="2017-06-21T10:44:00Z">
        <w:r w:rsidR="001F5D43" w:rsidDel="00E90DCF">
          <w:delText xml:space="preserve">Lääkärin </w:delText>
        </w:r>
      </w:del>
      <w:ins w:id="555" w:author="Timo Kaskinen" w:date="2017-06-21T10:44:00Z">
        <w:r w:rsidR="00E90DCF">
          <w:t xml:space="preserve">Hoito-ohjeen antajan </w:t>
        </w:r>
      </w:ins>
      <w:r w:rsidR="001F5D43">
        <w:t>palveluyksikön nimi (289), arvo annetaan ST-tietotyypillä</w:t>
      </w:r>
    </w:p>
    <w:bookmarkStart w:id="556" w:name="_Vammautumistiedot"/>
    <w:bookmarkEnd w:id="556"/>
    <w:p w14:paraId="2190E109" w14:textId="23BEEB64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557" w:name="_Toc494272931"/>
      <w:r w:rsidR="00B161DC" w:rsidRPr="00382EF8">
        <w:rPr>
          <w:rStyle w:val="Hyperlinkki"/>
        </w:rPr>
        <w:t>Vammautumistiedot</w:t>
      </w:r>
      <w:bookmarkEnd w:id="557"/>
    </w:p>
    <w:p w14:paraId="6443EC7C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15DF5136" w14:textId="77777777" w:rsidTr="00627942">
        <w:tc>
          <w:tcPr>
            <w:tcW w:w="9236" w:type="dxa"/>
          </w:tcPr>
          <w:p w14:paraId="1CD44171" w14:textId="67C9E116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69F3FB57" w14:textId="77777777" w:rsidR="00615700" w:rsidRPr="00615700" w:rsidRDefault="00615700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37171CF8" w14:textId="4FFE27A6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14</w:t>
      </w:r>
      <w:r w:rsidRPr="0082643A">
        <w:t xml:space="preserve">" </w:t>
      </w:r>
      <w:r w:rsidRPr="00BF4C0F">
        <w:t>Esitiedot (anamneesi)</w:t>
      </w:r>
      <w:r>
        <w:t xml:space="preserve"> </w:t>
      </w:r>
      <w:r w:rsidR="000B14D2">
        <w:t>(codeSystem</w:t>
      </w:r>
      <w:r w:rsidRPr="0095153D">
        <w:t>: 1.2.246.537.6.14.2006 AR/YDIN - Otsikot)</w:t>
      </w:r>
    </w:p>
    <w:p w14:paraId="0CBF35A1" w14:textId="0E2F6CE9" w:rsidR="00B161DC" w:rsidRPr="0082643A" w:rsidRDefault="00B161DC" w:rsidP="00AC4E00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Pr="00BF4C0F">
        <w:t xml:space="preserve"> Esitiedot (anamneesi)</w:t>
      </w:r>
      <w:r w:rsidRPr="0082643A">
        <w:t xml:space="preserve">" </w:t>
      </w:r>
    </w:p>
    <w:p w14:paraId="1E792BAB" w14:textId="77777777" w:rsidR="00B161DC" w:rsidRPr="0080598B" w:rsidRDefault="00B161DC" w:rsidP="00AC4E00">
      <w:pPr>
        <w:pStyle w:val="Snt1"/>
      </w:pPr>
      <w:r w:rsidRPr="0080598B">
        <w:t xml:space="preserve">3. PAKOLLINEN yksi [1..1] text </w:t>
      </w:r>
    </w:p>
    <w:p w14:paraId="00338773" w14:textId="77777777" w:rsidR="00507552" w:rsidRDefault="00507552" w:rsidP="00507552"/>
    <w:p w14:paraId="54D7E708" w14:textId="3406DCD2" w:rsidR="00507552" w:rsidRDefault="00507552" w:rsidP="005075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Vammautumistiedot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300</w:t>
      </w:r>
      <w:r w:rsidRPr="00567C0E">
        <w:t>)</w:t>
      </w:r>
      <w:r>
        <w:t xml:space="preserve"> </w:t>
      </w:r>
      <w:r w:rsidRPr="00507552">
        <w:t xml:space="preserve">Vammamekanismi </w:t>
      </w:r>
      <w:r>
        <w:t xml:space="preserve">(302); </w:t>
      </w:r>
      <w:r w:rsidRPr="00507552">
        <w:t xml:space="preserve">Vammautumisen riskitekijät </w:t>
      </w:r>
      <w:r>
        <w:t xml:space="preserve">(303); </w:t>
      </w:r>
      <w:r w:rsidRPr="00507552">
        <w:t>Potilaan paikka onnettomuusajoneuvossa</w:t>
      </w:r>
      <w:r>
        <w:t xml:space="preserve"> (304)*; </w:t>
      </w:r>
      <w:r w:rsidR="001E3FB6" w:rsidRPr="001E3FB6">
        <w:t xml:space="preserve">Turvatyynyjen käyttö </w:t>
      </w:r>
      <w:r>
        <w:t>(</w:t>
      </w:r>
      <w:r w:rsidR="001E3FB6">
        <w:t>306</w:t>
      </w:r>
      <w:r>
        <w:t xml:space="preserve">); </w:t>
      </w:r>
      <w:r w:rsidR="001E3FB6" w:rsidRPr="001E3FB6">
        <w:t>Putoamiskorkeus</w:t>
      </w:r>
      <w:r w:rsidRPr="00D51B65">
        <w:t xml:space="preserve"> </w:t>
      </w:r>
      <w:r>
        <w:t>(</w:t>
      </w:r>
      <w:r w:rsidR="001E3FB6">
        <w:t>307</w:t>
      </w:r>
      <w:r>
        <w:t>)</w:t>
      </w:r>
      <w:r w:rsidR="001E3FB6">
        <w:t>*</w:t>
      </w:r>
      <w:r>
        <w:t xml:space="preserve"> </w:t>
      </w:r>
      <w:r>
        <w:br/>
      </w:r>
      <w:r>
        <w:lastRenderedPageBreak/>
        <w:br/>
        <w:t>* myös otsikko</w:t>
      </w:r>
    </w:p>
    <w:p w14:paraId="644E6733" w14:textId="77777777" w:rsidR="00507552" w:rsidRPr="0080598B" w:rsidRDefault="00507552" w:rsidP="00507552"/>
    <w:p w14:paraId="535CB628" w14:textId="77777777" w:rsidR="00B161DC" w:rsidRPr="0082643A" w:rsidRDefault="00B161DC" w:rsidP="00AC4E00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26C4F253" w14:textId="5B89E5C8" w:rsidR="00B161DC" w:rsidRDefault="00B161DC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558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559" w:author="Timo Kaskinen" w:date="2017-06-20T15:17:00Z">
        <w:r w:rsidR="00B93B3E">
          <w:t>2017</w:t>
        </w:r>
      </w:ins>
      <w:r w:rsidR="00C22574">
        <w:t>)</w:t>
      </w:r>
    </w:p>
    <w:p w14:paraId="6C91332A" w14:textId="34992932" w:rsidR="00B161DC" w:rsidRDefault="00B161DC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300” (Vammautumistiedot entry)</w:t>
      </w:r>
    </w:p>
    <w:p w14:paraId="1964CA5F" w14:textId="092EB590" w:rsidR="00B161DC" w:rsidRDefault="00B161DC" w:rsidP="00AC4E00">
      <w:pPr>
        <w:pStyle w:val="Snt2"/>
      </w:pPr>
      <w:r w:rsidRPr="0084646B">
        <w:t xml:space="preserve">c. </w:t>
      </w:r>
      <w:r w:rsidR="007C79A5">
        <w:t>PAKOLLINEN yks</w:t>
      </w:r>
      <w:r w:rsidR="00487841">
        <w:t>i [</w:t>
      </w:r>
      <w:r w:rsidRPr="0084646B">
        <w:t xml:space="preserve">1..1] </w:t>
      </w:r>
      <w:hyperlink w:anchor="_Vammautumistiedot_-_organizer" w:history="1">
        <w:r w:rsidRPr="00290ACB">
          <w:rPr>
            <w:rStyle w:val="Hyperlinkki"/>
          </w:rPr>
          <w:t>Vammautumistiedot</w:t>
        </w:r>
      </w:hyperlink>
      <w:r>
        <w:t xml:space="preserve"> </w:t>
      </w:r>
      <w:r w:rsidR="00487841">
        <w:t>organizer</w:t>
      </w:r>
    </w:p>
    <w:p w14:paraId="11117EE6" w14:textId="77777777" w:rsidR="00A77493" w:rsidRDefault="00A77493" w:rsidP="00AC4E00">
      <w:pPr>
        <w:pStyle w:val="Snt2"/>
      </w:pPr>
    </w:p>
    <w:p w14:paraId="1D80D144" w14:textId="0FD9249E" w:rsidR="00A77493" w:rsidRPr="0084646B" w:rsidRDefault="00A77493" w:rsidP="00A77493">
      <w:pPr>
        <w:pStyle w:val="Snt1"/>
      </w:pPr>
      <w:r>
        <w:t>Toteutusohje: Vammautumistiedot-</w:t>
      </w:r>
      <w:r w:rsidR="003113AD">
        <w:t>entry:n</w:t>
      </w:r>
      <w:r>
        <w:t xml:space="preserve"> tietoja käsitellään päivit</w:t>
      </w:r>
      <w:r w:rsidR="00E369F4">
        <w:t>et</w:t>
      </w:r>
      <w:r>
        <w:t>täessä tai täyden</w:t>
      </w:r>
      <w:r w:rsidR="00E369F4">
        <w:t>net</w:t>
      </w:r>
      <w:r>
        <w:t xml:space="preserve">täessä siten, että tuoreimmalle kirjaukselle tulee koko </w:t>
      </w:r>
      <w:r w:rsidR="003113AD">
        <w:t>entry:n</w:t>
      </w:r>
      <w:r>
        <w:t xml:space="preserve"> ajantasainen sisältö.</w:t>
      </w:r>
    </w:p>
    <w:bookmarkStart w:id="560" w:name="_Vammautumistiedot_-_organizer"/>
    <w:bookmarkEnd w:id="560"/>
    <w:p w14:paraId="4AB45895" w14:textId="3E8210E2" w:rsidR="00B161DC" w:rsidRDefault="00290ACB" w:rsidP="00B161DC">
      <w:pPr>
        <w:pStyle w:val="Otsikko3"/>
      </w:pPr>
      <w:r>
        <w:fldChar w:fldCharType="begin"/>
      </w:r>
      <w:r>
        <w:instrText xml:space="preserve"> HYPERLINK  \l "_Vammautumistiedot" </w:instrText>
      </w:r>
      <w:r>
        <w:fldChar w:fldCharType="separate"/>
      </w:r>
      <w:bookmarkStart w:id="561" w:name="_Toc494272932"/>
      <w:r w:rsidR="00B161DC" w:rsidRPr="00290ACB">
        <w:rPr>
          <w:rStyle w:val="Hyperlinkki"/>
        </w:rPr>
        <w:t>Vammautumistiedot</w:t>
      </w:r>
      <w:r>
        <w:fldChar w:fldCharType="end"/>
      </w:r>
      <w:r w:rsidR="00B161DC" w:rsidRPr="0084646B">
        <w:t xml:space="preserve"> </w:t>
      </w:r>
      <w:r w:rsidR="00615700">
        <w:t>–</w:t>
      </w:r>
      <w:r w:rsidR="00B161DC">
        <w:t xml:space="preserve"> </w:t>
      </w:r>
      <w:r w:rsidR="00B161DC" w:rsidRPr="0084646B">
        <w:t>organizer</w:t>
      </w:r>
      <w:bookmarkEnd w:id="5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678601CA" w14:textId="77777777" w:rsidTr="00627942">
        <w:tc>
          <w:tcPr>
            <w:tcW w:w="9236" w:type="dxa"/>
          </w:tcPr>
          <w:p w14:paraId="719E789D" w14:textId="1AFF8BCF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6CD07FF" w14:textId="77777777" w:rsidR="00615700" w:rsidRPr="00615700" w:rsidRDefault="00615700" w:rsidP="00615700">
      <w:pPr>
        <w:rPr>
          <w:lang w:val="en-US"/>
        </w:rPr>
      </w:pPr>
    </w:p>
    <w:p w14:paraId="3D830F63" w14:textId="77777777" w:rsidR="00B161DC" w:rsidRPr="007E0AC1" w:rsidRDefault="00B161DC" w:rsidP="00B76291">
      <w:pPr>
        <w:pStyle w:val="Snt1"/>
      </w:pPr>
      <w:r w:rsidRPr="007E0AC1">
        <w:t>1. PAKOLLINEN yksi [1..1] @classCode="CLUSTER" ja yksi [1..1] @moodCode="EVN"</w:t>
      </w:r>
    </w:p>
    <w:p w14:paraId="67F211B8" w14:textId="4A09EF36" w:rsidR="00B161DC" w:rsidRPr="007E0AC1" w:rsidRDefault="00B161DC" w:rsidP="00B76291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4C9EA7FE" w14:textId="4DB52394" w:rsidR="00B161DC" w:rsidRPr="0095153D" w:rsidRDefault="00B161DC" w:rsidP="00B76291">
      <w:pPr>
        <w:pStyle w:val="Snt1"/>
      </w:pPr>
      <w:r>
        <w:t>3</w:t>
      </w:r>
      <w:r w:rsidRPr="0082643A">
        <w:t>. PAKOLLINEN yksi [1..1] code/@code="</w:t>
      </w:r>
      <w:r>
        <w:t>300</w:t>
      </w:r>
      <w:r w:rsidRPr="0082643A">
        <w:t xml:space="preserve">" </w:t>
      </w:r>
      <w:r>
        <w:t xml:space="preserve">Vammautumistiedot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 w:rsidR="00D44A92">
        <w:t xml:space="preserve"> (300)</w:t>
      </w:r>
    </w:p>
    <w:p w14:paraId="7D9FA78B" w14:textId="77777777" w:rsidR="00B161DC" w:rsidRDefault="00B161DC" w:rsidP="00B76291">
      <w:pPr>
        <w:pStyle w:val="Snt1"/>
      </w:pPr>
      <w:r>
        <w:t>4. PAKOLLINEN yksi statusCode/@code=”completed”</w:t>
      </w:r>
    </w:p>
    <w:p w14:paraId="70EB6B64" w14:textId="77777777" w:rsidR="00B161DC" w:rsidRPr="00125567" w:rsidRDefault="00B161DC" w:rsidP="00B76291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1283CAC0" w14:textId="126D61A6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potilas_-_observation" w:history="1">
        <w:r w:rsidRPr="00290ACB">
          <w:rPr>
            <w:rStyle w:val="Hyperlinkki"/>
          </w:rPr>
          <w:t>Vammapotilas</w:t>
        </w:r>
      </w:hyperlink>
      <w:r>
        <w:t xml:space="preserve"> (301)</w:t>
      </w:r>
      <w:r w:rsidR="00E7746D">
        <w:t xml:space="preserve"> observation</w:t>
      </w:r>
    </w:p>
    <w:p w14:paraId="6505DF1F" w14:textId="1C93EE85" w:rsidR="00B161DC" w:rsidRPr="00125567" w:rsidRDefault="00B161DC" w:rsidP="00B76291">
      <w:pPr>
        <w:pStyle w:val="Snt1"/>
      </w:pPr>
      <w:r>
        <w:t>6</w:t>
      </w:r>
      <w:r w:rsidRPr="00125567">
        <w:t xml:space="preserve">. </w:t>
      </w:r>
      <w:r>
        <w:t>EHDOLLISESTI PAKOLLINEN</w:t>
      </w:r>
      <w:r w:rsidRPr="00125567">
        <w:t xml:space="preserve"> </w:t>
      </w:r>
      <w:r>
        <w:t xml:space="preserve">nolla tai yksi </w:t>
      </w:r>
      <w:r w:rsidRPr="00125567">
        <w:t>[0..</w:t>
      </w:r>
      <w:r>
        <w:t>1</w:t>
      </w:r>
      <w:r w:rsidRPr="00125567">
        <w:t xml:space="preserve">] </w:t>
      </w:r>
      <w:r w:rsidRPr="001F0C0D">
        <w:t>component</w:t>
      </w:r>
      <w:r w:rsidR="001F0C0D" w:rsidRPr="001F0C0D">
        <w:t xml:space="preserve"> {Vammapotilas (301)=true}</w:t>
      </w:r>
    </w:p>
    <w:p w14:paraId="2D4D8B05" w14:textId="6FD318A8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Vammamekanismi_-_observation" w:history="1">
        <w:r w:rsidRPr="00290ACB">
          <w:rPr>
            <w:rStyle w:val="Hyperlinkki"/>
          </w:rPr>
          <w:t>Vammamekanismi</w:t>
        </w:r>
      </w:hyperlink>
      <w:r w:rsidRPr="00125567">
        <w:t xml:space="preserve"> </w:t>
      </w:r>
      <w:r>
        <w:t>(302)</w:t>
      </w:r>
      <w:r w:rsidR="00E7746D">
        <w:t xml:space="preserve"> observation</w:t>
      </w:r>
    </w:p>
    <w:p w14:paraId="12DB01BB" w14:textId="77777777" w:rsidR="00B161DC" w:rsidRPr="00125567" w:rsidRDefault="00B161DC" w:rsidP="00B76291">
      <w:pPr>
        <w:pStyle w:val="Snt1"/>
      </w:pPr>
      <w:r>
        <w:t>7</w:t>
      </w:r>
      <w:r w:rsidRPr="00125567">
        <w:t xml:space="preserve">. VAPAAEHTOINEN </w:t>
      </w:r>
      <w:r>
        <w:t xml:space="preserve">nolla tai yksi </w:t>
      </w:r>
      <w:r w:rsidRPr="00125567">
        <w:t>[0..</w:t>
      </w:r>
      <w:r>
        <w:t>1</w:t>
      </w:r>
      <w:r w:rsidRPr="00125567">
        <w:t>] component</w:t>
      </w:r>
    </w:p>
    <w:p w14:paraId="76DE1E46" w14:textId="31EC2CF1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Vammautumisen_riskitekijät_-" w:history="1">
        <w:r w:rsidRPr="00290ACB">
          <w:rPr>
            <w:rStyle w:val="Hyperlinkki"/>
          </w:rPr>
          <w:t>Vammautumisen riskitekijät</w:t>
        </w:r>
      </w:hyperlink>
      <w:r>
        <w:t xml:space="preserve"> (303)</w:t>
      </w:r>
      <w:r w:rsidR="00E7746D">
        <w:t xml:space="preserve"> observation</w:t>
      </w:r>
      <w:r>
        <w:t xml:space="preserve"> </w:t>
      </w:r>
    </w:p>
    <w:p w14:paraId="423C5E3D" w14:textId="77777777" w:rsidR="00B161DC" w:rsidRPr="00125567" w:rsidRDefault="00B161DC" w:rsidP="00B76291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0F818E9" w14:textId="423C80DB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paikka_onnettomuusajoneuvo" w:history="1">
        <w:r w:rsidRPr="00290ACB">
          <w:rPr>
            <w:rStyle w:val="Hyperlinkki"/>
          </w:rPr>
          <w:t>Potilaan paikka onnettomuusajoneuvossa</w:t>
        </w:r>
      </w:hyperlink>
      <w:r>
        <w:t xml:space="preserve"> (304)</w:t>
      </w:r>
      <w:r w:rsidR="00E7746D">
        <w:t xml:space="preserve"> observation</w:t>
      </w:r>
    </w:p>
    <w:p w14:paraId="68E078CF" w14:textId="77777777" w:rsidR="00B161DC" w:rsidRPr="00125567" w:rsidRDefault="00B161DC" w:rsidP="00B76291">
      <w:pPr>
        <w:pStyle w:val="Snt1"/>
      </w:pPr>
      <w:r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687990F" w14:textId="268FA003" w:rsidR="00B161DC" w:rsidRPr="00125567" w:rsidRDefault="00B161DC" w:rsidP="00B161DC">
      <w:pPr>
        <w:tabs>
          <w:tab w:val="center" w:pos="567"/>
        </w:tabs>
        <w:ind w:left="567"/>
        <w:rPr>
          <w:rFonts w:cs="Times New Roman"/>
        </w:rPr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otilaan_käyttämä_turvaväline" w:history="1">
        <w:r w:rsidRPr="00066AD5">
          <w:rPr>
            <w:rStyle w:val="Hyperlinkki"/>
          </w:rPr>
          <w:t>Potilaan käyttämä turvaväline</w:t>
        </w:r>
      </w:hyperlink>
      <w:r>
        <w:t xml:space="preserve"> (305)</w:t>
      </w:r>
      <w:r w:rsidR="00E7746D">
        <w:t xml:space="preserve"> observation</w:t>
      </w:r>
    </w:p>
    <w:p w14:paraId="1B079198" w14:textId="77777777" w:rsidR="00B161DC" w:rsidRPr="00125567" w:rsidRDefault="00B161DC" w:rsidP="00B76291">
      <w:pPr>
        <w:pStyle w:val="Snt1"/>
      </w:pPr>
      <w:r>
        <w:t>10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C693017" w14:textId="6ECD4ECF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Turvatyynyjen_käyttö_-" w:history="1">
        <w:r w:rsidRPr="00066AD5">
          <w:rPr>
            <w:rStyle w:val="Hyperlinkki"/>
          </w:rPr>
          <w:t>Turvatyynyjen käyttö</w:t>
        </w:r>
      </w:hyperlink>
      <w:r w:rsidRPr="00125567">
        <w:t xml:space="preserve"> </w:t>
      </w:r>
      <w:r>
        <w:t>(306)</w:t>
      </w:r>
      <w:r w:rsidR="00E7746D">
        <w:t xml:space="preserve"> observation</w:t>
      </w:r>
    </w:p>
    <w:p w14:paraId="3A669ADA" w14:textId="77777777" w:rsidR="00B161DC" w:rsidRPr="00125567" w:rsidRDefault="00B161DC" w:rsidP="00B76291">
      <w:pPr>
        <w:pStyle w:val="Snt1"/>
      </w:pPr>
      <w:r>
        <w:t>11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0D4F7564" w14:textId="3D8F6245" w:rsidR="00B161DC" w:rsidRPr="00125567" w:rsidRDefault="00B161DC" w:rsidP="00B76291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 xml:space="preserve">1..1] </w:t>
      </w:r>
      <w:hyperlink w:anchor="_Putoamiskorkeus_-_observation" w:history="1">
        <w:r w:rsidRPr="00066AD5">
          <w:rPr>
            <w:rStyle w:val="Hyperlinkki"/>
          </w:rPr>
          <w:t>Putoamiskorkeus</w:t>
        </w:r>
      </w:hyperlink>
      <w:r w:rsidRPr="00125567">
        <w:t xml:space="preserve"> </w:t>
      </w:r>
      <w:r>
        <w:t>(307)</w:t>
      </w:r>
      <w:r w:rsidR="00E7746D">
        <w:t xml:space="preserve"> observation</w:t>
      </w:r>
    </w:p>
    <w:bookmarkStart w:id="562" w:name="_Vammapotilas_-_observation"/>
    <w:bookmarkEnd w:id="562"/>
    <w:p w14:paraId="3C5728C9" w14:textId="33335AE4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563" w:name="_Toc494272933"/>
      <w:r w:rsidR="00B161DC" w:rsidRPr="00290ACB">
        <w:rPr>
          <w:rStyle w:val="Hyperlinkki"/>
        </w:rPr>
        <w:t>Vammapotilas</w:t>
      </w:r>
      <w:r>
        <w:fldChar w:fldCharType="end"/>
      </w:r>
      <w:r w:rsidR="00B161DC" w:rsidRPr="00125567">
        <w:t xml:space="preserve"> </w:t>
      </w:r>
      <w:r w:rsidR="00615700">
        <w:t>–</w:t>
      </w:r>
      <w:r w:rsidR="00B161DC">
        <w:t xml:space="preserve"> </w:t>
      </w:r>
      <w:r w:rsidR="00B161DC" w:rsidRPr="00125567">
        <w:t>observation</w:t>
      </w:r>
      <w:bookmarkEnd w:id="56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5A2D99F0" w14:textId="77777777" w:rsidTr="00627942">
        <w:tc>
          <w:tcPr>
            <w:tcW w:w="9236" w:type="dxa"/>
          </w:tcPr>
          <w:p w14:paraId="35F02E51" w14:textId="5BD3B2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58A34D7A" w14:textId="77777777" w:rsidR="00615700" w:rsidRPr="00615700" w:rsidRDefault="00615700" w:rsidP="00615700">
      <w:pPr>
        <w:rPr>
          <w:lang w:val="en-US"/>
        </w:rPr>
      </w:pPr>
    </w:p>
    <w:p w14:paraId="22E69A14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3B1C437" w14:textId="046D1831" w:rsidR="00B161DC" w:rsidRPr="00770C6A" w:rsidRDefault="00B161DC" w:rsidP="00B76291">
      <w:pPr>
        <w:pStyle w:val="Snt1"/>
      </w:pPr>
      <w:r w:rsidRPr="00770C6A">
        <w:t xml:space="preserve">2. PAKOLLINEN yksi [1..1] code/@code="301" Vammapotilas </w:t>
      </w:r>
      <w:r w:rsidR="000B14D2">
        <w:t>(codeSystem</w:t>
      </w:r>
      <w:r w:rsidRPr="00770C6A">
        <w:t>: 1.2.246.537.6.12.2002.348)</w:t>
      </w:r>
      <w:r w:rsidR="00D44A92">
        <w:t xml:space="preserve"> (301)</w:t>
      </w:r>
    </w:p>
    <w:p w14:paraId="6E36E621" w14:textId="389F8D5A" w:rsidR="00B161DC" w:rsidRPr="00770C6A" w:rsidRDefault="00127578" w:rsidP="00B76291">
      <w:pPr>
        <w:pStyle w:val="Snt1"/>
      </w:pPr>
      <w:r>
        <w:t>3</w:t>
      </w:r>
      <w:r w:rsidR="00B161DC" w:rsidRPr="00770C6A">
        <w:t xml:space="preserve">. PAKOLLINEN yksi [1..1] value, </w:t>
      </w:r>
      <w:r w:rsidR="00570E97">
        <w:t xml:space="preserve">arvo annetaan </w:t>
      </w:r>
      <w:r w:rsidR="00B161DC" w:rsidRPr="00770C6A">
        <w:t xml:space="preserve">BL-tietotyypillä </w:t>
      </w:r>
    </w:p>
    <w:bookmarkStart w:id="564" w:name="_Vammamekanismi_-_observation"/>
    <w:bookmarkEnd w:id="564"/>
    <w:p w14:paraId="4B277879" w14:textId="01537091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565" w:name="_Toc494272934"/>
      <w:r w:rsidR="00B161DC" w:rsidRPr="00290ACB">
        <w:rPr>
          <w:rStyle w:val="Hyperlinkki"/>
        </w:rPr>
        <w:t>Vammamekanismi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5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39E08DF4" w14:textId="77777777" w:rsidTr="00627942">
        <w:tc>
          <w:tcPr>
            <w:tcW w:w="9236" w:type="dxa"/>
          </w:tcPr>
          <w:p w14:paraId="18095A79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CDF15AD" w14:textId="77777777" w:rsidR="00615700" w:rsidRPr="00615700" w:rsidRDefault="00615700" w:rsidP="00B76291">
      <w:pPr>
        <w:pStyle w:val="Snt1"/>
        <w:rPr>
          <w:lang w:val="en-US"/>
        </w:rPr>
      </w:pPr>
    </w:p>
    <w:p w14:paraId="4AC7BFA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C1106B1" w14:textId="583602E5" w:rsidR="00B161DC" w:rsidRPr="00770C6A" w:rsidRDefault="00B161DC" w:rsidP="00B76291">
      <w:pPr>
        <w:pStyle w:val="Snt1"/>
      </w:pPr>
      <w:r w:rsidRPr="00770C6A">
        <w:t xml:space="preserve">2. PAKOLLINEN yksi [1..1] code/@code="302" Vammamekanismi </w:t>
      </w:r>
      <w:r w:rsidR="000B14D2">
        <w:t>(codeSystem</w:t>
      </w:r>
      <w:r w:rsidRPr="00770C6A">
        <w:t>: 1.2.246.537.6.12.2002.348)</w:t>
      </w:r>
      <w:r w:rsidR="00D44A92">
        <w:t xml:space="preserve"> (302)</w:t>
      </w:r>
    </w:p>
    <w:p w14:paraId="50FA7F40" w14:textId="77777777" w:rsidR="00127578" w:rsidRDefault="00127578" w:rsidP="00127578">
      <w:pPr>
        <w:pStyle w:val="Snt1"/>
      </w:pPr>
      <w:r>
        <w:lastRenderedPageBreak/>
        <w:t>3. PAKOLLINEN yksi [1..1] text</w:t>
      </w:r>
    </w:p>
    <w:p w14:paraId="34F0954A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3AF20D32" w14:textId="1BADB2FE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>
        <w:t xml:space="preserve">arvo annetaan </w:t>
      </w:r>
      <w:r w:rsidRPr="00770C6A">
        <w:t xml:space="preserve">luokituksesta ENSIH - Vammamekanismi </w:t>
      </w:r>
      <w:r w:rsidR="000B14D2">
        <w:t>(codeSystem</w:t>
      </w:r>
      <w:r w:rsidRPr="00770C6A">
        <w:t>: 1.2.246.537.6.3015.2014)</w:t>
      </w:r>
      <w:r w:rsidR="00D44A92" w:rsidRPr="00D44A92">
        <w:t xml:space="preserve"> </w:t>
      </w:r>
      <w:r w:rsidR="00D44A92" w:rsidRPr="00770C6A">
        <w:t>CD-tietotyypillä</w:t>
      </w:r>
    </w:p>
    <w:bookmarkStart w:id="566" w:name="_Vammautumisen_riskitekijät_-"/>
    <w:bookmarkEnd w:id="566"/>
    <w:p w14:paraId="72F11D37" w14:textId="6161818E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567" w:name="_Toc494272935"/>
      <w:r w:rsidR="00B161DC" w:rsidRPr="00290ACB">
        <w:rPr>
          <w:rStyle w:val="Hyperlinkki"/>
        </w:rPr>
        <w:t>Vammautumisen riskitekijät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5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0529BA6D" w14:textId="77777777" w:rsidTr="00627942">
        <w:tc>
          <w:tcPr>
            <w:tcW w:w="9236" w:type="dxa"/>
          </w:tcPr>
          <w:p w14:paraId="54CADA68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76B293BE" w14:textId="77777777" w:rsidR="00615700" w:rsidRPr="00615700" w:rsidRDefault="00615700" w:rsidP="00B76291">
      <w:pPr>
        <w:pStyle w:val="Snt1"/>
        <w:rPr>
          <w:lang w:val="en-US"/>
        </w:rPr>
      </w:pPr>
    </w:p>
    <w:p w14:paraId="1398498B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544A228D" w14:textId="502B38D0" w:rsidR="00B161DC" w:rsidRPr="00770C6A" w:rsidRDefault="00B161DC" w:rsidP="00B76291">
      <w:pPr>
        <w:pStyle w:val="Snt1"/>
      </w:pPr>
      <w:r w:rsidRPr="00770C6A">
        <w:t xml:space="preserve">2. PAKOLLINEN yksi [1..1] code/@code="303" Vammautumisen riskitekijät </w:t>
      </w:r>
      <w:r w:rsidR="000B14D2">
        <w:t>(codeSystem</w:t>
      </w:r>
      <w:r w:rsidRPr="00770C6A">
        <w:t>: 1.2.246.537.6.12.2002.348)</w:t>
      </w:r>
    </w:p>
    <w:p w14:paraId="589D6C2F" w14:textId="77777777" w:rsidR="00127578" w:rsidRDefault="00127578" w:rsidP="00127578">
      <w:pPr>
        <w:pStyle w:val="Snt1"/>
      </w:pPr>
      <w:r>
        <w:t>3. PAKOLLINEN yksi [1..1] text</w:t>
      </w:r>
    </w:p>
    <w:p w14:paraId="3B1C58E2" w14:textId="44BFEC61" w:rsidR="00B161DC" w:rsidRPr="00770C6A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498AB1E3" w14:textId="23F4178B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>
        <w:t xml:space="preserve">arvo annetaan </w:t>
      </w:r>
      <w:r w:rsidRPr="00770C6A">
        <w:t xml:space="preserve">luokituksesta ENSIH - Vammautumisen riskitekijät </w:t>
      </w:r>
      <w:r w:rsidR="000B14D2">
        <w:t>(codeSystem</w:t>
      </w:r>
      <w:r w:rsidRPr="00770C6A">
        <w:t>: 1.2.246.537.6.3016.2014)</w:t>
      </w:r>
      <w:r w:rsidR="00D44A92" w:rsidRPr="00D44A92">
        <w:t xml:space="preserve"> </w:t>
      </w:r>
      <w:r w:rsidR="00D44A92" w:rsidRPr="00770C6A">
        <w:t>CD-tietotyypillä</w:t>
      </w:r>
    </w:p>
    <w:bookmarkStart w:id="568" w:name="_Potilaan_paikka_onnettomuusajoneuvo"/>
    <w:bookmarkEnd w:id="568"/>
    <w:p w14:paraId="68D73EDC" w14:textId="500155B5" w:rsidR="00B161DC" w:rsidRDefault="00290ACB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569" w:name="_Toc494272936"/>
      <w:r w:rsidR="00B161DC" w:rsidRPr="00290ACB">
        <w:rPr>
          <w:rStyle w:val="Hyperlinkki"/>
        </w:rPr>
        <w:t>Potilaan paikka onnettomuusajoneuvossa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5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4DF256D3" w14:textId="77777777" w:rsidTr="00627942">
        <w:tc>
          <w:tcPr>
            <w:tcW w:w="9236" w:type="dxa"/>
          </w:tcPr>
          <w:p w14:paraId="58AF08D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2CE197A1" w14:textId="77777777" w:rsidR="00615700" w:rsidRPr="00615700" w:rsidRDefault="00615700" w:rsidP="00B76291">
      <w:pPr>
        <w:pStyle w:val="Snt1"/>
        <w:rPr>
          <w:lang w:val="en-US"/>
        </w:rPr>
      </w:pPr>
    </w:p>
    <w:p w14:paraId="324DC90C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6D269EAF" w14:textId="09F6F187" w:rsidR="00B161DC" w:rsidRPr="00770C6A" w:rsidRDefault="00B161DC" w:rsidP="00B76291">
      <w:pPr>
        <w:pStyle w:val="Snt1"/>
      </w:pPr>
      <w:r w:rsidRPr="00770C6A">
        <w:t xml:space="preserve">2. PAKOLLINEN yksi [1..1] code/@code="304" Potilaan paikka onnettomuusajoneuvossa </w:t>
      </w:r>
      <w:r w:rsidR="000B14D2">
        <w:t>(codeSystem</w:t>
      </w:r>
      <w:r w:rsidRPr="00770C6A">
        <w:t>: 1.2.246.537.6.12.2002.348)</w:t>
      </w:r>
    </w:p>
    <w:p w14:paraId="44E330F7" w14:textId="77777777" w:rsidR="00127578" w:rsidRDefault="00127578" w:rsidP="00127578">
      <w:pPr>
        <w:pStyle w:val="Snt1"/>
      </w:pPr>
      <w:r>
        <w:t>3. PAKOLLINEN yksi [1..1] text</w:t>
      </w:r>
    </w:p>
    <w:p w14:paraId="7DA28ACB" w14:textId="0118ABA9" w:rsidR="00B161DC" w:rsidRPr="00770C6A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5FB38B40" w14:textId="4C43E317" w:rsidR="00B161DC" w:rsidRPr="00770C6A" w:rsidRDefault="00B161DC" w:rsidP="00B76291">
      <w:pPr>
        <w:pStyle w:val="Snt1"/>
      </w:pPr>
      <w:r w:rsidRPr="00770C6A">
        <w:t xml:space="preserve">4. PAKOLLINEN yksi [1..1] value, </w:t>
      </w:r>
      <w:r w:rsidR="00440466">
        <w:t xml:space="preserve">arvo </w:t>
      </w:r>
      <w:r w:rsidR="002B15F3">
        <w:t xml:space="preserve">(304) </w:t>
      </w:r>
      <w:r w:rsidR="00440466">
        <w:t xml:space="preserve">annetaan </w:t>
      </w:r>
      <w:r w:rsidRPr="00770C6A">
        <w:t xml:space="preserve">luokituksesta ENSIH - Potilaan paikka onnettomuusajoneuvossa </w:t>
      </w:r>
      <w:r w:rsidR="000B14D2">
        <w:t>(codeSystem</w:t>
      </w:r>
      <w:r w:rsidRPr="00770C6A">
        <w:t>: 1.2.246.537.6.3017.2014)</w:t>
      </w:r>
      <w:r w:rsidR="00D44A92" w:rsidRPr="00D44A92">
        <w:t xml:space="preserve"> </w:t>
      </w:r>
      <w:r w:rsidR="00D44A92" w:rsidRPr="00770C6A">
        <w:t>CD-tietotyypillä</w:t>
      </w:r>
    </w:p>
    <w:bookmarkStart w:id="570" w:name="_Potilaan_käyttämä_turvaväline"/>
    <w:bookmarkEnd w:id="570"/>
    <w:p w14:paraId="05F1F9AF" w14:textId="3C7584C1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571" w:name="_Toc494272937"/>
      <w:r w:rsidR="00B161DC" w:rsidRPr="00066AD5">
        <w:rPr>
          <w:rStyle w:val="Hyperlinkki"/>
        </w:rPr>
        <w:t>Potilaan käyttämä turvaväline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57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0FBB40F8" w14:textId="77777777" w:rsidTr="00627942">
        <w:tc>
          <w:tcPr>
            <w:tcW w:w="9236" w:type="dxa"/>
          </w:tcPr>
          <w:p w14:paraId="7DB123E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64F9C420" w14:textId="77777777" w:rsidR="00615700" w:rsidRPr="00615700" w:rsidRDefault="00615700" w:rsidP="00B161DC">
      <w:pPr>
        <w:pStyle w:val="Eivli"/>
        <w:rPr>
          <w:rFonts w:ascii="Times New Roman" w:hAnsi="Times New Roman" w:cs="Times New Roman"/>
          <w:lang w:val="en-US"/>
        </w:rPr>
      </w:pPr>
    </w:p>
    <w:p w14:paraId="1495FE02" w14:textId="77777777" w:rsidR="00B161DC" w:rsidRPr="00770C6A" w:rsidRDefault="00B161DC" w:rsidP="00B161DC">
      <w:pPr>
        <w:pStyle w:val="Eivli"/>
        <w:rPr>
          <w:rFonts w:ascii="Times New Roman" w:hAnsi="Times New Roman" w:cs="Times New Roman"/>
        </w:rPr>
      </w:pPr>
      <w:r w:rsidRPr="00770C6A">
        <w:rPr>
          <w:rFonts w:ascii="Times New Roman" w:hAnsi="Times New Roman" w:cs="Times New Roman"/>
        </w:rPr>
        <w:t xml:space="preserve">1. PAKOLLINEN yksi [1..1] @classCode="OBS" ja yksi [1..1] @moodCode="EVN" </w:t>
      </w:r>
    </w:p>
    <w:p w14:paraId="593E41B5" w14:textId="38C75FDA" w:rsidR="00B161DC" w:rsidRPr="00770C6A" w:rsidRDefault="00B161DC" w:rsidP="00B76291">
      <w:pPr>
        <w:pStyle w:val="Snt1"/>
      </w:pPr>
      <w:r w:rsidRPr="00770C6A">
        <w:t xml:space="preserve">2. PAKOLLINEN yksi [1..1] code/@code="305" Potilaan käyttämä turvaväline </w:t>
      </w:r>
      <w:r w:rsidR="000B14D2">
        <w:t>(codeSystem</w:t>
      </w:r>
      <w:r w:rsidRPr="00770C6A">
        <w:t>: 1.2.246.537.6.12.2002.348)</w:t>
      </w:r>
    </w:p>
    <w:p w14:paraId="2A7E1384" w14:textId="77777777" w:rsidR="00127578" w:rsidRDefault="00127578" w:rsidP="00127578">
      <w:pPr>
        <w:pStyle w:val="Snt1"/>
      </w:pPr>
      <w:r>
        <w:t>3. PAKOLLINEN yksi [1..1] text</w:t>
      </w:r>
    </w:p>
    <w:p w14:paraId="41BF6D5F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6DD93E42" w14:textId="64160686" w:rsidR="00B161DC" w:rsidRPr="00770C6A" w:rsidRDefault="00B161DC" w:rsidP="00B76291">
      <w:pPr>
        <w:pStyle w:val="Snt1"/>
      </w:pPr>
      <w:r w:rsidRPr="00770C6A">
        <w:t>4. PAKOLLINEN yksi tai useampi [</w:t>
      </w:r>
      <w:r w:rsidR="00AE3D21">
        <w:t>1..*</w:t>
      </w:r>
      <w:r w:rsidRPr="00770C6A">
        <w:t xml:space="preserve">] value, </w:t>
      </w:r>
      <w:r w:rsidR="00440466" w:rsidRPr="00770C6A">
        <w:t>arvo</w:t>
      </w:r>
      <w:r w:rsidR="00440466">
        <w:t xml:space="preserve"> </w:t>
      </w:r>
      <w:r w:rsidR="002B15F3">
        <w:t xml:space="preserve">(305) </w:t>
      </w:r>
      <w:r w:rsidRPr="00770C6A">
        <w:t xml:space="preserve">luokituksesta ENSIH - Potilaan käyttämä turvaväline </w:t>
      </w:r>
      <w:r w:rsidR="000B14D2">
        <w:t>(codeSystem</w:t>
      </w:r>
      <w:r w:rsidRPr="00770C6A">
        <w:t>: 1.2.246.537.6.3018.2014)</w:t>
      </w:r>
      <w:r w:rsidR="00D44A92" w:rsidRPr="00D44A92">
        <w:t xml:space="preserve"> </w:t>
      </w:r>
      <w:r w:rsidR="00D44A92" w:rsidRPr="00770C6A">
        <w:t>annetaan CD-tietotyypillä</w:t>
      </w:r>
    </w:p>
    <w:bookmarkStart w:id="572" w:name="_Turvatyynyjen_käyttö_-"/>
    <w:bookmarkEnd w:id="572"/>
    <w:p w14:paraId="42366E73" w14:textId="79ABD1DD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573" w:name="_Toc494272938"/>
      <w:r w:rsidR="00B161DC" w:rsidRPr="00066AD5">
        <w:rPr>
          <w:rStyle w:val="Hyperlinkki"/>
        </w:rPr>
        <w:t>Turvatyynyjen käyttö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57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027A9828" w14:textId="77777777" w:rsidTr="00627942">
        <w:tc>
          <w:tcPr>
            <w:tcW w:w="9236" w:type="dxa"/>
          </w:tcPr>
          <w:p w14:paraId="013FAA72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1DB81AE0" w14:textId="77777777" w:rsidR="00615700" w:rsidRPr="00615700" w:rsidRDefault="00615700" w:rsidP="00B76291">
      <w:pPr>
        <w:pStyle w:val="Snt1"/>
        <w:rPr>
          <w:lang w:val="en-US"/>
        </w:rPr>
      </w:pPr>
    </w:p>
    <w:p w14:paraId="0C191A0F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3A097449" w14:textId="2F067F3E" w:rsidR="00B161DC" w:rsidRPr="00770C6A" w:rsidRDefault="00B161DC" w:rsidP="00B76291">
      <w:pPr>
        <w:pStyle w:val="Snt1"/>
      </w:pPr>
      <w:r w:rsidRPr="00770C6A">
        <w:t xml:space="preserve">2. PAKOLLINEN yksi [1..1] code/@code="306" Turvatyynyjen käyttö </w:t>
      </w:r>
      <w:r w:rsidR="000B14D2">
        <w:t>(codeSystem</w:t>
      </w:r>
      <w:r w:rsidRPr="00770C6A">
        <w:t>: 1.2.246.537.6.12.2002.348)</w:t>
      </w:r>
    </w:p>
    <w:p w14:paraId="67D3A040" w14:textId="77777777" w:rsidR="00127578" w:rsidRDefault="00127578" w:rsidP="00127578">
      <w:pPr>
        <w:pStyle w:val="Snt1"/>
      </w:pPr>
      <w:r>
        <w:t>3. PAKOLLINEN yksi [1..1] text</w:t>
      </w:r>
    </w:p>
    <w:p w14:paraId="3CB7AB64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12ED8F8B" w14:textId="3352185B" w:rsidR="00B161DC" w:rsidRPr="00770C6A" w:rsidRDefault="00B161DC" w:rsidP="00B76291">
      <w:pPr>
        <w:pStyle w:val="Snt1"/>
      </w:pPr>
      <w:r w:rsidRPr="00770C6A">
        <w:lastRenderedPageBreak/>
        <w:t>4. PAKOLLINEN yksi tai useampi [</w:t>
      </w:r>
      <w:r w:rsidR="00AE3D21">
        <w:t>1..*</w:t>
      </w:r>
      <w:r w:rsidRPr="00770C6A">
        <w:t xml:space="preserve">] value, </w:t>
      </w:r>
      <w:r w:rsidR="00440466" w:rsidRPr="00770C6A">
        <w:t>arvo</w:t>
      </w:r>
      <w:r w:rsidR="00440466">
        <w:t xml:space="preserve"> </w:t>
      </w:r>
      <w:r w:rsidR="002B15F3">
        <w:t xml:space="preserve">(306) </w:t>
      </w:r>
      <w:r w:rsidR="00440466" w:rsidRPr="00770C6A">
        <w:t xml:space="preserve">annetaan </w:t>
      </w:r>
      <w:r w:rsidRPr="00770C6A">
        <w:t xml:space="preserve">luokituksesta ENSIH - Turvatyynyjen käyttö </w:t>
      </w:r>
      <w:r w:rsidR="000B14D2">
        <w:t>(codeSystem</w:t>
      </w:r>
      <w:r w:rsidRPr="00770C6A">
        <w:t>: 1.2.246.537.6.3019.2014)</w:t>
      </w:r>
      <w:r w:rsidR="00D44A92" w:rsidRPr="00D44A92">
        <w:t xml:space="preserve"> </w:t>
      </w:r>
      <w:r w:rsidR="00D44A92" w:rsidRPr="00770C6A">
        <w:t>CD-tietotyypillä</w:t>
      </w:r>
    </w:p>
    <w:bookmarkStart w:id="574" w:name="_Putoamiskorkeus_-_observation"/>
    <w:bookmarkEnd w:id="574"/>
    <w:p w14:paraId="3EA895CC" w14:textId="0BAA8B5B" w:rsidR="00B161DC" w:rsidRDefault="00066AD5" w:rsidP="00B161DC">
      <w:pPr>
        <w:pStyle w:val="Otsikko4"/>
      </w:pPr>
      <w:r>
        <w:fldChar w:fldCharType="begin"/>
      </w:r>
      <w:r>
        <w:instrText xml:space="preserve"> HYPERLINK  \l "_Vammautumistiedot_-_organizer" </w:instrText>
      </w:r>
      <w:r>
        <w:fldChar w:fldCharType="separate"/>
      </w:r>
      <w:bookmarkStart w:id="575" w:name="_Toc494272939"/>
      <w:r w:rsidR="00B161DC" w:rsidRPr="00066AD5">
        <w:rPr>
          <w:rStyle w:val="Hyperlinkki"/>
        </w:rPr>
        <w:t>Putoamiskorkeus</w:t>
      </w:r>
      <w:r>
        <w:fldChar w:fldCharType="end"/>
      </w:r>
      <w:r w:rsidR="00B161DC" w:rsidRPr="00125567">
        <w:t xml:space="preserve"> </w:t>
      </w:r>
      <w:r w:rsidR="00B161DC">
        <w:t xml:space="preserve">- </w:t>
      </w:r>
      <w:r w:rsidR="00B161DC" w:rsidRPr="00125567">
        <w:t>observation</w:t>
      </w:r>
      <w:bookmarkEnd w:id="5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53BC5D12" w14:textId="77777777" w:rsidTr="00627942">
        <w:tc>
          <w:tcPr>
            <w:tcW w:w="9236" w:type="dxa"/>
          </w:tcPr>
          <w:p w14:paraId="127CAB1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42BE79D" w14:textId="77777777" w:rsidR="00615700" w:rsidRPr="00615700" w:rsidRDefault="00615700" w:rsidP="00B76291">
      <w:pPr>
        <w:pStyle w:val="Snt1"/>
        <w:rPr>
          <w:lang w:val="en-US"/>
        </w:rPr>
      </w:pPr>
    </w:p>
    <w:p w14:paraId="537D530E" w14:textId="77777777" w:rsidR="00B161DC" w:rsidRPr="00770C6A" w:rsidRDefault="00B161DC" w:rsidP="00B76291">
      <w:pPr>
        <w:pStyle w:val="Snt1"/>
      </w:pPr>
      <w:r w:rsidRPr="00770C6A">
        <w:t xml:space="preserve">1. PAKOLLINEN yksi [1..1] @classCode="OBS" ja yksi [1..1] @moodCode="EVN" </w:t>
      </w:r>
    </w:p>
    <w:p w14:paraId="09E81116" w14:textId="30A575C3" w:rsidR="00B161DC" w:rsidRPr="00770C6A" w:rsidRDefault="00B161DC" w:rsidP="00B76291">
      <w:pPr>
        <w:pStyle w:val="Snt1"/>
      </w:pPr>
      <w:r w:rsidRPr="00770C6A">
        <w:t xml:space="preserve">2. PAKOLLINEN yksi [1..1] code/@code="307" Putoamiskorkeus </w:t>
      </w:r>
      <w:r w:rsidR="000B14D2">
        <w:t>(codeSystem</w:t>
      </w:r>
      <w:r w:rsidRPr="00770C6A">
        <w:t>: 1.2.246.537.6.12.2002.348)</w:t>
      </w:r>
    </w:p>
    <w:p w14:paraId="6D36E3A2" w14:textId="77777777" w:rsidR="00127578" w:rsidRDefault="00127578" w:rsidP="00127578">
      <w:pPr>
        <w:pStyle w:val="Snt1"/>
      </w:pPr>
      <w:r>
        <w:t>3. PAKOLLINEN yksi [1..1] text</w:t>
      </w:r>
    </w:p>
    <w:p w14:paraId="6DC7A28D" w14:textId="77777777" w:rsidR="00127578" w:rsidRDefault="00127578" w:rsidP="00127578">
      <w:pPr>
        <w:pStyle w:val="Snt2"/>
      </w:pPr>
      <w:r>
        <w:t>a. PAKOLLINEN yksi [1..1] reference/@value, viitattavan näyttömuoto-osion xml-ID annetaan II-tietotyypillä</w:t>
      </w:r>
    </w:p>
    <w:p w14:paraId="1C9311DC" w14:textId="39348EBA" w:rsidR="00B161DC" w:rsidRPr="00770C6A" w:rsidRDefault="00B161DC" w:rsidP="00B76291">
      <w:pPr>
        <w:pStyle w:val="Snt1"/>
      </w:pPr>
      <w:r w:rsidRPr="00770C6A">
        <w:t xml:space="preserve">4. PAKOLLINEN yksi [1..1] value, </w:t>
      </w:r>
      <w:r w:rsidR="00440466" w:rsidRPr="00770C6A">
        <w:t xml:space="preserve">arvo </w:t>
      </w:r>
      <w:r w:rsidR="002B15F3">
        <w:t xml:space="preserve">(307) </w:t>
      </w:r>
      <w:r w:rsidR="00440466" w:rsidRPr="00770C6A">
        <w:t xml:space="preserve">annetaan </w:t>
      </w:r>
      <w:r w:rsidRPr="00770C6A">
        <w:t xml:space="preserve">PQ-tietotyypillä </w:t>
      </w:r>
    </w:p>
    <w:bookmarkStart w:id="576" w:name="_Potilaan_status"/>
    <w:bookmarkEnd w:id="576"/>
    <w:p w14:paraId="7A1F0224" w14:textId="5F99681B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577" w:name="_Toc494272940"/>
      <w:r w:rsidR="008558FE" w:rsidRPr="00382EF8">
        <w:rPr>
          <w:rStyle w:val="Hyperlinkki"/>
        </w:rPr>
        <w:t>Potilaan status</w:t>
      </w:r>
      <w:bookmarkEnd w:id="577"/>
    </w:p>
    <w:bookmarkStart w:id="578" w:name="_Fysiologiset_mittaukset"/>
    <w:bookmarkEnd w:id="578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7C4B5736" w14:textId="77777777" w:rsidR="00615700" w:rsidRPr="00615700" w:rsidRDefault="00615700" w:rsidP="00EF31C6">
      <w:pPr>
        <w:pStyle w:val="Snt1"/>
        <w:rPr>
          <w:lang w:val="en-US"/>
        </w:rPr>
      </w:pPr>
    </w:p>
    <w:p w14:paraId="31ED5CE7" w14:textId="715DA8B4" w:rsidR="00EF31C6" w:rsidRPr="0095153D" w:rsidRDefault="00EF31C6" w:rsidP="00EF31C6">
      <w:pPr>
        <w:pStyle w:val="Snt1"/>
      </w:pPr>
      <w:r w:rsidRPr="0082643A">
        <w:t>1. PAKOLLINEN yksi [1..1] code/@code="</w:t>
      </w:r>
      <w:r>
        <w:t>37</w:t>
      </w:r>
      <w:r w:rsidRPr="0082643A">
        <w:t xml:space="preserve">" </w:t>
      </w:r>
      <w:r>
        <w:t>Nykytila (status) (codeSystem</w:t>
      </w:r>
      <w:r w:rsidRPr="0095153D">
        <w:t>: 1.2.246.537.6.14.2006 AR/YDIN - Otsikot)</w:t>
      </w:r>
    </w:p>
    <w:p w14:paraId="7A11D200" w14:textId="4A4A8095" w:rsidR="00EF31C6" w:rsidRPr="0082643A" w:rsidRDefault="00EF31C6" w:rsidP="00EF31C6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Nykytila (status)</w:t>
      </w:r>
      <w:r w:rsidRPr="0082643A">
        <w:t xml:space="preserve">" </w:t>
      </w:r>
    </w:p>
    <w:p w14:paraId="18B230CE" w14:textId="77777777" w:rsidR="00EF31C6" w:rsidRPr="0080598B" w:rsidRDefault="00EF31C6" w:rsidP="00EF31C6">
      <w:pPr>
        <w:pStyle w:val="Snt1"/>
      </w:pPr>
      <w:r w:rsidRPr="0080598B">
        <w:t xml:space="preserve">3. PAKOLLINEN yksi [1..1] text </w:t>
      </w:r>
    </w:p>
    <w:p w14:paraId="181B8118" w14:textId="77777777" w:rsidR="00635A82" w:rsidRDefault="00635A82" w:rsidP="00635A82"/>
    <w:p w14:paraId="2F301B5F" w14:textId="0FC7C63B" w:rsidR="00C0288B" w:rsidRPr="00C0288B" w:rsidRDefault="00C0288B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ins w:id="579" w:author="Timo Kaskinen" w:date="2017-06-21T10:55:00Z"/>
          <w:rPrChange w:id="580" w:author="Timo Kaskinen" w:date="2017-06-21T10:55:00Z">
            <w:rPr>
              <w:ins w:id="581" w:author="Timo Kaskinen" w:date="2017-06-21T10:55:00Z"/>
              <w:b/>
            </w:rPr>
          </w:rPrChange>
        </w:rPr>
      </w:pPr>
      <w:ins w:id="582" w:author="Timo Kaskinen" w:date="2017-06-21T10:55:00Z">
        <w:r>
          <w:rPr>
            <w:b/>
          </w:rPr>
          <w:t xml:space="preserve">Ensiarvio: </w:t>
        </w:r>
        <w:r>
          <w:t xml:space="preserve">(400.1, otsikko) </w:t>
        </w:r>
      </w:ins>
      <w:ins w:id="583" w:author="Timo Kaskinen" w:date="2017-06-21T10:56:00Z">
        <w:r>
          <w:t>Statuskirjauksen aika (422); Ensiarvio (400.1, arvo)</w:t>
        </w:r>
      </w:ins>
    </w:p>
    <w:p w14:paraId="0313992D" w14:textId="5B053770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Painoarvio:</w:t>
      </w:r>
      <w:r>
        <w:t xml:space="preserve"> (401, otsikko) </w:t>
      </w:r>
      <w:r w:rsidR="00294D00">
        <w:t xml:space="preserve">Statuskirjauksen aika (422); </w:t>
      </w:r>
      <w:r w:rsidR="00227018">
        <w:t>Painoarvio (401</w:t>
      </w:r>
      <w:r>
        <w:t>, arvo</w:t>
      </w:r>
      <w:r w:rsidR="00227018">
        <w:t>)</w:t>
      </w:r>
      <w:del w:id="584" w:author="Timo Kaskinen" w:date="2017-06-21T10:56:00Z">
        <w:r w:rsidR="00294D00" w:rsidDel="00C0288B">
          <w:delText>;</w:delText>
        </w:r>
      </w:del>
      <w:r w:rsidR="00227018">
        <w:t xml:space="preserve"> </w:t>
      </w:r>
    </w:p>
    <w:p w14:paraId="142AA443" w14:textId="5FF87522" w:rsidR="00A77493" w:rsidRDefault="00C95A55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 xml:space="preserve">Ihon löydös: </w:t>
      </w:r>
      <w:r>
        <w:t xml:space="preserve">(402, otsikko) </w:t>
      </w:r>
      <w:r w:rsidR="00294D00">
        <w:t xml:space="preserve">Statuskirjauksen aika (422); </w:t>
      </w:r>
      <w:r w:rsidR="00227018">
        <w:t>Ihon löydös (402</w:t>
      </w:r>
      <w:r>
        <w:t>, arvo</w:t>
      </w:r>
      <w:r w:rsidR="00227018">
        <w:t>)</w:t>
      </w:r>
      <w:r w:rsidR="00930B8A">
        <w:t>*</w:t>
      </w:r>
      <w:r w:rsidR="00227018">
        <w:t>*</w:t>
      </w:r>
      <w:del w:id="585" w:author="Timo Kaskinen" w:date="2017-06-21T10:57:00Z">
        <w:r w:rsidR="00294D00" w:rsidDel="00C0288B">
          <w:delText>;</w:delText>
        </w:r>
      </w:del>
      <w:r w:rsidR="00227018">
        <w:t xml:space="preserve"> </w:t>
      </w:r>
    </w:p>
    <w:p w14:paraId="5A156CB7" w14:textId="459797E5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95A55">
        <w:rPr>
          <w:b/>
        </w:rPr>
        <w:t>Pään löydös</w:t>
      </w:r>
      <w:r w:rsidR="00C95A55" w:rsidRPr="00C95A55">
        <w:rPr>
          <w:b/>
        </w:rPr>
        <w:t>:</w:t>
      </w:r>
      <w:r w:rsidRPr="0079309D">
        <w:t xml:space="preserve"> </w:t>
      </w:r>
      <w:r w:rsidR="00C95A55">
        <w:t xml:space="preserve">(403, otsikko) </w:t>
      </w:r>
      <w:r w:rsidR="00294D00">
        <w:t xml:space="preserve">Statuskirjauksen aika (422); </w:t>
      </w:r>
      <w:r w:rsidR="00227018">
        <w:t xml:space="preserve">Pään </w:t>
      </w:r>
      <w:r w:rsidR="00227018" w:rsidRPr="0079309D">
        <w:t>löydös (403</w:t>
      </w:r>
      <w:r w:rsidR="00C95A55">
        <w:t>, arvo</w:t>
      </w:r>
      <w:r w:rsidR="00227018" w:rsidRPr="0079309D">
        <w:t>)*</w:t>
      </w:r>
      <w:r w:rsidR="00930B8A">
        <w:t>*</w:t>
      </w:r>
      <w:del w:id="586" w:author="Timo Kaskinen" w:date="2017-06-21T10:57:00Z">
        <w:r w:rsidR="00294D00" w:rsidDel="00C0288B">
          <w:delText>;</w:delText>
        </w:r>
      </w:del>
      <w:r w:rsidR="00227018" w:rsidRPr="0079309D">
        <w:t xml:space="preserve"> </w:t>
      </w:r>
    </w:p>
    <w:p w14:paraId="7AAF34B3" w14:textId="756A60FB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Kasvojen löydös:</w:t>
      </w:r>
      <w:r w:rsidRPr="0079309D">
        <w:t xml:space="preserve"> (404</w:t>
      </w:r>
      <w:r>
        <w:t xml:space="preserve">, otsikko) </w:t>
      </w:r>
      <w:r w:rsidR="00294D00">
        <w:t xml:space="preserve">Statuskirjauksen aika (422); </w:t>
      </w:r>
      <w:r w:rsidR="00227018" w:rsidRPr="0079309D">
        <w:t>Kasvojen löydös (404</w:t>
      </w:r>
      <w:r>
        <w:t>, arvo</w:t>
      </w:r>
      <w:r w:rsidR="00227018" w:rsidRPr="0079309D">
        <w:t>)</w:t>
      </w:r>
      <w:r w:rsidR="00930B8A">
        <w:t>*</w:t>
      </w:r>
      <w:r w:rsidR="00227018" w:rsidRPr="0079309D">
        <w:t>*</w:t>
      </w:r>
      <w:del w:id="587" w:author="Timo Kaskinen" w:date="2017-06-21T10:57:00Z">
        <w:r w:rsidR="00294D00" w:rsidDel="00C0288B">
          <w:delText>;</w:delText>
        </w:r>
      </w:del>
      <w:r w:rsidR="00227018" w:rsidRPr="0079309D">
        <w:t xml:space="preserve"> </w:t>
      </w:r>
    </w:p>
    <w:p w14:paraId="5034F14F" w14:textId="7BA97352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Kaulan löydös:</w:t>
      </w:r>
      <w:r w:rsidRPr="0079309D">
        <w:t xml:space="preserve"> (405</w:t>
      </w:r>
      <w:r>
        <w:t>, otsikko</w:t>
      </w:r>
      <w:r w:rsidRPr="0079309D">
        <w:t>)</w:t>
      </w:r>
      <w:r>
        <w:t xml:space="preserve"> </w:t>
      </w:r>
      <w:r w:rsidR="00294D00">
        <w:t xml:space="preserve">Statuskirjauksen aika (422); </w:t>
      </w:r>
      <w:r w:rsidR="00227018" w:rsidRPr="0079309D">
        <w:t>Kaulan löydös (405</w:t>
      </w:r>
      <w:r>
        <w:t>, arvo</w:t>
      </w:r>
      <w:r w:rsidR="00227018" w:rsidRPr="0079309D">
        <w:t>)*</w:t>
      </w:r>
      <w:r w:rsidR="00930B8A">
        <w:t>*</w:t>
      </w:r>
      <w:del w:id="588" w:author="Timo Kaskinen" w:date="2017-06-21T10:57:00Z">
        <w:r w:rsidR="00294D00" w:rsidDel="00C0288B">
          <w:delText>;</w:delText>
        </w:r>
      </w:del>
      <w:r w:rsidR="00227018" w:rsidRPr="0079309D">
        <w:t xml:space="preserve"> </w:t>
      </w:r>
    </w:p>
    <w:p w14:paraId="30EB9C90" w14:textId="0EAD0E53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Rintakehän tai keuhkojen löydös:</w:t>
      </w:r>
      <w:r w:rsidRPr="0079309D">
        <w:t xml:space="preserve"> (406</w:t>
      </w:r>
      <w:r>
        <w:t xml:space="preserve">, otsikko) </w:t>
      </w:r>
      <w:r w:rsidR="00294D00">
        <w:t xml:space="preserve">Statuskirjauksen aika (422); </w:t>
      </w:r>
      <w:r w:rsidR="00227018" w:rsidRPr="0079309D">
        <w:t>Rintake</w:t>
      </w:r>
      <w:r w:rsidR="0079309D" w:rsidRPr="0079309D">
        <w:t>hän tai keuhkojen löydös (406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>*</w:t>
      </w:r>
      <w:del w:id="589" w:author="Timo Kaskinen" w:date="2017-06-21T10:57:00Z">
        <w:r w:rsidR="00294D00" w:rsidDel="00C0288B">
          <w:delText>;</w:delText>
        </w:r>
      </w:del>
      <w:r w:rsidR="0079309D" w:rsidRPr="0079309D">
        <w:t xml:space="preserve"> </w:t>
      </w:r>
    </w:p>
    <w:p w14:paraId="2BF5961C" w14:textId="323B485F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 xml:space="preserve">Sydämen kuuntelulöydös: </w:t>
      </w:r>
      <w:r w:rsidRPr="0079309D">
        <w:t>(407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Sydämen kuuntelulöydös</w:t>
      </w:r>
      <w:r>
        <w:t xml:space="preserve"> </w:t>
      </w:r>
      <w:r w:rsidR="0079309D" w:rsidRPr="0079309D">
        <w:t>(407</w:t>
      </w:r>
      <w:r>
        <w:t>, arvo</w:t>
      </w:r>
      <w:r w:rsidR="0079309D" w:rsidRPr="0079309D">
        <w:t>)</w:t>
      </w:r>
      <w:r w:rsidR="00930B8A">
        <w:t>*</w:t>
      </w:r>
      <w:r w:rsidR="0079309D" w:rsidRPr="0079309D">
        <w:t>*</w:t>
      </w:r>
      <w:del w:id="590" w:author="Timo Kaskinen" w:date="2017-06-21T10:57:00Z">
        <w:r w:rsidR="00294D00" w:rsidDel="00C0288B">
          <w:delText>;</w:delText>
        </w:r>
      </w:del>
      <w:r w:rsidR="0079309D" w:rsidRPr="0079309D">
        <w:t xml:space="preserve"> </w:t>
      </w:r>
    </w:p>
    <w:p w14:paraId="4F06D163" w14:textId="6FBFDA4E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Vatsan löydös:</w:t>
      </w:r>
      <w:r w:rsidRPr="0079309D">
        <w:t xml:space="preserve"> (409</w:t>
      </w:r>
      <w:r>
        <w:t>, otsikko</w:t>
      </w:r>
      <w:r w:rsidRPr="0079309D">
        <w:t xml:space="preserve">) </w:t>
      </w:r>
      <w:r w:rsidR="00294D00">
        <w:t xml:space="preserve">Statuskirjauksen aika (422); </w:t>
      </w:r>
      <w:r w:rsidR="00227018" w:rsidRPr="0079309D">
        <w:t>Vatsan löydös</w:t>
      </w:r>
      <w:r w:rsidR="0079309D" w:rsidRPr="0079309D">
        <w:t xml:space="preserve"> (409</w:t>
      </w:r>
      <w:r>
        <w:t>, arvo</w:t>
      </w:r>
      <w:r w:rsidR="0079309D" w:rsidRPr="0079309D">
        <w:t>)</w:t>
      </w:r>
      <w:r>
        <w:t>**</w:t>
      </w:r>
      <w:r w:rsidR="00227018" w:rsidRPr="0079309D">
        <w:t xml:space="preserve">; </w:t>
      </w:r>
      <w:r w:rsidR="0079309D" w:rsidRPr="0079309D">
        <w:t>Vatsan löydöksen sijainti (408)</w:t>
      </w:r>
      <w:del w:id="591" w:author="Timo Kaskinen" w:date="2017-06-21T10:57:00Z">
        <w:r w:rsidR="00294D00" w:rsidDel="00C0288B">
          <w:delText>;</w:delText>
        </w:r>
      </w:del>
      <w:r w:rsidR="00227018" w:rsidRPr="0079309D">
        <w:t xml:space="preserve"> </w:t>
      </w:r>
    </w:p>
    <w:p w14:paraId="2FF258E4" w14:textId="6A5BAB8E" w:rsidR="00A77493" w:rsidRDefault="0079309D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L</w:t>
      </w:r>
      <w:r w:rsidR="00227018" w:rsidRPr="00A0119F">
        <w:rPr>
          <w:b/>
        </w:rPr>
        <w:t>antion tai sukuelinten löydös</w:t>
      </w:r>
      <w:r w:rsidR="00A0119F" w:rsidRPr="00A0119F">
        <w:rPr>
          <w:b/>
        </w:rPr>
        <w:t>:</w:t>
      </w:r>
      <w:r>
        <w:t xml:space="preserve"> (410</w:t>
      </w:r>
      <w:r w:rsidR="00A0119F">
        <w:t>, otsikko</w:t>
      </w:r>
      <w:r>
        <w:t>)</w:t>
      </w:r>
      <w:r w:rsidR="00A0119F" w:rsidRPr="00A0119F">
        <w:t xml:space="preserve"> </w:t>
      </w:r>
      <w:r w:rsidR="00294D00">
        <w:t xml:space="preserve">Statuskirjauksen aika (422); </w:t>
      </w:r>
      <w:r w:rsidR="00A0119F">
        <w:t>L</w:t>
      </w:r>
      <w:r w:rsidR="00A0119F" w:rsidRPr="0079309D">
        <w:t>antion tai sukuelinten löydös</w:t>
      </w:r>
      <w:r w:rsidR="00A0119F">
        <w:t xml:space="preserve"> (410, arvo)</w:t>
      </w:r>
      <w:r w:rsidR="00930B8A">
        <w:t>*</w:t>
      </w:r>
      <w:r>
        <w:t>*</w:t>
      </w:r>
      <w:del w:id="592" w:author="Timo Kaskinen" w:date="2017-06-21T10:57:00Z">
        <w:r w:rsidR="00294D00" w:rsidDel="00C0288B">
          <w:delText>;</w:delText>
        </w:r>
      </w:del>
    </w:p>
    <w:p w14:paraId="539B9FBA" w14:textId="587D3E8E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Selän tai selkärangan löydös:</w:t>
      </w:r>
      <w:r>
        <w:t xml:space="preserve"> (412, otsikko)</w:t>
      </w:r>
      <w:r w:rsidRPr="0079309D">
        <w:t xml:space="preserve"> </w:t>
      </w:r>
      <w:r w:rsidR="00294D00">
        <w:t xml:space="preserve">Statuskirjauksen aika (422); </w:t>
      </w:r>
      <w:r w:rsidR="00227018" w:rsidRPr="0079309D">
        <w:t>Selän tai selkärangan löydös</w:t>
      </w:r>
      <w:r w:rsidR="00886D49">
        <w:t xml:space="preserve"> (412</w:t>
      </w:r>
      <w:r>
        <w:t>, arvo</w:t>
      </w:r>
      <w:r w:rsidR="00886D49">
        <w:t>)</w:t>
      </w:r>
      <w:r w:rsidR="00930B8A">
        <w:t>*</w:t>
      </w:r>
      <w:r w:rsidR="00886D49">
        <w:t>*</w:t>
      </w:r>
      <w:r w:rsidR="00227018" w:rsidRPr="0079309D">
        <w:t xml:space="preserve">; </w:t>
      </w:r>
      <w:r w:rsidR="00886D49">
        <w:t>Selän tai selkärangan löydöksen sijainti (411)</w:t>
      </w:r>
      <w:del w:id="593" w:author="Timo Kaskinen" w:date="2017-06-21T10:57:00Z">
        <w:r w:rsidR="00294D00" w:rsidDel="00C0288B">
          <w:delText>;</w:delText>
        </w:r>
      </w:del>
      <w:r w:rsidR="00227018" w:rsidRPr="0079309D">
        <w:t xml:space="preserve"> </w:t>
      </w:r>
    </w:p>
    <w:p w14:paraId="550F1C42" w14:textId="4842F211" w:rsidR="00A77493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Raajan löydös:</w:t>
      </w:r>
      <w:r>
        <w:t xml:space="preserve"> (414, otsikko) </w:t>
      </w:r>
      <w:r w:rsidR="00294D00">
        <w:t xml:space="preserve">Statuskirjauksen aika (422); </w:t>
      </w:r>
      <w:r w:rsidR="00227018" w:rsidRPr="0079309D">
        <w:t>Raajan löydös</w:t>
      </w:r>
      <w:r w:rsidR="00886D49">
        <w:t xml:space="preserve"> (414</w:t>
      </w:r>
      <w:r>
        <w:t>, arvo</w:t>
      </w:r>
      <w:r w:rsidR="00886D49">
        <w:t>)*</w:t>
      </w:r>
      <w:r w:rsidR="00930B8A">
        <w:t>*</w:t>
      </w:r>
      <w:r w:rsidR="00227018" w:rsidRPr="0079309D">
        <w:t xml:space="preserve">; </w:t>
      </w:r>
      <w:r w:rsidR="00886D49" w:rsidRPr="00886D49">
        <w:t xml:space="preserve">Raajan löydöksen sijainti </w:t>
      </w:r>
      <w:r w:rsidR="00886D49">
        <w:t>(413)</w:t>
      </w:r>
      <w:del w:id="594" w:author="Timo Kaskinen" w:date="2017-06-21T10:57:00Z">
        <w:r w:rsidR="00294D00" w:rsidDel="00C0288B">
          <w:delText>;</w:delText>
        </w:r>
      </w:del>
      <w:r w:rsidR="00886D49">
        <w:t xml:space="preserve"> </w:t>
      </w:r>
    </w:p>
    <w:p w14:paraId="144B7778" w14:textId="547D4DF4" w:rsidR="00227018" w:rsidRPr="0079309D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Silmän löydös:</w:t>
      </w:r>
      <w:r>
        <w:t xml:space="preserve"> (416, otsikko) </w:t>
      </w:r>
      <w:r w:rsidR="00294D00">
        <w:t xml:space="preserve">Statuskirjauksen aika (422); </w:t>
      </w:r>
      <w:r w:rsidR="00227018" w:rsidRPr="0079309D">
        <w:t>Silmän löydös</w:t>
      </w:r>
      <w:r w:rsidR="00886D49">
        <w:t xml:space="preserve"> (416</w:t>
      </w:r>
      <w:r>
        <w:t>, arvo</w:t>
      </w:r>
      <w:r w:rsidR="00886D49">
        <w:t>)*</w:t>
      </w:r>
      <w:r w:rsidR="00930B8A">
        <w:t>*</w:t>
      </w:r>
      <w:r w:rsidR="00886D49">
        <w:t xml:space="preserve">; </w:t>
      </w:r>
      <w:r w:rsidR="00886D49" w:rsidRPr="00886D49">
        <w:t>Silmän löydöksen sijainti</w:t>
      </w:r>
      <w:r w:rsidR="00886D49">
        <w:t xml:space="preserve"> (415)</w:t>
      </w:r>
      <w:del w:id="595" w:author="Timo Kaskinen" w:date="2017-06-21T10:57:00Z">
        <w:r w:rsidR="00294D00" w:rsidDel="00C0288B">
          <w:delText>;</w:delText>
        </w:r>
      </w:del>
    </w:p>
    <w:p w14:paraId="5205AC65" w14:textId="66664DDE" w:rsidR="00A77493" w:rsidRDefault="00227018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del w:id="596" w:author="Timo Kaskinen" w:date="2017-06-21T10:58:00Z">
        <w:r w:rsidRPr="00A0119F" w:rsidDel="00C0288B">
          <w:rPr>
            <w:b/>
          </w:rPr>
          <w:delText>Psykiatrinen status</w:delText>
        </w:r>
      </w:del>
      <w:ins w:id="597" w:author="Timo Kaskinen" w:date="2017-06-21T10:58:00Z">
        <w:r w:rsidR="00C0288B">
          <w:rPr>
            <w:b/>
          </w:rPr>
          <w:t>Mielentila</w:t>
        </w:r>
      </w:ins>
      <w:r w:rsidR="00A0119F" w:rsidRPr="00A0119F">
        <w:rPr>
          <w:b/>
        </w:rPr>
        <w:t>:</w:t>
      </w:r>
      <w:r w:rsidR="00886D49">
        <w:t xml:space="preserve"> (417</w:t>
      </w:r>
      <w:r w:rsidR="00A0119F">
        <w:t>, otsikko</w:t>
      </w:r>
      <w:r w:rsidR="00886D49">
        <w:t>)</w:t>
      </w:r>
      <w:r w:rsidR="00A0119F">
        <w:t xml:space="preserve"> </w:t>
      </w:r>
      <w:r w:rsidR="00294D00">
        <w:t xml:space="preserve">Statuskirjauksen aika (422); </w:t>
      </w:r>
      <w:del w:id="598" w:author="Timo Kaskinen" w:date="2017-06-21T10:58:00Z">
        <w:r w:rsidR="00A0119F" w:rsidRPr="0079309D" w:rsidDel="00C0288B">
          <w:delText>Psykiatrinen status</w:delText>
        </w:r>
      </w:del>
      <w:ins w:id="599" w:author="Timo Kaskinen" w:date="2017-06-21T10:58:00Z">
        <w:r w:rsidR="00C0288B">
          <w:t>Mielentila</w:t>
        </w:r>
      </w:ins>
      <w:r w:rsidR="00A0119F">
        <w:t xml:space="preserve"> (417, arvo)</w:t>
      </w:r>
      <w:del w:id="600" w:author="Timo Kaskinen" w:date="2017-06-21T10:57:00Z">
        <w:r w:rsidR="00294D00" w:rsidDel="00C0288B">
          <w:delText>;</w:delText>
        </w:r>
      </w:del>
      <w:r w:rsidR="00886D49">
        <w:t xml:space="preserve"> </w:t>
      </w:r>
    </w:p>
    <w:p w14:paraId="1A7FEC85" w14:textId="3ABE888F" w:rsidR="00635A82" w:rsidRDefault="00A0119F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0119F">
        <w:rPr>
          <w:b/>
        </w:rPr>
        <w:t>Neurologinen status:</w:t>
      </w:r>
      <w:r>
        <w:t xml:space="preserve"> (418, otsikko) </w:t>
      </w:r>
      <w:r w:rsidR="00294D00">
        <w:t xml:space="preserve">Statuskirjauksen aika (422); </w:t>
      </w:r>
      <w:r w:rsidR="00227018" w:rsidRPr="0079309D">
        <w:t>Neurologinen status</w:t>
      </w:r>
      <w:r w:rsidR="00886D49">
        <w:t xml:space="preserve"> (418</w:t>
      </w:r>
      <w:r>
        <w:t>, arvo</w:t>
      </w:r>
      <w:r w:rsidR="00886D49">
        <w:t>)</w:t>
      </w:r>
      <w:del w:id="601" w:author="Timo Kaskinen" w:date="2017-06-21T10:57:00Z">
        <w:r w:rsidR="00294D00" w:rsidDel="00C0288B">
          <w:delText>;</w:delText>
        </w:r>
      </w:del>
    </w:p>
    <w:p w14:paraId="36CA6FF3" w14:textId="4915D092" w:rsidR="00886D49" w:rsidRDefault="00886D49" w:rsidP="0022701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86D49">
        <w:rPr>
          <w:b/>
        </w:rPr>
        <w:t xml:space="preserve">Päihteiden käytön </w:t>
      </w:r>
      <w:del w:id="602" w:author="Timo Kaskinen" w:date="2017-06-21T10:58:00Z">
        <w:r w:rsidRPr="00886D49" w:rsidDel="00C0288B">
          <w:rPr>
            <w:b/>
          </w:rPr>
          <w:delText>merkit</w:delText>
        </w:r>
      </w:del>
      <w:ins w:id="603" w:author="Timo Kaskinen" w:date="2017-06-21T10:58:00Z">
        <w:r w:rsidR="00C0288B">
          <w:rPr>
            <w:b/>
          </w:rPr>
          <w:t>todentaminen</w:t>
        </w:r>
      </w:ins>
      <w:r w:rsidRPr="00886D49">
        <w:rPr>
          <w:b/>
        </w:rPr>
        <w:t>:</w:t>
      </w:r>
      <w:r>
        <w:t xml:space="preserve"> (419, otsikko) </w:t>
      </w:r>
      <w:r w:rsidR="00294D00">
        <w:t xml:space="preserve">Statuskirjauksen aika (422); </w:t>
      </w:r>
      <w:r w:rsidRPr="00886D49">
        <w:t xml:space="preserve">Päihteiden käytön </w:t>
      </w:r>
      <w:del w:id="604" w:author="Timo Kaskinen" w:date="2017-06-21T10:59:00Z">
        <w:r w:rsidRPr="00886D49" w:rsidDel="00C0288B">
          <w:delText>merkit</w:delText>
        </w:r>
        <w:r w:rsidDel="00C0288B">
          <w:delText xml:space="preserve"> </w:delText>
        </w:r>
      </w:del>
      <w:ins w:id="605" w:author="Timo Kaskinen" w:date="2017-06-21T10:59:00Z">
        <w:r w:rsidR="00C0288B">
          <w:t xml:space="preserve">todentaminen </w:t>
        </w:r>
      </w:ins>
      <w:r>
        <w:t>(419, arvo)</w:t>
      </w:r>
      <w:del w:id="606" w:author="Timo Kaskinen" w:date="2017-06-21T10:57:00Z">
        <w:r w:rsidR="00294D00" w:rsidDel="00C0288B">
          <w:delText>;</w:delText>
        </w:r>
      </w:del>
    </w:p>
    <w:p w14:paraId="358350D9" w14:textId="2A013769" w:rsidR="003F5756" w:rsidRDefault="003F5756" w:rsidP="003F57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Raskaus</w:t>
      </w:r>
      <w:r w:rsidRPr="00886D49">
        <w:rPr>
          <w:b/>
        </w:rPr>
        <w:t>:</w:t>
      </w:r>
      <w:r>
        <w:t xml:space="preserve"> (420, otsikko) </w:t>
      </w:r>
      <w:r w:rsidR="00294D00">
        <w:t xml:space="preserve">Statuskirjauksen aika (422); </w:t>
      </w:r>
      <w:r>
        <w:t>Raskaus (420, arvo)</w:t>
      </w:r>
      <w:r w:rsidR="00294D00">
        <w:t>***</w:t>
      </w:r>
      <w:del w:id="607" w:author="Timo Kaskinen" w:date="2017-06-21T10:58:00Z">
        <w:r w:rsidR="00294D00" w:rsidDel="00C0288B">
          <w:delText>;</w:delText>
        </w:r>
      </w:del>
    </w:p>
    <w:p w14:paraId="658AAA78" w14:textId="77EF49E8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Lisätiedot</w:t>
      </w:r>
      <w:r w:rsidRPr="00886D49">
        <w:rPr>
          <w:b/>
        </w:rPr>
        <w:t>:</w:t>
      </w:r>
      <w:r>
        <w:t xml:space="preserve"> (421, otsikko) Lisätiedot (421, arvo)</w:t>
      </w:r>
    </w:p>
    <w:p w14:paraId="79D73D68" w14:textId="4428846B" w:rsidR="00886D49" w:rsidRDefault="00886D49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9BE0E12" w14:textId="3B215C76" w:rsidR="00930B8A" w:rsidRDefault="008B2C10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ab/>
        <w:t xml:space="preserve">** </w:t>
      </w:r>
      <w:r w:rsidR="00930B8A">
        <w:t>jos arvo on =</w:t>
      </w:r>
      <w:r w:rsidR="00F50252">
        <w:t xml:space="preserve"> </w:t>
      </w:r>
      <w:r w:rsidR="00930B8A">
        <w:t>”normaali”, tietoa ei tuoda näyttömuotoon</w:t>
      </w:r>
    </w:p>
    <w:p w14:paraId="43EB264D" w14:textId="57940AD5" w:rsidR="00930B8A" w:rsidRDefault="00930B8A" w:rsidP="00886D4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lastRenderedPageBreak/>
        <w:tab/>
        <w:t>*** jos arvo on = ”ei raskaana”, tietoa ei tuoda näyttömuotoon</w:t>
      </w:r>
    </w:p>
    <w:p w14:paraId="2CB0ECFA" w14:textId="5A3B2E8A" w:rsidR="00635A82" w:rsidRDefault="00635A82" w:rsidP="00635A82">
      <w:pPr>
        <w:rPr>
          <w:ins w:id="608" w:author="Timo Kaskinen" w:date="2017-06-21T11:16:00Z"/>
        </w:rPr>
      </w:pPr>
    </w:p>
    <w:p w14:paraId="626F4D0A" w14:textId="77777777" w:rsidR="003A16B6" w:rsidRPr="0082643A" w:rsidRDefault="003A16B6" w:rsidP="003A16B6">
      <w:pPr>
        <w:pStyle w:val="Snt1"/>
        <w:rPr>
          <w:ins w:id="609" w:author="Timo Kaskinen" w:date="2017-06-21T11:16:00Z"/>
        </w:rPr>
      </w:pPr>
      <w:ins w:id="610" w:author="Timo Kaskinen" w:date="2017-06-21T11:16:00Z">
        <w:r>
          <w:t>4. VAPAAEHTOINEN nolla tai useampi [0..*]</w:t>
        </w:r>
        <w:r w:rsidRPr="0082643A">
          <w:t xml:space="preserve"> entry</w:t>
        </w:r>
      </w:ins>
    </w:p>
    <w:p w14:paraId="62EB70BE" w14:textId="77777777" w:rsidR="003A16B6" w:rsidRDefault="003A16B6" w:rsidP="003A16B6">
      <w:pPr>
        <w:pStyle w:val="Snt2"/>
        <w:rPr>
          <w:ins w:id="611" w:author="Timo Kaskinen" w:date="2017-06-21T11:16:00Z"/>
        </w:rPr>
      </w:pPr>
      <w:ins w:id="612" w:author="Timo Kaskinen" w:date="2017-06-21T11:16:00Z">
        <w:r w:rsidRPr="0095153D">
          <w:t xml:space="preserve">a. </w:t>
        </w:r>
        <w:r>
          <w:t xml:space="preserve">PAKOLLINEN yksi </w:t>
        </w:r>
        <w:r w:rsidRPr="0095153D">
          <w:t>[1..1]</w:t>
        </w:r>
        <w:r>
          <w:t xml:space="preserve"> templateId, jonka arvon PITÄÄ OLLA </w:t>
        </w:r>
        <w:r w:rsidRPr="00B44714">
          <w:t>@root=</w:t>
        </w:r>
        <w:r>
          <w:t>”1.2.246.777.11.2017.7” (ensihoidon CDA 2017)</w:t>
        </w:r>
      </w:ins>
    </w:p>
    <w:p w14:paraId="7D510961" w14:textId="36F6EAE9" w:rsidR="003A16B6" w:rsidRDefault="003A16B6" w:rsidP="003A16B6">
      <w:pPr>
        <w:pStyle w:val="Snt2"/>
        <w:rPr>
          <w:ins w:id="613" w:author="Timo Kaskinen" w:date="2017-06-21T11:16:00Z"/>
        </w:rPr>
      </w:pPr>
      <w:ins w:id="614" w:author="Timo Kaskinen" w:date="2017-06-21T11:16:00Z">
        <w:r>
          <w:t xml:space="preserve">b. PAKOLLINEN yksi </w:t>
        </w:r>
        <w:r w:rsidRPr="0095153D">
          <w:t>[1..1]</w:t>
        </w:r>
        <w:r>
          <w:t xml:space="preserve"> templateId, jonka arvon PITÄÄ OLLA </w:t>
        </w:r>
        <w:r w:rsidRPr="00B44714">
          <w:t>@root="</w:t>
        </w:r>
        <w:r>
          <w:t>1.2.246.537.6.12.2002.348.400.1” (Ensiarvio entry)</w:t>
        </w:r>
      </w:ins>
    </w:p>
    <w:p w14:paraId="28E1BEB5" w14:textId="4142C491" w:rsidR="003A16B6" w:rsidRDefault="003A16B6" w:rsidP="003A16B6">
      <w:pPr>
        <w:pStyle w:val="Snt2"/>
        <w:rPr>
          <w:ins w:id="615" w:author="Timo Kaskinen" w:date="2017-06-21T11:16:00Z"/>
        </w:rPr>
      </w:pPr>
      <w:ins w:id="616" w:author="Timo Kaskinen" w:date="2017-06-21T11:16:00Z">
        <w:r>
          <w:t xml:space="preserve">a. PAKOLLINEN yksi [1..1] </w:t>
        </w:r>
        <w:r>
          <w:fldChar w:fldCharType="begin"/>
        </w:r>
      </w:ins>
      <w:ins w:id="617" w:author="Timo Kaskinen" w:date="2017-09-27T10:30:00Z">
        <w:r w:rsidR="008F4944">
          <w:instrText>HYPERLINK  \l "_Ensiarvio_-_observation"</w:instrText>
        </w:r>
      </w:ins>
      <w:ins w:id="618" w:author="Timo Kaskinen" w:date="2017-06-21T11:16:00Z">
        <w:r>
          <w:fldChar w:fldCharType="separate"/>
        </w:r>
        <w:r>
          <w:rPr>
            <w:rStyle w:val="Hyperlinkki"/>
          </w:rPr>
          <w:t>Ensiarvio</w:t>
        </w:r>
        <w:r>
          <w:rPr>
            <w:rStyle w:val="Hyperlinkki"/>
          </w:rPr>
          <w:fldChar w:fldCharType="end"/>
        </w:r>
        <w:r>
          <w:t xml:space="preserve"> (40</w:t>
        </w:r>
      </w:ins>
      <w:ins w:id="619" w:author="Timo Kaskinen" w:date="2017-06-22T10:54:00Z">
        <w:r w:rsidR="00CD6B77">
          <w:t>0.1</w:t>
        </w:r>
      </w:ins>
      <w:ins w:id="620" w:author="Timo Kaskinen" w:date="2017-06-21T11:16:00Z">
        <w:r>
          <w:t>) observation</w:t>
        </w:r>
      </w:ins>
    </w:p>
    <w:p w14:paraId="4E11C8D1" w14:textId="2ABDDD77" w:rsidR="001F79FC" w:rsidRPr="0082643A" w:rsidRDefault="001F79FC" w:rsidP="001F79FC">
      <w:pPr>
        <w:pStyle w:val="Snt1"/>
      </w:pPr>
      <w:del w:id="621" w:author="Timo Kaskinen" w:date="2017-06-21T11:16:00Z">
        <w:r w:rsidDel="003A16B6">
          <w:delText>4</w:delText>
        </w:r>
      </w:del>
      <w:ins w:id="622" w:author="Timo Kaskinen" w:date="2017-06-21T11:16:00Z">
        <w:r w:rsidR="003A16B6">
          <w:t>5</w:t>
        </w:r>
      </w:ins>
      <w:r>
        <w:t xml:space="preserve">. </w:t>
      </w:r>
      <w:r w:rsidR="003F5756">
        <w:t>VAPAAEHTOINEN</w:t>
      </w:r>
      <w:r>
        <w:t xml:space="preserve"> </w:t>
      </w:r>
      <w:r w:rsidR="0030641F">
        <w:t>nolla tai useampi [0..*]</w:t>
      </w:r>
      <w:r w:rsidRPr="0082643A">
        <w:t xml:space="preserve"> entry</w:t>
      </w:r>
    </w:p>
    <w:p w14:paraId="1B51D112" w14:textId="78D4B5DD" w:rsidR="001F79FC" w:rsidRDefault="001F79FC" w:rsidP="001F79F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23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24" w:author="Timo Kaskinen" w:date="2017-06-20T15:17:00Z">
        <w:r w:rsidR="00B93B3E">
          <w:t>2017</w:t>
        </w:r>
      </w:ins>
      <w:r w:rsidR="00C22574">
        <w:t>)</w:t>
      </w:r>
    </w:p>
    <w:p w14:paraId="44D2CCCF" w14:textId="337284B5" w:rsidR="00294D00" w:rsidRDefault="001F79FC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A503B9">
        <w:t>1</w:t>
      </w:r>
      <w:r>
        <w:t>” (</w:t>
      </w:r>
      <w:r w:rsidR="00A503B9">
        <w:t>Painoarvio</w:t>
      </w:r>
      <w:r>
        <w:t xml:space="preserve"> entry</w:t>
      </w:r>
      <w:r w:rsidR="003F5756">
        <w:t>)</w:t>
      </w:r>
    </w:p>
    <w:p w14:paraId="70050FA2" w14:textId="77777777" w:rsidR="00A503B9" w:rsidRDefault="00A503B9" w:rsidP="00A503B9">
      <w:pPr>
        <w:pStyle w:val="Snt2"/>
      </w:pPr>
      <w:r>
        <w:t xml:space="preserve">a. PAKOLLINEN yksi [1..1] </w:t>
      </w:r>
      <w:hyperlink w:anchor="_Painoarvio_-_observation" w:history="1">
        <w:r w:rsidRPr="00F12967">
          <w:rPr>
            <w:rStyle w:val="Hyperlinkki"/>
          </w:rPr>
          <w:t>Painoarvio</w:t>
        </w:r>
      </w:hyperlink>
      <w:r>
        <w:t xml:space="preserve"> (401) observation</w:t>
      </w:r>
    </w:p>
    <w:p w14:paraId="6B032EFA" w14:textId="1A3BC570" w:rsidR="00A503B9" w:rsidRPr="0082643A" w:rsidRDefault="003A16B6" w:rsidP="00A503B9">
      <w:pPr>
        <w:pStyle w:val="Snt1"/>
      </w:pPr>
      <w:ins w:id="625" w:author="Timo Kaskinen" w:date="2017-06-21T11:17:00Z">
        <w:r>
          <w:t>6</w:t>
        </w:r>
      </w:ins>
      <w:del w:id="626" w:author="Timo Kaskinen" w:date="2017-06-21T11:17:00Z">
        <w:r w:rsidR="00A503B9" w:rsidDel="003A16B6">
          <w:delText>5</w:delText>
        </w:r>
      </w:del>
      <w:r w:rsidR="00A503B9">
        <w:t xml:space="preserve">. VAPAAEHTOINEN </w:t>
      </w:r>
      <w:r w:rsidR="0030641F">
        <w:t>nolla tai useampi [0..*]</w:t>
      </w:r>
      <w:r w:rsidR="00A503B9" w:rsidRPr="0082643A">
        <w:t xml:space="preserve"> entry</w:t>
      </w:r>
    </w:p>
    <w:p w14:paraId="742E21DB" w14:textId="67FF533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27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28" w:author="Timo Kaskinen" w:date="2017-06-20T15:18:00Z">
        <w:r w:rsidR="00B93B3E">
          <w:t>2017)</w:t>
        </w:r>
      </w:ins>
    </w:p>
    <w:p w14:paraId="28D5C446" w14:textId="49B1254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2</w:t>
      </w:r>
      <w:r>
        <w:t>” (</w:t>
      </w:r>
      <w:r w:rsidR="0030641F">
        <w:t>Ihon löydös</w:t>
      </w:r>
      <w:r>
        <w:t xml:space="preserve"> entry)</w:t>
      </w:r>
    </w:p>
    <w:p w14:paraId="5EB4397D" w14:textId="77777777" w:rsidR="00A503B9" w:rsidRDefault="00A503B9" w:rsidP="00A503B9">
      <w:pPr>
        <w:pStyle w:val="Snt2"/>
      </w:pPr>
      <w:r>
        <w:t xml:space="preserve">a. PAKOLLINEN yksi [1..1] </w:t>
      </w:r>
      <w:hyperlink w:anchor="_Ihon_löydös_-" w:history="1">
        <w:r w:rsidRPr="00F12967">
          <w:rPr>
            <w:rStyle w:val="Hyperlinkki"/>
          </w:rPr>
          <w:t>Ihon löydös</w:t>
        </w:r>
      </w:hyperlink>
      <w:r>
        <w:t xml:space="preserve"> (402) observation</w:t>
      </w:r>
    </w:p>
    <w:p w14:paraId="2BD772B2" w14:textId="17533F4C" w:rsidR="00A503B9" w:rsidRPr="0082643A" w:rsidRDefault="00A503B9" w:rsidP="00A503B9">
      <w:pPr>
        <w:pStyle w:val="Snt1"/>
      </w:pPr>
      <w:del w:id="629" w:author="Timo Kaskinen" w:date="2017-06-21T11:17:00Z">
        <w:r w:rsidDel="003A16B6">
          <w:delText>6</w:delText>
        </w:r>
      </w:del>
      <w:ins w:id="630" w:author="Timo Kaskinen" w:date="2017-06-21T11:17:00Z">
        <w:r w:rsidR="003A16B6">
          <w:t>7</w:t>
        </w:r>
      </w:ins>
      <w:r>
        <w:t xml:space="preserve">. VAPAAEHTOINEN </w:t>
      </w:r>
      <w:r w:rsidR="0030641F">
        <w:t>nolla tai useampi [0..*]</w:t>
      </w:r>
      <w:r w:rsidRPr="0082643A">
        <w:t xml:space="preserve"> entry</w:t>
      </w:r>
    </w:p>
    <w:p w14:paraId="0357D229" w14:textId="71B57A3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31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32" w:author="Timo Kaskinen" w:date="2017-06-20T15:18:00Z">
        <w:r w:rsidR="00B93B3E">
          <w:t>2017)</w:t>
        </w:r>
      </w:ins>
    </w:p>
    <w:p w14:paraId="5B262AE9" w14:textId="216C790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3</w:t>
      </w:r>
      <w:r>
        <w:t>” (</w:t>
      </w:r>
      <w:r w:rsidR="0030641F">
        <w:t>Pään löydös</w:t>
      </w:r>
      <w:r>
        <w:t xml:space="preserve"> entry)</w:t>
      </w:r>
    </w:p>
    <w:p w14:paraId="16CA64D9" w14:textId="77777777" w:rsidR="00A503B9" w:rsidRDefault="00A503B9" w:rsidP="00A503B9">
      <w:pPr>
        <w:pStyle w:val="Snt2"/>
      </w:pPr>
      <w:r>
        <w:t xml:space="preserve">a. PAKOLLINEN yksi [1..1] </w:t>
      </w:r>
      <w:hyperlink w:anchor="_Pään_löydös_-" w:history="1">
        <w:r w:rsidRPr="00F12967">
          <w:rPr>
            <w:rStyle w:val="Hyperlinkki"/>
          </w:rPr>
          <w:t>Pään löydös</w:t>
        </w:r>
      </w:hyperlink>
      <w:r>
        <w:t xml:space="preserve"> (403) observation</w:t>
      </w:r>
    </w:p>
    <w:p w14:paraId="62491970" w14:textId="0831F623" w:rsidR="00A503B9" w:rsidRPr="0082643A" w:rsidRDefault="00A503B9" w:rsidP="00A503B9">
      <w:pPr>
        <w:pStyle w:val="Snt1"/>
      </w:pPr>
      <w:del w:id="633" w:author="Timo Kaskinen" w:date="2017-06-21T11:17:00Z">
        <w:r w:rsidDel="003A16B6">
          <w:delText>7</w:delText>
        </w:r>
      </w:del>
      <w:ins w:id="634" w:author="Timo Kaskinen" w:date="2017-06-21T11:17:00Z">
        <w:r w:rsidR="003A16B6">
          <w:t>8</w:t>
        </w:r>
      </w:ins>
      <w:r>
        <w:t xml:space="preserve">. VAPAAEHTOINEN </w:t>
      </w:r>
      <w:r w:rsidR="0030641F">
        <w:t>nolla tai useampi [0..*]</w:t>
      </w:r>
      <w:r w:rsidRPr="0082643A">
        <w:t xml:space="preserve"> entry</w:t>
      </w:r>
    </w:p>
    <w:p w14:paraId="2961D400" w14:textId="534EBB9F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35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36" w:author="Timo Kaskinen" w:date="2017-06-20T15:18:00Z">
        <w:r w:rsidR="00B93B3E">
          <w:t>2017)</w:t>
        </w:r>
      </w:ins>
    </w:p>
    <w:p w14:paraId="290ED693" w14:textId="05673A60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4</w:t>
      </w:r>
      <w:r>
        <w:t>” (</w:t>
      </w:r>
      <w:r w:rsidR="0030641F">
        <w:t>Kasvojen löydös</w:t>
      </w:r>
      <w:r>
        <w:t xml:space="preserve"> entry)</w:t>
      </w:r>
    </w:p>
    <w:p w14:paraId="1D396862" w14:textId="77777777" w:rsidR="00A503B9" w:rsidRDefault="00A503B9" w:rsidP="00A503B9">
      <w:pPr>
        <w:pStyle w:val="Snt2"/>
      </w:pPr>
      <w:r>
        <w:t xml:space="preserve">a. PAKOLLINEN yksi [1..1] </w:t>
      </w:r>
      <w:hyperlink w:anchor="_Kasvojen_löydös_-" w:history="1">
        <w:r w:rsidRPr="00F12967">
          <w:rPr>
            <w:rStyle w:val="Hyperlinkki"/>
          </w:rPr>
          <w:t>Kasvojen löydös</w:t>
        </w:r>
      </w:hyperlink>
      <w:r>
        <w:t xml:space="preserve"> (404) observation</w:t>
      </w:r>
    </w:p>
    <w:p w14:paraId="394A7F53" w14:textId="64EE6EEB" w:rsidR="00A503B9" w:rsidRPr="0082643A" w:rsidRDefault="00A503B9" w:rsidP="00A503B9">
      <w:pPr>
        <w:pStyle w:val="Snt1"/>
      </w:pPr>
      <w:del w:id="637" w:author="Timo Kaskinen" w:date="2017-06-21T11:17:00Z">
        <w:r w:rsidDel="003A16B6">
          <w:delText>8</w:delText>
        </w:r>
      </w:del>
      <w:ins w:id="638" w:author="Timo Kaskinen" w:date="2017-06-21T11:17:00Z">
        <w:r w:rsidR="003A16B6">
          <w:t>9</w:t>
        </w:r>
      </w:ins>
      <w:r>
        <w:t xml:space="preserve">. VAPAAEHTOINEN </w:t>
      </w:r>
      <w:r w:rsidR="0030641F">
        <w:t>nolla tai useampi [0..*]</w:t>
      </w:r>
      <w:r w:rsidRPr="0082643A">
        <w:t xml:space="preserve"> entry</w:t>
      </w:r>
    </w:p>
    <w:p w14:paraId="7A035649" w14:textId="17548A61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39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40" w:author="Timo Kaskinen" w:date="2017-06-20T15:18:00Z">
        <w:r w:rsidR="00B93B3E">
          <w:t>2017)</w:t>
        </w:r>
      </w:ins>
    </w:p>
    <w:p w14:paraId="6D122521" w14:textId="456B5EAB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5</w:t>
      </w:r>
      <w:r>
        <w:t>” (</w:t>
      </w:r>
      <w:r w:rsidR="0030641F">
        <w:t>Kaulan löydös</w:t>
      </w:r>
      <w:r>
        <w:t xml:space="preserve"> entry)</w:t>
      </w:r>
    </w:p>
    <w:p w14:paraId="7266DABA" w14:textId="77777777" w:rsidR="00A503B9" w:rsidRDefault="00A503B9" w:rsidP="00A503B9">
      <w:pPr>
        <w:pStyle w:val="Snt2"/>
      </w:pPr>
      <w:r>
        <w:t xml:space="preserve">a. PAKOLLINEN yksi [1..1] </w:t>
      </w:r>
      <w:hyperlink w:anchor="_Kaulan_löydös_-" w:history="1">
        <w:r w:rsidRPr="00F12967">
          <w:rPr>
            <w:rStyle w:val="Hyperlinkki"/>
          </w:rPr>
          <w:t>Kaulan löydös</w:t>
        </w:r>
      </w:hyperlink>
      <w:r>
        <w:t xml:space="preserve"> (405) observation</w:t>
      </w:r>
    </w:p>
    <w:p w14:paraId="6C275181" w14:textId="2BAA28DF" w:rsidR="00A503B9" w:rsidRPr="0082643A" w:rsidRDefault="00A503B9" w:rsidP="00A503B9">
      <w:pPr>
        <w:pStyle w:val="Snt1"/>
      </w:pPr>
      <w:del w:id="641" w:author="Timo Kaskinen" w:date="2017-06-21T11:17:00Z">
        <w:r w:rsidDel="003A16B6">
          <w:delText>9</w:delText>
        </w:r>
      </w:del>
      <w:ins w:id="642" w:author="Timo Kaskinen" w:date="2017-06-21T11:17:00Z">
        <w:r w:rsidR="003A16B6">
          <w:t>10</w:t>
        </w:r>
      </w:ins>
      <w:r>
        <w:t xml:space="preserve">. VAPAAEHTOINEN </w:t>
      </w:r>
      <w:r w:rsidR="0030641F">
        <w:t>nolla tai useampi [0..*]</w:t>
      </w:r>
      <w:r w:rsidRPr="0082643A">
        <w:t xml:space="preserve"> entry</w:t>
      </w:r>
    </w:p>
    <w:p w14:paraId="3B6EBF12" w14:textId="68BDF185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43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44" w:author="Timo Kaskinen" w:date="2017-06-20T15:18:00Z">
        <w:r w:rsidR="00B93B3E">
          <w:t>2017)</w:t>
        </w:r>
      </w:ins>
    </w:p>
    <w:p w14:paraId="22A4DD19" w14:textId="5C12ADFC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6</w:t>
      </w:r>
      <w:r>
        <w:t>” (</w:t>
      </w:r>
      <w:r w:rsidR="0030641F">
        <w:t>Rintakehän tai keuhkojen löydös</w:t>
      </w:r>
      <w:r>
        <w:t xml:space="preserve"> entry)</w:t>
      </w:r>
    </w:p>
    <w:p w14:paraId="6E331451" w14:textId="77777777" w:rsidR="00A503B9" w:rsidRDefault="00A503B9" w:rsidP="00A503B9">
      <w:pPr>
        <w:pStyle w:val="Snt2"/>
      </w:pPr>
      <w:r>
        <w:t xml:space="preserve">a. PAKOLLINEN yksi [1..1] </w:t>
      </w:r>
      <w:hyperlink w:anchor="_Rintakehän_tai_keuhkojen" w:history="1">
        <w:r w:rsidRPr="00F12967">
          <w:rPr>
            <w:rStyle w:val="Hyperlinkki"/>
          </w:rPr>
          <w:t>Rintakehän tai keuhkojen löydös</w:t>
        </w:r>
      </w:hyperlink>
      <w:r>
        <w:t xml:space="preserve"> (406) observation</w:t>
      </w:r>
    </w:p>
    <w:p w14:paraId="29C2CD78" w14:textId="3C2A23D7" w:rsidR="00A503B9" w:rsidRPr="0082643A" w:rsidRDefault="00A503B9" w:rsidP="00A503B9">
      <w:pPr>
        <w:pStyle w:val="Snt1"/>
      </w:pPr>
      <w:r>
        <w:t>1</w:t>
      </w:r>
      <w:del w:id="645" w:author="Timo Kaskinen" w:date="2017-06-21T11:17:00Z">
        <w:r w:rsidDel="003A16B6">
          <w:delText>0</w:delText>
        </w:r>
      </w:del>
      <w:ins w:id="646" w:author="Timo Kaskinen" w:date="2017-06-21T11:17:00Z">
        <w:r w:rsidR="003A16B6">
          <w:t>1</w:t>
        </w:r>
      </w:ins>
      <w:r>
        <w:t xml:space="preserve">. VAPAAEHTOINEN </w:t>
      </w:r>
      <w:r w:rsidR="0030641F">
        <w:t>nolla tai useampi [0..*]</w:t>
      </w:r>
      <w:r w:rsidRPr="0082643A">
        <w:t xml:space="preserve"> entry</w:t>
      </w:r>
    </w:p>
    <w:p w14:paraId="31512FB7" w14:textId="788F599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47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48" w:author="Timo Kaskinen" w:date="2017-06-20T15:18:00Z">
        <w:r w:rsidR="00B93B3E">
          <w:t>2017)</w:t>
        </w:r>
      </w:ins>
    </w:p>
    <w:p w14:paraId="12A03F06" w14:textId="4F42E101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7</w:t>
      </w:r>
      <w:r>
        <w:t>” (</w:t>
      </w:r>
      <w:r w:rsidR="0030641F">
        <w:t>Sydämen kuuntelulöydös</w:t>
      </w:r>
      <w:r>
        <w:t xml:space="preserve"> entry)</w:t>
      </w:r>
    </w:p>
    <w:p w14:paraId="54F8AD03" w14:textId="77777777" w:rsidR="00A503B9" w:rsidRDefault="00A503B9" w:rsidP="00A503B9">
      <w:pPr>
        <w:pStyle w:val="Snt2"/>
      </w:pPr>
      <w:r>
        <w:t xml:space="preserve">a. PAKOLLINEN yksi [1..1] </w:t>
      </w:r>
      <w:hyperlink w:anchor="_Sydämen_kuuntelulöydös_-" w:history="1">
        <w:r w:rsidRPr="00F12967">
          <w:rPr>
            <w:rStyle w:val="Hyperlinkki"/>
          </w:rPr>
          <w:t>Sydämen kuuntelulöydös</w:t>
        </w:r>
      </w:hyperlink>
      <w:r>
        <w:t xml:space="preserve"> (407) observation</w:t>
      </w:r>
    </w:p>
    <w:p w14:paraId="289E7DDB" w14:textId="0BEE575B" w:rsidR="00A503B9" w:rsidRPr="0082643A" w:rsidRDefault="00A503B9" w:rsidP="00A503B9">
      <w:pPr>
        <w:pStyle w:val="Snt1"/>
      </w:pPr>
      <w:r>
        <w:t>1</w:t>
      </w:r>
      <w:del w:id="649" w:author="Timo Kaskinen" w:date="2017-06-21T11:17:00Z">
        <w:r w:rsidDel="003A16B6">
          <w:delText>1</w:delText>
        </w:r>
      </w:del>
      <w:ins w:id="650" w:author="Timo Kaskinen" w:date="2017-06-21T11:17:00Z">
        <w:r w:rsidR="003A16B6">
          <w:t>2</w:t>
        </w:r>
      </w:ins>
      <w:r>
        <w:t>. VAPAAEHTOINEN nolla tai useampi [0..*</w:t>
      </w:r>
      <w:r w:rsidRPr="0082643A">
        <w:t>] entry</w:t>
      </w:r>
    </w:p>
    <w:p w14:paraId="634F08A2" w14:textId="19DFE629" w:rsidR="00A503B9" w:rsidRDefault="00A503B9" w:rsidP="00A503B9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51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52" w:author="Timo Kaskinen" w:date="2017-06-20T15:18:00Z">
        <w:r w:rsidR="00B93B3E">
          <w:t>2017)</w:t>
        </w:r>
      </w:ins>
    </w:p>
    <w:p w14:paraId="6A0B1307" w14:textId="476D5F07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1.2.246.537.6.12.2002.348.40</w:t>
      </w:r>
      <w:r w:rsidR="0030641F">
        <w:t>9</w:t>
      </w:r>
      <w:r>
        <w:t>” (</w:t>
      </w:r>
      <w:r w:rsidR="0030641F">
        <w:t>Vatsan löydös</w:t>
      </w:r>
      <w:r>
        <w:t xml:space="preserve"> entry)</w:t>
      </w:r>
    </w:p>
    <w:p w14:paraId="4BDB3AE6" w14:textId="77777777" w:rsidR="00A503B9" w:rsidRDefault="00A503B9" w:rsidP="00A503B9">
      <w:pPr>
        <w:pStyle w:val="Snt2"/>
      </w:pPr>
      <w:r>
        <w:t xml:space="preserve">a. PAKOLLINEN yksi [1..1] </w:t>
      </w:r>
      <w:hyperlink w:anchor="_Vatsan_löydös_-" w:history="1">
        <w:r w:rsidRPr="00F12967">
          <w:rPr>
            <w:rStyle w:val="Hyperlinkki"/>
          </w:rPr>
          <w:t>Vatsan löydös</w:t>
        </w:r>
      </w:hyperlink>
      <w:r>
        <w:t xml:space="preserve"> (409) observation</w:t>
      </w:r>
    </w:p>
    <w:p w14:paraId="04ED73D8" w14:textId="477F59F2" w:rsidR="00A503B9" w:rsidRPr="0082643A" w:rsidRDefault="00A503B9" w:rsidP="00A503B9">
      <w:pPr>
        <w:pStyle w:val="Snt1"/>
      </w:pPr>
      <w:r>
        <w:t>1</w:t>
      </w:r>
      <w:del w:id="653" w:author="Timo Kaskinen" w:date="2017-06-21T11:17:00Z">
        <w:r w:rsidDel="003A16B6">
          <w:delText>2</w:delText>
        </w:r>
      </w:del>
      <w:ins w:id="654" w:author="Timo Kaskinen" w:date="2017-06-21T11:17:00Z">
        <w:r w:rsidR="003A16B6">
          <w:t>3</w:t>
        </w:r>
      </w:ins>
      <w:r>
        <w:t>. VAPAAEHTOINEN nolla tai useampi [0..*</w:t>
      </w:r>
      <w:r w:rsidRPr="0082643A">
        <w:t>] entry</w:t>
      </w:r>
    </w:p>
    <w:p w14:paraId="2481E4B6" w14:textId="76735352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55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56" w:author="Timo Kaskinen" w:date="2017-06-20T15:18:00Z">
        <w:r w:rsidR="00B93B3E">
          <w:t>2017)</w:t>
        </w:r>
      </w:ins>
    </w:p>
    <w:p w14:paraId="262FD949" w14:textId="78F19B52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10</w:t>
      </w:r>
      <w:r>
        <w:t>” (</w:t>
      </w:r>
      <w:r w:rsidR="0030641F">
        <w:t>Lantion tai sukuelinten löydös</w:t>
      </w:r>
      <w:r>
        <w:t xml:space="preserve"> entry)</w:t>
      </w:r>
    </w:p>
    <w:p w14:paraId="2F5C15D7" w14:textId="77777777" w:rsidR="00A503B9" w:rsidRDefault="00A503B9" w:rsidP="00A503B9">
      <w:pPr>
        <w:pStyle w:val="Snt2"/>
      </w:pPr>
      <w:r>
        <w:t xml:space="preserve">a. PAKOLLINEN yksi [1..1] </w:t>
      </w:r>
      <w:hyperlink w:anchor="_Lantion_tai_sukuelinten" w:history="1">
        <w:r w:rsidRPr="00F12967">
          <w:rPr>
            <w:rStyle w:val="Hyperlinkki"/>
          </w:rPr>
          <w:t>Lantion tai sukuelinten löydös</w:t>
        </w:r>
      </w:hyperlink>
      <w:r>
        <w:t xml:space="preserve"> (410) observation</w:t>
      </w:r>
    </w:p>
    <w:p w14:paraId="14AF7DB8" w14:textId="5C378DED" w:rsidR="00A503B9" w:rsidRPr="0082643A" w:rsidRDefault="00A503B9" w:rsidP="00A503B9">
      <w:pPr>
        <w:pStyle w:val="Snt1"/>
      </w:pPr>
      <w:r>
        <w:t>1</w:t>
      </w:r>
      <w:del w:id="657" w:author="Timo Kaskinen" w:date="2017-06-21T11:17:00Z">
        <w:r w:rsidDel="003A16B6">
          <w:delText>3</w:delText>
        </w:r>
      </w:del>
      <w:ins w:id="658" w:author="Timo Kaskinen" w:date="2017-06-21T11:17:00Z">
        <w:r w:rsidR="003A16B6">
          <w:t>4</w:t>
        </w:r>
      </w:ins>
      <w:r>
        <w:t>. VAPAAEHTOINEN nolla tai useampi [0..*</w:t>
      </w:r>
      <w:r w:rsidRPr="0082643A">
        <w:t>] entry</w:t>
      </w:r>
    </w:p>
    <w:p w14:paraId="2B76B82A" w14:textId="1E46E4A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59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60" w:author="Timo Kaskinen" w:date="2017-06-20T15:18:00Z">
        <w:r w:rsidR="00B93B3E">
          <w:t>2017)</w:t>
        </w:r>
      </w:ins>
    </w:p>
    <w:p w14:paraId="0483DF34" w14:textId="05C8B259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1.2.246.537.6.12.2002.348.41</w:t>
      </w:r>
      <w:r w:rsidR="0030641F">
        <w:t>2</w:t>
      </w:r>
      <w:r>
        <w:t>” (</w:t>
      </w:r>
      <w:r w:rsidR="0030641F">
        <w:t>Selän tai selkärangan löydös</w:t>
      </w:r>
      <w:r>
        <w:t xml:space="preserve"> entry)</w:t>
      </w:r>
    </w:p>
    <w:p w14:paraId="7F1AB425" w14:textId="77777777" w:rsidR="00A503B9" w:rsidRDefault="00A503B9" w:rsidP="00A503B9">
      <w:pPr>
        <w:pStyle w:val="Snt2"/>
      </w:pPr>
      <w:r>
        <w:t xml:space="preserve">a. PAKOLLINEN yksi [1..1] </w:t>
      </w:r>
      <w:hyperlink w:anchor="_Selän_tai_selkärangan" w:history="1">
        <w:r w:rsidRPr="00F12967">
          <w:rPr>
            <w:rStyle w:val="Hyperlinkki"/>
          </w:rPr>
          <w:t>Selän tai selkärangan löydös</w:t>
        </w:r>
      </w:hyperlink>
      <w:r>
        <w:t xml:space="preserve"> (412) observation</w:t>
      </w:r>
    </w:p>
    <w:p w14:paraId="52168D5B" w14:textId="1D0B6154" w:rsidR="00A503B9" w:rsidRPr="0082643A" w:rsidRDefault="00A503B9" w:rsidP="00A503B9">
      <w:pPr>
        <w:pStyle w:val="Snt1"/>
      </w:pPr>
      <w:r>
        <w:t>1</w:t>
      </w:r>
      <w:del w:id="661" w:author="Timo Kaskinen" w:date="2017-06-21T11:17:00Z">
        <w:r w:rsidDel="003A16B6">
          <w:delText>4</w:delText>
        </w:r>
      </w:del>
      <w:ins w:id="662" w:author="Timo Kaskinen" w:date="2017-06-21T11:17:00Z">
        <w:r w:rsidR="003A16B6">
          <w:t>5</w:t>
        </w:r>
      </w:ins>
      <w:r>
        <w:t>. VAPAAEHTOINEN nolla tai useampi [0..*</w:t>
      </w:r>
      <w:r w:rsidRPr="0082643A">
        <w:t>] entry</w:t>
      </w:r>
    </w:p>
    <w:p w14:paraId="4639B021" w14:textId="40DD5DE7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63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64" w:author="Timo Kaskinen" w:date="2017-06-20T15:18:00Z">
        <w:r w:rsidR="00B93B3E">
          <w:t>2017)</w:t>
        </w:r>
      </w:ins>
    </w:p>
    <w:p w14:paraId="2E26B430" w14:textId="30AF1924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14</w:t>
      </w:r>
      <w:r>
        <w:t>” (</w:t>
      </w:r>
      <w:r w:rsidR="0030641F">
        <w:t>Raajan löydös</w:t>
      </w:r>
      <w:r>
        <w:t xml:space="preserve"> entry)</w:t>
      </w:r>
    </w:p>
    <w:p w14:paraId="00C6DA09" w14:textId="77777777" w:rsidR="00A503B9" w:rsidRDefault="00A503B9" w:rsidP="00A503B9">
      <w:pPr>
        <w:pStyle w:val="Snt2"/>
      </w:pPr>
      <w:r>
        <w:t xml:space="preserve">a. PAKOLLINEN yksi [1..1] </w:t>
      </w:r>
      <w:hyperlink w:anchor="_Raajan_löydös_-" w:history="1">
        <w:r w:rsidRPr="00F12967">
          <w:rPr>
            <w:rStyle w:val="Hyperlinkki"/>
          </w:rPr>
          <w:t>Raajan löydös</w:t>
        </w:r>
      </w:hyperlink>
      <w:r>
        <w:t xml:space="preserve"> (414) observation</w:t>
      </w:r>
    </w:p>
    <w:p w14:paraId="1DDB52E2" w14:textId="372AA831" w:rsidR="00A503B9" w:rsidRPr="0082643A" w:rsidRDefault="00A503B9" w:rsidP="00A503B9">
      <w:pPr>
        <w:pStyle w:val="Snt1"/>
      </w:pPr>
      <w:r>
        <w:t>1</w:t>
      </w:r>
      <w:del w:id="665" w:author="Timo Kaskinen" w:date="2017-06-21T11:17:00Z">
        <w:r w:rsidDel="003A16B6">
          <w:delText>5</w:delText>
        </w:r>
      </w:del>
      <w:ins w:id="666" w:author="Timo Kaskinen" w:date="2017-06-21T11:17:00Z">
        <w:r w:rsidR="003A16B6">
          <w:t>6</w:t>
        </w:r>
      </w:ins>
      <w:r>
        <w:t>. VAPAAEHTOINEN nolla tai useampi [0..*</w:t>
      </w:r>
      <w:r w:rsidRPr="0082643A">
        <w:t>] entry</w:t>
      </w:r>
    </w:p>
    <w:p w14:paraId="0207597C" w14:textId="1A38AEA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67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68" w:author="Timo Kaskinen" w:date="2017-06-20T15:18:00Z">
        <w:r w:rsidR="00B93B3E">
          <w:t>2017)</w:t>
        </w:r>
      </w:ins>
    </w:p>
    <w:p w14:paraId="6F00920E" w14:textId="643B0EAF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</w:t>
      </w:r>
      <w:r w:rsidR="0030641F">
        <w:t>16</w:t>
      </w:r>
      <w:r>
        <w:t>” (</w:t>
      </w:r>
      <w:r w:rsidR="0030641F">
        <w:t>Silmän löydös</w:t>
      </w:r>
      <w:r>
        <w:t xml:space="preserve"> entry)</w:t>
      </w:r>
    </w:p>
    <w:p w14:paraId="17DC8304" w14:textId="77777777" w:rsidR="00A503B9" w:rsidRDefault="00A503B9" w:rsidP="00A503B9">
      <w:pPr>
        <w:pStyle w:val="Snt2"/>
      </w:pPr>
      <w:r>
        <w:t xml:space="preserve">a. PAKOLLINEN yksi [1..1] </w:t>
      </w:r>
      <w:hyperlink w:anchor="_Silmän_löydös_-" w:history="1">
        <w:r w:rsidRPr="00F12967">
          <w:rPr>
            <w:rStyle w:val="Hyperlinkki"/>
          </w:rPr>
          <w:t>Silmän löydös</w:t>
        </w:r>
      </w:hyperlink>
      <w:r>
        <w:t xml:space="preserve"> (416) observation</w:t>
      </w:r>
    </w:p>
    <w:p w14:paraId="4B461813" w14:textId="2C2071D9" w:rsidR="00A503B9" w:rsidRPr="0082643A" w:rsidRDefault="00A503B9" w:rsidP="00A503B9">
      <w:pPr>
        <w:pStyle w:val="Snt1"/>
      </w:pPr>
      <w:r>
        <w:t>1</w:t>
      </w:r>
      <w:del w:id="669" w:author="Timo Kaskinen" w:date="2017-06-21T11:17:00Z">
        <w:r w:rsidDel="003A16B6">
          <w:delText>6</w:delText>
        </w:r>
      </w:del>
      <w:ins w:id="670" w:author="Timo Kaskinen" w:date="2017-06-21T11:17:00Z">
        <w:r w:rsidR="003A16B6">
          <w:t>7</w:t>
        </w:r>
      </w:ins>
      <w:r>
        <w:t xml:space="preserve">. VAPAAEHTOINEN </w:t>
      </w:r>
      <w:r w:rsidR="0030641F">
        <w:t>nolla tai useampi [0..*]</w:t>
      </w:r>
      <w:r w:rsidRPr="0082643A">
        <w:t xml:space="preserve"> entry</w:t>
      </w:r>
    </w:p>
    <w:p w14:paraId="5B16639F" w14:textId="0BD6E60A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71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72" w:author="Timo Kaskinen" w:date="2017-06-20T15:18:00Z">
        <w:r w:rsidR="00B93B3E">
          <w:t>2017)</w:t>
        </w:r>
      </w:ins>
    </w:p>
    <w:p w14:paraId="04F8B8FC" w14:textId="101D331B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1.2.246.537.6.12.2002.348.41</w:t>
      </w:r>
      <w:r w:rsidR="0030641F">
        <w:t>7</w:t>
      </w:r>
      <w:r>
        <w:t>” (</w:t>
      </w:r>
      <w:del w:id="673" w:author="Timo Kaskinen" w:date="2017-08-10T14:20:00Z">
        <w:r w:rsidR="0030641F" w:rsidDel="00BF08B2">
          <w:delText>Psykiatrinen status</w:delText>
        </w:r>
      </w:del>
      <w:ins w:id="674" w:author="Timo Kaskinen" w:date="2017-08-10T14:20:00Z">
        <w:r w:rsidR="00BF08B2">
          <w:t>Mielentila</w:t>
        </w:r>
      </w:ins>
      <w:r>
        <w:t xml:space="preserve"> entry)</w:t>
      </w:r>
    </w:p>
    <w:p w14:paraId="31D008F9" w14:textId="33B81C08" w:rsidR="00A503B9" w:rsidRPr="00B51930" w:rsidRDefault="00A503B9" w:rsidP="00A503B9">
      <w:pPr>
        <w:pStyle w:val="Snt2"/>
      </w:pPr>
      <w:r>
        <w:t xml:space="preserve">a. PAKOLLINEN yksi [1..1] </w:t>
      </w:r>
      <w:ins w:id="675" w:author="Timo Kaskinen" w:date="2017-06-21T11:53:00Z">
        <w:r w:rsidR="001F142D">
          <w:fldChar w:fldCharType="begin"/>
        </w:r>
        <w:r w:rsidR="001F142D">
          <w:instrText xml:space="preserve"> HYPERLINK  \l "_Mielentila_-_observation" </w:instrText>
        </w:r>
        <w:r w:rsidR="001F142D">
          <w:fldChar w:fldCharType="separate"/>
        </w:r>
        <w:r w:rsidR="001F142D" w:rsidRPr="001F142D">
          <w:rPr>
            <w:rStyle w:val="Hyperlinkki"/>
          </w:rPr>
          <w:t>Mielentila</w:t>
        </w:r>
        <w:r w:rsidR="001F142D">
          <w:fldChar w:fldCharType="end"/>
        </w:r>
      </w:ins>
      <w:r w:rsidRPr="00B51930">
        <w:t xml:space="preserve"> (417) observation</w:t>
      </w:r>
    </w:p>
    <w:p w14:paraId="54DD5671" w14:textId="366DF644" w:rsidR="00A503B9" w:rsidRPr="0082643A" w:rsidRDefault="00A503B9" w:rsidP="00A503B9">
      <w:pPr>
        <w:pStyle w:val="Snt1"/>
      </w:pPr>
      <w:r>
        <w:t>1</w:t>
      </w:r>
      <w:del w:id="676" w:author="Timo Kaskinen" w:date="2017-06-21T11:17:00Z">
        <w:r w:rsidDel="003A16B6">
          <w:delText>7</w:delText>
        </w:r>
      </w:del>
      <w:ins w:id="677" w:author="Timo Kaskinen" w:date="2017-06-21T11:17:00Z">
        <w:r w:rsidR="003A16B6">
          <w:t>8</w:t>
        </w:r>
      </w:ins>
      <w:r>
        <w:t xml:space="preserve">. VAPAAEHTOINEN </w:t>
      </w:r>
      <w:r w:rsidR="0030641F">
        <w:t>nolla tai useampi [0..*]</w:t>
      </w:r>
      <w:r w:rsidRPr="0082643A">
        <w:t xml:space="preserve"> entry</w:t>
      </w:r>
    </w:p>
    <w:p w14:paraId="4A49FE0C" w14:textId="1C1EDF74" w:rsidR="00A503B9" w:rsidRDefault="00A503B9" w:rsidP="00A503B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78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79" w:author="Timo Kaskinen" w:date="2017-06-20T15:18:00Z">
        <w:r w:rsidR="00B93B3E">
          <w:t>2017)</w:t>
        </w:r>
      </w:ins>
    </w:p>
    <w:p w14:paraId="13A3F9C3" w14:textId="09E4F4DD" w:rsidR="00A503B9" w:rsidRDefault="00A503B9" w:rsidP="00A503B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 w:rsidR="0030641F">
        <w:t>1.2.246.537.6.12.2002.348.4</w:t>
      </w:r>
      <w:r>
        <w:t>1</w:t>
      </w:r>
      <w:r w:rsidR="0030641F">
        <w:t>8</w:t>
      </w:r>
      <w:r>
        <w:t>” (</w:t>
      </w:r>
      <w:r w:rsidR="0030641F">
        <w:t>Neurologinen</w:t>
      </w:r>
      <w:r>
        <w:t xml:space="preserve"> </w:t>
      </w:r>
      <w:r w:rsidR="00F50252">
        <w:t xml:space="preserve">status </w:t>
      </w:r>
      <w:r>
        <w:t>entry)</w:t>
      </w:r>
    </w:p>
    <w:p w14:paraId="74BD571F" w14:textId="189DCCDB" w:rsidR="00A503B9" w:rsidRDefault="00A503B9" w:rsidP="00A503B9">
      <w:pPr>
        <w:pStyle w:val="Snt2"/>
      </w:pPr>
      <w:r w:rsidRPr="00B51930">
        <w:t xml:space="preserve">a. PAKOLLINEN yksi [1..1] </w:t>
      </w:r>
      <w:hyperlink w:anchor="_Neurologinen_status_-" w:history="1">
        <w:r w:rsidRPr="00F12967">
          <w:rPr>
            <w:rStyle w:val="Hyperlinkki"/>
          </w:rPr>
          <w:t>Neurologinen status</w:t>
        </w:r>
      </w:hyperlink>
      <w:r w:rsidRPr="00B51930">
        <w:t xml:space="preserve"> (418) observation</w:t>
      </w:r>
    </w:p>
    <w:p w14:paraId="00F9F4B7" w14:textId="41E0855A" w:rsidR="009E0997" w:rsidRPr="0082643A" w:rsidRDefault="00A503B9" w:rsidP="009E0997">
      <w:pPr>
        <w:pStyle w:val="Snt1"/>
      </w:pPr>
      <w:r>
        <w:t>1</w:t>
      </w:r>
      <w:del w:id="680" w:author="Timo Kaskinen" w:date="2017-06-21T11:17:00Z">
        <w:r w:rsidDel="003A16B6">
          <w:delText>8</w:delText>
        </w:r>
      </w:del>
      <w:ins w:id="681" w:author="Timo Kaskinen" w:date="2017-06-21T11:17:00Z">
        <w:r w:rsidR="003A16B6">
          <w:t>9</w:t>
        </w:r>
      </w:ins>
      <w:r w:rsidR="009E0997">
        <w:t xml:space="preserve">. VAPAAEHTOINEN </w:t>
      </w:r>
      <w:r w:rsidR="0030641F">
        <w:t>nolla tai useampi [0..*]</w:t>
      </w:r>
      <w:r w:rsidR="009E0997" w:rsidRPr="0082643A">
        <w:t xml:space="preserve"> entry</w:t>
      </w:r>
    </w:p>
    <w:p w14:paraId="102DCA41" w14:textId="275CFC1D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82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83" w:author="Timo Kaskinen" w:date="2017-06-20T15:18:00Z">
        <w:r w:rsidR="00B93B3E">
          <w:t>2017)</w:t>
        </w:r>
      </w:ins>
    </w:p>
    <w:p w14:paraId="47B4D4D0" w14:textId="74F808DA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1.2.246.537.6.12.2002.348.419” (Päihteiden </w:t>
      </w:r>
      <w:r w:rsidR="009E0F7C">
        <w:t>käytö</w:t>
      </w:r>
      <w:del w:id="684" w:author="Timo Kaskinen" w:date="2017-08-10T14:21:00Z">
        <w:r w:rsidR="009E0F7C" w:rsidDel="00BF08B2">
          <w:delText xml:space="preserve">n </w:delText>
        </w:r>
      </w:del>
      <w:del w:id="685" w:author="Timo Kaskinen" w:date="2017-08-10T14:20:00Z">
        <w:r w:rsidR="009E0F7C" w:rsidDel="00605A2C">
          <w:delText>merkit</w:delText>
        </w:r>
      </w:del>
      <w:ins w:id="686" w:author="Timo Kaskinen" w:date="2017-08-10T14:21:00Z">
        <w:r w:rsidR="00BF08B2">
          <w:t>n</w:t>
        </w:r>
      </w:ins>
      <w:del w:id="687" w:author="Timo Kaskinen" w:date="2017-08-10T14:20:00Z">
        <w:r w:rsidDel="00605A2C">
          <w:delText xml:space="preserve"> </w:delText>
        </w:r>
      </w:del>
      <w:ins w:id="688" w:author="Timo Kaskinen" w:date="2017-08-10T14:20:00Z">
        <w:r w:rsidR="00605A2C">
          <w:t xml:space="preserve">todentaminen </w:t>
        </w:r>
      </w:ins>
      <w:r>
        <w:t>entry</w:t>
      </w:r>
      <w:r w:rsidR="006D075B">
        <w:t>)</w:t>
      </w:r>
    </w:p>
    <w:p w14:paraId="7F55138D" w14:textId="3DACA355" w:rsidR="009E0997" w:rsidRDefault="009E0997" w:rsidP="009E0997">
      <w:pPr>
        <w:pStyle w:val="Snt2"/>
      </w:pPr>
      <w:r>
        <w:t xml:space="preserve">c. PAKOLLINEN yksi [1..1] </w:t>
      </w:r>
      <w:ins w:id="689" w:author="Timo Kaskinen" w:date="2017-06-21T11:52:00Z">
        <w:r w:rsidR="001F142D">
          <w:fldChar w:fldCharType="begin"/>
        </w:r>
      </w:ins>
      <w:ins w:id="690" w:author="Timo Kaskinen" w:date="2017-06-21T11:53:00Z">
        <w:r w:rsidR="001F142D">
          <w:instrText>HYPERLINK  \l "_Päihteiden_käytön_todentaminen"</w:instrText>
        </w:r>
      </w:ins>
      <w:ins w:id="691" w:author="Timo Kaskinen" w:date="2017-06-21T11:52:00Z">
        <w:r w:rsidR="001F142D">
          <w:fldChar w:fldCharType="separate"/>
        </w:r>
        <w:r w:rsidR="001F142D" w:rsidRPr="009E0F7C">
          <w:rPr>
            <w:rStyle w:val="Hyperlinkki"/>
          </w:rPr>
          <w:t xml:space="preserve">Päihteiden käytön </w:t>
        </w:r>
        <w:r w:rsidR="001F142D">
          <w:rPr>
            <w:rStyle w:val="Hyperlinkki"/>
          </w:rPr>
          <w:t>todentaminen</w:t>
        </w:r>
        <w:r w:rsidR="001F142D">
          <w:rPr>
            <w:rStyle w:val="Hyperlinkki"/>
          </w:rPr>
          <w:fldChar w:fldCharType="end"/>
        </w:r>
        <w:r w:rsidR="001F142D">
          <w:t xml:space="preserve"> </w:t>
        </w:r>
      </w:ins>
      <w:r>
        <w:t>(419) observation</w:t>
      </w:r>
    </w:p>
    <w:p w14:paraId="6E6B4AF6" w14:textId="3F1E41AD" w:rsidR="009E0997" w:rsidRPr="0082643A" w:rsidRDefault="00A503B9" w:rsidP="009E0997">
      <w:pPr>
        <w:pStyle w:val="Snt1"/>
      </w:pPr>
      <w:del w:id="692" w:author="Timo Kaskinen" w:date="2017-06-21T11:17:00Z">
        <w:r w:rsidDel="003A16B6">
          <w:delText>19</w:delText>
        </w:r>
      </w:del>
      <w:ins w:id="693" w:author="Timo Kaskinen" w:date="2017-06-21T11:17:00Z">
        <w:r w:rsidR="003A16B6">
          <w:t>20</w:t>
        </w:r>
      </w:ins>
      <w:r w:rsidR="009E0997">
        <w:t xml:space="preserve">. VAPAAEHTOINEN </w:t>
      </w:r>
      <w:r w:rsidR="0030641F">
        <w:t>nolla tai useampi [0..*]</w:t>
      </w:r>
      <w:r w:rsidR="009E0997" w:rsidRPr="0082643A">
        <w:t xml:space="preserve"> entry</w:t>
      </w:r>
    </w:p>
    <w:p w14:paraId="2527BCE0" w14:textId="30FD2639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94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95" w:author="Timo Kaskinen" w:date="2017-06-20T15:18:00Z">
        <w:r w:rsidR="00B93B3E">
          <w:t>2017)</w:t>
        </w:r>
      </w:ins>
    </w:p>
    <w:p w14:paraId="00859A72" w14:textId="5B82A286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1.2.246.537.6.12.2002.348.420” (Raskaus entry</w:t>
      </w:r>
      <w:r w:rsidR="006D075B">
        <w:t>)</w:t>
      </w:r>
    </w:p>
    <w:p w14:paraId="2082BC51" w14:textId="5CC12E76" w:rsidR="009E0997" w:rsidRDefault="009E0997" w:rsidP="009E0997">
      <w:pPr>
        <w:pStyle w:val="Snt2"/>
      </w:pPr>
      <w:r>
        <w:t xml:space="preserve">c. PAKOLLINEN yksi [1..1] </w:t>
      </w:r>
      <w:hyperlink w:anchor="_Raskaus_–_observation" w:history="1">
        <w:r w:rsidRPr="009E0997">
          <w:rPr>
            <w:rStyle w:val="Hyperlinkki"/>
          </w:rPr>
          <w:t>Raskaus</w:t>
        </w:r>
      </w:hyperlink>
      <w:r>
        <w:t xml:space="preserve"> (420) observation</w:t>
      </w:r>
    </w:p>
    <w:p w14:paraId="33C64D41" w14:textId="18111D7A" w:rsidR="009E0997" w:rsidRPr="0082643A" w:rsidRDefault="00A503B9" w:rsidP="009E0997">
      <w:pPr>
        <w:pStyle w:val="Snt1"/>
      </w:pPr>
      <w:r>
        <w:lastRenderedPageBreak/>
        <w:t>2</w:t>
      </w:r>
      <w:del w:id="696" w:author="Timo Kaskinen" w:date="2017-06-21T11:18:00Z">
        <w:r w:rsidDel="003A16B6">
          <w:delText>0</w:delText>
        </w:r>
      </w:del>
      <w:ins w:id="697" w:author="Timo Kaskinen" w:date="2017-06-21T11:18:00Z">
        <w:r w:rsidR="003A16B6">
          <w:t>1</w:t>
        </w:r>
      </w:ins>
      <w:r>
        <w:t>.</w:t>
      </w:r>
      <w:r w:rsidR="009E0997">
        <w:t xml:space="preserve"> VAPAAEHTOINEN </w:t>
      </w:r>
      <w:r w:rsidR="0030641F">
        <w:t>nolla tai useampi [0..*]</w:t>
      </w:r>
      <w:r w:rsidR="009E0997" w:rsidRPr="0082643A">
        <w:t xml:space="preserve"> entry</w:t>
      </w:r>
    </w:p>
    <w:p w14:paraId="598E983E" w14:textId="7D0EE8D7" w:rsidR="009E0997" w:rsidRDefault="009E0997" w:rsidP="009E0997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698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699" w:author="Timo Kaskinen" w:date="2017-06-20T15:18:00Z">
        <w:r w:rsidR="00B93B3E">
          <w:t>2017)</w:t>
        </w:r>
      </w:ins>
    </w:p>
    <w:p w14:paraId="4E73765D" w14:textId="3DA1D448" w:rsidR="009E0997" w:rsidRDefault="009E0997" w:rsidP="009E0997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1.2.246.537.6.12.2002.348.421” (Lisätiedot entry</w:t>
      </w:r>
      <w:r w:rsidR="006D075B">
        <w:t>)</w:t>
      </w:r>
    </w:p>
    <w:p w14:paraId="3E90A095" w14:textId="13BA5FD0" w:rsidR="009E0997" w:rsidRDefault="009E0997" w:rsidP="009E0997">
      <w:pPr>
        <w:pStyle w:val="Snt2"/>
      </w:pPr>
      <w:r>
        <w:t xml:space="preserve">c. PAKOLLINEN yksi [1..1] </w:t>
      </w:r>
      <w:hyperlink w:anchor="_Lisätiedot_–_observation" w:history="1">
        <w:r w:rsidRPr="009E0997">
          <w:rPr>
            <w:rStyle w:val="Hyperlinkki"/>
          </w:rPr>
          <w:t>Lisätiedot</w:t>
        </w:r>
      </w:hyperlink>
      <w:r>
        <w:t xml:space="preserve"> (421) observation</w:t>
      </w:r>
    </w:p>
    <w:p w14:paraId="077F12F3" w14:textId="77777777" w:rsidR="006912D1" w:rsidRDefault="006912D1" w:rsidP="009E0997">
      <w:pPr>
        <w:pStyle w:val="Snt2"/>
      </w:pPr>
    </w:p>
    <w:p w14:paraId="3106A043" w14:textId="6D0E6E7D" w:rsidR="006912D1" w:rsidRDefault="006912D1" w:rsidP="006912D1">
      <w:pPr>
        <w:pStyle w:val="Snt1"/>
        <w:rPr>
          <w:ins w:id="700" w:author="Timo Kaskinen" w:date="2017-06-21T11:46:00Z"/>
        </w:rPr>
      </w:pPr>
      <w:r>
        <w:t>Toteutusohje: Potilaan status</w:t>
      </w:r>
      <w:r w:rsidR="000B3D9A">
        <w:t xml:space="preserve"> </w:t>
      </w:r>
      <w:r>
        <w:t xml:space="preserve">-osion </w:t>
      </w:r>
      <w:r w:rsidR="003113AD">
        <w:t>entry:t</w:t>
      </w:r>
      <w:r>
        <w:t xml:space="preserve"> ovat toisistaan riippumattomia, merkinnälle viedään ne entry:t (havainnot) jotka ko. merkinnän aikavälillä ovat syntyneet. Entry:illä on aikaleima, uudesta havainnosta tehdään uusi entry. </w:t>
      </w:r>
    </w:p>
    <w:bookmarkStart w:id="701" w:name="_Ensiarvio_-_observation"/>
    <w:bookmarkEnd w:id="701"/>
    <w:p w14:paraId="1921A04D" w14:textId="79F5AF90" w:rsidR="001F142D" w:rsidRDefault="001F142D" w:rsidP="001F142D">
      <w:pPr>
        <w:pStyle w:val="Otsikko3"/>
        <w:rPr>
          <w:ins w:id="702" w:author="Timo Kaskinen" w:date="2017-06-21T11:46:00Z"/>
        </w:rPr>
      </w:pPr>
      <w:ins w:id="703" w:author="Timo Kaskinen" w:date="2017-06-21T11:49:00Z">
        <w:r>
          <w:fldChar w:fldCharType="begin"/>
        </w:r>
      </w:ins>
      <w:ins w:id="704" w:author="Timo Kaskinen" w:date="2017-09-27T10:31:00Z">
        <w:r w:rsidR="008F4944">
          <w:instrText>HYPERLINK  \l "_Potilaan_status"</w:instrText>
        </w:r>
      </w:ins>
      <w:ins w:id="705" w:author="Timo Kaskinen" w:date="2017-06-21T11:49:00Z">
        <w:r>
          <w:fldChar w:fldCharType="separate"/>
        </w:r>
        <w:bookmarkStart w:id="706" w:name="_Toc494272941"/>
        <w:r w:rsidRPr="001F142D">
          <w:rPr>
            <w:rStyle w:val="Hyperlinkki"/>
          </w:rPr>
          <w:t>Ensiarvio</w:t>
        </w:r>
        <w:r>
          <w:fldChar w:fldCharType="end"/>
        </w:r>
      </w:ins>
      <w:ins w:id="707" w:author="Timo Kaskinen" w:date="2017-06-21T11:46:00Z">
        <w:r>
          <w:t xml:space="preserve"> - observation</w:t>
        </w:r>
        <w:bookmarkEnd w:id="706"/>
      </w:ins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F142D" w:rsidRPr="006A0813" w14:paraId="7F1E414B" w14:textId="77777777" w:rsidTr="0082235A">
        <w:trPr>
          <w:ins w:id="708" w:author="Timo Kaskinen" w:date="2017-06-21T11:46:00Z"/>
        </w:trPr>
        <w:tc>
          <w:tcPr>
            <w:tcW w:w="9236" w:type="dxa"/>
          </w:tcPr>
          <w:p w14:paraId="3A0F7C3F" w14:textId="77777777" w:rsidR="001F142D" w:rsidRPr="00C51DBD" w:rsidRDefault="001F142D" w:rsidP="0082235A">
            <w:pPr>
              <w:pStyle w:val="Snt1"/>
              <w:ind w:left="0" w:firstLine="0"/>
              <w:rPr>
                <w:ins w:id="709" w:author="Timo Kaskinen" w:date="2017-06-21T11:46:00Z"/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ins w:id="710" w:author="Timo Kaskinen" w:date="2017-06-21T11:46:00Z">
              <w:r w:rsidRPr="00C51DBD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/structuredBody/component/section/component/</w:t>
              </w:r>
              <w:r w:rsidRPr="00615700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section/component/section/</w:t>
              </w:r>
              <w:r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entry/observation</w:t>
              </w:r>
            </w:ins>
          </w:p>
        </w:tc>
      </w:tr>
    </w:tbl>
    <w:p w14:paraId="46BBD43B" w14:textId="77777777" w:rsidR="001F142D" w:rsidRPr="00615700" w:rsidRDefault="001F142D" w:rsidP="001F142D">
      <w:pPr>
        <w:pStyle w:val="Snt1"/>
        <w:rPr>
          <w:ins w:id="711" w:author="Timo Kaskinen" w:date="2017-06-21T11:46:00Z"/>
          <w:lang w:val="en-US"/>
        </w:rPr>
      </w:pPr>
    </w:p>
    <w:p w14:paraId="2EC9AA2F" w14:textId="77777777" w:rsidR="001F142D" w:rsidRPr="0003454B" w:rsidRDefault="001F142D" w:rsidP="001F142D">
      <w:pPr>
        <w:pStyle w:val="Snt1"/>
        <w:rPr>
          <w:ins w:id="712" w:author="Timo Kaskinen" w:date="2017-06-21T11:46:00Z"/>
        </w:rPr>
      </w:pPr>
      <w:ins w:id="713" w:author="Timo Kaskinen" w:date="2017-06-21T11:46:00Z">
        <w:r>
          <w:t>1</w:t>
        </w:r>
        <w:r w:rsidRPr="0003454B">
          <w:t xml:space="preserve">. PAKOLLINEN yksi </w:t>
        </w:r>
        <w:r w:rsidRPr="007E0AC1">
          <w:t>[1..1] @classCode="</w:t>
        </w:r>
        <w:r>
          <w:t>OBS</w:t>
        </w:r>
        <w:r w:rsidRPr="007E0AC1">
          <w:t xml:space="preserve">" </w:t>
        </w:r>
        <w:r>
          <w:t xml:space="preserve">ja yksi </w:t>
        </w:r>
        <w:r w:rsidRPr="0003454B">
          <w:t xml:space="preserve">[1..1] @moodCode="EVN" </w:t>
        </w:r>
      </w:ins>
    </w:p>
    <w:p w14:paraId="0992A33F" w14:textId="77777777" w:rsidR="001F142D" w:rsidRPr="0003454B" w:rsidRDefault="001F142D" w:rsidP="001F142D">
      <w:pPr>
        <w:pStyle w:val="Snt1"/>
        <w:rPr>
          <w:ins w:id="714" w:author="Timo Kaskinen" w:date="2017-06-21T11:46:00Z"/>
        </w:rPr>
      </w:pPr>
      <w:ins w:id="715" w:author="Timo Kaskinen" w:date="2017-06-21T11:46:00Z">
        <w:r>
          <w:t>2. PAKOLLINEN yksi [1..1] id/@root</w:t>
        </w:r>
      </w:ins>
    </w:p>
    <w:p w14:paraId="598D5704" w14:textId="2A124F5A" w:rsidR="001F142D" w:rsidRDefault="001F142D" w:rsidP="001F142D">
      <w:pPr>
        <w:pStyle w:val="Snt1"/>
        <w:rPr>
          <w:ins w:id="716" w:author="Timo Kaskinen" w:date="2017-06-21T11:46:00Z"/>
        </w:rPr>
      </w:pPr>
      <w:ins w:id="717" w:author="Timo Kaskinen" w:date="2017-06-21T11:46:00Z">
        <w:r>
          <w:t>3</w:t>
        </w:r>
        <w:r w:rsidRPr="00AE0334">
          <w:t xml:space="preserve">. PAKOLLINEN yksi [1..1] </w:t>
        </w:r>
        <w:r w:rsidRPr="0082643A">
          <w:t>code/@code="</w:t>
        </w:r>
        <w:r>
          <w:t>40</w:t>
        </w:r>
      </w:ins>
      <w:ins w:id="718" w:author="Timo Kaskinen" w:date="2017-06-21T11:47:00Z">
        <w:r>
          <w:t>0.</w:t>
        </w:r>
      </w:ins>
      <w:ins w:id="719" w:author="Timo Kaskinen" w:date="2017-06-21T11:46:00Z">
        <w:r>
          <w:t>1</w:t>
        </w:r>
        <w:r w:rsidRPr="0082643A">
          <w:t xml:space="preserve">" </w:t>
        </w:r>
      </w:ins>
      <w:ins w:id="720" w:author="Timo Kaskinen" w:date="2017-06-21T11:47:00Z">
        <w:r>
          <w:t>Ensi</w:t>
        </w:r>
      </w:ins>
      <w:ins w:id="721" w:author="Timo Kaskinen" w:date="2017-06-21T11:46:00Z">
        <w:r>
          <w:t>arvio (codeSystem</w:t>
        </w:r>
        <w:r w:rsidRPr="0095153D">
          <w:t xml:space="preserve">: </w:t>
        </w:r>
        <w:r w:rsidRPr="007E0AC1">
          <w:t>1.2.246.537.6.12.2002.348</w:t>
        </w:r>
        <w:r w:rsidRPr="0095153D">
          <w:t>)</w:t>
        </w:r>
      </w:ins>
    </w:p>
    <w:p w14:paraId="1E5017F6" w14:textId="77777777" w:rsidR="001F142D" w:rsidRDefault="001F142D" w:rsidP="001F142D">
      <w:pPr>
        <w:pStyle w:val="Snt1"/>
        <w:rPr>
          <w:ins w:id="722" w:author="Timo Kaskinen" w:date="2017-06-21T11:46:00Z"/>
        </w:rPr>
      </w:pPr>
      <w:ins w:id="723" w:author="Timo Kaskinen" w:date="2017-06-21T11:46:00Z">
        <w:r>
          <w:t>4. PAKOLLINEN yksi [1..1] text</w:t>
        </w:r>
      </w:ins>
    </w:p>
    <w:p w14:paraId="01B3F43D" w14:textId="77777777" w:rsidR="001F142D" w:rsidRDefault="001F142D" w:rsidP="001F142D">
      <w:pPr>
        <w:pStyle w:val="Snt2"/>
        <w:rPr>
          <w:ins w:id="724" w:author="Timo Kaskinen" w:date="2017-06-21T11:46:00Z"/>
        </w:rPr>
      </w:pPr>
      <w:ins w:id="725" w:author="Timo Kaskinen" w:date="2017-06-21T11:46:00Z">
        <w:r>
          <w:t>a. PAKOLLINEN yksi [1..1] reference/@value, viitattavan näyttömuoto-osion xml-ID annetaan II-tietotyypillä</w:t>
        </w:r>
      </w:ins>
    </w:p>
    <w:p w14:paraId="6FAD80A7" w14:textId="77777777" w:rsidR="001F142D" w:rsidRPr="0003454B" w:rsidRDefault="001F142D" w:rsidP="001F142D">
      <w:pPr>
        <w:pStyle w:val="Snt1"/>
        <w:rPr>
          <w:ins w:id="726" w:author="Timo Kaskinen" w:date="2017-06-21T11:46:00Z"/>
        </w:rPr>
      </w:pPr>
      <w:ins w:id="727" w:author="Timo Kaskinen" w:date="2017-06-21T11:46:00Z">
        <w:r>
          <w:t>5. PAKOLLINEN yksi [1..1</w:t>
        </w:r>
        <w:r w:rsidRPr="00021940">
          <w:t>]</w:t>
        </w:r>
        <w:r>
          <w:t xml:space="preserve"> effectiveTime/@value Statuskirjauksen aika (422), arvo annetaan minuutin tarkkuudella TS-tietotyypillä</w:t>
        </w:r>
      </w:ins>
    </w:p>
    <w:p w14:paraId="16604A94" w14:textId="0873AF82" w:rsidR="00494F16" w:rsidRPr="00494F16" w:rsidRDefault="001F142D" w:rsidP="00494F16">
      <w:pPr>
        <w:rPr>
          <w:ins w:id="728" w:author="Timo Kaskinen" w:date="2017-08-10T14:32:00Z"/>
        </w:rPr>
      </w:pPr>
      <w:r>
        <w:t>6</w:t>
      </w:r>
      <w:r w:rsidRPr="00AE0334">
        <w:t xml:space="preserve">. </w:t>
      </w:r>
      <w:r w:rsidRPr="00021940">
        <w:t xml:space="preserve">PAKOLLINEN yksi [1..1] value </w:t>
      </w:r>
      <w:r>
        <w:t>Ensiarvio</w:t>
      </w:r>
      <w:r w:rsidRPr="00021940">
        <w:t xml:space="preserve"> (</w:t>
      </w:r>
      <w:r>
        <w:t>400.1</w:t>
      </w:r>
      <w:r w:rsidRPr="00021940">
        <w:t xml:space="preserve">), arvo annetaan </w:t>
      </w:r>
      <w:r>
        <w:t>ST</w:t>
      </w:r>
      <w:r w:rsidRPr="00021940">
        <w:t>-tietotyypillä</w:t>
      </w:r>
    </w:p>
    <w:bookmarkStart w:id="729" w:name="_Potilaan_status_-"/>
    <w:bookmarkStart w:id="730" w:name="_Painoarvio_-_observation"/>
    <w:bookmarkEnd w:id="729"/>
    <w:bookmarkEnd w:id="730"/>
    <w:p w14:paraId="7CB9DC8D" w14:textId="32B3BFA6" w:rsidR="009E0997" w:rsidRDefault="00766B33" w:rsidP="00A503B9">
      <w:pPr>
        <w:pStyle w:val="Otsikko3"/>
      </w:pPr>
      <w:r>
        <w:fldChar w:fldCharType="begin"/>
      </w:r>
      <w:ins w:id="731" w:author="Timo Kaskinen" w:date="2017-09-27T10:30:00Z">
        <w:r w:rsidR="008F4944">
          <w:instrText>HYPERLINK  \l "_Potilaan_status"</w:instrText>
        </w:r>
      </w:ins>
      <w:del w:id="732" w:author="Timo Kaskinen" w:date="2017-09-27T10:30:00Z">
        <w:r w:rsidR="004D63D3" w:rsidDel="008F4944">
          <w:delInstrText>HYPERLINK  \l "_Potilaan_status"</w:delInstrText>
        </w:r>
      </w:del>
      <w:r>
        <w:fldChar w:fldCharType="separate"/>
      </w:r>
      <w:bookmarkStart w:id="733" w:name="_Toc494272942"/>
      <w:r w:rsidR="009E0997" w:rsidRPr="00766B33">
        <w:rPr>
          <w:rStyle w:val="Hyperlinkki"/>
        </w:rPr>
        <w:t>Painoarvio</w:t>
      </w:r>
      <w:r>
        <w:fldChar w:fldCharType="end"/>
      </w:r>
      <w:r w:rsidR="009E0997">
        <w:t xml:space="preserve"> - observation</w:t>
      </w:r>
      <w:bookmarkEnd w:id="7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5512DA9B" w14:textId="77777777" w:rsidTr="00627942">
        <w:tc>
          <w:tcPr>
            <w:tcW w:w="9236" w:type="dxa"/>
          </w:tcPr>
          <w:p w14:paraId="604BC008" w14:textId="0C3876D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C7EEF1" w14:textId="77777777" w:rsidR="00615700" w:rsidRPr="00615700" w:rsidRDefault="00615700" w:rsidP="00C5435B">
      <w:pPr>
        <w:pStyle w:val="Snt1"/>
        <w:rPr>
          <w:lang w:val="en-US"/>
        </w:rPr>
      </w:pPr>
    </w:p>
    <w:p w14:paraId="521FFE09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E10736B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306184CC" w14:textId="57E7409C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401</w:t>
      </w:r>
      <w:r w:rsidR="00C5435B" w:rsidRPr="0082643A">
        <w:t xml:space="preserve">" </w:t>
      </w:r>
      <w:r w:rsidR="00C5435B">
        <w:t>Painoarvio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7FC1EEE5" w14:textId="5AFDF3FD" w:rsidR="00ED612D" w:rsidRDefault="00C8484C" w:rsidP="00ED612D">
      <w:pPr>
        <w:pStyle w:val="Snt1"/>
      </w:pPr>
      <w:r>
        <w:t>4</w:t>
      </w:r>
      <w:r w:rsidR="00ED612D">
        <w:t>. PAKOLLINEN yksi [1..1] text</w:t>
      </w:r>
    </w:p>
    <w:p w14:paraId="4DF6B63C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F185198" w14:textId="40B0556A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D6AC307" w14:textId="1AAF27A3" w:rsidR="009E0997" w:rsidRDefault="00C8484C" w:rsidP="009E0997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yksi [1..1] value </w:t>
      </w:r>
      <w:r w:rsidR="00C5435B">
        <w:t>Painoarvio</w:t>
      </w:r>
      <w:r w:rsidR="00C5435B" w:rsidRPr="00021940">
        <w:t xml:space="preserve"> (</w:t>
      </w:r>
      <w:r w:rsidR="00C5435B">
        <w:t>401</w:t>
      </w:r>
      <w:r w:rsidR="00C5435B" w:rsidRPr="00021940">
        <w:t xml:space="preserve">), arvo annetaan </w:t>
      </w:r>
      <w:r w:rsidR="00C5435B">
        <w:t>kilogramman tarkkuudella PQ</w:t>
      </w:r>
      <w:r w:rsidR="00C5435B" w:rsidRPr="00021940">
        <w:t>-tietotyypillä</w:t>
      </w:r>
    </w:p>
    <w:bookmarkStart w:id="734" w:name="_Ihon_löydös_-"/>
    <w:bookmarkEnd w:id="734"/>
    <w:p w14:paraId="014F1645" w14:textId="3B09008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735" w:name="_Toc494272943"/>
      <w:r w:rsidR="009E0997" w:rsidRPr="00766B33">
        <w:rPr>
          <w:rStyle w:val="Hyperlinkki"/>
        </w:rPr>
        <w:t>Ihon löydös</w:t>
      </w:r>
      <w:r>
        <w:fldChar w:fldCharType="end"/>
      </w:r>
      <w:r w:rsidR="009E0997">
        <w:t xml:space="preserve"> - observation</w:t>
      </w:r>
      <w:bookmarkEnd w:id="7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463E1379" w14:textId="77777777" w:rsidTr="00627942">
        <w:tc>
          <w:tcPr>
            <w:tcW w:w="9236" w:type="dxa"/>
          </w:tcPr>
          <w:p w14:paraId="68D81F85" w14:textId="71ABDB35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1368D8" w14:textId="77777777" w:rsidR="00615700" w:rsidRPr="00615700" w:rsidRDefault="00615700" w:rsidP="00C5435B">
      <w:pPr>
        <w:pStyle w:val="Snt1"/>
        <w:rPr>
          <w:lang w:val="en-US"/>
        </w:rPr>
      </w:pPr>
    </w:p>
    <w:p w14:paraId="59020965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9E557CC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3E2F5D08" w14:textId="5D10F3FC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402</w:t>
      </w:r>
      <w:r w:rsidR="00C5435B" w:rsidRPr="0082643A">
        <w:t xml:space="preserve">" </w:t>
      </w:r>
      <w:r w:rsidR="00C5435B" w:rsidRPr="00C5435B">
        <w:t>Ihon löydös</w:t>
      </w:r>
      <w:r w:rsidR="00C5435B">
        <w:t xml:space="preserve">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29FCA97A" w14:textId="77777777" w:rsidR="00897FD4" w:rsidRDefault="00897FD4" w:rsidP="00897FD4">
      <w:pPr>
        <w:pStyle w:val="Snt1"/>
        <w:rPr>
          <w:ins w:id="736" w:author="Timo Kaskinen" w:date="2017-06-28T13:31:00Z"/>
        </w:rPr>
      </w:pPr>
      <w:ins w:id="737" w:author="Timo Kaskinen" w:date="2017-06-28T13:31:00Z">
        <w:r>
          <w:t>4. EHDOLLISESTI PAKOLLINEN nolla tai yksi [0..1] text</w:t>
        </w:r>
      </w:ins>
    </w:p>
    <w:p w14:paraId="5CFE7F97" w14:textId="13B1DFB0" w:rsidR="00897FD4" w:rsidRDefault="00897FD4" w:rsidP="00897FD4">
      <w:pPr>
        <w:pStyle w:val="Snt2"/>
        <w:rPr>
          <w:ins w:id="738" w:author="Timo Kaskinen" w:date="2017-06-28T13:31:00Z"/>
        </w:rPr>
      </w:pPr>
      <w:ins w:id="739" w:author="Timo Kaskinen" w:date="2017-06-28T13:31:00Z">
        <w:r w:rsidRPr="00897FD4">
          <w:t xml:space="preserve">{JOS </w:t>
        </w:r>
      </w:ins>
      <w:ins w:id="740" w:author="Timo Kaskinen" w:date="2017-06-28T13:36:00Z">
        <w:r w:rsidR="00C86F18" w:rsidRPr="00C5435B">
          <w:t xml:space="preserve">Ihon löydös </w:t>
        </w:r>
        <w:r w:rsidR="00C86F18" w:rsidRPr="00021940">
          <w:t>(</w:t>
        </w:r>
        <w:r w:rsidR="00C86F18">
          <w:t>402</w:t>
        </w:r>
        <w:r w:rsidR="00C86F18" w:rsidRPr="00021940">
          <w:t>)</w:t>
        </w:r>
      </w:ins>
      <w:ins w:id="741" w:author="Timo Kaskinen" w:date="2017-06-28T13:31:00Z">
        <w:r w:rsidRPr="00897FD4">
          <w:t xml:space="preserve"> </w:t>
        </w:r>
        <w:r>
          <w:t>≠</w:t>
        </w:r>
        <w:r w:rsidRPr="00897FD4">
          <w:t xml:space="preserve"> </w:t>
        </w:r>
        <w:r>
          <w:t>4</w:t>
        </w:r>
      </w:ins>
      <w:ins w:id="742" w:author="Timo Kaskinen" w:date="2017-06-28T13:37:00Z">
        <w:r w:rsidR="00C86F18">
          <w:t>02001</w:t>
        </w:r>
      </w:ins>
      <w:ins w:id="743" w:author="Timo Kaskinen" w:date="2017-06-28T13:31:00Z">
        <w:r>
          <w:t xml:space="preserve"> </w:t>
        </w:r>
      </w:ins>
      <w:ins w:id="744" w:author="Timo Kaskinen" w:date="2017-06-28T13:37:00Z">
        <w:r w:rsidR="00C86F18">
          <w:t>Normaali</w:t>
        </w:r>
      </w:ins>
      <w:ins w:id="745" w:author="Timo Kaskinen" w:date="2017-06-28T13:31:00Z">
        <w:r w:rsidRPr="00897FD4">
          <w:t>}</w:t>
        </w:r>
      </w:ins>
    </w:p>
    <w:p w14:paraId="0CB9FD22" w14:textId="4253F577" w:rsidR="00ED612D" w:rsidDel="00897FD4" w:rsidRDefault="00C8484C" w:rsidP="00ED612D">
      <w:pPr>
        <w:pStyle w:val="Snt1"/>
        <w:rPr>
          <w:del w:id="746" w:author="Timo Kaskinen" w:date="2017-06-28T13:31:00Z"/>
        </w:rPr>
      </w:pPr>
      <w:del w:id="747" w:author="Timo Kaskinen" w:date="2017-06-28T13:31:00Z">
        <w:r w:rsidDel="00897FD4">
          <w:delText>4</w:delText>
        </w:r>
        <w:r w:rsidR="00ED612D" w:rsidDel="00897FD4">
          <w:delText>. PAKOLLINEN yksi [1..1] text</w:delText>
        </w:r>
      </w:del>
    </w:p>
    <w:p w14:paraId="5630B2F4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70373CB9" w14:textId="57F747A7" w:rsidR="001F213E" w:rsidRPr="0003454B" w:rsidRDefault="00C8484C" w:rsidP="001F213E">
      <w:pPr>
        <w:pStyle w:val="Snt1"/>
      </w:pPr>
      <w:r>
        <w:lastRenderedPageBreak/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5CABDAD" w14:textId="139AA45E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 xml:space="preserve">PAKOLLINEN </w:t>
      </w:r>
      <w:r w:rsidR="00BE05C1" w:rsidRPr="00021940">
        <w:t>yksi</w:t>
      </w:r>
      <w:r w:rsidR="00BE05C1">
        <w:t xml:space="preserve"> tai useampi [1..*</w:t>
      </w:r>
      <w:r w:rsidR="00BE05C1" w:rsidRPr="00021940">
        <w:t>]</w:t>
      </w:r>
      <w:r w:rsidR="00C5435B" w:rsidRPr="00021940">
        <w:t xml:space="preserve"> value </w:t>
      </w:r>
      <w:r w:rsidR="00C5435B" w:rsidRPr="00C5435B">
        <w:t xml:space="preserve">Ihon löydös </w:t>
      </w:r>
      <w:r w:rsidR="00C5435B" w:rsidRPr="00021940">
        <w:t>(</w:t>
      </w:r>
      <w:r w:rsidR="00C5435B">
        <w:t>402</w:t>
      </w:r>
      <w:r w:rsidR="00C5435B" w:rsidRPr="00021940">
        <w:t xml:space="preserve">), arvo annetaan luokituksesta ENSIH – </w:t>
      </w:r>
      <w:r w:rsidR="00C5435B" w:rsidRPr="00C5435B">
        <w:t>Ihon löydös</w:t>
      </w:r>
      <w:r w:rsidR="00C5435B" w:rsidRPr="00021940">
        <w:t xml:space="preserve"> (codeSystem: 1.2.246.537.6.</w:t>
      </w:r>
      <w:r w:rsidR="00C5435B">
        <w:t>3020</w:t>
      </w:r>
      <w:r w:rsidR="00C5435B" w:rsidRPr="00021940">
        <w:t>.2014) CD-tietotyypillä</w:t>
      </w:r>
    </w:p>
    <w:bookmarkStart w:id="748" w:name="_Pään_löydös_-"/>
    <w:bookmarkEnd w:id="748"/>
    <w:p w14:paraId="52161115" w14:textId="004174CC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749" w:name="_Toc494272944"/>
      <w:r w:rsidR="009E0997" w:rsidRPr="00766B33">
        <w:rPr>
          <w:rStyle w:val="Hyperlinkki"/>
        </w:rPr>
        <w:t>Pään löydös</w:t>
      </w:r>
      <w:r>
        <w:fldChar w:fldCharType="end"/>
      </w:r>
      <w:r w:rsidR="009E0997">
        <w:t xml:space="preserve"> - observation</w:t>
      </w:r>
      <w:bookmarkEnd w:id="7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0835E451" w14:textId="77777777" w:rsidTr="00627942">
        <w:tc>
          <w:tcPr>
            <w:tcW w:w="9236" w:type="dxa"/>
          </w:tcPr>
          <w:p w14:paraId="2E2979E4" w14:textId="4231020C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9DDADD0" w14:textId="77777777" w:rsidR="00C5435B" w:rsidRPr="0003454B" w:rsidRDefault="00C5435B" w:rsidP="00C5435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4D7BE2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2861EF0A" w14:textId="3DC2393B" w:rsidR="00C5435B" w:rsidRDefault="00C8484C" w:rsidP="00C5435B">
      <w:pPr>
        <w:pStyle w:val="Snt1"/>
      </w:pPr>
      <w:r>
        <w:t>3</w:t>
      </w:r>
      <w:r w:rsidR="00C5435B" w:rsidRPr="00AE0334">
        <w:t xml:space="preserve">. PAKOLLINEN yksi [1..1] </w:t>
      </w:r>
      <w:r w:rsidR="00C5435B" w:rsidRPr="0082643A">
        <w:t>code/@code="</w:t>
      </w:r>
      <w:r w:rsidR="00C5435B">
        <w:t>40</w:t>
      </w:r>
      <w:r w:rsidR="00B40E2A">
        <w:t>3</w:t>
      </w:r>
      <w:r w:rsidR="00C5435B" w:rsidRPr="0082643A">
        <w:t xml:space="preserve">" </w:t>
      </w:r>
      <w:r w:rsidR="00B40E2A">
        <w:t>Pään</w:t>
      </w:r>
      <w:r w:rsidR="00C5435B" w:rsidRPr="00C5435B">
        <w:t xml:space="preserve"> löydös</w:t>
      </w:r>
      <w:r w:rsidR="00C5435B">
        <w:t xml:space="preserve"> (codeSystem</w:t>
      </w:r>
      <w:r w:rsidR="00C5435B" w:rsidRPr="0095153D">
        <w:t xml:space="preserve">: </w:t>
      </w:r>
      <w:r w:rsidR="00C5435B" w:rsidRPr="007E0AC1">
        <w:t>1.2.246.537.6.12.2002.348</w:t>
      </w:r>
      <w:r w:rsidR="00C5435B" w:rsidRPr="0095153D">
        <w:t>)</w:t>
      </w:r>
    </w:p>
    <w:p w14:paraId="3A9F651A" w14:textId="77777777" w:rsidR="00C86F18" w:rsidRDefault="00C86F18" w:rsidP="00C86F18">
      <w:pPr>
        <w:pStyle w:val="Snt1"/>
        <w:rPr>
          <w:ins w:id="750" w:author="Timo Kaskinen" w:date="2017-06-28T13:37:00Z"/>
        </w:rPr>
      </w:pPr>
      <w:ins w:id="751" w:author="Timo Kaskinen" w:date="2017-06-28T13:37:00Z">
        <w:r>
          <w:t>4. EHDOLLISESTI PAKOLLINEN nolla tai yksi [0..1] text</w:t>
        </w:r>
      </w:ins>
    </w:p>
    <w:p w14:paraId="0FF656D0" w14:textId="2BEA800D" w:rsidR="00C86F18" w:rsidRDefault="00C86F18" w:rsidP="00C86F18">
      <w:pPr>
        <w:pStyle w:val="Snt2"/>
        <w:rPr>
          <w:ins w:id="752" w:author="Timo Kaskinen" w:date="2017-06-28T13:37:00Z"/>
        </w:rPr>
      </w:pPr>
      <w:ins w:id="753" w:author="Timo Kaskinen" w:date="2017-06-28T13:37:00Z">
        <w:r w:rsidRPr="00897FD4">
          <w:t xml:space="preserve">{JOS </w:t>
        </w:r>
      </w:ins>
      <w:ins w:id="754" w:author="Timo Kaskinen" w:date="2017-06-28T13:38:00Z">
        <w:r>
          <w:t>Pään</w:t>
        </w:r>
        <w:r w:rsidRPr="00C5435B">
          <w:t xml:space="preserve"> löydös </w:t>
        </w:r>
        <w:r w:rsidRPr="00021940">
          <w:t>(</w:t>
        </w:r>
        <w:r>
          <w:t>403</w:t>
        </w:r>
        <w:r w:rsidRPr="00021940">
          <w:t>)</w:t>
        </w:r>
      </w:ins>
      <w:ins w:id="755" w:author="Timo Kaskinen" w:date="2017-06-28T13:37:00Z">
        <w:r w:rsidRPr="00897FD4">
          <w:t xml:space="preserve"> </w:t>
        </w:r>
        <w:r>
          <w:t>≠</w:t>
        </w:r>
        <w:r w:rsidRPr="00897FD4">
          <w:t xml:space="preserve"> </w:t>
        </w:r>
        <w:r>
          <w:t>40</w:t>
        </w:r>
      </w:ins>
      <w:ins w:id="756" w:author="Timo Kaskinen" w:date="2017-06-28T13:38:00Z">
        <w:r>
          <w:t>3</w:t>
        </w:r>
      </w:ins>
      <w:ins w:id="757" w:author="Timo Kaskinen" w:date="2017-06-28T13:37:00Z">
        <w:r>
          <w:t>001 Normaali</w:t>
        </w:r>
        <w:r w:rsidRPr="00897FD4">
          <w:t>}</w:t>
        </w:r>
      </w:ins>
    </w:p>
    <w:p w14:paraId="254E1DEC" w14:textId="2F041EBB" w:rsidR="00ED612D" w:rsidDel="00897FD4" w:rsidRDefault="00C8484C" w:rsidP="00ED612D">
      <w:pPr>
        <w:pStyle w:val="Snt1"/>
        <w:rPr>
          <w:del w:id="758" w:author="Timo Kaskinen" w:date="2017-06-28T13:32:00Z"/>
        </w:rPr>
      </w:pPr>
      <w:del w:id="759" w:author="Timo Kaskinen" w:date="2017-06-28T13:32:00Z">
        <w:r w:rsidDel="00897FD4">
          <w:delText>4</w:delText>
        </w:r>
        <w:r w:rsidR="00ED612D" w:rsidDel="00897FD4">
          <w:delText>. PAKOLLINEN yksi [1..1] text</w:delText>
        </w:r>
      </w:del>
    </w:p>
    <w:p w14:paraId="40DEB410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96A45F7" w14:textId="49A6F98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5EC70A78" w14:textId="432191DB" w:rsidR="00C5435B" w:rsidRDefault="00C8484C" w:rsidP="00C5435B">
      <w:pPr>
        <w:pStyle w:val="Snt1"/>
      </w:pPr>
      <w:r>
        <w:t>6</w:t>
      </w:r>
      <w:r w:rsidR="00C5435B" w:rsidRPr="00AE0334">
        <w:t xml:space="preserve">. </w:t>
      </w:r>
      <w:r w:rsidR="00C5435B" w:rsidRPr="00021940">
        <w:t>PAKOLLINEN yksi</w:t>
      </w:r>
      <w:r w:rsidR="00B40E2A">
        <w:t xml:space="preserve"> tai useampi [1..*</w:t>
      </w:r>
      <w:r w:rsidR="00C5435B" w:rsidRPr="00021940">
        <w:t xml:space="preserve">] value </w:t>
      </w:r>
      <w:r w:rsidR="00B40E2A">
        <w:t>Pään</w:t>
      </w:r>
      <w:r w:rsidR="00C5435B" w:rsidRPr="00C5435B">
        <w:t xml:space="preserve"> löydös </w:t>
      </w:r>
      <w:r w:rsidR="00C5435B" w:rsidRPr="00021940">
        <w:t>(</w:t>
      </w:r>
      <w:r w:rsidR="00C5435B">
        <w:t>40</w:t>
      </w:r>
      <w:r w:rsidR="00B40E2A">
        <w:t>3</w:t>
      </w:r>
      <w:r w:rsidR="00C5435B" w:rsidRPr="00021940">
        <w:t xml:space="preserve">), arvo annetaan luokituksesta ENSIH – </w:t>
      </w:r>
      <w:r w:rsidR="00B40E2A">
        <w:t>Pään</w:t>
      </w:r>
      <w:r w:rsidR="00C5435B" w:rsidRPr="00C5435B">
        <w:t xml:space="preserve"> löydös</w:t>
      </w:r>
      <w:r w:rsidR="00C5435B" w:rsidRPr="00021940">
        <w:t xml:space="preserve"> (codeSystem: 1.2.246.537.6.</w:t>
      </w:r>
      <w:r w:rsidR="00C5435B">
        <w:t>3021</w:t>
      </w:r>
      <w:r w:rsidR="00C5435B" w:rsidRPr="00021940">
        <w:t>.2014) CD-tietotyypillä</w:t>
      </w:r>
    </w:p>
    <w:bookmarkStart w:id="760" w:name="_Kasvojen_löydös_-"/>
    <w:bookmarkEnd w:id="760"/>
    <w:p w14:paraId="339A3F6D" w14:textId="1AB1DB0D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761" w:name="_Toc494272945"/>
      <w:r w:rsidR="009E0997" w:rsidRPr="00766B33">
        <w:rPr>
          <w:rStyle w:val="Hyperlinkki"/>
        </w:rPr>
        <w:t>Kasvojen löydös</w:t>
      </w:r>
      <w:r>
        <w:fldChar w:fldCharType="end"/>
      </w:r>
      <w:r w:rsidR="009E0997">
        <w:t xml:space="preserve"> - observation</w:t>
      </w:r>
      <w:bookmarkEnd w:id="7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3DA92C37" w14:textId="77777777" w:rsidTr="00627942">
        <w:tc>
          <w:tcPr>
            <w:tcW w:w="9236" w:type="dxa"/>
          </w:tcPr>
          <w:p w14:paraId="4A446A27" w14:textId="0B57991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84ABA7" w14:textId="77777777" w:rsidR="00615700" w:rsidRPr="00615700" w:rsidRDefault="00615700" w:rsidP="00B40E2A">
      <w:pPr>
        <w:pStyle w:val="Snt1"/>
        <w:rPr>
          <w:lang w:val="en-US"/>
        </w:rPr>
      </w:pPr>
    </w:p>
    <w:p w14:paraId="4763CC62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F7EDD6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5AA4AE22" w14:textId="06FF0796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404</w:t>
      </w:r>
      <w:r w:rsidR="00B40E2A" w:rsidRPr="0082643A">
        <w:t xml:space="preserve">" </w:t>
      </w:r>
      <w:r w:rsidR="00B40E2A">
        <w:t xml:space="preserve">Kasvojen </w:t>
      </w:r>
      <w:r w:rsidR="00B40E2A" w:rsidRPr="00C5435B">
        <w:t>löydös</w:t>
      </w:r>
      <w:r w:rsidR="00B40E2A">
        <w:t xml:space="preserve"> 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25FEE3E5" w14:textId="77777777" w:rsidR="004B295A" w:rsidRDefault="004B295A" w:rsidP="004B295A">
      <w:pPr>
        <w:pStyle w:val="Snt1"/>
        <w:rPr>
          <w:ins w:id="762" w:author="Timo Kaskinen" w:date="2017-06-28T13:38:00Z"/>
        </w:rPr>
      </w:pPr>
      <w:ins w:id="763" w:author="Timo Kaskinen" w:date="2017-06-28T13:38:00Z">
        <w:r>
          <w:t>4. EHDOLLISESTI PAKOLLINEN nolla tai yksi [0..1] text</w:t>
        </w:r>
      </w:ins>
    </w:p>
    <w:p w14:paraId="3E799225" w14:textId="2E220BCB" w:rsidR="004B295A" w:rsidRDefault="004B295A" w:rsidP="004B295A">
      <w:pPr>
        <w:pStyle w:val="Snt2"/>
        <w:rPr>
          <w:ins w:id="764" w:author="Timo Kaskinen" w:date="2017-06-28T13:38:00Z"/>
        </w:rPr>
      </w:pPr>
      <w:ins w:id="765" w:author="Timo Kaskinen" w:date="2017-06-28T13:38:00Z">
        <w:r w:rsidRPr="00897FD4">
          <w:t xml:space="preserve">{JOS </w:t>
        </w:r>
      </w:ins>
      <w:ins w:id="766" w:author="Timo Kaskinen" w:date="2017-06-28T13:39:00Z">
        <w:r>
          <w:t>Kasvojen</w:t>
        </w:r>
      </w:ins>
      <w:ins w:id="767" w:author="Timo Kaskinen" w:date="2017-06-28T13:38:00Z">
        <w:r w:rsidRPr="00C5435B">
          <w:t xml:space="preserve"> löydös </w:t>
        </w:r>
        <w:r w:rsidRPr="00021940">
          <w:t>(</w:t>
        </w:r>
        <w:r>
          <w:t>40</w:t>
        </w:r>
      </w:ins>
      <w:ins w:id="768" w:author="Timo Kaskinen" w:date="2017-06-28T13:39:00Z">
        <w:r>
          <w:t>4</w:t>
        </w:r>
      </w:ins>
      <w:ins w:id="769" w:author="Timo Kaskinen" w:date="2017-06-28T13:38:00Z">
        <w:r w:rsidRPr="00021940">
          <w:t>)</w:t>
        </w:r>
        <w:r w:rsidRPr="00897FD4">
          <w:t xml:space="preserve"> </w:t>
        </w:r>
        <w:r>
          <w:t>≠</w:t>
        </w:r>
        <w:r w:rsidRPr="00897FD4">
          <w:t xml:space="preserve"> </w:t>
        </w:r>
        <w:r>
          <w:t>40</w:t>
        </w:r>
      </w:ins>
      <w:ins w:id="770" w:author="Timo Kaskinen" w:date="2017-06-28T13:39:00Z">
        <w:r>
          <w:t>4</w:t>
        </w:r>
      </w:ins>
      <w:ins w:id="771" w:author="Timo Kaskinen" w:date="2017-06-28T13:38:00Z">
        <w:r>
          <w:t>001 Normaali</w:t>
        </w:r>
        <w:r w:rsidRPr="00897FD4">
          <w:t>}</w:t>
        </w:r>
      </w:ins>
    </w:p>
    <w:p w14:paraId="3AAE8EAC" w14:textId="26BFC540" w:rsidR="00ED612D" w:rsidDel="004B295A" w:rsidRDefault="00C8484C" w:rsidP="00ED612D">
      <w:pPr>
        <w:pStyle w:val="Snt1"/>
        <w:rPr>
          <w:del w:id="772" w:author="Timo Kaskinen" w:date="2017-06-28T13:38:00Z"/>
        </w:rPr>
      </w:pPr>
      <w:del w:id="773" w:author="Timo Kaskinen" w:date="2017-06-28T13:38:00Z">
        <w:r w:rsidDel="004B295A">
          <w:delText>4</w:delText>
        </w:r>
        <w:r w:rsidR="00ED612D" w:rsidDel="004B295A">
          <w:delText>. PAKOLLINEN yksi [1..1] text</w:delText>
        </w:r>
      </w:del>
    </w:p>
    <w:p w14:paraId="55A4338D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D0AE4E7" w14:textId="29972592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B75DAEA" w14:textId="73407821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 xml:space="preserve">] value </w:t>
      </w:r>
      <w:r w:rsidR="00B40E2A">
        <w:t>Kasvojen</w:t>
      </w:r>
      <w:r w:rsidR="00B40E2A" w:rsidRPr="00C5435B">
        <w:t xml:space="preserve"> löydös </w:t>
      </w:r>
      <w:r w:rsidR="00B40E2A" w:rsidRPr="00021940">
        <w:t>(</w:t>
      </w:r>
      <w:r w:rsidR="00B40E2A">
        <w:t>404</w:t>
      </w:r>
      <w:r w:rsidR="00B40E2A" w:rsidRPr="00021940">
        <w:t xml:space="preserve">), arvo annetaan luokituksesta ENSIH – </w:t>
      </w:r>
      <w:r w:rsidR="00B40E2A">
        <w:t>Kasvojen</w:t>
      </w:r>
      <w:r w:rsidR="00B40E2A" w:rsidRPr="00C5435B">
        <w:t xml:space="preserve"> löydös</w:t>
      </w:r>
      <w:r w:rsidR="00B40E2A" w:rsidRPr="00021940">
        <w:t xml:space="preserve"> (codeSystem: 1.2.246.537.6.</w:t>
      </w:r>
      <w:r w:rsidR="00B40E2A">
        <w:t>3022</w:t>
      </w:r>
      <w:r w:rsidR="00B40E2A" w:rsidRPr="00021940">
        <w:t>.2014) CD-tietotyypillä</w:t>
      </w:r>
    </w:p>
    <w:bookmarkStart w:id="774" w:name="_Kaulan_löydös_-"/>
    <w:bookmarkEnd w:id="774"/>
    <w:p w14:paraId="3F801403" w14:textId="239B8C3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775" w:name="_Toc494272946"/>
      <w:r w:rsidR="009E0997" w:rsidRPr="00766B33">
        <w:rPr>
          <w:rStyle w:val="Hyperlinkki"/>
        </w:rPr>
        <w:t>Kaulan löydös</w:t>
      </w:r>
      <w:r>
        <w:fldChar w:fldCharType="end"/>
      </w:r>
      <w:r w:rsidR="009E0997">
        <w:t xml:space="preserve"> - observation</w:t>
      </w:r>
      <w:bookmarkEnd w:id="7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0B4D13F5" w14:textId="77777777" w:rsidTr="00627942">
        <w:tc>
          <w:tcPr>
            <w:tcW w:w="9236" w:type="dxa"/>
          </w:tcPr>
          <w:p w14:paraId="59C23A8D" w14:textId="5C2C5BB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E120FDA" w14:textId="77777777" w:rsidR="00615700" w:rsidRPr="00615700" w:rsidRDefault="00615700" w:rsidP="00B40E2A">
      <w:pPr>
        <w:pStyle w:val="Snt1"/>
        <w:rPr>
          <w:lang w:val="en-US"/>
        </w:rPr>
      </w:pPr>
    </w:p>
    <w:p w14:paraId="0F316E19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BDECA1A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76596F39" w14:textId="6926A94B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405</w:t>
      </w:r>
      <w:r w:rsidR="00B40E2A" w:rsidRPr="0082643A">
        <w:t xml:space="preserve">" </w:t>
      </w:r>
      <w:r w:rsidR="00B40E2A">
        <w:t xml:space="preserve">Kaulan </w:t>
      </w:r>
      <w:r w:rsidR="00B40E2A" w:rsidRPr="00C5435B">
        <w:t>löydös</w:t>
      </w:r>
      <w:r w:rsidR="00B40E2A">
        <w:t xml:space="preserve"> 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0A08568A" w14:textId="77777777" w:rsidR="004B295A" w:rsidRDefault="004B295A" w:rsidP="004B295A">
      <w:pPr>
        <w:pStyle w:val="Snt1"/>
        <w:rPr>
          <w:ins w:id="776" w:author="Timo Kaskinen" w:date="2017-06-28T13:39:00Z"/>
        </w:rPr>
      </w:pPr>
      <w:ins w:id="777" w:author="Timo Kaskinen" w:date="2017-06-28T13:39:00Z">
        <w:r>
          <w:t>4. EHDOLLISESTI PAKOLLINEN nolla tai yksi [0..1] text</w:t>
        </w:r>
      </w:ins>
    </w:p>
    <w:p w14:paraId="7CEC9E8E" w14:textId="48FF2441" w:rsidR="004B295A" w:rsidRDefault="004B295A" w:rsidP="004B295A">
      <w:pPr>
        <w:pStyle w:val="Snt2"/>
        <w:rPr>
          <w:ins w:id="778" w:author="Timo Kaskinen" w:date="2017-06-28T13:39:00Z"/>
        </w:rPr>
      </w:pPr>
      <w:ins w:id="779" w:author="Timo Kaskinen" w:date="2017-06-28T13:39:00Z">
        <w:r w:rsidRPr="00897FD4">
          <w:t xml:space="preserve">{JOS </w:t>
        </w:r>
        <w:r>
          <w:t>Kaulan</w:t>
        </w:r>
        <w:r w:rsidRPr="00C5435B">
          <w:t xml:space="preserve"> löydös </w:t>
        </w:r>
        <w:r w:rsidRPr="00021940">
          <w:t>(</w:t>
        </w:r>
        <w:r>
          <w:t>405</w:t>
        </w:r>
        <w:r w:rsidRPr="00021940">
          <w:t>)</w:t>
        </w:r>
        <w:r w:rsidRPr="00897FD4">
          <w:t xml:space="preserve"> </w:t>
        </w:r>
        <w:r>
          <w:t>≠</w:t>
        </w:r>
        <w:r w:rsidRPr="00897FD4">
          <w:t xml:space="preserve"> </w:t>
        </w:r>
        <w:r>
          <w:t>40</w:t>
        </w:r>
      </w:ins>
      <w:ins w:id="780" w:author="Timo Kaskinen" w:date="2017-06-28T13:40:00Z">
        <w:r>
          <w:t>5</w:t>
        </w:r>
      </w:ins>
      <w:ins w:id="781" w:author="Timo Kaskinen" w:date="2017-06-28T13:39:00Z">
        <w:r>
          <w:t>001 Normaali</w:t>
        </w:r>
        <w:r w:rsidRPr="00897FD4">
          <w:t>}</w:t>
        </w:r>
      </w:ins>
    </w:p>
    <w:p w14:paraId="175A849D" w14:textId="2C566909" w:rsidR="00ED612D" w:rsidDel="004B295A" w:rsidRDefault="00C8484C" w:rsidP="00ED612D">
      <w:pPr>
        <w:pStyle w:val="Snt1"/>
        <w:rPr>
          <w:del w:id="782" w:author="Timo Kaskinen" w:date="2017-06-28T13:39:00Z"/>
        </w:rPr>
      </w:pPr>
      <w:del w:id="783" w:author="Timo Kaskinen" w:date="2017-06-28T13:39:00Z">
        <w:r w:rsidDel="004B295A">
          <w:delText>4</w:delText>
        </w:r>
        <w:r w:rsidR="00ED612D" w:rsidDel="004B295A">
          <w:delText>. PAKOLLINEN yksi [1..1] text</w:delText>
        </w:r>
      </w:del>
    </w:p>
    <w:p w14:paraId="069E2D17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2A78A4B" w14:textId="5A3EF066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865087E" w14:textId="04B4A55E" w:rsidR="00B40E2A" w:rsidRDefault="00C8484C" w:rsidP="00B40E2A">
      <w:pPr>
        <w:pStyle w:val="Snt1"/>
      </w:pPr>
      <w:r>
        <w:lastRenderedPageBreak/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>
        <w:t>Kaulan</w:t>
      </w:r>
      <w:r w:rsidR="00B40E2A" w:rsidRPr="00C5435B">
        <w:t xml:space="preserve"> löydös </w:t>
      </w:r>
      <w:r w:rsidR="00B40E2A" w:rsidRPr="00021940">
        <w:t>(</w:t>
      </w:r>
      <w:r w:rsidR="00B40E2A">
        <w:t>405</w:t>
      </w:r>
      <w:r w:rsidR="00B40E2A" w:rsidRPr="00021940">
        <w:t xml:space="preserve">), arvo annetaan luokituksesta ENSIH – </w:t>
      </w:r>
      <w:r w:rsidR="00B40E2A">
        <w:t>Kaulan</w:t>
      </w:r>
      <w:r w:rsidR="00B40E2A" w:rsidRPr="00C5435B">
        <w:t xml:space="preserve"> löydös</w:t>
      </w:r>
      <w:r w:rsidR="00B40E2A" w:rsidRPr="00021940">
        <w:t xml:space="preserve"> (codeSystem: 1.2.246.537.6.</w:t>
      </w:r>
      <w:r w:rsidR="00B40E2A">
        <w:t>3023</w:t>
      </w:r>
      <w:r w:rsidR="00B40E2A" w:rsidRPr="00021940">
        <w:t>.2014) CD-tietotyypillä</w:t>
      </w:r>
    </w:p>
    <w:bookmarkStart w:id="784" w:name="_Rintakehän_tai_keuhkojen"/>
    <w:bookmarkEnd w:id="784"/>
    <w:p w14:paraId="2F8C81A5" w14:textId="31B80A51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785" w:name="_Toc494272947"/>
      <w:r w:rsidR="009E0997" w:rsidRPr="00766B33">
        <w:rPr>
          <w:rStyle w:val="Hyperlinkki"/>
        </w:rPr>
        <w:t>Rintakehän tai keuhkojen löydös</w:t>
      </w:r>
      <w:r>
        <w:fldChar w:fldCharType="end"/>
      </w:r>
      <w:r w:rsidR="009E0997">
        <w:t xml:space="preserve"> - observation</w:t>
      </w:r>
      <w:bookmarkEnd w:id="7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664ACEB5" w14:textId="77777777" w:rsidTr="00627942">
        <w:tc>
          <w:tcPr>
            <w:tcW w:w="9236" w:type="dxa"/>
          </w:tcPr>
          <w:p w14:paraId="747FCF90" w14:textId="60DED6FF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7036497" w14:textId="77777777" w:rsidR="00615700" w:rsidRPr="00615700" w:rsidRDefault="00615700" w:rsidP="00B40E2A">
      <w:pPr>
        <w:pStyle w:val="Snt1"/>
        <w:rPr>
          <w:lang w:val="en-US"/>
        </w:rPr>
      </w:pPr>
    </w:p>
    <w:p w14:paraId="68D65483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E063D11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01751F34" w14:textId="2D0B37D9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406</w:t>
      </w:r>
      <w:r w:rsidR="00B40E2A" w:rsidRPr="0082643A">
        <w:t xml:space="preserve">" </w:t>
      </w:r>
      <w:r w:rsidR="00B40E2A" w:rsidRPr="00B40E2A">
        <w:t xml:space="preserve">Rintakehän tai keuhkojen löydös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56946068" w14:textId="77777777" w:rsidR="004B295A" w:rsidRDefault="004B295A" w:rsidP="004B295A">
      <w:pPr>
        <w:pStyle w:val="Snt1"/>
        <w:rPr>
          <w:ins w:id="786" w:author="Timo Kaskinen" w:date="2017-06-28T13:40:00Z"/>
        </w:rPr>
      </w:pPr>
      <w:ins w:id="787" w:author="Timo Kaskinen" w:date="2017-06-28T13:40:00Z">
        <w:r>
          <w:t>4. EHDOLLISESTI PAKOLLINEN nolla tai yksi [0..1] text</w:t>
        </w:r>
      </w:ins>
    </w:p>
    <w:p w14:paraId="1543667A" w14:textId="46273330" w:rsidR="004B295A" w:rsidRDefault="004B295A" w:rsidP="004B295A">
      <w:pPr>
        <w:pStyle w:val="Snt2"/>
        <w:rPr>
          <w:ins w:id="788" w:author="Timo Kaskinen" w:date="2017-06-28T13:40:00Z"/>
        </w:rPr>
      </w:pPr>
      <w:ins w:id="789" w:author="Timo Kaskinen" w:date="2017-06-28T13:40:00Z">
        <w:r w:rsidRPr="00897FD4">
          <w:t xml:space="preserve">{JOS </w:t>
        </w:r>
        <w:r w:rsidRPr="00B40E2A">
          <w:t xml:space="preserve">Rintakehän tai keuhkojen löydös </w:t>
        </w:r>
        <w:r w:rsidRPr="00021940">
          <w:t>(</w:t>
        </w:r>
        <w:r>
          <w:t>406</w:t>
        </w:r>
        <w:r w:rsidRPr="00021940">
          <w:t>)</w:t>
        </w:r>
        <w:r w:rsidRPr="00897FD4">
          <w:t xml:space="preserve"> </w:t>
        </w:r>
        <w:r>
          <w:t>≠</w:t>
        </w:r>
        <w:r w:rsidRPr="00897FD4">
          <w:t xml:space="preserve"> </w:t>
        </w:r>
        <w:r>
          <w:t>40</w:t>
        </w:r>
      </w:ins>
      <w:ins w:id="790" w:author="Timo Kaskinen" w:date="2017-06-28T13:41:00Z">
        <w:r>
          <w:t>6</w:t>
        </w:r>
      </w:ins>
      <w:ins w:id="791" w:author="Timo Kaskinen" w:date="2017-06-28T13:40:00Z">
        <w:r>
          <w:t>001 Normaali</w:t>
        </w:r>
        <w:r w:rsidRPr="00897FD4">
          <w:t>}</w:t>
        </w:r>
      </w:ins>
    </w:p>
    <w:p w14:paraId="7D348BB7" w14:textId="1E23983F" w:rsidR="00ED612D" w:rsidDel="004B295A" w:rsidRDefault="00C8484C" w:rsidP="00ED612D">
      <w:pPr>
        <w:pStyle w:val="Snt1"/>
        <w:rPr>
          <w:del w:id="792" w:author="Timo Kaskinen" w:date="2017-06-28T13:40:00Z"/>
        </w:rPr>
      </w:pPr>
      <w:del w:id="793" w:author="Timo Kaskinen" w:date="2017-06-28T13:40:00Z">
        <w:r w:rsidDel="004B295A">
          <w:delText>4</w:delText>
        </w:r>
        <w:r w:rsidR="00ED612D" w:rsidDel="004B295A">
          <w:delText>. PAKOLLINEN yksi [1..1] text</w:delText>
        </w:r>
      </w:del>
    </w:p>
    <w:p w14:paraId="63E0ECCE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48202094" w14:textId="3BA9A804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38F6B1E2" w14:textId="5D3315F9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value </w:t>
      </w:r>
      <w:r w:rsidR="00B40E2A" w:rsidRPr="00B40E2A">
        <w:t xml:space="preserve">Rintakehän tai keuhkojen löydös </w:t>
      </w:r>
      <w:r w:rsidR="00B40E2A" w:rsidRPr="00021940">
        <w:t>(</w:t>
      </w:r>
      <w:r w:rsidR="00B40E2A">
        <w:t>406</w:t>
      </w:r>
      <w:r w:rsidR="00B40E2A" w:rsidRPr="00021940">
        <w:t xml:space="preserve">), arvo annetaan luokituksesta ENSIH – </w:t>
      </w:r>
      <w:r w:rsidR="00B40E2A" w:rsidRPr="00B40E2A">
        <w:t>Rintakehän tai keuhkojen löydös</w:t>
      </w:r>
      <w:r w:rsidR="00B40E2A" w:rsidRPr="00021940">
        <w:t xml:space="preserve"> (codeSystem: 1.2.246.537.6.</w:t>
      </w:r>
      <w:r w:rsidR="00B40E2A">
        <w:t>3024</w:t>
      </w:r>
      <w:r w:rsidR="00B40E2A" w:rsidRPr="00021940">
        <w:t>.2014) CD-tietotyypillä</w:t>
      </w:r>
    </w:p>
    <w:bookmarkStart w:id="794" w:name="_Sydämen_kuuntelulöydös_-"/>
    <w:bookmarkEnd w:id="794"/>
    <w:p w14:paraId="3C566684" w14:textId="008F3C2A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795" w:name="_Toc494272948"/>
      <w:r w:rsidR="009E0997" w:rsidRPr="00766B33">
        <w:rPr>
          <w:rStyle w:val="Hyperlinkki"/>
        </w:rPr>
        <w:t>Sydämen kuuntelulöydös</w:t>
      </w:r>
      <w:r>
        <w:fldChar w:fldCharType="end"/>
      </w:r>
      <w:r w:rsidR="009E0997">
        <w:t xml:space="preserve"> - observation</w:t>
      </w:r>
      <w:bookmarkEnd w:id="7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4BC46117" w14:textId="77777777" w:rsidTr="00627942">
        <w:tc>
          <w:tcPr>
            <w:tcW w:w="9236" w:type="dxa"/>
          </w:tcPr>
          <w:p w14:paraId="0E32BE8A" w14:textId="05D6C4C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E8D848" w14:textId="77777777" w:rsidR="00615700" w:rsidRPr="00615700" w:rsidRDefault="00615700" w:rsidP="00B40E2A">
      <w:pPr>
        <w:pStyle w:val="Snt1"/>
        <w:rPr>
          <w:lang w:val="en-US"/>
        </w:rPr>
      </w:pPr>
    </w:p>
    <w:p w14:paraId="27D46FBE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B3EBA9E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1BCF89D8" w14:textId="436340EF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407</w:t>
      </w:r>
      <w:r w:rsidR="00B40E2A" w:rsidRPr="0082643A">
        <w:t xml:space="preserve">" </w:t>
      </w:r>
      <w:r w:rsidR="00B40E2A" w:rsidRPr="00B40E2A">
        <w:t xml:space="preserve">Sydämen kuuntelulöydös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510FDC5" w14:textId="77777777" w:rsidR="004B295A" w:rsidRDefault="004B295A" w:rsidP="004B295A">
      <w:pPr>
        <w:pStyle w:val="Snt1"/>
        <w:rPr>
          <w:ins w:id="796" w:author="Timo Kaskinen" w:date="2017-06-28T13:41:00Z"/>
        </w:rPr>
      </w:pPr>
      <w:ins w:id="797" w:author="Timo Kaskinen" w:date="2017-06-28T13:41:00Z">
        <w:r>
          <w:t>4. EHDOLLISESTI PAKOLLINEN nolla tai yksi [0..1] text</w:t>
        </w:r>
      </w:ins>
    </w:p>
    <w:p w14:paraId="47E43A05" w14:textId="35151A6C" w:rsidR="004B295A" w:rsidRDefault="004B295A" w:rsidP="004B295A">
      <w:pPr>
        <w:pStyle w:val="Snt2"/>
        <w:rPr>
          <w:ins w:id="798" w:author="Timo Kaskinen" w:date="2017-06-28T13:41:00Z"/>
        </w:rPr>
      </w:pPr>
      <w:ins w:id="799" w:author="Timo Kaskinen" w:date="2017-06-28T13:41:00Z">
        <w:r w:rsidRPr="00897FD4">
          <w:t xml:space="preserve">{JOS </w:t>
        </w:r>
      </w:ins>
      <w:ins w:id="800" w:author="Timo Kaskinen" w:date="2017-06-28T13:42:00Z">
        <w:r w:rsidRPr="00B40E2A">
          <w:t xml:space="preserve">Sydämen kuuntelulöydös </w:t>
        </w:r>
        <w:r w:rsidRPr="00021940">
          <w:t>(</w:t>
        </w:r>
        <w:r>
          <w:t>407</w:t>
        </w:r>
        <w:r w:rsidRPr="00021940">
          <w:t>)</w:t>
        </w:r>
      </w:ins>
      <w:ins w:id="801" w:author="Timo Kaskinen" w:date="2017-06-28T13:41:00Z">
        <w:r w:rsidRPr="00897FD4">
          <w:t xml:space="preserve"> </w:t>
        </w:r>
        <w:r>
          <w:t>≠</w:t>
        </w:r>
        <w:r w:rsidRPr="00897FD4">
          <w:t xml:space="preserve"> </w:t>
        </w:r>
        <w:r>
          <w:t>40</w:t>
        </w:r>
      </w:ins>
      <w:ins w:id="802" w:author="Timo Kaskinen" w:date="2017-06-28T13:43:00Z">
        <w:r>
          <w:t>7</w:t>
        </w:r>
      </w:ins>
      <w:ins w:id="803" w:author="Timo Kaskinen" w:date="2017-06-28T13:41:00Z">
        <w:r>
          <w:t>001 Normaali</w:t>
        </w:r>
        <w:r w:rsidRPr="00897FD4">
          <w:t>}</w:t>
        </w:r>
      </w:ins>
    </w:p>
    <w:p w14:paraId="46E98875" w14:textId="308FBB4B" w:rsidR="00ED612D" w:rsidDel="004B295A" w:rsidRDefault="00C8484C" w:rsidP="00ED612D">
      <w:pPr>
        <w:pStyle w:val="Snt1"/>
        <w:rPr>
          <w:del w:id="804" w:author="Timo Kaskinen" w:date="2017-06-28T13:41:00Z"/>
        </w:rPr>
      </w:pPr>
      <w:del w:id="805" w:author="Timo Kaskinen" w:date="2017-06-28T13:41:00Z">
        <w:r w:rsidDel="004B295A">
          <w:delText>4</w:delText>
        </w:r>
        <w:r w:rsidR="00ED612D" w:rsidDel="004B295A">
          <w:delText>. PAKOLLINEN yksi [1..1] text</w:delText>
        </w:r>
      </w:del>
    </w:p>
    <w:p w14:paraId="0824C062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181F78A4" w14:textId="27527455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F563D48" w14:textId="08A93295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 w:rsidRPr="00B40E2A">
        <w:t xml:space="preserve">Sydämen kuuntelulöydös </w:t>
      </w:r>
      <w:r w:rsidR="00B40E2A" w:rsidRPr="00021940">
        <w:t>(</w:t>
      </w:r>
      <w:r w:rsidR="00B40E2A">
        <w:t>407</w:t>
      </w:r>
      <w:r w:rsidR="00B40E2A" w:rsidRPr="00021940">
        <w:t xml:space="preserve">), arvo annetaan luokituksesta ENSIH – </w:t>
      </w:r>
      <w:r w:rsidR="00B40E2A" w:rsidRPr="00B40E2A">
        <w:t xml:space="preserve">Sydämen kuuntelulöydös </w:t>
      </w:r>
      <w:r w:rsidR="00B40E2A" w:rsidRPr="00021940">
        <w:t>(codeSystem: 1.2.246.537.6.</w:t>
      </w:r>
      <w:r w:rsidR="00B40E2A">
        <w:t>3025</w:t>
      </w:r>
      <w:r w:rsidR="00B40E2A" w:rsidRPr="00021940">
        <w:t>.2014) CD-tietotyypillä</w:t>
      </w:r>
    </w:p>
    <w:bookmarkStart w:id="806" w:name="_Vatsan_löydös_-"/>
    <w:bookmarkEnd w:id="806"/>
    <w:p w14:paraId="59A7AC0B" w14:textId="728D07FE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807" w:name="_Toc494272949"/>
      <w:r w:rsidR="009E0997" w:rsidRPr="004D63D3">
        <w:rPr>
          <w:rStyle w:val="Hyperlinkki"/>
        </w:rPr>
        <w:t>Vatsan löydös</w:t>
      </w:r>
      <w:r>
        <w:fldChar w:fldCharType="end"/>
      </w:r>
      <w:r w:rsidR="009E0997">
        <w:t xml:space="preserve"> - observation</w:t>
      </w:r>
      <w:bookmarkEnd w:id="80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223377F5" w14:textId="77777777" w:rsidTr="00627942">
        <w:tc>
          <w:tcPr>
            <w:tcW w:w="9236" w:type="dxa"/>
          </w:tcPr>
          <w:p w14:paraId="5899E001" w14:textId="70F6A4C6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7CD8898" w14:textId="77777777" w:rsidR="00615700" w:rsidRPr="00615700" w:rsidRDefault="00615700" w:rsidP="00B40E2A">
      <w:pPr>
        <w:pStyle w:val="Snt1"/>
        <w:rPr>
          <w:lang w:val="en-US"/>
        </w:rPr>
      </w:pPr>
    </w:p>
    <w:p w14:paraId="074A50B8" w14:textId="77777777" w:rsidR="00B40E2A" w:rsidRPr="0003454B" w:rsidRDefault="00B40E2A" w:rsidP="00B40E2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396AD4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49075785" w14:textId="4C474D93" w:rsidR="00B40E2A" w:rsidRDefault="00C8484C" w:rsidP="00B40E2A">
      <w:pPr>
        <w:pStyle w:val="Snt1"/>
      </w:pPr>
      <w:r>
        <w:t>3</w:t>
      </w:r>
      <w:r w:rsidR="00B40E2A" w:rsidRPr="00AE0334">
        <w:t xml:space="preserve">. PAKOLLINEN yksi [1..1] </w:t>
      </w:r>
      <w:r w:rsidR="00B40E2A" w:rsidRPr="0082643A">
        <w:t>code/@code="</w:t>
      </w:r>
      <w:r w:rsidR="00B40E2A">
        <w:t>409</w:t>
      </w:r>
      <w:r w:rsidR="00B40E2A" w:rsidRPr="0082643A">
        <w:t xml:space="preserve">" </w:t>
      </w:r>
      <w:r w:rsidR="00B40E2A">
        <w:t>Vatsan löydös</w:t>
      </w:r>
      <w:r w:rsidR="00B40E2A" w:rsidRPr="00B40E2A">
        <w:t xml:space="preserve"> </w:t>
      </w:r>
      <w:r w:rsidR="00B40E2A">
        <w:t>(codeSystem</w:t>
      </w:r>
      <w:r w:rsidR="00B40E2A" w:rsidRPr="0095153D">
        <w:t xml:space="preserve">: </w:t>
      </w:r>
      <w:r w:rsidR="00B40E2A" w:rsidRPr="007E0AC1">
        <w:t>1.2.246.537.6.12.2002.348</w:t>
      </w:r>
      <w:r w:rsidR="00B40E2A" w:rsidRPr="0095153D">
        <w:t>)</w:t>
      </w:r>
    </w:p>
    <w:p w14:paraId="1DDF6CF5" w14:textId="77777777" w:rsidR="004B295A" w:rsidRDefault="004B295A" w:rsidP="004B295A">
      <w:pPr>
        <w:pStyle w:val="Snt1"/>
        <w:rPr>
          <w:ins w:id="808" w:author="Timo Kaskinen" w:date="2017-06-28T13:43:00Z"/>
        </w:rPr>
      </w:pPr>
      <w:ins w:id="809" w:author="Timo Kaskinen" w:date="2017-06-28T13:43:00Z">
        <w:r>
          <w:t>4. EHDOLLISESTI PAKOLLINEN nolla tai yksi [0..1] text</w:t>
        </w:r>
      </w:ins>
    </w:p>
    <w:p w14:paraId="1F63AA3A" w14:textId="07F9D49A" w:rsidR="004B295A" w:rsidRDefault="004B295A" w:rsidP="004B295A">
      <w:pPr>
        <w:pStyle w:val="Snt2"/>
        <w:rPr>
          <w:ins w:id="810" w:author="Timo Kaskinen" w:date="2017-06-28T13:43:00Z"/>
        </w:rPr>
      </w:pPr>
      <w:ins w:id="811" w:author="Timo Kaskinen" w:date="2017-06-28T13:43:00Z">
        <w:r w:rsidRPr="00897FD4">
          <w:t xml:space="preserve">{JOS </w:t>
        </w:r>
        <w:r>
          <w:t>Vatsan löydös</w:t>
        </w:r>
        <w:r w:rsidRPr="00B40E2A">
          <w:t xml:space="preserve"> </w:t>
        </w:r>
        <w:r w:rsidRPr="00021940">
          <w:t>(</w:t>
        </w:r>
        <w:r>
          <w:t>409</w:t>
        </w:r>
        <w:r w:rsidRPr="00021940">
          <w:t>)</w:t>
        </w:r>
        <w:r w:rsidRPr="00897FD4">
          <w:t xml:space="preserve"> </w:t>
        </w:r>
        <w:r>
          <w:t>≠</w:t>
        </w:r>
        <w:r w:rsidRPr="00897FD4">
          <w:t xml:space="preserve"> </w:t>
        </w:r>
        <w:r>
          <w:t>409001 Normaali</w:t>
        </w:r>
        <w:r w:rsidRPr="00897FD4">
          <w:t>}</w:t>
        </w:r>
      </w:ins>
    </w:p>
    <w:p w14:paraId="04F514D8" w14:textId="07107830" w:rsidR="00ED612D" w:rsidDel="004B295A" w:rsidRDefault="00C8484C" w:rsidP="00ED612D">
      <w:pPr>
        <w:pStyle w:val="Snt1"/>
        <w:rPr>
          <w:del w:id="812" w:author="Timo Kaskinen" w:date="2017-06-28T13:43:00Z"/>
        </w:rPr>
      </w:pPr>
      <w:del w:id="813" w:author="Timo Kaskinen" w:date="2017-06-28T13:43:00Z">
        <w:r w:rsidDel="004B295A">
          <w:delText>4</w:delText>
        </w:r>
        <w:r w:rsidR="00ED612D" w:rsidDel="004B295A">
          <w:delText>. PAKOLLINEN yksi [1..1] text</w:delText>
        </w:r>
      </w:del>
    </w:p>
    <w:p w14:paraId="492D6082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3615BF1" w14:textId="18F44B3D" w:rsidR="001F213E" w:rsidRPr="0003454B" w:rsidRDefault="00C8484C" w:rsidP="001F213E">
      <w:pPr>
        <w:pStyle w:val="Snt1"/>
      </w:pPr>
      <w:r>
        <w:lastRenderedPageBreak/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7CE67B81" w14:textId="19C46A86" w:rsidR="00B40E2A" w:rsidRDefault="00C8484C" w:rsidP="00B40E2A">
      <w:pPr>
        <w:pStyle w:val="Snt1"/>
      </w:pPr>
      <w:r>
        <w:t>6</w:t>
      </w:r>
      <w:r w:rsidR="00B40E2A" w:rsidRPr="00AE0334">
        <w:t xml:space="preserve">. </w:t>
      </w:r>
      <w:r w:rsidR="00B40E2A" w:rsidRPr="00021940">
        <w:t>PAKOLLINEN yksi</w:t>
      </w:r>
      <w:r w:rsidR="00B40E2A">
        <w:t xml:space="preserve"> tai useampi [1..*</w:t>
      </w:r>
      <w:r w:rsidR="00B40E2A" w:rsidRPr="00021940">
        <w:t>]</w:t>
      </w:r>
      <w:r w:rsidR="00B40E2A">
        <w:t xml:space="preserve"> </w:t>
      </w:r>
      <w:r w:rsidR="00B40E2A" w:rsidRPr="00021940">
        <w:t xml:space="preserve">value </w:t>
      </w:r>
      <w:r w:rsidR="00B40E2A">
        <w:t>Vatsan löydös</w:t>
      </w:r>
      <w:r w:rsidR="00B40E2A" w:rsidRPr="00B40E2A">
        <w:t xml:space="preserve"> </w:t>
      </w:r>
      <w:r w:rsidR="00B40E2A" w:rsidRPr="00021940">
        <w:t>(</w:t>
      </w:r>
      <w:r w:rsidR="00B40E2A">
        <w:t>409</w:t>
      </w:r>
      <w:r w:rsidR="00B40E2A" w:rsidRPr="00021940">
        <w:t xml:space="preserve">), arvo annetaan luokituksesta ENSIH – </w:t>
      </w:r>
      <w:r w:rsidR="00B40E2A">
        <w:t>Vatsan löydös</w:t>
      </w:r>
      <w:r w:rsidR="00B40E2A" w:rsidRPr="00B40E2A">
        <w:t xml:space="preserve"> </w:t>
      </w:r>
      <w:r w:rsidR="00B40E2A" w:rsidRPr="00021940">
        <w:t>(codeSystem: 1.2.246.537.6.</w:t>
      </w:r>
      <w:r w:rsidR="00B40E2A">
        <w:t>302</w:t>
      </w:r>
      <w:r w:rsidR="001B1DE0">
        <w:t>7</w:t>
      </w:r>
      <w:r w:rsidR="00B40E2A" w:rsidRPr="00021940">
        <w:t>.2014) CD-tietotyypillä</w:t>
      </w:r>
    </w:p>
    <w:p w14:paraId="49253843" w14:textId="2B5D8194" w:rsidR="00B40E2A" w:rsidRDefault="00C8484C" w:rsidP="00B40E2A">
      <w:pPr>
        <w:pStyle w:val="Snt1"/>
      </w:pPr>
      <w:r>
        <w:t>7</w:t>
      </w:r>
      <w:r w:rsidR="00B40E2A">
        <w:t xml:space="preserve">. VAPAAEHTOINEN nolla tai yksi [0..1] targetSiteCode </w:t>
      </w:r>
      <w:r w:rsidR="001B1DE0">
        <w:t>Vatsan löydöksen sijainti (408)</w:t>
      </w:r>
      <w:r w:rsidR="00B40E2A">
        <w:t>,</w:t>
      </w:r>
      <w:r w:rsidR="001B1DE0">
        <w:t xml:space="preserve"> </w:t>
      </w:r>
      <w:r w:rsidR="00B40E2A" w:rsidRPr="00021940">
        <w:t xml:space="preserve">arvo annetaan luokituksesta ENSIH – </w:t>
      </w:r>
      <w:r w:rsidR="001B1DE0">
        <w:t>Vatsan löydöksen sijainti</w:t>
      </w:r>
      <w:r w:rsidR="00B40E2A" w:rsidRPr="00B40E2A">
        <w:t xml:space="preserve"> </w:t>
      </w:r>
      <w:r w:rsidR="00B40E2A" w:rsidRPr="00021940">
        <w:t>(codeSystem: 1.2.246.537.6.</w:t>
      </w:r>
      <w:r w:rsidR="00B40E2A">
        <w:t>302</w:t>
      </w:r>
      <w:r w:rsidR="001B1DE0">
        <w:t>6</w:t>
      </w:r>
      <w:r w:rsidR="00B40E2A" w:rsidRPr="00021940">
        <w:t>.2014) C</w:t>
      </w:r>
      <w:r w:rsidR="001B1DE0">
        <w:t>E</w:t>
      </w:r>
      <w:r w:rsidR="00B40E2A" w:rsidRPr="00021940">
        <w:t>-tietotyypillä</w:t>
      </w:r>
    </w:p>
    <w:p w14:paraId="73BDA24F" w14:textId="77777777" w:rsidR="00955C52" w:rsidRDefault="00955C52" w:rsidP="00B40E2A">
      <w:pPr>
        <w:pStyle w:val="Snt1"/>
      </w:pPr>
    </w:p>
    <w:p w14:paraId="4D0899F9" w14:textId="2623978A" w:rsidR="00955C52" w:rsidRDefault="00955C52" w:rsidP="00B40E2A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814" w:name="_Lantion_tai_sukuelinten"/>
    <w:bookmarkEnd w:id="814"/>
    <w:p w14:paraId="108016E3" w14:textId="5899E406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815" w:name="_Toc494272950"/>
      <w:r w:rsidR="009E0997" w:rsidRPr="004D63D3">
        <w:rPr>
          <w:rStyle w:val="Hyperlinkki"/>
        </w:rPr>
        <w:t>Lantion tai sukuelinten löydös</w:t>
      </w:r>
      <w:r>
        <w:fldChar w:fldCharType="end"/>
      </w:r>
      <w:r w:rsidR="009E0997">
        <w:t xml:space="preserve"> - observation</w:t>
      </w:r>
      <w:bookmarkEnd w:id="81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6DA57532" w14:textId="77777777" w:rsidTr="00627942">
        <w:tc>
          <w:tcPr>
            <w:tcW w:w="9236" w:type="dxa"/>
          </w:tcPr>
          <w:p w14:paraId="74B20CE4" w14:textId="7B5E0CF9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B8DB391" w14:textId="77777777" w:rsidR="00615700" w:rsidRPr="00615700" w:rsidRDefault="00615700" w:rsidP="001B1DE0">
      <w:pPr>
        <w:pStyle w:val="Snt1"/>
        <w:rPr>
          <w:lang w:val="en-US"/>
        </w:rPr>
      </w:pPr>
    </w:p>
    <w:p w14:paraId="3E88AFE1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8C55A9F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1CD02D45" w14:textId="0AAEED64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410</w:t>
      </w:r>
      <w:r w:rsidR="001B1DE0" w:rsidRPr="0082643A">
        <w:t xml:space="preserve">" </w:t>
      </w:r>
      <w:r w:rsidR="001B1DE0" w:rsidRPr="001B1DE0">
        <w:t xml:space="preserve">Lantion tai sukuelinten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7C2B375B" w14:textId="54AE1FE0" w:rsidR="004B295A" w:rsidRDefault="00FF7B07" w:rsidP="004B295A">
      <w:pPr>
        <w:pStyle w:val="Snt1"/>
        <w:rPr>
          <w:ins w:id="816" w:author="Timo Kaskinen" w:date="2017-06-28T13:45:00Z"/>
        </w:rPr>
      </w:pPr>
      <w:ins w:id="817" w:author="Timo Kaskinen" w:date="2017-06-28T13:46:00Z">
        <w:r>
          <w:t xml:space="preserve">4. </w:t>
        </w:r>
      </w:ins>
      <w:ins w:id="818" w:author="Timo Kaskinen" w:date="2017-06-28T13:45:00Z">
        <w:r w:rsidR="004B295A">
          <w:t>EHDOLLISESTI PAKOLLINEN nolla tai yksi [0..1] text</w:t>
        </w:r>
      </w:ins>
    </w:p>
    <w:p w14:paraId="20F79306" w14:textId="3596D03B" w:rsidR="004B295A" w:rsidRDefault="004B295A" w:rsidP="004B295A">
      <w:pPr>
        <w:pStyle w:val="Snt2"/>
        <w:rPr>
          <w:ins w:id="819" w:author="Timo Kaskinen" w:date="2017-06-28T13:45:00Z"/>
        </w:rPr>
      </w:pPr>
      <w:ins w:id="820" w:author="Timo Kaskinen" w:date="2017-06-28T13:45:00Z">
        <w:r w:rsidRPr="00897FD4">
          <w:t xml:space="preserve">{JOS </w:t>
        </w:r>
        <w:r w:rsidRPr="001B1DE0">
          <w:t xml:space="preserve">Lantion tai sukuelinten löydös </w:t>
        </w:r>
        <w:r w:rsidRPr="00021940">
          <w:t>(</w:t>
        </w:r>
        <w:r>
          <w:t>410</w:t>
        </w:r>
        <w:r w:rsidRPr="00021940">
          <w:t>)</w:t>
        </w:r>
        <w:r>
          <w:t xml:space="preserve"> ≠</w:t>
        </w:r>
        <w:r w:rsidRPr="00897FD4">
          <w:t xml:space="preserve"> </w:t>
        </w:r>
        <w:r>
          <w:t>410001 Normaali</w:t>
        </w:r>
        <w:r w:rsidRPr="00897FD4">
          <w:t>}</w:t>
        </w:r>
      </w:ins>
    </w:p>
    <w:p w14:paraId="6CDC4459" w14:textId="57F8BB03" w:rsidR="00ED612D" w:rsidDel="004B295A" w:rsidRDefault="00C8484C" w:rsidP="00ED612D">
      <w:pPr>
        <w:pStyle w:val="Snt1"/>
        <w:rPr>
          <w:del w:id="821" w:author="Timo Kaskinen" w:date="2017-06-28T13:45:00Z"/>
        </w:rPr>
      </w:pPr>
      <w:del w:id="822" w:author="Timo Kaskinen" w:date="2017-06-28T13:45:00Z">
        <w:r w:rsidDel="004B295A">
          <w:delText>4</w:delText>
        </w:r>
        <w:r w:rsidR="00ED612D" w:rsidDel="004B295A">
          <w:delText>. PAKOLLINEN yksi [1..1] text</w:delText>
        </w:r>
      </w:del>
    </w:p>
    <w:p w14:paraId="59370477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59FE4D2C" w14:textId="63D9017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46968465" w14:textId="74225E0C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 w:rsidRPr="001B1DE0">
        <w:t xml:space="preserve">Lantion tai sukuelinten löydös </w:t>
      </w:r>
      <w:r w:rsidR="001B1DE0" w:rsidRPr="00021940">
        <w:t>(</w:t>
      </w:r>
      <w:r w:rsidR="001B1DE0">
        <w:t>410</w:t>
      </w:r>
      <w:r w:rsidR="001B1DE0" w:rsidRPr="00021940">
        <w:t xml:space="preserve">), arvo annetaan luokituksesta ENSIH – </w:t>
      </w:r>
      <w:r w:rsidR="001B1DE0" w:rsidRPr="001B1DE0">
        <w:t xml:space="preserve">Lantion tai sukuelinten löydös </w:t>
      </w:r>
      <w:r w:rsidR="001B1DE0" w:rsidRPr="00021940">
        <w:t>(codeSystem: 1.2.246.537.6.</w:t>
      </w:r>
      <w:r w:rsidR="001B1DE0">
        <w:t>3028</w:t>
      </w:r>
      <w:r w:rsidR="001B1DE0" w:rsidRPr="00021940">
        <w:t>) CD-tietotyypillä</w:t>
      </w:r>
    </w:p>
    <w:bookmarkStart w:id="823" w:name="_Selän_tai_selkärangan"/>
    <w:bookmarkEnd w:id="823"/>
    <w:p w14:paraId="5B33986D" w14:textId="77855AAF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824" w:name="_Toc494272951"/>
      <w:r w:rsidR="009E0997" w:rsidRPr="00766B33">
        <w:rPr>
          <w:rStyle w:val="Hyperlinkki"/>
        </w:rPr>
        <w:t>Selän tai selkärangan löydös</w:t>
      </w:r>
      <w:r>
        <w:fldChar w:fldCharType="end"/>
      </w:r>
      <w:r w:rsidR="009E0997">
        <w:t xml:space="preserve"> - observation</w:t>
      </w:r>
      <w:bookmarkEnd w:id="8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2AD92460" w14:textId="77777777" w:rsidTr="00627942">
        <w:tc>
          <w:tcPr>
            <w:tcW w:w="9236" w:type="dxa"/>
          </w:tcPr>
          <w:p w14:paraId="54D5D855" w14:textId="2C9B0391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7F8DEE6E" w14:textId="77777777" w:rsidR="00615700" w:rsidRPr="00615700" w:rsidRDefault="00615700" w:rsidP="001B1DE0">
      <w:pPr>
        <w:pStyle w:val="Snt1"/>
        <w:rPr>
          <w:lang w:val="en-US"/>
        </w:rPr>
      </w:pPr>
    </w:p>
    <w:p w14:paraId="05CFBBC8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C08396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0D6389FA" w14:textId="342E459B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412</w:t>
      </w:r>
      <w:r w:rsidR="001B1DE0" w:rsidRPr="0082643A">
        <w:t xml:space="preserve">" </w:t>
      </w:r>
      <w:r w:rsidR="001B1DE0" w:rsidRPr="001B1DE0">
        <w:t xml:space="preserve">Selän tai selkärangan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60C8EBDD" w14:textId="77777777" w:rsidR="00FF7B07" w:rsidRDefault="00FF7B07" w:rsidP="00FF7B07">
      <w:pPr>
        <w:pStyle w:val="Snt1"/>
        <w:rPr>
          <w:ins w:id="825" w:author="Timo Kaskinen" w:date="2017-06-28T13:46:00Z"/>
        </w:rPr>
      </w:pPr>
      <w:ins w:id="826" w:author="Timo Kaskinen" w:date="2017-06-28T13:46:00Z">
        <w:r>
          <w:t>4. EHDOLLISESTI PAKOLLINEN nolla tai yksi [0..1] text</w:t>
        </w:r>
      </w:ins>
    </w:p>
    <w:p w14:paraId="170D68CF" w14:textId="72522733" w:rsidR="00FF7B07" w:rsidRDefault="00FF7B07" w:rsidP="00FF7B07">
      <w:pPr>
        <w:pStyle w:val="Snt2"/>
        <w:rPr>
          <w:ins w:id="827" w:author="Timo Kaskinen" w:date="2017-06-28T13:46:00Z"/>
        </w:rPr>
      </w:pPr>
      <w:ins w:id="828" w:author="Timo Kaskinen" w:date="2017-06-28T13:46:00Z">
        <w:r w:rsidRPr="00897FD4">
          <w:t xml:space="preserve">{JOS </w:t>
        </w:r>
        <w:r w:rsidRPr="001B1DE0">
          <w:t xml:space="preserve">Selän tai selkärangan löydös </w:t>
        </w:r>
        <w:r w:rsidRPr="00021940">
          <w:t>(</w:t>
        </w:r>
        <w:r>
          <w:t>412</w:t>
        </w:r>
        <w:r w:rsidRPr="00021940">
          <w:t>)</w:t>
        </w:r>
        <w:r>
          <w:t xml:space="preserve"> ≠</w:t>
        </w:r>
        <w:r w:rsidRPr="00897FD4">
          <w:t xml:space="preserve"> </w:t>
        </w:r>
        <w:r>
          <w:t>412001 Normaali</w:t>
        </w:r>
        <w:r w:rsidRPr="00897FD4">
          <w:t>}</w:t>
        </w:r>
      </w:ins>
    </w:p>
    <w:p w14:paraId="2EB32611" w14:textId="45581FCE" w:rsidR="00ED612D" w:rsidDel="00FF7B07" w:rsidRDefault="00C8484C" w:rsidP="00ED612D">
      <w:pPr>
        <w:pStyle w:val="Snt1"/>
        <w:rPr>
          <w:del w:id="829" w:author="Timo Kaskinen" w:date="2017-06-28T13:46:00Z"/>
        </w:rPr>
      </w:pPr>
      <w:del w:id="830" w:author="Timo Kaskinen" w:date="2017-06-28T13:46:00Z">
        <w:r w:rsidDel="00FF7B07">
          <w:delText>4</w:delText>
        </w:r>
        <w:r w:rsidR="00ED612D" w:rsidDel="00FF7B07">
          <w:delText>. PAKOLLINEN yksi [1..1] text</w:delText>
        </w:r>
      </w:del>
    </w:p>
    <w:p w14:paraId="29C8360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68E66B4E" w14:textId="13BB61EB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5F2BB9C" w14:textId="4C721CFA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 w:rsidRPr="001B1DE0">
        <w:t xml:space="preserve">Selän tai selkärangan löydös </w:t>
      </w:r>
      <w:r w:rsidR="001B1DE0" w:rsidRPr="00021940">
        <w:t>(</w:t>
      </w:r>
      <w:r w:rsidR="001B1DE0">
        <w:t>412</w:t>
      </w:r>
      <w:r w:rsidR="001B1DE0" w:rsidRPr="00021940">
        <w:t xml:space="preserve">), arvo annetaan luokituksesta ENSIH – </w:t>
      </w:r>
      <w:r w:rsidR="001B1DE0" w:rsidRPr="001B1DE0">
        <w:t xml:space="preserve">Selän tai selkärangan löydös </w:t>
      </w:r>
      <w:r w:rsidR="001B1DE0" w:rsidRPr="00021940">
        <w:t>(codeSystem: 1.2.246.537.6.</w:t>
      </w:r>
      <w:r w:rsidR="001B1DE0">
        <w:t>3030</w:t>
      </w:r>
      <w:r w:rsidR="001B1DE0" w:rsidRPr="00021940">
        <w:t>.2014) CD-tietotyypillä</w:t>
      </w:r>
    </w:p>
    <w:p w14:paraId="6C1414D4" w14:textId="1DE181F0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</w:t>
      </w:r>
      <w:r w:rsidR="001B1DE0" w:rsidRPr="001B1DE0">
        <w:t xml:space="preserve">Selän tai selkärangan löydöksen sijainti </w:t>
      </w:r>
      <w:r w:rsidR="001B1DE0">
        <w:t xml:space="preserve">(411), </w:t>
      </w:r>
      <w:r w:rsidR="001B1DE0" w:rsidRPr="00021940">
        <w:t xml:space="preserve">arvo annetaan luokituksesta ENSIH – </w:t>
      </w:r>
      <w:r w:rsidR="001B1DE0" w:rsidRPr="001B1DE0">
        <w:t xml:space="preserve">Selän tai selkärangan löydöksen sijainti </w:t>
      </w:r>
      <w:r w:rsidR="001B1DE0" w:rsidRPr="00021940">
        <w:t>(codeSystem: 1.2.246.537.6.</w:t>
      </w:r>
      <w:r w:rsidR="001B1DE0">
        <w:t>3029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080CBE3A" w14:textId="77777777" w:rsidR="00CF1E56" w:rsidRDefault="00CF1E56" w:rsidP="001B1DE0">
      <w:pPr>
        <w:pStyle w:val="Snt1"/>
      </w:pPr>
    </w:p>
    <w:p w14:paraId="1B2E8CB9" w14:textId="77777777" w:rsidR="00CF1E56" w:rsidRDefault="00CF1E56" w:rsidP="00CF1E56">
      <w:pPr>
        <w:pStyle w:val="Snt1"/>
      </w:pPr>
      <w:r>
        <w:lastRenderedPageBreak/>
        <w:t>Toteutusohje: Löydöksen toistuma toteutetaan value:ta toistamalla. Mikäli sama löydös on useamman sijainnin alueella, toistetaan koko enrty-rakennetta targetSiteCode-elementin skeemarajoitteen takia.</w:t>
      </w:r>
    </w:p>
    <w:bookmarkStart w:id="831" w:name="_Raajan_löydös_-"/>
    <w:bookmarkEnd w:id="831"/>
    <w:p w14:paraId="65B3B69D" w14:textId="17E778E2" w:rsidR="009E0997" w:rsidRDefault="00766B33" w:rsidP="00A503B9">
      <w:pPr>
        <w:pStyle w:val="Otsikko3"/>
      </w:pPr>
      <w:r>
        <w:fldChar w:fldCharType="begin"/>
      </w:r>
      <w:r w:rsidR="004D63D3">
        <w:instrText>HYPERLINK  \l "_Potilaan_status"</w:instrText>
      </w:r>
      <w:r>
        <w:fldChar w:fldCharType="separate"/>
      </w:r>
      <w:bookmarkStart w:id="832" w:name="_Toc494272952"/>
      <w:r w:rsidR="009E0997" w:rsidRPr="00766B33">
        <w:rPr>
          <w:rStyle w:val="Hyperlinkki"/>
        </w:rPr>
        <w:t>Raajan löydös</w:t>
      </w:r>
      <w:r>
        <w:fldChar w:fldCharType="end"/>
      </w:r>
      <w:r w:rsidR="009E0997">
        <w:t xml:space="preserve"> - observation</w:t>
      </w:r>
      <w:bookmarkEnd w:id="83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538CAACE" w14:textId="77777777" w:rsidTr="00627942">
        <w:tc>
          <w:tcPr>
            <w:tcW w:w="9236" w:type="dxa"/>
          </w:tcPr>
          <w:p w14:paraId="7929CC39" w14:textId="68EE4C1B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7554C24" w14:textId="77777777" w:rsidR="00615700" w:rsidRPr="00615700" w:rsidRDefault="00615700" w:rsidP="001B1DE0">
      <w:pPr>
        <w:pStyle w:val="Snt1"/>
        <w:rPr>
          <w:lang w:val="en-US"/>
        </w:rPr>
      </w:pPr>
    </w:p>
    <w:p w14:paraId="4979EE03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9F3D0BE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65ACD6DC" w14:textId="18C05379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414</w:t>
      </w:r>
      <w:r w:rsidR="001B1DE0" w:rsidRPr="0082643A">
        <w:t xml:space="preserve">" </w:t>
      </w:r>
      <w:r w:rsidR="001B1DE0">
        <w:t>Raajan</w:t>
      </w:r>
      <w:r w:rsidR="001B1DE0" w:rsidRPr="001B1DE0">
        <w:t xml:space="preserve">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4E0EB36" w14:textId="77777777" w:rsidR="00FF7B07" w:rsidRDefault="00FF7B07" w:rsidP="00FF7B07">
      <w:pPr>
        <w:pStyle w:val="Snt1"/>
        <w:rPr>
          <w:ins w:id="833" w:author="Timo Kaskinen" w:date="2017-06-28T13:47:00Z"/>
        </w:rPr>
      </w:pPr>
      <w:ins w:id="834" w:author="Timo Kaskinen" w:date="2017-06-28T13:47:00Z">
        <w:r>
          <w:t>4. EHDOLLISESTI PAKOLLINEN nolla tai yksi [0..1] text</w:t>
        </w:r>
      </w:ins>
    </w:p>
    <w:p w14:paraId="43AC1F01" w14:textId="0256247B" w:rsidR="00FF7B07" w:rsidRDefault="00FF7B07" w:rsidP="00FF7B07">
      <w:pPr>
        <w:pStyle w:val="Snt2"/>
        <w:rPr>
          <w:ins w:id="835" w:author="Timo Kaskinen" w:date="2017-06-28T13:47:00Z"/>
        </w:rPr>
      </w:pPr>
      <w:ins w:id="836" w:author="Timo Kaskinen" w:date="2017-06-28T13:47:00Z">
        <w:r w:rsidRPr="00897FD4">
          <w:t xml:space="preserve">{JOS </w:t>
        </w:r>
      </w:ins>
      <w:ins w:id="837" w:author="Timo Kaskinen" w:date="2017-06-28T13:48:00Z">
        <w:r>
          <w:t>Raajan</w:t>
        </w:r>
        <w:r w:rsidRPr="001B1DE0">
          <w:t xml:space="preserve"> löydös </w:t>
        </w:r>
        <w:r w:rsidRPr="00021940">
          <w:t>(</w:t>
        </w:r>
        <w:r>
          <w:t>414</w:t>
        </w:r>
        <w:r w:rsidRPr="00021940">
          <w:t>)</w:t>
        </w:r>
        <w:r>
          <w:t xml:space="preserve"> </w:t>
        </w:r>
      </w:ins>
      <w:ins w:id="838" w:author="Timo Kaskinen" w:date="2017-06-28T13:47:00Z">
        <w:r>
          <w:t>≠</w:t>
        </w:r>
        <w:r w:rsidRPr="00897FD4">
          <w:t xml:space="preserve"> </w:t>
        </w:r>
        <w:r>
          <w:t>414001 Normaali</w:t>
        </w:r>
        <w:r w:rsidRPr="00897FD4">
          <w:t>}</w:t>
        </w:r>
      </w:ins>
    </w:p>
    <w:p w14:paraId="00CDEBA3" w14:textId="76D92EAF" w:rsidR="00ED612D" w:rsidDel="00FF7B07" w:rsidRDefault="00C8484C" w:rsidP="00ED612D">
      <w:pPr>
        <w:pStyle w:val="Snt1"/>
        <w:rPr>
          <w:del w:id="839" w:author="Timo Kaskinen" w:date="2017-06-28T13:47:00Z"/>
        </w:rPr>
      </w:pPr>
      <w:del w:id="840" w:author="Timo Kaskinen" w:date="2017-06-28T13:47:00Z">
        <w:r w:rsidDel="00FF7B07">
          <w:delText>4</w:delText>
        </w:r>
        <w:r w:rsidR="00ED612D" w:rsidDel="00FF7B07">
          <w:delText>. PAKOLLINEN yksi [1..1] text</w:delText>
        </w:r>
      </w:del>
    </w:p>
    <w:p w14:paraId="76D5830F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1C97A16B" w14:textId="244362A3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611F56A8" w14:textId="53942838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>
        <w:t>Raajan</w:t>
      </w:r>
      <w:r w:rsidR="001B1DE0" w:rsidRPr="001B1DE0">
        <w:t xml:space="preserve"> löydös </w:t>
      </w:r>
      <w:r w:rsidR="001B1DE0" w:rsidRPr="00021940">
        <w:t>(</w:t>
      </w:r>
      <w:r w:rsidR="001B1DE0">
        <w:t>414</w:t>
      </w:r>
      <w:r w:rsidR="001B1DE0" w:rsidRPr="00021940">
        <w:t xml:space="preserve">), arvo annetaan luokituksesta ENSIH – </w:t>
      </w:r>
      <w:r w:rsidR="001B1DE0">
        <w:t>Raajan</w:t>
      </w:r>
      <w:r w:rsidR="001B1DE0" w:rsidRPr="001B1DE0">
        <w:t xml:space="preserve"> löydös </w:t>
      </w:r>
      <w:r w:rsidR="001B1DE0" w:rsidRPr="00021940">
        <w:t>(codeSystem: 1.2.246.537.6.</w:t>
      </w:r>
      <w:r w:rsidR="001B1DE0">
        <w:t>3032</w:t>
      </w:r>
      <w:r w:rsidR="001B1DE0" w:rsidRPr="00021940">
        <w:t>.2014) CD-tietotyypillä</w:t>
      </w:r>
    </w:p>
    <w:p w14:paraId="0A4C5030" w14:textId="7192EDFA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Raajan </w:t>
      </w:r>
      <w:r w:rsidR="001B1DE0" w:rsidRPr="001B1DE0">
        <w:t xml:space="preserve">löydöksen sijainti </w:t>
      </w:r>
      <w:r w:rsidR="001B1DE0">
        <w:t xml:space="preserve">(413), </w:t>
      </w:r>
      <w:r w:rsidR="001B1DE0" w:rsidRPr="00021940">
        <w:t xml:space="preserve">arvo annetaan luokituksesta ENSIH – </w:t>
      </w:r>
      <w:r w:rsidR="001B1DE0">
        <w:t>Raajan</w:t>
      </w:r>
      <w:r w:rsidR="001B1DE0" w:rsidRPr="001B1DE0">
        <w:t xml:space="preserve"> löydöksen sijainti </w:t>
      </w:r>
      <w:r w:rsidR="001B1DE0" w:rsidRPr="00021940">
        <w:t>(codeSystem: 1.2.246.537.6.</w:t>
      </w:r>
      <w:r w:rsidR="001B1DE0">
        <w:t>3031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248F132D" w14:textId="77777777" w:rsidR="00CF1E56" w:rsidRDefault="00CF1E56" w:rsidP="001B1DE0">
      <w:pPr>
        <w:pStyle w:val="Snt1"/>
      </w:pPr>
    </w:p>
    <w:p w14:paraId="57E793D0" w14:textId="77777777" w:rsidR="00CF1E56" w:rsidRDefault="00CF1E56" w:rsidP="00CF1E56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841" w:name="_Silmän_löydös_-"/>
    <w:bookmarkEnd w:id="841"/>
    <w:p w14:paraId="3A719B59" w14:textId="6844FA4F" w:rsidR="009E0997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842" w:name="_Toc494272953"/>
      <w:r w:rsidR="009E0997" w:rsidRPr="004D63D3">
        <w:rPr>
          <w:rStyle w:val="Hyperlinkki"/>
        </w:rPr>
        <w:t>Silmän löydös</w:t>
      </w:r>
      <w:r>
        <w:fldChar w:fldCharType="end"/>
      </w:r>
      <w:r w:rsidR="009E0997">
        <w:t xml:space="preserve"> - observation</w:t>
      </w:r>
      <w:bookmarkEnd w:id="8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72E8614F" w14:textId="77777777" w:rsidTr="00627942">
        <w:tc>
          <w:tcPr>
            <w:tcW w:w="9236" w:type="dxa"/>
          </w:tcPr>
          <w:p w14:paraId="72243A95" w14:textId="52F4B423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68183AA" w14:textId="77777777" w:rsidR="00615700" w:rsidRPr="00615700" w:rsidRDefault="00615700" w:rsidP="001B1DE0">
      <w:pPr>
        <w:pStyle w:val="Snt1"/>
        <w:rPr>
          <w:lang w:val="en-US"/>
        </w:rPr>
      </w:pPr>
    </w:p>
    <w:p w14:paraId="739C5ED5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D12BADF" w14:textId="77777777" w:rsidR="00C8484C" w:rsidRPr="0003454B" w:rsidRDefault="00C8484C" w:rsidP="00C8484C">
      <w:pPr>
        <w:pStyle w:val="Snt1"/>
      </w:pPr>
      <w:r>
        <w:t>2. PAKOLLINEN yksi [1..1] id/@root</w:t>
      </w:r>
    </w:p>
    <w:p w14:paraId="50EF164D" w14:textId="53571AAE" w:rsidR="001B1DE0" w:rsidRDefault="00C8484C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416</w:t>
      </w:r>
      <w:r w:rsidR="001B1DE0" w:rsidRPr="0082643A">
        <w:t xml:space="preserve">" </w:t>
      </w:r>
      <w:r w:rsidR="001B1DE0">
        <w:t>Silmän</w:t>
      </w:r>
      <w:r w:rsidR="001B1DE0" w:rsidRPr="001B1DE0">
        <w:t xml:space="preserve"> löydös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0DFC8006" w14:textId="77777777" w:rsidR="00FF7B07" w:rsidRDefault="00FF7B07" w:rsidP="00FF7B07">
      <w:pPr>
        <w:pStyle w:val="Snt1"/>
        <w:rPr>
          <w:ins w:id="843" w:author="Timo Kaskinen" w:date="2017-06-28T13:49:00Z"/>
        </w:rPr>
      </w:pPr>
      <w:ins w:id="844" w:author="Timo Kaskinen" w:date="2017-06-28T13:49:00Z">
        <w:r>
          <w:t>4. EHDOLLISESTI PAKOLLINEN nolla tai yksi [0..1] text</w:t>
        </w:r>
      </w:ins>
    </w:p>
    <w:p w14:paraId="2AC8318F" w14:textId="7AB74B72" w:rsidR="00FF7B07" w:rsidRDefault="00FF7B07" w:rsidP="00FF7B07">
      <w:pPr>
        <w:pStyle w:val="Snt2"/>
        <w:rPr>
          <w:ins w:id="845" w:author="Timo Kaskinen" w:date="2017-06-28T13:49:00Z"/>
        </w:rPr>
      </w:pPr>
      <w:ins w:id="846" w:author="Timo Kaskinen" w:date="2017-06-28T13:49:00Z">
        <w:r w:rsidRPr="00897FD4">
          <w:t xml:space="preserve">{JOS </w:t>
        </w:r>
        <w:r>
          <w:t>Silmän</w:t>
        </w:r>
        <w:r w:rsidRPr="001B1DE0">
          <w:t xml:space="preserve"> löydös </w:t>
        </w:r>
        <w:r w:rsidRPr="00021940">
          <w:t>(</w:t>
        </w:r>
        <w:r>
          <w:t>416</w:t>
        </w:r>
        <w:r w:rsidRPr="00021940">
          <w:t>)</w:t>
        </w:r>
        <w:r>
          <w:t xml:space="preserve"> ≠</w:t>
        </w:r>
        <w:r w:rsidRPr="00897FD4">
          <w:t xml:space="preserve"> </w:t>
        </w:r>
        <w:r>
          <w:t>416001 Normaali</w:t>
        </w:r>
        <w:r w:rsidRPr="00897FD4">
          <w:t>}</w:t>
        </w:r>
      </w:ins>
    </w:p>
    <w:p w14:paraId="7811D527" w14:textId="245C8F91" w:rsidR="00ED612D" w:rsidDel="00FF7B07" w:rsidRDefault="00C8484C" w:rsidP="00ED612D">
      <w:pPr>
        <w:pStyle w:val="Snt1"/>
        <w:rPr>
          <w:del w:id="847" w:author="Timo Kaskinen" w:date="2017-06-28T13:49:00Z"/>
        </w:rPr>
      </w:pPr>
      <w:del w:id="848" w:author="Timo Kaskinen" w:date="2017-06-28T13:49:00Z">
        <w:r w:rsidDel="00FF7B07">
          <w:delText>4</w:delText>
        </w:r>
        <w:r w:rsidR="00ED612D" w:rsidDel="00FF7B07">
          <w:delText>. PAKOLLINEN yksi [1..1] text</w:delText>
        </w:r>
      </w:del>
    </w:p>
    <w:p w14:paraId="5F2B248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8DF92F3" w14:textId="559DA9D7" w:rsidR="001F213E" w:rsidRPr="0003454B" w:rsidRDefault="00C8484C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0C092AB8" w14:textId="61A1E834" w:rsidR="001B1DE0" w:rsidRDefault="00C8484C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r w:rsidR="001B1DE0">
        <w:t>Silmän</w:t>
      </w:r>
      <w:r w:rsidR="001B1DE0" w:rsidRPr="001B1DE0">
        <w:t xml:space="preserve"> löydös </w:t>
      </w:r>
      <w:r w:rsidR="001B1DE0" w:rsidRPr="00021940">
        <w:t>(</w:t>
      </w:r>
      <w:r w:rsidR="001B1DE0">
        <w:t>416</w:t>
      </w:r>
      <w:r w:rsidR="001B1DE0" w:rsidRPr="00021940">
        <w:t xml:space="preserve">), arvo annetaan luokituksesta ENSIH – </w:t>
      </w:r>
      <w:r w:rsidR="001B1DE0">
        <w:t>Silmän</w:t>
      </w:r>
      <w:r w:rsidR="001B1DE0" w:rsidRPr="001B1DE0">
        <w:t xml:space="preserve"> löydös </w:t>
      </w:r>
      <w:r w:rsidR="001B1DE0" w:rsidRPr="00021940">
        <w:t>(codeSystem: 1.2.246.537.6.</w:t>
      </w:r>
      <w:r w:rsidR="001B1DE0">
        <w:t>3034</w:t>
      </w:r>
      <w:r w:rsidR="001B1DE0" w:rsidRPr="00021940">
        <w:t>.2014) CD-tietotyypillä</w:t>
      </w:r>
    </w:p>
    <w:p w14:paraId="56B88C37" w14:textId="657EE72C" w:rsidR="001B1DE0" w:rsidRDefault="00C8484C" w:rsidP="001B1DE0">
      <w:pPr>
        <w:pStyle w:val="Snt1"/>
      </w:pPr>
      <w:r>
        <w:t>7</w:t>
      </w:r>
      <w:r w:rsidR="001B1DE0">
        <w:t xml:space="preserve">. VAPAAEHTOINEN nolla tai yksi [0..1] targetSiteCode Silmän </w:t>
      </w:r>
      <w:r w:rsidR="001B1DE0" w:rsidRPr="001B1DE0">
        <w:t xml:space="preserve">löydöksen sijainti </w:t>
      </w:r>
      <w:r w:rsidR="001B1DE0">
        <w:t xml:space="preserve">(415), </w:t>
      </w:r>
      <w:r w:rsidR="001B1DE0" w:rsidRPr="00021940">
        <w:t xml:space="preserve">arvo annetaan luokituksesta </w:t>
      </w:r>
      <w:r w:rsidR="0098016F">
        <w:t>THL</w:t>
      </w:r>
      <w:r w:rsidR="0098016F" w:rsidRPr="00021940">
        <w:t xml:space="preserve"> </w:t>
      </w:r>
      <w:r w:rsidR="001B1DE0" w:rsidRPr="00021940">
        <w:t xml:space="preserve">– </w:t>
      </w:r>
      <w:r w:rsidR="001B1DE0">
        <w:t>Silmän</w:t>
      </w:r>
      <w:r w:rsidR="001B1DE0" w:rsidRPr="001B1DE0">
        <w:t xml:space="preserve"> löydöksen sijainti </w:t>
      </w:r>
      <w:r w:rsidR="001B1DE0" w:rsidRPr="00021940">
        <w:t>(codeSystem: 1.2.246.537.6.</w:t>
      </w:r>
      <w:r w:rsidR="001B1DE0">
        <w:t>3033</w:t>
      </w:r>
      <w:r w:rsidR="001B1DE0" w:rsidRPr="00021940">
        <w:t>.2014) C</w:t>
      </w:r>
      <w:r w:rsidR="001B1DE0">
        <w:t>E</w:t>
      </w:r>
      <w:r w:rsidR="001B1DE0" w:rsidRPr="00021940">
        <w:t>-tietotyypillä</w:t>
      </w:r>
    </w:p>
    <w:p w14:paraId="1EDAC059" w14:textId="77777777" w:rsidR="00CF1E56" w:rsidRDefault="00CF1E56" w:rsidP="001B1DE0">
      <w:pPr>
        <w:pStyle w:val="Snt1"/>
      </w:pPr>
    </w:p>
    <w:p w14:paraId="448AE579" w14:textId="77777777" w:rsidR="00CF1E56" w:rsidRDefault="00CF1E56" w:rsidP="00CF1E56">
      <w:pPr>
        <w:pStyle w:val="Snt1"/>
      </w:pPr>
      <w:r>
        <w:t>Toteutusohje: Löydöksen toistuma toteutetaan value:ta toistamalla. Mikäli sama löydös on useamman sijainnin alueella, toistetaan koko enrty-rakennetta targetSiteCode-elementin skeemarajoitteen takia.</w:t>
      </w:r>
    </w:p>
    <w:bookmarkStart w:id="849" w:name="_Psykiatrinen_status_-"/>
    <w:bookmarkStart w:id="850" w:name="_Mielentila_-_observation"/>
    <w:bookmarkEnd w:id="849"/>
    <w:bookmarkEnd w:id="850"/>
    <w:p w14:paraId="336177E7" w14:textId="2E6B8B84" w:rsidR="009E0997" w:rsidRDefault="001F142D" w:rsidP="00A503B9">
      <w:pPr>
        <w:pStyle w:val="Otsikko3"/>
      </w:pPr>
      <w:ins w:id="851" w:author="Timo Kaskinen" w:date="2017-06-21T11:50:00Z">
        <w:r>
          <w:lastRenderedPageBreak/>
          <w:fldChar w:fldCharType="begin"/>
        </w:r>
        <w:r>
          <w:instrText>HYPERLINK  \l "_Potilaan_status"</w:instrText>
        </w:r>
        <w:r>
          <w:fldChar w:fldCharType="separate"/>
        </w:r>
        <w:bookmarkStart w:id="852" w:name="_Toc494272954"/>
        <w:r>
          <w:rPr>
            <w:rStyle w:val="Hyperlinkki"/>
          </w:rPr>
          <w:t>Mielentila</w:t>
        </w:r>
        <w:r>
          <w:fldChar w:fldCharType="end"/>
        </w:r>
      </w:ins>
      <w:r w:rsidR="009E0997">
        <w:t xml:space="preserve"> - observation</w:t>
      </w:r>
      <w:bookmarkEnd w:id="85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108A1943" w14:textId="77777777" w:rsidTr="00627942">
        <w:tc>
          <w:tcPr>
            <w:tcW w:w="9236" w:type="dxa"/>
          </w:tcPr>
          <w:p w14:paraId="1BC2858C" w14:textId="7D384EED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7EA0537" w14:textId="77777777" w:rsidR="00615700" w:rsidRPr="00615700" w:rsidRDefault="00615700" w:rsidP="001B1DE0">
      <w:pPr>
        <w:pStyle w:val="Snt1"/>
        <w:rPr>
          <w:lang w:val="en-US"/>
        </w:rPr>
      </w:pPr>
    </w:p>
    <w:p w14:paraId="4B37D946" w14:textId="77777777" w:rsidR="001B1DE0" w:rsidRPr="0003454B" w:rsidRDefault="001B1DE0" w:rsidP="001B1D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CAF79D" w14:textId="77777777" w:rsidR="00D9056F" w:rsidRPr="0003454B" w:rsidRDefault="00D9056F" w:rsidP="00D9056F">
      <w:pPr>
        <w:pStyle w:val="Snt1"/>
      </w:pPr>
      <w:r>
        <w:t>2. PAKOLLINEN yksi [1..1] id/@root</w:t>
      </w:r>
    </w:p>
    <w:p w14:paraId="389730C4" w14:textId="53F1451F" w:rsidR="001B1DE0" w:rsidRDefault="00D9056F" w:rsidP="001B1DE0">
      <w:pPr>
        <w:pStyle w:val="Snt1"/>
      </w:pPr>
      <w:r>
        <w:t>3</w:t>
      </w:r>
      <w:r w:rsidR="001B1DE0" w:rsidRPr="00AE0334">
        <w:t xml:space="preserve">. PAKOLLINEN yksi [1..1] </w:t>
      </w:r>
      <w:r w:rsidR="001B1DE0" w:rsidRPr="0082643A">
        <w:t>code/@code="</w:t>
      </w:r>
      <w:r w:rsidR="001B1DE0">
        <w:t>417</w:t>
      </w:r>
      <w:r w:rsidR="001B1DE0" w:rsidRPr="0082643A">
        <w:t xml:space="preserve">" </w:t>
      </w:r>
      <w:del w:id="853" w:author="Timo Kaskinen" w:date="2017-06-21T11:50:00Z">
        <w:r w:rsidR="001B1DE0" w:rsidRPr="001B1DE0" w:rsidDel="001F142D">
          <w:delText>Psykiatrinen status</w:delText>
        </w:r>
      </w:del>
      <w:ins w:id="854" w:author="Timo Kaskinen" w:date="2017-06-21T11:50:00Z">
        <w:r w:rsidR="001F142D">
          <w:t>Mielentila</w:t>
        </w:r>
      </w:ins>
      <w:r w:rsidR="001B1DE0" w:rsidRPr="001B1DE0">
        <w:t xml:space="preserve"> </w:t>
      </w:r>
      <w:r w:rsidR="001B1DE0">
        <w:t>(codeSystem</w:t>
      </w:r>
      <w:r w:rsidR="001B1DE0" w:rsidRPr="0095153D">
        <w:t xml:space="preserve">: </w:t>
      </w:r>
      <w:r w:rsidR="001B1DE0" w:rsidRPr="007E0AC1">
        <w:t>1.2.246.537.6.12.2002.348</w:t>
      </w:r>
      <w:r w:rsidR="001B1DE0" w:rsidRPr="0095153D">
        <w:t>)</w:t>
      </w:r>
    </w:p>
    <w:p w14:paraId="1525A737" w14:textId="02D43DEC" w:rsidR="00ED612D" w:rsidRDefault="00D9056F" w:rsidP="00ED612D">
      <w:pPr>
        <w:pStyle w:val="Snt1"/>
      </w:pPr>
      <w:r>
        <w:t>4</w:t>
      </w:r>
      <w:r w:rsidR="00ED612D">
        <w:t>. PAKOLLINEN yksi [1..1] text</w:t>
      </w:r>
    </w:p>
    <w:p w14:paraId="608C9DBA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097D4769" w14:textId="095F4B13" w:rsidR="001F213E" w:rsidRPr="0003454B" w:rsidRDefault="00D9056F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1931117E" w14:textId="2E07A4B0" w:rsidR="001B1DE0" w:rsidRDefault="00D9056F" w:rsidP="001B1DE0">
      <w:pPr>
        <w:pStyle w:val="Snt1"/>
      </w:pPr>
      <w:r>
        <w:t>6</w:t>
      </w:r>
      <w:r w:rsidR="001B1DE0" w:rsidRPr="00AE0334">
        <w:t xml:space="preserve">. </w:t>
      </w:r>
      <w:r w:rsidR="001B1DE0" w:rsidRPr="00021940">
        <w:t>PAKOLLINEN yksi</w:t>
      </w:r>
      <w:r w:rsidR="001B1DE0">
        <w:t xml:space="preserve"> tai useampi [1..*</w:t>
      </w:r>
      <w:r w:rsidR="001B1DE0" w:rsidRPr="00021940">
        <w:t>]</w:t>
      </w:r>
      <w:r w:rsidR="001B1DE0">
        <w:t xml:space="preserve"> </w:t>
      </w:r>
      <w:r w:rsidR="001B1DE0" w:rsidRPr="00021940">
        <w:t xml:space="preserve">value </w:t>
      </w:r>
      <w:del w:id="855" w:author="Timo Kaskinen" w:date="2017-06-21T11:50:00Z">
        <w:r w:rsidR="009E0F7C" w:rsidRPr="009E0F7C" w:rsidDel="001F142D">
          <w:delText>Psykiatrinen status</w:delText>
        </w:r>
      </w:del>
      <w:ins w:id="856" w:author="Timo Kaskinen" w:date="2017-06-21T11:50:00Z">
        <w:r w:rsidR="001F142D">
          <w:t>Mielentila</w:t>
        </w:r>
      </w:ins>
      <w:r w:rsidR="009E0F7C" w:rsidRPr="009E0F7C">
        <w:t xml:space="preserve"> </w:t>
      </w:r>
      <w:r w:rsidR="001B1DE0" w:rsidRPr="00021940">
        <w:t>(</w:t>
      </w:r>
      <w:r w:rsidR="001B1DE0">
        <w:t>41</w:t>
      </w:r>
      <w:r w:rsidR="009E0F7C">
        <w:t>7</w:t>
      </w:r>
      <w:r w:rsidR="001B1DE0" w:rsidRPr="00021940">
        <w:t xml:space="preserve">), arvo annetaan luokituksesta ENSIH – </w:t>
      </w:r>
      <w:r w:rsidR="009E0F7C" w:rsidRPr="009E0F7C">
        <w:t xml:space="preserve">Psykiatrinen status </w:t>
      </w:r>
      <w:r w:rsidR="001B1DE0" w:rsidRPr="00021940">
        <w:t>(codeSystem: 1.2.246.537.6.</w:t>
      </w:r>
      <w:r w:rsidR="001B1DE0">
        <w:t>303</w:t>
      </w:r>
      <w:r w:rsidR="009E0F7C">
        <w:t>5</w:t>
      </w:r>
      <w:r w:rsidR="001B1DE0" w:rsidRPr="00021940">
        <w:t>.2014) CD-tietotyypillä</w:t>
      </w:r>
    </w:p>
    <w:bookmarkStart w:id="857" w:name="_Neurologinen_status_-"/>
    <w:bookmarkEnd w:id="857"/>
    <w:p w14:paraId="666FD3B7" w14:textId="17D261FD" w:rsidR="001F79FC" w:rsidRDefault="004D63D3" w:rsidP="00A503B9">
      <w:pPr>
        <w:pStyle w:val="Otsikko3"/>
      </w:pPr>
      <w:r>
        <w:fldChar w:fldCharType="begin"/>
      </w:r>
      <w:r>
        <w:instrText xml:space="preserve"> HYPERLINK  \l "_Potilaan_status" </w:instrText>
      </w:r>
      <w:r>
        <w:fldChar w:fldCharType="separate"/>
      </w:r>
      <w:bookmarkStart w:id="858" w:name="_Toc494272955"/>
      <w:r w:rsidR="009E0997" w:rsidRPr="004D63D3">
        <w:rPr>
          <w:rStyle w:val="Hyperlinkki"/>
        </w:rPr>
        <w:t>Neurologinen status</w:t>
      </w:r>
      <w:r>
        <w:fldChar w:fldCharType="end"/>
      </w:r>
      <w:r w:rsidR="009E0997">
        <w:t xml:space="preserve"> - observation</w:t>
      </w:r>
      <w:bookmarkEnd w:id="8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41DC73BB" w14:textId="77777777" w:rsidTr="00627942">
        <w:tc>
          <w:tcPr>
            <w:tcW w:w="9236" w:type="dxa"/>
          </w:tcPr>
          <w:p w14:paraId="6960CE6F" w14:textId="20F8522E" w:rsidR="00615700" w:rsidRPr="00C51DBD" w:rsidRDefault="00615700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59" w:name="_Päihteiden_vaikutus_–"/>
            <w:bookmarkEnd w:id="859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F7EB2B" w14:textId="77777777" w:rsidR="00615700" w:rsidRPr="00615700" w:rsidRDefault="00615700" w:rsidP="009E0F7C">
      <w:pPr>
        <w:pStyle w:val="Snt1"/>
        <w:rPr>
          <w:lang w:val="en-US"/>
        </w:rPr>
      </w:pPr>
    </w:p>
    <w:p w14:paraId="51A4FADD" w14:textId="77777777" w:rsidR="009E0F7C" w:rsidRPr="0003454B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0DAFAE2" w14:textId="77777777" w:rsidR="007944FD" w:rsidRPr="0003454B" w:rsidRDefault="007944FD" w:rsidP="007944FD">
      <w:pPr>
        <w:pStyle w:val="Snt1"/>
      </w:pPr>
      <w:r>
        <w:t>2. PAKOLLINEN yksi [1..1] id/@root</w:t>
      </w:r>
    </w:p>
    <w:p w14:paraId="4138DBBC" w14:textId="4286C5C1" w:rsidR="009E0F7C" w:rsidRDefault="007944FD" w:rsidP="009E0F7C">
      <w:pPr>
        <w:pStyle w:val="Snt1"/>
      </w:pPr>
      <w:r>
        <w:t>3</w:t>
      </w:r>
      <w:r w:rsidR="009E0F7C" w:rsidRPr="00AE0334">
        <w:t xml:space="preserve">. PAKOLLINEN yksi [1..1] </w:t>
      </w:r>
      <w:r w:rsidR="009E0F7C" w:rsidRPr="0082643A">
        <w:t>code/@code="</w:t>
      </w:r>
      <w:r w:rsidR="009E0F7C">
        <w:t>418</w:t>
      </w:r>
      <w:r w:rsidR="009E0F7C" w:rsidRPr="0082643A">
        <w:t xml:space="preserve">" </w:t>
      </w:r>
      <w:r w:rsidR="009E0F7C" w:rsidRPr="009E0F7C">
        <w:t xml:space="preserve">Neurologinen </w:t>
      </w:r>
      <w:r w:rsidR="009E0F7C" w:rsidRPr="001B1DE0">
        <w:t xml:space="preserve">status </w:t>
      </w:r>
      <w:r w:rsidR="009E0F7C">
        <w:t>(codeSystem</w:t>
      </w:r>
      <w:r w:rsidR="009E0F7C" w:rsidRPr="0095153D">
        <w:t xml:space="preserve">: </w:t>
      </w:r>
      <w:r w:rsidR="009E0F7C" w:rsidRPr="007E0AC1">
        <w:t>1.2.246.537.6.12.2002.348</w:t>
      </w:r>
      <w:r w:rsidR="009E0F7C" w:rsidRPr="0095153D">
        <w:t>)</w:t>
      </w:r>
    </w:p>
    <w:p w14:paraId="0D8BE3FB" w14:textId="655BC39A" w:rsidR="00ED612D" w:rsidRDefault="007944FD" w:rsidP="00ED612D">
      <w:pPr>
        <w:pStyle w:val="Snt1"/>
      </w:pPr>
      <w:r>
        <w:t>4</w:t>
      </w:r>
      <w:r w:rsidR="00ED612D">
        <w:t>. PAKOLLINEN yksi [1..1] text</w:t>
      </w:r>
    </w:p>
    <w:p w14:paraId="4AB5CDE1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09BFB6A6" w14:textId="1E381B62" w:rsidR="001F213E" w:rsidRPr="0003454B" w:rsidRDefault="007944FD" w:rsidP="001F213E">
      <w:pPr>
        <w:pStyle w:val="Snt1"/>
      </w:pPr>
      <w:r>
        <w:t>5</w:t>
      </w:r>
      <w:r w:rsidR="001F213E">
        <w:t>. PAKOLLINEN yksi [1..1</w:t>
      </w:r>
      <w:r w:rsidR="001F213E" w:rsidRPr="00021940">
        <w:t>]</w:t>
      </w:r>
      <w:r w:rsidR="001F213E">
        <w:t xml:space="preserve"> effectiveTime/@value Statuskirjauksen aika (422), arvo annetaan minuutin tarkkuudella TS-tietotyypillä</w:t>
      </w:r>
    </w:p>
    <w:p w14:paraId="2128144F" w14:textId="5126AA20" w:rsidR="009E0F7C" w:rsidRDefault="007944FD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r w:rsidR="009E0F7C" w:rsidRPr="00021940">
        <w:t xml:space="preserve">value </w:t>
      </w:r>
      <w:r w:rsidR="009E0F7C" w:rsidRPr="009E0F7C">
        <w:t xml:space="preserve">Neurologinen status </w:t>
      </w:r>
      <w:r w:rsidR="009E0F7C" w:rsidRPr="00021940">
        <w:t>(</w:t>
      </w:r>
      <w:r w:rsidR="009E0F7C">
        <w:t>418</w:t>
      </w:r>
      <w:r w:rsidR="009E0F7C" w:rsidRPr="00021940">
        <w:t xml:space="preserve">), arvo annetaan luokituksesta ENSIH – </w:t>
      </w:r>
      <w:r w:rsidR="009E0F7C" w:rsidRPr="009E0F7C">
        <w:t xml:space="preserve">Neurologinen status </w:t>
      </w:r>
      <w:r w:rsidR="009E0F7C" w:rsidRPr="00021940">
        <w:t>(codeSystem: 1.2.246.537.6.</w:t>
      </w:r>
      <w:r w:rsidR="009E0F7C">
        <w:t>3036</w:t>
      </w:r>
      <w:r w:rsidR="009E0F7C" w:rsidRPr="00021940">
        <w:t>.2014) CD-tietotyypillä</w:t>
      </w:r>
    </w:p>
    <w:bookmarkStart w:id="860" w:name="_Päihteiden_käytön_merkit"/>
    <w:bookmarkStart w:id="861" w:name="_Päihteiden_käytön_todentaminen"/>
    <w:bookmarkEnd w:id="860"/>
    <w:bookmarkEnd w:id="861"/>
    <w:p w14:paraId="1567A927" w14:textId="4A05F7EC" w:rsidR="009E0997" w:rsidRDefault="001F142D" w:rsidP="009E0997">
      <w:pPr>
        <w:pStyle w:val="Otsikko3"/>
      </w:pPr>
      <w:ins w:id="862" w:author="Timo Kaskinen" w:date="2017-06-21T11:51:00Z">
        <w:r>
          <w:fldChar w:fldCharType="begin"/>
        </w:r>
        <w:r>
          <w:instrText>HYPERLINK  \l "_Potilaan_status"</w:instrText>
        </w:r>
        <w:r>
          <w:fldChar w:fldCharType="separate"/>
        </w:r>
        <w:bookmarkStart w:id="863" w:name="_Toc494272956"/>
        <w:r w:rsidRPr="004D63D3">
          <w:rPr>
            <w:rStyle w:val="Hyperlinkki"/>
          </w:rPr>
          <w:t xml:space="preserve">Päihteiden käytön </w:t>
        </w:r>
        <w:r>
          <w:rPr>
            <w:rStyle w:val="Hyperlinkki"/>
          </w:rPr>
          <w:t>todentaminen</w:t>
        </w:r>
        <w:r>
          <w:fldChar w:fldCharType="end"/>
        </w:r>
        <w:r>
          <w:t xml:space="preserve"> </w:t>
        </w:r>
      </w:ins>
      <w:r w:rsidR="009E0997">
        <w:t>– observation</w:t>
      </w:r>
      <w:bookmarkEnd w:id="86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6A0813" w14:paraId="6DFB2E4B" w14:textId="77777777" w:rsidTr="00627942">
        <w:tc>
          <w:tcPr>
            <w:tcW w:w="9236" w:type="dxa"/>
          </w:tcPr>
          <w:p w14:paraId="35D60143" w14:textId="69764C9B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64" w:name="_Raskaus_–_observation"/>
            <w:bookmarkEnd w:id="864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 w:rsidR="00BB4A2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150ACFE" w14:textId="77777777" w:rsidR="00615700" w:rsidRPr="00615700" w:rsidRDefault="00615700" w:rsidP="009E0F7C">
      <w:pPr>
        <w:pStyle w:val="Snt1"/>
        <w:rPr>
          <w:lang w:val="en-US"/>
        </w:rPr>
      </w:pPr>
    </w:p>
    <w:p w14:paraId="2CF079AE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6826ECD" w14:textId="49EC3E07" w:rsidR="009E0F7C" w:rsidRPr="0003454B" w:rsidRDefault="009E0F7C" w:rsidP="009E0F7C">
      <w:pPr>
        <w:pStyle w:val="Snt1"/>
      </w:pPr>
      <w:r>
        <w:t>2. PAKOLLINEN yksi [1..1] id/@root</w:t>
      </w:r>
    </w:p>
    <w:p w14:paraId="2078D637" w14:textId="73795396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419</w:t>
      </w:r>
      <w:r w:rsidRPr="0082643A">
        <w:t xml:space="preserve">" </w:t>
      </w:r>
      <w:r>
        <w:t xml:space="preserve">Päihteiden käytön </w:t>
      </w:r>
      <w:del w:id="865" w:author="Timo Kaskinen" w:date="2017-06-21T11:51:00Z">
        <w:r w:rsidDel="001F142D">
          <w:delText>merkit</w:delText>
        </w:r>
        <w:r w:rsidRPr="001B1DE0" w:rsidDel="001F142D">
          <w:delText xml:space="preserve"> </w:delText>
        </w:r>
      </w:del>
      <w:ins w:id="866" w:author="Timo Kaskinen" w:date="2017-06-21T11:51:00Z">
        <w:r w:rsidR="001F142D">
          <w:t>todentaminen</w:t>
        </w:r>
        <w:r w:rsidR="001F142D" w:rsidRPr="001B1DE0">
          <w:t xml:space="preserve"> </w:t>
        </w:r>
      </w:ins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3BA80555" w14:textId="09D7224D" w:rsidR="00ED612D" w:rsidRDefault="00ED612D" w:rsidP="00ED612D">
      <w:pPr>
        <w:pStyle w:val="Snt1"/>
      </w:pPr>
      <w:r>
        <w:t>4. PAKOLLINEN yksi [1..1] text</w:t>
      </w:r>
    </w:p>
    <w:p w14:paraId="37E16A7E" w14:textId="77777777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757FDD79" w14:textId="1CBFCF4E" w:rsidR="001F213E" w:rsidRPr="0003454B" w:rsidRDefault="001F213E" w:rsidP="001F213E">
      <w:pPr>
        <w:pStyle w:val="Snt1"/>
      </w:pPr>
      <w:r>
        <w:t>5. PAKOLLINEN yksi [1..1</w:t>
      </w:r>
      <w:r w:rsidRPr="00021940">
        <w:t>]</w:t>
      </w:r>
      <w:r>
        <w:t xml:space="preserve"> effectiveTime/@value Statuskirjauksen aika (422), arvo annetaan minuutin tarkkuudella TS-tietotyypillä</w:t>
      </w:r>
    </w:p>
    <w:p w14:paraId="6CDF475B" w14:textId="52B176BC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tai useampi [1..*</w:t>
      </w:r>
      <w:r w:rsidR="009E0F7C" w:rsidRPr="00021940">
        <w:t>]</w:t>
      </w:r>
      <w:r w:rsidR="009E0F7C">
        <w:t xml:space="preserve"> </w:t>
      </w:r>
      <w:r w:rsidR="009E0F7C" w:rsidRPr="00021940">
        <w:t xml:space="preserve">value </w:t>
      </w:r>
      <w:r w:rsidR="009E0F7C">
        <w:t xml:space="preserve">Päihteiden käytön </w:t>
      </w:r>
      <w:del w:id="867" w:author="Timo Kaskinen" w:date="2017-06-21T11:52:00Z">
        <w:r w:rsidR="009E0F7C" w:rsidDel="001F142D">
          <w:delText>merkit</w:delText>
        </w:r>
        <w:r w:rsidR="009E0F7C" w:rsidRPr="001B1DE0" w:rsidDel="001F142D">
          <w:delText xml:space="preserve"> </w:delText>
        </w:r>
      </w:del>
      <w:ins w:id="868" w:author="Timo Kaskinen" w:date="2017-06-21T11:52:00Z">
        <w:r w:rsidR="001F142D">
          <w:t>todentaminen</w:t>
        </w:r>
        <w:r w:rsidR="001F142D" w:rsidRPr="001B1DE0">
          <w:t xml:space="preserve"> </w:t>
        </w:r>
      </w:ins>
      <w:r w:rsidR="009E0F7C" w:rsidRPr="00021940">
        <w:t>(</w:t>
      </w:r>
      <w:r w:rsidR="009E0F7C">
        <w:t>419</w:t>
      </w:r>
      <w:r w:rsidR="009E0F7C" w:rsidRPr="00021940">
        <w:t xml:space="preserve">), arvo annetaan luokituksesta ENSIH – </w:t>
      </w:r>
      <w:r w:rsidR="009E0F7C">
        <w:t>Päihteiden käytön merkit</w:t>
      </w:r>
      <w:r w:rsidR="009E0F7C" w:rsidRPr="001B1DE0">
        <w:t xml:space="preserve"> </w:t>
      </w:r>
      <w:r w:rsidR="009E0F7C" w:rsidRPr="00021940">
        <w:t>(codeSystem: 1.2.246.537.6.</w:t>
      </w:r>
      <w:r w:rsidR="009E0F7C">
        <w:t>3037</w:t>
      </w:r>
      <w:r w:rsidR="009E0F7C" w:rsidRPr="00021940">
        <w:t>.2014) CD-tietotyypillä</w:t>
      </w:r>
    </w:p>
    <w:p w14:paraId="08466CBA" w14:textId="0F6C805C" w:rsidR="009E0997" w:rsidRDefault="00457F9C" w:rsidP="009E0997">
      <w:pPr>
        <w:pStyle w:val="Otsikko3"/>
      </w:pPr>
      <w:hyperlink w:anchor="_Potilaan_status" w:history="1">
        <w:bookmarkStart w:id="869" w:name="_Toc494272957"/>
        <w:r w:rsidR="009E0997" w:rsidRPr="009E0997">
          <w:rPr>
            <w:rStyle w:val="Hyperlinkki"/>
          </w:rPr>
          <w:t>Raskaus</w:t>
        </w:r>
      </w:hyperlink>
      <w:r w:rsidR="009E0997">
        <w:t xml:space="preserve"> – observation</w:t>
      </w:r>
      <w:bookmarkEnd w:id="8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34C3EBED" w14:textId="77777777" w:rsidTr="00627942">
        <w:tc>
          <w:tcPr>
            <w:tcW w:w="9236" w:type="dxa"/>
          </w:tcPr>
          <w:p w14:paraId="027DF24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70" w:name="_Lisätiedot_–_observation"/>
            <w:bookmarkEnd w:id="870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82BF3F9" w14:textId="77777777" w:rsidR="00615700" w:rsidRPr="00615700" w:rsidRDefault="00615700" w:rsidP="009E0F7C">
      <w:pPr>
        <w:pStyle w:val="Snt1"/>
        <w:rPr>
          <w:lang w:val="en-US"/>
        </w:rPr>
      </w:pPr>
    </w:p>
    <w:p w14:paraId="1D1D3491" w14:textId="77777777" w:rsidR="009E0F7C" w:rsidRDefault="009E0F7C" w:rsidP="009E0F7C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41B90E2" w14:textId="77777777" w:rsidR="009E0F7C" w:rsidRPr="0003454B" w:rsidRDefault="009E0F7C" w:rsidP="009E0F7C">
      <w:pPr>
        <w:pStyle w:val="Snt1"/>
      </w:pPr>
      <w:r>
        <w:t>2. PAKOLLINEN yksi [1..1] id/@root</w:t>
      </w:r>
    </w:p>
    <w:p w14:paraId="04765E25" w14:textId="6102A365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420</w:t>
      </w:r>
      <w:r w:rsidRPr="0082643A">
        <w:t xml:space="preserve">" </w:t>
      </w:r>
      <w:r>
        <w:t>Raskaus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D4B99B3" w14:textId="642A19E2" w:rsidR="00ED612D" w:rsidRDefault="00ED612D" w:rsidP="00ED612D">
      <w:pPr>
        <w:pStyle w:val="Snt1"/>
      </w:pPr>
      <w:r>
        <w:t xml:space="preserve">4. </w:t>
      </w:r>
      <w:ins w:id="871" w:author="Timo Kaskinen" w:date="2017-06-28T13:26:00Z">
        <w:r w:rsidR="00897FD4">
          <w:t xml:space="preserve">EHDOLLISESTI </w:t>
        </w:r>
      </w:ins>
      <w:r>
        <w:t xml:space="preserve">PAKOLLINEN </w:t>
      </w:r>
      <w:ins w:id="872" w:author="Timo Kaskinen" w:date="2017-06-28T13:26:00Z">
        <w:r w:rsidR="00897FD4">
          <w:t xml:space="preserve">nolla tai </w:t>
        </w:r>
      </w:ins>
      <w:r>
        <w:t>yksi [</w:t>
      </w:r>
      <w:del w:id="873" w:author="Timo Kaskinen" w:date="2017-06-28T13:26:00Z">
        <w:r w:rsidDel="00897FD4">
          <w:delText>1</w:delText>
        </w:r>
      </w:del>
      <w:ins w:id="874" w:author="Timo Kaskinen" w:date="2017-06-28T13:26:00Z">
        <w:r w:rsidR="00897FD4">
          <w:t>0</w:t>
        </w:r>
      </w:ins>
      <w:r>
        <w:t>..1] text</w:t>
      </w:r>
    </w:p>
    <w:p w14:paraId="13D4711D" w14:textId="69BAD3B1" w:rsidR="00897FD4" w:rsidRDefault="00897FD4" w:rsidP="00ED612D">
      <w:pPr>
        <w:pStyle w:val="Snt2"/>
        <w:rPr>
          <w:ins w:id="875" w:author="Timo Kaskinen" w:date="2017-06-28T13:27:00Z"/>
        </w:rPr>
      </w:pPr>
      <w:ins w:id="876" w:author="Timo Kaskinen" w:date="2017-06-28T13:27:00Z">
        <w:r w:rsidRPr="00897FD4">
          <w:t xml:space="preserve">{JOS </w:t>
        </w:r>
      </w:ins>
      <w:ins w:id="877" w:author="Timo Kaskinen" w:date="2017-06-28T13:28:00Z">
        <w:r>
          <w:t>Raskaus</w:t>
        </w:r>
        <w:r w:rsidRPr="00021940">
          <w:t xml:space="preserve"> (</w:t>
        </w:r>
        <w:r>
          <w:t>420</w:t>
        </w:r>
        <w:r w:rsidRPr="00021940">
          <w:t>)</w:t>
        </w:r>
      </w:ins>
      <w:ins w:id="878" w:author="Timo Kaskinen" w:date="2017-06-28T13:27:00Z">
        <w:r w:rsidRPr="00897FD4">
          <w:t xml:space="preserve"> </w:t>
        </w:r>
      </w:ins>
      <w:ins w:id="879" w:author="Timo Kaskinen" w:date="2017-06-28T13:28:00Z">
        <w:r>
          <w:t>≠</w:t>
        </w:r>
      </w:ins>
      <w:ins w:id="880" w:author="Timo Kaskinen" w:date="2017-06-28T13:27:00Z">
        <w:r w:rsidRPr="00897FD4">
          <w:t xml:space="preserve"> </w:t>
        </w:r>
      </w:ins>
      <w:ins w:id="881" w:author="Timo Kaskinen" w:date="2017-06-28T13:29:00Z">
        <w:r>
          <w:t>420001 Ei raskaana</w:t>
        </w:r>
      </w:ins>
      <w:ins w:id="882" w:author="Timo Kaskinen" w:date="2017-06-28T13:27:00Z">
        <w:r w:rsidRPr="00897FD4">
          <w:t>}</w:t>
        </w:r>
      </w:ins>
    </w:p>
    <w:p w14:paraId="78542491" w14:textId="3B219EC3" w:rsidR="00ED612D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5DB14394" w14:textId="77777777" w:rsidR="001F213E" w:rsidRPr="0003454B" w:rsidRDefault="001F213E" w:rsidP="001F213E">
      <w:pPr>
        <w:pStyle w:val="Snt1"/>
      </w:pPr>
      <w:r>
        <w:t>5. PAKOLLINEN yksi [1..1</w:t>
      </w:r>
      <w:r w:rsidRPr="00021940">
        <w:t>]</w:t>
      </w:r>
      <w:r>
        <w:t xml:space="preserve"> effectiveTime/@value Statuskirjauksen aika (422), arvo annetaan minuutin tarkkuudella TS-tietotyypillä</w:t>
      </w:r>
    </w:p>
    <w:p w14:paraId="2B7D0701" w14:textId="4A484236" w:rsidR="009E0F7C" w:rsidRDefault="001F213E" w:rsidP="009E0F7C">
      <w:pPr>
        <w:pStyle w:val="Snt1"/>
      </w:pPr>
      <w:r>
        <w:t>6</w:t>
      </w:r>
      <w:r w:rsidR="009E0F7C" w:rsidRPr="00AE0334">
        <w:t xml:space="preserve">. </w:t>
      </w:r>
      <w:r w:rsidR="009E0F7C" w:rsidRPr="00021940">
        <w:t>PAKOLLINEN yksi</w:t>
      </w:r>
      <w:r w:rsidR="009E0F7C">
        <w:t xml:space="preserve"> [1</w:t>
      </w:r>
      <w:r w:rsidR="00BE05C1">
        <w:t>..1</w:t>
      </w:r>
      <w:r w:rsidR="00BE05C1" w:rsidRPr="00021940">
        <w:t>]</w:t>
      </w:r>
      <w:r w:rsidR="00BE05C1">
        <w:t xml:space="preserve"> </w:t>
      </w:r>
      <w:r w:rsidR="009E0F7C" w:rsidRPr="00021940">
        <w:t xml:space="preserve">value </w:t>
      </w:r>
      <w:r w:rsidR="009E0F7C">
        <w:t>Raskaus</w:t>
      </w:r>
      <w:r w:rsidR="009E0F7C" w:rsidRPr="00021940">
        <w:t xml:space="preserve"> (</w:t>
      </w:r>
      <w:r w:rsidR="009E0F7C">
        <w:t>420</w:t>
      </w:r>
      <w:r w:rsidR="009E0F7C" w:rsidRPr="00021940">
        <w:t xml:space="preserve">), arvo annetaan luokituksesta ENSIH – </w:t>
      </w:r>
      <w:r w:rsidR="009E0F7C">
        <w:t>Raskaus</w:t>
      </w:r>
      <w:r w:rsidR="009E0F7C" w:rsidRPr="00021940">
        <w:t xml:space="preserve"> (codeSystem: 1.2.246.537.6.</w:t>
      </w:r>
      <w:r w:rsidR="009E0F7C">
        <w:t>3038</w:t>
      </w:r>
      <w:r w:rsidR="009E0F7C" w:rsidRPr="00021940">
        <w:t>.2014) CD-tietotyypillä</w:t>
      </w:r>
    </w:p>
    <w:p w14:paraId="08845063" w14:textId="1EF82D0C" w:rsidR="009E0997" w:rsidRDefault="00457F9C" w:rsidP="009E0997">
      <w:pPr>
        <w:pStyle w:val="Otsikko3"/>
      </w:pPr>
      <w:hyperlink w:anchor="_Potilaan_status" w:history="1">
        <w:bookmarkStart w:id="883" w:name="_Toc494272958"/>
        <w:r w:rsidR="009E0997" w:rsidRPr="009E0997">
          <w:rPr>
            <w:rStyle w:val="Hyperlinkki"/>
          </w:rPr>
          <w:t>Lisätiedot</w:t>
        </w:r>
      </w:hyperlink>
      <w:r w:rsidR="009E0997">
        <w:t xml:space="preserve"> – observation</w:t>
      </w:r>
      <w:bookmarkEnd w:id="8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2EC31E2E" w14:textId="77777777" w:rsidTr="00627942">
        <w:tc>
          <w:tcPr>
            <w:tcW w:w="9236" w:type="dxa"/>
          </w:tcPr>
          <w:p w14:paraId="0FC90B4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B3EB90B" w14:textId="77777777" w:rsidR="00BB4A27" w:rsidRPr="00BB4A27" w:rsidRDefault="00BB4A27" w:rsidP="009E0F7C">
      <w:pPr>
        <w:pStyle w:val="Snt1"/>
        <w:rPr>
          <w:lang w:val="en-US"/>
        </w:rPr>
      </w:pPr>
    </w:p>
    <w:p w14:paraId="12A19234" w14:textId="77777777" w:rsidR="009E0F7C" w:rsidRDefault="009E0F7C" w:rsidP="009E0F7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B728152" w14:textId="77777777" w:rsidR="009E0F7C" w:rsidRPr="0003454B" w:rsidRDefault="009E0F7C" w:rsidP="009E0F7C">
      <w:pPr>
        <w:pStyle w:val="Snt1"/>
      </w:pPr>
      <w:r>
        <w:t>2. PAKOLLINEN yksi [1..1] id/@root</w:t>
      </w:r>
    </w:p>
    <w:p w14:paraId="52D81BFA" w14:textId="359A354C" w:rsidR="009E0F7C" w:rsidRDefault="009E0F7C" w:rsidP="009E0F7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42</w:t>
      </w:r>
      <w:r w:rsidR="00A613AA">
        <w:t>1</w:t>
      </w:r>
      <w:r w:rsidRPr="0082643A">
        <w:t xml:space="preserve">" </w:t>
      </w:r>
      <w:r w:rsidR="00A613AA">
        <w:t>Lisätiedot</w:t>
      </w:r>
      <w:r w:rsidRPr="001B1DE0">
        <w:t xml:space="preserve">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CFBDF8F" w14:textId="77777777" w:rsidR="00ED612D" w:rsidRDefault="00ED612D" w:rsidP="00ED612D">
      <w:pPr>
        <w:pStyle w:val="Snt1"/>
      </w:pPr>
      <w:r>
        <w:t>3. PAKOLLINEN yksi [1..1] text</w:t>
      </w:r>
    </w:p>
    <w:p w14:paraId="47B622F5" w14:textId="0BD731E8" w:rsidR="009E0F7C" w:rsidRPr="0003454B" w:rsidRDefault="00ED612D" w:rsidP="00ED612D">
      <w:pPr>
        <w:pStyle w:val="Snt2"/>
      </w:pPr>
      <w:r>
        <w:t>a. PAKOLLINEN yksi [1..1] reference/@value, viitattavan näyttömuoto-osion xml-ID annetaan II-tietotyypillä</w:t>
      </w:r>
    </w:p>
    <w:p w14:paraId="3167E261" w14:textId="0BAC5AD8" w:rsidR="009E0F7C" w:rsidRDefault="009E0F7C" w:rsidP="009E0F7C">
      <w:pPr>
        <w:pStyle w:val="Snt1"/>
      </w:pPr>
      <w:r>
        <w:t>5</w:t>
      </w:r>
      <w:r w:rsidRPr="00AE0334">
        <w:t xml:space="preserve">. </w:t>
      </w:r>
      <w:r w:rsidRPr="00021940">
        <w:t>PAKOLLINEN yksi</w:t>
      </w:r>
      <w:r>
        <w:t xml:space="preserve"> [1</w:t>
      </w:r>
      <w:r w:rsidR="00BE05C1">
        <w:t>..1</w:t>
      </w:r>
      <w:r w:rsidR="00BE05C1" w:rsidRPr="00021940">
        <w:t>]</w:t>
      </w:r>
      <w:r w:rsidR="00BE05C1">
        <w:t xml:space="preserve"> </w:t>
      </w:r>
      <w:r w:rsidRPr="00021940">
        <w:t xml:space="preserve">value </w:t>
      </w:r>
      <w:r w:rsidR="00A613AA">
        <w:t>Lisätiedot</w:t>
      </w:r>
      <w:r w:rsidRPr="00021940">
        <w:t xml:space="preserve"> (</w:t>
      </w:r>
      <w:r>
        <w:t>42</w:t>
      </w:r>
      <w:r w:rsidR="00A613AA">
        <w:t>1</w:t>
      </w:r>
      <w:r w:rsidRPr="00021940">
        <w:t xml:space="preserve">), arvo annetaan </w:t>
      </w:r>
      <w:r w:rsidR="00A613AA">
        <w:t>ST</w:t>
      </w:r>
      <w:r w:rsidRPr="00021940">
        <w:t>-tietotyypillä</w:t>
      </w:r>
    </w:p>
    <w:bookmarkStart w:id="884" w:name="_Fysiologiset_mittaukset_1"/>
    <w:bookmarkEnd w:id="884"/>
    <w:p w14:paraId="7A1F0225" w14:textId="204BD5B5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85" w:name="_Toc494272959"/>
      <w:r w:rsidR="008558FE" w:rsidRPr="00382EF8">
        <w:rPr>
          <w:rStyle w:val="Hyperlinkki"/>
        </w:rPr>
        <w:t>Fysiologiset mittaukset</w:t>
      </w:r>
      <w:bookmarkEnd w:id="885"/>
    </w:p>
    <w:bookmarkStart w:id="886" w:name="_Laboratorio-_ja_kuvantamistutkimuks"/>
    <w:bookmarkStart w:id="887" w:name="_Toc433030208"/>
    <w:bookmarkEnd w:id="886"/>
    <w:p w14:paraId="4991AFEE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1047E046" w14:textId="77777777" w:rsidTr="00627942">
        <w:tc>
          <w:tcPr>
            <w:tcW w:w="9236" w:type="dxa"/>
          </w:tcPr>
          <w:p w14:paraId="75170C82" w14:textId="3A0306DD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0E698DB3" w14:textId="77777777" w:rsidR="00BB4A27" w:rsidRPr="00BB4A27" w:rsidRDefault="00BB4A27" w:rsidP="00B037A2">
      <w:pPr>
        <w:jc w:val="left"/>
        <w:rPr>
          <w:lang w:val="en-US"/>
        </w:rPr>
      </w:pPr>
    </w:p>
    <w:p w14:paraId="0261633C" w14:textId="026DCE58" w:rsidR="001A67A9" w:rsidRPr="0095153D" w:rsidRDefault="00B037A2" w:rsidP="00B037A2">
      <w:pPr>
        <w:jc w:val="left"/>
      </w:pPr>
      <w:r>
        <w:t xml:space="preserve">1. </w:t>
      </w:r>
      <w:r w:rsidR="001A67A9" w:rsidRPr="0082643A">
        <w:t>PAKOLLINEN yksi [1..1] code/@code="</w:t>
      </w:r>
      <w:r w:rsidR="001A67A9">
        <w:t>64</w:t>
      </w:r>
      <w:r w:rsidR="001A67A9" w:rsidRPr="0082643A">
        <w:t xml:space="preserve">" </w:t>
      </w:r>
      <w:r w:rsidR="001A67A9">
        <w:t>Fysiologiset mittaukset (codeSystem</w:t>
      </w:r>
      <w:r w:rsidR="001A67A9" w:rsidRPr="0095153D">
        <w:t>: 1.2.246.537.6.14.2006 AR/YDIN - Otsikot)</w:t>
      </w:r>
    </w:p>
    <w:p w14:paraId="6D28B276" w14:textId="075D7579" w:rsidR="001A67A9" w:rsidRPr="0082643A" w:rsidRDefault="001A67A9" w:rsidP="00B037A2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Fysiologiset mittaukset</w:t>
      </w:r>
      <w:r w:rsidRPr="0082643A">
        <w:t xml:space="preserve">" </w:t>
      </w:r>
    </w:p>
    <w:p w14:paraId="4D534584" w14:textId="77777777" w:rsidR="001A67A9" w:rsidRPr="0080598B" w:rsidRDefault="001A67A9" w:rsidP="00B037A2">
      <w:pPr>
        <w:pStyle w:val="Snt1"/>
      </w:pPr>
      <w:r w:rsidRPr="0080598B">
        <w:t xml:space="preserve">3. PAKOLLINEN yksi [1..1] text </w:t>
      </w:r>
    </w:p>
    <w:p w14:paraId="610C1A51" w14:textId="77777777" w:rsidR="00B4244F" w:rsidRDefault="00B4244F" w:rsidP="00B4244F"/>
    <w:p w14:paraId="07201E73" w14:textId="34944CC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Systolinen verenpaine (503, arvo)</w:t>
      </w:r>
      <w:r w:rsidR="00C83913">
        <w:t>*</w:t>
      </w:r>
    </w:p>
    <w:p w14:paraId="55853E92" w14:textId="3851BC04" w:rsidR="00B4244F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Diastolinen 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504,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B4244F">
        <w:t>Diastolinen</w:t>
      </w:r>
      <w:r>
        <w:t xml:space="preserve"> verenpaine (504, arvo)</w:t>
      </w:r>
      <w:r w:rsidR="00C83913">
        <w:t>*</w:t>
      </w:r>
    </w:p>
    <w:p w14:paraId="2E39F81B" w14:textId="61221CF3" w:rsidR="004033E1" w:rsidRDefault="004033E1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Keskiverenpaine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525,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Keskiverenpaine (525, arvo)</w:t>
      </w:r>
      <w:r w:rsidR="00043AA1">
        <w:t>; Verenpaineen mittaustapa (502)</w:t>
      </w:r>
    </w:p>
    <w:p w14:paraId="0A37BC4B" w14:textId="73603DF9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Syke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50</w:t>
      </w:r>
      <w:r>
        <w:t>6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Syketaajuus</w:t>
      </w:r>
      <w:r w:rsidR="00B4244F">
        <w:t xml:space="preserve"> (50</w:t>
      </w:r>
      <w:r>
        <w:t>6</w:t>
      </w:r>
      <w:r w:rsidR="00B4244F">
        <w:t>, arvo)</w:t>
      </w:r>
      <w:r>
        <w:t>*</w:t>
      </w:r>
    </w:p>
    <w:p w14:paraId="38D34247" w14:textId="492ECFF6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EKG löydös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507,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EKG-löydös</w:t>
      </w:r>
      <w:r w:rsidR="00B4244F">
        <w:t xml:space="preserve"> (50</w:t>
      </w:r>
      <w:r>
        <w:t>7</w:t>
      </w:r>
      <w:r w:rsidR="00B4244F">
        <w:t>, arvo)</w:t>
      </w:r>
      <w:r>
        <w:t>; EKG-tulkinta (509); EKG-kytkennät (508)</w:t>
      </w:r>
    </w:p>
    <w:p w14:paraId="0A467B81" w14:textId="7A9E21E8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Hengitystiheys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>
        <w:t>510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>
        <w:t>Hengitystaajuus</w:t>
      </w:r>
      <w:r w:rsidR="00B4244F">
        <w:t xml:space="preserve"> (</w:t>
      </w:r>
      <w:r>
        <w:t>510</w:t>
      </w:r>
      <w:r w:rsidR="00B4244F">
        <w:t>, arvo)</w:t>
      </w:r>
      <w:del w:id="888" w:author="Timo Kaskinen" w:date="2017-06-21T14:19:00Z">
        <w:r w:rsidDel="002B1745">
          <w:delText>; Hengitystyö (511)</w:delText>
        </w:r>
      </w:del>
    </w:p>
    <w:p w14:paraId="60012E54" w14:textId="132B193F" w:rsidR="00B4244F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Uloshengitysilman hiilidioksidi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>
        <w:t>12</w:t>
      </w:r>
      <w:r w:rsidR="00B4244F">
        <w:t>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Uloshengitysilman hiilidioksidi </w:t>
      </w:r>
      <w:r w:rsidR="00B4244F">
        <w:t>(5</w:t>
      </w:r>
      <w:r>
        <w:t>12</w:t>
      </w:r>
      <w:r w:rsidR="00B4244F">
        <w:t>, arvo)</w:t>
      </w:r>
    </w:p>
    <w:p w14:paraId="54493595" w14:textId="77777777" w:rsidR="00B21042" w:rsidRDefault="00C83913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83913">
        <w:rPr>
          <w:b/>
        </w:rPr>
        <w:t>Veren häkäpitoisuus, %</w:t>
      </w:r>
      <w:r w:rsidR="00B4244F" w:rsidRPr="00567C0E">
        <w:rPr>
          <w:b/>
        </w:rPr>
        <w:t>:</w:t>
      </w:r>
      <w:r w:rsidR="00B4244F">
        <w:t xml:space="preserve"> </w:t>
      </w:r>
      <w:r w:rsidR="00B4244F" w:rsidRPr="00567C0E">
        <w:t>(</w:t>
      </w:r>
      <w:r w:rsidR="00B4244F">
        <w:t>5</w:t>
      </w:r>
      <w:r w:rsidR="00B21042">
        <w:t>1</w:t>
      </w:r>
      <w:r w:rsidR="00B4244F">
        <w:t>3, otsikko</w:t>
      </w:r>
      <w:r w:rsidR="00B4244F" w:rsidRPr="00567C0E">
        <w:t>)</w:t>
      </w:r>
      <w:r w:rsidR="00B4244F">
        <w:t xml:space="preserve"> Mittaustapahtuman aika</w:t>
      </w:r>
      <w:r w:rsidR="00B4244F" w:rsidRPr="00507552">
        <w:t xml:space="preserve"> </w:t>
      </w:r>
      <w:r w:rsidR="00B4244F">
        <w:t xml:space="preserve">(501); </w:t>
      </w:r>
      <w:r w:rsidRPr="00C83913">
        <w:t xml:space="preserve">Veren häkäpitoisuus, % </w:t>
      </w:r>
      <w:r w:rsidR="00B4244F">
        <w:t>(5</w:t>
      </w:r>
      <w:r w:rsidR="00B21042">
        <w:t>1</w:t>
      </w:r>
      <w:r w:rsidR="00B4244F">
        <w:t>3, arvo)</w:t>
      </w:r>
    </w:p>
    <w:p w14:paraId="009572CD" w14:textId="288968CF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Happisaturaatio</w:t>
      </w:r>
      <w:r>
        <w:t xml:space="preserve"> </w:t>
      </w:r>
      <w:r w:rsidRPr="00567C0E">
        <w:t>(</w:t>
      </w:r>
      <w:r>
        <w:t>513,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</w:t>
      </w:r>
      <w:r w:rsidRPr="00C83913">
        <w:t xml:space="preserve">Veren </w:t>
      </w:r>
      <w:r>
        <w:t>happisaturaatio</w:t>
      </w:r>
      <w:r w:rsidRPr="00C83913">
        <w:t xml:space="preserve">, % </w:t>
      </w:r>
      <w:r>
        <w:t>(513, arvo)</w:t>
      </w:r>
      <w:r w:rsidR="008530A1">
        <w:t>*</w:t>
      </w:r>
    </w:p>
    <w:p w14:paraId="0E02ED91" w14:textId="355D4AC4" w:rsidR="00BD5F65" w:rsidRPr="00BD5F65" w:rsidRDefault="00BD5F65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rPr>
          <w:b/>
        </w:rPr>
        <w:t>Glasgow'n kooma-asteikko</w:t>
      </w:r>
      <w:r>
        <w:rPr>
          <w:b/>
        </w:rPr>
        <w:t xml:space="preserve">: </w:t>
      </w:r>
      <w:r>
        <w:t>(9003, otsikko)</w:t>
      </w:r>
    </w:p>
    <w:p w14:paraId="5F04F1F0" w14:textId="0616E884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silmien avaaminen:</w:t>
      </w:r>
      <w:r>
        <w:t xml:space="preserve"> (515)</w:t>
      </w:r>
      <w:r w:rsidR="00BD5F65">
        <w:t>**</w:t>
      </w:r>
    </w:p>
    <w:p w14:paraId="6BE8E04B" w14:textId="0396E8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lastRenderedPageBreak/>
        <w:t>Glasgow'n kooma-asteikko: verbaalinen vaste:</w:t>
      </w:r>
      <w:r w:rsidRPr="00B21042">
        <w:t xml:space="preserve"> </w:t>
      </w:r>
      <w:r w:rsidR="00BD5F65">
        <w:t>(516,)**</w:t>
      </w:r>
    </w:p>
    <w:p w14:paraId="62BC0A3C" w14:textId="4515C175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D5F65">
        <w:t>Glasgow'n kooma-asteikko: motoriikka:</w:t>
      </w:r>
      <w:r>
        <w:t xml:space="preserve"> (517</w:t>
      </w:r>
      <w:r w:rsidR="00BD5F65">
        <w:t>)**</w:t>
      </w:r>
    </w:p>
    <w:p w14:paraId="505DB71D" w14:textId="0E8C77B7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Mittaustapahtuman aika</w:t>
      </w:r>
      <w:r w:rsidRPr="00507552">
        <w:t xml:space="preserve"> </w:t>
      </w:r>
      <w:r>
        <w:t xml:space="preserve">(501); </w:t>
      </w:r>
      <w:r w:rsidRPr="00B21042">
        <w:t>GCS:n arvioon vaikuttavat tekijät</w:t>
      </w:r>
      <w:r>
        <w:t xml:space="preserve"> (518)</w:t>
      </w:r>
    </w:p>
    <w:p w14:paraId="57C48A3A" w14:textId="5D58AC0E" w:rsidR="00B21042" w:rsidRDefault="00B21042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Kivun voimakkuus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519,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Kivun voimakkuus (519, arvo)</w:t>
      </w:r>
    </w:p>
    <w:p w14:paraId="63AF9A3C" w14:textId="63CF7795" w:rsidR="00B21042" w:rsidRDefault="008530A1" w:rsidP="00B2104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530A1">
        <w:rPr>
          <w:b/>
        </w:rPr>
        <w:t>Uloshengitysilman alkoholipitoisuus</w:t>
      </w:r>
      <w:r w:rsidR="00B21042" w:rsidRPr="00567C0E">
        <w:rPr>
          <w:b/>
        </w:rPr>
        <w:t>:</w:t>
      </w:r>
      <w:r w:rsidR="00B21042">
        <w:t xml:space="preserve"> </w:t>
      </w:r>
      <w:r w:rsidR="00B21042" w:rsidRPr="00567C0E">
        <w:t>(</w:t>
      </w:r>
      <w:r w:rsidR="00B21042">
        <w:t>5</w:t>
      </w:r>
      <w:r>
        <w:t>20</w:t>
      </w:r>
      <w:r w:rsidR="00B21042">
        <w:t>, otsikko</w:t>
      </w:r>
      <w:r w:rsidR="00B21042" w:rsidRPr="00567C0E">
        <w:t>)</w:t>
      </w:r>
      <w:r w:rsidR="00B21042">
        <w:t xml:space="preserve"> Mittaustapahtuman aika</w:t>
      </w:r>
      <w:r w:rsidR="00B21042" w:rsidRPr="00507552">
        <w:t xml:space="preserve"> </w:t>
      </w:r>
      <w:r w:rsidR="00B21042">
        <w:t xml:space="preserve">(501); </w:t>
      </w:r>
      <w:r w:rsidRPr="008530A1">
        <w:t>Alkoholin määrä uloshengitysilmassa</w:t>
      </w:r>
      <w:r w:rsidR="00B21042">
        <w:t xml:space="preserve"> (5</w:t>
      </w:r>
      <w:r>
        <w:t>20</w:t>
      </w:r>
      <w:r w:rsidR="00B21042">
        <w:t>, arvo)</w:t>
      </w:r>
    </w:p>
    <w:p w14:paraId="18F526CB" w14:textId="6A8918CD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Kehon lämpötila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522,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 xml:space="preserve">(501); Kehon lämpötila (522, arvo); </w:t>
      </w:r>
      <w:r w:rsidRPr="008530A1">
        <w:t>Kehon lämpötilan mittauspaikka</w:t>
      </w:r>
      <w:r>
        <w:t xml:space="preserve"> (521)*</w:t>
      </w:r>
    </w:p>
    <w:p w14:paraId="465EB965" w14:textId="4D02411F" w:rsidR="008530A1" w:rsidRDefault="008530A1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APGAR</w:t>
      </w:r>
      <w:r w:rsidRPr="00567C0E">
        <w:rPr>
          <w:b/>
        </w:rPr>
        <w:t>:</w:t>
      </w:r>
      <w:r>
        <w:t xml:space="preserve"> </w:t>
      </w:r>
      <w:r w:rsidRPr="00567C0E">
        <w:t>(</w:t>
      </w:r>
      <w:r>
        <w:t>523, otsikko</w:t>
      </w:r>
      <w:r w:rsidRPr="00567C0E">
        <w:t>)</w:t>
      </w:r>
      <w:r>
        <w:t xml:space="preserve"> Mittaustapahtuman aika</w:t>
      </w:r>
      <w:r w:rsidRPr="00507552">
        <w:t xml:space="preserve"> </w:t>
      </w:r>
      <w:r>
        <w:t>(501); APGAR (523, arvo)</w:t>
      </w:r>
    </w:p>
    <w:p w14:paraId="68A9AD30" w14:textId="7DB2866F" w:rsidR="00304084" w:rsidRPr="00304084" w:rsidRDefault="00304084" w:rsidP="008530A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Mittauksen kirjaamattomuuden perustelu: </w:t>
      </w:r>
      <w:r>
        <w:t xml:space="preserve">(524, otsikko) </w:t>
      </w:r>
      <w:r w:rsidRPr="00304084">
        <w:t>Mittauksen kirjaamattomuuden perustelu</w:t>
      </w:r>
      <w:r>
        <w:t xml:space="preserve"> (524, arvo)</w:t>
      </w:r>
    </w:p>
    <w:p w14:paraId="6EAB8C3A" w14:textId="575963F6" w:rsidR="00BD5F65" w:rsidRDefault="00B4244F" w:rsidP="00B424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21042">
        <w:br/>
      </w:r>
      <w:r>
        <w:t xml:space="preserve">* </w:t>
      </w:r>
      <w:r w:rsidR="00C83913">
        <w:t>näyttömuotoon vain ensimmäinen ja viimeinen mittaustapahtuma</w:t>
      </w:r>
      <w:r w:rsidR="00BD5F65">
        <w:br/>
        <w:t>**</w:t>
      </w:r>
      <w:r w:rsidR="006743E0">
        <w:t xml:space="preserve"> </w:t>
      </w:r>
      <w:r w:rsidR="00BD5F65">
        <w:t>myös otsikko</w:t>
      </w:r>
      <w:r w:rsidR="00BD5F65">
        <w:br/>
        <w:t>Huom. tiedon otsikot ovat monilla tiedoilla finLOINC koodin mukainen arvo mittaukselle, ei tietosisältöön kirjattu muoto</w:t>
      </w:r>
    </w:p>
    <w:p w14:paraId="3334354E" w14:textId="77777777" w:rsidR="00B4244F" w:rsidRPr="0080598B" w:rsidRDefault="00B4244F" w:rsidP="00B4244F"/>
    <w:p w14:paraId="5B4B2F9C" w14:textId="2572CDB2" w:rsidR="001A67A9" w:rsidRPr="0082643A" w:rsidRDefault="001A67A9" w:rsidP="001A67A9">
      <w:pPr>
        <w:pStyle w:val="Snt1"/>
      </w:pPr>
      <w:r w:rsidRPr="0082643A">
        <w:t xml:space="preserve">4. </w:t>
      </w:r>
      <w:r w:rsidR="000F3F11">
        <w:t>VAPAAEHTOINEN nolla tai useampi [0..*] entry</w:t>
      </w:r>
    </w:p>
    <w:p w14:paraId="6E6E699B" w14:textId="166EDD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889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890" w:author="Timo Kaskinen" w:date="2017-06-20T15:18:00Z">
        <w:r w:rsidR="00B93B3E">
          <w:t>2017)</w:t>
        </w:r>
      </w:ins>
    </w:p>
    <w:p w14:paraId="1CD65BC4" w14:textId="5CA4826E" w:rsidR="001A67A9" w:rsidRDefault="001A67A9" w:rsidP="001A67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1.2.246.537.6.12.2002.348.503” (Systolinen verenpaine entry) </w:t>
      </w:r>
    </w:p>
    <w:p w14:paraId="668B3CCD" w14:textId="0C32BA2B" w:rsidR="001A67A9" w:rsidRPr="0095153D" w:rsidRDefault="001A67A9" w:rsidP="001A67A9">
      <w:pPr>
        <w:pStyle w:val="Snt2"/>
      </w:pPr>
      <w:r>
        <w:t xml:space="preserve">c. PAKOLLINEN yksi </w:t>
      </w:r>
      <w:r w:rsidRPr="0095153D">
        <w:t xml:space="preserve">[1..1] </w:t>
      </w:r>
      <w:hyperlink w:anchor="_Systolinen_verenpaine_-" w:history="1">
        <w:r w:rsidRPr="0065252E">
          <w:rPr>
            <w:rStyle w:val="Hyperlinkki"/>
          </w:rPr>
          <w:t>Systolinen verenpaine</w:t>
        </w:r>
      </w:hyperlink>
      <w:r>
        <w:t xml:space="preserve"> (503) observation</w:t>
      </w:r>
    </w:p>
    <w:p w14:paraId="075330EA" w14:textId="27289BF2" w:rsidR="001A67A9" w:rsidRPr="0082643A" w:rsidRDefault="001A67A9" w:rsidP="001A67A9">
      <w:pPr>
        <w:pStyle w:val="Snt1"/>
      </w:pPr>
      <w:r>
        <w:t>5</w:t>
      </w:r>
      <w:r w:rsidRPr="0082643A">
        <w:t xml:space="preserve">. </w:t>
      </w:r>
      <w:r w:rsidR="000F3F11">
        <w:t>VAPAAEHTOINEN nolla tai useampi [0..*] entry</w:t>
      </w:r>
    </w:p>
    <w:p w14:paraId="1D883D67" w14:textId="1104C903" w:rsidR="001A67A9" w:rsidRDefault="001A67A9" w:rsidP="001A67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891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892" w:author="Timo Kaskinen" w:date="2017-06-20T15:18:00Z">
        <w:r w:rsidR="00B93B3E">
          <w:t>2017)</w:t>
        </w:r>
      </w:ins>
    </w:p>
    <w:p w14:paraId="0EA85B55" w14:textId="2A5F0CB9" w:rsidR="001A67A9" w:rsidRDefault="001A67A9" w:rsidP="001A67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1.2.246.537.6.12.2002.348.504” (Diastolinen verenpaine entry)</w:t>
      </w:r>
    </w:p>
    <w:p w14:paraId="6BC48738" w14:textId="4FAA8C23" w:rsidR="001A67A9" w:rsidRPr="0095153D" w:rsidRDefault="001A67A9" w:rsidP="001A67A9">
      <w:pPr>
        <w:pStyle w:val="Snt2"/>
      </w:pPr>
      <w:r>
        <w:t xml:space="preserve">c. PAKOLLINEN yksi [1..1] </w:t>
      </w:r>
      <w:hyperlink w:anchor="_Diastolinen_verenpaine_-" w:history="1">
        <w:r w:rsidRPr="00D4733D">
          <w:rPr>
            <w:rStyle w:val="Hyperlinkki"/>
          </w:rPr>
          <w:t>Diastolinen verenpaine</w:t>
        </w:r>
      </w:hyperlink>
      <w:r>
        <w:t xml:space="preserve"> (504) observation</w:t>
      </w:r>
    </w:p>
    <w:p w14:paraId="41D4A807" w14:textId="77777777" w:rsidR="002714A9" w:rsidRPr="0082643A" w:rsidRDefault="002714A9" w:rsidP="002714A9">
      <w:pPr>
        <w:pStyle w:val="Snt1"/>
      </w:pPr>
      <w:r>
        <w:t>5</w:t>
      </w:r>
      <w:r w:rsidRPr="0082643A">
        <w:t xml:space="preserve">. </w:t>
      </w:r>
      <w:r>
        <w:t>VAPAAEHTOINEN nolla tai useampi [0..*] entry</w:t>
      </w:r>
    </w:p>
    <w:p w14:paraId="163EDBA7" w14:textId="338E5077" w:rsidR="002714A9" w:rsidRDefault="002714A9" w:rsidP="002714A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893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894" w:author="Timo Kaskinen" w:date="2017-06-20T15:18:00Z">
        <w:r w:rsidR="00B93B3E">
          <w:t>2017)</w:t>
        </w:r>
      </w:ins>
    </w:p>
    <w:p w14:paraId="047D579C" w14:textId="7A05CE1F" w:rsidR="002714A9" w:rsidRDefault="002714A9" w:rsidP="002714A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1.2.246.537.6.12.2002.348.525” (Keskiverenpaine entry)</w:t>
      </w:r>
    </w:p>
    <w:p w14:paraId="5796A927" w14:textId="6972B956" w:rsidR="002714A9" w:rsidRPr="0095153D" w:rsidRDefault="002714A9" w:rsidP="002714A9">
      <w:pPr>
        <w:pStyle w:val="Snt2"/>
      </w:pPr>
      <w:r>
        <w:t xml:space="preserve">c. PAKOLLINEN yksi [1..1] </w:t>
      </w:r>
      <w:hyperlink w:anchor="_Keskiverenpaine_-_observation" w:history="1">
        <w:r>
          <w:rPr>
            <w:rStyle w:val="Hyperlinkki"/>
          </w:rPr>
          <w:t>Keski</w:t>
        </w:r>
        <w:r w:rsidRPr="00D4733D">
          <w:rPr>
            <w:rStyle w:val="Hyperlinkki"/>
          </w:rPr>
          <w:t>verenpaine</w:t>
        </w:r>
      </w:hyperlink>
      <w:r>
        <w:t xml:space="preserve"> (525) observation</w:t>
      </w:r>
    </w:p>
    <w:p w14:paraId="1FAC52D2" w14:textId="77777777" w:rsidR="000F3F11" w:rsidRPr="0082643A" w:rsidRDefault="00D8584C" w:rsidP="000F3F11">
      <w:pPr>
        <w:pStyle w:val="Snt1"/>
      </w:pPr>
      <w:r>
        <w:t>6</w:t>
      </w:r>
      <w:r w:rsidRPr="0082643A">
        <w:t xml:space="preserve">. </w:t>
      </w:r>
      <w:r w:rsidR="000F3F11">
        <w:t>VAPAAEHTOINEN nolla tai useampi [0..*] entry</w:t>
      </w:r>
    </w:p>
    <w:p w14:paraId="3E90DC86" w14:textId="797122E8" w:rsidR="00D8584C" w:rsidRDefault="00D8584C" w:rsidP="00D8584C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895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896" w:author="Timo Kaskinen" w:date="2017-06-20T15:18:00Z">
        <w:r w:rsidR="00B93B3E">
          <w:t>2017)</w:t>
        </w:r>
      </w:ins>
    </w:p>
    <w:p w14:paraId="5668C550" w14:textId="6124FC13" w:rsidR="00D8584C" w:rsidRDefault="00D8584C" w:rsidP="00D8584C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1.2.246.537.6.12.2002.348.506” (Syketaajuus entry)</w:t>
      </w:r>
    </w:p>
    <w:p w14:paraId="0C667697" w14:textId="2B54D6F7" w:rsidR="00D8584C" w:rsidRDefault="00D8584C" w:rsidP="00D8584C">
      <w:pPr>
        <w:pStyle w:val="Snt2"/>
      </w:pPr>
      <w:r>
        <w:t xml:space="preserve">c. PAKOLLINEN yksi [1..1] </w:t>
      </w:r>
      <w:hyperlink w:anchor="_Syketaajuus_-_observation" w:history="1">
        <w:r w:rsidRPr="00D8584C">
          <w:rPr>
            <w:rStyle w:val="Hyperlinkki"/>
          </w:rPr>
          <w:t>Syketaajuus</w:t>
        </w:r>
      </w:hyperlink>
      <w:r>
        <w:t xml:space="preserve"> (506) observation</w:t>
      </w:r>
    </w:p>
    <w:p w14:paraId="4F81F9F3" w14:textId="77777777" w:rsidR="000F3F11" w:rsidRPr="0082643A" w:rsidRDefault="00473BF8" w:rsidP="000F3F11">
      <w:pPr>
        <w:pStyle w:val="Snt1"/>
      </w:pPr>
      <w:r>
        <w:t>7</w:t>
      </w:r>
      <w:r w:rsidRPr="0082643A">
        <w:t xml:space="preserve">. </w:t>
      </w:r>
      <w:r w:rsidR="000F3F11">
        <w:t>VAPAAEHTOINEN nolla tai useampi [0..*] entry</w:t>
      </w:r>
    </w:p>
    <w:p w14:paraId="18FC7815" w14:textId="42394ED8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897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898" w:author="Timo Kaskinen" w:date="2017-06-20T15:18:00Z">
        <w:r w:rsidR="00B93B3E">
          <w:t>2017)</w:t>
        </w:r>
      </w:ins>
    </w:p>
    <w:p w14:paraId="28978FAD" w14:textId="51B0979B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1.2.246.537.6.12.2002.348.507” (EKG-löydös entry)</w:t>
      </w:r>
    </w:p>
    <w:p w14:paraId="596FB5B7" w14:textId="1FCBEA9E" w:rsidR="00473BF8" w:rsidRDefault="00473BF8" w:rsidP="00473BF8">
      <w:pPr>
        <w:pStyle w:val="Snt2"/>
      </w:pPr>
      <w:r>
        <w:t xml:space="preserve">c. PAKOLLINEN yksi [1..1] </w:t>
      </w:r>
      <w:hyperlink w:anchor="_EKG-löydös_-_observation" w:history="1">
        <w:r w:rsidRPr="005E58B7">
          <w:rPr>
            <w:rStyle w:val="Hyperlinkki"/>
          </w:rPr>
          <w:t>EKG-löydös</w:t>
        </w:r>
      </w:hyperlink>
      <w:r>
        <w:t xml:space="preserve"> (507) observation</w:t>
      </w:r>
    </w:p>
    <w:p w14:paraId="759A1DF0" w14:textId="77777777" w:rsidR="000F3F11" w:rsidRPr="0082643A" w:rsidRDefault="00473BF8" w:rsidP="000F3F11">
      <w:pPr>
        <w:pStyle w:val="Snt1"/>
      </w:pPr>
      <w:r>
        <w:t>8</w:t>
      </w:r>
      <w:r w:rsidRPr="0082643A">
        <w:t xml:space="preserve">. </w:t>
      </w:r>
      <w:r w:rsidR="000F3F11">
        <w:t>VAPAAEHTOINEN nolla tai useampi [0..*] entry</w:t>
      </w:r>
    </w:p>
    <w:p w14:paraId="77B61900" w14:textId="75667D4A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899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900" w:author="Timo Kaskinen" w:date="2017-06-20T15:18:00Z">
        <w:r w:rsidR="00B93B3E">
          <w:t>2017)</w:t>
        </w:r>
      </w:ins>
    </w:p>
    <w:p w14:paraId="1FEA0971" w14:textId="6FB85859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1.2.246.537.6.12.2002.348.510” (Hengitystaajuus entry)</w:t>
      </w:r>
    </w:p>
    <w:p w14:paraId="7078F204" w14:textId="1FC848E3" w:rsidR="00473BF8" w:rsidRDefault="00473BF8" w:rsidP="00473BF8">
      <w:pPr>
        <w:pStyle w:val="Snt2"/>
      </w:pPr>
      <w:r>
        <w:lastRenderedPageBreak/>
        <w:t xml:space="preserve">c. PAKOLLINEN yksi [1..1] </w:t>
      </w:r>
      <w:r w:rsidR="00E20490">
        <w:fldChar w:fldCharType="begin"/>
      </w:r>
      <w:ins w:id="901" w:author="Timo Kaskinen" w:date="2017-06-21T14:22:00Z">
        <w:r w:rsidR="002B1745">
          <w:instrText>HYPERLINK  \l "_Hengitystaajuus_-_observation_1"</w:instrText>
        </w:r>
      </w:ins>
      <w:del w:id="902" w:author="Timo Kaskinen" w:date="2017-06-21T14:22:00Z">
        <w:r w:rsidR="00E20490" w:rsidDel="002B1745">
          <w:delInstrText xml:space="preserve"> HYPERLINK \l "_Hengitystaajuus_-_observation" </w:delInstrText>
        </w:r>
      </w:del>
      <w:r w:rsidR="00E20490">
        <w:fldChar w:fldCharType="separate"/>
      </w:r>
      <w:r w:rsidRPr="005E58B7">
        <w:rPr>
          <w:rStyle w:val="Hyperlinkki"/>
        </w:rPr>
        <w:t>Hengitystaajuus</w:t>
      </w:r>
      <w:r w:rsidR="00E20490">
        <w:rPr>
          <w:rStyle w:val="Hyperlinkki"/>
        </w:rPr>
        <w:fldChar w:fldCharType="end"/>
      </w:r>
      <w:r>
        <w:t xml:space="preserve"> (510) observation</w:t>
      </w:r>
    </w:p>
    <w:p w14:paraId="7EF6C525" w14:textId="77777777" w:rsidR="000F3F11" w:rsidRPr="0082643A" w:rsidRDefault="00473BF8" w:rsidP="000F3F11">
      <w:pPr>
        <w:pStyle w:val="Snt1"/>
      </w:pPr>
      <w:r>
        <w:t>9</w:t>
      </w:r>
      <w:r w:rsidRPr="0082643A">
        <w:t xml:space="preserve">. </w:t>
      </w:r>
      <w:r w:rsidR="000F3F11">
        <w:t>VAPAAEHTOINEN nolla tai useampi [0..*] entry</w:t>
      </w:r>
    </w:p>
    <w:p w14:paraId="47AAC904" w14:textId="74B563D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903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904" w:author="Timo Kaskinen" w:date="2017-06-20T15:18:00Z">
        <w:r w:rsidR="00B93B3E">
          <w:t>2017)</w:t>
        </w:r>
      </w:ins>
    </w:p>
    <w:p w14:paraId="7DEE6FD2" w14:textId="549040CA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1.2.246.537.6.12.2002.348.512” (</w:t>
      </w:r>
      <w:r w:rsidRPr="00473BF8">
        <w:t>Uloshengitysilman hiilidioksidi</w:t>
      </w:r>
      <w:r>
        <w:t xml:space="preserve"> entry)</w:t>
      </w:r>
    </w:p>
    <w:p w14:paraId="3F44D588" w14:textId="32777E0D" w:rsidR="00473BF8" w:rsidRDefault="00473BF8" w:rsidP="00473BF8">
      <w:pPr>
        <w:pStyle w:val="Snt2"/>
      </w:pPr>
      <w:r>
        <w:t xml:space="preserve">c. PAKOLLINEN yksi [1..1] </w:t>
      </w:r>
      <w:hyperlink w:anchor="_Uloshengitysilman_hiilidioksidi_-" w:history="1">
        <w:r w:rsidRPr="005E58B7">
          <w:rPr>
            <w:rStyle w:val="Hyperlinkki"/>
          </w:rPr>
          <w:t>Uloshengitysilman hiilidioksidi</w:t>
        </w:r>
      </w:hyperlink>
      <w:r w:rsidRPr="00473BF8">
        <w:t xml:space="preserve"> </w:t>
      </w:r>
      <w:r>
        <w:t>(512) observation</w:t>
      </w:r>
    </w:p>
    <w:p w14:paraId="0CF4C969" w14:textId="77777777" w:rsidR="000F3F11" w:rsidRPr="0082643A" w:rsidRDefault="00473BF8" w:rsidP="000F3F11">
      <w:pPr>
        <w:pStyle w:val="Snt1"/>
      </w:pPr>
      <w:r>
        <w:t>10</w:t>
      </w:r>
      <w:r w:rsidRPr="0082643A">
        <w:t xml:space="preserve">. </w:t>
      </w:r>
      <w:r w:rsidR="000F3F11">
        <w:t>VAPAAEHTOINEN nolla tai useampi [0..*] entry</w:t>
      </w:r>
    </w:p>
    <w:p w14:paraId="3966A88B" w14:textId="1007E0A2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905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906" w:author="Timo Kaskinen" w:date="2017-06-20T15:18:00Z">
        <w:r w:rsidR="00B93B3E">
          <w:t>2017)</w:t>
        </w:r>
      </w:ins>
    </w:p>
    <w:p w14:paraId="325CAE78" w14:textId="14213185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1.2.246.537.6.12.2002.348.513” (</w:t>
      </w:r>
      <w:r w:rsidRPr="00473BF8">
        <w:t>Veren häkäpitoisuus, %</w:t>
      </w:r>
      <w:r>
        <w:t xml:space="preserve"> entry)</w:t>
      </w:r>
    </w:p>
    <w:p w14:paraId="289E007F" w14:textId="24638932" w:rsidR="00473BF8" w:rsidRDefault="00473BF8" w:rsidP="00473BF8">
      <w:pPr>
        <w:pStyle w:val="Snt2"/>
      </w:pPr>
      <w:r>
        <w:t xml:space="preserve">c. PAKOLLINEN yksi [1..1] </w:t>
      </w:r>
      <w:hyperlink w:anchor="_Veren_häkäpitoisuus,_%" w:history="1">
        <w:r w:rsidRPr="005E58B7">
          <w:rPr>
            <w:rStyle w:val="Hyperlinkki"/>
          </w:rPr>
          <w:t>Veren häkäpitoisuus, %</w:t>
        </w:r>
      </w:hyperlink>
      <w:r w:rsidRPr="00473BF8">
        <w:t xml:space="preserve"> </w:t>
      </w:r>
      <w:r>
        <w:t>(513) observation</w:t>
      </w:r>
    </w:p>
    <w:p w14:paraId="0AFF4D1D" w14:textId="77777777" w:rsidR="000F3F11" w:rsidRPr="0082643A" w:rsidRDefault="00473BF8" w:rsidP="000F3F11">
      <w:pPr>
        <w:pStyle w:val="Snt1"/>
      </w:pPr>
      <w:r>
        <w:t>11</w:t>
      </w:r>
      <w:r w:rsidRPr="0082643A">
        <w:t xml:space="preserve">. </w:t>
      </w:r>
      <w:r w:rsidR="000F3F11">
        <w:t>VAPAAEHTOINEN nolla tai useampi [0..*] entry</w:t>
      </w:r>
    </w:p>
    <w:p w14:paraId="57F245DD" w14:textId="5B39D8C9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907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908" w:author="Timo Kaskinen" w:date="2017-06-20T15:18:00Z">
        <w:r w:rsidR="00B93B3E">
          <w:t>2017)</w:t>
        </w:r>
      </w:ins>
    </w:p>
    <w:p w14:paraId="046F21A1" w14:textId="6A2D4828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1.2.246.537.6.12.2002.348.514” (</w:t>
      </w:r>
      <w:r w:rsidRPr="00473BF8">
        <w:t>Veren happisaturaatio, %</w:t>
      </w:r>
      <w:r>
        <w:t xml:space="preserve"> entry)</w:t>
      </w:r>
    </w:p>
    <w:p w14:paraId="3669D802" w14:textId="094F45D7" w:rsidR="00473BF8" w:rsidRDefault="00473BF8" w:rsidP="00473BF8">
      <w:pPr>
        <w:pStyle w:val="Snt2"/>
      </w:pPr>
      <w:r>
        <w:t xml:space="preserve">c. PAKOLLINEN yksi [1..1] </w:t>
      </w:r>
      <w:hyperlink w:anchor="_Veren_happisaturaatio,_%" w:history="1">
        <w:r w:rsidRPr="005E58B7">
          <w:rPr>
            <w:rStyle w:val="Hyperlinkki"/>
          </w:rPr>
          <w:t>Veren happisaturaatio, %</w:t>
        </w:r>
      </w:hyperlink>
      <w:r w:rsidRPr="00473BF8">
        <w:t xml:space="preserve"> </w:t>
      </w:r>
      <w:r>
        <w:t>(514) observation</w:t>
      </w:r>
    </w:p>
    <w:p w14:paraId="0BFC571D" w14:textId="77777777" w:rsidR="000F3F11" w:rsidRPr="0082643A" w:rsidRDefault="00473BF8" w:rsidP="000F3F11">
      <w:pPr>
        <w:pStyle w:val="Snt1"/>
      </w:pPr>
      <w:r>
        <w:t>12</w:t>
      </w:r>
      <w:r w:rsidRPr="0082643A">
        <w:t xml:space="preserve">. </w:t>
      </w:r>
      <w:r w:rsidR="000F3F11">
        <w:t>VAPAAEHTOINEN nolla tai useampi [0..*] entry</w:t>
      </w:r>
    </w:p>
    <w:p w14:paraId="4B59C647" w14:textId="554ABD56" w:rsidR="00473BF8" w:rsidRDefault="00473BF8" w:rsidP="00473BF8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909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910" w:author="Timo Kaskinen" w:date="2017-06-20T15:18:00Z">
        <w:r w:rsidR="00B93B3E">
          <w:t>2017)</w:t>
        </w:r>
      </w:ins>
    </w:p>
    <w:p w14:paraId="4E186317" w14:textId="772B4D96" w:rsidR="00473BF8" w:rsidRDefault="00473BF8" w:rsidP="00473BF8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</w:t>
      </w:r>
      <w:r w:rsidR="00322594">
        <w:t>9003</w:t>
      </w:r>
      <w:r>
        <w:t>” (</w:t>
      </w:r>
      <w:r w:rsidR="00322594" w:rsidRPr="00322594">
        <w:t>Glasgow'n kooma-asteikko</w:t>
      </w:r>
      <w:r>
        <w:t xml:space="preserve"> entry)</w:t>
      </w:r>
    </w:p>
    <w:p w14:paraId="189E4645" w14:textId="168BE05F" w:rsidR="00473BF8" w:rsidRDefault="00473BF8" w:rsidP="00473BF8">
      <w:pPr>
        <w:pStyle w:val="Snt2"/>
      </w:pPr>
      <w:r>
        <w:t xml:space="preserve">c. PAKOLLINEN yksi [1..1] </w:t>
      </w:r>
      <w:hyperlink w:anchor="_Glasgow'n_kooma-asteikko_-" w:history="1">
        <w:r w:rsidR="00322594" w:rsidRPr="005E58B7">
          <w:rPr>
            <w:rStyle w:val="Hyperlinkki"/>
          </w:rPr>
          <w:t>Glasgow'n kooma-asteikko</w:t>
        </w:r>
      </w:hyperlink>
      <w:r w:rsidR="00322594" w:rsidRPr="00322594">
        <w:t xml:space="preserve"> </w:t>
      </w:r>
      <w:r>
        <w:t>(</w:t>
      </w:r>
      <w:r w:rsidR="00322594">
        <w:t>9003</w:t>
      </w:r>
      <w:r>
        <w:t xml:space="preserve">) </w:t>
      </w:r>
      <w:r w:rsidR="00322594">
        <w:t>organizer</w:t>
      </w:r>
    </w:p>
    <w:p w14:paraId="196FCC96" w14:textId="77777777" w:rsidR="000F3F11" w:rsidRPr="0082643A" w:rsidRDefault="00322594" w:rsidP="000F3F11">
      <w:pPr>
        <w:pStyle w:val="Snt1"/>
      </w:pPr>
      <w:r>
        <w:t>13</w:t>
      </w:r>
      <w:r w:rsidRPr="0082643A">
        <w:t xml:space="preserve">. </w:t>
      </w:r>
      <w:r w:rsidR="000F3F11">
        <w:t>VAPAAEHTOINEN nolla tai useampi [0..*] entry</w:t>
      </w:r>
    </w:p>
    <w:p w14:paraId="596094B4" w14:textId="1BF9D463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911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912" w:author="Timo Kaskinen" w:date="2017-06-20T15:18:00Z">
        <w:r w:rsidR="00B93B3E">
          <w:t>2017)</w:t>
        </w:r>
      </w:ins>
    </w:p>
    <w:p w14:paraId="6935B4E6" w14:textId="65DD80BF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1.2.246.537.6.12.2002.348.519” (Kivun voimakkuus entry)</w:t>
      </w:r>
    </w:p>
    <w:p w14:paraId="4C69D0E4" w14:textId="7301B249" w:rsidR="00322594" w:rsidRDefault="00322594" w:rsidP="00322594">
      <w:pPr>
        <w:pStyle w:val="Snt2"/>
      </w:pPr>
      <w:r>
        <w:t xml:space="preserve">c. PAKOLLINEN yksi [1..1] </w:t>
      </w:r>
      <w:hyperlink w:anchor="_Kivun_voimakkuus_-" w:history="1">
        <w:r w:rsidRPr="005E58B7">
          <w:rPr>
            <w:rStyle w:val="Hyperlinkki"/>
          </w:rPr>
          <w:t>Kivun voimakkuus</w:t>
        </w:r>
      </w:hyperlink>
      <w:r w:rsidRPr="00473BF8">
        <w:t xml:space="preserve"> </w:t>
      </w:r>
      <w:r>
        <w:t>(519) observation</w:t>
      </w:r>
    </w:p>
    <w:p w14:paraId="6A770DCF" w14:textId="77777777" w:rsidR="000F3F11" w:rsidRPr="0082643A" w:rsidRDefault="00322594" w:rsidP="000F3F11">
      <w:pPr>
        <w:pStyle w:val="Snt1"/>
      </w:pPr>
      <w:r>
        <w:t>14</w:t>
      </w:r>
      <w:r w:rsidRPr="0082643A">
        <w:t xml:space="preserve">. </w:t>
      </w:r>
      <w:r w:rsidR="000F3F11">
        <w:t>VAPAAEHTOINEN nolla tai useampi [0..*] entry</w:t>
      </w:r>
    </w:p>
    <w:p w14:paraId="6917A7F5" w14:textId="13876915" w:rsidR="00322594" w:rsidRDefault="00322594" w:rsidP="00322594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913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914" w:author="Timo Kaskinen" w:date="2017-06-20T15:18:00Z">
        <w:r w:rsidR="00B93B3E">
          <w:t>2017)</w:t>
        </w:r>
      </w:ins>
    </w:p>
    <w:p w14:paraId="4B934EB9" w14:textId="334A4B75" w:rsidR="00322594" w:rsidRDefault="00322594" w:rsidP="00322594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1.2.246.537.6.12.2002.348.520” (</w:t>
      </w:r>
      <w:r w:rsidRPr="00322594">
        <w:t>Alkoholin määrä uloshengitysilmassa</w:t>
      </w:r>
      <w:r>
        <w:t xml:space="preserve"> entry)</w:t>
      </w:r>
    </w:p>
    <w:p w14:paraId="6D3FFE8C" w14:textId="28240BAA" w:rsidR="00322594" w:rsidRDefault="00322594" w:rsidP="00322594">
      <w:pPr>
        <w:pStyle w:val="Snt2"/>
      </w:pPr>
      <w:r>
        <w:t xml:space="preserve">c. PAKOLLINEN yksi [1..1] </w:t>
      </w:r>
      <w:hyperlink w:anchor="_Alkoholin_määrä_uloshengitysilmassa" w:history="1">
        <w:r w:rsidRPr="005E58B7">
          <w:rPr>
            <w:rStyle w:val="Hyperlinkki"/>
          </w:rPr>
          <w:t>Alkoholin määrä uloshengitysilmassa</w:t>
        </w:r>
      </w:hyperlink>
      <w:r w:rsidRPr="00322594">
        <w:t xml:space="preserve"> </w:t>
      </w:r>
      <w:r>
        <w:t>(520) observation</w:t>
      </w:r>
    </w:p>
    <w:p w14:paraId="2FFBDD56" w14:textId="77777777" w:rsidR="000F3F11" w:rsidRPr="0082643A" w:rsidRDefault="00281E5B" w:rsidP="000F3F11">
      <w:pPr>
        <w:pStyle w:val="Snt1"/>
      </w:pPr>
      <w:r>
        <w:t>15</w:t>
      </w:r>
      <w:r w:rsidRPr="0082643A">
        <w:t xml:space="preserve">. </w:t>
      </w:r>
      <w:r w:rsidR="000F3F11">
        <w:t>VAPAAEHTOINEN nolla tai useampi [0..*] entry</w:t>
      </w:r>
    </w:p>
    <w:p w14:paraId="4ACD5305" w14:textId="07204CA6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915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916" w:author="Timo Kaskinen" w:date="2017-06-20T15:18:00Z">
        <w:r w:rsidR="00B93B3E">
          <w:t>2017)</w:t>
        </w:r>
      </w:ins>
    </w:p>
    <w:p w14:paraId="41F6B7E4" w14:textId="3014DA2E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1.2.246.537.6.12.2002.348.522” (Kehon lämpötila entry)</w:t>
      </w:r>
    </w:p>
    <w:p w14:paraId="30F96DD6" w14:textId="53D2DE42" w:rsidR="00281E5B" w:rsidRDefault="00281E5B" w:rsidP="00281E5B">
      <w:pPr>
        <w:pStyle w:val="Snt2"/>
      </w:pPr>
      <w:r>
        <w:t xml:space="preserve">c. PAKOLLINEN yksi [1..1] </w:t>
      </w:r>
      <w:hyperlink w:anchor="_Kehon_lämpötila_-" w:history="1">
        <w:r w:rsidRPr="005E58B7">
          <w:rPr>
            <w:rStyle w:val="Hyperlinkki"/>
          </w:rPr>
          <w:t>Kehon lämpötila</w:t>
        </w:r>
      </w:hyperlink>
      <w:r w:rsidRPr="00322594">
        <w:t xml:space="preserve"> </w:t>
      </w:r>
      <w:r>
        <w:t>(522) observation</w:t>
      </w:r>
    </w:p>
    <w:p w14:paraId="4453487A" w14:textId="77777777" w:rsidR="000F3F11" w:rsidRPr="0082643A" w:rsidRDefault="00281E5B" w:rsidP="000F3F11">
      <w:pPr>
        <w:pStyle w:val="Snt1"/>
      </w:pPr>
      <w:r>
        <w:t>16</w:t>
      </w:r>
      <w:r w:rsidRPr="0082643A">
        <w:t xml:space="preserve">. </w:t>
      </w:r>
      <w:r w:rsidR="000F3F11">
        <w:t>VAPAAEHTOINEN nolla tai useampi [0..*] entry</w:t>
      </w:r>
    </w:p>
    <w:p w14:paraId="63C8C1C1" w14:textId="29773D9E" w:rsidR="00281E5B" w:rsidRDefault="00281E5B" w:rsidP="00281E5B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917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918" w:author="Timo Kaskinen" w:date="2017-06-20T15:18:00Z">
        <w:r w:rsidR="00B93B3E">
          <w:t>2017)</w:t>
        </w:r>
      </w:ins>
    </w:p>
    <w:p w14:paraId="27BDFC5B" w14:textId="13C92E3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1.2.246.537.6.12.2002.348.523” (APGAR entry)</w:t>
      </w:r>
    </w:p>
    <w:p w14:paraId="3E86F079" w14:textId="5E377526" w:rsidR="00281E5B" w:rsidRDefault="00281E5B" w:rsidP="00281E5B">
      <w:pPr>
        <w:pStyle w:val="Snt2"/>
      </w:pPr>
      <w:r>
        <w:t xml:space="preserve">c. PAKOLLINEN yksi [1..1] </w:t>
      </w:r>
      <w:hyperlink w:anchor="_APGAR_-_observation" w:history="1">
        <w:r w:rsidRPr="005E58B7">
          <w:rPr>
            <w:rStyle w:val="Hyperlinkki"/>
          </w:rPr>
          <w:t>APGAR</w:t>
        </w:r>
      </w:hyperlink>
      <w:r w:rsidRPr="00322594">
        <w:t xml:space="preserve"> </w:t>
      </w:r>
      <w:r>
        <w:t>(523) observation</w:t>
      </w:r>
    </w:p>
    <w:p w14:paraId="140D0653" w14:textId="5DC17AA6" w:rsidR="00281E5B" w:rsidRPr="0082643A" w:rsidRDefault="00281E5B" w:rsidP="00281E5B">
      <w:pPr>
        <w:pStyle w:val="Snt1"/>
      </w:pPr>
      <w:bookmarkStart w:id="919" w:name="_Systolinen_verenpaine_-"/>
      <w:bookmarkEnd w:id="919"/>
      <w:r>
        <w:t>1</w:t>
      </w:r>
      <w:r w:rsidR="000F3F11">
        <w:t>7</w:t>
      </w:r>
      <w:r w:rsidRPr="0082643A">
        <w:t xml:space="preserve">. </w:t>
      </w:r>
      <w:r>
        <w:t>EHDOLLISESTI PAKOLLINEN nolla tai yksi [0..1</w:t>
      </w:r>
      <w:r w:rsidRPr="0082643A">
        <w:t xml:space="preserve">] entry </w:t>
      </w:r>
      <w:r w:rsidR="00AA726A">
        <w:br/>
      </w:r>
      <w:r w:rsidR="00AA726A" w:rsidRPr="00AA726A">
        <w:t>{JOS Systolinen verenpaine (503) TAI Diastolinen verenpaine (504) TAI Syketaajuus (506) TAI Hengitystaajuus (510) TAI Uloshengitysilman hiilidioksidi (512) TAI Veren happisaturaatio, % (514) TAI Glasgow'n kooma-asteikko (9003) = tyhjä}</w:t>
      </w:r>
    </w:p>
    <w:p w14:paraId="52B86688" w14:textId="50DBC061" w:rsidR="00281E5B" w:rsidRDefault="00281E5B" w:rsidP="00281E5B">
      <w:pPr>
        <w:pStyle w:val="Snt2"/>
      </w:pPr>
      <w:r w:rsidRPr="0095153D">
        <w:lastRenderedPageBreak/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920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921" w:author="Timo Kaskinen" w:date="2017-06-20T15:18:00Z">
        <w:r w:rsidR="00B93B3E">
          <w:t>2017)</w:t>
        </w:r>
      </w:ins>
    </w:p>
    <w:p w14:paraId="07425B15" w14:textId="68027AD8" w:rsidR="00281E5B" w:rsidRDefault="00281E5B" w:rsidP="00281E5B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1.2.246.537.6.12.2002.348.524” (</w:t>
      </w:r>
      <w:r w:rsidRPr="00281E5B">
        <w:t>Mittauksen kirjaamattomuuden perustelu</w:t>
      </w:r>
      <w:r>
        <w:t xml:space="preserve"> entry)</w:t>
      </w:r>
    </w:p>
    <w:p w14:paraId="17ACE8C8" w14:textId="6F24CDD8" w:rsidR="00281E5B" w:rsidRDefault="00281E5B" w:rsidP="00281E5B">
      <w:pPr>
        <w:pStyle w:val="Snt2"/>
      </w:pPr>
      <w:r>
        <w:t xml:space="preserve">c. PAKOLLINEN yksi [1..1] </w:t>
      </w:r>
      <w:hyperlink w:anchor="_Mittauksen_kirjaamattomuuden_perust" w:history="1">
        <w:r w:rsidRPr="005E58B7">
          <w:rPr>
            <w:rStyle w:val="Hyperlinkki"/>
          </w:rPr>
          <w:t>Mittauksen kirjaamattomuuden perustelu</w:t>
        </w:r>
      </w:hyperlink>
      <w:r w:rsidRPr="00322594">
        <w:t xml:space="preserve"> </w:t>
      </w:r>
      <w:r>
        <w:t>(524) observation</w:t>
      </w:r>
    </w:p>
    <w:p w14:paraId="5E09792F" w14:textId="77777777" w:rsidR="000A4CA6" w:rsidRDefault="000A4CA6" w:rsidP="00281E5B">
      <w:pPr>
        <w:pStyle w:val="Snt2"/>
      </w:pPr>
    </w:p>
    <w:p w14:paraId="2C7AE202" w14:textId="1BC59448" w:rsidR="000A4CA6" w:rsidRDefault="000A4CA6" w:rsidP="000A4CA6">
      <w:pPr>
        <w:pStyle w:val="Snt1"/>
      </w:pPr>
      <w:r>
        <w:t>Toteutusohje: Fysiologisten mittausten entry:t annetaan per mittaustapahtuma aikaleimalla varustettuna ja ne ovat toisistaan riippumattomia kirjauksia.</w:t>
      </w:r>
      <w:r w:rsidR="00ED5E4E">
        <w:t xml:space="preserve"> </w:t>
      </w:r>
      <w:r>
        <w:t>Vitaalien osalta mittauksen kirjaamattomuuden perustelu (524) annetaan, mikäli mittausta ei ole tehty tai arvoa ole pystytty tuottamaan asiakirjalle.</w:t>
      </w:r>
    </w:p>
    <w:p w14:paraId="71CBC223" w14:textId="0DC812B7" w:rsidR="0065252E" w:rsidRDefault="00457F9C" w:rsidP="0065252E">
      <w:pPr>
        <w:pStyle w:val="Otsikko3"/>
      </w:pPr>
      <w:hyperlink w:anchor="_Fysiologiset_mittaukset_1" w:history="1">
        <w:bookmarkStart w:id="922" w:name="_Toc494272960"/>
        <w:r w:rsidR="0065252E" w:rsidRPr="0065252E">
          <w:rPr>
            <w:rStyle w:val="Hyperlinkki"/>
          </w:rPr>
          <w:t>Systolinen verenpaine</w:t>
        </w:r>
      </w:hyperlink>
      <w:r w:rsidR="0065252E">
        <w:t xml:space="preserve"> </w:t>
      </w:r>
      <w:r w:rsidR="00BB4A27">
        <w:t>–</w:t>
      </w:r>
      <w:r w:rsidR="0065252E">
        <w:t xml:space="preserve"> observation</w:t>
      </w:r>
      <w:bookmarkEnd w:id="9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DD4E643" w14:textId="77777777" w:rsidTr="00627942">
        <w:tc>
          <w:tcPr>
            <w:tcW w:w="9236" w:type="dxa"/>
          </w:tcPr>
          <w:p w14:paraId="60CAC42D" w14:textId="4B92721B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13D40A60" w14:textId="77777777" w:rsidR="00BB4A27" w:rsidRPr="00BB4A27" w:rsidRDefault="00BB4A27" w:rsidP="00BB4A27">
      <w:pPr>
        <w:rPr>
          <w:lang w:val="en-US"/>
        </w:rPr>
      </w:pPr>
    </w:p>
    <w:p w14:paraId="2072D7BF" w14:textId="77777777" w:rsidR="00707831" w:rsidRDefault="00707831" w:rsidP="0070783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0CB74AE" w14:textId="77777777" w:rsidR="00707831" w:rsidRPr="0003454B" w:rsidRDefault="00707831" w:rsidP="00707831">
      <w:pPr>
        <w:pStyle w:val="Snt1"/>
      </w:pPr>
      <w:r>
        <w:t>2. PAKOLLINEN yksi [1..1] id/@root</w:t>
      </w:r>
    </w:p>
    <w:p w14:paraId="48481D30" w14:textId="73774F66" w:rsidR="00707831" w:rsidRDefault="00707831" w:rsidP="00707831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707831">
        <w:t>8480-6</w:t>
      </w:r>
      <w:r w:rsidRPr="0082643A">
        <w:t xml:space="preserve">" </w:t>
      </w:r>
      <w:r>
        <w:t>Systolinen 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432DE8A0" w14:textId="790353FC" w:rsidR="00707831" w:rsidRDefault="00707831" w:rsidP="00707831">
      <w:pPr>
        <w:pStyle w:val="Snt2"/>
      </w:pPr>
      <w:r>
        <w:t>Huom! Systolisen verenpaineen mittauksen tarkempia FinLOINC-koodeja ei ensihoidossa käytetä.</w:t>
      </w:r>
    </w:p>
    <w:p w14:paraId="2C6FE981" w14:textId="78B704B3" w:rsidR="004033E1" w:rsidRDefault="004033E1" w:rsidP="004033E1">
      <w:pPr>
        <w:pStyle w:val="Snt1"/>
      </w:pPr>
      <w:r>
        <w:t xml:space="preserve">4. </w:t>
      </w:r>
      <w:r w:rsidR="00043AA1">
        <w:t>VAPAAEHTOINEN nolla tai</w:t>
      </w:r>
      <w:r>
        <w:t xml:space="preserve"> yksi [</w:t>
      </w:r>
      <w:r w:rsidR="00043AA1">
        <w:t>0</w:t>
      </w:r>
      <w:r>
        <w:t>..1] text</w:t>
      </w:r>
    </w:p>
    <w:p w14:paraId="5C5DD0B4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24230CC6" w14:textId="3A098B16" w:rsidR="00707831" w:rsidRPr="0003454B" w:rsidRDefault="00707831" w:rsidP="00707831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</w:t>
      </w:r>
      <w:r w:rsidR="00D4733D">
        <w:t xml:space="preserve"> (501)</w:t>
      </w:r>
      <w:r>
        <w:t>, arvo annetaan</w:t>
      </w:r>
      <w:r w:rsidR="00D4733D">
        <w:t xml:space="preserve"> sekunnin tarkkuudella</w:t>
      </w:r>
      <w:r>
        <w:t xml:space="preserve"> </w:t>
      </w:r>
      <w:r w:rsidR="00D4733D">
        <w:t>TS-tietotyypillä</w:t>
      </w:r>
    </w:p>
    <w:p w14:paraId="0D456B3E" w14:textId="4E221322" w:rsidR="00707831" w:rsidRDefault="00D4733D" w:rsidP="00707831">
      <w:pPr>
        <w:pStyle w:val="Snt1"/>
      </w:pPr>
      <w:r>
        <w:t>6</w:t>
      </w:r>
      <w:r w:rsidR="00707831" w:rsidRPr="00AE0334">
        <w:t xml:space="preserve">. </w:t>
      </w:r>
      <w:r w:rsidR="00707831" w:rsidRPr="00021940">
        <w:t xml:space="preserve">PAKOLLINEN </w:t>
      </w:r>
      <w:r w:rsidR="00707831">
        <w:t>yksi [1..1</w:t>
      </w:r>
      <w:r w:rsidR="00707831" w:rsidRPr="00021940">
        <w:t>]</w:t>
      </w:r>
      <w:r w:rsidR="00707831">
        <w:t xml:space="preserve"> </w:t>
      </w:r>
      <w:r w:rsidR="00707831" w:rsidRPr="00021940">
        <w:t xml:space="preserve">value </w:t>
      </w:r>
      <w:r w:rsidR="00707831">
        <w:t>Systolinen verenpaine</w:t>
      </w:r>
      <w:r w:rsidR="00707831" w:rsidRPr="00021940">
        <w:t xml:space="preserve"> (</w:t>
      </w:r>
      <w:r w:rsidR="002714A9">
        <w:t>503</w:t>
      </w:r>
      <w:r w:rsidR="00707831" w:rsidRPr="00021940">
        <w:t xml:space="preserve">), arvo annetaan </w:t>
      </w:r>
      <w:r w:rsidR="00707831">
        <w:t>PQ</w:t>
      </w:r>
      <w:r w:rsidR="00707831" w:rsidRPr="00021940">
        <w:t>-tietotyypillä</w:t>
      </w:r>
    </w:p>
    <w:p w14:paraId="30E3BDCA" w14:textId="2CB99557" w:rsidR="0065252E" w:rsidRDefault="004033E1" w:rsidP="0065252E">
      <w:pPr>
        <w:pStyle w:val="Snt1"/>
      </w:pPr>
      <w:r>
        <w:t>7</w:t>
      </w:r>
      <w:r w:rsidR="00D4733D">
        <w:t>. VAPAAEHTOINEN nolla tai yksi [0..1] methodCode Verenpaineen mittaustapa (502), arvo annetaan luokituksesta ENSIH – Verenpaineen mittaustapa (codeSystem: 1.2.246.537.6.3039.2014) CE-tietotyypillä</w:t>
      </w:r>
    </w:p>
    <w:bookmarkStart w:id="923" w:name="_Diastolinen_verenpaine_-"/>
    <w:bookmarkEnd w:id="923"/>
    <w:p w14:paraId="2BF4B8A3" w14:textId="1338DEE8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924" w:name="_Toc494272961"/>
      <w:r w:rsidRPr="0065252E">
        <w:rPr>
          <w:rStyle w:val="Hyperlinkki"/>
        </w:rPr>
        <w:t>Diastolinen verenpaine</w:t>
      </w:r>
      <w:r>
        <w:fldChar w:fldCharType="end"/>
      </w:r>
      <w:r>
        <w:t xml:space="preserve"> - observation</w:t>
      </w:r>
      <w:bookmarkEnd w:id="9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9B2CA59" w14:textId="77777777" w:rsidTr="00627942">
        <w:tc>
          <w:tcPr>
            <w:tcW w:w="9236" w:type="dxa"/>
          </w:tcPr>
          <w:p w14:paraId="7700185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25" w:name="_Syketaajuus_-_observation"/>
            <w:bookmarkEnd w:id="925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4F330F5" w14:textId="77777777" w:rsidR="00BB4A27" w:rsidRPr="00BB4A27" w:rsidRDefault="00BB4A27" w:rsidP="00D8584C">
      <w:pPr>
        <w:pStyle w:val="Snt1"/>
        <w:rPr>
          <w:lang w:val="en-US"/>
        </w:rPr>
      </w:pPr>
    </w:p>
    <w:p w14:paraId="2FAD77F2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CDF39BC" w14:textId="77777777" w:rsidR="00D8584C" w:rsidRPr="0003454B" w:rsidRDefault="00D8584C" w:rsidP="00D8584C">
      <w:pPr>
        <w:pStyle w:val="Snt1"/>
      </w:pPr>
      <w:r>
        <w:t>2. PAKOLLINEN yksi [1..1] id/@root</w:t>
      </w:r>
    </w:p>
    <w:p w14:paraId="0AB6AB54" w14:textId="77777777" w:rsidR="00D8584C" w:rsidRDefault="00D8584C" w:rsidP="00D8584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707831">
        <w:t>84</w:t>
      </w:r>
      <w:r>
        <w:t>62</w:t>
      </w:r>
      <w:r w:rsidRPr="00707831">
        <w:t>-</w:t>
      </w:r>
      <w:r>
        <w:t>4</w:t>
      </w:r>
      <w:r w:rsidRPr="0082643A">
        <w:t xml:space="preserve">" </w:t>
      </w:r>
      <w:r>
        <w:t>Diastolinen 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CD77AAD" w14:textId="77777777" w:rsidR="00D8584C" w:rsidRDefault="00D8584C" w:rsidP="00D8584C">
      <w:pPr>
        <w:pStyle w:val="Snt2"/>
      </w:pPr>
      <w:r>
        <w:t>Huom! Diastolisen verenpaineen mittauksen tarkempia FinLOINC-koodeja ei ensihoidossa käytetä.</w:t>
      </w:r>
    </w:p>
    <w:p w14:paraId="7EEC6A86" w14:textId="77777777" w:rsidR="00043AA1" w:rsidRDefault="00043AA1" w:rsidP="00043AA1">
      <w:pPr>
        <w:pStyle w:val="Snt1"/>
      </w:pPr>
      <w:r>
        <w:t>4. VAPAAEHTOINEN nolla tai yksi [0..1] text</w:t>
      </w:r>
    </w:p>
    <w:p w14:paraId="4EBF9B01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77E5207F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C1CA86A" w14:textId="5F1C2E04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0B7788">
        <w:t>Diastolinen</w:t>
      </w:r>
      <w:r>
        <w:t xml:space="preserve"> verenpaine</w:t>
      </w:r>
      <w:r w:rsidRPr="00021940">
        <w:t xml:space="preserve"> (</w:t>
      </w:r>
      <w:r w:rsidR="002714A9">
        <w:t>504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6275C325" w14:textId="13CF1F0B" w:rsidR="00D8584C" w:rsidRDefault="004033E1" w:rsidP="00D8584C">
      <w:pPr>
        <w:pStyle w:val="Snt1"/>
      </w:pPr>
      <w:r>
        <w:t>7</w:t>
      </w:r>
      <w:r w:rsidR="00D8584C">
        <w:t>. VAPAAEHTOINEN nolla tai yksi [0..1] methodCode Verenpaineen mittaustapa (502), arvo annetaan luokituksesta ENSIH – Verenpaineen mittaustapa (codeSystem: 1.2.246.537.6.3039.2014) CE-tietotyypillä</w:t>
      </w:r>
    </w:p>
    <w:bookmarkStart w:id="926" w:name="_Keskiverenpaine_-_observation"/>
    <w:bookmarkEnd w:id="926"/>
    <w:p w14:paraId="4B34E535" w14:textId="56DF10B1" w:rsidR="004033E1" w:rsidRDefault="004033E1" w:rsidP="004033E1">
      <w:pPr>
        <w:pStyle w:val="Otsikko3"/>
      </w:pPr>
      <w:r>
        <w:lastRenderedPageBreak/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927" w:name="_Toc494272962"/>
      <w:r>
        <w:rPr>
          <w:rStyle w:val="Hyperlinkki"/>
        </w:rPr>
        <w:t>Keskiverenp</w:t>
      </w:r>
      <w:r w:rsidRPr="0065252E">
        <w:rPr>
          <w:rStyle w:val="Hyperlinkki"/>
        </w:rPr>
        <w:t>aine</w:t>
      </w:r>
      <w:r>
        <w:fldChar w:fldCharType="end"/>
      </w:r>
      <w:r>
        <w:t xml:space="preserve"> - observation</w:t>
      </w:r>
      <w:bookmarkEnd w:id="9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033E1" w:rsidRPr="006A0813" w14:paraId="2B0BF289" w14:textId="77777777" w:rsidTr="008706C8">
        <w:tc>
          <w:tcPr>
            <w:tcW w:w="9236" w:type="dxa"/>
          </w:tcPr>
          <w:p w14:paraId="7D4A6B86" w14:textId="77777777" w:rsidR="004033E1" w:rsidRPr="00C51DBD" w:rsidRDefault="004033E1" w:rsidP="008706C8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0464392E" w14:textId="77777777" w:rsidR="004033E1" w:rsidRPr="00BB4A27" w:rsidRDefault="004033E1" w:rsidP="004033E1">
      <w:pPr>
        <w:pStyle w:val="Snt1"/>
        <w:rPr>
          <w:lang w:val="en-US"/>
        </w:rPr>
      </w:pPr>
    </w:p>
    <w:p w14:paraId="13F25129" w14:textId="77777777" w:rsidR="004033E1" w:rsidRDefault="004033E1" w:rsidP="004033E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2205541" w14:textId="77777777" w:rsidR="004033E1" w:rsidRPr="0003454B" w:rsidRDefault="004033E1" w:rsidP="004033E1">
      <w:pPr>
        <w:pStyle w:val="Snt1"/>
      </w:pPr>
      <w:r>
        <w:t>2. PAKOLLINEN yksi [1..1] id/@root</w:t>
      </w:r>
    </w:p>
    <w:p w14:paraId="3D7383C4" w14:textId="20773FED" w:rsidR="004033E1" w:rsidRDefault="004033E1" w:rsidP="004033E1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4033E1">
        <w:t>8478-0</w:t>
      </w:r>
      <w:r w:rsidRPr="0082643A">
        <w:t xml:space="preserve">" </w:t>
      </w:r>
      <w:r>
        <w:t>Keskiverenpaine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00EAE64" w14:textId="77777777" w:rsidR="004033E1" w:rsidRDefault="004033E1" w:rsidP="004033E1">
      <w:pPr>
        <w:pStyle w:val="Snt1"/>
      </w:pPr>
      <w:r>
        <w:t>4. PAKOLLINEN yksi [1..1] text</w:t>
      </w:r>
    </w:p>
    <w:p w14:paraId="1E44EECC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6928847B" w14:textId="77777777" w:rsidR="004033E1" w:rsidRPr="0003454B" w:rsidRDefault="004033E1" w:rsidP="004033E1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26F5A1E" w14:textId="4F66EC95" w:rsidR="004033E1" w:rsidRDefault="004033E1" w:rsidP="004033E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714A9">
        <w:t>Keski</w:t>
      </w:r>
      <w:r>
        <w:t>verenpaine</w:t>
      </w:r>
      <w:r w:rsidRPr="00021940">
        <w:t xml:space="preserve"> (</w:t>
      </w:r>
      <w:r w:rsidR="002714A9">
        <w:t>525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4E11F45" w14:textId="77777777" w:rsidR="004033E1" w:rsidRDefault="004033E1" w:rsidP="004033E1">
      <w:pPr>
        <w:pStyle w:val="Snt1"/>
      </w:pPr>
      <w:r>
        <w:t>7. VAPAAEHTOINEN nolla tai yksi [0..1] methodCode Verenpaineen mittaustapa (502), arvo annetaan luokituksesta ENSIH – Verenpaineen mittaustapa (codeSystem: 1.2.246.537.6.3039.2014) CE-tietotyypillä</w:t>
      </w:r>
    </w:p>
    <w:p w14:paraId="7728CD5E" w14:textId="788450C3" w:rsidR="0065252E" w:rsidRDefault="00457F9C" w:rsidP="0065252E">
      <w:pPr>
        <w:pStyle w:val="Otsikko3"/>
      </w:pPr>
      <w:hyperlink w:anchor="_Fysiologiset_mittaukset_1" w:history="1">
        <w:bookmarkStart w:id="928" w:name="_Toc494272963"/>
        <w:r w:rsidR="0065252E" w:rsidRPr="0065252E">
          <w:rPr>
            <w:rStyle w:val="Hyperlinkki"/>
          </w:rPr>
          <w:t>Syketaajuus</w:t>
        </w:r>
      </w:hyperlink>
      <w:r w:rsidR="0065252E">
        <w:t xml:space="preserve"> - observation</w:t>
      </w:r>
      <w:bookmarkEnd w:id="9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478B0A09" w14:textId="77777777" w:rsidTr="00627942">
        <w:tc>
          <w:tcPr>
            <w:tcW w:w="9236" w:type="dxa"/>
          </w:tcPr>
          <w:p w14:paraId="15F3DDA7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B09A534" w14:textId="77777777" w:rsidR="00BB4A27" w:rsidRPr="00BB4A27" w:rsidRDefault="00BB4A27" w:rsidP="00D8584C">
      <w:pPr>
        <w:pStyle w:val="Snt1"/>
        <w:rPr>
          <w:lang w:val="en-US"/>
        </w:rPr>
      </w:pPr>
    </w:p>
    <w:p w14:paraId="72636EA8" w14:textId="77777777" w:rsidR="00D8584C" w:rsidRDefault="00D8584C" w:rsidP="00D8584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B9916A5" w14:textId="77777777" w:rsidR="00D8584C" w:rsidRPr="0003454B" w:rsidRDefault="00D8584C" w:rsidP="00D8584C">
      <w:pPr>
        <w:pStyle w:val="Snt1"/>
      </w:pPr>
      <w:r>
        <w:t>2. PAKOLLINEN yksi [1..1] id/@root</w:t>
      </w:r>
    </w:p>
    <w:p w14:paraId="6B069C45" w14:textId="77777777" w:rsidR="00D8584C" w:rsidRDefault="00D8584C" w:rsidP="00D8584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8867-4</w:t>
      </w:r>
      <w:r w:rsidRPr="0082643A">
        <w:t xml:space="preserve">" </w:t>
      </w:r>
      <w:r>
        <w:t>Syke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27AA46D0" w14:textId="77777777" w:rsidR="00043AA1" w:rsidRDefault="00043AA1" w:rsidP="00043AA1">
      <w:pPr>
        <w:pStyle w:val="Snt1"/>
      </w:pPr>
      <w:r>
        <w:t>4. VAPAAEHTOINEN nolla tai yksi [0..1] text</w:t>
      </w:r>
    </w:p>
    <w:p w14:paraId="4A6B5E0C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325A738B" w14:textId="77777777" w:rsidR="00D8584C" w:rsidRPr="0003454B" w:rsidRDefault="00D8584C" w:rsidP="00D8584C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30F7ABB" w14:textId="77777777" w:rsidR="00D8584C" w:rsidRDefault="00D8584C" w:rsidP="00D8584C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Syketaajuus</w:t>
      </w:r>
      <w:r w:rsidRPr="00021940">
        <w:t xml:space="preserve"> (</w:t>
      </w:r>
      <w:r>
        <w:t>506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3E42C9B" w14:textId="2579207B" w:rsidR="00D8584C" w:rsidRDefault="005E58B7" w:rsidP="00D8584C">
      <w:pPr>
        <w:pStyle w:val="Snt1"/>
      </w:pPr>
      <w:r>
        <w:t>7</w:t>
      </w:r>
      <w:r w:rsidR="00D8584C">
        <w:t>. VAPAAEHTOINEN nolla tai yksi [0..1] methodCode Syketaajuuden mittaustapa (505), arvo annetaan luokituksesta ENSIH – Syketaajuuden mittaustapa (codeSystem: 1.2.246.537.6.3040.2014) CE-tietotyypillä</w:t>
      </w:r>
    </w:p>
    <w:bookmarkStart w:id="929" w:name="_EKG-löydös_-_observation"/>
    <w:bookmarkEnd w:id="929"/>
    <w:p w14:paraId="18ABB77C" w14:textId="200E2D1F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930" w:name="_Toc494272964"/>
      <w:r w:rsidR="0065252E" w:rsidRPr="0065252E">
        <w:rPr>
          <w:rStyle w:val="Hyperlinkki"/>
        </w:rPr>
        <w:t>EKG-löydös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93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480328DA" w14:textId="77777777" w:rsidTr="00627942">
        <w:tc>
          <w:tcPr>
            <w:tcW w:w="9236" w:type="dxa"/>
          </w:tcPr>
          <w:p w14:paraId="594505F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31" w:name="_Hengitystaajuus_-_observation"/>
            <w:bookmarkEnd w:id="931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0CE837" w14:textId="77777777" w:rsidR="00BB4A27" w:rsidRPr="00BB4A27" w:rsidRDefault="00BB4A27" w:rsidP="005E58B7">
      <w:pPr>
        <w:pStyle w:val="Snt1"/>
        <w:rPr>
          <w:lang w:val="en-US"/>
        </w:rPr>
      </w:pPr>
    </w:p>
    <w:p w14:paraId="36B3A96E" w14:textId="77777777" w:rsidR="005E58B7" w:rsidRDefault="005E58B7" w:rsidP="005E58B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577B302" w14:textId="77777777" w:rsidR="005E58B7" w:rsidRPr="0003454B" w:rsidRDefault="005E58B7" w:rsidP="005E58B7">
      <w:pPr>
        <w:pStyle w:val="Snt1"/>
      </w:pPr>
      <w:r>
        <w:t>2. PAKOLLINEN yksi [1..1] id/@root</w:t>
      </w:r>
    </w:p>
    <w:p w14:paraId="7C1B2997" w14:textId="3933FFDE" w:rsidR="005E58B7" w:rsidRDefault="005E58B7" w:rsidP="005E58B7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code/@code="507</w:t>
      </w:r>
      <w:r w:rsidRPr="00770C6A">
        <w:t xml:space="preserve">" </w:t>
      </w:r>
      <w:r>
        <w:t>EKG-löydös (codeSystem</w:t>
      </w:r>
      <w:r w:rsidRPr="00770C6A">
        <w:t>: 1.2.246.537.6.12.2002.348)</w:t>
      </w:r>
    </w:p>
    <w:p w14:paraId="6BDB597C" w14:textId="77777777" w:rsidR="004033E1" w:rsidRDefault="004033E1" w:rsidP="004033E1">
      <w:pPr>
        <w:pStyle w:val="Snt1"/>
      </w:pPr>
      <w:r>
        <w:t>4. PAKOLLINEN yksi [1..1] text</w:t>
      </w:r>
    </w:p>
    <w:p w14:paraId="5904EBE5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76A7497" w14:textId="77777777" w:rsidR="005E58B7" w:rsidRPr="0003454B" w:rsidRDefault="005E58B7" w:rsidP="005E58B7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A07AC8F" w14:textId="6538A583" w:rsidR="005E58B7" w:rsidRDefault="005E58B7" w:rsidP="005E58B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EKG-löydös</w:t>
      </w:r>
      <w:r w:rsidRPr="00021940">
        <w:t xml:space="preserve"> (</w:t>
      </w:r>
      <w:r>
        <w:t>507</w:t>
      </w:r>
      <w:r w:rsidRPr="00021940">
        <w:t xml:space="preserve">), arvo </w:t>
      </w:r>
      <w:r>
        <w:t>annetaan luokituksesta ENSIH – EKG-löydös (codeSystem: 1.2.246.537.6.3041.2014) CD-tietotyypillä</w:t>
      </w:r>
    </w:p>
    <w:p w14:paraId="0373AC6A" w14:textId="2CD534D9" w:rsidR="005E58B7" w:rsidRDefault="005E58B7" w:rsidP="005E58B7">
      <w:pPr>
        <w:pStyle w:val="Snt1"/>
      </w:pPr>
      <w:r>
        <w:lastRenderedPageBreak/>
        <w:t>7. VAPAAEHTOINEN nolla tai yksi [0..1] methodCode EKG-tulkinta (509), arvo annetaan luokituksesta ENSIH – EKG-tulkinta (codeSystem: 1.2.246.537.6.3043.2014) CE-tietotyypillä</w:t>
      </w:r>
    </w:p>
    <w:p w14:paraId="0A593FE8" w14:textId="09BC0C44" w:rsidR="005E58B7" w:rsidRDefault="005E58B7" w:rsidP="005E58B7">
      <w:pPr>
        <w:pStyle w:val="Snt1"/>
      </w:pPr>
      <w:r>
        <w:t>8. PAKOLLINEN yksi [1..1] participant</w:t>
      </w:r>
    </w:p>
    <w:p w14:paraId="1CF54DF2" w14:textId="1B3C03A7" w:rsidR="005E58B7" w:rsidRDefault="005E58B7" w:rsidP="005E58B7">
      <w:pPr>
        <w:pStyle w:val="Snt2"/>
      </w:pPr>
      <w:r>
        <w:t>a. PAKOLLINEN yksi [1..1] @typeCode=”DEV”</w:t>
      </w:r>
    </w:p>
    <w:p w14:paraId="0E2F4DE5" w14:textId="72DE8F2C" w:rsidR="005E58B7" w:rsidRDefault="005E58B7" w:rsidP="005E58B7">
      <w:pPr>
        <w:pStyle w:val="Snt2"/>
      </w:pPr>
      <w:r>
        <w:t>b. PAKOLLINEN yksi [1..1]</w:t>
      </w:r>
      <w:r w:rsidRPr="005E58B7">
        <w:t xml:space="preserve"> participantRole</w:t>
      </w:r>
    </w:p>
    <w:p w14:paraId="77F798FB" w14:textId="0A334C46" w:rsidR="005E58B7" w:rsidRDefault="005E58B7" w:rsidP="005E58B7">
      <w:pPr>
        <w:pStyle w:val="Snt3"/>
      </w:pPr>
      <w:r>
        <w:t>a.. PAKOLLINEN yksi [1..1]</w:t>
      </w:r>
      <w:r w:rsidRPr="005E58B7">
        <w:t xml:space="preserve"> playingDevice</w:t>
      </w:r>
    </w:p>
    <w:p w14:paraId="6914C053" w14:textId="628D9E49" w:rsidR="005572FB" w:rsidRDefault="005572FB" w:rsidP="005572FB">
      <w:pPr>
        <w:pStyle w:val="Snt4"/>
      </w:pPr>
      <w:r>
        <w:t>a. PAKOLLINEN yksi [1..1] code</w:t>
      </w:r>
      <w:r w:rsidRPr="005572FB">
        <w:t xml:space="preserve"> EKG-</w:t>
      </w:r>
      <w:r>
        <w:t>kytkennät</w:t>
      </w:r>
      <w:r w:rsidRPr="005572FB">
        <w:t xml:space="preserve"> (50</w:t>
      </w:r>
      <w:r>
        <w:t>8</w:t>
      </w:r>
      <w:r w:rsidRPr="005572FB">
        <w:t>), arvo annetaan luokituksesta ENSIH – EKG-</w:t>
      </w:r>
      <w:r>
        <w:t>kytkennät</w:t>
      </w:r>
      <w:r w:rsidRPr="005572FB">
        <w:t xml:space="preserve"> (codeSystem: 1.2.246.537.6.304</w:t>
      </w:r>
      <w:r>
        <w:t>2</w:t>
      </w:r>
      <w:r w:rsidRPr="005572FB">
        <w:t>.2014) CE-tietotyypillä</w:t>
      </w:r>
    </w:p>
    <w:bookmarkStart w:id="932" w:name="_Hengitystaajuus_-_observation_1"/>
    <w:bookmarkEnd w:id="932"/>
    <w:p w14:paraId="4A2CA58E" w14:textId="1B892270" w:rsidR="0065252E" w:rsidRDefault="0065252E" w:rsidP="0065252E">
      <w:pPr>
        <w:pStyle w:val="Otsikko3"/>
      </w:pPr>
      <w:r>
        <w:fldChar w:fldCharType="begin"/>
      </w:r>
      <w:r>
        <w:instrText xml:space="preserve"> HYPERLINK  \l "_Fysiologiset_mittaukset_1" </w:instrText>
      </w:r>
      <w:r>
        <w:fldChar w:fldCharType="separate"/>
      </w:r>
      <w:bookmarkStart w:id="933" w:name="_Toc494272965"/>
      <w:r w:rsidRPr="0065252E">
        <w:rPr>
          <w:rStyle w:val="Hyperlinkki"/>
        </w:rPr>
        <w:t>Hengitystaajuus</w:t>
      </w:r>
      <w:r>
        <w:fldChar w:fldCharType="end"/>
      </w:r>
      <w:r>
        <w:t xml:space="preserve"> - observation</w:t>
      </w:r>
      <w:bookmarkEnd w:id="9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0B5E8C19" w14:textId="77777777" w:rsidTr="00627942">
        <w:tc>
          <w:tcPr>
            <w:tcW w:w="9236" w:type="dxa"/>
          </w:tcPr>
          <w:p w14:paraId="1771FF5F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C4315A7" w14:textId="77777777" w:rsidR="00BB4A27" w:rsidRPr="00BB4A27" w:rsidRDefault="00BB4A27" w:rsidP="008D274F">
      <w:pPr>
        <w:pStyle w:val="Snt1"/>
        <w:rPr>
          <w:lang w:val="en-US"/>
        </w:rPr>
      </w:pPr>
    </w:p>
    <w:p w14:paraId="0B2AA7C1" w14:textId="77777777" w:rsidR="008D274F" w:rsidRDefault="008D274F" w:rsidP="008D274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E725407" w14:textId="77777777" w:rsidR="008D274F" w:rsidRPr="0003454B" w:rsidRDefault="008D274F" w:rsidP="008D274F">
      <w:pPr>
        <w:pStyle w:val="Snt1"/>
      </w:pPr>
      <w:r>
        <w:t>2. PAKOLLINEN yksi [1..1] id/@root</w:t>
      </w:r>
    </w:p>
    <w:p w14:paraId="030E843C" w14:textId="562175F6" w:rsidR="008D274F" w:rsidRDefault="008D274F" w:rsidP="008D274F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8D274F">
        <w:t>9279-1</w:t>
      </w:r>
      <w:r w:rsidRPr="0082643A">
        <w:t xml:space="preserve">" </w:t>
      </w:r>
      <w:r>
        <w:t>Hengitystiheys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2CDAA827" w14:textId="77777777" w:rsidR="004033E1" w:rsidRDefault="004033E1" w:rsidP="004033E1">
      <w:pPr>
        <w:pStyle w:val="Snt1"/>
      </w:pPr>
      <w:r>
        <w:t>4. PAKOLLINEN yksi [1..1] text</w:t>
      </w:r>
    </w:p>
    <w:p w14:paraId="5B71B296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46B3221A" w14:textId="77777777" w:rsidR="008D274F" w:rsidRPr="0003454B" w:rsidRDefault="008D274F" w:rsidP="008D274F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61300C78" w14:textId="646980CD" w:rsidR="008D274F" w:rsidRDefault="008D274F" w:rsidP="008D274F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Hengitystaajuus</w:t>
      </w:r>
      <w:r w:rsidRPr="00021940">
        <w:t xml:space="preserve"> (</w:t>
      </w:r>
      <w:r>
        <w:t>510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D5F3799" w14:textId="5482E269" w:rsidR="008D274F" w:rsidDel="002B1745" w:rsidRDefault="00091CBE" w:rsidP="008D274F">
      <w:pPr>
        <w:pStyle w:val="Snt1"/>
        <w:rPr>
          <w:del w:id="934" w:author="Timo Kaskinen" w:date="2017-06-21T14:23:00Z"/>
        </w:rPr>
      </w:pPr>
      <w:del w:id="935" w:author="Timo Kaskinen" w:date="2017-06-21T14:23:00Z">
        <w:r w:rsidDel="002B1745">
          <w:delText>7</w:delText>
        </w:r>
        <w:r w:rsidR="008D274F" w:rsidDel="002B1745">
          <w:delText>. VAPAAEHTOINEN nolla tai yksi [0..1] entryRelationship</w:delText>
        </w:r>
      </w:del>
    </w:p>
    <w:p w14:paraId="68E49946" w14:textId="3C34AF62" w:rsidR="008D274F" w:rsidDel="002B1745" w:rsidRDefault="008D274F" w:rsidP="008D274F">
      <w:pPr>
        <w:pStyle w:val="Snt2"/>
        <w:rPr>
          <w:del w:id="936" w:author="Timo Kaskinen" w:date="2017-06-21T14:23:00Z"/>
        </w:rPr>
      </w:pPr>
      <w:del w:id="937" w:author="Timo Kaskinen" w:date="2017-06-21T14:23:00Z">
        <w:r w:rsidDel="002B1745">
          <w:delText>a. PAKOLLINEN yksi [1..1] @typeCode=”COMP”</w:delText>
        </w:r>
      </w:del>
    </w:p>
    <w:p w14:paraId="24D905EF" w14:textId="32AB33BB" w:rsidR="008D274F" w:rsidRPr="00F6277F" w:rsidDel="002B1745" w:rsidRDefault="008D274F" w:rsidP="008D274F">
      <w:pPr>
        <w:pStyle w:val="Snt2"/>
        <w:rPr>
          <w:del w:id="938" w:author="Timo Kaskinen" w:date="2017-06-21T14:23:00Z"/>
        </w:rPr>
      </w:pPr>
      <w:del w:id="939" w:author="Timo Kaskinen" w:date="2017-06-21T14:23:00Z">
        <w:r w:rsidDel="002B1745">
          <w:delText xml:space="preserve">b. PAKOLLINEN yksi [1..1] </w:delText>
        </w:r>
        <w:r w:rsidR="00E20490" w:rsidDel="002B1745">
          <w:fldChar w:fldCharType="begin"/>
        </w:r>
        <w:r w:rsidR="00E20490" w:rsidDel="002B1745">
          <w:delInstrText xml:space="preserve"> HYPERLINK \l "_Hengitystyö_-_observation" </w:delInstrText>
        </w:r>
        <w:r w:rsidR="00E20490" w:rsidDel="002B1745">
          <w:fldChar w:fldCharType="separate"/>
        </w:r>
        <w:r w:rsidRPr="008D274F" w:rsidDel="002B1745">
          <w:rPr>
            <w:rStyle w:val="Hyperlinkki"/>
          </w:rPr>
          <w:delText>Hengitystyö</w:delText>
        </w:r>
        <w:r w:rsidR="00E20490" w:rsidDel="002B1745">
          <w:rPr>
            <w:rStyle w:val="Hyperlinkki"/>
          </w:rPr>
          <w:fldChar w:fldCharType="end"/>
        </w:r>
        <w:r w:rsidDel="002B1745">
          <w:delText xml:space="preserve"> (511) observation</w:delText>
        </w:r>
      </w:del>
    </w:p>
    <w:bookmarkStart w:id="940" w:name="_Hengitystyö_-_observation"/>
    <w:bookmarkEnd w:id="940"/>
    <w:p w14:paraId="568F6286" w14:textId="1A58DB0D" w:rsidR="0065252E" w:rsidDel="002B1745" w:rsidRDefault="00473BF8" w:rsidP="0065252E">
      <w:pPr>
        <w:pStyle w:val="Otsikko4"/>
        <w:rPr>
          <w:del w:id="941" w:author="Timo Kaskinen" w:date="2017-06-21T14:22:00Z"/>
        </w:rPr>
      </w:pPr>
      <w:del w:id="942" w:author="Timo Kaskinen" w:date="2017-06-21T14:22:00Z">
        <w:r w:rsidDel="002B1745">
          <w:fldChar w:fldCharType="begin"/>
        </w:r>
        <w:r w:rsidR="008D274F" w:rsidDel="002B1745">
          <w:delInstrText>HYPERLINK  \l "_Hengitystaajuus_-_observation_1"</w:delInstrText>
        </w:r>
        <w:r w:rsidDel="002B1745">
          <w:fldChar w:fldCharType="separate"/>
        </w:r>
        <w:bookmarkStart w:id="943" w:name="_Toc485819040"/>
        <w:bookmarkStart w:id="944" w:name="_Toc486422971"/>
        <w:bookmarkStart w:id="945" w:name="_Toc494272966"/>
        <w:r w:rsidR="0065252E" w:rsidRPr="0065252E" w:rsidDel="002B1745">
          <w:rPr>
            <w:rStyle w:val="Hyperlinkki"/>
          </w:rPr>
          <w:delText>Hengitystyö</w:delText>
        </w:r>
        <w:r w:rsidDel="002B1745">
          <w:rPr>
            <w:rStyle w:val="Hyperlinkki"/>
          </w:rPr>
          <w:fldChar w:fldCharType="end"/>
        </w:r>
        <w:r w:rsidR="0065252E" w:rsidDel="002B1745">
          <w:delText xml:space="preserve"> - observation</w:delText>
        </w:r>
        <w:bookmarkEnd w:id="943"/>
        <w:bookmarkEnd w:id="944"/>
        <w:bookmarkEnd w:id="945"/>
      </w:del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82235A" w:rsidDel="002B1745" w14:paraId="2A00B44D" w14:textId="4753994A" w:rsidTr="00627942">
        <w:trPr>
          <w:del w:id="946" w:author="Timo Kaskinen" w:date="2017-06-21T14:22:00Z"/>
        </w:trPr>
        <w:tc>
          <w:tcPr>
            <w:tcW w:w="9236" w:type="dxa"/>
          </w:tcPr>
          <w:p w14:paraId="44F5EFE3" w14:textId="5F83334A" w:rsidR="00BB4A27" w:rsidRPr="0082235A" w:rsidDel="002B1745" w:rsidRDefault="00BB4A27" w:rsidP="00627942">
            <w:pPr>
              <w:pStyle w:val="Snt1"/>
              <w:ind w:left="0" w:firstLine="0"/>
              <w:rPr>
                <w:del w:id="947" w:author="Timo Kaskinen" w:date="2017-06-21T14:22:00Z"/>
                <w:rFonts w:eastAsiaTheme="majorEastAsia" w:cstheme="majorHAnsi"/>
                <w:bCs/>
                <w:sz w:val="24"/>
                <w:szCs w:val="26"/>
                <w:rPrChange w:id="948" w:author="Timo Kaskinen" w:date="2017-06-21T14:33:00Z">
                  <w:rPr>
                    <w:del w:id="949" w:author="Timo Kaskinen" w:date="2017-06-21T14:22:00Z"/>
                    <w:rFonts w:eastAsiaTheme="majorEastAsia" w:cstheme="majorHAnsi"/>
                    <w:bCs/>
                    <w:sz w:val="24"/>
                    <w:szCs w:val="26"/>
                    <w:lang w:val="en-US"/>
                  </w:rPr>
                </w:rPrChange>
              </w:rPr>
            </w:pPr>
            <w:del w:id="950" w:author="Timo Kaskinen" w:date="2017-06-21T14:22:00Z">
              <w:r w:rsidRPr="0082235A" w:rsidDel="002B1745">
                <w:rPr>
                  <w:rFonts w:eastAsiaTheme="majorEastAsia" w:cstheme="majorHAnsi"/>
                  <w:bCs/>
                  <w:sz w:val="18"/>
                  <w:szCs w:val="26"/>
                  <w:rPrChange w:id="951" w:author="Timo Kaskinen" w:date="2017-06-21T14:33:00Z">
                    <w:rPr>
                      <w:rFonts w:eastAsiaTheme="majorEastAsia" w:cstheme="majorHAnsi"/>
                      <w:bCs/>
                      <w:sz w:val="18"/>
                      <w:szCs w:val="26"/>
                      <w:lang w:val="en-US"/>
                    </w:rPr>
                  </w:rPrChange>
                </w:rPr>
                <w:delText>/structuredBody/component/section/component/section/component/section/entry/observation/entryRelationship/observation</w:delText>
              </w:r>
            </w:del>
          </w:p>
        </w:tc>
      </w:tr>
    </w:tbl>
    <w:p w14:paraId="4531517B" w14:textId="6D2C8BF0" w:rsidR="00BB4A27" w:rsidRPr="00BB4A27" w:rsidDel="002B1745" w:rsidRDefault="00BB4A27" w:rsidP="008D274F">
      <w:pPr>
        <w:pStyle w:val="Snt1"/>
        <w:rPr>
          <w:del w:id="952" w:author="Timo Kaskinen" w:date="2017-06-21T14:22:00Z"/>
          <w:lang w:val="en-US"/>
        </w:rPr>
      </w:pPr>
    </w:p>
    <w:p w14:paraId="17F9C819" w14:textId="6D661704" w:rsidR="008D274F" w:rsidDel="002B1745" w:rsidRDefault="008D274F" w:rsidP="008D274F">
      <w:pPr>
        <w:pStyle w:val="Snt1"/>
        <w:rPr>
          <w:del w:id="953" w:author="Timo Kaskinen" w:date="2017-06-21T14:22:00Z"/>
        </w:rPr>
      </w:pPr>
      <w:del w:id="954" w:author="Timo Kaskinen" w:date="2017-06-21T14:22:00Z">
        <w:r w:rsidDel="002B1745">
          <w:delText>1</w:delText>
        </w:r>
        <w:r w:rsidRPr="0003454B" w:rsidDel="002B1745">
          <w:delText xml:space="preserve">. PAKOLLINEN yksi </w:delText>
        </w:r>
        <w:r w:rsidRPr="007E0AC1" w:rsidDel="002B1745">
          <w:delText>[1..1] @classCode="</w:delText>
        </w:r>
        <w:r w:rsidDel="002B1745">
          <w:delText>OBS</w:delText>
        </w:r>
        <w:r w:rsidRPr="007E0AC1" w:rsidDel="002B1745">
          <w:delText xml:space="preserve">" </w:delText>
        </w:r>
        <w:r w:rsidDel="002B1745">
          <w:delText xml:space="preserve">ja yksi </w:delText>
        </w:r>
        <w:r w:rsidRPr="0003454B" w:rsidDel="002B1745">
          <w:delText xml:space="preserve">[1..1] @moodCode="EVN" </w:delText>
        </w:r>
      </w:del>
    </w:p>
    <w:p w14:paraId="58F261E6" w14:textId="6DBB8AAE" w:rsidR="008D274F" w:rsidDel="002B1745" w:rsidRDefault="008D274F" w:rsidP="008D274F">
      <w:pPr>
        <w:pStyle w:val="Snt1"/>
        <w:rPr>
          <w:del w:id="955" w:author="Timo Kaskinen" w:date="2017-06-21T14:22:00Z"/>
        </w:rPr>
      </w:pPr>
      <w:del w:id="956" w:author="Timo Kaskinen" w:date="2017-06-21T14:22:00Z">
        <w:r w:rsidDel="002B1745">
          <w:delText>2</w:delText>
        </w:r>
        <w:r w:rsidRPr="00AE0334" w:rsidDel="002B1745">
          <w:delText xml:space="preserve">. </w:delText>
        </w:r>
        <w:r w:rsidRPr="00770C6A" w:rsidDel="002B1745">
          <w:delText xml:space="preserve">PAKOLLINEN yksi [1..1] </w:delText>
        </w:r>
        <w:r w:rsidDel="002B1745">
          <w:delText>code/@code="5</w:delText>
        </w:r>
        <w:r w:rsidR="00281921" w:rsidDel="002B1745">
          <w:delText>11</w:delText>
        </w:r>
        <w:r w:rsidRPr="00770C6A" w:rsidDel="002B1745">
          <w:delText xml:space="preserve">" </w:delText>
        </w:r>
        <w:r w:rsidR="00281921" w:rsidDel="002B1745">
          <w:delText>Hengitystyö</w:delText>
        </w:r>
        <w:r w:rsidDel="002B1745">
          <w:delText xml:space="preserve"> (codeSystem</w:delText>
        </w:r>
        <w:r w:rsidRPr="00770C6A" w:rsidDel="002B1745">
          <w:delText>: 1.2.246.537.6.12.2002.348)</w:delText>
        </w:r>
      </w:del>
    </w:p>
    <w:p w14:paraId="33DD1D34" w14:textId="4EC42F7E" w:rsidR="004033E1" w:rsidDel="002B1745" w:rsidRDefault="004033E1" w:rsidP="004033E1">
      <w:pPr>
        <w:pStyle w:val="Snt1"/>
        <w:rPr>
          <w:del w:id="957" w:author="Timo Kaskinen" w:date="2017-06-21T14:22:00Z"/>
        </w:rPr>
      </w:pPr>
      <w:del w:id="958" w:author="Timo Kaskinen" w:date="2017-06-21T14:22:00Z">
        <w:r w:rsidDel="002B1745">
          <w:delText>3. PAKOLLINEN yksi [1..1] text</w:delText>
        </w:r>
      </w:del>
    </w:p>
    <w:p w14:paraId="44B61F45" w14:textId="6DAD11BC" w:rsidR="004033E1" w:rsidRPr="0003454B" w:rsidDel="002B1745" w:rsidRDefault="004033E1" w:rsidP="004033E1">
      <w:pPr>
        <w:pStyle w:val="Snt2"/>
        <w:rPr>
          <w:del w:id="959" w:author="Timo Kaskinen" w:date="2017-06-21T14:22:00Z"/>
        </w:rPr>
      </w:pPr>
      <w:del w:id="960" w:author="Timo Kaskinen" w:date="2017-06-21T14:22:00Z">
        <w:r w:rsidDel="002B1745">
          <w:delText>a. PAKOLLINEN yksi [1..1] reference/@value, viitattavan näyttömuoto-osion xml-ID annetaan II-tietotyypillä</w:delText>
        </w:r>
      </w:del>
    </w:p>
    <w:p w14:paraId="772DF59A" w14:textId="63BA624D" w:rsidR="008D274F" w:rsidDel="002B1745" w:rsidRDefault="008D274F" w:rsidP="008D274F">
      <w:pPr>
        <w:pStyle w:val="Snt1"/>
        <w:rPr>
          <w:del w:id="961" w:author="Timo Kaskinen" w:date="2017-06-21T14:22:00Z"/>
        </w:rPr>
      </w:pPr>
      <w:del w:id="962" w:author="Timo Kaskinen" w:date="2017-06-21T14:22:00Z">
        <w:r w:rsidDel="002B1745">
          <w:delText>4</w:delText>
        </w:r>
        <w:r w:rsidRPr="00AE0334" w:rsidDel="002B1745">
          <w:delText xml:space="preserve">. </w:delText>
        </w:r>
        <w:r w:rsidRPr="00021940" w:rsidDel="002B1745">
          <w:delText xml:space="preserve">PAKOLLINEN </w:delText>
        </w:r>
        <w:r w:rsidDel="002B1745">
          <w:delText>yksi [1..1</w:delText>
        </w:r>
        <w:r w:rsidRPr="00021940" w:rsidDel="002B1745">
          <w:delText>]</w:delText>
        </w:r>
        <w:r w:rsidDel="002B1745">
          <w:delText xml:space="preserve"> </w:delText>
        </w:r>
        <w:r w:rsidRPr="00021940" w:rsidDel="002B1745">
          <w:delText xml:space="preserve">value </w:delText>
        </w:r>
        <w:r w:rsidR="00281921" w:rsidDel="002B1745">
          <w:delText>Hengitystyö</w:delText>
        </w:r>
        <w:r w:rsidR="00281921" w:rsidRPr="00021940" w:rsidDel="002B1745">
          <w:delText xml:space="preserve"> </w:delText>
        </w:r>
        <w:r w:rsidRPr="00021940" w:rsidDel="002B1745">
          <w:delText>(</w:delText>
        </w:r>
        <w:r w:rsidDel="002B1745">
          <w:delText>5</w:delText>
        </w:r>
        <w:r w:rsidR="00281921" w:rsidDel="002B1745">
          <w:delText>11</w:delText>
        </w:r>
        <w:r w:rsidRPr="00021940" w:rsidDel="002B1745">
          <w:delText xml:space="preserve">), arvo </w:delText>
        </w:r>
        <w:r w:rsidDel="002B1745">
          <w:delText xml:space="preserve">annetaan luokituksesta ENSIH – </w:delText>
        </w:r>
        <w:r w:rsidR="00281921" w:rsidDel="002B1745">
          <w:delText>Hengitystyö</w:delText>
        </w:r>
        <w:r w:rsidDel="002B1745">
          <w:delText xml:space="preserve"> (codeSystem: 1.2.246.537.6.304</w:delText>
        </w:r>
        <w:r w:rsidR="00281921" w:rsidDel="002B1745">
          <w:delText>4</w:delText>
        </w:r>
        <w:r w:rsidDel="002B1745">
          <w:delText>.2014) CD-tietotyypillä</w:delText>
        </w:r>
      </w:del>
    </w:p>
    <w:bookmarkStart w:id="963" w:name="_Uloshengitysilman_hiilidioksidi_-"/>
    <w:bookmarkEnd w:id="963"/>
    <w:p w14:paraId="4D9D76D8" w14:textId="24473FA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964" w:name="_Toc494272967"/>
      <w:r w:rsidR="0065252E" w:rsidRPr="0065252E">
        <w:rPr>
          <w:rStyle w:val="Hyperlinkki"/>
        </w:rPr>
        <w:t>Uloshengitysilman hiilidioksidi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9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17A405E" w14:textId="77777777" w:rsidTr="00627942">
        <w:tc>
          <w:tcPr>
            <w:tcW w:w="9236" w:type="dxa"/>
          </w:tcPr>
          <w:p w14:paraId="5C1FF8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D78E4BE" w14:textId="77777777" w:rsidR="00BB4A27" w:rsidRPr="00BB4A27" w:rsidRDefault="00BB4A27" w:rsidP="00281921">
      <w:pPr>
        <w:pStyle w:val="Snt1"/>
        <w:rPr>
          <w:lang w:val="en-US"/>
        </w:rPr>
      </w:pPr>
    </w:p>
    <w:p w14:paraId="043430A9" w14:textId="77777777" w:rsidR="00281921" w:rsidRDefault="00281921" w:rsidP="0028192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3B784B" w14:textId="77777777" w:rsidR="00281921" w:rsidRPr="0003454B" w:rsidRDefault="00281921" w:rsidP="00281921">
      <w:pPr>
        <w:pStyle w:val="Snt1"/>
      </w:pPr>
      <w:r>
        <w:t>2. PAKOLLINEN yksi [1..1] id/@root</w:t>
      </w:r>
    </w:p>
    <w:p w14:paraId="4182B83A" w14:textId="24F7679C" w:rsidR="00281921" w:rsidRDefault="00281921" w:rsidP="00281921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code/@code="512</w:t>
      </w:r>
      <w:r w:rsidRPr="00770C6A">
        <w:t xml:space="preserve">" </w:t>
      </w:r>
      <w:r w:rsidRPr="00281921">
        <w:t xml:space="preserve">Uloshengitysilman hiilidioksidi </w:t>
      </w:r>
      <w:r>
        <w:t>(codeSystem</w:t>
      </w:r>
      <w:r w:rsidRPr="00770C6A">
        <w:t>: 1.2.246.537.6.12.2002.348)</w:t>
      </w:r>
    </w:p>
    <w:p w14:paraId="7A0EC11E" w14:textId="77777777" w:rsidR="004033E1" w:rsidRDefault="004033E1" w:rsidP="004033E1">
      <w:pPr>
        <w:pStyle w:val="Snt1"/>
      </w:pPr>
      <w:r>
        <w:t>4. PAKOLLINEN yksi [1..1] text</w:t>
      </w:r>
    </w:p>
    <w:p w14:paraId="2313833A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DABB9CF" w14:textId="77777777" w:rsidR="00281921" w:rsidRPr="0003454B" w:rsidRDefault="00281921" w:rsidP="00281921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0040FC5" w14:textId="4687213F" w:rsidR="00281921" w:rsidRDefault="00281921" w:rsidP="00281921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1921">
        <w:t xml:space="preserve">Uloshengitysilman hiilidioksidi </w:t>
      </w:r>
      <w:r w:rsidRPr="00021940">
        <w:t>(</w:t>
      </w:r>
      <w:r>
        <w:t>512</w:t>
      </w:r>
      <w:r w:rsidRPr="00021940">
        <w:t xml:space="preserve">), arvo </w:t>
      </w:r>
      <w:r>
        <w:t>annetaan PQ-tietotyypillä</w:t>
      </w:r>
    </w:p>
    <w:bookmarkStart w:id="965" w:name="_Veren_häkäpitoisuus,_%"/>
    <w:bookmarkEnd w:id="965"/>
    <w:p w14:paraId="6C8CDB3F" w14:textId="76D147E0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966" w:name="_Toc494272968"/>
      <w:r w:rsidR="0065252E" w:rsidRPr="0065252E">
        <w:rPr>
          <w:rStyle w:val="Hyperlinkki"/>
        </w:rPr>
        <w:t>Veren häkäpitoisuus, %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96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1A861942" w14:textId="77777777" w:rsidTr="00627942">
        <w:tc>
          <w:tcPr>
            <w:tcW w:w="9236" w:type="dxa"/>
          </w:tcPr>
          <w:p w14:paraId="598D3D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A04263F" w14:textId="77777777" w:rsidR="00BB4A27" w:rsidRPr="00BB4A27" w:rsidRDefault="00BB4A27" w:rsidP="00283AD7">
      <w:pPr>
        <w:pStyle w:val="Snt1"/>
        <w:rPr>
          <w:lang w:val="en-US"/>
        </w:rPr>
      </w:pPr>
    </w:p>
    <w:p w14:paraId="210D501D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16C73950" w14:textId="77777777" w:rsidR="00283AD7" w:rsidRPr="0003454B" w:rsidRDefault="00283AD7" w:rsidP="00283AD7">
      <w:pPr>
        <w:pStyle w:val="Snt1"/>
      </w:pPr>
      <w:r>
        <w:t>2. PAKOLLINEN yksi [1..1] id/@root</w:t>
      </w:r>
    </w:p>
    <w:p w14:paraId="73EE5E31" w14:textId="15427D35" w:rsidR="00283AD7" w:rsidRDefault="00283AD7" w:rsidP="00283AD7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code/@code="513</w:t>
      </w:r>
      <w:r w:rsidRPr="00770C6A">
        <w:t xml:space="preserve">" </w:t>
      </w:r>
      <w:r w:rsidRPr="00283AD7">
        <w:t xml:space="preserve">Veren häkäpitoisuus, % </w:t>
      </w:r>
      <w:r>
        <w:t>(codeSystem</w:t>
      </w:r>
      <w:r w:rsidRPr="00770C6A">
        <w:t>: 1.2.246.537.6.12.2002.348)</w:t>
      </w:r>
    </w:p>
    <w:p w14:paraId="3E9E0E21" w14:textId="77777777" w:rsidR="004033E1" w:rsidRDefault="004033E1" w:rsidP="004033E1">
      <w:pPr>
        <w:pStyle w:val="Snt1"/>
      </w:pPr>
      <w:r>
        <w:t>4. PAKOLLINEN yksi [1..1] text</w:t>
      </w:r>
    </w:p>
    <w:p w14:paraId="5090DB75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19FA9EF1" w14:textId="77777777" w:rsidR="00283AD7" w:rsidRPr="0003454B" w:rsidRDefault="00283AD7" w:rsidP="00283AD7">
      <w:pPr>
        <w:pStyle w:val="Snt1"/>
      </w:pPr>
      <w:r>
        <w:lastRenderedPageBreak/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3EB0536D" w14:textId="6A2E02AB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3AD7">
        <w:t xml:space="preserve">Veren häkäpitoisuus, % </w:t>
      </w:r>
      <w:r w:rsidRPr="00021940">
        <w:t>(</w:t>
      </w:r>
      <w:r>
        <w:t>513</w:t>
      </w:r>
      <w:r w:rsidRPr="00021940">
        <w:t xml:space="preserve">), arvo </w:t>
      </w:r>
      <w:r>
        <w:t>annetaan PQ-tietotyypillä</w:t>
      </w:r>
    </w:p>
    <w:bookmarkStart w:id="967" w:name="_Veren_happisaturaatio,_%"/>
    <w:bookmarkEnd w:id="967"/>
    <w:p w14:paraId="62D454A7" w14:textId="5E9D9277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968" w:name="_Toc494272969"/>
      <w:r w:rsidR="0065252E" w:rsidRPr="0065252E">
        <w:rPr>
          <w:rStyle w:val="Hyperlinkki"/>
        </w:rPr>
        <w:t>Veren happisaturaatio, %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96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73423786" w14:textId="77777777" w:rsidTr="00627942">
        <w:tc>
          <w:tcPr>
            <w:tcW w:w="9236" w:type="dxa"/>
          </w:tcPr>
          <w:p w14:paraId="6A6D0413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69" w:name="_Glasgow'n_kooma-asteikko_-"/>
            <w:bookmarkEnd w:id="969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583C927" w14:textId="77777777" w:rsidR="00BB4A27" w:rsidRPr="00BB4A27" w:rsidRDefault="00BB4A27" w:rsidP="00283AD7">
      <w:pPr>
        <w:pStyle w:val="Snt1"/>
        <w:rPr>
          <w:lang w:val="en-US"/>
        </w:rPr>
      </w:pPr>
    </w:p>
    <w:p w14:paraId="3F2799BB" w14:textId="77777777" w:rsidR="00283AD7" w:rsidRDefault="00283AD7" w:rsidP="00283AD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D415EE4" w14:textId="77777777" w:rsidR="00283AD7" w:rsidRPr="0003454B" w:rsidRDefault="00283AD7" w:rsidP="00283AD7">
      <w:pPr>
        <w:pStyle w:val="Snt1"/>
      </w:pPr>
      <w:r>
        <w:t>2. PAKOLLINEN yksi [1..1] id/@root</w:t>
      </w:r>
    </w:p>
    <w:p w14:paraId="5671C5DA" w14:textId="4C7EEB0B" w:rsidR="00283AD7" w:rsidRDefault="00283AD7" w:rsidP="00283AD7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283AD7">
        <w:t>40592-8</w:t>
      </w:r>
      <w:r w:rsidRPr="0082643A">
        <w:t xml:space="preserve">" </w:t>
      </w:r>
      <w:r w:rsidRPr="00283AD7">
        <w:t>Happisaturaatio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403CCF3" w14:textId="77777777" w:rsidR="00043AA1" w:rsidRDefault="00043AA1" w:rsidP="00043AA1">
      <w:pPr>
        <w:pStyle w:val="Snt1"/>
      </w:pPr>
      <w:r>
        <w:t>4. VAPAAEHTOINEN nolla tai yksi [0..1] text</w:t>
      </w:r>
    </w:p>
    <w:p w14:paraId="70DA50E7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5FDB7813" w14:textId="77777777" w:rsidR="00283AD7" w:rsidRPr="0003454B" w:rsidRDefault="00283AD7" w:rsidP="00283AD7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019A5A41" w14:textId="2469E07F" w:rsidR="00283AD7" w:rsidRDefault="00283AD7" w:rsidP="00283AD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283AD7">
        <w:t xml:space="preserve">Veren happisaturaatio, % </w:t>
      </w:r>
      <w:r w:rsidRPr="00021940">
        <w:t>(</w:t>
      </w:r>
      <w:r>
        <w:t>514</w:t>
      </w:r>
      <w:r w:rsidRPr="00021940">
        <w:t xml:space="preserve">), arvo </w:t>
      </w:r>
      <w:r>
        <w:t>annetaan PQ-tietotyypillä</w:t>
      </w:r>
    </w:p>
    <w:bookmarkStart w:id="970" w:name="_Glasgow'n_kooma-asteikko_-_1"/>
    <w:bookmarkEnd w:id="970"/>
    <w:p w14:paraId="232963DC" w14:textId="4FA283CC" w:rsidR="0065252E" w:rsidRDefault="0065252E" w:rsidP="0065252E">
      <w:pPr>
        <w:pStyle w:val="Otsikko3"/>
      </w:pPr>
      <w:r>
        <w:fldChar w:fldCharType="begin"/>
      </w:r>
      <w:r>
        <w:instrText>HYPERLINK  \l "_Fysiologiset_mittaukset_1"</w:instrText>
      </w:r>
      <w:r>
        <w:fldChar w:fldCharType="separate"/>
      </w:r>
      <w:bookmarkStart w:id="971" w:name="_Toc494272970"/>
      <w:r w:rsidRPr="0065252E">
        <w:rPr>
          <w:rStyle w:val="Hyperlinkki"/>
        </w:rPr>
        <w:t>Glasgow'n kooma-asteikko</w:t>
      </w:r>
      <w:r>
        <w:fldChar w:fldCharType="end"/>
      </w:r>
      <w:r>
        <w:t xml:space="preserve"> - organizer</w:t>
      </w:r>
      <w:bookmarkEnd w:id="97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06F5A841" w14:textId="77777777" w:rsidTr="00627942">
        <w:tc>
          <w:tcPr>
            <w:tcW w:w="9236" w:type="dxa"/>
          </w:tcPr>
          <w:p w14:paraId="7E225A78" w14:textId="74E5E2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4E58FBBA" w14:textId="77777777" w:rsidR="00BB4A27" w:rsidRPr="00BB4A27" w:rsidRDefault="00BB4A27" w:rsidP="00B92BB9">
      <w:pPr>
        <w:pStyle w:val="Snt1"/>
        <w:rPr>
          <w:lang w:val="en-US"/>
        </w:rPr>
      </w:pPr>
    </w:p>
    <w:p w14:paraId="469C54E5" w14:textId="77777777" w:rsidR="00B92BB9" w:rsidRPr="007E0AC1" w:rsidRDefault="00B92BB9" w:rsidP="00B92BB9">
      <w:pPr>
        <w:pStyle w:val="Snt1"/>
      </w:pPr>
      <w:r w:rsidRPr="007E0AC1">
        <w:t>1. PAKOLLINEN yksi [1..1] @classCode="CLUSTER" ja yksi [1..1] @moodCode="EVN"</w:t>
      </w:r>
    </w:p>
    <w:p w14:paraId="7671B9BE" w14:textId="49F43725" w:rsidR="00B92BB9" w:rsidRPr="007E0AC1" w:rsidRDefault="00B92BB9" w:rsidP="00B92BB9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03EFA517" w14:textId="11068132" w:rsidR="00B92BB9" w:rsidRPr="0095153D" w:rsidRDefault="00B92BB9" w:rsidP="00B92BB9">
      <w:pPr>
        <w:pStyle w:val="Snt1"/>
      </w:pPr>
      <w:r>
        <w:t>3</w:t>
      </w:r>
      <w:r w:rsidRPr="0082643A">
        <w:t>. PAKOLLINEN yksi [1..1] code/@code="</w:t>
      </w:r>
      <w:r>
        <w:t>9003</w:t>
      </w:r>
      <w:r w:rsidRPr="0082643A">
        <w:t xml:space="preserve">" </w:t>
      </w:r>
      <w:r w:rsidRPr="00B92BB9">
        <w:t xml:space="preserve">Glasgow'n kooma-asteikko </w:t>
      </w:r>
      <w:r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B9D0899" w14:textId="77777777" w:rsidR="00B92BB9" w:rsidRDefault="00B92BB9" w:rsidP="00B92BB9">
      <w:pPr>
        <w:pStyle w:val="Snt1"/>
      </w:pPr>
      <w:r>
        <w:t>4. PAKOLLINEN yksi statusCode/@code=”completed”</w:t>
      </w:r>
    </w:p>
    <w:p w14:paraId="489494D6" w14:textId="77777777" w:rsidR="00A81EEB" w:rsidRPr="0003454B" w:rsidRDefault="00A81EEB" w:rsidP="00A81EEB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725F939F" w14:textId="401D2EF9" w:rsidR="00B92BB9" w:rsidRPr="00125567" w:rsidRDefault="00A81EEB" w:rsidP="00B92BB9">
      <w:pPr>
        <w:pStyle w:val="Snt1"/>
      </w:pPr>
      <w:r>
        <w:t>6</w:t>
      </w:r>
      <w:r w:rsidR="00B92BB9" w:rsidRPr="00125567">
        <w:t xml:space="preserve">. </w:t>
      </w:r>
      <w:r w:rsidR="0010330A">
        <w:t>PAKOLLINEN</w:t>
      </w:r>
      <w:r w:rsidR="00B92BB9">
        <w:t xml:space="preserve"> yksi</w:t>
      </w:r>
      <w:r w:rsidR="00B92BB9" w:rsidRPr="00125567">
        <w:t xml:space="preserve"> [</w:t>
      </w:r>
      <w:r w:rsidR="0010330A">
        <w:t>1</w:t>
      </w:r>
      <w:r w:rsidR="00B92BB9" w:rsidRPr="00125567">
        <w:t>..1] component</w:t>
      </w:r>
    </w:p>
    <w:p w14:paraId="57AF23E3" w14:textId="23DE84A2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>1..1</w:t>
      </w:r>
      <w:r w:rsidR="0010330A">
        <w:t xml:space="preserve">] </w:t>
      </w:r>
      <w:hyperlink w:anchor="_Silmien_GCS-pisteytys_-" w:history="1">
        <w:r w:rsidR="0010330A" w:rsidRPr="0010330A">
          <w:rPr>
            <w:rStyle w:val="Hyperlinkki"/>
          </w:rPr>
          <w:t>Silmien GCS-pisteytys</w:t>
        </w:r>
      </w:hyperlink>
      <w:r>
        <w:t xml:space="preserve"> (</w:t>
      </w:r>
      <w:r w:rsidR="0010330A">
        <w:t>515</w:t>
      </w:r>
      <w:r>
        <w:t>) observation</w:t>
      </w:r>
    </w:p>
    <w:p w14:paraId="75008F4F" w14:textId="2169E0EC" w:rsidR="00B92BB9" w:rsidRPr="00125567" w:rsidRDefault="00A81EEB" w:rsidP="00B92BB9">
      <w:pPr>
        <w:pStyle w:val="Snt1"/>
      </w:pPr>
      <w:r>
        <w:t>7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>..1] component</w:t>
      </w:r>
    </w:p>
    <w:p w14:paraId="3186AD5B" w14:textId="76CB23E8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uheen_GCS-pisteytys_-" w:history="1">
        <w:r w:rsidR="0010330A" w:rsidRPr="0010330A">
          <w:rPr>
            <w:rStyle w:val="Hyperlinkki"/>
          </w:rPr>
          <w:t>Puheen GCS-pisteytys</w:t>
        </w:r>
      </w:hyperlink>
      <w:r w:rsidR="0010330A">
        <w:t xml:space="preserve"> </w:t>
      </w:r>
      <w:r>
        <w:t>(</w:t>
      </w:r>
      <w:r w:rsidR="0010330A">
        <w:t>516</w:t>
      </w:r>
      <w:r>
        <w:t>) observation</w:t>
      </w:r>
    </w:p>
    <w:p w14:paraId="16B54604" w14:textId="2857CAD6" w:rsidR="00B92BB9" w:rsidRPr="00125567" w:rsidRDefault="00A81EEB" w:rsidP="00B92BB9">
      <w:pPr>
        <w:pStyle w:val="Snt1"/>
      </w:pPr>
      <w:r>
        <w:t>8</w:t>
      </w:r>
      <w:r w:rsidR="00B92BB9" w:rsidRPr="00125567">
        <w:t xml:space="preserve">. </w:t>
      </w:r>
      <w:r w:rsidR="0010330A">
        <w:t>PAKOLLINEN yksi</w:t>
      </w:r>
      <w:r w:rsidR="0010330A" w:rsidRPr="00125567">
        <w:t xml:space="preserve"> [</w:t>
      </w:r>
      <w:r w:rsidR="0010330A">
        <w:t>1</w:t>
      </w:r>
      <w:r w:rsidR="0010330A" w:rsidRPr="00125567">
        <w:t>..1] component</w:t>
      </w:r>
    </w:p>
    <w:p w14:paraId="434BC5A5" w14:textId="27E5882D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Liikevasteen_GCS-pisteytys_-" w:history="1">
        <w:r w:rsidR="0010330A" w:rsidRPr="0010330A">
          <w:rPr>
            <w:rStyle w:val="Hyperlinkki"/>
          </w:rPr>
          <w:t>Liikevasteen GCS-pisteytys</w:t>
        </w:r>
      </w:hyperlink>
      <w:r w:rsidR="0010330A">
        <w:t xml:space="preserve"> </w:t>
      </w:r>
      <w:r>
        <w:t>(</w:t>
      </w:r>
      <w:r w:rsidR="0010330A">
        <w:t>517</w:t>
      </w:r>
      <w:r>
        <w:t>) observation</w:t>
      </w:r>
    </w:p>
    <w:p w14:paraId="4CEA1BA4" w14:textId="57D0A586" w:rsidR="00B92BB9" w:rsidRPr="00125567" w:rsidRDefault="00A81EEB" w:rsidP="00B92BB9">
      <w:pPr>
        <w:pStyle w:val="Snt1"/>
      </w:pPr>
      <w:r>
        <w:t>9</w:t>
      </w:r>
      <w:r w:rsidR="00B92BB9" w:rsidRPr="00125567">
        <w:t xml:space="preserve">. </w:t>
      </w:r>
      <w:r w:rsidR="00B92BB9">
        <w:t>VAPAAEHTOINEN nolla tai</w:t>
      </w:r>
      <w:r w:rsidR="00B92BB9" w:rsidRPr="00125567">
        <w:t xml:space="preserve"> </w:t>
      </w:r>
      <w:r w:rsidR="00B92BB9">
        <w:t>yksi</w:t>
      </w:r>
      <w:r w:rsidR="00B92BB9" w:rsidRPr="00125567">
        <w:t xml:space="preserve"> [</w:t>
      </w:r>
      <w:r w:rsidR="00B92BB9">
        <w:t>0</w:t>
      </w:r>
      <w:r w:rsidR="00B92BB9" w:rsidRPr="00125567">
        <w:t>..1] component</w:t>
      </w:r>
    </w:p>
    <w:p w14:paraId="4C332E1B" w14:textId="371F52FF" w:rsidR="00B92BB9" w:rsidRPr="00125567" w:rsidRDefault="00B92BB9" w:rsidP="00B92BB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GCS:n_arvioon_vaikuttavat" w:history="1">
        <w:r w:rsidR="0010330A" w:rsidRPr="0010330A">
          <w:rPr>
            <w:rStyle w:val="Hyperlinkki"/>
          </w:rPr>
          <w:t>GCS:n arvioon vaikuttavat tekijät</w:t>
        </w:r>
      </w:hyperlink>
      <w:r w:rsidR="0010330A">
        <w:t xml:space="preserve"> </w:t>
      </w:r>
      <w:r>
        <w:t>(</w:t>
      </w:r>
      <w:r w:rsidR="0010330A">
        <w:t>518</w:t>
      </w:r>
      <w:r>
        <w:t>) observation</w:t>
      </w:r>
    </w:p>
    <w:bookmarkStart w:id="972" w:name="_Silmien_GCS-pisteytys_-"/>
    <w:bookmarkEnd w:id="972"/>
    <w:p w14:paraId="4A4EA1D8" w14:textId="7E912881" w:rsidR="0065252E" w:rsidRDefault="00473BF8" w:rsidP="0065252E">
      <w:pPr>
        <w:pStyle w:val="Otsikko4"/>
      </w:pPr>
      <w:r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973" w:name="_Toc494272971"/>
      <w:r w:rsidR="0065252E" w:rsidRPr="0065252E">
        <w:rPr>
          <w:rStyle w:val="Hyperlinkki"/>
        </w:rPr>
        <w:t>Silmien GCS-pisteytys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97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6812C9D0" w14:textId="77777777" w:rsidTr="00627942">
        <w:tc>
          <w:tcPr>
            <w:tcW w:w="9236" w:type="dxa"/>
          </w:tcPr>
          <w:p w14:paraId="021B3026" w14:textId="33D5309E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4AFE289" w14:textId="77777777" w:rsidR="00BB4A27" w:rsidRPr="00BB4A27" w:rsidRDefault="00BB4A27" w:rsidP="00A81EEB">
      <w:pPr>
        <w:pStyle w:val="Snt1"/>
        <w:rPr>
          <w:lang w:val="en-US"/>
        </w:rPr>
      </w:pPr>
    </w:p>
    <w:p w14:paraId="6F1EA996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1CB1AC3" w14:textId="38603F6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9267-6</w:t>
      </w:r>
      <w:r w:rsidRPr="0082643A">
        <w:t xml:space="preserve">" </w:t>
      </w:r>
      <w:r w:rsidRPr="00A81EEB">
        <w:t>Glasgow'n kooma-asteikko: silmien avaaminen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2D4A382" w14:textId="26B588D3" w:rsidR="004033E1" w:rsidRDefault="004033E1" w:rsidP="004033E1">
      <w:pPr>
        <w:pStyle w:val="Snt1"/>
      </w:pPr>
      <w:r>
        <w:t>3. PAKOLLINEN yksi [1..1] text</w:t>
      </w:r>
    </w:p>
    <w:p w14:paraId="0291766A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1F8EF8E6" w14:textId="3A555153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A81EEB">
        <w:t xml:space="preserve">Silmien GCS-pisteytys </w:t>
      </w:r>
      <w:r w:rsidRPr="00021940">
        <w:t>(</w:t>
      </w:r>
      <w:r>
        <w:t>515</w:t>
      </w:r>
      <w:r w:rsidRPr="00021940">
        <w:t xml:space="preserve">), arvo </w:t>
      </w:r>
      <w:r>
        <w:t xml:space="preserve">annetaan INT-tietotyypillä. Sallitut arvot: </w:t>
      </w:r>
      <w:r w:rsidRPr="00A81EEB">
        <w:t>4=Spontaani,</w:t>
      </w:r>
      <w:r w:rsidR="00EB07F8">
        <w:t xml:space="preserve"> </w:t>
      </w:r>
      <w:r w:rsidRPr="00A81EEB">
        <w:t>3=Puheelle,</w:t>
      </w:r>
      <w:r w:rsidR="00EB07F8">
        <w:t xml:space="preserve"> </w:t>
      </w:r>
      <w:r w:rsidRPr="00A81EEB">
        <w:t>2=Kivulle,</w:t>
      </w:r>
      <w:r w:rsidR="00EB07F8">
        <w:t xml:space="preserve"> </w:t>
      </w:r>
      <w:r w:rsidRPr="00A81EEB">
        <w:t>1=Ei vastetta</w:t>
      </w:r>
    </w:p>
    <w:bookmarkStart w:id="974" w:name="_Puheen_GCS-pisteytys_-"/>
    <w:bookmarkEnd w:id="974"/>
    <w:p w14:paraId="362FD532" w14:textId="7575D433" w:rsidR="0065252E" w:rsidRDefault="00473BF8" w:rsidP="0065252E">
      <w:pPr>
        <w:pStyle w:val="Otsikko4"/>
      </w:pPr>
      <w:r>
        <w:lastRenderedPageBreak/>
        <w:fldChar w:fldCharType="begin"/>
      </w:r>
      <w:r w:rsidR="0010330A">
        <w:instrText>HYPERLINK  \l "_Glasgow'n_kooma-asteikko_-_1"</w:instrText>
      </w:r>
      <w:r>
        <w:fldChar w:fldCharType="separate"/>
      </w:r>
      <w:bookmarkStart w:id="975" w:name="_Toc494272972"/>
      <w:r w:rsidR="0065252E" w:rsidRPr="0065252E">
        <w:rPr>
          <w:rStyle w:val="Hyperlinkki"/>
        </w:rPr>
        <w:t>Puheen GCS-pisteytys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97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2FFA4B03" w14:textId="77777777" w:rsidTr="00627942">
        <w:tc>
          <w:tcPr>
            <w:tcW w:w="9236" w:type="dxa"/>
          </w:tcPr>
          <w:p w14:paraId="5590D2F8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76" w:name="_Liikevasteen_GCS-pisteytys_-"/>
            <w:bookmarkEnd w:id="976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C27A39" w14:textId="77777777" w:rsidR="00BB4A27" w:rsidRPr="00BB4A27" w:rsidRDefault="00BB4A27" w:rsidP="00A81EEB">
      <w:pPr>
        <w:pStyle w:val="Snt1"/>
        <w:rPr>
          <w:lang w:val="en-US"/>
        </w:rPr>
      </w:pPr>
    </w:p>
    <w:p w14:paraId="677DF7B1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6942CD2" w14:textId="052801C2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</w:t>
      </w:r>
      <w:r>
        <w:t>70</w:t>
      </w:r>
      <w:r w:rsidRPr="00A81EEB">
        <w:t>-</w:t>
      </w:r>
      <w:r>
        <w:t>0</w:t>
      </w:r>
      <w:r w:rsidRPr="0082643A">
        <w:t xml:space="preserve">" </w:t>
      </w:r>
      <w:r w:rsidRPr="00A81EEB">
        <w:t xml:space="preserve">Glasgow'n kooma-asteikko: verbaalinen vaste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1D4ECC57" w14:textId="00C3C785" w:rsidR="004033E1" w:rsidRDefault="004033E1" w:rsidP="004033E1">
      <w:pPr>
        <w:pStyle w:val="Snt1"/>
      </w:pPr>
      <w:r>
        <w:t>3. PAKOLLINEN yksi [1..1] text</w:t>
      </w:r>
    </w:p>
    <w:p w14:paraId="7301D63B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54ED0E56" w14:textId="38BB7985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 xml:space="preserve">Puheen </w:t>
      </w:r>
      <w:r w:rsidRPr="00A81EEB">
        <w:t xml:space="preserve">GCS-pisteytys </w:t>
      </w:r>
      <w:r w:rsidRPr="00021940">
        <w:t>(</w:t>
      </w:r>
      <w:r>
        <w:t>51</w:t>
      </w:r>
      <w:r w:rsidR="001B7800">
        <w:t>6</w:t>
      </w:r>
      <w:r w:rsidRPr="00021940">
        <w:t xml:space="preserve">), arvo </w:t>
      </w:r>
      <w:r>
        <w:t>annetaan INT-tietotyypillä. Sallitut arvot: 5</w:t>
      </w:r>
      <w:r w:rsidRPr="00A81EEB">
        <w:t>=Asiallinen</w:t>
      </w:r>
      <w:r w:rsidR="003B4455">
        <w:t>,</w:t>
      </w:r>
      <w:r w:rsidR="00EB07F8">
        <w:t xml:space="preserve"> </w:t>
      </w:r>
      <w:r w:rsidRPr="00A81EEB">
        <w:t>4=Sekava,</w:t>
      </w:r>
      <w:r w:rsidR="00EB07F8">
        <w:t xml:space="preserve"> </w:t>
      </w:r>
      <w:r w:rsidRPr="00A81EEB">
        <w:t>3=Sanoja,</w:t>
      </w:r>
      <w:r w:rsidR="00EB07F8">
        <w:t xml:space="preserve"> </w:t>
      </w:r>
      <w:r w:rsidRPr="00A81EEB">
        <w:t>2=Ääntelyä,</w:t>
      </w:r>
      <w:r w:rsidR="00EB07F8">
        <w:t xml:space="preserve"> </w:t>
      </w:r>
      <w:r w:rsidRPr="00A81EEB">
        <w:t>1=Ei vastetta</w:t>
      </w:r>
    </w:p>
    <w:p w14:paraId="3EA35DC6" w14:textId="22FE084E" w:rsidR="0065252E" w:rsidRDefault="00457F9C" w:rsidP="0065252E">
      <w:pPr>
        <w:pStyle w:val="Otsikko4"/>
      </w:pPr>
      <w:hyperlink w:anchor="_Glasgow'n_kooma-asteikko_-_1" w:history="1">
        <w:bookmarkStart w:id="977" w:name="_Toc494272973"/>
        <w:r w:rsidR="0065252E" w:rsidRPr="0065252E">
          <w:rPr>
            <w:rStyle w:val="Hyperlinkki"/>
          </w:rPr>
          <w:t>Liikevasteen GCS-pisteytys</w:t>
        </w:r>
      </w:hyperlink>
      <w:r w:rsidR="0065252E">
        <w:t xml:space="preserve"> - observation</w:t>
      </w:r>
      <w:bookmarkEnd w:id="97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1BE8486E" w14:textId="77777777" w:rsidTr="00627942">
        <w:tc>
          <w:tcPr>
            <w:tcW w:w="9236" w:type="dxa"/>
          </w:tcPr>
          <w:p w14:paraId="4250415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978" w:name="_GCS:n_arvioon_vaikuttavat"/>
            <w:bookmarkEnd w:id="978"/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01C808B" w14:textId="77777777" w:rsidR="00BB4A27" w:rsidRPr="00BB4A27" w:rsidRDefault="00BB4A27" w:rsidP="00A81EEB">
      <w:pPr>
        <w:pStyle w:val="Snt1"/>
        <w:rPr>
          <w:lang w:val="en-US"/>
        </w:rPr>
      </w:pPr>
    </w:p>
    <w:p w14:paraId="6B92A158" w14:textId="77777777" w:rsidR="00A81EEB" w:rsidRDefault="00A81EEB" w:rsidP="00A81EE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3449903" w14:textId="1C19BECA" w:rsidR="00A81EEB" w:rsidRDefault="00A81EEB" w:rsidP="00A81EEB">
      <w:pPr>
        <w:pStyle w:val="Snt1"/>
      </w:pPr>
      <w:r>
        <w:t>2</w:t>
      </w:r>
      <w:r w:rsidRPr="00AE0334">
        <w:t xml:space="preserve">. PAKOLLINEN yksi [1..1] </w:t>
      </w:r>
      <w:r w:rsidRPr="0082643A">
        <w:t>code/@code="</w:t>
      </w:r>
      <w:r w:rsidRPr="00A81EEB">
        <w:t>9268-4</w:t>
      </w:r>
      <w:r w:rsidRPr="0082643A">
        <w:t xml:space="preserve">" </w:t>
      </w:r>
      <w:r w:rsidRPr="00A81EEB">
        <w:t xml:space="preserve">Glasgow'n kooma-asteikko: </w:t>
      </w:r>
      <w:r>
        <w:t>motoriikka</w:t>
      </w:r>
      <w:r w:rsidRPr="00A81EEB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1C9F94D" w14:textId="27F45175" w:rsidR="004033E1" w:rsidRDefault="004033E1" w:rsidP="004033E1">
      <w:pPr>
        <w:pStyle w:val="Snt1"/>
      </w:pPr>
      <w:r>
        <w:t>3. PAKOLLINEN yksi [1..1] text</w:t>
      </w:r>
    </w:p>
    <w:p w14:paraId="6C6E03D2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3A767BA6" w14:textId="5BE59351" w:rsidR="00A81EEB" w:rsidRDefault="00A81EEB" w:rsidP="00A81EEB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 xml:space="preserve">Liikevasteen </w:t>
      </w:r>
      <w:r w:rsidRPr="00A81EEB">
        <w:t xml:space="preserve">GCS-pisteytys </w:t>
      </w:r>
      <w:r w:rsidRPr="00021940">
        <w:t>(</w:t>
      </w:r>
      <w:r>
        <w:t>517</w:t>
      </w:r>
      <w:r w:rsidRPr="00021940">
        <w:t xml:space="preserve">), arvo </w:t>
      </w:r>
      <w:r>
        <w:t xml:space="preserve">annetaan INT-tietotyypillä. Sallitut arvot: </w:t>
      </w:r>
      <w:r w:rsidRPr="00A81EEB">
        <w:t>6=Noudattaa kehotuksia,</w:t>
      </w:r>
      <w:r w:rsidR="00EB07F8">
        <w:t xml:space="preserve"> </w:t>
      </w:r>
      <w:r w:rsidRPr="00A81EEB">
        <w:t>5=Paikantaa kivun,</w:t>
      </w:r>
      <w:r w:rsidR="00EB07F8">
        <w:t xml:space="preserve"> </w:t>
      </w:r>
      <w:r w:rsidRPr="00A81EEB">
        <w:t>4=Väistää kivulle,</w:t>
      </w:r>
      <w:r w:rsidR="00EB07F8">
        <w:t xml:space="preserve"> </w:t>
      </w:r>
      <w:r w:rsidRPr="00A81EEB">
        <w:t>3=Koukistus,</w:t>
      </w:r>
      <w:r>
        <w:t xml:space="preserve"> </w:t>
      </w:r>
      <w:r w:rsidRPr="00A81EEB">
        <w:t>2=Ojennus,</w:t>
      </w:r>
      <w:r w:rsidR="00EB07F8">
        <w:t xml:space="preserve"> </w:t>
      </w:r>
      <w:r w:rsidRPr="00A81EEB">
        <w:t>1=Ei vastetta</w:t>
      </w:r>
    </w:p>
    <w:p w14:paraId="7813988B" w14:textId="785D6A57" w:rsidR="0065252E" w:rsidRDefault="00457F9C" w:rsidP="0065252E">
      <w:pPr>
        <w:pStyle w:val="Otsikko4"/>
      </w:pPr>
      <w:hyperlink w:anchor="_Glasgow'n_kooma-asteikko_-_1" w:history="1">
        <w:bookmarkStart w:id="979" w:name="_Toc494272974"/>
        <w:r w:rsidR="0065252E" w:rsidRPr="0010330A">
          <w:rPr>
            <w:rStyle w:val="Hyperlinkki"/>
          </w:rPr>
          <w:t>GCS:n arvioon vaikuttavat tekijät</w:t>
        </w:r>
      </w:hyperlink>
      <w:r w:rsidR="0065252E">
        <w:t xml:space="preserve"> - observation</w:t>
      </w:r>
      <w:bookmarkEnd w:id="9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1F276DB2" w14:textId="77777777" w:rsidTr="00627942">
        <w:tc>
          <w:tcPr>
            <w:tcW w:w="9236" w:type="dxa"/>
          </w:tcPr>
          <w:p w14:paraId="56A1FB0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92F6DEA" w14:textId="77777777" w:rsidR="00BB4A27" w:rsidRPr="00BB4A27" w:rsidRDefault="00BB4A27" w:rsidP="00306934">
      <w:pPr>
        <w:pStyle w:val="Snt1"/>
        <w:rPr>
          <w:lang w:val="en-US"/>
        </w:rPr>
      </w:pPr>
    </w:p>
    <w:p w14:paraId="62011B53" w14:textId="77777777" w:rsidR="00306934" w:rsidRDefault="00306934" w:rsidP="0030693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F822E0B" w14:textId="66876BA2" w:rsidR="00306934" w:rsidRDefault="00306934" w:rsidP="00306934">
      <w:pPr>
        <w:pStyle w:val="Snt1"/>
      </w:pPr>
      <w:r>
        <w:t>2</w:t>
      </w:r>
      <w:r w:rsidRPr="00AE0334">
        <w:t xml:space="preserve">. </w:t>
      </w:r>
      <w:r w:rsidRPr="00770C6A">
        <w:t xml:space="preserve">PAKOLLINEN yksi [1..1] </w:t>
      </w:r>
      <w:r>
        <w:t>code/@code="518</w:t>
      </w:r>
      <w:r w:rsidRPr="00770C6A">
        <w:t xml:space="preserve">" </w:t>
      </w:r>
      <w:r w:rsidRPr="00306934">
        <w:t>GCS:n arvioon vaikuttavat tekijät</w:t>
      </w:r>
      <w:r>
        <w:t xml:space="preserve"> (codeSystem</w:t>
      </w:r>
      <w:r w:rsidRPr="00770C6A">
        <w:t>: 1.2.246.537.6.12.2002.348)</w:t>
      </w:r>
    </w:p>
    <w:p w14:paraId="62E5C8F9" w14:textId="3BD86716" w:rsidR="004033E1" w:rsidRDefault="004033E1" w:rsidP="004033E1">
      <w:pPr>
        <w:pStyle w:val="Snt1"/>
      </w:pPr>
      <w:r>
        <w:t>3. PAKOLLINEN yksi [1..1] text</w:t>
      </w:r>
    </w:p>
    <w:p w14:paraId="245BDFA3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0639ED95" w14:textId="15E33F09" w:rsidR="00306934" w:rsidRDefault="00306934" w:rsidP="00306934">
      <w:pPr>
        <w:pStyle w:val="Snt1"/>
      </w:pPr>
      <w:r>
        <w:t>4</w:t>
      </w:r>
      <w:r w:rsidRPr="00AE0334">
        <w:t xml:space="preserve">. </w:t>
      </w:r>
      <w:r w:rsidRPr="00021940">
        <w:t xml:space="preserve">PAKOLLINEN </w:t>
      </w:r>
      <w:r>
        <w:t>yksi tai useampi [1..*</w:t>
      </w:r>
      <w:r w:rsidRPr="00021940">
        <w:t>]</w:t>
      </w:r>
      <w:r>
        <w:t xml:space="preserve"> </w:t>
      </w:r>
      <w:r w:rsidRPr="00021940">
        <w:t xml:space="preserve">value </w:t>
      </w:r>
      <w:r w:rsidRPr="00306934">
        <w:t xml:space="preserve">GCS:n arvioon vaikuttavat tekijät </w:t>
      </w:r>
      <w:r w:rsidRPr="00021940">
        <w:t>(</w:t>
      </w:r>
      <w:r>
        <w:t>518</w:t>
      </w:r>
      <w:r w:rsidRPr="00021940">
        <w:t xml:space="preserve">), arvo </w:t>
      </w:r>
      <w:r>
        <w:t xml:space="preserve">annetaan luokituksesta ENSIH – </w:t>
      </w:r>
      <w:r w:rsidRPr="00306934">
        <w:t>GCS:n arvioon vaikuttavat tekijät</w:t>
      </w:r>
      <w:r>
        <w:t xml:space="preserve"> (codeSystem: 1.2.246.537.6.3045.2014) CD-tietotyypillä</w:t>
      </w:r>
    </w:p>
    <w:bookmarkStart w:id="980" w:name="_Kivun_voimakkuus_-"/>
    <w:bookmarkEnd w:id="980"/>
    <w:p w14:paraId="215ECDF8" w14:textId="4CFE2169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981" w:name="_Toc494272975"/>
      <w:r w:rsidR="0065252E" w:rsidRPr="0065252E">
        <w:rPr>
          <w:rStyle w:val="Hyperlinkki"/>
        </w:rPr>
        <w:t>Kivun voimakkuus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9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4BCD65E5" w14:textId="77777777" w:rsidTr="00627942">
        <w:tc>
          <w:tcPr>
            <w:tcW w:w="9236" w:type="dxa"/>
          </w:tcPr>
          <w:p w14:paraId="254B10BA" w14:textId="293BF7A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6A803B4" w14:textId="77777777" w:rsidR="00BB4A27" w:rsidRPr="00BB4A27" w:rsidRDefault="00BB4A27" w:rsidP="003B4455">
      <w:pPr>
        <w:pStyle w:val="Snt1"/>
        <w:rPr>
          <w:lang w:val="en-US"/>
        </w:rPr>
      </w:pPr>
    </w:p>
    <w:p w14:paraId="1964343C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4349C2B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6157E434" w14:textId="428D1AF6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3B4455">
        <w:t>38214-3</w:t>
      </w:r>
      <w:r w:rsidRPr="0082643A">
        <w:t xml:space="preserve">" </w:t>
      </w:r>
      <w:r>
        <w:t>Kivun voimakkuus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7F77B40" w14:textId="77777777" w:rsidR="004033E1" w:rsidRDefault="004033E1" w:rsidP="004033E1">
      <w:pPr>
        <w:pStyle w:val="Snt1"/>
      </w:pPr>
      <w:r>
        <w:t>4. PAKOLLINEN yksi [1..1] text</w:t>
      </w:r>
    </w:p>
    <w:p w14:paraId="6C40324B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6FF1A89F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24DEBCCC" w14:textId="3A582E4C" w:rsidR="003B4455" w:rsidRDefault="003B4455" w:rsidP="003B4455">
      <w:pPr>
        <w:pStyle w:val="Snt1"/>
      </w:pPr>
      <w:r>
        <w:lastRenderedPageBreak/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Kivun voimakkuus</w:t>
      </w:r>
      <w:r w:rsidRPr="00283AD7">
        <w:t xml:space="preserve"> </w:t>
      </w:r>
      <w:r w:rsidRPr="00021940">
        <w:t>(</w:t>
      </w:r>
      <w:r>
        <w:t>519</w:t>
      </w:r>
      <w:r w:rsidRPr="00021940">
        <w:t xml:space="preserve">), arvo </w:t>
      </w:r>
      <w:r>
        <w:t>annetaan INT-tietotyypillä. Sallitut arvot 0-10 (VAS-asteikko)</w:t>
      </w:r>
      <w:r w:rsidR="004F5D17">
        <w:t>.</w:t>
      </w:r>
    </w:p>
    <w:bookmarkStart w:id="982" w:name="_Alkoholin_määrä_uloshengitysilmassa"/>
    <w:bookmarkEnd w:id="982"/>
    <w:p w14:paraId="0790C84F" w14:textId="6C311B91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983" w:name="_Toc494272976"/>
      <w:r w:rsidR="0065252E" w:rsidRPr="0065252E">
        <w:rPr>
          <w:rStyle w:val="Hyperlinkki"/>
        </w:rPr>
        <w:t>Alkoholin määrä uloshengitysilmassa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9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46945688" w14:textId="77777777" w:rsidTr="00627942">
        <w:tc>
          <w:tcPr>
            <w:tcW w:w="9236" w:type="dxa"/>
          </w:tcPr>
          <w:p w14:paraId="62D2A86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75209F8" w14:textId="77777777" w:rsidR="00BB4A27" w:rsidRPr="00BB4A27" w:rsidRDefault="00BB4A27" w:rsidP="003B4455">
      <w:pPr>
        <w:pStyle w:val="Snt1"/>
        <w:rPr>
          <w:lang w:val="en-US"/>
        </w:rPr>
      </w:pPr>
    </w:p>
    <w:p w14:paraId="3523FDD4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0CD744C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24F36FFD" w14:textId="2CEFD0C8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3B4455">
        <w:t>5641-6</w:t>
      </w:r>
      <w:r w:rsidRPr="0082643A">
        <w:t xml:space="preserve">" </w:t>
      </w:r>
      <w:r w:rsidRPr="003B4455">
        <w:t xml:space="preserve">Uloshengitysilman alkoholipitoisuus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75D664BF" w14:textId="77777777" w:rsidR="004033E1" w:rsidRDefault="004033E1" w:rsidP="004033E1">
      <w:pPr>
        <w:pStyle w:val="Snt1"/>
      </w:pPr>
      <w:r>
        <w:t>4. PAKOLLINEN yksi [1..1] text</w:t>
      </w:r>
    </w:p>
    <w:p w14:paraId="3CE3FD2E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0D0735F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8613266" w14:textId="7DD76C6F" w:rsidR="0065252E" w:rsidRDefault="003B4455" w:rsidP="00BB4A27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Pr="003B4455">
        <w:t>Alkoholin määrä uloshengitysilmassa</w:t>
      </w:r>
      <w:r w:rsidRPr="00283AD7">
        <w:t xml:space="preserve"> </w:t>
      </w:r>
      <w:r w:rsidRPr="00021940">
        <w:t>(</w:t>
      </w:r>
      <w:r>
        <w:t>520</w:t>
      </w:r>
      <w:r w:rsidRPr="00021940">
        <w:t xml:space="preserve">), arvo </w:t>
      </w:r>
      <w:r w:rsidR="00BB4A27">
        <w:t>annetaan PQ-tietotyypillä.</w:t>
      </w:r>
    </w:p>
    <w:bookmarkStart w:id="984" w:name="_Kehon_lämpötila_-"/>
    <w:bookmarkEnd w:id="984"/>
    <w:p w14:paraId="23D759A2" w14:textId="0B31B2F8" w:rsidR="0065252E" w:rsidRDefault="0065252E" w:rsidP="0065252E">
      <w:pPr>
        <w:pStyle w:val="Otsikko3"/>
      </w:pPr>
      <w:r>
        <w:fldChar w:fldCharType="begin"/>
      </w:r>
      <w:r w:rsidR="007B6CFE">
        <w:instrText>HYPERLINK  \l "_Fysiologiset_mittaukset_1"</w:instrText>
      </w:r>
      <w:r>
        <w:fldChar w:fldCharType="separate"/>
      </w:r>
      <w:bookmarkStart w:id="985" w:name="_Toc494272977"/>
      <w:r w:rsidRPr="0065252E">
        <w:rPr>
          <w:rStyle w:val="Hyperlinkki"/>
        </w:rPr>
        <w:t>Kehon lämpötila</w:t>
      </w:r>
      <w:r>
        <w:fldChar w:fldCharType="end"/>
      </w:r>
      <w:r>
        <w:t xml:space="preserve"> - observation</w:t>
      </w:r>
      <w:bookmarkEnd w:id="9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7F715C2B" w14:textId="77777777" w:rsidTr="00627942">
        <w:tc>
          <w:tcPr>
            <w:tcW w:w="9236" w:type="dxa"/>
          </w:tcPr>
          <w:p w14:paraId="0932DDB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C67D4EF" w14:textId="77777777" w:rsidR="00BB4A27" w:rsidRPr="00BB4A27" w:rsidRDefault="00BB4A27" w:rsidP="003B4455">
      <w:pPr>
        <w:pStyle w:val="Snt1"/>
        <w:rPr>
          <w:lang w:val="en-US"/>
        </w:rPr>
      </w:pPr>
    </w:p>
    <w:p w14:paraId="6DB724C3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60A457A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73181DE0" w14:textId="6C3AFD08" w:rsidR="003B4455" w:rsidRDefault="003B4455" w:rsidP="003B4455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Pr="003B4455">
        <w:t>8310-5</w:t>
      </w:r>
      <w:r w:rsidRPr="0082643A">
        <w:t xml:space="preserve">" </w:t>
      </w:r>
      <w:r>
        <w:t>Kehon lämpö</w:t>
      </w:r>
      <w:r w:rsidRPr="001B1DE0">
        <w:t xml:space="preserve"> </w:t>
      </w:r>
      <w:r>
        <w:t>(codeSystem</w:t>
      </w:r>
      <w:r w:rsidRPr="0095153D">
        <w:t xml:space="preserve">: </w:t>
      </w:r>
      <w:r w:rsidRPr="00707831">
        <w:t>1.2.246.537.6.96.2008</w:t>
      </w:r>
      <w:r>
        <w:t>,</w:t>
      </w:r>
      <w:r w:rsidRPr="00707831">
        <w:t xml:space="preserve"> FinLOINC - Fysiologiset mittaukset 2008</w:t>
      </w:r>
      <w:r w:rsidRPr="0095153D">
        <w:t>)</w:t>
      </w:r>
    </w:p>
    <w:p w14:paraId="025EAAD4" w14:textId="77777777" w:rsidR="00043AA1" w:rsidRDefault="00043AA1" w:rsidP="00043AA1">
      <w:pPr>
        <w:pStyle w:val="Snt1"/>
      </w:pPr>
      <w:r>
        <w:t>4. VAPAAEHTOINEN nolla tai yksi [0..1] text</w:t>
      </w:r>
    </w:p>
    <w:p w14:paraId="04CC32B4" w14:textId="77777777" w:rsidR="00043AA1" w:rsidRPr="0003454B" w:rsidRDefault="00043AA1" w:rsidP="00043AA1">
      <w:pPr>
        <w:pStyle w:val="Snt2"/>
      </w:pPr>
      <w:r>
        <w:t>a. PAKOLLINEN yksi [1..1] reference/@value, viitattavan näyttömuoto-osion xml-ID annetaan II-tietotyypillä</w:t>
      </w:r>
    </w:p>
    <w:p w14:paraId="34138445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6BC609A1" w14:textId="14F93576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>
        <w:t>Kehon lämpötila</w:t>
      </w:r>
      <w:r w:rsidRPr="00021940">
        <w:t xml:space="preserve"> (</w:t>
      </w:r>
      <w:r>
        <w:t>522</w:t>
      </w:r>
      <w:r w:rsidRPr="00021940">
        <w:t xml:space="preserve">), arvo annetaan </w:t>
      </w:r>
      <w:r>
        <w:t>PQ</w:t>
      </w:r>
      <w:r w:rsidRPr="00021940">
        <w:t>-tietotyypillä</w:t>
      </w:r>
    </w:p>
    <w:p w14:paraId="179668E1" w14:textId="0CAB8ACB" w:rsidR="0065252E" w:rsidRDefault="003B4455" w:rsidP="0065252E">
      <w:pPr>
        <w:pStyle w:val="Snt1"/>
      </w:pPr>
      <w:r>
        <w:t xml:space="preserve">7. VAPAAEHTOINEN nolla tai yksi [0..1] targetSiteCode </w:t>
      </w:r>
      <w:r w:rsidRPr="003B4455">
        <w:t xml:space="preserve">Kehon lämpötilan mittauspaikka </w:t>
      </w:r>
      <w:r>
        <w:t xml:space="preserve">(521), arvo annetaan luokituksesta ENSIH – </w:t>
      </w:r>
      <w:r w:rsidRPr="003B4455">
        <w:t xml:space="preserve">Kehon lämpötilan mittauspaikka </w:t>
      </w:r>
      <w:r>
        <w:t>(codeSystem: 1.2.246.537.6.3046.2014) CE-tietotyypillä</w:t>
      </w:r>
    </w:p>
    <w:bookmarkStart w:id="986" w:name="_APGAR_-_observation"/>
    <w:bookmarkEnd w:id="986"/>
    <w:p w14:paraId="00424F17" w14:textId="0C67BF1D" w:rsidR="0065252E" w:rsidRDefault="00473BF8" w:rsidP="0065252E">
      <w:pPr>
        <w:pStyle w:val="Otsikko3"/>
      </w:pPr>
      <w:r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987" w:name="_Toc494272978"/>
      <w:r w:rsidR="0065252E" w:rsidRPr="0065252E">
        <w:rPr>
          <w:rStyle w:val="Hyperlinkki"/>
        </w:rPr>
        <w:t>APGAR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9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01DF617B" w14:textId="77777777" w:rsidTr="00627942">
        <w:tc>
          <w:tcPr>
            <w:tcW w:w="9236" w:type="dxa"/>
          </w:tcPr>
          <w:p w14:paraId="74EEA290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3AE9ECE2" w14:textId="77777777" w:rsidR="00BB4A27" w:rsidRPr="00BB4A27" w:rsidRDefault="00BB4A27" w:rsidP="003B4455">
      <w:pPr>
        <w:pStyle w:val="Snt1"/>
        <w:rPr>
          <w:lang w:val="en-US"/>
        </w:rPr>
      </w:pPr>
    </w:p>
    <w:p w14:paraId="75E3E0BE" w14:textId="77777777" w:rsidR="003B4455" w:rsidRDefault="003B4455" w:rsidP="003B445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31CEBC" w14:textId="77777777" w:rsidR="003B4455" w:rsidRPr="0003454B" w:rsidRDefault="003B4455" w:rsidP="003B4455">
      <w:pPr>
        <w:pStyle w:val="Snt1"/>
      </w:pPr>
      <w:r>
        <w:t>2. PAKOLLINEN yksi [1..1] id/@root</w:t>
      </w:r>
    </w:p>
    <w:p w14:paraId="19E9D195" w14:textId="3B1CA447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code/@code="523</w:t>
      </w:r>
      <w:r w:rsidRPr="00770C6A">
        <w:t xml:space="preserve">" </w:t>
      </w:r>
      <w:r>
        <w:t>APGAR</w:t>
      </w:r>
      <w:r w:rsidRPr="00283AD7">
        <w:t xml:space="preserve"> </w:t>
      </w:r>
      <w:r>
        <w:t>(codeSystem</w:t>
      </w:r>
      <w:r w:rsidRPr="00770C6A">
        <w:t>: 1.2.246.537.6.12.2002.348)</w:t>
      </w:r>
    </w:p>
    <w:p w14:paraId="0AD27966" w14:textId="77777777" w:rsidR="004033E1" w:rsidRDefault="004033E1" w:rsidP="004033E1">
      <w:pPr>
        <w:pStyle w:val="Snt1"/>
      </w:pPr>
      <w:r>
        <w:t>4. PAKOLLINEN yksi [1..1] text</w:t>
      </w:r>
    </w:p>
    <w:p w14:paraId="4787ED69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7634573C" w14:textId="77777777" w:rsidR="003B4455" w:rsidRPr="0003454B" w:rsidRDefault="003B4455" w:rsidP="003B4455">
      <w:pPr>
        <w:pStyle w:val="Snt1"/>
      </w:pPr>
      <w:r>
        <w:t>5. PAKOLLINEN yksi [1..1</w:t>
      </w:r>
      <w:r w:rsidRPr="00021940">
        <w:t>]</w:t>
      </w:r>
      <w:r>
        <w:t xml:space="preserve"> effectiveTime/@value Mittaustapahtuman aika (501), arvo annetaan sekunnin tarkkuudella TS-tietotyypillä</w:t>
      </w:r>
    </w:p>
    <w:p w14:paraId="51038598" w14:textId="3A34585F" w:rsidR="003B4455" w:rsidRDefault="003B4455" w:rsidP="003B4455">
      <w:pPr>
        <w:pStyle w:val="Snt1"/>
      </w:pPr>
      <w:r>
        <w:t>6</w:t>
      </w:r>
      <w:r w:rsidRPr="00AE0334">
        <w:t xml:space="preserve">. </w:t>
      </w:r>
      <w:r w:rsidRPr="00021940">
        <w:t xml:space="preserve">PAKOLLINEN </w:t>
      </w:r>
      <w:r>
        <w:t>yksi [1..1</w:t>
      </w:r>
      <w:r w:rsidRPr="00021940">
        <w:t>]</w:t>
      </w:r>
      <w:r>
        <w:t xml:space="preserve"> </w:t>
      </w:r>
      <w:r w:rsidRPr="00021940">
        <w:t xml:space="preserve">value </w:t>
      </w:r>
      <w:r w:rsidR="002832D4">
        <w:t>APGAR</w:t>
      </w:r>
      <w:r w:rsidR="002832D4" w:rsidRPr="00021940">
        <w:t xml:space="preserve"> </w:t>
      </w:r>
      <w:r w:rsidRPr="00021940">
        <w:t>(</w:t>
      </w:r>
      <w:r>
        <w:t>52</w:t>
      </w:r>
      <w:r w:rsidR="002832D4">
        <w:t>3</w:t>
      </w:r>
      <w:r w:rsidRPr="00021940">
        <w:t xml:space="preserve">), arvo annetaan </w:t>
      </w:r>
      <w:r w:rsidR="002832D4">
        <w:t>INT</w:t>
      </w:r>
      <w:r w:rsidRPr="00021940">
        <w:t>-tietotyypillä</w:t>
      </w:r>
      <w:r w:rsidR="002832D4">
        <w:t>: Sallitut arvot 1-10.</w:t>
      </w:r>
    </w:p>
    <w:bookmarkStart w:id="988" w:name="_Mittauksen_kirjaamattomuuden_perust"/>
    <w:bookmarkEnd w:id="988"/>
    <w:p w14:paraId="70F93D62" w14:textId="7CE9AEB4" w:rsidR="0065252E" w:rsidRDefault="00473BF8" w:rsidP="0065252E">
      <w:pPr>
        <w:pStyle w:val="Otsikko3"/>
      </w:pPr>
      <w:r>
        <w:lastRenderedPageBreak/>
        <w:fldChar w:fldCharType="begin"/>
      </w:r>
      <w:r>
        <w:instrText xml:space="preserve"> HYPERLINK \l "_Fysiologiset_mittaukset_1" </w:instrText>
      </w:r>
      <w:r>
        <w:fldChar w:fldCharType="separate"/>
      </w:r>
      <w:bookmarkStart w:id="989" w:name="_Toc494272979"/>
      <w:r w:rsidR="0065252E" w:rsidRPr="0065252E">
        <w:rPr>
          <w:rStyle w:val="Hyperlinkki"/>
        </w:rPr>
        <w:t>Mittauksen kirjaamattomuuden perustelu</w:t>
      </w:r>
      <w:r>
        <w:rPr>
          <w:rStyle w:val="Hyperlinkki"/>
        </w:rPr>
        <w:fldChar w:fldCharType="end"/>
      </w:r>
      <w:r w:rsidR="0065252E">
        <w:t xml:space="preserve"> - observation</w:t>
      </w:r>
      <w:bookmarkEnd w:id="9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0523EAA2" w14:textId="77777777" w:rsidTr="00627942">
        <w:tc>
          <w:tcPr>
            <w:tcW w:w="9236" w:type="dxa"/>
          </w:tcPr>
          <w:p w14:paraId="651581DD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71AB6633" w14:textId="77777777" w:rsidR="00BB4A27" w:rsidRPr="00BB4A27" w:rsidRDefault="00BB4A27" w:rsidP="002832D4">
      <w:pPr>
        <w:pStyle w:val="Snt1"/>
        <w:rPr>
          <w:lang w:val="en-US"/>
        </w:rPr>
      </w:pPr>
    </w:p>
    <w:p w14:paraId="71DA933A" w14:textId="77777777" w:rsidR="002832D4" w:rsidRDefault="002832D4" w:rsidP="002832D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94F0D8E" w14:textId="77777777" w:rsidR="002832D4" w:rsidRPr="0003454B" w:rsidRDefault="002832D4" w:rsidP="002832D4">
      <w:pPr>
        <w:pStyle w:val="Snt1"/>
      </w:pPr>
      <w:r>
        <w:t>2. PAKOLLINEN yksi [1..1] id/@root</w:t>
      </w:r>
    </w:p>
    <w:p w14:paraId="18C7F999" w14:textId="612DD713" w:rsidR="002832D4" w:rsidRDefault="002832D4" w:rsidP="002832D4">
      <w:pPr>
        <w:pStyle w:val="Snt1"/>
      </w:pPr>
      <w:r>
        <w:t>3</w:t>
      </w:r>
      <w:r w:rsidRPr="00AE0334">
        <w:t xml:space="preserve">. </w:t>
      </w:r>
      <w:r w:rsidRPr="00770C6A">
        <w:t xml:space="preserve">PAKOLLINEN yksi [1..1] </w:t>
      </w:r>
      <w:r>
        <w:t>code/@code="524</w:t>
      </w:r>
      <w:r w:rsidRPr="00770C6A">
        <w:t xml:space="preserve">" </w:t>
      </w:r>
      <w:r w:rsidRPr="002832D4">
        <w:t>Mittauksen kirjaamattomuuden perustelu</w:t>
      </w:r>
      <w:r w:rsidRPr="00283AD7">
        <w:t xml:space="preserve"> </w:t>
      </w:r>
      <w:r>
        <w:t>(codeSystem</w:t>
      </w:r>
      <w:r w:rsidRPr="00770C6A">
        <w:t>: 1.2.246.537.6.12.2002.348)</w:t>
      </w:r>
    </w:p>
    <w:p w14:paraId="44ABA731" w14:textId="77777777" w:rsidR="004033E1" w:rsidRDefault="004033E1" w:rsidP="004033E1">
      <w:pPr>
        <w:pStyle w:val="Snt1"/>
      </w:pPr>
      <w:r>
        <w:t>4. PAKOLLINEN yksi [1..1] text</w:t>
      </w:r>
    </w:p>
    <w:p w14:paraId="0839D8AC" w14:textId="77777777" w:rsidR="004033E1" w:rsidRPr="0003454B" w:rsidRDefault="004033E1" w:rsidP="004033E1">
      <w:pPr>
        <w:pStyle w:val="Snt2"/>
      </w:pPr>
      <w:r>
        <w:t>a. PAKOLLINEN yksi [1..1] reference/@value, viitattavan näyttömuoto-osion xml-ID annetaan II-tietotyypillä</w:t>
      </w:r>
    </w:p>
    <w:p w14:paraId="7492FC14" w14:textId="6EBF2A08" w:rsidR="002832D4" w:rsidRDefault="00BA0F53" w:rsidP="002832D4">
      <w:pPr>
        <w:pStyle w:val="Snt1"/>
      </w:pPr>
      <w:r>
        <w:t>5</w:t>
      </w:r>
      <w:r w:rsidR="002832D4" w:rsidRPr="00AE0334">
        <w:t xml:space="preserve">. </w:t>
      </w:r>
      <w:r w:rsidR="002832D4" w:rsidRPr="00021940">
        <w:t xml:space="preserve">PAKOLLINEN </w:t>
      </w:r>
      <w:r w:rsidR="002832D4">
        <w:t>yksi [1..1</w:t>
      </w:r>
      <w:r w:rsidR="002832D4" w:rsidRPr="00021940">
        <w:t>]</w:t>
      </w:r>
      <w:r w:rsidR="002832D4">
        <w:t xml:space="preserve"> </w:t>
      </w:r>
      <w:r w:rsidR="002832D4" w:rsidRPr="00021940">
        <w:t xml:space="preserve">value </w:t>
      </w:r>
      <w:r w:rsidR="002832D4" w:rsidRPr="002832D4">
        <w:t>Mittauksen kirjaamattomuuden perustelu</w:t>
      </w:r>
      <w:r w:rsidR="002832D4" w:rsidRPr="00021940">
        <w:t xml:space="preserve"> (</w:t>
      </w:r>
      <w:r w:rsidR="002832D4">
        <w:t>524</w:t>
      </w:r>
      <w:r w:rsidR="002832D4" w:rsidRPr="00021940">
        <w:t xml:space="preserve">), arvo annetaan </w:t>
      </w:r>
      <w:r w:rsidR="002832D4">
        <w:t>ST</w:t>
      </w:r>
      <w:r w:rsidR="002832D4" w:rsidRPr="00021940">
        <w:t>-tietotyypillä</w:t>
      </w:r>
      <w:r w:rsidR="002832D4">
        <w:t>:</w:t>
      </w:r>
    </w:p>
    <w:bookmarkStart w:id="990" w:name="_Laboratorio-_ja_kuvantamistutkimuks_1"/>
    <w:bookmarkEnd w:id="990"/>
    <w:p w14:paraId="38A12FA3" w14:textId="56BB627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991" w:name="_Toc494272980"/>
      <w:r w:rsidR="004327C9" w:rsidRPr="00382EF8">
        <w:rPr>
          <w:rStyle w:val="Hyperlinkki"/>
        </w:rPr>
        <w:t>Laboratorio- ja kuvantamistutkimukset</w:t>
      </w:r>
      <w:bookmarkEnd w:id="887"/>
      <w:bookmarkEnd w:id="991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348CE6D" w14:textId="4443E134" w:rsidR="00302044" w:rsidRPr="00302044" w:rsidRDefault="00302044" w:rsidP="001A67A9">
      <w:pPr>
        <w:rPr>
          <w:lang w:val="en-US"/>
        </w:rPr>
      </w:pPr>
    </w:p>
    <w:p w14:paraId="164C4E8B" w14:textId="2B23FFBE" w:rsidR="004327C9" w:rsidRPr="0095153D" w:rsidRDefault="004327C9" w:rsidP="001A67A9">
      <w:r w:rsidRPr="0082643A">
        <w:t>1. PAKOLLINEN yksi [1..1] code/@code="</w:t>
      </w:r>
      <w:r>
        <w:t>53</w:t>
      </w:r>
      <w:r w:rsidRPr="0082643A">
        <w:t xml:space="preserve">" </w:t>
      </w:r>
      <w:r>
        <w:t xml:space="preserve">Tutkimukset </w:t>
      </w:r>
      <w:r w:rsidR="000B14D2">
        <w:t>(codeSystem</w:t>
      </w:r>
      <w:r w:rsidRPr="0095153D">
        <w:t>: 1.2.246.537.6.14.2006 AR/YDIN - Otsikot)</w:t>
      </w:r>
    </w:p>
    <w:p w14:paraId="086DEB76" w14:textId="1BA53284" w:rsidR="004327C9" w:rsidRPr="0082643A" w:rsidRDefault="004327C9" w:rsidP="004327C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Tutkimukset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 xml:space="preserve">3. PAKOLLINEN yksi [1..1] text </w:t>
      </w:r>
    </w:p>
    <w:p w14:paraId="7779E2B1" w14:textId="77777777" w:rsidR="00F35BEC" w:rsidRDefault="00F35BEC" w:rsidP="00F35BEC"/>
    <w:p w14:paraId="19FA8F59" w14:textId="19CAE901" w:rsidR="00F35BEC" w:rsidRP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>
        <w:rPr>
          <w:b/>
        </w:rPr>
        <w:t xml:space="preserve">Laboratoriotutkimus </w:t>
      </w:r>
      <w:r w:rsidR="00D217DA" w:rsidRPr="005957A3">
        <w:rPr>
          <w:b/>
        </w:rPr>
        <w:t>Laboratoriotutkimus</w:t>
      </w:r>
      <w:r w:rsidR="00D217DA">
        <w:t xml:space="preserve"> (572)</w:t>
      </w:r>
      <w:r w:rsidR="005957A3">
        <w:t>:</w:t>
      </w:r>
      <w:r w:rsidR="00D217DA">
        <w:t xml:space="preserve"> Laboratoriotulos ja yksikkö (577)</w:t>
      </w:r>
      <w:r w:rsidR="00F35BEC">
        <w:t xml:space="preserve">; </w:t>
      </w:r>
      <w:r w:rsidR="00D217DA">
        <w:t>Laboratoriotulos tekstinä (573)</w:t>
      </w:r>
    </w:p>
    <w:p w14:paraId="5FD09DE4" w14:textId="77777777" w:rsidR="00D217DA" w:rsidRDefault="00D217DA" w:rsidP="00F35BE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438565C" w14:textId="18598E94" w:rsidR="00D217DA" w:rsidRDefault="008F4E46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 xml:space="preserve">Kuvantamistutkimus </w:t>
      </w:r>
      <w:r w:rsidR="00D217DA" w:rsidRPr="005957A3">
        <w:rPr>
          <w:b/>
        </w:rPr>
        <w:t>Kuvantamistutkimus</w:t>
      </w:r>
      <w:r w:rsidR="00D217DA" w:rsidRPr="00D217DA">
        <w:t xml:space="preserve"> (574)</w:t>
      </w:r>
      <w:r w:rsidR="00D217DA">
        <w:t>; Kuvantamistulos (575)</w:t>
      </w:r>
    </w:p>
    <w:p w14:paraId="1FFBB3CD" w14:textId="77777777" w:rsidR="004B2D3C" w:rsidRDefault="004B2D3C" w:rsidP="00D217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A329E25" w14:textId="77777777" w:rsidR="00E03F23" w:rsidRDefault="00E03F23" w:rsidP="00F35BEC">
      <w:pPr>
        <w:pStyle w:val="Snt1"/>
        <w:ind w:left="0" w:firstLine="0"/>
      </w:pPr>
    </w:p>
    <w:p w14:paraId="4880C593" w14:textId="74B4E307" w:rsidR="004327C9" w:rsidRPr="0082643A" w:rsidRDefault="004327C9" w:rsidP="004327C9">
      <w:pPr>
        <w:pStyle w:val="Snt1"/>
      </w:pPr>
      <w:r w:rsidRPr="0082643A">
        <w:t xml:space="preserve">4. </w:t>
      </w:r>
      <w:r w:rsidR="00D609D6">
        <w:t xml:space="preserve">VAPAAEHTOINEN </w:t>
      </w:r>
      <w:r>
        <w:t>nolla tai useampi [</w:t>
      </w:r>
      <w:r w:rsidR="00AE3D21">
        <w:t>0..*</w:t>
      </w:r>
      <w:r w:rsidRPr="0082643A">
        <w:t xml:space="preserve">] entry </w:t>
      </w:r>
    </w:p>
    <w:p w14:paraId="0F2871A5" w14:textId="3B09F4D0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del w:id="992" w:author="Timo Kaskinen" w:date="2017-06-20T15:15:00Z">
        <w:r w:rsidR="0098016F" w:rsidDel="00B93B3E">
          <w:delText>1.2.246.777.11.2016.1</w:delText>
        </w:r>
      </w:del>
      <w:ins w:id="993" w:author="Timo Kaskinen" w:date="2017-06-20T15:15:00Z">
        <w:r w:rsidR="00B93B3E">
          <w:t>1.2.246.777.11.2017.7</w:t>
        </w:r>
      </w:ins>
      <w:r w:rsidR="00C22574">
        <w:t xml:space="preserve">” (ensihoidon CDA </w:t>
      </w:r>
      <w:del w:id="994" w:author="Timo Kaskinen" w:date="2017-06-20T15:18:00Z">
        <w:r w:rsidR="00C22574" w:rsidDel="00B93B3E">
          <w:delText>2016)</w:delText>
        </w:r>
      </w:del>
      <w:ins w:id="995" w:author="Timo Kaskinen" w:date="2017-06-20T15:18:00Z">
        <w:r w:rsidR="00B93B3E">
          <w:t>2017)</w:t>
        </w:r>
      </w:ins>
    </w:p>
    <w:p w14:paraId="1D9C873B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 xml:space="preserve">1.2.246.537.6.12.2002.348.572” (Laboratoriotutkimus entry) </w:t>
      </w:r>
    </w:p>
    <w:p w14:paraId="18FCB66E" w14:textId="77777777" w:rsidR="004327C9" w:rsidRPr="0095153D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Laboratoriotutkimus_-_observation" w:history="1">
        <w:r w:rsidRPr="002B15F3">
          <w:rPr>
            <w:rStyle w:val="Hyperlinkki"/>
          </w:rPr>
          <w:t>Laboratoriotutkimus</w:t>
        </w:r>
      </w:hyperlink>
      <w:r>
        <w:t xml:space="preserve"> (572) observation</w:t>
      </w:r>
    </w:p>
    <w:p w14:paraId="22E9C151" w14:textId="77777777" w:rsidR="00E03F23" w:rsidRDefault="00E03F23" w:rsidP="004327C9">
      <w:pPr>
        <w:pStyle w:val="Snt1"/>
      </w:pPr>
    </w:p>
    <w:p w14:paraId="4809CA5D" w14:textId="04AFD190" w:rsidR="004327C9" w:rsidRPr="0082643A" w:rsidRDefault="004327C9" w:rsidP="004327C9">
      <w:pPr>
        <w:pStyle w:val="Snt1"/>
      </w:pPr>
      <w:r>
        <w:t>5</w:t>
      </w:r>
      <w:r w:rsidRPr="0082643A">
        <w:t xml:space="preserve">. </w:t>
      </w:r>
      <w:r w:rsidR="00D609D6">
        <w:t>VAPAAEHTOINEN</w:t>
      </w:r>
      <w:r>
        <w:t xml:space="preserve"> nolla tai useampi [</w:t>
      </w:r>
      <w:r w:rsidR="00AE3D21">
        <w:t>0..*</w:t>
      </w:r>
      <w:r w:rsidRPr="0082643A">
        <w:t>] entry</w:t>
      </w:r>
    </w:p>
    <w:p w14:paraId="3AA52927" w14:textId="0952D43F" w:rsidR="004327C9" w:rsidRDefault="004327C9" w:rsidP="004327C9">
      <w:pPr>
        <w:pStyle w:val="Snt2"/>
      </w:pPr>
      <w:r w:rsidRPr="0095153D">
        <w:t xml:space="preserve">a. </w:t>
      </w:r>
      <w:r>
        <w:t xml:space="preserve">PAKOLLINEN yksi </w:t>
      </w:r>
      <w:r w:rsidRPr="0095153D">
        <w:t>[1..1]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996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997" w:author="Timo Kaskinen" w:date="2017-06-20T15:18:00Z">
        <w:r w:rsidR="00B93B3E">
          <w:t>2017)</w:t>
        </w:r>
      </w:ins>
    </w:p>
    <w:p w14:paraId="6D288F10" w14:textId="77777777" w:rsidR="004327C9" w:rsidRDefault="004327C9" w:rsidP="004327C9">
      <w:pPr>
        <w:pStyle w:val="Snt2"/>
      </w:pPr>
      <w:r>
        <w:t xml:space="preserve">b. PAKOLLINEN yksi </w:t>
      </w:r>
      <w:r w:rsidRPr="0095153D">
        <w:t>[1..1]</w:t>
      </w:r>
      <w:r>
        <w:t xml:space="preserve"> templateId, jonka arvon PITÄÄ OLLA </w:t>
      </w:r>
      <w:r w:rsidRPr="00B44714">
        <w:t>@root="</w:t>
      </w:r>
      <w:r>
        <w:t>1.2.246.537.6.12.2002.348.574” (Kuvantamistutkimus entry)</w:t>
      </w:r>
    </w:p>
    <w:p w14:paraId="4805471B" w14:textId="77777777" w:rsidR="004327C9" w:rsidRDefault="004327C9" w:rsidP="004327C9">
      <w:pPr>
        <w:pStyle w:val="Snt2"/>
      </w:pPr>
      <w:r>
        <w:t xml:space="preserve">c. PAKOLLINEN yksi </w:t>
      </w:r>
      <w:r w:rsidRPr="0095153D">
        <w:t xml:space="preserve">[1..1] </w:t>
      </w:r>
      <w:hyperlink w:anchor="_Kuvantamistutkimus_-_observation" w:history="1">
        <w:r w:rsidRPr="002B15F3">
          <w:rPr>
            <w:rStyle w:val="Hyperlinkki"/>
          </w:rPr>
          <w:t>Kuvantamistutkimus</w:t>
        </w:r>
      </w:hyperlink>
      <w:r>
        <w:t xml:space="preserve"> (574) observation</w:t>
      </w:r>
    </w:p>
    <w:p w14:paraId="68073A7B" w14:textId="7F7E51CA" w:rsidR="00D609D6" w:rsidRDefault="00D609D6" w:rsidP="004327C9">
      <w:pPr>
        <w:pStyle w:val="Snt2"/>
        <w:rPr>
          <w:ins w:id="998" w:author="Timo Kaskinen" w:date="2017-06-21T12:00:00Z"/>
        </w:rPr>
      </w:pPr>
    </w:p>
    <w:p w14:paraId="4AE897B3" w14:textId="37D73448" w:rsidR="00922028" w:rsidRPr="0082643A" w:rsidRDefault="00922028" w:rsidP="00922028">
      <w:pPr>
        <w:pStyle w:val="Snt1"/>
        <w:rPr>
          <w:ins w:id="999" w:author="Timo Kaskinen" w:date="2017-06-21T12:00:00Z"/>
        </w:rPr>
      </w:pPr>
      <w:ins w:id="1000" w:author="Timo Kaskinen" w:date="2017-06-21T12:00:00Z">
        <w:r>
          <w:t>6</w:t>
        </w:r>
        <w:r w:rsidRPr="0082643A">
          <w:t xml:space="preserve">. </w:t>
        </w:r>
        <w:r>
          <w:t>VAPAAEHTOINEN nolla tai useampi [0..*</w:t>
        </w:r>
        <w:r w:rsidRPr="0082643A">
          <w:t>] entry</w:t>
        </w:r>
      </w:ins>
      <w:ins w:id="1001" w:author="Timo Kaskinen" w:date="2017-06-21T12:02:00Z">
        <w:r>
          <w:t>.</w:t>
        </w:r>
      </w:ins>
    </w:p>
    <w:p w14:paraId="2C14A792" w14:textId="59EC50A7" w:rsidR="00922028" w:rsidRDefault="00922028" w:rsidP="004327C9">
      <w:pPr>
        <w:pStyle w:val="Snt2"/>
        <w:rPr>
          <w:ins w:id="1002" w:author="Timo Kaskinen" w:date="2017-06-21T12:00:00Z"/>
        </w:rPr>
      </w:pPr>
      <w:ins w:id="1003" w:author="Timo Kaskinen" w:date="2017-06-21T12:04:00Z">
        <w:r>
          <w:t>Rakenteinen merkintä tehdystä kuvantamistutkimuksesta</w:t>
        </w:r>
      </w:ins>
      <w:ins w:id="1004" w:author="Timo Kaskinen" w:date="2017-06-21T12:02:00Z">
        <w:r w:rsidRPr="00922028">
          <w:t xml:space="preserve"> </w:t>
        </w:r>
      </w:ins>
      <w:ins w:id="1005" w:author="Timo Kaskinen" w:date="2017-06-21T12:06:00Z">
        <w:r>
          <w:t xml:space="preserve">sisältäen </w:t>
        </w:r>
      </w:ins>
      <w:ins w:id="1006" w:author="Timo Kaskinen" w:date="2017-06-28T13:54:00Z">
        <w:r w:rsidR="00FF7B07" w:rsidRPr="00FF7B07">
          <w:t>mm. tehdyn tutkimuksen Study Instance UID:n, jonka avulla tutkimus löytyy DICOM-muodossa Kanta - kuva-aineistojen arkistosta</w:t>
        </w:r>
      </w:ins>
      <w:ins w:id="1007" w:author="Timo Kaskinen" w:date="2017-06-28T13:56:00Z">
        <w:r w:rsidR="00630668">
          <w:t xml:space="preserve"> – tuotetaan esimerkiksi EKG-tutkimuksista ja näkyvän valon kuvista. </w:t>
        </w:r>
      </w:ins>
      <w:ins w:id="1008" w:author="Timo Kaskinen" w:date="2017-06-21T12:06:00Z">
        <w:r>
          <w:t xml:space="preserve"> </w:t>
        </w:r>
      </w:ins>
      <w:ins w:id="1009" w:author="Timo Kaskinen" w:date="2017-06-28T13:56:00Z">
        <w:r w:rsidR="00630668">
          <w:t>Entry t</w:t>
        </w:r>
      </w:ins>
      <w:ins w:id="1010" w:author="Timo Kaskinen" w:date="2017-06-21T12:05:00Z">
        <w:r>
          <w:t>oteut</w:t>
        </w:r>
      </w:ins>
      <w:ins w:id="1011" w:author="Timo Kaskinen" w:date="2017-06-21T12:06:00Z">
        <w:r>
          <w:t>etaan</w:t>
        </w:r>
      </w:ins>
      <w:ins w:id="1012" w:author="Timo Kaskinen" w:date="2017-06-21T12:02:00Z">
        <w:r w:rsidRPr="00922028">
          <w:t xml:space="preserve"> Kanta </w:t>
        </w:r>
      </w:ins>
      <w:ins w:id="1013" w:author="Timo Kaskinen" w:date="2017-06-21T12:05:00Z">
        <w:r>
          <w:t>Kuvantamisen CDAR2 merkinnät</w:t>
        </w:r>
      </w:ins>
      <w:ins w:id="1014" w:author="Timo Kaskinen" w:date="2017-06-21T12:02:00Z">
        <w:r w:rsidRPr="00922028">
          <w:t xml:space="preserve"> [</w:t>
        </w:r>
        <w:r>
          <w:t>8</w:t>
        </w:r>
        <w:r w:rsidRPr="00922028">
          <w:t xml:space="preserve">, luku </w:t>
        </w:r>
      </w:ins>
      <w:ins w:id="1015" w:author="Timo Kaskinen" w:date="2017-06-21T12:05:00Z">
        <w:r>
          <w:t>7</w:t>
        </w:r>
      </w:ins>
      <w:ins w:id="1016" w:author="Timo Kaskinen" w:date="2017-06-21T12:02:00Z">
        <w:r w:rsidRPr="00922028">
          <w:t>]</w:t>
        </w:r>
      </w:ins>
      <w:ins w:id="1017" w:author="Timo Kaskinen" w:date="2017-06-21T12:05:00Z">
        <w:r>
          <w:t xml:space="preserve"> mukaisesti</w:t>
        </w:r>
      </w:ins>
      <w:ins w:id="1018" w:author="Timo Kaskinen" w:date="2017-06-21T12:02:00Z">
        <w:r w:rsidRPr="00922028">
          <w:t>.</w:t>
        </w:r>
      </w:ins>
    </w:p>
    <w:p w14:paraId="6711EC30" w14:textId="77777777" w:rsidR="00922028" w:rsidRDefault="00922028" w:rsidP="004327C9">
      <w:pPr>
        <w:pStyle w:val="Snt2"/>
      </w:pPr>
    </w:p>
    <w:p w14:paraId="785B7139" w14:textId="08FB4A5C" w:rsidR="00D609D6" w:rsidRPr="0095153D" w:rsidRDefault="00D609D6" w:rsidP="00D609D6">
      <w:pPr>
        <w:pStyle w:val="Snt1"/>
      </w:pPr>
      <w:r>
        <w:t>Toteutusohje: Kuvantamis- ja laboratoriotutkimus</w:t>
      </w:r>
      <w:r w:rsidR="00404E6A">
        <w:t>-</w:t>
      </w:r>
      <w:r w:rsidR="003113AD">
        <w:t>entry:t</w:t>
      </w:r>
      <w:r>
        <w:t xml:space="preserve"> kirjataa</w:t>
      </w:r>
      <w:r w:rsidR="009A788F">
        <w:t>n</w:t>
      </w:r>
      <w:r>
        <w:t xml:space="preserve"> per tutkimus tekoajan kanssa, entry:t ovat toisistaan riippumattomia. </w:t>
      </w:r>
    </w:p>
    <w:bookmarkStart w:id="1019" w:name="_Laboratoriotutkimus_-_observation"/>
    <w:bookmarkStart w:id="1020" w:name="_Laboratoriotutkimus_–_observation"/>
    <w:bookmarkEnd w:id="1019"/>
    <w:bookmarkEnd w:id="1020"/>
    <w:p w14:paraId="5EFE8925" w14:textId="1F072AD2" w:rsidR="004327C9" w:rsidRDefault="004327C9" w:rsidP="004327C9">
      <w:pPr>
        <w:pStyle w:val="Otsikko3"/>
      </w:pPr>
      <w:r>
        <w:lastRenderedPageBreak/>
        <w:fldChar w:fldCharType="begin"/>
      </w:r>
      <w:r>
        <w:instrText xml:space="preserve"> HYPERLINK  \l "_Laboratorio-_ja_kuvantamistutkimuks" </w:instrText>
      </w:r>
      <w:r>
        <w:fldChar w:fldCharType="separate"/>
      </w:r>
      <w:bookmarkStart w:id="1021" w:name="_Toc494272981"/>
      <w:r w:rsidRPr="002B15F3">
        <w:rPr>
          <w:rStyle w:val="Hyperlinkki"/>
        </w:rPr>
        <w:t>Laboratoriotutkimus</w:t>
      </w:r>
      <w:r>
        <w:fldChar w:fldCharType="end"/>
      </w:r>
      <w:r>
        <w:t xml:space="preserve"> </w:t>
      </w:r>
      <w:r w:rsidR="00E03F23">
        <w:t>–</w:t>
      </w:r>
      <w:r>
        <w:t xml:space="preserve"> observation</w:t>
      </w:r>
      <w:bookmarkEnd w:id="102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E0530C9" w14:textId="77777777" w:rsidTr="00627942">
        <w:tc>
          <w:tcPr>
            <w:tcW w:w="9236" w:type="dxa"/>
          </w:tcPr>
          <w:p w14:paraId="1EF2A734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D0DF02F" w14:textId="77777777" w:rsidR="00E03F23" w:rsidRPr="00E03F23" w:rsidRDefault="00E03F23" w:rsidP="00E03F23">
      <w:pPr>
        <w:rPr>
          <w:lang w:val="en-US"/>
        </w:rPr>
      </w:pPr>
    </w:p>
    <w:p w14:paraId="65E03837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5D985C6" w14:textId="756EBE4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  <w:r w:rsidR="009C3D1E" w:rsidRPr="009C3D1E">
        <w:t>/@root</w:t>
      </w:r>
    </w:p>
    <w:p w14:paraId="64EDD711" w14:textId="4D0B59CE" w:rsidR="004327C9" w:rsidRDefault="004327C9" w:rsidP="004327C9">
      <w:pPr>
        <w:pStyle w:val="Snt1"/>
      </w:pPr>
      <w:r>
        <w:t>3. PAKOLLINEN yksi [1..1] code Laboratoriotutkimus (572</w:t>
      </w:r>
      <w:r w:rsidR="00737045">
        <w:t>)</w:t>
      </w:r>
      <w:r>
        <w:t xml:space="preserve">, </w:t>
      </w:r>
      <w:r w:rsidR="00737045">
        <w:t xml:space="preserve">arvo annetaan luokituksella </w:t>
      </w:r>
      <w:r w:rsidR="00737045" w:rsidRPr="00580A9F">
        <w:t>Kuntaliitto – Laboratoriotutkimusnimikkeistö</w:t>
      </w:r>
      <w:r w:rsidR="00737045">
        <w:t xml:space="preserve"> (</w:t>
      </w:r>
      <w:r w:rsidR="000B14D2">
        <w:t>CodeSystem</w:t>
      </w:r>
      <w:r>
        <w:t xml:space="preserve">: </w:t>
      </w:r>
      <w:r w:rsidR="00737045">
        <w:t>1.2.246.537.6.3.2006</w:t>
      </w:r>
      <w:r w:rsidRPr="00580A9F">
        <w:t>)</w:t>
      </w:r>
      <w:r w:rsidR="00737045">
        <w:t xml:space="preserve"> CD-tietotyypillä</w:t>
      </w:r>
    </w:p>
    <w:p w14:paraId="30489A8F" w14:textId="51ABF76D" w:rsidR="00AD792F" w:rsidRDefault="00AD792F" w:rsidP="00AD792F">
      <w:pPr>
        <w:pStyle w:val="Snt1"/>
      </w:pPr>
      <w:r>
        <w:t>4. PAKOLLINEN yksi [1..1] text</w:t>
      </w:r>
    </w:p>
    <w:p w14:paraId="6C5E234F" w14:textId="77777777" w:rsidR="00AD792F" w:rsidRDefault="00AD792F" w:rsidP="00AD792F">
      <w:pPr>
        <w:pStyle w:val="Snt2"/>
      </w:pPr>
      <w:r>
        <w:t>a. PAKOLLINEN yksi [1..1] reference/@value, viitattavan näyttömuoto-osion xml-ID annetaan II-tietotyypillä</w:t>
      </w:r>
    </w:p>
    <w:p w14:paraId="681905FA" w14:textId="7228B5A4" w:rsidR="00F8106D" w:rsidRDefault="00F8106D" w:rsidP="004327C9">
      <w:pPr>
        <w:pStyle w:val="Snt1"/>
      </w:pPr>
      <w:r>
        <w:t xml:space="preserve">5. </w:t>
      </w:r>
      <w:r w:rsidRPr="00770C6A">
        <w:t>PAKOLLINEN</w:t>
      </w:r>
      <w:r>
        <w:t xml:space="preserve"> yksi [1..1] effectiveTime/@value Tutkimuksen tekoaika (571), arvo annetaan TS-tietotyypillä</w:t>
      </w:r>
    </w:p>
    <w:p w14:paraId="7B36461C" w14:textId="1DAE7AB5" w:rsidR="004327C9" w:rsidRPr="00874661" w:rsidRDefault="00F8106D" w:rsidP="004327C9">
      <w:pPr>
        <w:pStyle w:val="Snt1"/>
      </w:pPr>
      <w:r w:rsidRPr="00874661">
        <w:t>6</w:t>
      </w:r>
      <w:r w:rsidR="004327C9" w:rsidRPr="00874661">
        <w:t xml:space="preserve">. </w:t>
      </w:r>
      <w:r w:rsidR="004A73A8" w:rsidRPr="00874661">
        <w:t xml:space="preserve">EHDOLLISESTI </w:t>
      </w:r>
      <w:r w:rsidR="004327C9" w:rsidRPr="00874661">
        <w:t xml:space="preserve">PAKOLLINEN nolla tai yksi [0..1] value </w:t>
      </w:r>
      <w:r w:rsidR="00F6608D" w:rsidRPr="00874661">
        <w:t xml:space="preserve">Laboratoriotulos ja yksikkö </w:t>
      </w:r>
      <w:r w:rsidR="004327C9" w:rsidRPr="00874661">
        <w:t>(577)</w:t>
      </w:r>
      <w:r w:rsidR="00F35BEC" w:rsidRPr="00874661">
        <w:t>,</w:t>
      </w:r>
      <w:r w:rsidR="004327C9" w:rsidRPr="00874661">
        <w:t xml:space="preserve"> arvo annetaan PQ-tietotyypillä</w:t>
      </w:r>
      <w:r w:rsidR="004A73A8" w:rsidRPr="00874661">
        <w:br/>
        <w:t>{JOS Laboratoriotulos tekstinä (573)=tyhjä}</w:t>
      </w:r>
    </w:p>
    <w:p w14:paraId="6C2C9642" w14:textId="493B3668" w:rsidR="004327C9" w:rsidRDefault="00F8106D" w:rsidP="004327C9">
      <w:pPr>
        <w:pStyle w:val="Snt1"/>
      </w:pPr>
      <w:r w:rsidRPr="00874661">
        <w:t>7</w:t>
      </w:r>
      <w:r w:rsidR="004327C9" w:rsidRPr="00874661">
        <w:t xml:space="preserve">. </w:t>
      </w:r>
      <w:r w:rsidR="004A73A8" w:rsidRPr="00874661">
        <w:t>EHDOLLISESTI</w:t>
      </w:r>
      <w:r w:rsidR="004327C9" w:rsidRPr="00874661">
        <w:t xml:space="preserve"> PAKOLLINEN nolla tai yksi [0..1] value </w:t>
      </w:r>
      <w:r w:rsidR="00F6608D" w:rsidRPr="00874661">
        <w:t xml:space="preserve">Laboratoriotulos tekstinä </w:t>
      </w:r>
      <w:r w:rsidR="004327C9" w:rsidRPr="00874661">
        <w:t>(573)</w:t>
      </w:r>
      <w:r w:rsidR="00F35BEC" w:rsidRPr="00874661">
        <w:t>,</w:t>
      </w:r>
      <w:r w:rsidR="004327C9" w:rsidRPr="00874661">
        <w:t xml:space="preserve"> arvo annetaan ST-tietotyypillä</w:t>
      </w:r>
      <w:r w:rsidR="004A73A8" w:rsidRPr="00874661">
        <w:br/>
        <w:t xml:space="preserve">{JOS </w:t>
      </w:r>
      <w:r w:rsidR="00874661" w:rsidRPr="00874661">
        <w:t>Laboratoriotulos ja yksikkö (577)</w:t>
      </w:r>
      <w:r w:rsidR="004A73A8" w:rsidRPr="00874661">
        <w:t>=tyhjä}</w:t>
      </w:r>
    </w:p>
    <w:p w14:paraId="058D4602" w14:textId="76A38808" w:rsidR="004327C9" w:rsidRDefault="00F8106D" w:rsidP="004327C9">
      <w:pPr>
        <w:pStyle w:val="Snt1"/>
      </w:pPr>
      <w:r>
        <w:t>8</w:t>
      </w:r>
      <w:r w:rsidR="004327C9">
        <w:t>. VAPAAEHTOINEN nolla tai yksi [0..1] entryRelationship</w:t>
      </w:r>
    </w:p>
    <w:p w14:paraId="17C38116" w14:textId="2CB311BF" w:rsidR="004327C9" w:rsidRDefault="004327C9" w:rsidP="00F14767">
      <w:pPr>
        <w:pStyle w:val="Snt2"/>
      </w:pPr>
      <w:r>
        <w:t>a. PAKOLLINEN yksi [1..1] @typeCode=”COMP”</w:t>
      </w:r>
    </w:p>
    <w:p w14:paraId="423BF1F9" w14:textId="6CBCA94C" w:rsidR="004327C9" w:rsidRPr="00F6277F" w:rsidRDefault="004327C9" w:rsidP="00F14767">
      <w:pPr>
        <w:pStyle w:val="Snt2"/>
      </w:pPr>
      <w:r>
        <w:t xml:space="preserve">b. PAKOLLINEN yksi [1..1] </w:t>
      </w:r>
      <w:hyperlink w:anchor="_Tutkimuksen_tekotapa_–observation" w:history="1">
        <w:r w:rsidRPr="00A9359A">
          <w:rPr>
            <w:rStyle w:val="Hyperlinkki"/>
          </w:rPr>
          <w:t>Tutkimuksen tekotapa</w:t>
        </w:r>
      </w:hyperlink>
      <w:r>
        <w:t xml:space="preserve"> (576) observation</w:t>
      </w:r>
    </w:p>
    <w:bookmarkStart w:id="1022" w:name="_Kuvantamistutkimus_-_observation"/>
    <w:bookmarkStart w:id="1023" w:name="_Tutkimuksen_tekotapa_–observation"/>
    <w:bookmarkEnd w:id="1022"/>
    <w:bookmarkEnd w:id="1023"/>
    <w:p w14:paraId="10BEB427" w14:textId="58B8A0D6" w:rsidR="004327C9" w:rsidRDefault="004327C9" w:rsidP="004327C9">
      <w:pPr>
        <w:pStyle w:val="Otsikko4"/>
      </w:pPr>
      <w:r>
        <w:fldChar w:fldCharType="begin"/>
      </w:r>
      <w:r>
        <w:instrText xml:space="preserve"> HYPERLINK  \l "_Laboratoriotutkimus_–_observation" </w:instrText>
      </w:r>
      <w:r>
        <w:fldChar w:fldCharType="separate"/>
      </w:r>
      <w:bookmarkStart w:id="1024" w:name="_Toc494272982"/>
      <w:r w:rsidRPr="00DA518B">
        <w:rPr>
          <w:rStyle w:val="Hyperlinkki"/>
        </w:rPr>
        <w:t>Tutkimuksen tekotapa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r>
        <w:t>observation</w:t>
      </w:r>
      <w:bookmarkEnd w:id="10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1ACF6CAA" w14:textId="77777777" w:rsidTr="00627942">
        <w:tc>
          <w:tcPr>
            <w:tcW w:w="9236" w:type="dxa"/>
          </w:tcPr>
          <w:p w14:paraId="51829D0A" w14:textId="690B7401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/component/section/entry/observation/entryRelationship/observation</w:t>
            </w:r>
          </w:p>
        </w:tc>
      </w:tr>
    </w:tbl>
    <w:p w14:paraId="74DA5DA2" w14:textId="77777777" w:rsidR="00E03F23" w:rsidRPr="00E03F23" w:rsidRDefault="00E03F23" w:rsidP="00E03F23">
      <w:pPr>
        <w:rPr>
          <w:lang w:val="en-US"/>
        </w:rPr>
      </w:pPr>
    </w:p>
    <w:p w14:paraId="7F11F5B6" w14:textId="77777777" w:rsidR="004327C9" w:rsidRDefault="004327C9" w:rsidP="004327C9"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F0C3423" w14:textId="3715961C" w:rsidR="004327C9" w:rsidRPr="00770C6A" w:rsidRDefault="004327C9" w:rsidP="004327C9">
      <w:pPr>
        <w:pStyle w:val="Snt1"/>
      </w:pPr>
      <w:r w:rsidRPr="00770C6A">
        <w:t xml:space="preserve">2. PAKOLLINEN yksi [1..1] </w:t>
      </w:r>
      <w:r>
        <w:t>code/@code="576</w:t>
      </w:r>
      <w:r w:rsidRPr="00770C6A">
        <w:t xml:space="preserve">" </w:t>
      </w:r>
      <w:r>
        <w:t xml:space="preserve">Tutkimuksen tekotapa </w:t>
      </w:r>
      <w:r w:rsidR="000B14D2">
        <w:t>(codeSystem</w:t>
      </w:r>
      <w:r w:rsidRPr="00770C6A">
        <w:t>: 1.2.246.537.6.12.2002.348)</w:t>
      </w:r>
    </w:p>
    <w:p w14:paraId="20E71232" w14:textId="39A6F748" w:rsidR="004327C9" w:rsidRDefault="00A736B8" w:rsidP="004327C9">
      <w:pPr>
        <w:pStyle w:val="Snt1"/>
      </w:pPr>
      <w:r>
        <w:t>3</w:t>
      </w:r>
      <w:r w:rsidR="004327C9" w:rsidRPr="00770C6A">
        <w:t>. P</w:t>
      </w:r>
      <w:r w:rsidR="004327C9">
        <w:t>AKOLLINEN yksi [1..1</w:t>
      </w:r>
      <w:r w:rsidR="004327C9" w:rsidRPr="00770C6A">
        <w:t>] value</w:t>
      </w:r>
      <w:r w:rsidR="004327C9">
        <w:t xml:space="preserve"> </w:t>
      </w:r>
      <w:r w:rsidR="00F8106D">
        <w:t xml:space="preserve">Tutkimuksen tekotapa </w:t>
      </w:r>
      <w:r w:rsidR="004327C9">
        <w:t>(576)</w:t>
      </w:r>
      <w:r w:rsidR="004327C9" w:rsidRPr="00770C6A">
        <w:t xml:space="preserve">, </w:t>
      </w:r>
      <w:r w:rsidR="004327C9">
        <w:t xml:space="preserve">arvo annetaan </w:t>
      </w:r>
      <w:r w:rsidR="004327C9" w:rsidRPr="00770C6A">
        <w:t xml:space="preserve">luokituksesta </w:t>
      </w:r>
      <w:r w:rsidR="004327C9">
        <w:t>THL –</w:t>
      </w:r>
      <w:r w:rsidR="004327C9" w:rsidRPr="00770C6A">
        <w:t xml:space="preserve"> </w:t>
      </w:r>
      <w:r w:rsidR="004327C9">
        <w:t xml:space="preserve">Mittauksen tekotapa </w:t>
      </w:r>
      <w:r w:rsidR="000B14D2">
        <w:t>(codeSystem</w:t>
      </w:r>
      <w:r w:rsidR="004327C9" w:rsidRPr="00770C6A">
        <w:t xml:space="preserve">: </w:t>
      </w:r>
      <w:r w:rsidR="004327C9" w:rsidRPr="00DA518B">
        <w:t>1.2.246.537.6.607</w:t>
      </w:r>
      <w:r w:rsidR="004327C9" w:rsidRPr="00770C6A">
        <w:t>)</w:t>
      </w:r>
      <w:r w:rsidR="004327C9" w:rsidRPr="00D44A92">
        <w:t xml:space="preserve"> </w:t>
      </w:r>
      <w:r w:rsidR="004327C9">
        <w:t>CD</w:t>
      </w:r>
      <w:r w:rsidR="004327C9" w:rsidRPr="00770C6A">
        <w:t>-tietotyypillä</w:t>
      </w:r>
    </w:p>
    <w:p w14:paraId="5BB1C60E" w14:textId="609AC409" w:rsidR="004327C9" w:rsidRDefault="00457F9C" w:rsidP="004327C9">
      <w:pPr>
        <w:pStyle w:val="Otsikko3"/>
      </w:pPr>
      <w:hyperlink w:anchor="_Laboratorio-_ja_kuvantamistutkimuks" w:history="1">
        <w:bookmarkStart w:id="1025" w:name="_Toc494272983"/>
        <w:r w:rsidR="004327C9" w:rsidRPr="002B15F3">
          <w:rPr>
            <w:rStyle w:val="Hyperlinkki"/>
          </w:rPr>
          <w:t>Kuvantamistutkimus</w:t>
        </w:r>
      </w:hyperlink>
      <w:r w:rsidR="004327C9">
        <w:t xml:space="preserve"> </w:t>
      </w:r>
      <w:r w:rsidR="002847E1">
        <w:t>-</w:t>
      </w:r>
      <w:r w:rsidR="004327C9">
        <w:t xml:space="preserve"> observation</w:t>
      </w:r>
      <w:bookmarkEnd w:id="10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0231B9C9" w14:textId="77777777" w:rsidTr="00627942">
        <w:tc>
          <w:tcPr>
            <w:tcW w:w="9236" w:type="dxa"/>
          </w:tcPr>
          <w:p w14:paraId="1D452F3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41FBEAF0" w14:textId="77777777" w:rsidR="00BB4A27" w:rsidRDefault="00BB4A27" w:rsidP="004327C9">
      <w:pPr>
        <w:pStyle w:val="Snt1"/>
        <w:rPr>
          <w:lang w:val="en-US"/>
        </w:rPr>
      </w:pPr>
    </w:p>
    <w:p w14:paraId="6A11231A" w14:textId="56564994" w:rsidR="00D93180" w:rsidRPr="006648A4" w:rsidDel="00630668" w:rsidRDefault="00D93180" w:rsidP="00D93180">
      <w:pPr>
        <w:pStyle w:val="Snt1"/>
        <w:rPr>
          <w:del w:id="1026" w:author="Timo Kaskinen" w:date="2017-06-28T13:57:00Z"/>
          <w:lang w:val="en-US"/>
          <w:rPrChange w:id="1027" w:author="Timo Kaskinen" w:date="2017-06-28T14:19:00Z">
            <w:rPr>
              <w:del w:id="1028" w:author="Timo Kaskinen" w:date="2017-06-28T13:57:00Z"/>
            </w:rPr>
          </w:rPrChange>
        </w:rPr>
      </w:pPr>
      <w:del w:id="1029" w:author="Timo Kaskinen" w:date="2017-06-28T13:57:00Z">
        <w:r w:rsidRPr="006648A4" w:rsidDel="00630668">
          <w:rPr>
            <w:lang w:val="en-US"/>
            <w:rPrChange w:id="1030" w:author="Timo Kaskinen" w:date="2017-06-28T14:19:00Z">
              <w:rPr/>
            </w:rPrChange>
          </w:rPr>
          <w:delText>Toteutusohje: Tehdystä kuvantamistutkimu</w:delText>
        </w:r>
        <w:r w:rsidR="009A788F" w:rsidRPr="006648A4" w:rsidDel="00630668">
          <w:rPr>
            <w:lang w:val="en-US"/>
            <w:rPrChange w:id="1031" w:author="Timo Kaskinen" w:date="2017-06-28T14:19:00Z">
              <w:rPr/>
            </w:rPrChange>
          </w:rPr>
          <w:delText>k</w:delText>
        </w:r>
        <w:r w:rsidRPr="006648A4" w:rsidDel="00630668">
          <w:rPr>
            <w:lang w:val="en-US"/>
            <w:rPrChange w:id="1032" w:author="Timo Kaskinen" w:date="2017-06-28T14:19:00Z">
              <w:rPr/>
            </w:rPrChange>
          </w:rPr>
          <w:delText>sesta tehdään myös erilliselle asiakirjalle Radiologia- näkymälle tutkimusmerkintä. Se sisältää mm. tehdyn tutkimuksen Study Instance UID:n, jonka avulla tutkimus löytyy DICOM-muodossa Kanta</w:delText>
        </w:r>
        <w:r w:rsidR="00623F47" w:rsidRPr="006648A4" w:rsidDel="00630668">
          <w:rPr>
            <w:lang w:val="en-US"/>
            <w:rPrChange w:id="1033" w:author="Timo Kaskinen" w:date="2017-06-28T14:19:00Z">
              <w:rPr/>
            </w:rPrChange>
          </w:rPr>
          <w:delText xml:space="preserve"> </w:delText>
        </w:r>
        <w:r w:rsidRPr="006648A4" w:rsidDel="00630668">
          <w:rPr>
            <w:lang w:val="en-US"/>
            <w:rPrChange w:id="1034" w:author="Timo Kaskinen" w:date="2017-06-28T14:19:00Z">
              <w:rPr/>
            </w:rPrChange>
          </w:rPr>
          <w:delText xml:space="preserve">- kuva-aineistojen arkistosta. </w:delText>
        </w:r>
      </w:del>
    </w:p>
    <w:p w14:paraId="6D6C2D42" w14:textId="77777777" w:rsidR="00D93180" w:rsidRPr="006648A4" w:rsidRDefault="00D93180" w:rsidP="004327C9">
      <w:pPr>
        <w:pStyle w:val="Snt1"/>
        <w:rPr>
          <w:lang w:val="en-US"/>
          <w:rPrChange w:id="1035" w:author="Timo Kaskinen" w:date="2017-06-28T14:19:00Z">
            <w:rPr/>
          </w:rPrChange>
        </w:rPr>
      </w:pPr>
    </w:p>
    <w:p w14:paraId="4E07E246" w14:textId="77777777" w:rsidR="004327C9" w:rsidRPr="007E0AC1" w:rsidRDefault="004327C9" w:rsidP="004327C9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F807372" w14:textId="12072023" w:rsidR="004327C9" w:rsidRPr="007E0AC1" w:rsidRDefault="004327C9" w:rsidP="004327C9">
      <w:pPr>
        <w:pStyle w:val="Snt1"/>
      </w:pPr>
      <w:r w:rsidRPr="00770C6A">
        <w:t xml:space="preserve">2. </w:t>
      </w:r>
      <w:r w:rsidRPr="007E0AC1">
        <w:t>PAKOLLINEN yksi [1..1] id</w:t>
      </w:r>
      <w:r w:rsidR="009C3D1E" w:rsidRPr="009C3D1E">
        <w:t>/@root</w:t>
      </w:r>
    </w:p>
    <w:p w14:paraId="1DD991FD" w14:textId="57E51044" w:rsidR="004327C9" w:rsidRDefault="004327C9" w:rsidP="004327C9">
      <w:pPr>
        <w:pStyle w:val="Snt1"/>
      </w:pPr>
      <w:r>
        <w:t>3. PA</w:t>
      </w:r>
      <w:r w:rsidR="00737045">
        <w:t xml:space="preserve">KOLLINEN yksi [1..1] code </w:t>
      </w:r>
      <w:r>
        <w:t>Kuvantamistutkimus (574</w:t>
      </w:r>
      <w:r w:rsidR="00737045">
        <w:t>)</w:t>
      </w:r>
      <w:r>
        <w:t xml:space="preserve">, </w:t>
      </w:r>
      <w:r w:rsidR="00737045">
        <w:t xml:space="preserve">arvo annetaan luokituksesta </w:t>
      </w:r>
      <w:r w:rsidR="00737045" w:rsidRPr="00A9359A">
        <w:t>ENSIH - Kuvantamismenetelmä</w:t>
      </w:r>
      <w:r w:rsidR="00737045">
        <w:t xml:space="preserve"> (</w:t>
      </w:r>
      <w:r w:rsidR="000B14D2">
        <w:t>CodeSystem</w:t>
      </w:r>
      <w:r>
        <w:t xml:space="preserve">: </w:t>
      </w:r>
      <w:r w:rsidRPr="00A9359A">
        <w:t>1.2.246.537.6.3047</w:t>
      </w:r>
      <w:r w:rsidR="009C3BC6">
        <w:t>.2014</w:t>
      </w:r>
      <w:r w:rsidRPr="00580A9F">
        <w:t>)</w:t>
      </w:r>
      <w:r w:rsidR="00737045">
        <w:t xml:space="preserve"> CD-tietotyypillä</w:t>
      </w:r>
    </w:p>
    <w:p w14:paraId="28D51391" w14:textId="54FC0454" w:rsidR="00AD792F" w:rsidRDefault="00AD792F" w:rsidP="00AD792F">
      <w:pPr>
        <w:pStyle w:val="Snt1"/>
      </w:pPr>
      <w:r>
        <w:t>4. PAKOLLINEN yksi [1..1] text</w:t>
      </w:r>
    </w:p>
    <w:p w14:paraId="3EC26BE1" w14:textId="22299D94" w:rsidR="004327C9" w:rsidRPr="00770C6A" w:rsidRDefault="00AD792F" w:rsidP="00AD792F">
      <w:pPr>
        <w:pStyle w:val="Snt2"/>
      </w:pPr>
      <w:r>
        <w:t>a. PAKOLLINEN yksi [1..1] reference/@value, viitattavan näyttömuoto-osion xml-ID annetaan II-tietotyypillä</w:t>
      </w:r>
    </w:p>
    <w:p w14:paraId="198EB473" w14:textId="77777777" w:rsidR="00F8106D" w:rsidRDefault="00F8106D" w:rsidP="00F8106D">
      <w:pPr>
        <w:pStyle w:val="Snt1"/>
      </w:pPr>
      <w:r>
        <w:t xml:space="preserve">5. </w:t>
      </w:r>
      <w:r w:rsidRPr="00770C6A">
        <w:t>PAKOLLINEN</w:t>
      </w:r>
      <w:r>
        <w:t xml:space="preserve"> yksi [1..1] effectiveTime/@value Tutkimuksen tekoaika (571), arvo annetaan TS-tietotyypillä</w:t>
      </w:r>
    </w:p>
    <w:p w14:paraId="43B16FD4" w14:textId="2562AB15" w:rsidR="004327C9" w:rsidRPr="00A9359A" w:rsidRDefault="00F8106D" w:rsidP="004327C9">
      <w:pPr>
        <w:pStyle w:val="Snt1"/>
      </w:pPr>
      <w:r>
        <w:t>6</w:t>
      </w:r>
      <w:r w:rsidR="004327C9">
        <w:t xml:space="preserve">. </w:t>
      </w:r>
      <w:r>
        <w:t xml:space="preserve">VAPAAEHTOINEN </w:t>
      </w:r>
      <w:r w:rsidR="004327C9">
        <w:t>nolla tai yksi [0..1] value</w:t>
      </w:r>
      <w:r>
        <w:t xml:space="preserve"> Kuvantamistulos</w:t>
      </w:r>
      <w:r w:rsidR="004327C9">
        <w:t xml:space="preserve"> (575), arvo annetaan ST-tietotyypillä </w:t>
      </w:r>
    </w:p>
    <w:bookmarkStart w:id="1036" w:name="_Potilaan_elvytys"/>
    <w:bookmarkEnd w:id="1036"/>
    <w:p w14:paraId="7A1F0227" w14:textId="16B03A4D" w:rsidR="008558FE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037" w:name="_Toc494272984"/>
      <w:r w:rsidR="008558FE" w:rsidRPr="00382EF8">
        <w:rPr>
          <w:rStyle w:val="Hyperlinkki"/>
        </w:rPr>
        <w:t>Potilaan elvytys</w:t>
      </w:r>
      <w:bookmarkEnd w:id="1037"/>
    </w:p>
    <w:bookmarkStart w:id="1038" w:name="_Ensihoitotoimenpiteet"/>
    <w:bookmarkStart w:id="1039" w:name="_Toc433030210"/>
    <w:bookmarkEnd w:id="1038"/>
    <w:p w14:paraId="37B142B6" w14:textId="77777777" w:rsidR="00BB4A27" w:rsidRDefault="00382EF8" w:rsidP="00BB4A27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418DD176" w14:textId="77777777" w:rsidTr="00627942">
        <w:tc>
          <w:tcPr>
            <w:tcW w:w="9236" w:type="dxa"/>
          </w:tcPr>
          <w:p w14:paraId="26590E7E" w14:textId="6153CC01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lastRenderedPageBreak/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102A667D" w14:textId="77777777" w:rsidR="00BB4A27" w:rsidRPr="00BB4A27" w:rsidRDefault="00BB4A27" w:rsidP="00BC488B">
      <w:pPr>
        <w:pStyle w:val="Snt1"/>
        <w:rPr>
          <w:lang w:val="en-US"/>
        </w:rPr>
      </w:pPr>
    </w:p>
    <w:p w14:paraId="46776F91" w14:textId="45AA7758" w:rsidR="00BC488B" w:rsidRPr="0095153D" w:rsidRDefault="00BC488B" w:rsidP="00BC488B">
      <w:pPr>
        <w:pStyle w:val="Snt1"/>
      </w:pPr>
      <w:r w:rsidRPr="0082643A"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6EFFFA05" w14:textId="433162F5" w:rsidR="00BC488B" w:rsidRPr="0082643A" w:rsidRDefault="00BC488B" w:rsidP="00BC488B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D2784AE" w14:textId="77777777" w:rsidR="00BC488B" w:rsidRPr="0080598B" w:rsidRDefault="00BC488B" w:rsidP="00BC488B">
      <w:pPr>
        <w:pStyle w:val="Snt1"/>
      </w:pPr>
      <w:r w:rsidRPr="0080598B">
        <w:t xml:space="preserve">3. PAKOLLINEN yksi [1..1] text </w:t>
      </w:r>
    </w:p>
    <w:p w14:paraId="6F7F8BB0" w14:textId="77777777" w:rsidR="002D7105" w:rsidRDefault="002D7105" w:rsidP="002D7105"/>
    <w:p w14:paraId="7658A068" w14:textId="77777777" w:rsidR="002D7105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Potilaan elvytys</w:t>
      </w:r>
      <w:r>
        <w:t xml:space="preserve"> (600): </w:t>
      </w:r>
    </w:p>
    <w:p w14:paraId="0B1EC990" w14:textId="51E9BBB9" w:rsidR="002D7105" w:rsidRPr="00D217DA" w:rsidRDefault="002D7105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  <w:r w:rsidRPr="002D7105">
        <w:t xml:space="preserve">Potilaan elottomuus </w:t>
      </w:r>
      <w:r>
        <w:t xml:space="preserve">(601); </w:t>
      </w:r>
      <w:r w:rsidRPr="002D7105">
        <w:t>Potilaan elottomuuden arvioitu aika</w:t>
      </w:r>
      <w:r>
        <w:t xml:space="preserve"> (602)</w:t>
      </w:r>
      <w:r w:rsidR="008F4E46">
        <w:t>*</w:t>
      </w:r>
      <w:r>
        <w:t xml:space="preserve">; </w:t>
      </w:r>
      <w:r w:rsidRPr="002D7105">
        <w:t>Potilaan elottomuuden havaitsija</w:t>
      </w:r>
      <w:r>
        <w:t xml:space="preserve"> (603)</w:t>
      </w:r>
      <w:r w:rsidR="008F4E46">
        <w:t>*</w:t>
      </w:r>
    </w:p>
    <w:p w14:paraId="7F33E6CB" w14:textId="18886C32" w:rsidR="002D7105" w:rsidRDefault="00A61DB3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61DB3">
        <w:t>Elvytys ennen ensihoitohenkilöstöä</w:t>
      </w:r>
      <w:r w:rsidR="00CE354C">
        <w:t xml:space="preserve"> (604)*; </w:t>
      </w:r>
      <w:r w:rsidRPr="00A61DB3">
        <w:t>Elvytyksen antaja ennen ensihoitohenkilöstöä</w:t>
      </w:r>
      <w:r w:rsidR="00CE354C">
        <w:t xml:space="preserve"> (605)</w:t>
      </w:r>
    </w:p>
    <w:p w14:paraId="383E02A1" w14:textId="78F629AB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Neuvovan defibrillaattorin käyttö peruselvytyksessä</w:t>
      </w:r>
      <w:r>
        <w:t xml:space="preserve"> (606); </w:t>
      </w:r>
      <w:r w:rsidRPr="00CE354C">
        <w:t>Neuvovan defibrillaattorin käyttäjä peruselvytyksessä</w:t>
      </w:r>
      <w:r>
        <w:t xml:space="preserve"> (607)</w:t>
      </w:r>
    </w:p>
    <w:p w14:paraId="00849288" w14:textId="0913004F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elottomuuden syy</w:t>
      </w:r>
      <w:r>
        <w:t xml:space="preserve"> (608)* </w:t>
      </w:r>
    </w:p>
    <w:p w14:paraId="38FF93EB" w14:textId="093C717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Hoitoelvytyksen toteuttaminen</w:t>
      </w:r>
      <w:r>
        <w:t xml:space="preserve"> (609); </w:t>
      </w:r>
      <w:r w:rsidRPr="00CE354C">
        <w:t>Hoitoelvytyksen tarkennus</w:t>
      </w:r>
      <w:r>
        <w:t xml:space="preserve"> (610)</w:t>
      </w:r>
    </w:p>
    <w:p w14:paraId="6ED95963" w14:textId="124D6FA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Jäähdytyshoito</w:t>
      </w:r>
      <w:r>
        <w:t xml:space="preserve"> (611)*; </w:t>
      </w:r>
      <w:r w:rsidRPr="00CE354C">
        <w:t>Primaarirytmi</w:t>
      </w:r>
      <w:r>
        <w:t xml:space="preserve"> (612)*</w:t>
      </w:r>
    </w:p>
    <w:p w14:paraId="1462185D" w14:textId="59D2D36E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lopputulos</w:t>
      </w:r>
      <w:r>
        <w:t xml:space="preserve"> (613)*; </w:t>
      </w:r>
      <w:r w:rsidRPr="00CE354C">
        <w:t>Spontaanin verenkierron palautuminen</w:t>
      </w:r>
      <w:r>
        <w:t xml:space="preserve"> (614)*</w:t>
      </w:r>
    </w:p>
    <w:p w14:paraId="4FBB26F8" w14:textId="5F230D65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EKG-löydös jatkohoitoon luovutettaessa</w:t>
      </w:r>
      <w:r>
        <w:t xml:space="preserve"> (615)*</w:t>
      </w:r>
    </w:p>
    <w:p w14:paraId="69D9AF32" w14:textId="24F868FD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E354C">
        <w:t>Potilaan elvytyksen lopettamisen aika</w:t>
      </w:r>
      <w:r>
        <w:t xml:space="preserve"> (616)</w:t>
      </w:r>
      <w:r w:rsidR="00FA2F92">
        <w:t>*</w:t>
      </w:r>
      <w:r>
        <w:t xml:space="preserve">; </w:t>
      </w:r>
      <w:r w:rsidRPr="00CE354C">
        <w:t>Potilaan elvytyksen lopettamisen syy</w:t>
      </w:r>
      <w:r>
        <w:t xml:space="preserve"> (617)</w:t>
      </w:r>
    </w:p>
    <w:p w14:paraId="33331F09" w14:textId="4250E535" w:rsidR="00FA2F92" w:rsidRPr="00CE354C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FA2F92">
        <w:t>Elvytystiedon puuttumisen perustelu</w:t>
      </w:r>
      <w:r>
        <w:t xml:space="preserve"> (618)*</w:t>
      </w:r>
    </w:p>
    <w:p w14:paraId="650FC4AD" w14:textId="77777777" w:rsidR="00CE354C" w:rsidRDefault="00CE354C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8E07AF7" w14:textId="7275FB35" w:rsidR="00FA2F92" w:rsidRDefault="00FA2F92" w:rsidP="002D71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0529FD19" w14:textId="77777777" w:rsidR="002D7105" w:rsidRDefault="002D7105" w:rsidP="002D7105">
      <w:pPr>
        <w:pStyle w:val="Snt1"/>
        <w:ind w:left="0" w:firstLine="0"/>
      </w:pPr>
    </w:p>
    <w:p w14:paraId="239FAE7B" w14:textId="7381A355" w:rsidR="00BC488B" w:rsidRPr="0082643A" w:rsidRDefault="00BC488B" w:rsidP="00BC488B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3FF557DC" w14:textId="348A70CA" w:rsidR="00BC488B" w:rsidRDefault="00BC488B" w:rsidP="00BC488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1040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1041" w:author="Timo Kaskinen" w:date="2017-06-20T15:18:00Z">
        <w:r w:rsidR="00B93B3E">
          <w:t>2017)</w:t>
        </w:r>
      </w:ins>
    </w:p>
    <w:p w14:paraId="42386F15" w14:textId="7D260625" w:rsidR="00BC488B" w:rsidRDefault="00BC488B" w:rsidP="00BC488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1.2.246.537.6.12.2002.348.600” (Potilaan elvytys entry)</w:t>
      </w:r>
    </w:p>
    <w:p w14:paraId="0A0A6282" w14:textId="54FA01D3" w:rsidR="00BC488B" w:rsidRDefault="00BC488B" w:rsidP="00BC488B">
      <w:pPr>
        <w:pStyle w:val="Snt2"/>
      </w:pPr>
      <w:r>
        <w:t>c. PAKOLLINEN yksi [</w:t>
      </w:r>
      <w:r w:rsidRPr="0095153D">
        <w:t xml:space="preserve">1..1] </w:t>
      </w:r>
      <w:hyperlink w:anchor="_Potilaan_elvytys_–" w:history="1">
        <w:r w:rsidRPr="005C40CB">
          <w:rPr>
            <w:rStyle w:val="Hyperlinkki"/>
          </w:rPr>
          <w:t>Potilaan elvytys</w:t>
        </w:r>
      </w:hyperlink>
      <w:r w:rsidRPr="00487841">
        <w:t xml:space="preserve"> </w:t>
      </w:r>
      <w:r>
        <w:t>(600) organizer</w:t>
      </w:r>
    </w:p>
    <w:p w14:paraId="0270785D" w14:textId="77777777" w:rsidR="00DF2B7C" w:rsidRDefault="00DF2B7C" w:rsidP="00BC488B">
      <w:pPr>
        <w:pStyle w:val="Snt2"/>
      </w:pPr>
    </w:p>
    <w:p w14:paraId="2FC64B86" w14:textId="58E4515A" w:rsidR="00DF2B7C" w:rsidRDefault="00DF2B7C" w:rsidP="00DF2B7C">
      <w:pPr>
        <w:pStyle w:val="Snt1"/>
      </w:pPr>
      <w:r>
        <w:t xml:space="preserve">Toteutusohje: Elvytys </w:t>
      </w:r>
      <w:r w:rsidR="003113AD">
        <w:t>entry:n</w:t>
      </w:r>
      <w:r w:rsidRPr="00DF2B7C">
        <w:t xml:space="preserve"> tietoja käsitellään päivit</w:t>
      </w:r>
      <w:r w:rsidR="00D75F5A">
        <w:t>et</w:t>
      </w:r>
      <w:r w:rsidRPr="00DF2B7C">
        <w:t>täessä tai täyden</w:t>
      </w:r>
      <w:r w:rsidR="00D75F5A">
        <w:t>net</w:t>
      </w:r>
      <w:r w:rsidRPr="00DF2B7C">
        <w:t xml:space="preserve">täessä siten, että tuoreimmalle kirjaukselle tulee koko </w:t>
      </w:r>
      <w:r w:rsidR="003113AD">
        <w:t>entry:n</w:t>
      </w:r>
      <w:r w:rsidRPr="00DF2B7C">
        <w:t xml:space="preserve"> ajantasainen sisältö.</w:t>
      </w:r>
    </w:p>
    <w:bookmarkStart w:id="1042" w:name="_Potilaan_elvytys_–"/>
    <w:bookmarkEnd w:id="1042"/>
    <w:p w14:paraId="0E86D985" w14:textId="3EAB2420" w:rsidR="00BC488B" w:rsidRDefault="005C40CB" w:rsidP="005C40CB">
      <w:pPr>
        <w:pStyle w:val="Otsikko3"/>
      </w:pPr>
      <w:r>
        <w:fldChar w:fldCharType="begin"/>
      </w:r>
      <w:r>
        <w:instrText xml:space="preserve"> HYPERLINK  \l "_Potilaan_elvytys" </w:instrText>
      </w:r>
      <w:r>
        <w:fldChar w:fldCharType="separate"/>
      </w:r>
      <w:bookmarkStart w:id="1043" w:name="_Toc494272985"/>
      <w:r w:rsidRPr="005C40CB">
        <w:rPr>
          <w:rStyle w:val="Hyperlinkki"/>
        </w:rPr>
        <w:t>Potilaan elvytys</w:t>
      </w:r>
      <w:r>
        <w:fldChar w:fldCharType="end"/>
      </w:r>
      <w:r>
        <w:t xml:space="preserve"> – organizer</w:t>
      </w:r>
      <w:bookmarkEnd w:id="104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4B598779" w14:textId="77777777" w:rsidTr="00627942">
        <w:tc>
          <w:tcPr>
            <w:tcW w:w="9236" w:type="dxa"/>
          </w:tcPr>
          <w:p w14:paraId="62434FCE" w14:textId="0AA74625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66C6336E" w14:textId="77777777" w:rsidR="00BB4A27" w:rsidRPr="00BB4A27" w:rsidRDefault="00BB4A27" w:rsidP="005C40CB">
      <w:pPr>
        <w:pStyle w:val="Snt1"/>
        <w:rPr>
          <w:lang w:val="en-US"/>
        </w:rPr>
      </w:pPr>
    </w:p>
    <w:p w14:paraId="38CBBFB6" w14:textId="77777777" w:rsidR="005C40CB" w:rsidRPr="007E0AC1" w:rsidRDefault="005C40CB" w:rsidP="005C40CB">
      <w:pPr>
        <w:pStyle w:val="Snt1"/>
      </w:pPr>
      <w:r w:rsidRPr="007E0AC1">
        <w:t>1. PAKOLLINEN yksi [1..1] @classCode="CLUSTER" ja yksi [1..1] @moodCode="EVN"</w:t>
      </w:r>
    </w:p>
    <w:p w14:paraId="7B867EAF" w14:textId="21AF1993" w:rsidR="005C40CB" w:rsidRPr="007E0AC1" w:rsidRDefault="005C40CB" w:rsidP="005C40CB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1B6EA0B" w14:textId="0EFEB3A8" w:rsidR="005C40CB" w:rsidRPr="0095153D" w:rsidRDefault="005C40CB" w:rsidP="005C40CB">
      <w:pPr>
        <w:pStyle w:val="Snt1"/>
      </w:pPr>
      <w:r>
        <w:t>3</w:t>
      </w:r>
      <w:r w:rsidRPr="0082643A">
        <w:t>. PAKOLLINEN yksi [1..1] code/@code="</w:t>
      </w:r>
      <w:r>
        <w:t>600</w:t>
      </w:r>
      <w:r w:rsidRPr="0082643A">
        <w:t xml:space="preserve">" </w:t>
      </w:r>
      <w:r>
        <w:t xml:space="preserve">Potilaan elvytys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(600)</w:t>
      </w:r>
    </w:p>
    <w:p w14:paraId="113DAC8C" w14:textId="77777777" w:rsidR="005C40CB" w:rsidRDefault="005C40CB" w:rsidP="005C40CB">
      <w:pPr>
        <w:pStyle w:val="Snt1"/>
      </w:pPr>
      <w:r>
        <w:t>4. PAKOLLINEN yksi statusCode/@code=”completed”</w:t>
      </w:r>
    </w:p>
    <w:p w14:paraId="061136C7" w14:textId="19C51B8E" w:rsidR="005C40CB" w:rsidRPr="00125567" w:rsidRDefault="005C40CB" w:rsidP="005C40CB">
      <w:pPr>
        <w:pStyle w:val="Snt1"/>
      </w:pPr>
      <w:r>
        <w:t>5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5D6F2172" w14:textId="32926708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s_–" w:history="1">
        <w:r w:rsidR="00F0586D" w:rsidRPr="002F779C">
          <w:rPr>
            <w:rStyle w:val="Hyperlinkki"/>
          </w:rPr>
          <w:t>Potilaan elottomuus</w:t>
        </w:r>
      </w:hyperlink>
      <w:r>
        <w:t xml:space="preserve"> (</w:t>
      </w:r>
      <w:r w:rsidR="00F0586D">
        <w:t>601</w:t>
      </w:r>
      <w:r>
        <w:t>) observation</w:t>
      </w:r>
    </w:p>
    <w:p w14:paraId="64702E33" w14:textId="7868CF5C" w:rsidR="005C40CB" w:rsidRPr="00125567" w:rsidRDefault="00F0586D" w:rsidP="005C40CB">
      <w:pPr>
        <w:pStyle w:val="Snt1"/>
      </w:pPr>
      <w:r>
        <w:t>6</w:t>
      </w:r>
      <w:r w:rsidR="005C40CB" w:rsidRPr="00125567">
        <w:t xml:space="preserve">. </w:t>
      </w:r>
      <w:r w:rsidR="005C40CB">
        <w:t>VAPAAEHTOINEN nolla tai</w:t>
      </w:r>
      <w:r w:rsidR="005C40CB" w:rsidRPr="00125567">
        <w:t xml:space="preserve"> </w:t>
      </w:r>
      <w:r w:rsidR="005C40CB">
        <w:t>yksi</w:t>
      </w:r>
      <w:r w:rsidR="005C40CB" w:rsidRPr="00125567">
        <w:t xml:space="preserve"> [</w:t>
      </w:r>
      <w:r w:rsidR="005C40CB">
        <w:t>0</w:t>
      </w:r>
      <w:r w:rsidR="005C40CB" w:rsidRPr="00125567">
        <w:t>..1] component</w:t>
      </w:r>
    </w:p>
    <w:p w14:paraId="3EA938B6" w14:textId="194A7D9B" w:rsidR="005C40CB" w:rsidRPr="00125567" w:rsidRDefault="005C40CB" w:rsidP="005C40CB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_ennen_ensihoitoyksikköä" w:history="1">
        <w:r w:rsidR="00F0586D" w:rsidRPr="002F779C">
          <w:rPr>
            <w:rStyle w:val="Hyperlinkki"/>
          </w:rPr>
          <w:t>Elvytys ennen ensihoito</w:t>
        </w:r>
        <w:r w:rsidR="00A61DB3">
          <w:rPr>
            <w:rStyle w:val="Hyperlinkki"/>
          </w:rPr>
          <w:t>henkilöstöä</w:t>
        </w:r>
      </w:hyperlink>
      <w:r>
        <w:t xml:space="preserve"> (</w:t>
      </w:r>
      <w:r w:rsidR="00F0586D">
        <w:t>604</w:t>
      </w:r>
      <w:r>
        <w:t>) observation</w:t>
      </w:r>
    </w:p>
    <w:p w14:paraId="1128DD46" w14:textId="4AC1ED36" w:rsidR="00F0586D" w:rsidRPr="00125567" w:rsidRDefault="00F0586D" w:rsidP="00F0586D">
      <w:pPr>
        <w:pStyle w:val="Snt1"/>
      </w:pPr>
      <w:r>
        <w:t>7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67BD8CB6" w14:textId="1CEF8CC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ottomuuden_syy" w:history="1">
        <w:r w:rsidRPr="002F779C">
          <w:rPr>
            <w:rStyle w:val="Hyperlinkki"/>
          </w:rPr>
          <w:t>Potilaan elottomuuden syy</w:t>
        </w:r>
      </w:hyperlink>
      <w:r>
        <w:t xml:space="preserve"> (608) observation</w:t>
      </w:r>
    </w:p>
    <w:p w14:paraId="6DCC0A7D" w14:textId="24CF437C" w:rsidR="00F0586D" w:rsidRPr="00125567" w:rsidRDefault="00F0586D" w:rsidP="00F0586D">
      <w:pPr>
        <w:pStyle w:val="Snt1"/>
      </w:pPr>
      <w:r>
        <w:t>8</w:t>
      </w:r>
      <w:r w:rsidRPr="00125567">
        <w:t xml:space="preserve">. </w:t>
      </w:r>
      <w:r>
        <w:t>VAPAAEHTOINEN nolla tai</w:t>
      </w:r>
      <w:r w:rsidRPr="00125567">
        <w:t xml:space="preserve"> </w:t>
      </w:r>
      <w:r w:rsidR="001242B4">
        <w:t>useampi</w:t>
      </w:r>
      <w:r w:rsidR="001242B4" w:rsidRPr="00125567">
        <w:t xml:space="preserve"> </w:t>
      </w:r>
      <w:r w:rsidRPr="00125567">
        <w:t>[</w:t>
      </w:r>
      <w:r>
        <w:t>0</w:t>
      </w:r>
      <w:r w:rsidRPr="00125567">
        <w:t>..</w:t>
      </w:r>
      <w:r w:rsidR="001242B4">
        <w:t>*</w:t>
      </w:r>
      <w:r w:rsidRPr="00125567">
        <w:t>] component</w:t>
      </w:r>
    </w:p>
    <w:p w14:paraId="47BB5E96" w14:textId="755F430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Hoitoelvytyksen_toteuttaminen_-" w:history="1">
        <w:r w:rsidRPr="002F779C">
          <w:rPr>
            <w:rStyle w:val="Hyperlinkki"/>
          </w:rPr>
          <w:t>Hoitoelvytyksen toteuttaminen</w:t>
        </w:r>
      </w:hyperlink>
      <w:r>
        <w:t xml:space="preserve"> (609) observation</w:t>
      </w:r>
    </w:p>
    <w:p w14:paraId="7A288006" w14:textId="47CFB51A" w:rsidR="00F0586D" w:rsidRPr="00125567" w:rsidRDefault="00F0586D" w:rsidP="00F0586D">
      <w:pPr>
        <w:pStyle w:val="Snt1"/>
      </w:pPr>
      <w:r>
        <w:t>9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7EC456B8" w14:textId="42BAF9D6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Jäähdytyshoito_-_observation" w:history="1">
        <w:r w:rsidRPr="002F779C">
          <w:rPr>
            <w:rStyle w:val="Hyperlinkki"/>
          </w:rPr>
          <w:t>Jäähdytyshoito</w:t>
        </w:r>
      </w:hyperlink>
      <w:r>
        <w:t xml:space="preserve"> (611) observation</w:t>
      </w:r>
    </w:p>
    <w:p w14:paraId="4D3FCA74" w14:textId="332BD775" w:rsidR="00F0586D" w:rsidRPr="00125567" w:rsidRDefault="00F0586D" w:rsidP="00F0586D">
      <w:pPr>
        <w:pStyle w:val="Snt1"/>
      </w:pPr>
      <w:r>
        <w:lastRenderedPageBreak/>
        <w:t>10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2346967D" w14:textId="7A1BD937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rimaarirytmi_-_observation" w:history="1">
        <w:r w:rsidRPr="002F779C">
          <w:rPr>
            <w:rStyle w:val="Hyperlinkki"/>
          </w:rPr>
          <w:t>Primaarirytmi</w:t>
        </w:r>
      </w:hyperlink>
      <w:r>
        <w:t xml:space="preserve"> (612) observation</w:t>
      </w:r>
    </w:p>
    <w:p w14:paraId="660804C9" w14:textId="6C40C5DA" w:rsidR="00F0586D" w:rsidRPr="00125567" w:rsidRDefault="00F0586D" w:rsidP="00F0586D">
      <w:pPr>
        <w:pStyle w:val="Snt1"/>
      </w:pPr>
      <w:r>
        <w:t>11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5CAC88E1" w14:textId="230C7D7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vytyksen_lopputulos" w:history="1">
        <w:r w:rsidRPr="002F779C">
          <w:rPr>
            <w:rStyle w:val="Hyperlinkki"/>
          </w:rPr>
          <w:t>Potilaan elvytyksen lopputulos</w:t>
        </w:r>
      </w:hyperlink>
      <w:r>
        <w:t xml:space="preserve"> (613) observation</w:t>
      </w:r>
    </w:p>
    <w:p w14:paraId="620C1539" w14:textId="0D7505F9" w:rsidR="00F0586D" w:rsidRPr="00125567" w:rsidRDefault="00F0586D" w:rsidP="00F0586D">
      <w:pPr>
        <w:pStyle w:val="Snt1"/>
      </w:pPr>
      <w:r>
        <w:t>12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049724B8" w14:textId="56CC82AC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Spontaanin_verenkierron_palautumine" w:history="1">
        <w:r w:rsidRPr="002F779C">
          <w:rPr>
            <w:rStyle w:val="Hyperlinkki"/>
          </w:rPr>
          <w:t>Spontaanin verenkierron palautuminen</w:t>
        </w:r>
      </w:hyperlink>
      <w:r>
        <w:t xml:space="preserve"> (614) observation</w:t>
      </w:r>
    </w:p>
    <w:p w14:paraId="356867BC" w14:textId="1CD21ECC" w:rsidR="00F0586D" w:rsidRPr="00125567" w:rsidRDefault="00F0586D" w:rsidP="00F0586D">
      <w:pPr>
        <w:pStyle w:val="Snt1"/>
      </w:pPr>
      <w:r>
        <w:t>13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01605651" w14:textId="15B1B3CD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KG-löydös_jatkohoitoon_luovuttaess" w:history="1">
        <w:r w:rsidRPr="002F779C">
          <w:rPr>
            <w:rStyle w:val="Hyperlinkki"/>
          </w:rPr>
          <w:t>EKG-löydös jatkohoitoon luovuttaessa</w:t>
        </w:r>
      </w:hyperlink>
      <w:r>
        <w:t xml:space="preserve"> (615) observation</w:t>
      </w:r>
    </w:p>
    <w:p w14:paraId="67DC0BAF" w14:textId="09474A85" w:rsidR="00F0586D" w:rsidRPr="00125567" w:rsidRDefault="00F0586D" w:rsidP="00F0586D">
      <w:pPr>
        <w:pStyle w:val="Snt1"/>
      </w:pPr>
      <w:r>
        <w:t>14</w:t>
      </w:r>
      <w:r w:rsidRPr="00125567">
        <w:t xml:space="preserve">. </w:t>
      </w:r>
      <w:r>
        <w:t>VAPAAEHTOINEN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</w:p>
    <w:p w14:paraId="7FB9237F" w14:textId="050092C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elvytyksen_lopettamisen" w:history="1">
        <w:r w:rsidRPr="002F779C">
          <w:rPr>
            <w:rStyle w:val="Hyperlinkki"/>
          </w:rPr>
          <w:t>Potilaan elvytyksen lopettamisen syy</w:t>
        </w:r>
      </w:hyperlink>
      <w:r>
        <w:t xml:space="preserve"> (617) observation</w:t>
      </w:r>
    </w:p>
    <w:p w14:paraId="7C93AC27" w14:textId="314D9107" w:rsidR="00F0586D" w:rsidRPr="00125567" w:rsidRDefault="00F0586D" w:rsidP="00F0586D">
      <w:pPr>
        <w:pStyle w:val="Snt1"/>
      </w:pPr>
      <w:r>
        <w:t>15</w:t>
      </w:r>
      <w:r w:rsidRPr="00125567">
        <w:t xml:space="preserve">. </w:t>
      </w:r>
      <w:r>
        <w:t>EHDOLLISESTI PAKOLLINEN nolla tai</w:t>
      </w:r>
      <w:r w:rsidRPr="00125567">
        <w:t xml:space="preserve"> </w:t>
      </w:r>
      <w:r>
        <w:t>yksi</w:t>
      </w:r>
      <w:r w:rsidRPr="00125567">
        <w:t xml:space="preserve"> [</w:t>
      </w:r>
      <w:r>
        <w:t>0</w:t>
      </w:r>
      <w:r w:rsidRPr="00125567">
        <w:t>..1] component</w:t>
      </w:r>
      <w:r>
        <w:t xml:space="preserve"> </w:t>
      </w:r>
      <w:r w:rsidR="00874661">
        <w:br/>
      </w:r>
      <w:r w:rsidRPr="00A217DC">
        <w:t>{</w:t>
      </w:r>
      <w:r w:rsidR="00290193" w:rsidRPr="00A217DC">
        <w:br/>
        <w:t>{</w:t>
      </w:r>
      <w:r w:rsidR="00874661" w:rsidRPr="00A217DC">
        <w:t xml:space="preserve">JOS </w:t>
      </w:r>
      <w:r w:rsidR="00290193" w:rsidRPr="00A217DC">
        <w:t>Potilaan elottomuuden arvioitu aika (</w:t>
      </w:r>
      <w:r w:rsidR="00E44CB0" w:rsidRPr="00A217DC">
        <w:t>602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elottomuuden havaitsija (</w:t>
      </w:r>
      <w:r w:rsidR="00E44CB0" w:rsidRPr="00A217DC">
        <w:t>603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Elvytys ennen ensihoitohenkilöstöä (</w:t>
      </w:r>
      <w:r w:rsidR="00E44CB0" w:rsidRPr="00A217DC">
        <w:t>604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lopettamisen aika (</w:t>
      </w:r>
      <w:r w:rsidR="00E44CB0" w:rsidRPr="00A217DC">
        <w:t>616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Elvytyksen antaja ennen ensihoitohenkilöstöä (</w:t>
      </w:r>
      <w:r w:rsidR="00E44CB0" w:rsidRPr="00A217DC">
        <w:t>605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Neuvovan defibrillaattorin käyttö peruselvytyksessä (</w:t>
      </w:r>
      <w:r w:rsidR="00E44CB0" w:rsidRPr="00A217DC">
        <w:t>606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Neuvovan defibrillaattorin käyttäjä peruselvytyksessä (</w:t>
      </w:r>
      <w:r w:rsidR="00E44CB0" w:rsidRPr="00A217DC">
        <w:t>607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Hoitoelvytyksen tarkennus (</w:t>
      </w:r>
      <w:r w:rsidR="00E44CB0" w:rsidRPr="00A217DC">
        <w:t>610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Jäähdytyshoito (</w:t>
      </w:r>
      <w:r w:rsidR="00E44CB0" w:rsidRPr="00A217DC">
        <w:t>611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Primaarirytmi (</w:t>
      </w:r>
      <w:r w:rsidR="00E44CB0" w:rsidRPr="00A217DC">
        <w:t>612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Potilaan elvytyksen lopputulos (</w:t>
      </w:r>
      <w:r w:rsidR="00E44CB0" w:rsidRPr="00A217DC">
        <w:t>613</w:t>
      </w:r>
      <w:r w:rsidR="00290193" w:rsidRPr="00A217DC">
        <w:t>) TAI</w:t>
      </w:r>
      <w:r w:rsidR="00E44CB0" w:rsidRPr="00A217DC">
        <w:t xml:space="preserve"> </w:t>
      </w:r>
      <w:r w:rsidR="00290193" w:rsidRPr="00A217DC">
        <w:t>Spontaani verenkierron palautuminen (</w:t>
      </w:r>
      <w:r w:rsidR="00E44CB0" w:rsidRPr="00A217DC">
        <w:t>614</w:t>
      </w:r>
      <w:r w:rsidR="00290193" w:rsidRPr="00A217DC">
        <w:t>)</w:t>
      </w:r>
      <w:r w:rsidR="00E44CB0" w:rsidRPr="00A217DC">
        <w:t xml:space="preserve"> </w:t>
      </w:r>
      <w:r w:rsidR="00290193" w:rsidRPr="00A217DC">
        <w:t>=</w:t>
      </w:r>
      <w:r w:rsidR="007C503B">
        <w:t xml:space="preserve"> </w:t>
      </w:r>
      <w:r w:rsidR="00290193" w:rsidRPr="00A217DC">
        <w:t>tyhjä}</w:t>
      </w:r>
      <w:r w:rsidR="00E44CB0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br/>
      </w:r>
      <w:r w:rsidR="00290193" w:rsidRPr="00A217DC">
        <w:t>{</w:t>
      </w:r>
      <w:r w:rsidR="00A217DC" w:rsidRPr="00A217DC">
        <w:t>JOS EKG-löydös jatkohoitoon luovutettaessa</w:t>
      </w:r>
      <w:r w:rsidR="00E44CB0" w:rsidRPr="00A217DC">
        <w:t xml:space="preserve"> </w:t>
      </w:r>
      <w:r w:rsidR="00290193" w:rsidRPr="00A217DC">
        <w:t>(</w:t>
      </w:r>
      <w:r w:rsidR="00E44CB0" w:rsidRPr="00A217DC">
        <w:t>615</w:t>
      </w:r>
      <w:r w:rsidR="00290193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="00290193" w:rsidRPr="00A217DC">
        <w:t xml:space="preserve"> JA</w:t>
      </w:r>
      <w:r w:rsidR="00E44CB0" w:rsidRPr="00A217DC">
        <w:t xml:space="preserve"> </w:t>
      </w:r>
      <w:r w:rsidR="00A217DC" w:rsidRPr="00A217DC">
        <w:t>Spontaanin verenkierron palautuminen</w:t>
      </w:r>
      <w:r w:rsidR="00E44CB0" w:rsidRPr="00A217DC">
        <w:t xml:space="preserve"> </w:t>
      </w:r>
      <w:r w:rsidR="00A217DC" w:rsidRPr="00A217DC">
        <w:t>(</w:t>
      </w:r>
      <w:r w:rsidR="00E44CB0" w:rsidRPr="00A217DC">
        <w:t>614</w:t>
      </w:r>
      <w:r w:rsidR="00A217DC" w:rsidRPr="00A217DC">
        <w:t>)</w:t>
      </w:r>
      <w:r w:rsidR="00E44CB0" w:rsidRPr="00A217DC">
        <w:t xml:space="preserve"> </w:t>
      </w:r>
      <w:r w:rsidR="00A217DC" w:rsidRPr="00A217DC">
        <w:t xml:space="preserve">= </w:t>
      </w:r>
      <w:r w:rsidR="00E44CB0" w:rsidRPr="00A217DC">
        <w:t>täytetty</w:t>
      </w:r>
      <w:r w:rsidR="00290193" w:rsidRPr="00A217DC">
        <w:t>}</w:t>
      </w:r>
      <w:r w:rsidR="00A217DC" w:rsidRPr="00A217DC">
        <w:t xml:space="preserve"> </w:t>
      </w:r>
      <w:r w:rsidR="00A217DC" w:rsidRPr="00A217DC">
        <w:br/>
      </w:r>
      <w:r w:rsidR="00290193" w:rsidRPr="00A217DC">
        <w:t>TAI</w:t>
      </w:r>
      <w:r w:rsidR="00E44CB0" w:rsidRPr="00A217DC">
        <w:t xml:space="preserve"> </w:t>
      </w:r>
      <w:r w:rsidR="00290193" w:rsidRPr="00A217DC">
        <w:br/>
        <w:t>{</w:t>
      </w:r>
      <w:r w:rsidR="00A217DC" w:rsidRPr="00A217DC">
        <w:t>JOS Neuvovan defibrillaattorin käyttäjä peruselvytyksessä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607</w:t>
      </w:r>
      <w:r w:rsidR="00A217DC" w:rsidRPr="00A217DC">
        <w:t>)</w:t>
      </w:r>
      <w:r w:rsidR="00E44CB0" w:rsidRPr="00A217DC">
        <w:t xml:space="preserve"> = 607001 (Elvytetty) </w:t>
      </w:r>
      <w:r w:rsidR="00A217DC" w:rsidRPr="00A217DC">
        <w:t>JA</w:t>
      </w:r>
      <w:r w:rsidR="00E44CB0" w:rsidRPr="00A217DC">
        <w:t xml:space="preserve"> </w:t>
      </w:r>
      <w:r w:rsidR="00A217DC" w:rsidRPr="00A217DC">
        <w:t>Potilaan elottomuuden syy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608</w:t>
      </w:r>
      <w:r w:rsidR="00A217DC" w:rsidRPr="00A217DC">
        <w:t>) TAI</w:t>
      </w:r>
      <w:r w:rsidR="00E44CB0" w:rsidRPr="00A217DC">
        <w:t xml:space="preserve"> </w:t>
      </w:r>
      <w:r w:rsidR="00A217DC" w:rsidRPr="00A217DC">
        <w:t>Hoitoelvytyksen toteuttaminen</w:t>
      </w:r>
      <w:r w:rsidR="00E44CB0" w:rsidRPr="00A217DC">
        <w:t xml:space="preserve"> </w:t>
      </w:r>
      <w:r w:rsidR="00A217DC" w:rsidRPr="00A217DC">
        <w:t>(</w:t>
      </w:r>
      <w:r w:rsidR="00E44CB0" w:rsidRPr="00A217DC">
        <w:t>609</w:t>
      </w:r>
      <w:r w:rsidR="00A217DC" w:rsidRPr="00A217DC">
        <w:t>)</w:t>
      </w:r>
      <w:r w:rsidR="00E44CB0" w:rsidRPr="00A217DC">
        <w:t xml:space="preserve"> </w:t>
      </w:r>
      <w:r w:rsidR="00A217DC" w:rsidRPr="00A217DC">
        <w:t>=</w:t>
      </w:r>
      <w:r w:rsidR="00E44CB0" w:rsidRPr="00A217DC">
        <w:t xml:space="preserve"> tyhjä</w:t>
      </w:r>
      <w:r w:rsidRPr="00A217DC">
        <w:t>}</w:t>
      </w:r>
      <w:r w:rsidR="00290193" w:rsidRPr="00A217DC">
        <w:br/>
        <w:t>}</w:t>
      </w:r>
    </w:p>
    <w:p w14:paraId="48405F76" w14:textId="1808FFD4" w:rsidR="00F0586D" w:rsidRPr="00125567" w:rsidRDefault="00F0586D" w:rsidP="00F0586D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Elvytystiedon_puuttumisen_perustelu" w:history="1">
        <w:r w:rsidRPr="002F779C">
          <w:rPr>
            <w:rStyle w:val="Hyperlinkki"/>
          </w:rPr>
          <w:t>Elvytystiedon puuttumisen perustelu</w:t>
        </w:r>
      </w:hyperlink>
      <w:r>
        <w:t xml:space="preserve"> (618) observation</w:t>
      </w:r>
    </w:p>
    <w:bookmarkStart w:id="1044" w:name="_Potilaan_elottomuus_–"/>
    <w:bookmarkEnd w:id="1044"/>
    <w:p w14:paraId="54C07EA1" w14:textId="2EBEBCBD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1045" w:name="_Toc494272986"/>
      <w:r w:rsidR="00A54CC9" w:rsidRPr="002F6A94">
        <w:rPr>
          <w:rStyle w:val="Hyperlinkki"/>
        </w:rPr>
        <w:t>Potilaan elottomuus</w:t>
      </w:r>
      <w:r>
        <w:fldChar w:fldCharType="end"/>
      </w:r>
      <w:r w:rsidR="00A54CC9">
        <w:t xml:space="preserve"> – observation</w:t>
      </w:r>
      <w:bookmarkEnd w:id="10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AFE9571" w14:textId="77777777" w:rsidTr="00627942">
        <w:tc>
          <w:tcPr>
            <w:tcW w:w="9236" w:type="dxa"/>
          </w:tcPr>
          <w:p w14:paraId="5300A674" w14:textId="74E77B37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E3AB934" w14:textId="77777777" w:rsidR="00BB4A27" w:rsidRPr="00BB4A27" w:rsidRDefault="00BB4A27" w:rsidP="00A54CC9">
      <w:pPr>
        <w:pStyle w:val="Snt1"/>
        <w:rPr>
          <w:lang w:val="en-US"/>
        </w:rPr>
      </w:pPr>
    </w:p>
    <w:p w14:paraId="4D8C3070" w14:textId="77777777" w:rsidR="00A54CC9" w:rsidRDefault="00A54CC9" w:rsidP="00A54CC9">
      <w:pPr>
        <w:pStyle w:val="Snt1"/>
      </w:pPr>
      <w:r>
        <w:t>1. PAKOLLINEN yksi [1..1] @classCode="OBS" ja yksi [1..1] @moodCode="EVN"</w:t>
      </w:r>
    </w:p>
    <w:p w14:paraId="162B153A" w14:textId="2BF85827" w:rsidR="00A54CC9" w:rsidRDefault="00A54CC9" w:rsidP="00A54CC9">
      <w:pPr>
        <w:pStyle w:val="Snt1"/>
      </w:pPr>
      <w:r>
        <w:t>2. PAKOLLINEN yksi [1..1] code/@code="</w:t>
      </w:r>
      <w:r w:rsidR="00031C03">
        <w:t>6</w:t>
      </w:r>
      <w:r>
        <w:t xml:space="preserve">01" Potilaan elottomuus </w:t>
      </w:r>
      <w:r w:rsidR="000B14D2">
        <w:t>(codeSystem</w:t>
      </w:r>
      <w:r>
        <w:t>: 1.2.246.537.6.12.2002.348)</w:t>
      </w:r>
    </w:p>
    <w:p w14:paraId="29D178C6" w14:textId="6842BFB1" w:rsidR="00FA2F92" w:rsidRDefault="00FA2F92" w:rsidP="00FA2F92">
      <w:pPr>
        <w:pStyle w:val="Snt1"/>
      </w:pPr>
      <w:r>
        <w:t>3. PAKOLLINEN yksi [1..1] text</w:t>
      </w:r>
    </w:p>
    <w:p w14:paraId="0DDA1210" w14:textId="4A281A3C" w:rsidR="00A54CC9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A2FD341" w14:textId="2D9448DF" w:rsidR="006F1DB0" w:rsidRDefault="006F1DB0" w:rsidP="00A54CC9">
      <w:pPr>
        <w:pStyle w:val="Snt1"/>
      </w:pPr>
      <w:r>
        <w:t xml:space="preserve">4. VAPAAEHTOINEN nolla tai yksi [0..1] effectiveTime/@value </w:t>
      </w:r>
      <w:r w:rsidRPr="006F1DB0">
        <w:t>Potilaan elottomuuden arvioitu aika</w:t>
      </w:r>
      <w:r>
        <w:t xml:space="preserve"> (602), arvo annetaan minuutin tarkkuudella TS-tietotyypillä</w:t>
      </w:r>
    </w:p>
    <w:p w14:paraId="01F3A7F0" w14:textId="0E0486B6" w:rsidR="00A54CC9" w:rsidRDefault="006F1DB0" w:rsidP="00A54CC9">
      <w:pPr>
        <w:pStyle w:val="Snt1"/>
      </w:pPr>
      <w:r>
        <w:t>5</w:t>
      </w:r>
      <w:r w:rsidR="00A54CC9">
        <w:t xml:space="preserve">. PAKOLLINEN yksi [1..1] value Potilaan elottomuus (601), arvo annetaan luokituksesta ENSIH </w:t>
      </w:r>
      <w:r>
        <w:t>–</w:t>
      </w:r>
      <w:r w:rsidR="00A54CC9">
        <w:t xml:space="preserve"> </w:t>
      </w:r>
      <w:r>
        <w:t>Potilaan elottomuus</w:t>
      </w:r>
      <w:r w:rsidR="00BD6AA1">
        <w:t xml:space="preserve"> </w:t>
      </w:r>
      <w:r w:rsidR="000B14D2">
        <w:t>(codeSystem</w:t>
      </w:r>
      <w:r w:rsidR="00BD6AA1">
        <w:t>: 1.2.246.537.6.304</w:t>
      </w:r>
      <w:r w:rsidR="00A54CC9">
        <w:t>8.2014) CD-tietotyypillä</w:t>
      </w:r>
    </w:p>
    <w:p w14:paraId="2780CAF7" w14:textId="77777777" w:rsidR="009D034E" w:rsidRDefault="009D034E" w:rsidP="009D034E">
      <w:pPr>
        <w:pStyle w:val="Snt1"/>
      </w:pPr>
      <w:r>
        <w:t>6. VAPAAEHTOINEN nolla tai yksi [0..1] informant</w:t>
      </w:r>
    </w:p>
    <w:p w14:paraId="12F73E73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@typeCode=”INF”</w:t>
      </w:r>
    </w:p>
    <w:p w14:paraId="322377A7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relatedEntity</w:t>
      </w:r>
    </w:p>
    <w:p w14:paraId="15B20C26" w14:textId="77777777" w:rsidR="009D034E" w:rsidRDefault="009D034E" w:rsidP="009D034E">
      <w:pPr>
        <w:pStyle w:val="Snt3"/>
      </w:pPr>
      <w:r>
        <w:t>a. PAKOLLINEN yksi [1..1] @classCode=”AGNT”</w:t>
      </w:r>
    </w:p>
    <w:p w14:paraId="6A88D668" w14:textId="3A95DE55" w:rsidR="009D034E" w:rsidRPr="00125567" w:rsidRDefault="009D034E" w:rsidP="009D034E">
      <w:pPr>
        <w:pStyle w:val="Snt3"/>
      </w:pPr>
      <w:r>
        <w:t xml:space="preserve">b. PAKOLLINEN yksi [1..1] code </w:t>
      </w:r>
      <w:r w:rsidRPr="00BD6AA1">
        <w:t>Potilaan elottomuuden havaitsija</w:t>
      </w:r>
      <w:r>
        <w:t xml:space="preserve"> (603), arvo annetaan luokituksesta ENSIH – Potilaan elottomuuden havaitsija </w:t>
      </w:r>
      <w:r w:rsidR="000B14D2">
        <w:t>(codeSystem</w:t>
      </w:r>
      <w:r>
        <w:t>: 1.2.246.537.6.3049.2014) CD-tietotyypillä</w:t>
      </w:r>
    </w:p>
    <w:bookmarkStart w:id="1046" w:name="_Elvytys_ennen_ensihoitoyksikköä"/>
    <w:bookmarkEnd w:id="1046"/>
    <w:p w14:paraId="46ADE158" w14:textId="251090F7" w:rsidR="00A54CC9" w:rsidRDefault="002F6A94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1047" w:name="_Toc494272987"/>
      <w:r w:rsidR="00A54CC9" w:rsidRPr="002F6A94">
        <w:rPr>
          <w:rStyle w:val="Hyperlinkki"/>
        </w:rPr>
        <w:t>Elvytys ennen ensihoito</w:t>
      </w:r>
      <w:r w:rsidR="00A61DB3">
        <w:rPr>
          <w:rStyle w:val="Hyperlinkki"/>
        </w:rPr>
        <w:t>henkilöstöä</w:t>
      </w:r>
      <w:r>
        <w:fldChar w:fldCharType="end"/>
      </w:r>
      <w:r w:rsidR="00A54CC9">
        <w:t xml:space="preserve"> - observation</w:t>
      </w:r>
      <w:bookmarkEnd w:id="10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3EEB8B8F" w14:textId="77777777" w:rsidTr="00627942">
        <w:tc>
          <w:tcPr>
            <w:tcW w:w="9236" w:type="dxa"/>
          </w:tcPr>
          <w:p w14:paraId="740D57B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167A338F" w14:textId="77777777" w:rsidR="00BB4A27" w:rsidRPr="00BB4A27" w:rsidRDefault="00BB4A27" w:rsidP="00192B7F">
      <w:pPr>
        <w:pStyle w:val="Snt1"/>
        <w:rPr>
          <w:lang w:val="en-US"/>
        </w:rPr>
      </w:pPr>
    </w:p>
    <w:p w14:paraId="07D6D521" w14:textId="77777777" w:rsidR="00192B7F" w:rsidRDefault="00192B7F" w:rsidP="00192B7F">
      <w:pPr>
        <w:pStyle w:val="Snt1"/>
      </w:pPr>
      <w:r>
        <w:t>1. PAKOLLINEN yksi [1..1] @classCode="OBS" ja yksi [1..1] @moodCode="EVN"</w:t>
      </w:r>
    </w:p>
    <w:p w14:paraId="57BB1406" w14:textId="6C334BC5" w:rsidR="00192B7F" w:rsidRDefault="00192B7F" w:rsidP="00192B7F">
      <w:pPr>
        <w:pStyle w:val="Snt1"/>
      </w:pPr>
      <w:r>
        <w:lastRenderedPageBreak/>
        <w:t>2. PAKOLLINEN yksi [1..1] code/@code="604" Elvytys ennen ensihoito</w:t>
      </w:r>
      <w:r w:rsidR="00A61DB3">
        <w:t>henkilöstöä</w:t>
      </w:r>
      <w:r>
        <w:t xml:space="preserve"> </w:t>
      </w:r>
      <w:r w:rsidR="000B14D2">
        <w:t>(codeSystem</w:t>
      </w:r>
      <w:r>
        <w:t>: 1.2.246.537.6.12.2002.348)</w:t>
      </w:r>
    </w:p>
    <w:p w14:paraId="63C0C66F" w14:textId="792EF44C" w:rsidR="00FA2F92" w:rsidRDefault="00FA2F92" w:rsidP="00FA2F92">
      <w:pPr>
        <w:pStyle w:val="Snt1"/>
      </w:pPr>
      <w:r>
        <w:t>3. PAKOLLINEN yksi [1..1] text</w:t>
      </w:r>
    </w:p>
    <w:p w14:paraId="7589880F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6EB089F" w14:textId="0BE03AF0" w:rsidR="00192B7F" w:rsidRDefault="00192B7F" w:rsidP="00192B7F">
      <w:pPr>
        <w:pStyle w:val="Snt1"/>
      </w:pPr>
      <w:r>
        <w:t>4. PAKOLLINEN yksi [1..1] value Elvytys ennen ensihoito</w:t>
      </w:r>
      <w:r w:rsidR="00A61DB3">
        <w:t>henkilöstöä</w:t>
      </w:r>
      <w:r>
        <w:t xml:space="preserve"> (604), arvo annetaan BL-tietotyypillä</w:t>
      </w:r>
    </w:p>
    <w:p w14:paraId="7C20B5E4" w14:textId="22DA0BB8" w:rsidR="009D034E" w:rsidRDefault="009D034E" w:rsidP="009D034E">
      <w:pPr>
        <w:pStyle w:val="Snt1"/>
      </w:pPr>
      <w:r>
        <w:t>5. VAPAAEHTOINEN nolla tai useampi [0..*]</w:t>
      </w:r>
      <w:r w:rsidR="00F70889">
        <w:t xml:space="preserve"> </w:t>
      </w:r>
      <w:r>
        <w:t>participant</w:t>
      </w:r>
    </w:p>
    <w:p w14:paraId="0DEEE9C9" w14:textId="77777777" w:rsidR="009D034E" w:rsidRDefault="009D034E" w:rsidP="009D034E">
      <w:pPr>
        <w:pStyle w:val="Snt2"/>
      </w:pPr>
      <w:r w:rsidRPr="00125567">
        <w:t xml:space="preserve">a. </w:t>
      </w:r>
      <w:r>
        <w:t>PAKOLLINEN yksi [1..1] @typeCode=”RESP”</w:t>
      </w:r>
    </w:p>
    <w:p w14:paraId="218B8489" w14:textId="77777777" w:rsidR="009D034E" w:rsidRDefault="009D034E" w:rsidP="009D034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participantRole</w:t>
      </w:r>
    </w:p>
    <w:p w14:paraId="00683E4F" w14:textId="3331E3BD" w:rsidR="009D034E" w:rsidRPr="00125567" w:rsidRDefault="009D034E" w:rsidP="009D034E">
      <w:pPr>
        <w:pStyle w:val="Snt3"/>
      </w:pPr>
      <w:r>
        <w:t xml:space="preserve">b. PAKOLLINEN yksi [1..1] code </w:t>
      </w:r>
      <w:r w:rsidRPr="00192B7F">
        <w:t>Elvytyksen antaja ennen ensihoito</w:t>
      </w:r>
      <w:r w:rsidR="00A61DB3">
        <w:t>henkilöstöä</w:t>
      </w:r>
      <w:r w:rsidRPr="00192B7F">
        <w:t xml:space="preserve"> </w:t>
      </w:r>
      <w:r>
        <w:t xml:space="preserve">(605), arvo annetaan luokituksesta ENSIH – </w:t>
      </w:r>
      <w:r w:rsidRPr="00192B7F">
        <w:t xml:space="preserve">Elvytyksen antaja ennen </w:t>
      </w:r>
      <w:r w:rsidR="00B67554" w:rsidRPr="00192B7F">
        <w:t>ensihoito</w:t>
      </w:r>
      <w:r w:rsidR="00B67554">
        <w:t>henkilöstöä</w:t>
      </w:r>
      <w:r w:rsidR="00B67554" w:rsidRPr="00192B7F">
        <w:t xml:space="preserve"> </w:t>
      </w:r>
      <w:r w:rsidR="000B14D2">
        <w:t>(codeSystem</w:t>
      </w:r>
      <w:r>
        <w:t>: 1.2.246.537.6.3050) CD-tietotyypillä</w:t>
      </w:r>
    </w:p>
    <w:p w14:paraId="319EAAEB" w14:textId="205D9A38" w:rsidR="00F14767" w:rsidRDefault="00F14767" w:rsidP="00F14767">
      <w:pPr>
        <w:pStyle w:val="Snt1"/>
      </w:pPr>
      <w:r>
        <w:t>6. VAPAAEHTOINEN nolla tai yksi [0..1] entryRelationship</w:t>
      </w:r>
    </w:p>
    <w:p w14:paraId="2F0FCCC5" w14:textId="77777777" w:rsidR="00F14767" w:rsidRDefault="00F14767" w:rsidP="00F14767">
      <w:pPr>
        <w:pStyle w:val="Snt2"/>
      </w:pPr>
      <w:r>
        <w:t>a. PAKOLLINEN yksi [1..1] @typeCode=”COMP”</w:t>
      </w:r>
    </w:p>
    <w:p w14:paraId="0C2F5B6A" w14:textId="7E2E2282" w:rsidR="00F14767" w:rsidRDefault="00F14767" w:rsidP="00F14767">
      <w:pPr>
        <w:pStyle w:val="Snt2"/>
      </w:pPr>
      <w:r>
        <w:t xml:space="preserve">b. PAKOLLINEN yksi [1..1] </w:t>
      </w:r>
      <w:hyperlink w:anchor="_Neuvovan_defibrillaattorin_käyttö" w:history="1">
        <w:r w:rsidRPr="002F6A94">
          <w:rPr>
            <w:rStyle w:val="Hyperlinkki"/>
          </w:rPr>
          <w:t>Neuvovan defibrillaattorin käyttö</w:t>
        </w:r>
      </w:hyperlink>
      <w:r w:rsidRPr="00F14767">
        <w:t xml:space="preserve"> </w:t>
      </w:r>
      <w:r>
        <w:t>(606) observation</w:t>
      </w:r>
    </w:p>
    <w:bookmarkStart w:id="1048" w:name="_Neuvovan_defibrillaattorin_käyttö"/>
    <w:bookmarkEnd w:id="1048"/>
    <w:p w14:paraId="5DCA96C0" w14:textId="307F0457" w:rsidR="00F14767" w:rsidRDefault="00111FAA" w:rsidP="00F14767">
      <w:pPr>
        <w:pStyle w:val="Otsikko5"/>
      </w:pPr>
      <w:r>
        <w:fldChar w:fldCharType="begin"/>
      </w:r>
      <w:r>
        <w:instrText xml:space="preserve"> HYPERLINK  \l "_Elvytys_ennen_ensihoitoyksikköä" </w:instrText>
      </w:r>
      <w:r>
        <w:fldChar w:fldCharType="separate"/>
      </w:r>
      <w:bookmarkStart w:id="1049" w:name="_Toc494272988"/>
      <w:r w:rsidR="00F14767" w:rsidRPr="00111FAA">
        <w:rPr>
          <w:rStyle w:val="Hyperlinkki"/>
        </w:rPr>
        <w:t>Neuvovan defibrillaattorin käyttö</w:t>
      </w:r>
      <w:r>
        <w:fldChar w:fldCharType="end"/>
      </w:r>
      <w:r w:rsidR="00F14767">
        <w:t xml:space="preserve"> - observation</w:t>
      </w:r>
      <w:bookmarkEnd w:id="10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8C7B6F2" w14:textId="77777777" w:rsidTr="00627942">
        <w:tc>
          <w:tcPr>
            <w:tcW w:w="9236" w:type="dxa"/>
          </w:tcPr>
          <w:p w14:paraId="52EFE8ED" w14:textId="00C23C82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6D55B2B4" w14:textId="77777777" w:rsidR="00BB4A27" w:rsidRPr="00BB4A27" w:rsidRDefault="00BB4A27" w:rsidP="00F14767">
      <w:pPr>
        <w:pStyle w:val="Snt1"/>
        <w:rPr>
          <w:lang w:val="en-US"/>
        </w:rPr>
      </w:pPr>
    </w:p>
    <w:p w14:paraId="1339D039" w14:textId="77777777" w:rsidR="00F14767" w:rsidRDefault="00F14767" w:rsidP="00F14767">
      <w:pPr>
        <w:pStyle w:val="Snt1"/>
      </w:pPr>
      <w:r>
        <w:t>1. PAKOLLINEN yksi [1..1] @classCode="OBS" ja yksi [1..1] @moodCode="EVN"</w:t>
      </w:r>
    </w:p>
    <w:p w14:paraId="2BF5D60D" w14:textId="653A58F0" w:rsidR="00F14767" w:rsidRDefault="00F14767" w:rsidP="00F14767">
      <w:pPr>
        <w:pStyle w:val="Snt1"/>
      </w:pPr>
      <w:r>
        <w:t xml:space="preserve">2. PAKOLLINEN yksi [1..1] code/@code="606" Neuvovan defibrillaattorin käyttö </w:t>
      </w:r>
      <w:r w:rsidR="007B554A">
        <w:t xml:space="preserve">peruselvytyksessä </w:t>
      </w:r>
      <w:r w:rsidR="000B14D2">
        <w:t>(codeSystem</w:t>
      </w:r>
      <w:r>
        <w:t>: 1.2.246.537.6.12.2002.348)</w:t>
      </w:r>
    </w:p>
    <w:p w14:paraId="195EFF33" w14:textId="484ADB7F" w:rsidR="00FA2F92" w:rsidRDefault="00FA2F92" w:rsidP="00FA2F92">
      <w:pPr>
        <w:pStyle w:val="Snt1"/>
      </w:pPr>
      <w:r>
        <w:t>3. PAKOLLINEN yksi [1..1] text</w:t>
      </w:r>
    </w:p>
    <w:p w14:paraId="6C70F71B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4DFE914C" w14:textId="74205A79" w:rsidR="00F14767" w:rsidRDefault="00F14767" w:rsidP="00F14767">
      <w:pPr>
        <w:pStyle w:val="Snt1"/>
      </w:pPr>
      <w:r>
        <w:t xml:space="preserve">4. PAKOLLINEN yksi [1..1] value </w:t>
      </w:r>
      <w:r w:rsidR="007B554A">
        <w:t xml:space="preserve">Neuvovan defibrillaattorin käyttö peruselvytyksessä </w:t>
      </w:r>
      <w:r>
        <w:t xml:space="preserve">(606), arvo annetaan luokituksesta ENSIH – Neuvovan defibrillaattorin käyttö </w:t>
      </w:r>
      <w:r w:rsidR="000B14D2">
        <w:t>(codeSystem</w:t>
      </w:r>
      <w:r>
        <w:t>: 1.2.246.537.6.3051.2014) CD-tietotyypillä</w:t>
      </w:r>
    </w:p>
    <w:p w14:paraId="1471A7F5" w14:textId="220055F5" w:rsidR="00F14767" w:rsidRDefault="00F14767" w:rsidP="00F14767">
      <w:pPr>
        <w:pStyle w:val="Snt1"/>
      </w:pPr>
      <w:r>
        <w:t>5. VAPAAEHTOINEN nolla tai useampi [0..*]</w:t>
      </w:r>
      <w:r w:rsidR="00F70889">
        <w:t xml:space="preserve"> </w:t>
      </w:r>
      <w:r>
        <w:t>participant</w:t>
      </w:r>
    </w:p>
    <w:p w14:paraId="67451840" w14:textId="77777777" w:rsidR="00F14767" w:rsidRDefault="00F14767" w:rsidP="00F14767">
      <w:pPr>
        <w:pStyle w:val="Snt2"/>
      </w:pPr>
      <w:r w:rsidRPr="00125567">
        <w:t xml:space="preserve">a. </w:t>
      </w:r>
      <w:r>
        <w:t>PAKOLLINEN yksi [1..1] @typeCode=”RESP”</w:t>
      </w:r>
    </w:p>
    <w:p w14:paraId="60C03C92" w14:textId="77777777" w:rsidR="00F14767" w:rsidRDefault="00F14767" w:rsidP="00F14767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r>
        <w:t>participantRole</w:t>
      </w:r>
    </w:p>
    <w:p w14:paraId="49E08767" w14:textId="112E9D8E" w:rsidR="00F14767" w:rsidRPr="00125567" w:rsidRDefault="00F14767" w:rsidP="00F14767">
      <w:pPr>
        <w:pStyle w:val="Snt3"/>
      </w:pPr>
      <w:r>
        <w:t>b. PAKOLLINEN yksi [1..1] code Neuvovan defibrillaattorin käyttäjä peruselvytyksessä</w:t>
      </w:r>
      <w:r w:rsidRPr="00192B7F">
        <w:t xml:space="preserve"> </w:t>
      </w:r>
      <w:r>
        <w:t xml:space="preserve">(607), arvo annetaan luokituksesta ENSIH – </w:t>
      </w:r>
      <w:r w:rsidR="005E60FB">
        <w:t>Neuvovan defibrillaattorin käyttäjä</w:t>
      </w:r>
      <w:r w:rsidRPr="00192B7F">
        <w:t xml:space="preserve"> </w:t>
      </w:r>
      <w:r w:rsidR="000B14D2">
        <w:t>(codeSystem</w:t>
      </w:r>
      <w:r>
        <w:t>: 1.2.246.537.6.305</w:t>
      </w:r>
      <w:r w:rsidR="00600C35">
        <w:t>2</w:t>
      </w:r>
      <w:r>
        <w:t>) CD-tietotyypillä</w:t>
      </w:r>
    </w:p>
    <w:bookmarkStart w:id="1050" w:name="_Potilaan_elottomuuden_syy"/>
    <w:bookmarkEnd w:id="1050"/>
    <w:p w14:paraId="3C544BC2" w14:textId="3E027E05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1051" w:name="_Toc494272989"/>
      <w:r w:rsidR="00A54CC9" w:rsidRPr="00111FAA">
        <w:rPr>
          <w:rStyle w:val="Hyperlinkki"/>
        </w:rPr>
        <w:t>Potilaan elottomuuden syy</w:t>
      </w:r>
      <w:r>
        <w:fldChar w:fldCharType="end"/>
      </w:r>
      <w:r w:rsidR="00A54CC9">
        <w:t xml:space="preserve"> - observation</w:t>
      </w:r>
      <w:bookmarkEnd w:id="10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1991F43F" w14:textId="77777777" w:rsidTr="00627942">
        <w:tc>
          <w:tcPr>
            <w:tcW w:w="9236" w:type="dxa"/>
          </w:tcPr>
          <w:p w14:paraId="05B55BDE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97EB7E" w14:textId="77777777" w:rsidR="00BB4A27" w:rsidRPr="00BB4A27" w:rsidRDefault="00BB4A27" w:rsidP="00BD6AA1">
      <w:pPr>
        <w:pStyle w:val="Snt1"/>
        <w:rPr>
          <w:lang w:val="en-US"/>
        </w:rPr>
      </w:pPr>
    </w:p>
    <w:p w14:paraId="43E4B0A0" w14:textId="77777777" w:rsidR="00BD6AA1" w:rsidRDefault="00BD6AA1" w:rsidP="00BD6AA1">
      <w:pPr>
        <w:pStyle w:val="Snt1"/>
      </w:pPr>
      <w:r>
        <w:t>1. PAKOLLINEN yksi [1..1] @classCode="OBS" ja yksi [1..1] @moodCode="EVN"</w:t>
      </w:r>
    </w:p>
    <w:p w14:paraId="3758CE01" w14:textId="54D78803" w:rsidR="00BD6AA1" w:rsidRDefault="00BD6AA1" w:rsidP="00BD6AA1">
      <w:pPr>
        <w:pStyle w:val="Snt1"/>
      </w:pPr>
      <w:r>
        <w:t xml:space="preserve">2. PAKOLLINEN yksi [1..1] code/@code="608" Potilaan elottomuuden syy </w:t>
      </w:r>
      <w:r w:rsidR="000B14D2">
        <w:t>(codeSystem</w:t>
      </w:r>
      <w:r>
        <w:t>: 1.2.246.537.6.12.2002.348)</w:t>
      </w:r>
    </w:p>
    <w:p w14:paraId="7AD35FD0" w14:textId="4F5EE1EB" w:rsidR="00FA2F92" w:rsidRDefault="00FA2F92" w:rsidP="00FA2F92">
      <w:pPr>
        <w:pStyle w:val="Snt1"/>
      </w:pPr>
      <w:r>
        <w:t>3. PAKOLLINEN yksi [1..1] text</w:t>
      </w:r>
    </w:p>
    <w:p w14:paraId="1A0FB61C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16890299" w14:textId="202D9AC3" w:rsidR="00BD6AA1" w:rsidRDefault="00BD6AA1" w:rsidP="00BD6AA1">
      <w:pPr>
        <w:pStyle w:val="Snt1"/>
      </w:pPr>
      <w:r>
        <w:t xml:space="preserve">4. PAKOLLINEN yksi [1..1] value Potilaan elottomuuden syy (608), arvo annetaan luokituksesta ENSIH – Potilaan elottomuuden syy </w:t>
      </w:r>
      <w:r w:rsidR="000B14D2">
        <w:t>(codeSystem</w:t>
      </w:r>
      <w:r>
        <w:t>: 1.2.246.537.6.3053.2014) CD-tietotyypillä</w:t>
      </w:r>
    </w:p>
    <w:bookmarkStart w:id="1052" w:name="_Hoitoelvytyksen_toteuttaminen_-"/>
    <w:bookmarkEnd w:id="1052"/>
    <w:p w14:paraId="232D4EB8" w14:textId="1970E77B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1053" w:name="_Toc494272990"/>
      <w:r w:rsidR="00A54CC9" w:rsidRPr="00111FAA">
        <w:rPr>
          <w:rStyle w:val="Hyperlinkki"/>
        </w:rPr>
        <w:t>Hoitoelvytyksen toteuttaminen</w:t>
      </w:r>
      <w:r>
        <w:fldChar w:fldCharType="end"/>
      </w:r>
      <w:r w:rsidR="00A54CC9">
        <w:t xml:space="preserve"> - observation</w:t>
      </w:r>
      <w:bookmarkEnd w:id="10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2F15FED6" w14:textId="77777777" w:rsidTr="00627942">
        <w:tc>
          <w:tcPr>
            <w:tcW w:w="9236" w:type="dxa"/>
          </w:tcPr>
          <w:p w14:paraId="0BD96C22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0F53C8E4" w14:textId="77777777" w:rsidR="00BB4A27" w:rsidRPr="00BB4A27" w:rsidRDefault="00BB4A27" w:rsidP="002F779C">
      <w:pPr>
        <w:pStyle w:val="Snt1"/>
        <w:rPr>
          <w:lang w:val="en-US"/>
        </w:rPr>
      </w:pPr>
    </w:p>
    <w:p w14:paraId="72BBA4CA" w14:textId="77777777" w:rsidR="002F779C" w:rsidRDefault="002F779C" w:rsidP="002F779C">
      <w:pPr>
        <w:pStyle w:val="Snt1"/>
      </w:pPr>
      <w:r>
        <w:t>1. PAKOLLINEN yksi [1..1] @classCode="OBS" ja yksi [1..1] @moodCode="EVN"</w:t>
      </w:r>
    </w:p>
    <w:p w14:paraId="23ADC342" w14:textId="068B1EB9" w:rsidR="002F779C" w:rsidRDefault="002F779C" w:rsidP="002F779C">
      <w:pPr>
        <w:pStyle w:val="Snt1"/>
      </w:pPr>
      <w:r>
        <w:t xml:space="preserve">2. PAKOLLINEN yksi [1..1] code/@code="609" Hoitoelvytyksen toteuttaminen </w:t>
      </w:r>
      <w:r w:rsidR="000B14D2">
        <w:t>(codeSystem</w:t>
      </w:r>
      <w:r>
        <w:t>: 1.2.246.537.6.12.2002.348)</w:t>
      </w:r>
    </w:p>
    <w:p w14:paraId="060DE332" w14:textId="57862B6E" w:rsidR="00FA2F92" w:rsidRDefault="00FA2F92" w:rsidP="00FA2F92">
      <w:pPr>
        <w:pStyle w:val="Snt1"/>
      </w:pPr>
      <w:r>
        <w:t>3. PAKOLLINEN yksi [1..1] text</w:t>
      </w:r>
    </w:p>
    <w:p w14:paraId="5DD19B14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19EDBE1A" w14:textId="33391581" w:rsidR="002F779C" w:rsidRDefault="002F779C" w:rsidP="002F779C">
      <w:pPr>
        <w:pStyle w:val="Snt1"/>
      </w:pPr>
      <w:r>
        <w:t xml:space="preserve">4. PAKOLLINEN yksi [1..1] value Hoitoelvytyksen toteuttaminen (609), arvo annetaan luokituksesta ENSIH – Hoitoelvytyksen toteuttaminen </w:t>
      </w:r>
      <w:r w:rsidR="000B14D2">
        <w:t>(codeSystem</w:t>
      </w:r>
      <w:r>
        <w:t>: 1.2.246.537.6.3054.2014) CD-tietotyypillä</w:t>
      </w:r>
    </w:p>
    <w:p w14:paraId="1C31B5B9" w14:textId="4529F09D" w:rsidR="00A54CC9" w:rsidRDefault="002F779C" w:rsidP="00A54CC9">
      <w:pPr>
        <w:pStyle w:val="Snt1"/>
      </w:pPr>
      <w:r>
        <w:t xml:space="preserve">5. VAPAAEHTOINEN nolla tai yksi [0..1] methodCode Hoitoelvytyksen tarkennus (610), arvo annetaan luokituksesta ENSIH – Hoitoelvytyksen tarkennus </w:t>
      </w:r>
      <w:r w:rsidR="000B14D2">
        <w:t>(codeSystem</w:t>
      </w:r>
      <w:r>
        <w:t>: 1.2.246.537.6.3055.2014) CE-tietotyypillä</w:t>
      </w:r>
    </w:p>
    <w:p w14:paraId="4666AD96" w14:textId="77777777" w:rsidR="00186242" w:rsidRDefault="00186242" w:rsidP="00A54CC9">
      <w:pPr>
        <w:pStyle w:val="Snt1"/>
      </w:pPr>
    </w:p>
    <w:p w14:paraId="6C1E21CA" w14:textId="75D8191A" w:rsidR="00186242" w:rsidRPr="00A54CC9" w:rsidRDefault="00186242" w:rsidP="00A54CC9">
      <w:pPr>
        <w:pStyle w:val="Snt1"/>
      </w:pPr>
      <w:r>
        <w:t>Toteutusohje: Hoitoelvytyksen tarkennus (610) on tietosisällössä toistuva. Skeemassa methodCode ei ole toistuva, joten toistuma toteutetaan toistamalla koko component.observation –rakennetta.</w:t>
      </w:r>
    </w:p>
    <w:bookmarkStart w:id="1054" w:name="_Jäähdytyshoito_-_observation"/>
    <w:bookmarkEnd w:id="1054"/>
    <w:p w14:paraId="1A3E1DE2" w14:textId="72204B9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1055" w:name="_Toc494272991"/>
      <w:r w:rsidR="00A54CC9" w:rsidRPr="00111FAA">
        <w:rPr>
          <w:rStyle w:val="Hyperlinkki"/>
        </w:rPr>
        <w:t>Jäähdytyshoito</w:t>
      </w:r>
      <w:r>
        <w:fldChar w:fldCharType="end"/>
      </w:r>
      <w:r w:rsidR="00A54CC9">
        <w:t xml:space="preserve"> - observation</w:t>
      </w:r>
      <w:bookmarkEnd w:id="105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1794EA5F" w14:textId="77777777" w:rsidTr="00627942">
        <w:tc>
          <w:tcPr>
            <w:tcW w:w="9236" w:type="dxa"/>
          </w:tcPr>
          <w:p w14:paraId="4FAF6A7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79DE3134" w14:textId="77777777" w:rsidR="00BB4A27" w:rsidRPr="00BB4A27" w:rsidRDefault="00BB4A27" w:rsidP="00F644E6">
      <w:pPr>
        <w:pStyle w:val="Snt1"/>
        <w:rPr>
          <w:lang w:val="en-US"/>
        </w:rPr>
      </w:pPr>
    </w:p>
    <w:p w14:paraId="5975C761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66EB44D" w14:textId="30B47F34" w:rsidR="00F644E6" w:rsidRDefault="00F644E6" w:rsidP="00F644E6">
      <w:pPr>
        <w:pStyle w:val="Snt1"/>
      </w:pPr>
      <w:r>
        <w:t xml:space="preserve">2. PAKOLLINEN yksi [1..1] code/@code="611" Jäähdytyshoito </w:t>
      </w:r>
      <w:r w:rsidR="000B14D2">
        <w:t>(codeSystem</w:t>
      </w:r>
      <w:r>
        <w:t>: 1.2.246.537.6.12.2002.348)</w:t>
      </w:r>
    </w:p>
    <w:p w14:paraId="513CF21A" w14:textId="75D9E44D" w:rsidR="00FA2F92" w:rsidRDefault="00FA2F92" w:rsidP="00FA2F92">
      <w:pPr>
        <w:pStyle w:val="Snt1"/>
      </w:pPr>
      <w:r>
        <w:t>3. PAKOLLINEN yksi [1..1] text</w:t>
      </w:r>
    </w:p>
    <w:p w14:paraId="2A20B2CD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F005381" w14:textId="2B02AF98" w:rsidR="00F644E6" w:rsidRDefault="00F644E6" w:rsidP="00F644E6">
      <w:pPr>
        <w:pStyle w:val="Snt1"/>
      </w:pPr>
      <w:r>
        <w:t>4. PAKOLLINEN yksi [1..1] value Jäähdytyshoito (611), arvo annetaan BL-tietotyypillä</w:t>
      </w:r>
    </w:p>
    <w:bookmarkStart w:id="1056" w:name="_Primaarirytmi_-_observation"/>
    <w:bookmarkEnd w:id="1056"/>
    <w:p w14:paraId="37FB116E" w14:textId="26287DBC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1057" w:name="_Toc494272992"/>
      <w:r w:rsidR="00A54CC9" w:rsidRPr="00111FAA">
        <w:rPr>
          <w:rStyle w:val="Hyperlinkki"/>
        </w:rPr>
        <w:t>Primaarirytmi</w:t>
      </w:r>
      <w:r>
        <w:fldChar w:fldCharType="end"/>
      </w:r>
      <w:r w:rsidR="00A54CC9">
        <w:t xml:space="preserve"> - observation</w:t>
      </w:r>
      <w:bookmarkEnd w:id="105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630F1BFE" w14:textId="77777777" w:rsidTr="00627942">
        <w:tc>
          <w:tcPr>
            <w:tcW w:w="9236" w:type="dxa"/>
          </w:tcPr>
          <w:p w14:paraId="3871066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6EFF163" w14:textId="77777777" w:rsidR="00BB4A27" w:rsidRPr="00BB4A27" w:rsidRDefault="00BB4A27" w:rsidP="00F644E6">
      <w:pPr>
        <w:pStyle w:val="Snt1"/>
        <w:rPr>
          <w:lang w:val="en-US"/>
        </w:rPr>
      </w:pPr>
    </w:p>
    <w:p w14:paraId="5EADB791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4968112A" w14:textId="42F99CEA" w:rsidR="00F644E6" w:rsidRDefault="00F644E6" w:rsidP="00F644E6">
      <w:pPr>
        <w:pStyle w:val="Snt1"/>
      </w:pPr>
      <w:r>
        <w:t xml:space="preserve">2. PAKOLLINEN yksi [1..1] code/@code="612" </w:t>
      </w:r>
      <w:r w:rsidRPr="00F644E6">
        <w:t>Primaarirytmi</w:t>
      </w:r>
      <w:r>
        <w:t xml:space="preserve"> </w:t>
      </w:r>
      <w:r w:rsidR="000B14D2">
        <w:t>(codeSystem</w:t>
      </w:r>
      <w:r>
        <w:t>: 1.2.246.537.6.12.2002.348)</w:t>
      </w:r>
    </w:p>
    <w:p w14:paraId="5D465A93" w14:textId="77777777" w:rsidR="00FA2F92" w:rsidRDefault="00FA2F92" w:rsidP="00FA2F92">
      <w:pPr>
        <w:pStyle w:val="Snt1"/>
      </w:pPr>
      <w:r>
        <w:t>3. PAKOLLINEN yksi [1..1] text</w:t>
      </w:r>
    </w:p>
    <w:p w14:paraId="6F0D9DE1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6D86491B" w14:textId="5BFA032C" w:rsidR="00F644E6" w:rsidRDefault="00F644E6" w:rsidP="00F644E6">
      <w:pPr>
        <w:pStyle w:val="Snt1"/>
      </w:pPr>
      <w:r>
        <w:t xml:space="preserve">4. PAKOLLINEN yksi [1..1] value </w:t>
      </w:r>
      <w:r w:rsidRPr="00F644E6">
        <w:t>Primaarirytmi</w:t>
      </w:r>
      <w:r>
        <w:t xml:space="preserve"> (612), arvo annetaan luokituksesta ENSIH – </w:t>
      </w:r>
      <w:r w:rsidRPr="00F644E6">
        <w:t>Primaarirytmi</w:t>
      </w:r>
      <w:r>
        <w:t xml:space="preserve"> </w:t>
      </w:r>
      <w:r w:rsidR="000B14D2">
        <w:t>(codeSystem</w:t>
      </w:r>
      <w:r>
        <w:t>: 1.2.246.537.6.3056.2014) CD-tietotyypillä</w:t>
      </w:r>
    </w:p>
    <w:bookmarkStart w:id="1058" w:name="_Potilaan_elvytyksen_lopputulos"/>
    <w:bookmarkEnd w:id="1058"/>
    <w:p w14:paraId="3441F089" w14:textId="35439F3D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1059" w:name="_Toc494272993"/>
      <w:r w:rsidR="00A54CC9" w:rsidRPr="00111FAA">
        <w:rPr>
          <w:rStyle w:val="Hyperlinkki"/>
        </w:rPr>
        <w:t>Potilaan elvytyksen lopputulos</w:t>
      </w:r>
      <w:r>
        <w:fldChar w:fldCharType="end"/>
      </w:r>
      <w:r w:rsidR="00A54CC9">
        <w:t xml:space="preserve"> - observation</w:t>
      </w:r>
      <w:bookmarkEnd w:id="10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68EF8A24" w14:textId="77777777" w:rsidTr="00627942">
        <w:tc>
          <w:tcPr>
            <w:tcW w:w="9236" w:type="dxa"/>
          </w:tcPr>
          <w:p w14:paraId="0CF688E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5B1CE2B" w14:textId="77777777" w:rsidR="00BB4A27" w:rsidRPr="00BB4A27" w:rsidRDefault="00BB4A27" w:rsidP="00F644E6">
      <w:pPr>
        <w:pStyle w:val="Snt1"/>
        <w:rPr>
          <w:lang w:val="en-US"/>
        </w:rPr>
      </w:pPr>
    </w:p>
    <w:p w14:paraId="50A9BF88" w14:textId="77777777" w:rsidR="00F644E6" w:rsidRDefault="00F644E6" w:rsidP="00F644E6">
      <w:pPr>
        <w:pStyle w:val="Snt1"/>
      </w:pPr>
      <w:r>
        <w:t>1. PAKOLLINEN yksi [1..1] @classCode="OBS" ja yksi [1..1] @moodCode="EVN"</w:t>
      </w:r>
    </w:p>
    <w:p w14:paraId="1B259BA0" w14:textId="5FEFB102" w:rsidR="00F644E6" w:rsidRDefault="00F644E6" w:rsidP="00F644E6">
      <w:pPr>
        <w:pStyle w:val="Snt1"/>
      </w:pPr>
      <w:r>
        <w:t xml:space="preserve">2. PAKOLLINEN yksi [1..1] code/@code="613" </w:t>
      </w:r>
      <w:r w:rsidRPr="00F644E6">
        <w:t>Potilaan elvytyksen lopputulos</w:t>
      </w:r>
      <w:r>
        <w:t xml:space="preserve"> </w:t>
      </w:r>
      <w:r w:rsidR="000B14D2">
        <w:t>(codeSystem</w:t>
      </w:r>
      <w:r>
        <w:t>: 1.2.246.537.6.12.2002.348)</w:t>
      </w:r>
    </w:p>
    <w:p w14:paraId="786EB0D4" w14:textId="77777777" w:rsidR="00FA2F92" w:rsidRDefault="00FA2F92" w:rsidP="00FA2F92">
      <w:pPr>
        <w:pStyle w:val="Snt1"/>
      </w:pPr>
      <w:r>
        <w:t>3. PAKOLLINEN yksi [1..1] text</w:t>
      </w:r>
    </w:p>
    <w:p w14:paraId="4982AB07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492D52B" w14:textId="3C54FD5D" w:rsidR="00F644E6" w:rsidRDefault="00F644E6" w:rsidP="00F644E6">
      <w:pPr>
        <w:pStyle w:val="Snt1"/>
      </w:pPr>
      <w:r>
        <w:t xml:space="preserve">4. PAKOLLINEN yksi [1..1] value </w:t>
      </w:r>
      <w:r w:rsidRPr="00F644E6">
        <w:t>Potilaan elvytyksen lopputulos</w:t>
      </w:r>
      <w:r>
        <w:t xml:space="preserve"> (613), arvo annetaan luokituksesta ENSIH – </w:t>
      </w:r>
      <w:r w:rsidRPr="00F644E6">
        <w:t>Potilaan elvytyksen lopputulos</w:t>
      </w:r>
      <w:r>
        <w:t xml:space="preserve"> </w:t>
      </w:r>
      <w:r w:rsidR="000B14D2">
        <w:t>(codeSystem</w:t>
      </w:r>
      <w:r>
        <w:t>: 1.2.246.537.6.3057.2014) CD-tietotyypillä</w:t>
      </w:r>
    </w:p>
    <w:bookmarkStart w:id="1060" w:name="_Spontaanin_verenkierron_palautumine"/>
    <w:bookmarkEnd w:id="1060"/>
    <w:p w14:paraId="530B7B63" w14:textId="2009C88B" w:rsidR="00A54CC9" w:rsidRDefault="00111FAA" w:rsidP="00A54CC9">
      <w:pPr>
        <w:pStyle w:val="Otsikko4"/>
      </w:pPr>
      <w:r>
        <w:lastRenderedPageBreak/>
        <w:fldChar w:fldCharType="begin"/>
      </w:r>
      <w:r>
        <w:instrText xml:space="preserve"> HYPERLINK  \l "_Potilaan_elvytys_–" </w:instrText>
      </w:r>
      <w:r>
        <w:fldChar w:fldCharType="separate"/>
      </w:r>
      <w:bookmarkStart w:id="1061" w:name="_Toc494272994"/>
      <w:r w:rsidR="00A54CC9" w:rsidRPr="00111FAA">
        <w:rPr>
          <w:rStyle w:val="Hyperlinkki"/>
        </w:rPr>
        <w:t>Spontaanin verenkierron palautuminen</w:t>
      </w:r>
      <w:r>
        <w:fldChar w:fldCharType="end"/>
      </w:r>
      <w:r w:rsidR="00A54CC9">
        <w:t xml:space="preserve"> - observation</w:t>
      </w:r>
      <w:bookmarkEnd w:id="10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1591F2D" w14:textId="77777777" w:rsidTr="00627942">
        <w:tc>
          <w:tcPr>
            <w:tcW w:w="9236" w:type="dxa"/>
          </w:tcPr>
          <w:p w14:paraId="526D977B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8938110" w14:textId="77777777" w:rsidR="00BB4A27" w:rsidRPr="00BB4A27" w:rsidRDefault="00BB4A27" w:rsidP="00D23BA6">
      <w:pPr>
        <w:pStyle w:val="Snt1"/>
        <w:rPr>
          <w:lang w:val="en-US"/>
        </w:rPr>
      </w:pPr>
    </w:p>
    <w:p w14:paraId="01CB060F" w14:textId="77777777" w:rsidR="00D23BA6" w:rsidRDefault="00D23BA6" w:rsidP="00D23BA6">
      <w:pPr>
        <w:pStyle w:val="Snt1"/>
      </w:pPr>
      <w:r>
        <w:t>1. PAKOLLINEN yksi [1..1] @classCode="OBS" ja yksi [1..1] @moodCode="EVN"</w:t>
      </w:r>
    </w:p>
    <w:p w14:paraId="64B416A8" w14:textId="715A91CD" w:rsidR="00D23BA6" w:rsidRDefault="00D23BA6" w:rsidP="00D23BA6">
      <w:pPr>
        <w:pStyle w:val="Snt1"/>
      </w:pPr>
      <w:r>
        <w:t>2. PAKOLLINEN yksi [1..1] code/@code="61</w:t>
      </w:r>
      <w:r w:rsidR="00904856">
        <w:t>4</w:t>
      </w:r>
      <w:r>
        <w:t xml:space="preserve">" </w:t>
      </w:r>
      <w:r w:rsidRPr="00D23BA6">
        <w:t xml:space="preserve">Spontaanin verenkierron palautuminen </w:t>
      </w:r>
      <w:r w:rsidR="000B14D2">
        <w:t>(codeSystem</w:t>
      </w:r>
      <w:r>
        <w:t>: 1.2.246.537.6.12.2002.348)</w:t>
      </w:r>
    </w:p>
    <w:p w14:paraId="34E808AE" w14:textId="77777777" w:rsidR="00FA2F92" w:rsidRDefault="00FA2F92" w:rsidP="00FA2F92">
      <w:pPr>
        <w:pStyle w:val="Snt1"/>
      </w:pPr>
      <w:r>
        <w:t>3. PAKOLLINEN yksi [1..1] text</w:t>
      </w:r>
    </w:p>
    <w:p w14:paraId="44A1CC95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7A8971AF" w14:textId="3F89DC57" w:rsidR="00A54CC9" w:rsidRPr="00A54CC9" w:rsidRDefault="00D23BA6" w:rsidP="00A54CC9">
      <w:pPr>
        <w:pStyle w:val="Snt1"/>
      </w:pPr>
      <w:r>
        <w:t xml:space="preserve">4. PAKOLLINEN yksi [1..1] value </w:t>
      </w:r>
      <w:r w:rsidRPr="00D23BA6">
        <w:t xml:space="preserve">Spontaanin verenkierron palautuminen </w:t>
      </w:r>
      <w:r>
        <w:t xml:space="preserve">(614), arvo annetaan luokituksesta ENSIH – </w:t>
      </w:r>
      <w:r w:rsidRPr="00D23BA6">
        <w:t xml:space="preserve">Spontaanin verenkierron palautuminen </w:t>
      </w:r>
      <w:r w:rsidR="000B14D2">
        <w:t>(codeSystem</w:t>
      </w:r>
      <w:r>
        <w:t>: 1.2.246.537.6.3058.2014) CD-tietotyypillä</w:t>
      </w:r>
    </w:p>
    <w:bookmarkStart w:id="1062" w:name="_EKG-löydös_jatkohoitoon_luovuttaess"/>
    <w:bookmarkEnd w:id="1062"/>
    <w:p w14:paraId="015290EA" w14:textId="721CF404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1063" w:name="_Toc494272995"/>
      <w:r w:rsidR="00A54CC9" w:rsidRPr="00111FAA">
        <w:rPr>
          <w:rStyle w:val="Hyperlinkki"/>
        </w:rPr>
        <w:t>EKG-löydös jatkohoitoon luovuttaessa</w:t>
      </w:r>
      <w:r>
        <w:fldChar w:fldCharType="end"/>
      </w:r>
      <w:r w:rsidR="00A54CC9">
        <w:t xml:space="preserve"> - observation</w:t>
      </w:r>
      <w:bookmarkEnd w:id="106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2AB46DB2" w14:textId="77777777" w:rsidTr="00627942">
        <w:tc>
          <w:tcPr>
            <w:tcW w:w="9236" w:type="dxa"/>
          </w:tcPr>
          <w:p w14:paraId="60D37175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30DE4DA" w14:textId="77777777" w:rsidR="00BB4A27" w:rsidRPr="00BB4A27" w:rsidRDefault="00BB4A27" w:rsidP="0035685E">
      <w:pPr>
        <w:pStyle w:val="Snt1"/>
        <w:rPr>
          <w:lang w:val="en-US"/>
        </w:rPr>
      </w:pPr>
    </w:p>
    <w:p w14:paraId="5BCD47FD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6D4F8B86" w14:textId="16EA3C3B" w:rsidR="0035685E" w:rsidRDefault="0035685E" w:rsidP="0035685E">
      <w:pPr>
        <w:pStyle w:val="Snt1"/>
      </w:pPr>
      <w:r>
        <w:t>2. PAKOLLINEN yksi [1..1] code/@code="615" EKG-löydös jatkohoitoon luovuttaessa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0E325403" w14:textId="77777777" w:rsidR="00FA2F92" w:rsidRDefault="00FA2F92" w:rsidP="00FA2F92">
      <w:pPr>
        <w:pStyle w:val="Snt1"/>
      </w:pPr>
      <w:r>
        <w:t>3. PAKOLLINEN yksi [1..1] text</w:t>
      </w:r>
    </w:p>
    <w:p w14:paraId="3BCDAF70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211B9867" w14:textId="56B3A34C" w:rsidR="0035685E" w:rsidRPr="00A54CC9" w:rsidRDefault="0035685E" w:rsidP="0035685E">
      <w:pPr>
        <w:pStyle w:val="Snt1"/>
      </w:pPr>
      <w:r>
        <w:t>4. PAKOLLINEN yksi tai useampi [1..*] value EKG-löydös jatkohoitoon luovuttaessa</w:t>
      </w:r>
      <w:r w:rsidRPr="00D23BA6">
        <w:t xml:space="preserve"> </w:t>
      </w:r>
      <w:r>
        <w:t>(615), arvo annetaan luokituksesta ENSIH – EKG-löydös</w:t>
      </w:r>
      <w:r w:rsidRPr="00D23BA6">
        <w:t xml:space="preserve"> </w:t>
      </w:r>
      <w:r w:rsidR="000B14D2">
        <w:t>(codeSystem</w:t>
      </w:r>
      <w:r>
        <w:t>: 1.2.246.537.6.3041.2014) CD-tietotyypillä</w:t>
      </w:r>
    </w:p>
    <w:bookmarkStart w:id="1064" w:name="_Potilaan_elvytyksen_lopettamisen"/>
    <w:bookmarkEnd w:id="1064"/>
    <w:p w14:paraId="3D5C56CD" w14:textId="5EF3F88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1065" w:name="_Toc494272996"/>
      <w:r w:rsidR="00A54CC9" w:rsidRPr="00111FAA">
        <w:rPr>
          <w:rStyle w:val="Hyperlinkki"/>
        </w:rPr>
        <w:t>Potilaan elvytyksen lopettamisen syy</w:t>
      </w:r>
      <w:r>
        <w:fldChar w:fldCharType="end"/>
      </w:r>
      <w:r w:rsidR="00A54CC9">
        <w:t xml:space="preserve"> - observation</w:t>
      </w:r>
      <w:bookmarkEnd w:id="10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B9D1B6C" w14:textId="77777777" w:rsidTr="00627942">
        <w:tc>
          <w:tcPr>
            <w:tcW w:w="9236" w:type="dxa"/>
          </w:tcPr>
          <w:p w14:paraId="3FA943DC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66E1177C" w14:textId="77777777" w:rsidR="00BB4A27" w:rsidRPr="00BB4A27" w:rsidRDefault="00BB4A27" w:rsidP="0035685E">
      <w:pPr>
        <w:pStyle w:val="Snt1"/>
        <w:rPr>
          <w:lang w:val="en-US"/>
        </w:rPr>
      </w:pPr>
    </w:p>
    <w:p w14:paraId="30C7D8F1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7DDA686B" w14:textId="5A98BA3E" w:rsidR="0035685E" w:rsidRDefault="0035685E" w:rsidP="0035685E">
      <w:pPr>
        <w:pStyle w:val="Snt1"/>
      </w:pPr>
      <w:r>
        <w:t>2. PAKOLLINEN yksi [1..1] code/@code="617" Potilaan elvytyksen lopettamisen syy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5CD025F1" w14:textId="77777777" w:rsidR="00FA2F92" w:rsidRDefault="00FA2F92" w:rsidP="00FA2F92">
      <w:pPr>
        <w:pStyle w:val="Snt1"/>
      </w:pPr>
      <w:r>
        <w:t>3. PAKOLLINEN yksi [1..1] text</w:t>
      </w:r>
    </w:p>
    <w:p w14:paraId="384C689E" w14:textId="77777777" w:rsidR="00FA2F92" w:rsidRPr="00770C6A" w:rsidRDefault="00FA2F92" w:rsidP="00FA2F92">
      <w:pPr>
        <w:pStyle w:val="Snt2"/>
      </w:pPr>
      <w:r>
        <w:t>a. PAKOLLINEN yksi [1..1] reference/@value, viitattavan näyttömuoto-osion xml-ID annetaan II-tietotyypillä</w:t>
      </w:r>
    </w:p>
    <w:p w14:paraId="72411AC5" w14:textId="1CF6454F" w:rsidR="0035685E" w:rsidRDefault="0035685E" w:rsidP="0035685E">
      <w:pPr>
        <w:pStyle w:val="Snt1"/>
      </w:pPr>
      <w:r>
        <w:t>4. PAKOLLINEN yksi [1..1] statusCode/@code=</w:t>
      </w:r>
      <w:r w:rsidR="00AC5596">
        <w:t>”</w:t>
      </w:r>
      <w:r>
        <w:t>aborted”</w:t>
      </w:r>
    </w:p>
    <w:p w14:paraId="46ACF5F8" w14:textId="5964CD26" w:rsidR="0035685E" w:rsidRDefault="0035685E" w:rsidP="0035685E">
      <w:pPr>
        <w:pStyle w:val="Snt1"/>
      </w:pPr>
      <w:r>
        <w:t>5.</w:t>
      </w:r>
      <w:r w:rsidR="00AC5596">
        <w:t xml:space="preserve"> PAKOLLINEN yksi [1..1] effectiveTime</w:t>
      </w:r>
    </w:p>
    <w:p w14:paraId="0B1F14AF" w14:textId="161A3543" w:rsidR="00AC5596" w:rsidRDefault="00AC5596" w:rsidP="00AC5596">
      <w:pPr>
        <w:pStyle w:val="Snt2"/>
      </w:pPr>
      <w:r>
        <w:t>a. PAKOLLINEN yksi [1..1] high/@value Potilaan elvytyksen lopettamisen aika (616), arvo annetaan minuutin tarkkuudella TS-tietotyypillä</w:t>
      </w:r>
    </w:p>
    <w:p w14:paraId="6A9A5EA1" w14:textId="66690C0E" w:rsidR="0035685E" w:rsidRPr="00A54CC9" w:rsidRDefault="00AC5596" w:rsidP="0035685E">
      <w:pPr>
        <w:pStyle w:val="Snt1"/>
      </w:pPr>
      <w:r>
        <w:t>6</w:t>
      </w:r>
      <w:r w:rsidR="0035685E">
        <w:t xml:space="preserve">. PAKOLLINEN yksi [1..1] value </w:t>
      </w:r>
      <w:r>
        <w:t>Potilaan elvytyksen lopettamisen syy</w:t>
      </w:r>
      <w:r w:rsidR="0035685E" w:rsidRPr="00D23BA6">
        <w:t xml:space="preserve"> </w:t>
      </w:r>
      <w:r w:rsidR="0035685E">
        <w:t>(61</w:t>
      </w:r>
      <w:r>
        <w:t>7</w:t>
      </w:r>
      <w:r w:rsidR="0035685E">
        <w:t>), arvo annetaan luokituksesta ENSIH – Elvytyksen lopettamisen syy</w:t>
      </w:r>
      <w:r w:rsidR="0035685E" w:rsidRPr="00D23BA6">
        <w:t xml:space="preserve"> </w:t>
      </w:r>
      <w:r w:rsidR="000B14D2">
        <w:t>(codeSystem</w:t>
      </w:r>
      <w:r w:rsidR="0035685E">
        <w:t>: 1.2.246.537.6.3059.2014) CD-tietotyypillä</w:t>
      </w:r>
    </w:p>
    <w:bookmarkStart w:id="1066" w:name="_Elvytystiedon_puuttumisen_perustelu"/>
    <w:bookmarkEnd w:id="1066"/>
    <w:p w14:paraId="203ABFEE" w14:textId="7DD74128" w:rsidR="00A54CC9" w:rsidRDefault="00111FAA" w:rsidP="00A54CC9">
      <w:pPr>
        <w:pStyle w:val="Otsikko4"/>
      </w:pPr>
      <w:r>
        <w:fldChar w:fldCharType="begin"/>
      </w:r>
      <w:r>
        <w:instrText xml:space="preserve"> HYPERLINK  \l "_Potilaan_elvytys_–" </w:instrText>
      </w:r>
      <w:r>
        <w:fldChar w:fldCharType="separate"/>
      </w:r>
      <w:bookmarkStart w:id="1067" w:name="_Toc494272997"/>
      <w:r w:rsidR="00A54CC9" w:rsidRPr="00111FAA">
        <w:rPr>
          <w:rStyle w:val="Hyperlinkki"/>
        </w:rPr>
        <w:t>Elvytystiedon puuttumisen perustelu</w:t>
      </w:r>
      <w:r>
        <w:fldChar w:fldCharType="end"/>
      </w:r>
      <w:r w:rsidR="00A54CC9">
        <w:t xml:space="preserve"> - observation</w:t>
      </w:r>
      <w:bookmarkEnd w:id="10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77224128" w14:textId="77777777" w:rsidTr="00627942">
        <w:tc>
          <w:tcPr>
            <w:tcW w:w="9236" w:type="dxa"/>
          </w:tcPr>
          <w:p w14:paraId="7E7C06EA" w14:textId="77777777" w:rsidR="00BB4A27" w:rsidRPr="00C51DBD" w:rsidRDefault="00BB4A27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531E988" w14:textId="77777777" w:rsidR="00BB4A27" w:rsidRPr="00BB4A27" w:rsidRDefault="00BB4A27" w:rsidP="0035685E">
      <w:pPr>
        <w:pStyle w:val="Snt1"/>
        <w:rPr>
          <w:lang w:val="en-US"/>
        </w:rPr>
      </w:pPr>
    </w:p>
    <w:p w14:paraId="62DD139E" w14:textId="77777777" w:rsidR="0035685E" w:rsidRDefault="0035685E" w:rsidP="0035685E">
      <w:pPr>
        <w:pStyle w:val="Snt1"/>
      </w:pPr>
      <w:r>
        <w:t>1. PAKOLLINEN yksi [1..1] @classCode="OBS" ja yksi [1..1] @moodCode="EVN"</w:t>
      </w:r>
    </w:p>
    <w:p w14:paraId="5646852A" w14:textId="16E871D6" w:rsidR="0035685E" w:rsidRDefault="0035685E" w:rsidP="0035685E">
      <w:pPr>
        <w:pStyle w:val="Snt1"/>
      </w:pPr>
      <w:r>
        <w:t>2. PAKOLLINEN yksi [1..1] code/@code="618" Elvytystiedon puuttumisen perustelu</w:t>
      </w:r>
      <w:r w:rsidRPr="00D23BA6">
        <w:t xml:space="preserve"> </w:t>
      </w:r>
      <w:r w:rsidR="000B14D2">
        <w:t>(codeSystem</w:t>
      </w:r>
      <w:r>
        <w:t>: 1.2.246.537.6.12.2002.348)</w:t>
      </w:r>
    </w:p>
    <w:p w14:paraId="6656359C" w14:textId="77777777" w:rsidR="00FA2F92" w:rsidRDefault="00FA2F92" w:rsidP="00FA2F92">
      <w:pPr>
        <w:pStyle w:val="Snt1"/>
      </w:pPr>
      <w:r>
        <w:t>3. PAKOLLINEN yksi [1..1] text</w:t>
      </w:r>
    </w:p>
    <w:p w14:paraId="14539510" w14:textId="77777777" w:rsidR="00FA2F92" w:rsidRPr="00770C6A" w:rsidRDefault="00FA2F92" w:rsidP="00FA2F92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5331B64F" w14:textId="3645727C" w:rsidR="0035685E" w:rsidRPr="00A54CC9" w:rsidRDefault="0035685E" w:rsidP="0035685E">
      <w:pPr>
        <w:pStyle w:val="Snt1"/>
      </w:pPr>
      <w:r>
        <w:t>4. PAKOLLINEN yksi [1..1] value Elvytystiedon puuttumisen perustelu</w:t>
      </w:r>
      <w:r w:rsidRPr="00D23BA6">
        <w:t xml:space="preserve"> </w:t>
      </w:r>
      <w:r>
        <w:t>(618), arvo annetaan ST-tietotyypillä</w:t>
      </w:r>
    </w:p>
    <w:bookmarkStart w:id="1068" w:name="_Ensihoitotoimenpiteet_1"/>
    <w:bookmarkEnd w:id="1068"/>
    <w:p w14:paraId="1C0BCD1D" w14:textId="38305F59" w:rsidR="00AC2AFB" w:rsidRPr="00382EF8" w:rsidRDefault="00382EF8" w:rsidP="00AC2AF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069" w:name="_Toc494272998"/>
      <w:r w:rsidR="00AC2AFB" w:rsidRPr="00382EF8">
        <w:rPr>
          <w:rStyle w:val="Hyperlinkki"/>
        </w:rPr>
        <w:t>Ensihoitotoimenpiteet</w:t>
      </w:r>
      <w:bookmarkEnd w:id="1039"/>
      <w:bookmarkEnd w:id="1069"/>
    </w:p>
    <w:p w14:paraId="12D6AD61" w14:textId="77777777" w:rsidR="00BB4A27" w:rsidRDefault="00382EF8" w:rsidP="00BB4A27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6A0813" w14:paraId="5A641D57" w14:textId="77777777" w:rsidTr="00627942">
        <w:tc>
          <w:tcPr>
            <w:tcW w:w="9236" w:type="dxa"/>
          </w:tcPr>
          <w:p w14:paraId="50C616C3" w14:textId="53040303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76F20AC9" w14:textId="782A8900" w:rsidR="006D6CAB" w:rsidRPr="006D6CAB" w:rsidRDefault="006D6CAB" w:rsidP="00BB4A2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0BC88371" w14:textId="3E94B1C9" w:rsidR="00AC2AFB" w:rsidRPr="0095153D" w:rsidRDefault="00AC2AFB" w:rsidP="00AC2AFB">
      <w:pPr>
        <w:pStyle w:val="Snt1"/>
      </w:pPr>
      <w:r w:rsidRPr="0082643A"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2667387B" w14:textId="2CAE7224" w:rsidR="00AC2AFB" w:rsidRPr="0082643A" w:rsidRDefault="00AC2AFB" w:rsidP="00AC2AFB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60EE8386" w14:textId="77777777" w:rsidR="00AC2AFB" w:rsidRPr="0080598B" w:rsidRDefault="00AC2AFB" w:rsidP="00AC2AFB">
      <w:pPr>
        <w:pStyle w:val="Snt1"/>
      </w:pPr>
      <w:r w:rsidRPr="0080598B">
        <w:t xml:space="preserve">3. PAKOLLINEN yksi [1..1] text </w:t>
      </w:r>
    </w:p>
    <w:p w14:paraId="7D5B2FD6" w14:textId="77777777" w:rsidR="004A3C71" w:rsidRDefault="004A3C71" w:rsidP="004A3C71"/>
    <w:p w14:paraId="71C7ECBE" w14:textId="1D57863C" w:rsidR="004A3C71" w:rsidRDefault="00164CBE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Ensihoitotoimenpide</w:t>
      </w:r>
      <w:r w:rsidR="004A3C71">
        <w:rPr>
          <w:b/>
        </w:rPr>
        <w:t>:</w:t>
      </w:r>
      <w:r w:rsidR="004A3C71">
        <w:t xml:space="preserve"> (7</w:t>
      </w:r>
      <w:r>
        <w:t>02, otsikko</w:t>
      </w:r>
      <w:r w:rsidR="004A3C71">
        <w:t xml:space="preserve">); </w:t>
      </w:r>
      <w:r>
        <w:t xml:space="preserve">Ensihoitotoimenpide (702, arvo); Toimenpiteen aika (701); </w:t>
      </w:r>
      <w:r w:rsidR="006F7BAF">
        <w:t>Toimenpiteen suorittajan nimi (721)</w:t>
      </w:r>
    </w:p>
    <w:p w14:paraId="406B4991" w14:textId="4441864D" w:rsid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Hengitystiehallinnan syy (705)*; Hengitystiehallinnan komplikaatio (</w:t>
      </w:r>
      <w:r w:rsidR="00AB2878">
        <w:t>706</w:t>
      </w:r>
      <w:r>
        <w:t>)</w:t>
      </w:r>
      <w:r w:rsidR="00AB2878">
        <w:t>*</w:t>
      </w:r>
      <w:r>
        <w:t>; Hengitystiehallinnan komplikaation syy</w:t>
      </w:r>
      <w:r w:rsidR="00AB2878">
        <w:t xml:space="preserve"> (707)*</w:t>
      </w:r>
    </w:p>
    <w:p w14:paraId="76BEC3B8" w14:textId="170D420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Käytetty hengitystieväline (708)*; Hengitystievälineen syvyys (709)*; Hengitystievälineen sijainnin varmistamistapa (710); Hengitystievälineen sijainnin varmistaja (711)</w:t>
      </w:r>
    </w:p>
    <w:p w14:paraId="0F675226" w14:textId="72AA3AA3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Hoitoväline ja koko (712)*</w:t>
      </w:r>
    </w:p>
    <w:p w14:paraId="09C7294A" w14:textId="07987F5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Nesteensiirtoreitti (713)*</w:t>
      </w:r>
    </w:p>
    <w:p w14:paraId="3887B92D" w14:textId="6FD9D21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Defibrillointi: (9001) Defibrilloinnin energia (714); Iskujen kokonaismäärä (715)*</w:t>
      </w:r>
    </w:p>
    <w:p w14:paraId="49D7BD27" w14:textId="086FD939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Tahdistus: (9002) Tahdistuksen energia (716); Tahdistustaajuus (717)*</w:t>
      </w:r>
    </w:p>
    <w:p w14:paraId="748057C8" w14:textId="42DFECFC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komplikaatiot</w:t>
      </w:r>
      <w:r>
        <w:t xml:space="preserve"> (718, otsikko): Ensihoitotoimenpiteiden komplikaatiot (718, arvot)</w:t>
      </w:r>
    </w:p>
    <w:p w14:paraId="4AC2EE20" w14:textId="6A7C2640" w:rsidR="00AB2878" w:rsidRDefault="00AB2878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2878">
        <w:rPr>
          <w:b/>
        </w:rPr>
        <w:t>Ensihoitotoimenpiteiden lisätieto</w:t>
      </w:r>
      <w:r>
        <w:t xml:space="preserve"> (719, otsikko): Ensihoitotoimenpiteiden lisätieto (719, arvo)</w:t>
      </w:r>
    </w:p>
    <w:p w14:paraId="561D8D67" w14:textId="22524F8F" w:rsidR="006F7BAF" w:rsidRDefault="006F7BAF" w:rsidP="00AB2878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EC6026A" w14:textId="2E5D6C6E" w:rsidR="006F7BAF" w:rsidRPr="006F7BAF" w:rsidRDefault="006F7BAF" w:rsidP="00164CB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* myös otsikko </w:t>
      </w:r>
    </w:p>
    <w:p w14:paraId="1DD22B43" w14:textId="77777777" w:rsidR="004A3C71" w:rsidRDefault="004A3C71" w:rsidP="004A3C71">
      <w:pPr>
        <w:pStyle w:val="Snt1"/>
        <w:ind w:left="0" w:firstLine="0"/>
      </w:pPr>
    </w:p>
    <w:p w14:paraId="2455B24C" w14:textId="523F6308" w:rsidR="00AC2AFB" w:rsidRPr="0082643A" w:rsidRDefault="00AC2AFB" w:rsidP="00AC2AFB">
      <w:pPr>
        <w:pStyle w:val="Snt1"/>
      </w:pPr>
      <w:r w:rsidRPr="0082643A">
        <w:t>4. PAKOLLINEN yksi</w:t>
      </w:r>
      <w:r>
        <w:t xml:space="preserve"> tai useampi [</w:t>
      </w:r>
      <w:r w:rsidR="00AE3D21">
        <w:t>1..*</w:t>
      </w:r>
      <w:r w:rsidRPr="0082643A">
        <w:t xml:space="preserve">] entry </w:t>
      </w:r>
    </w:p>
    <w:p w14:paraId="06A5D445" w14:textId="466BE771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1070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1071" w:author="Timo Kaskinen" w:date="2017-06-20T15:18:00Z">
        <w:r w:rsidR="00B93B3E">
          <w:t>2017)</w:t>
        </w:r>
      </w:ins>
    </w:p>
    <w:p w14:paraId="22CD198F" w14:textId="43302FF5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>1.2.246.537.6.12.2002.348.7</w:t>
      </w:r>
      <w:r w:rsidRPr="0095153D">
        <w:t>00</w:t>
      </w:r>
      <w:r>
        <w:t>” (Ensihoitotoimenpiteet entry)</w:t>
      </w:r>
    </w:p>
    <w:p w14:paraId="315A4929" w14:textId="77777777" w:rsidR="00AC2AFB" w:rsidRDefault="00AC2AFB" w:rsidP="00AC2AFB">
      <w:pPr>
        <w:pStyle w:val="Snt2"/>
      </w:pPr>
      <w:r>
        <w:t>c. PAKOLLINEN yksi [</w:t>
      </w:r>
      <w:r w:rsidRPr="0095153D">
        <w:t xml:space="preserve">1..1] </w:t>
      </w:r>
      <w:hyperlink w:anchor="_Ensihoitotoimenpide_procedure" w:history="1">
        <w:r w:rsidRPr="00487841">
          <w:rPr>
            <w:rStyle w:val="Hyperlinkki"/>
          </w:rPr>
          <w:t>Ensihoitotoimenpide</w:t>
        </w:r>
      </w:hyperlink>
      <w:r w:rsidRPr="00487841">
        <w:t xml:space="preserve"> procedure</w:t>
      </w:r>
    </w:p>
    <w:p w14:paraId="60371BBC" w14:textId="77777777" w:rsidR="00DF2B7C" w:rsidRDefault="00DF2B7C" w:rsidP="00F429B4">
      <w:pPr>
        <w:pStyle w:val="Snt2"/>
      </w:pPr>
    </w:p>
    <w:p w14:paraId="3E279377" w14:textId="28086981" w:rsidR="00900490" w:rsidRDefault="00E6750F" w:rsidP="00F429B4">
      <w:pPr>
        <w:pStyle w:val="Snt2"/>
      </w:pPr>
      <w:r w:rsidRPr="00FD3170">
        <w:t>Toteutusohje</w:t>
      </w:r>
      <w:r w:rsidR="004558D2" w:rsidRPr="00FD3170">
        <w:t xml:space="preserve">: </w:t>
      </w:r>
      <w:r w:rsidR="00900490">
        <w:t>Ensihoitotoimenpiteet entry:t tiedot tuotetaan per ensihoitotoimenpide aikaleimoineen.</w:t>
      </w:r>
    </w:p>
    <w:p w14:paraId="0CBAA6A7" w14:textId="36EAA9A4" w:rsidR="00E6750F" w:rsidRDefault="00900490" w:rsidP="00F429B4">
      <w:pPr>
        <w:pStyle w:val="Snt2"/>
      </w:pPr>
      <w:r>
        <w:t xml:space="preserve">Toteutusohje: </w:t>
      </w:r>
      <w:r w:rsidR="004558D2" w:rsidRPr="00FD3170">
        <w:t>{JOS Samaa toimenpidettä (702) yrittää useampi Toimenpiteen suorittaja (703)} toistetaan koko entry.procedure-rakennetta</w:t>
      </w:r>
      <w:r w:rsidR="00FD3170" w:rsidRPr="00FD3170">
        <w:t>, koska t</w:t>
      </w:r>
      <w:r w:rsidR="004558D2" w:rsidRPr="00FD3170">
        <w:t xml:space="preserve">oimenpideyritysten määrä (704) halutaan kirjattavan </w:t>
      </w:r>
      <w:r w:rsidR="00FD3170" w:rsidRPr="00FD3170">
        <w:t>per toimenpiteen suorittaja.</w:t>
      </w:r>
    </w:p>
    <w:p w14:paraId="3D2FF73B" w14:textId="77777777" w:rsidR="00DF2B7C" w:rsidRDefault="00DF2B7C" w:rsidP="00F429B4">
      <w:pPr>
        <w:pStyle w:val="Snt2"/>
      </w:pPr>
    </w:p>
    <w:p w14:paraId="1CEE2A20" w14:textId="77777777" w:rsidR="00AC2AFB" w:rsidRPr="0082643A" w:rsidRDefault="00AC2AFB" w:rsidP="00627942">
      <w:pPr>
        <w:pStyle w:val="Snt1"/>
        <w:ind w:left="0" w:firstLine="0"/>
      </w:pPr>
      <w:r>
        <w:t>5. VAPAAEHTOINEN nolla tai</w:t>
      </w:r>
      <w:r w:rsidRPr="0082643A">
        <w:t xml:space="preserve"> yksi</w:t>
      </w:r>
      <w:r>
        <w:t xml:space="preserve"> [0..1</w:t>
      </w:r>
      <w:r w:rsidRPr="0082643A">
        <w:t xml:space="preserve">] entry </w:t>
      </w:r>
    </w:p>
    <w:p w14:paraId="77D2C67E" w14:textId="634560BB" w:rsidR="00AC2AFB" w:rsidRDefault="00AC2AFB" w:rsidP="00AC2AF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1072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1073" w:author="Timo Kaskinen" w:date="2017-06-20T15:18:00Z">
        <w:r w:rsidR="00B93B3E">
          <w:t>2017)</w:t>
        </w:r>
      </w:ins>
    </w:p>
    <w:p w14:paraId="6C15CACE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 xml:space="preserve">718” (Ensihoitotoimenpiteiden </w:t>
      </w:r>
      <w:r w:rsidRPr="00D627C7">
        <w:t>komplikaatiot</w:t>
      </w:r>
      <w:r>
        <w:t xml:space="preserve"> entry)</w:t>
      </w:r>
    </w:p>
    <w:p w14:paraId="1B122491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komplikaati" w:history="1">
        <w:r w:rsidRPr="002B15F3">
          <w:rPr>
            <w:rStyle w:val="Hyperlinkki"/>
          </w:rPr>
          <w:t>Ensihoitotoimenpiteiden komplikaatiot</w:t>
        </w:r>
      </w:hyperlink>
      <w:r>
        <w:t xml:space="preserve"> (718) observation</w:t>
      </w:r>
    </w:p>
    <w:p w14:paraId="1921B126" w14:textId="77777777" w:rsidR="00AC2AFB" w:rsidRPr="0082643A" w:rsidRDefault="00AC2AFB" w:rsidP="00AC2AFB">
      <w:pPr>
        <w:pStyle w:val="Snt1"/>
      </w:pPr>
      <w:r>
        <w:t>6. 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3C95ADA3" w14:textId="7F59F633" w:rsidR="00AC2AFB" w:rsidRDefault="00AC2AFB" w:rsidP="00AC2AFB">
      <w:pPr>
        <w:pStyle w:val="Snt2"/>
      </w:pPr>
      <w:r w:rsidRPr="0095153D">
        <w:lastRenderedPageBreak/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1074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1075" w:author="Timo Kaskinen" w:date="2017-06-20T15:18:00Z">
        <w:r w:rsidR="00B93B3E">
          <w:t>2017)</w:t>
        </w:r>
      </w:ins>
    </w:p>
    <w:p w14:paraId="55330DD8" w14:textId="77777777" w:rsidR="00AC2AFB" w:rsidRDefault="00AC2AFB" w:rsidP="00AC2AF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719” (Ensihoitotoimenpiteiden lisätieto entry)</w:t>
      </w:r>
    </w:p>
    <w:p w14:paraId="22A70A30" w14:textId="77777777" w:rsidR="00AC2AFB" w:rsidRDefault="00AC2AFB" w:rsidP="00AC2AFB">
      <w:pPr>
        <w:pStyle w:val="Snt2"/>
      </w:pPr>
      <w:r>
        <w:t xml:space="preserve">c. PAKOLLINEN yksi [1..1] </w:t>
      </w:r>
      <w:hyperlink w:anchor="_Ensihoitotoimenpiteiden_lisätieto_o" w:history="1">
        <w:r w:rsidRPr="00483CFB">
          <w:rPr>
            <w:rStyle w:val="Hyperlinkki"/>
          </w:rPr>
          <w:t>Ensihoitotoimenpiteiden lisätieto</w:t>
        </w:r>
      </w:hyperlink>
      <w:r>
        <w:t xml:space="preserve"> (719) observation</w:t>
      </w:r>
    </w:p>
    <w:bookmarkStart w:id="1076" w:name="_Ensihoitotoimenpide_procedure"/>
    <w:bookmarkStart w:id="1077" w:name="_Ensihoitotoimenpide_-_procedure"/>
    <w:bookmarkStart w:id="1078" w:name="_Toc433030212"/>
    <w:bookmarkEnd w:id="1076"/>
    <w:bookmarkEnd w:id="1077"/>
    <w:p w14:paraId="7D3E8A6E" w14:textId="77777777" w:rsidR="00AC2AFB" w:rsidRPr="00C87D4E" w:rsidRDefault="00AC2AFB" w:rsidP="00AC2AFB">
      <w:pPr>
        <w:pStyle w:val="Otsikko3"/>
      </w:pPr>
      <w:r>
        <w:fldChar w:fldCharType="begin"/>
      </w:r>
      <w:r>
        <w:instrText xml:space="preserve"> HYPERLINK  \l "_Ensihoitotoimenpiteet" </w:instrText>
      </w:r>
      <w:r>
        <w:fldChar w:fldCharType="separate"/>
      </w:r>
      <w:bookmarkStart w:id="1079" w:name="_Toc494272999"/>
      <w:r w:rsidRPr="00487841">
        <w:rPr>
          <w:rStyle w:val="Hyperlinkki"/>
        </w:rPr>
        <w:t>Ensihoitotoimenpide</w:t>
      </w:r>
      <w:bookmarkEnd w:id="1078"/>
      <w:r>
        <w:fldChar w:fldCharType="end"/>
      </w:r>
      <w:r w:rsidRPr="00487841">
        <w:t xml:space="preserve"> </w:t>
      </w:r>
      <w:r>
        <w:t xml:space="preserve">- </w:t>
      </w:r>
      <w:r w:rsidRPr="00487841">
        <w:t>procedure</w:t>
      </w:r>
      <w:bookmarkEnd w:id="10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7E8F033" w14:textId="77777777" w:rsidTr="00627942">
        <w:tc>
          <w:tcPr>
            <w:tcW w:w="9236" w:type="dxa"/>
          </w:tcPr>
          <w:p w14:paraId="325E54D3" w14:textId="2111FBB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</w:t>
            </w:r>
          </w:p>
        </w:tc>
      </w:tr>
    </w:tbl>
    <w:p w14:paraId="19A18CB3" w14:textId="77777777" w:rsidR="00627942" w:rsidRPr="00627942" w:rsidRDefault="00627942" w:rsidP="00AC2AFB">
      <w:pPr>
        <w:pStyle w:val="Snt1"/>
        <w:rPr>
          <w:lang w:val="en-US"/>
        </w:rPr>
      </w:pPr>
    </w:p>
    <w:p w14:paraId="6351AA99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PROC</w:t>
      </w:r>
      <w:r w:rsidRPr="007E0AC1">
        <w:t>" ja yksi [1..1] @moodCode="EVN"</w:t>
      </w:r>
    </w:p>
    <w:p w14:paraId="4F0AAD89" w14:textId="77777777" w:rsidR="00AC2AFB" w:rsidRPr="007E0AC1" w:rsidRDefault="00AC2AFB" w:rsidP="00AC2AFB">
      <w:pPr>
        <w:pStyle w:val="Snt1"/>
      </w:pPr>
      <w:r w:rsidRPr="007E0AC1">
        <w:t>2. PAKOLLINEN yksi [1..1] id</w:t>
      </w:r>
      <w:r>
        <w:t>/@root</w:t>
      </w:r>
    </w:p>
    <w:p w14:paraId="67B04792" w14:textId="236984D9" w:rsidR="00AC2AFB" w:rsidRDefault="00AC2AFB" w:rsidP="00AC2AFB">
      <w:pPr>
        <w:pStyle w:val="Snt1"/>
      </w:pPr>
      <w:r>
        <w:t>3</w:t>
      </w:r>
      <w:r w:rsidRPr="0082643A">
        <w:t>. PAK</w:t>
      </w:r>
      <w:r>
        <w:t>OLLINEN yksi [1..1] code</w:t>
      </w:r>
      <w:r w:rsidR="00D42425">
        <w:t xml:space="preserve"> </w:t>
      </w:r>
      <w:r>
        <w:t xml:space="preserve">Ensihoitotoimenpiteen koodi </w:t>
      </w:r>
      <w:r w:rsidRPr="0095153D">
        <w:t>(</w:t>
      </w:r>
      <w:r>
        <w:t>702</w:t>
      </w:r>
      <w:r w:rsidR="00D42425">
        <w:t>)</w:t>
      </w:r>
      <w:r>
        <w:t>,</w:t>
      </w:r>
      <w:r w:rsidR="00D42425">
        <w:t xml:space="preserve"> arvo annetaan luokituksesta </w:t>
      </w:r>
      <w:r w:rsidR="00C937F7" w:rsidRPr="00C937F7">
        <w:t>ENSIH - Ensihoidon toimenpiteet</w:t>
      </w:r>
      <w:r w:rsidR="00D42425">
        <w:t xml:space="preserve"> (codeSystem: </w:t>
      </w:r>
      <w:r w:rsidR="00F952C0" w:rsidRPr="00F952C0">
        <w:t>1.2.246.537.6.3079.201601</w:t>
      </w:r>
      <w:r w:rsidR="00D42425">
        <w:t>) CD-tietotyypillä</w:t>
      </w:r>
      <w:r w:rsidR="00D42425" w:rsidRPr="00770C6A">
        <w:t>.</w:t>
      </w:r>
    </w:p>
    <w:p w14:paraId="5953CAB7" w14:textId="77777777" w:rsidR="00D42425" w:rsidRDefault="00D42425" w:rsidP="00D42425">
      <w:pPr>
        <w:pStyle w:val="Snt1"/>
      </w:pPr>
      <w:r>
        <w:t>4. PAKOLLINEN yksi [1..1] text</w:t>
      </w:r>
    </w:p>
    <w:p w14:paraId="7E94BCB3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70B68DF8" w14:textId="564239E3" w:rsidR="00AC2AFB" w:rsidRDefault="00D42425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</w:t>
      </w:r>
      <w:r w:rsidR="00AC2AFB" w:rsidRPr="00125567">
        <w:t xml:space="preserve"> </w:t>
      </w:r>
      <w:r w:rsidR="00AC2AFB">
        <w:t>yksi [1</w:t>
      </w:r>
      <w:r w:rsidR="00AC2AFB" w:rsidRPr="00125567">
        <w:t xml:space="preserve">..1] </w:t>
      </w:r>
      <w:r w:rsidR="00AC2AFB">
        <w:t>effectiveTime/@value Toimenpiteen aika (701)</w:t>
      </w:r>
      <w:r w:rsidR="009011F0">
        <w:t>, arvo annetaan</w:t>
      </w:r>
      <w:r w:rsidR="00AC2AFB">
        <w:t xml:space="preserve"> minuutin tarkkuudella</w:t>
      </w:r>
      <w:r w:rsidR="009011F0">
        <w:t xml:space="preserve"> TS-tietotyypillä</w:t>
      </w:r>
    </w:p>
    <w:p w14:paraId="26714C72" w14:textId="185A2427" w:rsidR="00AC2AFB" w:rsidRDefault="00D42425" w:rsidP="00AC2AFB">
      <w:pPr>
        <w:pStyle w:val="Snt1"/>
      </w:pPr>
      <w:r>
        <w:t>6</w:t>
      </w:r>
      <w:r w:rsidR="00AC2AFB">
        <w:t>. PAKOLLINEN yksi [</w:t>
      </w:r>
      <w:r w:rsidR="00AE3D21">
        <w:t>1..</w:t>
      </w:r>
      <w:r w:rsidR="00F55F46">
        <w:t>1</w:t>
      </w:r>
      <w:r w:rsidR="00AC2AFB">
        <w:t>]) performer</w:t>
      </w:r>
    </w:p>
    <w:p w14:paraId="232E23D1" w14:textId="77777777" w:rsidR="00A32448" w:rsidRDefault="00AC2AFB" w:rsidP="00AC2AFB">
      <w:pPr>
        <w:pStyle w:val="Snt2"/>
      </w:pPr>
      <w:r w:rsidRPr="00125567">
        <w:t xml:space="preserve">a. </w:t>
      </w:r>
      <w:r>
        <w:t>PAKOLLINEN yksi</w:t>
      </w:r>
      <w:r w:rsidRPr="00125567">
        <w:t xml:space="preserve"> [1..</w:t>
      </w:r>
      <w:r>
        <w:t>1</w:t>
      </w:r>
      <w:r w:rsidRPr="00125567">
        <w:t xml:space="preserve">] </w:t>
      </w:r>
      <w:r w:rsidR="009011F0">
        <w:t>assignedEntity</w:t>
      </w:r>
    </w:p>
    <w:p w14:paraId="638E73E0" w14:textId="2B938AC3" w:rsidR="00AC2AFB" w:rsidRDefault="00A32448" w:rsidP="00A32448">
      <w:pPr>
        <w:pStyle w:val="Snt3"/>
      </w:pPr>
      <w:r>
        <w:t xml:space="preserve">a. </w:t>
      </w:r>
      <w:r w:rsidR="00AC2AFB">
        <w:t>PAKOLLINEN yksi [</w:t>
      </w:r>
      <w:r w:rsidR="00AE3D21">
        <w:t>1..</w:t>
      </w:r>
      <w:r>
        <w:t>1</w:t>
      </w:r>
      <w:r w:rsidR="00AC2AFB">
        <w:t xml:space="preserve">] </w:t>
      </w:r>
      <w:r w:rsidR="00AC2AFB" w:rsidRPr="00A32448">
        <w:t>id/@root=”1.2.246.21</w:t>
      </w:r>
      <w:r w:rsidR="00AC2AFB">
        <w:t>” ja id/@extension (hetu)</w:t>
      </w:r>
      <w:r w:rsidR="00F55F46" w:rsidRPr="00F55F46">
        <w:t xml:space="preserve"> </w:t>
      </w:r>
      <w:r w:rsidR="00F55F46">
        <w:t>Toimenpiteen suorittaja (703)</w:t>
      </w:r>
    </w:p>
    <w:p w14:paraId="6D2B5598" w14:textId="782399CE" w:rsidR="00F55F46" w:rsidRDefault="00F55F46" w:rsidP="00A32448">
      <w:pPr>
        <w:pStyle w:val="Snt3"/>
      </w:pPr>
      <w:r>
        <w:t>a. PAKOLLINEN yksi [1..1] assignedPerson</w:t>
      </w:r>
    </w:p>
    <w:p w14:paraId="413C3347" w14:textId="236D1BC5" w:rsidR="00F55F46" w:rsidRDefault="00F55F46" w:rsidP="00F55F46">
      <w:pPr>
        <w:pStyle w:val="Snt4"/>
      </w:pPr>
      <w:r>
        <w:t xml:space="preserve">a. PAKOLLINEN yksi [1..1] name </w:t>
      </w:r>
      <w:r w:rsidRPr="00F55F46">
        <w:t>Toimenpiteen suorittajan nimi</w:t>
      </w:r>
      <w:r>
        <w:t xml:space="preserve"> (721), arvo annetaan PN-tietotyypillä </w:t>
      </w:r>
    </w:p>
    <w:p w14:paraId="0FCD47EE" w14:textId="77777777" w:rsidR="008C20B8" w:rsidRDefault="008C20B8" w:rsidP="00F55F46">
      <w:pPr>
        <w:pStyle w:val="Snt4"/>
      </w:pPr>
    </w:p>
    <w:p w14:paraId="514D1C33" w14:textId="4306B0EB" w:rsidR="008C20B8" w:rsidRDefault="008C20B8" w:rsidP="009C3BC6">
      <w:pPr>
        <w:pStyle w:val="Snt1"/>
      </w:pPr>
      <w:r>
        <w:t xml:space="preserve">Toteutusohje: Toimenpiteen suorittajan toistuma toteutetaan koko entry.procedure –rakennetta toistamalla. </w:t>
      </w:r>
    </w:p>
    <w:p w14:paraId="163FA6D9" w14:textId="77777777" w:rsidR="008C20B8" w:rsidRPr="00D05B9B" w:rsidRDefault="008C20B8" w:rsidP="00F55F46">
      <w:pPr>
        <w:pStyle w:val="Snt4"/>
      </w:pPr>
    </w:p>
    <w:p w14:paraId="6B0036A2" w14:textId="3B0355EA" w:rsidR="00AC2AFB" w:rsidRDefault="00D42425" w:rsidP="00AC2AFB">
      <w:pPr>
        <w:pStyle w:val="Snt1"/>
      </w:pPr>
      <w:r>
        <w:t>7</w:t>
      </w:r>
      <w:r w:rsidR="00AC2AFB" w:rsidRPr="00125567">
        <w:t xml:space="preserve">. </w:t>
      </w:r>
      <w:r w:rsidR="00AC2AFB">
        <w:t>VAPAAEHTOINEN</w:t>
      </w:r>
      <w:r w:rsidR="00AC2AFB" w:rsidRPr="00125567">
        <w:t xml:space="preserve"> </w:t>
      </w:r>
      <w:r w:rsidR="00AC2AFB">
        <w:t>nolla tai yksi [0</w:t>
      </w:r>
      <w:r w:rsidR="00AC2AFB" w:rsidRPr="00125567">
        <w:t>..</w:t>
      </w:r>
      <w:r w:rsidR="00AC2AFB">
        <w:t>1</w:t>
      </w:r>
      <w:r w:rsidR="00AC2AFB" w:rsidRPr="00125567">
        <w:t xml:space="preserve">] </w:t>
      </w:r>
      <w:r w:rsidR="00AC2AFB">
        <w:t>entryRelationship</w:t>
      </w:r>
    </w:p>
    <w:p w14:paraId="023CD207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251FCAE" w14:textId="77777777" w:rsidR="00AC2AFB" w:rsidRPr="00125567" w:rsidRDefault="00AC2AFB" w:rsidP="00AC2AFB">
      <w:pPr>
        <w:pStyle w:val="Snt2"/>
      </w:pPr>
      <w:r>
        <w:t xml:space="preserve">b. PAKOLLINEN yksi </w:t>
      </w:r>
      <w:r w:rsidRPr="00125567">
        <w:t>[1..</w:t>
      </w:r>
      <w:r>
        <w:t>1</w:t>
      </w:r>
      <w:r w:rsidRPr="00125567">
        <w:t xml:space="preserve">] </w:t>
      </w:r>
      <w:hyperlink w:anchor="_Toimenpideyritysten_määrä_observati" w:history="1">
        <w:r w:rsidRPr="001F0C0D">
          <w:rPr>
            <w:rStyle w:val="Hyperlinkki"/>
          </w:rPr>
          <w:t>Toimenpideyritysten määrä</w:t>
        </w:r>
      </w:hyperlink>
      <w:r>
        <w:t xml:space="preserve"> (704) observation</w:t>
      </w:r>
    </w:p>
    <w:p w14:paraId="4E578A83" w14:textId="4BA5188D" w:rsidR="00AC2AFB" w:rsidRDefault="00D42425" w:rsidP="00AC2AFB">
      <w:pPr>
        <w:pStyle w:val="Snt1"/>
      </w:pPr>
      <w:r>
        <w:t>8</w:t>
      </w:r>
      <w:r w:rsidR="00AC2AFB" w:rsidRPr="00125567">
        <w:t xml:space="preserve">. </w:t>
      </w:r>
      <w:r w:rsidR="00AC2AFB">
        <w:t xml:space="preserve">EHDOLLISESTI PAKOLLINEN nolla tai yksi </w:t>
      </w:r>
      <w:r w:rsidR="00AC2AFB" w:rsidRPr="00125567">
        <w:t>[0..</w:t>
      </w:r>
      <w:r w:rsidR="00AC2AFB">
        <w:t>1</w:t>
      </w:r>
      <w:r w:rsidR="00AC2AFB" w:rsidRPr="00125567">
        <w:t xml:space="preserve">] </w:t>
      </w:r>
      <w:r w:rsidR="00AC2AFB">
        <w:t xml:space="preserve">entryRelationship { JOS </w:t>
      </w:r>
      <w:r w:rsidR="00DD2FF7">
        <w:t>Toimenpiteen koodi (702)</w:t>
      </w:r>
      <w:r w:rsidR="00AC2AFB">
        <w:t xml:space="preserve"> vastaa hengitystiekoodeja }</w:t>
      </w:r>
    </w:p>
    <w:p w14:paraId="0F699258" w14:textId="77777777" w:rsidR="00AC2AFB" w:rsidRPr="005D783D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01FE9C5" w14:textId="77777777" w:rsidR="00AC2AFB" w:rsidRPr="00125567" w:rsidRDefault="00AC2AFB" w:rsidP="00AC2AFB">
      <w:pPr>
        <w:pStyle w:val="Snt2"/>
      </w:pPr>
      <w:r>
        <w:t>b. PAKOLLINEN yksi [1..1</w:t>
      </w:r>
      <w:r w:rsidRPr="00125567">
        <w:t xml:space="preserve">] </w:t>
      </w:r>
      <w:hyperlink w:anchor="_Hengitystiehallinta_organizer" w:history="1">
        <w:r w:rsidRPr="00483CFB">
          <w:rPr>
            <w:rStyle w:val="Hyperlinkki"/>
          </w:rPr>
          <w:t>Hengitystiehallinta</w:t>
        </w:r>
      </w:hyperlink>
      <w:r>
        <w:t xml:space="preserve"> (9004) organizer</w:t>
      </w:r>
    </w:p>
    <w:p w14:paraId="4358266C" w14:textId="3193D7E4" w:rsidR="00AC2AFB" w:rsidRPr="00125567" w:rsidRDefault="00D42425" w:rsidP="00AC2AFB">
      <w:pPr>
        <w:pStyle w:val="Snt1"/>
      </w:pPr>
      <w:r>
        <w:t>9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r w:rsidR="00AC2AFB">
        <w:t>entryRelationship</w:t>
      </w:r>
    </w:p>
    <w:p w14:paraId="27C6E0BE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13A894E5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oitoväline_ja_koko" w:history="1">
        <w:r w:rsidRPr="00483CFB">
          <w:rPr>
            <w:rStyle w:val="Hyperlinkki"/>
          </w:rPr>
          <w:t>Hoitoväline ja koko</w:t>
        </w:r>
      </w:hyperlink>
      <w:r>
        <w:t xml:space="preserve"> (712) observation</w:t>
      </w:r>
    </w:p>
    <w:p w14:paraId="4564CDB0" w14:textId="6ED03540" w:rsidR="00AC2AFB" w:rsidRPr="00125567" w:rsidRDefault="00D42425" w:rsidP="00AC2AFB">
      <w:pPr>
        <w:pStyle w:val="Snt1"/>
      </w:pPr>
      <w:r>
        <w:t>10</w:t>
      </w:r>
      <w:r w:rsidR="00AC2AFB" w:rsidRPr="00125567">
        <w:t xml:space="preserve">. VAPAAEHTOINEN </w:t>
      </w:r>
      <w:r w:rsidR="00AC2AFB">
        <w:t>nolla tai yksi [0..1</w:t>
      </w:r>
      <w:r w:rsidR="00AC2AFB" w:rsidRPr="00125567">
        <w:t xml:space="preserve">] </w:t>
      </w:r>
      <w:r w:rsidR="00AC2AFB">
        <w:t>entryRelationship</w:t>
      </w:r>
    </w:p>
    <w:p w14:paraId="4733B121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251F10D0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Nesteensiirtoreitti_observation" w:history="1">
        <w:r w:rsidRPr="00483CFB">
          <w:rPr>
            <w:rStyle w:val="Hyperlinkki"/>
          </w:rPr>
          <w:t>Nesteensiirtoreitti</w:t>
        </w:r>
      </w:hyperlink>
      <w:r>
        <w:t xml:space="preserve"> (713) observation</w:t>
      </w:r>
    </w:p>
    <w:p w14:paraId="33D4BC87" w14:textId="100FCF33" w:rsidR="00AC2AFB" w:rsidRPr="00125567" w:rsidRDefault="00AC2AFB" w:rsidP="00AC2AFB">
      <w:pPr>
        <w:pStyle w:val="Snt1"/>
      </w:pPr>
      <w:r>
        <w:t>1</w:t>
      </w:r>
      <w:r w:rsidR="00D42425">
        <w:t>1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r>
        <w:t>entryRelationship</w:t>
      </w:r>
    </w:p>
    <w:p w14:paraId="03514D08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6104D20B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Defibrillointi_organizer" w:history="1">
        <w:r w:rsidRPr="00483CFB">
          <w:rPr>
            <w:rStyle w:val="Hyperlinkki"/>
          </w:rPr>
          <w:t>Defibrillointi</w:t>
        </w:r>
      </w:hyperlink>
      <w:r>
        <w:t xml:space="preserve"> (9001)</w:t>
      </w:r>
      <w:r w:rsidRPr="00125567">
        <w:t xml:space="preserve"> </w:t>
      </w:r>
      <w:r>
        <w:t>organizer</w:t>
      </w:r>
    </w:p>
    <w:p w14:paraId="10FADB4D" w14:textId="2FF41494" w:rsidR="00AC2AFB" w:rsidRPr="00125567" w:rsidRDefault="00AC2AFB" w:rsidP="00AC2AFB">
      <w:pPr>
        <w:pStyle w:val="Snt1"/>
      </w:pPr>
      <w:r>
        <w:t>1</w:t>
      </w:r>
      <w:r w:rsidR="00D42425">
        <w:t>2</w:t>
      </w:r>
      <w:r w:rsidRPr="00125567">
        <w:t xml:space="preserve">. VAPAAEHTOINEN </w:t>
      </w:r>
      <w:r w:rsidRPr="004A7B80">
        <w:t>nolla tai yksi [0..1]</w:t>
      </w:r>
      <w:r w:rsidRPr="00125567">
        <w:t xml:space="preserve"> </w:t>
      </w:r>
      <w:r>
        <w:t>entryRelationship</w:t>
      </w:r>
    </w:p>
    <w:p w14:paraId="02BBC14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77F2DCB7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ahdistus_organizer" w:history="1">
        <w:r w:rsidRPr="00483CFB">
          <w:rPr>
            <w:rStyle w:val="Hyperlinkki"/>
          </w:rPr>
          <w:t>Tahdistus</w:t>
        </w:r>
      </w:hyperlink>
      <w:r>
        <w:t xml:space="preserve"> (9002)</w:t>
      </w:r>
      <w:r w:rsidRPr="00125567">
        <w:t xml:space="preserve"> </w:t>
      </w:r>
      <w:r>
        <w:t>organizer</w:t>
      </w:r>
    </w:p>
    <w:bookmarkStart w:id="1080" w:name="_Toimenpideyritysten_määrä_observati"/>
    <w:bookmarkEnd w:id="1080"/>
    <w:p w14:paraId="3B0A5876" w14:textId="77777777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1081" w:name="_Toc494273000"/>
      <w:r w:rsidRPr="00487841">
        <w:rPr>
          <w:rStyle w:val="Hyperlinkki"/>
        </w:rPr>
        <w:t>Toimenpideyritysten määrä</w:t>
      </w:r>
      <w:r>
        <w:fldChar w:fldCharType="end"/>
      </w:r>
      <w:r>
        <w:t xml:space="preserve"> - observation</w:t>
      </w:r>
      <w:bookmarkEnd w:id="10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08FC3064" w14:textId="77777777" w:rsidTr="00627942">
        <w:tc>
          <w:tcPr>
            <w:tcW w:w="9236" w:type="dxa"/>
          </w:tcPr>
          <w:p w14:paraId="134CEBBB" w14:textId="4DD91C6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5E31476C" w14:textId="77777777" w:rsidR="00627942" w:rsidRPr="00627942" w:rsidRDefault="00627942" w:rsidP="00AC2AFB">
      <w:pPr>
        <w:pStyle w:val="Snt1"/>
        <w:rPr>
          <w:lang w:val="en-US"/>
        </w:rPr>
      </w:pPr>
    </w:p>
    <w:p w14:paraId="01B924BD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6C316EA" w14:textId="77A6287F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code/@code="704</w:t>
      </w:r>
      <w:r w:rsidRPr="00770C6A">
        <w:t xml:space="preserve">" </w:t>
      </w:r>
      <w:r>
        <w:t xml:space="preserve">Toimenpideyritysten määrä </w:t>
      </w:r>
      <w:r w:rsidR="000B14D2">
        <w:t>(codeSystem</w:t>
      </w:r>
      <w:r w:rsidRPr="00770C6A">
        <w:t>: 1.2.246.537.6.12.2002.348)</w:t>
      </w:r>
    </w:p>
    <w:p w14:paraId="08993710" w14:textId="2E8F2D87" w:rsidR="00AC2AFB" w:rsidRPr="00770C6A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A32448">
        <w:t xml:space="preserve"> Toimenpideyritysten määrä (704)</w:t>
      </w:r>
      <w:r w:rsidR="00AC2AFB" w:rsidRPr="00770C6A">
        <w:t xml:space="preserve">, </w:t>
      </w:r>
      <w:r w:rsidR="00AC2AFB">
        <w:t>arvo annetaan INT-tietotyypillä.</w:t>
      </w:r>
    </w:p>
    <w:bookmarkStart w:id="1082" w:name="_Hengitystiehallinta_-_organizer"/>
    <w:bookmarkStart w:id="1083" w:name="_Hengitystiehallinta_organizer"/>
    <w:bookmarkEnd w:id="1082"/>
    <w:bookmarkEnd w:id="1083"/>
    <w:p w14:paraId="78E215EF" w14:textId="3B3EBC6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"_Ensihoitotoimenpide_-_procedure" </w:instrText>
      </w:r>
      <w:r>
        <w:fldChar w:fldCharType="separate"/>
      </w:r>
      <w:bookmarkStart w:id="1084" w:name="_Toc494273001"/>
      <w:r w:rsidRPr="00483CFB">
        <w:rPr>
          <w:rStyle w:val="Hyperlinkki"/>
        </w:rPr>
        <w:t>Hengitystiehallinta</w:t>
      </w:r>
      <w:r>
        <w:fldChar w:fldCharType="end"/>
      </w:r>
      <w:r>
        <w:t xml:space="preserve"> </w:t>
      </w:r>
      <w:r w:rsidR="00627942">
        <w:t>–</w:t>
      </w:r>
      <w:r w:rsidR="002847E1">
        <w:t xml:space="preserve"> </w:t>
      </w:r>
      <w:r>
        <w:t>organizer</w:t>
      </w:r>
      <w:bookmarkEnd w:id="108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4BC3B04" w14:textId="77777777" w:rsidTr="00627942">
        <w:tc>
          <w:tcPr>
            <w:tcW w:w="9236" w:type="dxa"/>
          </w:tcPr>
          <w:p w14:paraId="4EB73013" w14:textId="06121EA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10DD4C47" w14:textId="77777777" w:rsidR="00627942" w:rsidRPr="00627942" w:rsidRDefault="00627942" w:rsidP="00627942">
      <w:pPr>
        <w:rPr>
          <w:lang w:val="en-US"/>
        </w:rPr>
      </w:pPr>
    </w:p>
    <w:p w14:paraId="4BFE5582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7723273A" w14:textId="2C462737" w:rsidR="00AC2AFB" w:rsidRPr="0095153D" w:rsidRDefault="00AC2AFB" w:rsidP="00AC2AFB">
      <w:pPr>
        <w:pStyle w:val="Snt1"/>
      </w:pPr>
      <w:r>
        <w:t>2</w:t>
      </w:r>
      <w:r w:rsidRPr="0082643A">
        <w:t>. PAKOLLINEN yksi [1..1] code/@code="</w:t>
      </w:r>
      <w:r>
        <w:t>9004</w:t>
      </w:r>
      <w:r w:rsidRPr="0082643A">
        <w:t xml:space="preserve">" </w:t>
      </w:r>
      <w:r>
        <w:t xml:space="preserve">Hengitystiehallinta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1AA4D575" w14:textId="77777777" w:rsidR="00AC2AFB" w:rsidRDefault="00AC2AFB" w:rsidP="00AC2AFB">
      <w:pPr>
        <w:pStyle w:val="Snt1"/>
      </w:pPr>
      <w:r>
        <w:t>3. PAKOLLINEN yksi statusCode/@code=”completed”</w:t>
      </w:r>
    </w:p>
    <w:p w14:paraId="6653AFCC" w14:textId="0F04061D" w:rsidR="00DD2FF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</w:t>
      </w:r>
      <w:r w:rsidRPr="00125567">
        <w:t xml:space="preserve"> </w:t>
      </w:r>
      <w:r>
        <w:t xml:space="preserve">yksi </w:t>
      </w:r>
      <w:r w:rsidR="008168F8">
        <w:t>[1..1</w:t>
      </w:r>
      <w:r w:rsidRPr="00125567">
        <w:t>] component</w:t>
      </w:r>
      <w:r>
        <w:t xml:space="preserve"> </w:t>
      </w:r>
    </w:p>
    <w:p w14:paraId="7B1789C8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Hengitystiehallinnan_syy" w:history="1">
        <w:r w:rsidRPr="00425BFE">
          <w:rPr>
            <w:rStyle w:val="Hyperlinkki"/>
          </w:rPr>
          <w:t>Hengitystiehallinnan syy</w:t>
        </w:r>
      </w:hyperlink>
      <w:r>
        <w:t xml:space="preserve"> (705) observation</w:t>
      </w:r>
    </w:p>
    <w:p w14:paraId="510DB684" w14:textId="1A547526" w:rsidR="00AC2AFB" w:rsidRPr="00125567" w:rsidRDefault="00AC2AFB" w:rsidP="00AC2AFB">
      <w:pPr>
        <w:pStyle w:val="Snt1"/>
      </w:pPr>
      <w:r>
        <w:t>5</w:t>
      </w:r>
      <w:r w:rsidRPr="00125567">
        <w:t xml:space="preserve">. </w:t>
      </w:r>
      <w:r>
        <w:t xml:space="preserve">VAPAAEHTOINEN nolla tai useampi </w:t>
      </w:r>
      <w:r w:rsidRPr="00125567">
        <w:t>[</w:t>
      </w:r>
      <w:r w:rsidR="00AE3D21">
        <w:t>0..*</w:t>
      </w:r>
      <w:r w:rsidRPr="00125567">
        <w:t>] component</w:t>
      </w:r>
    </w:p>
    <w:p w14:paraId="161FBF58" w14:textId="77777777" w:rsidR="00AC2AFB" w:rsidRDefault="00AC2AFB" w:rsidP="00AC2AFB">
      <w:pPr>
        <w:pStyle w:val="Snt2"/>
      </w:pPr>
      <w:r w:rsidRPr="00125567">
        <w:t xml:space="preserve">a. </w:t>
      </w:r>
      <w:r w:rsidRPr="00920DD0">
        <w:t>PAKOLLINEN yksi [1..1]</w:t>
      </w:r>
      <w:r w:rsidRPr="00125567">
        <w:t xml:space="preserve"> </w:t>
      </w:r>
      <w:hyperlink w:anchor="_Hengitystiehallinnan_komplikaatio" w:history="1">
        <w:r w:rsidRPr="00425BFE">
          <w:rPr>
            <w:rStyle w:val="Hyperlinkki"/>
          </w:rPr>
          <w:t>Hengitystiehallinnan komplikaatio</w:t>
        </w:r>
      </w:hyperlink>
      <w:r>
        <w:t xml:space="preserve"> (706) observation</w:t>
      </w:r>
    </w:p>
    <w:p w14:paraId="5AFC6131" w14:textId="009DCBF0" w:rsidR="00AC2AFB" w:rsidRPr="00125567" w:rsidRDefault="00AC2AFB" w:rsidP="003E2ADD">
      <w:pPr>
        <w:pStyle w:val="Snt1"/>
      </w:pPr>
      <w:r>
        <w:t xml:space="preserve">6. </w:t>
      </w:r>
      <w:r w:rsidR="004A7B80">
        <w:t xml:space="preserve">EHDOLLISESTI </w:t>
      </w:r>
      <w:r w:rsidRPr="004A7B80">
        <w:t xml:space="preserve">PAKOLLINEN </w:t>
      </w:r>
      <w:r w:rsidR="008168F8" w:rsidRPr="004A7B80">
        <w:t>nolla tai useampi</w:t>
      </w:r>
      <w:r w:rsidR="008168F8">
        <w:t xml:space="preserve"> [</w:t>
      </w:r>
      <w:r w:rsidR="00AE3D21">
        <w:t>0..*</w:t>
      </w:r>
      <w:r w:rsidRPr="00125567">
        <w:t>] component</w:t>
      </w:r>
      <w:r>
        <w:t xml:space="preserve"> </w:t>
      </w:r>
      <w:r w:rsidR="00123D3D">
        <w:br/>
      </w:r>
      <w:r>
        <w:t xml:space="preserve">{JOS </w:t>
      </w:r>
      <w:r w:rsidR="004A7B80">
        <w:t>Hengitysvälinetiedon puuttumisen perustelu (720)</w:t>
      </w:r>
      <w:r>
        <w:t xml:space="preserve"> </w:t>
      </w:r>
      <w:r w:rsidR="004A7B80">
        <w:t>= tyhjä</w:t>
      </w:r>
      <w:r>
        <w:t>}</w:t>
      </w:r>
    </w:p>
    <w:p w14:paraId="1F2986EB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>[1..</w:t>
      </w:r>
      <w:r>
        <w:t>1</w:t>
      </w:r>
      <w:r w:rsidRPr="00125567">
        <w:t xml:space="preserve">] </w:t>
      </w:r>
      <w:hyperlink w:anchor="_Käytetty_hengitystieväline_-" w:history="1">
        <w:r w:rsidRPr="00425BFE">
          <w:rPr>
            <w:rStyle w:val="Hyperlinkki"/>
          </w:rPr>
          <w:t>Käytetty hengitystieväline</w:t>
        </w:r>
      </w:hyperlink>
      <w:r>
        <w:t xml:space="preserve"> (708) observation</w:t>
      </w:r>
    </w:p>
    <w:p w14:paraId="2D3F6E0A" w14:textId="248E7389" w:rsidR="00DD2FF7" w:rsidRPr="004A7B80" w:rsidRDefault="00AC2AFB" w:rsidP="003E2ADD">
      <w:pPr>
        <w:pStyle w:val="Snt1"/>
        <w:tabs>
          <w:tab w:val="left" w:pos="8010"/>
        </w:tabs>
      </w:pPr>
      <w:r w:rsidRPr="004A7B80">
        <w:t xml:space="preserve">7. EHDOLLISESTI PAKOLLINEN nolla tai yksi [0..1] component </w:t>
      </w:r>
      <w:r w:rsidR="00123D3D">
        <w:br/>
      </w:r>
      <w:r w:rsidR="00FF6D90">
        <w:t>{</w:t>
      </w:r>
      <w:r w:rsidRPr="004A7B80">
        <w:t xml:space="preserve">JOS </w:t>
      </w:r>
      <w:r w:rsidR="008168F8" w:rsidRPr="004A7B80">
        <w:t>Käytetty hengitystieväline (</w:t>
      </w:r>
      <w:r w:rsidRPr="004A7B80">
        <w:t>708</w:t>
      </w:r>
      <w:r w:rsidR="008168F8" w:rsidRPr="004A7B80">
        <w:t>)</w:t>
      </w:r>
      <w:r w:rsidRPr="004A7B80">
        <w:t xml:space="preserve"> </w:t>
      </w:r>
      <w:r w:rsidR="004A7B80" w:rsidRPr="004A7B80">
        <w:t xml:space="preserve">= tyhjä} </w:t>
      </w:r>
      <w:r w:rsidRPr="004A7B80">
        <w:t xml:space="preserve"> </w:t>
      </w:r>
    </w:p>
    <w:p w14:paraId="35858437" w14:textId="77777777" w:rsidR="00AC2AFB" w:rsidRDefault="00AC2AFB" w:rsidP="00AC2AFB">
      <w:pPr>
        <w:pStyle w:val="Snt2"/>
      </w:pPr>
      <w:r w:rsidRPr="004A7B80">
        <w:t xml:space="preserve">a. PAKOLLINEN yksi [1..1] </w:t>
      </w:r>
      <w:hyperlink w:anchor="_Hengitystievälinetiedon_puuttumisen" w:history="1">
        <w:r w:rsidRPr="004A7B80">
          <w:rPr>
            <w:rStyle w:val="Hyperlinkki"/>
          </w:rPr>
          <w:t>Hengitystievälinetiedon puuttumisen</w:t>
        </w:r>
      </w:hyperlink>
      <w:r w:rsidRPr="004A7B80">
        <w:t xml:space="preserve"> perustelu (720) observation</w:t>
      </w:r>
    </w:p>
    <w:bookmarkStart w:id="1085" w:name="_Hengitystiehallinnan_syy"/>
    <w:bookmarkStart w:id="1086" w:name="_Toc433030221"/>
    <w:bookmarkEnd w:id="1085"/>
    <w:p w14:paraId="26BC3225" w14:textId="66E8E1F7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1087" w:name="_Toc494273002"/>
      <w:r w:rsidRPr="00A473EF">
        <w:rPr>
          <w:rStyle w:val="Hyperlinkki"/>
        </w:rPr>
        <w:t>Hengitystiehallinnan syy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0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9660D3C" w14:textId="77777777" w:rsidTr="00627942">
        <w:tc>
          <w:tcPr>
            <w:tcW w:w="9236" w:type="dxa"/>
          </w:tcPr>
          <w:p w14:paraId="459C5497" w14:textId="261D2F6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002DDB03" w14:textId="77777777" w:rsidR="00627942" w:rsidRPr="00627942" w:rsidRDefault="00627942" w:rsidP="00AC2AFB">
      <w:pPr>
        <w:pStyle w:val="Snt1"/>
        <w:rPr>
          <w:lang w:val="en-US"/>
        </w:rPr>
      </w:pPr>
    </w:p>
    <w:p w14:paraId="4751B7F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250A9010" w14:textId="389575AE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code/@code="705</w:t>
      </w:r>
      <w:r w:rsidRPr="00770C6A">
        <w:t xml:space="preserve">" </w:t>
      </w:r>
      <w:r>
        <w:t xml:space="preserve">Hengitystiehallinnan syy </w:t>
      </w:r>
      <w:r w:rsidR="000B14D2">
        <w:t>(codeSystem</w:t>
      </w:r>
      <w:r w:rsidRPr="00770C6A">
        <w:t>: 1.2.246.537.6.12.2002.348)</w:t>
      </w:r>
    </w:p>
    <w:p w14:paraId="45D2584D" w14:textId="0C8DB69F" w:rsidR="00D42425" w:rsidRDefault="00D42425" w:rsidP="00D42425">
      <w:pPr>
        <w:pStyle w:val="Snt1"/>
      </w:pPr>
      <w:r>
        <w:t>3. PAKOLLINEN yksi [1..1] text</w:t>
      </w:r>
    </w:p>
    <w:p w14:paraId="31926E05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0303FE19" w14:textId="4D68ADE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3E2ADD">
        <w:t xml:space="preserve"> Hengitystiehallinnan syy (705)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– Hengitystiehallinnan syy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5689D">
        <w:t>1.2.246.537.6.3060.2014)</w:t>
      </w:r>
      <w:r w:rsidR="003E2ADD" w:rsidRPr="003E2ADD">
        <w:t xml:space="preserve"> </w:t>
      </w:r>
      <w:r w:rsidR="003E2ADD">
        <w:t>CD-tietotyypillä.</w:t>
      </w:r>
    </w:p>
    <w:bookmarkStart w:id="1088" w:name="_Hengitystiehallinnan_komplikaatio"/>
    <w:bookmarkStart w:id="1089" w:name="_Hengitystiehallinnan_komplikaatio_o"/>
    <w:bookmarkEnd w:id="1088"/>
    <w:bookmarkEnd w:id="1089"/>
    <w:p w14:paraId="312F1477" w14:textId="0F31B5EC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1090" w:name="_Toc494273003"/>
      <w:r w:rsidRPr="00A473EF">
        <w:rPr>
          <w:rStyle w:val="Hyperlinkki"/>
        </w:rPr>
        <w:t>Hengitystiehallinnan komplikaatio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0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4F3F5D8" w14:textId="77777777" w:rsidTr="00627942">
        <w:tc>
          <w:tcPr>
            <w:tcW w:w="9236" w:type="dxa"/>
          </w:tcPr>
          <w:p w14:paraId="4EC48A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793975CB" w14:textId="77777777" w:rsidR="00627942" w:rsidRPr="00627942" w:rsidRDefault="00627942" w:rsidP="00AC2AFB">
      <w:pPr>
        <w:pStyle w:val="Snt1"/>
        <w:rPr>
          <w:lang w:val="en-US"/>
        </w:rPr>
      </w:pPr>
    </w:p>
    <w:p w14:paraId="2DC8E598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F1CBB82" w14:textId="46ED3B3C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code/@code="706</w:t>
      </w:r>
      <w:r w:rsidRPr="00770C6A">
        <w:t xml:space="preserve">" </w:t>
      </w:r>
      <w:r>
        <w:t xml:space="preserve">Hengitystiehallinnan komplikaatio </w:t>
      </w:r>
      <w:r w:rsidR="000B14D2">
        <w:t>(codeSystem</w:t>
      </w:r>
      <w:r w:rsidRPr="00770C6A">
        <w:t>: 1.2.246.537.6.12.2002.348)</w:t>
      </w:r>
    </w:p>
    <w:p w14:paraId="33A3A7F0" w14:textId="35796518" w:rsidR="00D42425" w:rsidRDefault="00D42425" w:rsidP="00D42425">
      <w:pPr>
        <w:pStyle w:val="Snt1"/>
      </w:pPr>
      <w:r>
        <w:t>3. PAKOLLINEN yksi [1..1] text</w:t>
      </w:r>
    </w:p>
    <w:p w14:paraId="286E622E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55F10C90" w14:textId="0CA7EC2C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3E2ADD">
        <w:t xml:space="preserve"> Hengitystiehallinnan komplikaatio (706)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>ENSIH - Hengitystiehallinnan komplikaatio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5689D">
        <w:t>1.2.246.537.6.3061.2014)</w:t>
      </w:r>
      <w:r w:rsidR="003E2ADD" w:rsidRPr="003E2ADD">
        <w:t xml:space="preserve"> </w:t>
      </w:r>
      <w:r w:rsidR="003E2ADD">
        <w:t>CD-tietotyypillä.</w:t>
      </w:r>
    </w:p>
    <w:p w14:paraId="1B7BC0DD" w14:textId="77777777" w:rsidR="00AC2AFB" w:rsidRDefault="00AC2AFB" w:rsidP="00AC2AFB">
      <w:pPr>
        <w:pStyle w:val="Snt1"/>
      </w:pPr>
      <w:r>
        <w:t>5. PAKOLLINEN yksi [1..1] entryRelationship</w:t>
      </w:r>
    </w:p>
    <w:p w14:paraId="75A29BE0" w14:textId="0EE51FEF" w:rsidR="00AC2AFB" w:rsidRDefault="00AC2AFB" w:rsidP="00AC2AFB">
      <w:pPr>
        <w:pStyle w:val="Snt2"/>
      </w:pPr>
      <w:r w:rsidRPr="00125567">
        <w:lastRenderedPageBreak/>
        <w:t xml:space="preserve">a. </w:t>
      </w:r>
      <w:r>
        <w:t>PAKOLLINEN yksi [1..1] @typeCode=”</w:t>
      </w:r>
      <w:r w:rsidR="008168F8">
        <w:t>RSON</w:t>
      </w:r>
      <w:r>
        <w:t>”</w:t>
      </w:r>
    </w:p>
    <w:p w14:paraId="7A42C60D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hallinnan_komplikaation_" w:history="1">
        <w:r w:rsidRPr="00E3647A">
          <w:rPr>
            <w:rStyle w:val="Hyperlinkki"/>
          </w:rPr>
          <w:t>Hengity</w:t>
        </w:r>
        <w:r>
          <w:rPr>
            <w:rStyle w:val="Hyperlinkki"/>
          </w:rPr>
          <w:t>stiehallinna</w:t>
        </w:r>
        <w:r w:rsidRPr="00E3647A">
          <w:rPr>
            <w:rStyle w:val="Hyperlinkki"/>
          </w:rPr>
          <w:t>n komplikaation syy</w:t>
        </w:r>
      </w:hyperlink>
      <w:r>
        <w:t xml:space="preserve"> (707) observation</w:t>
      </w:r>
    </w:p>
    <w:bookmarkStart w:id="1091" w:name="_Hengitystiehallinnan_komplikaation_"/>
    <w:bookmarkEnd w:id="1091"/>
    <w:p w14:paraId="61ADA08C" w14:textId="011CD583" w:rsidR="00AC2AFB" w:rsidRDefault="00AC2AFB" w:rsidP="00AC2AFB">
      <w:pPr>
        <w:pStyle w:val="Otsikko6"/>
      </w:pPr>
      <w:r>
        <w:fldChar w:fldCharType="begin"/>
      </w:r>
      <w:r>
        <w:instrText xml:space="preserve"> HYPERLINK  \l "_Hengitystiehallinnan_komplikaatio_o" </w:instrText>
      </w:r>
      <w:r>
        <w:fldChar w:fldCharType="separate"/>
      </w:r>
      <w:bookmarkStart w:id="1092" w:name="_Toc494273004"/>
      <w:r w:rsidRPr="00E3647A">
        <w:rPr>
          <w:rStyle w:val="Hyperlinkki"/>
        </w:rPr>
        <w:t>Hengitystiehallinnan komplikaation syy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09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79E3C941" w14:textId="77777777" w:rsidTr="00627942">
        <w:tc>
          <w:tcPr>
            <w:tcW w:w="9236" w:type="dxa"/>
          </w:tcPr>
          <w:p w14:paraId="37600670" w14:textId="32ACC94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2B41D9" w14:textId="77777777" w:rsidR="00627942" w:rsidRPr="00627942" w:rsidRDefault="00627942" w:rsidP="00AC2AFB">
      <w:pPr>
        <w:pStyle w:val="Snt1"/>
        <w:rPr>
          <w:lang w:val="en-US"/>
        </w:rPr>
      </w:pPr>
    </w:p>
    <w:p w14:paraId="2F58EA80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1290134" w14:textId="4A403815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code/@code="707</w:t>
      </w:r>
      <w:r w:rsidRPr="00770C6A">
        <w:t xml:space="preserve">" </w:t>
      </w:r>
      <w:r>
        <w:t xml:space="preserve">Hengitystiehallinnan komplikaation syy </w:t>
      </w:r>
      <w:r w:rsidR="000B14D2">
        <w:t>(codeSystem</w:t>
      </w:r>
      <w:r w:rsidRPr="00770C6A">
        <w:t>: 1.2.246.537.6.12.2002.348)</w:t>
      </w:r>
    </w:p>
    <w:p w14:paraId="0D2809C9" w14:textId="080EDFA5" w:rsidR="00D42425" w:rsidRDefault="00D42425" w:rsidP="00D42425">
      <w:pPr>
        <w:pStyle w:val="Snt1"/>
      </w:pPr>
      <w:r>
        <w:t>3. PAKOLLINEN yksi [1..1] text</w:t>
      </w:r>
    </w:p>
    <w:p w14:paraId="540C231C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680A6F85" w14:textId="4FE52D3C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3E2ADD">
        <w:t xml:space="preserve"> Hengitystiehallinnan komplikaation syy (707)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5689D">
        <w:t xml:space="preserve">ENSIH – Hengitystiehallinnan </w:t>
      </w:r>
      <w:r w:rsidR="003E2ADD">
        <w:t xml:space="preserve">komplikaation </w:t>
      </w:r>
      <w:r w:rsidR="003E2ADD" w:rsidRPr="00C5689D">
        <w:t>syy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1.2.246.537.6.3062</w:t>
      </w:r>
      <w:r w:rsidRPr="00C5689D">
        <w:t>.2014)</w:t>
      </w:r>
      <w:r w:rsidR="003E2ADD" w:rsidRPr="003E2ADD">
        <w:t xml:space="preserve"> </w:t>
      </w:r>
      <w:r w:rsidR="003E2ADD">
        <w:t>CD-tietotyypillä.</w:t>
      </w:r>
    </w:p>
    <w:bookmarkStart w:id="1093" w:name="_Käytetty_hengitystieväline_-"/>
    <w:bookmarkStart w:id="1094" w:name="_Käytetty_hengitystieväline_observat"/>
    <w:bookmarkEnd w:id="1093"/>
    <w:bookmarkEnd w:id="1094"/>
    <w:p w14:paraId="0D7159D2" w14:textId="4A37AD99" w:rsidR="00AC2AFB" w:rsidRDefault="00AC2AFB" w:rsidP="00AC2AFB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1095" w:name="_Toc494273005"/>
      <w:r w:rsidRPr="00C22F87">
        <w:rPr>
          <w:rStyle w:val="Hyperlinkki"/>
        </w:rPr>
        <w:t>Käytetty hengitystieväline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0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9B61C44" w14:textId="77777777" w:rsidTr="00627942">
        <w:tc>
          <w:tcPr>
            <w:tcW w:w="9236" w:type="dxa"/>
          </w:tcPr>
          <w:p w14:paraId="33ECAD03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9B1D28D" w14:textId="77777777" w:rsidR="00627942" w:rsidRPr="00627942" w:rsidRDefault="00627942" w:rsidP="00AC2AFB">
      <w:pPr>
        <w:pStyle w:val="Snt1"/>
        <w:rPr>
          <w:lang w:val="en-US"/>
        </w:rPr>
      </w:pPr>
    </w:p>
    <w:p w14:paraId="295171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48DDC42" w14:textId="333E2B53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code/@code="708</w:t>
      </w:r>
      <w:r w:rsidRPr="00770C6A">
        <w:t xml:space="preserve">" </w:t>
      </w:r>
      <w:r>
        <w:t xml:space="preserve">Käytetty hengitystieväline </w:t>
      </w:r>
      <w:r w:rsidR="000B14D2">
        <w:t>(codeSystem</w:t>
      </w:r>
      <w:r w:rsidRPr="00770C6A">
        <w:t>: 1.2.246.537.6.12.2002.348)</w:t>
      </w:r>
    </w:p>
    <w:p w14:paraId="16257DF8" w14:textId="77777777" w:rsidR="00E2656D" w:rsidRDefault="00AC2AFB" w:rsidP="00E2656D">
      <w:pPr>
        <w:pStyle w:val="Snt1"/>
      </w:pPr>
      <w:r w:rsidRPr="00770C6A">
        <w:t>3</w:t>
      </w:r>
      <w:r w:rsidR="00E2656D">
        <w:t>. PAKOLLINEN yksi [1..1] text</w:t>
      </w:r>
    </w:p>
    <w:p w14:paraId="375E6212" w14:textId="77777777" w:rsidR="00E2656D" w:rsidRDefault="00E2656D" w:rsidP="00E2656D">
      <w:pPr>
        <w:pStyle w:val="Snt2"/>
      </w:pPr>
      <w:r>
        <w:t>a. PAKOLLINEN yksi [1..1] reference/@value, viitattavan näyttömuoto-osion xml-ID annetaan II-tietotyypillä</w:t>
      </w:r>
    </w:p>
    <w:p w14:paraId="75D48263" w14:textId="6799AE8B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3E2ADD">
        <w:t xml:space="preserve"> Käytetty hengitystieväline (708)</w:t>
      </w:r>
      <w:r w:rsidRPr="00770C6A">
        <w:t xml:space="preserve">, </w:t>
      </w:r>
      <w:r>
        <w:t xml:space="preserve">arvo annetaan </w:t>
      </w:r>
      <w:r w:rsidR="003E2ADD">
        <w:t xml:space="preserve">luokituksesta </w:t>
      </w:r>
      <w:r w:rsidR="003E2ADD" w:rsidRPr="00C22F87">
        <w:t>ENSIH - Käytetty hengitystieväline</w:t>
      </w:r>
      <w:r w:rsidR="003E2ADD">
        <w:t xml:space="preserve"> </w:t>
      </w:r>
      <w:r w:rsidR="000B14D2">
        <w:t>(codeSystem</w:t>
      </w:r>
      <w:r w:rsidR="003E2ADD">
        <w:t>:</w:t>
      </w:r>
      <w:r>
        <w:t xml:space="preserve"> </w:t>
      </w:r>
      <w:r w:rsidRPr="00C22F87">
        <w:t>1.2.246.537.6.3063</w:t>
      </w:r>
      <w:r w:rsidRPr="00C5689D">
        <w:t>.2014)</w:t>
      </w:r>
      <w:r w:rsidR="003E2ADD" w:rsidRPr="003E2ADD">
        <w:t xml:space="preserve"> </w:t>
      </w:r>
      <w:r w:rsidR="003E2ADD">
        <w:t>CD-tietotyypillä</w:t>
      </w:r>
    </w:p>
    <w:p w14:paraId="749B09B8" w14:textId="03297E39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entryRelationship</w:t>
      </w:r>
    </w:p>
    <w:p w14:paraId="7AD0DE7D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9F44AFC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yvyys_observat" w:history="1">
        <w:r w:rsidRPr="00483CFB">
          <w:rPr>
            <w:rStyle w:val="Hyperlinkki"/>
          </w:rPr>
          <w:t>Hengitystievälineen syvyys</w:t>
        </w:r>
      </w:hyperlink>
      <w:r>
        <w:t xml:space="preserve"> (709) observation</w:t>
      </w:r>
    </w:p>
    <w:p w14:paraId="6BED7CD6" w14:textId="36744973" w:rsidR="00AC2AFB" w:rsidRDefault="00AC2AFB" w:rsidP="00AC2AFB">
      <w:pPr>
        <w:pStyle w:val="Snt1"/>
      </w:pPr>
      <w:r>
        <w:t xml:space="preserve">6. </w:t>
      </w:r>
      <w:r w:rsidR="00626155">
        <w:t>VAPAAEHTOINEN</w:t>
      </w:r>
      <w:r>
        <w:t xml:space="preserve"> nolla tai yksi [0..1] entryRelationship</w:t>
      </w:r>
    </w:p>
    <w:p w14:paraId="10DB0F09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3EDC9852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" w:history="1">
        <w:r w:rsidRPr="00483CFB">
          <w:rPr>
            <w:rStyle w:val="Hyperlinkki"/>
          </w:rPr>
          <w:t>Hengitystievälineen sijainnin varmistamistapa</w:t>
        </w:r>
      </w:hyperlink>
      <w:r>
        <w:t xml:space="preserve"> (710) observation</w:t>
      </w:r>
    </w:p>
    <w:p w14:paraId="2FCC69A4" w14:textId="7EFDAA15" w:rsidR="00AC2AFB" w:rsidRDefault="00AC2AFB" w:rsidP="00AC2AFB">
      <w:pPr>
        <w:pStyle w:val="Snt1"/>
      </w:pPr>
      <w:r>
        <w:t xml:space="preserve">5. </w:t>
      </w:r>
      <w:r w:rsidR="00626155">
        <w:t>VAPAAEHTOINEN</w:t>
      </w:r>
      <w:r>
        <w:t xml:space="preserve"> nolla tai yksi [0..1] entryRelationship</w:t>
      </w:r>
    </w:p>
    <w:p w14:paraId="4FFD88FA" w14:textId="77777777" w:rsidR="00AC2AFB" w:rsidRDefault="00AC2AFB" w:rsidP="00AC2AFB">
      <w:pPr>
        <w:pStyle w:val="Snt2"/>
      </w:pPr>
      <w:r w:rsidRPr="00125567">
        <w:t xml:space="preserve">a. </w:t>
      </w:r>
      <w:r>
        <w:t>PAKOLLINEN yksi [1..1] @typeCode=”COMP”</w:t>
      </w:r>
    </w:p>
    <w:p w14:paraId="4C7CB4D6" w14:textId="77777777" w:rsidR="00AC2AFB" w:rsidRPr="00125567" w:rsidRDefault="00AC2AFB" w:rsidP="00AC2AFB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Hengitystievälineen_sijainnin_varmi_1" w:history="1">
        <w:r w:rsidRPr="00483CFB">
          <w:rPr>
            <w:rStyle w:val="Hyperlinkki"/>
          </w:rPr>
          <w:t>Hengitystievälineen sijainnin varmistaja</w:t>
        </w:r>
      </w:hyperlink>
      <w:r>
        <w:t xml:space="preserve"> (711) observation</w:t>
      </w:r>
    </w:p>
    <w:bookmarkStart w:id="1096" w:name="_Hengitystievälineen_syvyys_observat"/>
    <w:bookmarkEnd w:id="1096"/>
    <w:p w14:paraId="13263625" w14:textId="433C7EE8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"_Käytetty_hengitystieväline_observat" </w:instrText>
      </w:r>
      <w:r>
        <w:fldChar w:fldCharType="separate"/>
      </w:r>
      <w:bookmarkStart w:id="1097" w:name="_Toc494273006"/>
      <w:r w:rsidRPr="00483CFB">
        <w:rPr>
          <w:rStyle w:val="Hyperlinkki"/>
        </w:rPr>
        <w:t>Hengitystievälineen syvyys</w:t>
      </w:r>
      <w:bookmarkEnd w:id="1086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0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4FF8168" w14:textId="77777777" w:rsidTr="00627942">
        <w:tc>
          <w:tcPr>
            <w:tcW w:w="9236" w:type="dxa"/>
          </w:tcPr>
          <w:p w14:paraId="66137F17" w14:textId="2914236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A671DD0" w14:textId="77777777" w:rsidR="00627942" w:rsidRPr="00627942" w:rsidRDefault="00627942" w:rsidP="00AC2AFB">
      <w:pPr>
        <w:pStyle w:val="Snt1"/>
        <w:rPr>
          <w:lang w:val="en-US"/>
        </w:rPr>
      </w:pPr>
    </w:p>
    <w:p w14:paraId="43EDB13C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0B518E0" w14:textId="17886F0D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code/@code="709</w:t>
      </w:r>
      <w:r w:rsidRPr="00770C6A">
        <w:t xml:space="preserve">" </w:t>
      </w:r>
      <w:r>
        <w:t xml:space="preserve">Hengitystievälineen syvyys </w:t>
      </w:r>
      <w:r w:rsidR="000B14D2">
        <w:t>(codeSystem</w:t>
      </w:r>
      <w:r w:rsidRPr="00770C6A">
        <w:t>: 1.2.246.537.6.12.2002.348)</w:t>
      </w:r>
    </w:p>
    <w:p w14:paraId="3669FC94" w14:textId="032BFEE9" w:rsidR="00D42425" w:rsidRDefault="00D42425" w:rsidP="00D42425">
      <w:pPr>
        <w:pStyle w:val="Snt1"/>
      </w:pPr>
      <w:r>
        <w:t>3. PAKOLLINEN yksi [1..1] text</w:t>
      </w:r>
    </w:p>
    <w:p w14:paraId="1B0B7C14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1388B706" w14:textId="585B8E81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626155">
        <w:t xml:space="preserve"> Hengitystievälineen syvyys (709)</w:t>
      </w:r>
      <w:r w:rsidRPr="00770C6A">
        <w:t xml:space="preserve">, </w:t>
      </w:r>
      <w:r>
        <w:t>arvo annetaan senttimetrin tarkkuudella</w:t>
      </w:r>
      <w:r w:rsidR="00626155" w:rsidRPr="00626155">
        <w:t xml:space="preserve"> </w:t>
      </w:r>
      <w:r w:rsidR="00626155">
        <w:t>PQ-tietotyypillä</w:t>
      </w:r>
      <w:r>
        <w:t>.</w:t>
      </w:r>
    </w:p>
    <w:bookmarkStart w:id="1098" w:name="_Hengitystievälineen_sijainnin_varmi"/>
    <w:bookmarkStart w:id="1099" w:name="_Toc433030222"/>
    <w:bookmarkEnd w:id="1098"/>
    <w:p w14:paraId="4330B7D7" w14:textId="02DD6E04" w:rsidR="00AC2AFB" w:rsidRDefault="00AC2AFB" w:rsidP="00AC2AFB">
      <w:pPr>
        <w:pStyle w:val="Otsikko6"/>
      </w:pPr>
      <w:r>
        <w:lastRenderedPageBreak/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1100" w:name="_Toc494273007"/>
      <w:r w:rsidRPr="00483CFB">
        <w:rPr>
          <w:rStyle w:val="Hyperlinkki"/>
        </w:rPr>
        <w:t>Hengitystievälineen sijainnin varmistamistapa</w:t>
      </w:r>
      <w:bookmarkEnd w:id="1099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10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05AAA427" w14:textId="77777777" w:rsidTr="00627942">
        <w:tc>
          <w:tcPr>
            <w:tcW w:w="9236" w:type="dxa"/>
          </w:tcPr>
          <w:p w14:paraId="1DA2B29B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628C20B5" w14:textId="77777777" w:rsidR="00627942" w:rsidRPr="00627942" w:rsidRDefault="00627942" w:rsidP="00AC2AFB">
      <w:pPr>
        <w:pStyle w:val="Snt1"/>
        <w:rPr>
          <w:lang w:val="en-US"/>
        </w:rPr>
      </w:pPr>
    </w:p>
    <w:p w14:paraId="5F8A42A1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62B0928" w14:textId="240289D6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code/@code="710</w:t>
      </w:r>
      <w:r w:rsidRPr="00770C6A">
        <w:t xml:space="preserve">" </w:t>
      </w:r>
      <w:r>
        <w:t xml:space="preserve">Hengitystievälineen sijainnin varmistamistapa </w:t>
      </w:r>
      <w:r w:rsidR="000B14D2">
        <w:t>(codeSystem</w:t>
      </w:r>
      <w:r w:rsidRPr="00770C6A">
        <w:t>: 1.2.246.537.6.12.2002.348)</w:t>
      </w:r>
    </w:p>
    <w:p w14:paraId="04C30362" w14:textId="722700B2" w:rsidR="00D42425" w:rsidRDefault="00D42425" w:rsidP="00D42425">
      <w:pPr>
        <w:pStyle w:val="Snt1"/>
      </w:pPr>
      <w:r>
        <w:t>3. PAKOLLINEN yksi [1..1] text</w:t>
      </w:r>
    </w:p>
    <w:p w14:paraId="486575E2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6313646E" w14:textId="7D4BC5E8" w:rsidR="00AC2AFB" w:rsidRPr="00770C6A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626155">
        <w:t xml:space="preserve"> Hengitystievälineen sijainnin varmistamistapa (710)</w:t>
      </w:r>
      <w:r w:rsidRPr="00770C6A">
        <w:t xml:space="preserve">, </w:t>
      </w:r>
      <w:r>
        <w:t>arvo annetaan</w:t>
      </w:r>
      <w:r w:rsidR="00626155">
        <w:t xml:space="preserve"> luokituksesta </w:t>
      </w:r>
      <w:r w:rsidR="00626155" w:rsidRPr="00483CFB">
        <w:t>ENSIH - Hengitystievälineen sijainnin varmistamistapa</w:t>
      </w:r>
      <w:r w:rsidR="00626155">
        <w:t xml:space="preserve"> </w:t>
      </w:r>
      <w:r w:rsidR="000B14D2">
        <w:t>(codeSystem</w:t>
      </w:r>
      <w:r w:rsidR="00626155">
        <w:t>:</w:t>
      </w:r>
      <w:r>
        <w:t xml:space="preserve"> 1.2.246.537.6.3064</w:t>
      </w:r>
      <w:r w:rsidRPr="00C5689D">
        <w:t>.2014)</w:t>
      </w:r>
      <w:r w:rsidR="00626155" w:rsidRPr="00626155">
        <w:t xml:space="preserve"> </w:t>
      </w:r>
      <w:r w:rsidR="00626155">
        <w:t>CD-tietotyypillä.</w:t>
      </w:r>
    </w:p>
    <w:bookmarkStart w:id="1101" w:name="_Hengitystievälineen_sijainnin_varmi_1"/>
    <w:bookmarkStart w:id="1102" w:name="_Toc433030223"/>
    <w:bookmarkEnd w:id="1101"/>
    <w:p w14:paraId="08DD73DC" w14:textId="03D239DE" w:rsidR="00AC2AFB" w:rsidRDefault="00AC2AFB" w:rsidP="00AC2AFB">
      <w:pPr>
        <w:pStyle w:val="Otsikko6"/>
      </w:pPr>
      <w:r>
        <w:fldChar w:fldCharType="begin"/>
      </w:r>
      <w:r>
        <w:instrText xml:space="preserve"> HYPERLINK  \l "_Käytetty_hengitystieväline_-" </w:instrText>
      </w:r>
      <w:r>
        <w:fldChar w:fldCharType="separate"/>
      </w:r>
      <w:bookmarkStart w:id="1103" w:name="_Toc494273008"/>
      <w:r w:rsidRPr="00483CFB">
        <w:rPr>
          <w:rStyle w:val="Hyperlinkki"/>
        </w:rPr>
        <w:t>Hengitystievälineen sijainnin varmistaja</w:t>
      </w:r>
      <w:bookmarkEnd w:id="1102"/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10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EFCA87F" w14:textId="77777777" w:rsidTr="00627942">
        <w:tc>
          <w:tcPr>
            <w:tcW w:w="9236" w:type="dxa"/>
          </w:tcPr>
          <w:p w14:paraId="5FF1EC2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/component/section/entry/procedure/entryRelationship/organizer/component/observation/entryRelationship/observation</w:t>
            </w:r>
          </w:p>
        </w:tc>
      </w:tr>
    </w:tbl>
    <w:p w14:paraId="7E681659" w14:textId="77777777" w:rsidR="00627942" w:rsidRPr="00627942" w:rsidRDefault="00627942" w:rsidP="00AC2AFB">
      <w:pPr>
        <w:pStyle w:val="Snt1"/>
        <w:rPr>
          <w:lang w:val="en-US"/>
        </w:rPr>
      </w:pPr>
    </w:p>
    <w:p w14:paraId="3C2856CF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972940" w14:textId="5E358B28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code/@code="711</w:t>
      </w:r>
      <w:r w:rsidRPr="00770C6A">
        <w:t xml:space="preserve">" </w:t>
      </w:r>
      <w:r>
        <w:t xml:space="preserve">Hengitystievälineen sijainnin varmistaja </w:t>
      </w:r>
      <w:r w:rsidR="000B14D2">
        <w:t>(codeSystem</w:t>
      </w:r>
      <w:r w:rsidRPr="00770C6A">
        <w:t>: 1.2.246.537.6.12.2002.348)</w:t>
      </w:r>
    </w:p>
    <w:p w14:paraId="489EC84F" w14:textId="776EB0EC" w:rsidR="00D42425" w:rsidRDefault="00D42425" w:rsidP="00D42425">
      <w:pPr>
        <w:pStyle w:val="Snt1"/>
      </w:pPr>
      <w:r>
        <w:t>3. PAKOLLINEN yksi [1..1] text</w:t>
      </w:r>
    </w:p>
    <w:p w14:paraId="0E775086" w14:textId="77777777" w:rsidR="00D42425" w:rsidRDefault="00D42425" w:rsidP="00D42425">
      <w:pPr>
        <w:pStyle w:val="Snt2"/>
      </w:pPr>
      <w:r>
        <w:t>a. PAKOLLINEN yksi [1..1] reference/@value, viitattavan näyttömuoto-osion xml-ID annetaan II-tietotyypillä</w:t>
      </w:r>
    </w:p>
    <w:p w14:paraId="723627FA" w14:textId="71760BA3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626155">
        <w:t xml:space="preserve"> Hengitystievälineen sijainnin varmistaja (711)</w:t>
      </w:r>
      <w:r w:rsidRPr="00770C6A">
        <w:t xml:space="preserve">, </w:t>
      </w:r>
      <w:r>
        <w:t>arvo annetaan</w:t>
      </w:r>
      <w:r w:rsidR="00626155" w:rsidRPr="00C5689D">
        <w:t xml:space="preserve"> </w:t>
      </w:r>
      <w:r w:rsidR="00626155">
        <w:t xml:space="preserve">luokituksesta </w:t>
      </w:r>
      <w:r w:rsidR="00626155" w:rsidRPr="00483CFB">
        <w:t xml:space="preserve">ENSIH </w:t>
      </w:r>
      <w:r w:rsidR="00626155">
        <w:t>–</w:t>
      </w:r>
      <w:r w:rsidR="00626155" w:rsidRPr="00483CFB">
        <w:t xml:space="preserve"> </w:t>
      </w:r>
      <w:r w:rsidR="000B14D2">
        <w:t>Hengitystievälineen sijainnin varmistaja (codeSystem</w:t>
      </w:r>
      <w:r w:rsidR="00626155">
        <w:t>:</w:t>
      </w:r>
      <w:r>
        <w:t xml:space="preserve"> 1.2.246.537.6.3065</w:t>
      </w:r>
      <w:r w:rsidRPr="00C5689D">
        <w:t>.2014)</w:t>
      </w:r>
      <w:r w:rsidR="00626155" w:rsidRPr="00626155">
        <w:t xml:space="preserve"> </w:t>
      </w:r>
      <w:r w:rsidR="00626155">
        <w:t>CD-</w:t>
      </w:r>
      <w:r w:rsidR="00626155" w:rsidRPr="00626155">
        <w:t xml:space="preserve"> </w:t>
      </w:r>
      <w:r w:rsidR="00626155">
        <w:t>tietotyypillä.</w:t>
      </w:r>
    </w:p>
    <w:bookmarkStart w:id="1104" w:name="_Hengitystievälinetiedon_puuttumisen"/>
    <w:bookmarkEnd w:id="1104"/>
    <w:p w14:paraId="375194E6" w14:textId="4F410698" w:rsidR="00AC2AFB" w:rsidRDefault="00AC2AFB" w:rsidP="000B14D2">
      <w:pPr>
        <w:pStyle w:val="Otsikko5"/>
      </w:pPr>
      <w:r>
        <w:fldChar w:fldCharType="begin"/>
      </w:r>
      <w:r>
        <w:instrText xml:space="preserve"> HYPERLINK  \l "_Hengitystiehallinta_-_organizer" </w:instrText>
      </w:r>
      <w:r>
        <w:fldChar w:fldCharType="separate"/>
      </w:r>
      <w:bookmarkStart w:id="1105" w:name="_Toc494273009"/>
      <w:r w:rsidRPr="00483CFB">
        <w:rPr>
          <w:rStyle w:val="Hyperlinkki"/>
        </w:rPr>
        <w:t>Hengitystieväline</w:t>
      </w:r>
      <w:r w:rsidR="00626155">
        <w:rPr>
          <w:rStyle w:val="Hyperlinkki"/>
        </w:rPr>
        <w:t>tiedon</w:t>
      </w:r>
      <w:r w:rsidRPr="00483CFB">
        <w:rPr>
          <w:rStyle w:val="Hyperlinkki"/>
        </w:rPr>
        <w:t xml:space="preserve"> puuttumisen perustelu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1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5944BA8" w14:textId="77777777" w:rsidTr="00627942">
        <w:tc>
          <w:tcPr>
            <w:tcW w:w="9236" w:type="dxa"/>
          </w:tcPr>
          <w:p w14:paraId="7CEE1B25" w14:textId="4156AF2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1DD8E94E" w14:textId="77777777" w:rsidR="00627942" w:rsidRPr="00627942" w:rsidRDefault="00627942" w:rsidP="00AC2AFB">
      <w:pPr>
        <w:pStyle w:val="Snt1"/>
        <w:rPr>
          <w:lang w:val="en-US"/>
        </w:rPr>
      </w:pPr>
    </w:p>
    <w:p w14:paraId="14AD029A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C4988EA" w14:textId="76DC34C0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</w:t>
      </w:r>
      <w:r w:rsidR="00626155">
        <w:t>20</w:t>
      </w:r>
      <w:r w:rsidRPr="00770C6A">
        <w:t xml:space="preserve">" </w:t>
      </w:r>
      <w:r w:rsidR="00626155" w:rsidRPr="00626155">
        <w:t xml:space="preserve">Hengitystievälinetiedon puuttumisen perustelu </w:t>
      </w:r>
      <w:r w:rsidR="000B14D2">
        <w:t>(codeSystem</w:t>
      </w:r>
      <w:r w:rsidRPr="00770C6A">
        <w:t>: 1.2.246.537.6.12.2002.348)</w:t>
      </w:r>
    </w:p>
    <w:p w14:paraId="3F2D43BD" w14:textId="756918F4" w:rsidR="00AC2AFB" w:rsidRDefault="00D42425" w:rsidP="00AC2AFB">
      <w:pPr>
        <w:pStyle w:val="Snt1"/>
      </w:pPr>
      <w:r>
        <w:t>3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626155">
        <w:t xml:space="preserve"> </w:t>
      </w:r>
      <w:r w:rsidR="00626155" w:rsidRPr="00626155">
        <w:t>Hengitystievälinetiedon puuttumisen perustelu</w:t>
      </w:r>
      <w:r w:rsidR="00626155">
        <w:t xml:space="preserve"> (720)</w:t>
      </w:r>
      <w:r w:rsidR="00AC2AFB" w:rsidRPr="00770C6A">
        <w:t xml:space="preserve">, </w:t>
      </w:r>
      <w:r w:rsidR="00AC2AFB">
        <w:t>arvo annetaan ST-tietotyypillä.</w:t>
      </w:r>
    </w:p>
    <w:bookmarkStart w:id="1106" w:name="_Hoitoväline_ja_koko"/>
    <w:bookmarkEnd w:id="1106"/>
    <w:p w14:paraId="15BD8CC6" w14:textId="079ED9F8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1107" w:name="_Toc494273010"/>
      <w:r w:rsidRPr="002205BB">
        <w:rPr>
          <w:rStyle w:val="Hyperlinkki"/>
        </w:rPr>
        <w:t>Hoitoväline ja koko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10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434F2E41" w14:textId="77777777" w:rsidTr="00627942">
        <w:tc>
          <w:tcPr>
            <w:tcW w:w="9236" w:type="dxa"/>
          </w:tcPr>
          <w:p w14:paraId="2DAC3A8E" w14:textId="6E53DBFF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44DF1660" w14:textId="77777777" w:rsidR="00627942" w:rsidRPr="00627942" w:rsidRDefault="00627942" w:rsidP="00AC2AFB">
      <w:pPr>
        <w:pStyle w:val="Snt1"/>
        <w:rPr>
          <w:lang w:val="en-US"/>
        </w:rPr>
      </w:pPr>
    </w:p>
    <w:p w14:paraId="1F07AB9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44E0D22" w14:textId="48B2C0ED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code/@code="712</w:t>
      </w:r>
      <w:r w:rsidRPr="00770C6A">
        <w:t xml:space="preserve">" </w:t>
      </w:r>
      <w:r>
        <w:t xml:space="preserve">Hoitoväline ja koko </w:t>
      </w:r>
      <w:r w:rsidR="000B14D2">
        <w:t>(codeSystem</w:t>
      </w:r>
      <w:r w:rsidRPr="00770C6A">
        <w:t>: 1.2.246.537.6.12.2002.348)</w:t>
      </w:r>
    </w:p>
    <w:p w14:paraId="46A44498" w14:textId="41C9C80F" w:rsidR="00737045" w:rsidRDefault="00737045" w:rsidP="00737045">
      <w:pPr>
        <w:pStyle w:val="Snt1"/>
      </w:pPr>
      <w:r>
        <w:t>3. PAKOLLINEN yksi [1..1] text</w:t>
      </w:r>
    </w:p>
    <w:p w14:paraId="26E85835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48D1A8BF" w14:textId="628EBD6F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0B14D2">
        <w:t xml:space="preserve"> Hoitoväline ja koko (712)</w:t>
      </w:r>
      <w:r w:rsidRPr="00770C6A">
        <w:t xml:space="preserve">, </w:t>
      </w:r>
      <w:r>
        <w:t>arvo annetaan ST-tietotyypillä.</w:t>
      </w:r>
    </w:p>
    <w:bookmarkStart w:id="1108" w:name="_Nesteensiirtoreitti_observation"/>
    <w:bookmarkEnd w:id="1108"/>
    <w:p w14:paraId="70EC26C8" w14:textId="741CAE09" w:rsidR="00AC2AFB" w:rsidRDefault="00AC2AFB" w:rsidP="00AC2AFB">
      <w:pPr>
        <w:pStyle w:val="Otsikko4"/>
      </w:pPr>
      <w:r>
        <w:lastRenderedPageBreak/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1109" w:name="_Toc494273011"/>
      <w:r w:rsidRPr="002205BB">
        <w:rPr>
          <w:rStyle w:val="Hyperlinkki"/>
        </w:rPr>
        <w:t>Nesteensiirtoreitti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10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2B3398C4" w14:textId="77777777" w:rsidTr="00627942">
        <w:tc>
          <w:tcPr>
            <w:tcW w:w="9236" w:type="dxa"/>
          </w:tcPr>
          <w:p w14:paraId="1FBCDB3E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/component/section/entry/procedure/entryRelationship/observation</w:t>
            </w:r>
          </w:p>
        </w:tc>
      </w:tr>
    </w:tbl>
    <w:p w14:paraId="6DA73D1F" w14:textId="77777777" w:rsidR="00627942" w:rsidRPr="00627942" w:rsidRDefault="00627942" w:rsidP="00AC2AFB">
      <w:pPr>
        <w:pStyle w:val="Snt1"/>
        <w:rPr>
          <w:lang w:val="en-US"/>
        </w:rPr>
      </w:pPr>
    </w:p>
    <w:p w14:paraId="41F74302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5D2746D" w14:textId="78D10D84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code/@code="713</w:t>
      </w:r>
      <w:r w:rsidRPr="00770C6A">
        <w:t xml:space="preserve">" </w:t>
      </w:r>
      <w:r>
        <w:t xml:space="preserve">Nesteensiirtoreitti </w:t>
      </w:r>
      <w:r w:rsidR="000B14D2">
        <w:t>(codeSystem</w:t>
      </w:r>
      <w:r w:rsidRPr="00770C6A">
        <w:t>: 1.2.246.537.6.12.2002.348)</w:t>
      </w:r>
    </w:p>
    <w:p w14:paraId="750CC568" w14:textId="13D4ED12" w:rsidR="00737045" w:rsidRDefault="00737045" w:rsidP="00737045">
      <w:pPr>
        <w:pStyle w:val="Snt1"/>
      </w:pPr>
      <w:r>
        <w:t>3. PAKOLLINEN yksi [1..1] text</w:t>
      </w:r>
    </w:p>
    <w:p w14:paraId="05FE1E72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056DBA11" w14:textId="1BFA9710" w:rsidR="00AC2AFB" w:rsidRDefault="00AC2AFB" w:rsidP="00AC2AFB">
      <w:pPr>
        <w:pStyle w:val="Snt1"/>
      </w:pPr>
      <w:r w:rsidRPr="00770C6A">
        <w:t>4. P</w:t>
      </w:r>
      <w:r>
        <w:t>AKOLLINEN yksi tai useampi [</w:t>
      </w:r>
      <w:r w:rsidR="00AE3D21">
        <w:t>1..*</w:t>
      </w:r>
      <w:r w:rsidRPr="00770C6A">
        <w:t>] value</w:t>
      </w:r>
      <w:r w:rsidR="000B14D2">
        <w:t xml:space="preserve"> Nesteensiirtoreitti (713)</w:t>
      </w:r>
      <w:r w:rsidRPr="00770C6A">
        <w:t xml:space="preserve">, </w:t>
      </w:r>
      <w:r>
        <w:t xml:space="preserve">arvo annetaan </w:t>
      </w:r>
      <w:r w:rsidR="000B14D2">
        <w:t xml:space="preserve">luokituksesta </w:t>
      </w:r>
      <w:r w:rsidR="000B14D2" w:rsidRPr="00F33B01">
        <w:t>ENSIH - Nesteensiirtoreitti</w:t>
      </w:r>
      <w:r w:rsidR="000B14D2">
        <w:t xml:space="preserve"> (codeSystem</w:t>
      </w:r>
      <w:r>
        <w:t xml:space="preserve"> 1.2.246.537.6.3066</w:t>
      </w:r>
      <w:r w:rsidRPr="00C5689D">
        <w:t>)</w:t>
      </w:r>
      <w:r w:rsidR="000B14D2" w:rsidRPr="000B14D2">
        <w:t xml:space="preserve"> </w:t>
      </w:r>
      <w:r w:rsidR="000B14D2">
        <w:t>CD-tietotyypillä.</w:t>
      </w:r>
    </w:p>
    <w:bookmarkStart w:id="1110" w:name="_Defibrillointi_organizer"/>
    <w:bookmarkEnd w:id="1110"/>
    <w:p w14:paraId="3BAB860F" w14:textId="0B4D748A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1111" w:name="_Toc494273012"/>
      <w:r w:rsidRPr="002205BB">
        <w:rPr>
          <w:rStyle w:val="Hyperlinkki"/>
        </w:rPr>
        <w:t>Defibrillointi</w:t>
      </w:r>
      <w:r>
        <w:fldChar w:fldCharType="end"/>
      </w:r>
      <w:r>
        <w:t xml:space="preserve"> </w:t>
      </w:r>
      <w:r w:rsidR="002847E1">
        <w:t xml:space="preserve">- </w:t>
      </w:r>
      <w:r>
        <w:t>organizer</w:t>
      </w:r>
      <w:bookmarkEnd w:id="111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3CF405F" w14:textId="77777777" w:rsidTr="00627942">
        <w:tc>
          <w:tcPr>
            <w:tcW w:w="9236" w:type="dxa"/>
          </w:tcPr>
          <w:p w14:paraId="31242C96" w14:textId="09BE45E8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</w:tc>
      </w:tr>
    </w:tbl>
    <w:p w14:paraId="7578565D" w14:textId="77777777" w:rsidR="00627942" w:rsidRPr="00627942" w:rsidRDefault="00627942" w:rsidP="00AC2AFB">
      <w:pPr>
        <w:pStyle w:val="Snt1"/>
        <w:rPr>
          <w:lang w:val="en-US"/>
        </w:rPr>
      </w:pPr>
    </w:p>
    <w:p w14:paraId="44FBD0AF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0B819149" w14:textId="418030AF" w:rsidR="00AC2AFB" w:rsidRPr="0095153D" w:rsidRDefault="00AC2AFB" w:rsidP="00AC2AFB">
      <w:pPr>
        <w:pStyle w:val="Snt1"/>
      </w:pPr>
      <w:r>
        <w:t>2</w:t>
      </w:r>
      <w:r w:rsidRPr="0082643A">
        <w:t>. PAKOLLINEN yksi [1..1] code/@code="</w:t>
      </w:r>
      <w:r>
        <w:t>9001</w:t>
      </w:r>
      <w:r w:rsidRPr="0082643A">
        <w:t xml:space="preserve">" </w:t>
      </w:r>
      <w:r>
        <w:t xml:space="preserve">Defibrillointi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04AF4A7B" w14:textId="77777777" w:rsidR="00AC2AFB" w:rsidRDefault="00AC2AFB" w:rsidP="00AC2AFB">
      <w:pPr>
        <w:pStyle w:val="Snt1"/>
      </w:pPr>
      <w:r>
        <w:t>3. PAKOLLINEN yksi statusCode/@code=”completed”</w:t>
      </w:r>
    </w:p>
    <w:p w14:paraId="53C9038F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VAPAAEHTOINEN nolla tai yksi [0..1</w:t>
      </w:r>
      <w:r w:rsidRPr="00125567">
        <w:t>] component</w:t>
      </w:r>
      <w:r>
        <w:t xml:space="preserve"> </w:t>
      </w:r>
    </w:p>
    <w:p w14:paraId="619A6B99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Defibrilloinnin_energia_observation" w:history="1">
        <w:r w:rsidRPr="00F33B01">
          <w:rPr>
            <w:rStyle w:val="Hyperlinkki"/>
          </w:rPr>
          <w:t>Defibrilloinnin energia</w:t>
        </w:r>
      </w:hyperlink>
      <w:r>
        <w:t xml:space="preserve"> (714) observation</w:t>
      </w:r>
    </w:p>
    <w:p w14:paraId="7C1EC6F0" w14:textId="46E3ACCD" w:rsidR="00AC2AFB" w:rsidRPr="00125567" w:rsidRDefault="002A49FA" w:rsidP="00AC2AFB">
      <w:pPr>
        <w:pStyle w:val="Snt1"/>
      </w:pPr>
      <w:r>
        <w:t>5</w:t>
      </w:r>
      <w:r w:rsidR="00AC2AFB" w:rsidRPr="00125567">
        <w:t xml:space="preserve">. </w:t>
      </w:r>
      <w:r w:rsidR="00AC2AFB">
        <w:t>PAKOLLINEN yksi [1..1</w:t>
      </w:r>
      <w:r w:rsidR="00AC2AFB" w:rsidRPr="00125567">
        <w:t>] component</w:t>
      </w:r>
      <w:r w:rsidR="00AC2AFB">
        <w:t xml:space="preserve"> </w:t>
      </w:r>
    </w:p>
    <w:p w14:paraId="43C2D6C7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Iskujen_kokonaismäärä_observation" w:history="1">
        <w:r w:rsidRPr="00F33B01">
          <w:rPr>
            <w:rStyle w:val="Hyperlinkki"/>
          </w:rPr>
          <w:t>Iskujen kokonaismäärä</w:t>
        </w:r>
      </w:hyperlink>
      <w:r>
        <w:t xml:space="preserve"> (715) observation</w:t>
      </w:r>
    </w:p>
    <w:bookmarkStart w:id="1112" w:name="_Defibrilloinnin_energia_observation"/>
    <w:bookmarkEnd w:id="1112"/>
    <w:p w14:paraId="072ED3B7" w14:textId="357C8529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1113" w:name="_Toc494273013"/>
      <w:r w:rsidRPr="00F33B01">
        <w:rPr>
          <w:rStyle w:val="Hyperlinkki"/>
        </w:rPr>
        <w:t>Defibrilloinnin energia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11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C3C0FA5" w14:textId="77777777" w:rsidTr="00627942">
        <w:tc>
          <w:tcPr>
            <w:tcW w:w="9236" w:type="dxa"/>
          </w:tcPr>
          <w:p w14:paraId="24F814A0" w14:textId="0275CEF3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38C7A12" w14:textId="77777777" w:rsidR="00627942" w:rsidRPr="00627942" w:rsidRDefault="00627942" w:rsidP="00AC2AFB">
      <w:pPr>
        <w:pStyle w:val="Snt1"/>
        <w:rPr>
          <w:lang w:val="en-US"/>
        </w:rPr>
      </w:pPr>
    </w:p>
    <w:p w14:paraId="6152CBD3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06250E4" w14:textId="25C6303A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code/@code="714</w:t>
      </w:r>
      <w:r w:rsidRPr="00770C6A">
        <w:t xml:space="preserve">" </w:t>
      </w:r>
      <w:r>
        <w:t xml:space="preserve">Defibrilloinnin energia </w:t>
      </w:r>
      <w:r w:rsidR="000B14D2">
        <w:t>(codeSystem</w:t>
      </w:r>
      <w:r w:rsidRPr="00770C6A">
        <w:t>: 1.2.246.537.6.12.2002.348)</w:t>
      </w:r>
    </w:p>
    <w:p w14:paraId="53ADFA12" w14:textId="3109C52E" w:rsidR="00737045" w:rsidRDefault="00737045" w:rsidP="00737045">
      <w:pPr>
        <w:pStyle w:val="Snt1"/>
      </w:pPr>
      <w:r>
        <w:t>3. PAKOLLINEN yksi [1..1] text</w:t>
      </w:r>
    </w:p>
    <w:p w14:paraId="545F6472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4A2A5DBD" w14:textId="4D33B3C0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Defibrilloinnin energia (714)</w:t>
      </w:r>
      <w:r w:rsidRPr="00770C6A">
        <w:t xml:space="preserve">, </w:t>
      </w:r>
      <w:r>
        <w:t>arvo annetaan PQ-tietotyypillä.</w:t>
      </w:r>
    </w:p>
    <w:bookmarkStart w:id="1114" w:name="_Iskujen_kokonaismäärä_observation"/>
    <w:bookmarkEnd w:id="1114"/>
    <w:p w14:paraId="7A9480A7" w14:textId="050D4420" w:rsidR="00AC2AFB" w:rsidRDefault="00AC2AFB" w:rsidP="00AC2AFB">
      <w:pPr>
        <w:pStyle w:val="Otsikko5"/>
      </w:pPr>
      <w:r>
        <w:fldChar w:fldCharType="begin"/>
      </w:r>
      <w:r>
        <w:instrText xml:space="preserve"> HYPERLINK  \l "_Defibrillointi_organizer" </w:instrText>
      </w:r>
      <w:r>
        <w:fldChar w:fldCharType="separate"/>
      </w:r>
      <w:bookmarkStart w:id="1115" w:name="_Toc494273014"/>
      <w:r w:rsidRPr="00F33B01">
        <w:rPr>
          <w:rStyle w:val="Hyperlinkki"/>
        </w:rPr>
        <w:t>Iskujen kokonaismäärä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11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2F52D8D1" w14:textId="77777777" w:rsidTr="00627942">
        <w:tc>
          <w:tcPr>
            <w:tcW w:w="9236" w:type="dxa"/>
          </w:tcPr>
          <w:p w14:paraId="497BD979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6DF31663" w14:textId="77777777" w:rsidR="00627942" w:rsidRPr="00627942" w:rsidRDefault="00627942" w:rsidP="00AC2AFB">
      <w:pPr>
        <w:pStyle w:val="Snt1"/>
        <w:rPr>
          <w:lang w:val="en-US"/>
        </w:rPr>
      </w:pPr>
    </w:p>
    <w:p w14:paraId="43E3798B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8BAB206" w14:textId="69D344A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code/@code="715</w:t>
      </w:r>
      <w:r w:rsidRPr="00770C6A">
        <w:t xml:space="preserve">" </w:t>
      </w:r>
      <w:r>
        <w:t xml:space="preserve">Iskujen kokonaismäärä </w:t>
      </w:r>
      <w:r w:rsidR="000B14D2">
        <w:t>(codeSystem</w:t>
      </w:r>
      <w:r w:rsidRPr="00770C6A">
        <w:t>: 1.2.246.537.6.12.2002.348)</w:t>
      </w:r>
    </w:p>
    <w:p w14:paraId="0EAD87C8" w14:textId="2D589123" w:rsidR="00737045" w:rsidRDefault="00737045" w:rsidP="00737045">
      <w:pPr>
        <w:pStyle w:val="Snt1"/>
      </w:pPr>
      <w:r>
        <w:t>3. PAKOLLINEN yksi [1..1] text</w:t>
      </w:r>
    </w:p>
    <w:p w14:paraId="323EBC3A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74085BF7" w14:textId="60017A72" w:rsidR="00AC2AFB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Iskujen kokonaismäärä (715)</w:t>
      </w:r>
      <w:r w:rsidRPr="00770C6A">
        <w:t xml:space="preserve">, </w:t>
      </w:r>
      <w:r>
        <w:t>arvo annetaan INT-tietotyypillä.</w:t>
      </w:r>
    </w:p>
    <w:bookmarkStart w:id="1116" w:name="_Tahdistus_organizer"/>
    <w:bookmarkEnd w:id="1116"/>
    <w:p w14:paraId="1153062E" w14:textId="68FB2503" w:rsidR="00AC2AFB" w:rsidRDefault="00AC2AFB" w:rsidP="00AC2AFB">
      <w:pPr>
        <w:pStyle w:val="Otsikko4"/>
      </w:pPr>
      <w:r>
        <w:fldChar w:fldCharType="begin"/>
      </w:r>
      <w:r>
        <w:instrText xml:space="preserve"> HYPERLINK  \l "_Ensihoitotoimenpide_procedure" </w:instrText>
      </w:r>
      <w:r>
        <w:fldChar w:fldCharType="separate"/>
      </w:r>
      <w:bookmarkStart w:id="1117" w:name="_Toc494273015"/>
      <w:r w:rsidRPr="002205BB">
        <w:rPr>
          <w:rStyle w:val="Hyperlinkki"/>
        </w:rPr>
        <w:t>Tahdistus</w:t>
      </w:r>
      <w:r>
        <w:fldChar w:fldCharType="end"/>
      </w:r>
      <w:r>
        <w:t xml:space="preserve"> </w:t>
      </w:r>
      <w:r w:rsidR="002847E1">
        <w:t xml:space="preserve">- </w:t>
      </w:r>
      <w:r>
        <w:t>organizer</w:t>
      </w:r>
      <w:bookmarkEnd w:id="111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79ACDDCD" w14:textId="77777777" w:rsidTr="00627942">
        <w:tc>
          <w:tcPr>
            <w:tcW w:w="9236" w:type="dxa"/>
          </w:tcPr>
          <w:p w14:paraId="7E80C687" w14:textId="77777777" w:rsidR="00627942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</w:t>
            </w:r>
          </w:p>
          <w:p w14:paraId="7EF43547" w14:textId="77C5E8C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</w:p>
        </w:tc>
      </w:tr>
    </w:tbl>
    <w:p w14:paraId="185485F2" w14:textId="77777777" w:rsidR="00627942" w:rsidRPr="00627942" w:rsidRDefault="00627942" w:rsidP="00AC2AFB">
      <w:pPr>
        <w:pStyle w:val="Snt1"/>
        <w:rPr>
          <w:lang w:val="en-US"/>
        </w:rPr>
      </w:pPr>
    </w:p>
    <w:p w14:paraId="0ADB13DB" w14:textId="77777777" w:rsidR="00AC2AFB" w:rsidRPr="007E0AC1" w:rsidRDefault="00AC2AFB" w:rsidP="00AC2AFB">
      <w:pPr>
        <w:pStyle w:val="Snt1"/>
      </w:pPr>
      <w:r w:rsidRPr="007E0AC1">
        <w:t>1. PAKOLLINEN yksi [1..1] @classCode="CLUSTER"</w:t>
      </w:r>
      <w:r>
        <w:t xml:space="preserve"> ja yksi [1..1] @moodCode="EVN"</w:t>
      </w:r>
    </w:p>
    <w:p w14:paraId="1195685E" w14:textId="471394FD" w:rsidR="00AC2AFB" w:rsidRPr="0095153D" w:rsidRDefault="00AC2AFB" w:rsidP="00AC2AFB">
      <w:pPr>
        <w:pStyle w:val="Snt1"/>
      </w:pPr>
      <w:r>
        <w:t>2</w:t>
      </w:r>
      <w:r w:rsidRPr="0082643A">
        <w:t>. PAKOLLINEN yksi [1..1] code/@code="</w:t>
      </w:r>
      <w:r>
        <w:t>9002</w:t>
      </w:r>
      <w:r w:rsidRPr="0082643A">
        <w:t xml:space="preserve">" </w:t>
      </w:r>
      <w:r>
        <w:t xml:space="preserve">Tahdistus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</w:p>
    <w:p w14:paraId="2BD18D48" w14:textId="77777777" w:rsidR="00AC2AFB" w:rsidRDefault="00AC2AFB" w:rsidP="00AC2AFB">
      <w:pPr>
        <w:pStyle w:val="Snt1"/>
      </w:pPr>
      <w:r>
        <w:t>3. PAKOLLINEN yksi statusCode/@code=”completed”</w:t>
      </w:r>
    </w:p>
    <w:p w14:paraId="2125C04D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 yksi [1..1</w:t>
      </w:r>
      <w:r w:rsidRPr="00125567">
        <w:t>] component</w:t>
      </w:r>
      <w:r>
        <w:t xml:space="preserve"> </w:t>
      </w:r>
    </w:p>
    <w:p w14:paraId="404F05D7" w14:textId="77777777" w:rsidR="00AC2AFB" w:rsidRPr="00125567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ksen_energia_observation" w:history="1">
        <w:r>
          <w:rPr>
            <w:rStyle w:val="Hyperlinkki"/>
          </w:rPr>
          <w:t>Tahdistuksen</w:t>
        </w:r>
        <w:r w:rsidRPr="00F33B01">
          <w:rPr>
            <w:rStyle w:val="Hyperlinkki"/>
          </w:rPr>
          <w:t xml:space="preserve"> energia</w:t>
        </w:r>
      </w:hyperlink>
      <w:r>
        <w:t xml:space="preserve"> (716) observation</w:t>
      </w:r>
    </w:p>
    <w:p w14:paraId="329FE7F7" w14:textId="77777777" w:rsidR="00AC2AFB" w:rsidRPr="00125567" w:rsidRDefault="00AC2AFB" w:rsidP="00AC2AFB">
      <w:pPr>
        <w:pStyle w:val="Snt1"/>
      </w:pPr>
      <w:r>
        <w:t>4</w:t>
      </w:r>
      <w:r w:rsidRPr="00125567">
        <w:t xml:space="preserve">. </w:t>
      </w:r>
      <w:r>
        <w:t>PAKOLLINEN yksi [1..1</w:t>
      </w:r>
      <w:r w:rsidRPr="00125567">
        <w:t>] component</w:t>
      </w:r>
      <w:r>
        <w:t xml:space="preserve"> </w:t>
      </w:r>
    </w:p>
    <w:p w14:paraId="3B92C6EC" w14:textId="77777777" w:rsidR="00AC2AFB" w:rsidRDefault="00AC2AFB" w:rsidP="00AC2AFB">
      <w:pPr>
        <w:pStyle w:val="Snt2"/>
      </w:pPr>
      <w:r w:rsidRPr="00125567">
        <w:t xml:space="preserve">a. </w:t>
      </w:r>
      <w:r>
        <w:t xml:space="preserve">PAKOLLINEN yksi </w:t>
      </w:r>
      <w:r w:rsidRPr="00125567">
        <w:t xml:space="preserve">[1..1] </w:t>
      </w:r>
      <w:hyperlink w:anchor="_Tahdistustaajuus_observation" w:history="1">
        <w:r w:rsidRPr="00190F45">
          <w:rPr>
            <w:rStyle w:val="Hyperlinkki"/>
          </w:rPr>
          <w:t>Tahdistustaajuus</w:t>
        </w:r>
      </w:hyperlink>
      <w:r>
        <w:t xml:space="preserve"> (717) observation</w:t>
      </w:r>
    </w:p>
    <w:bookmarkStart w:id="1118" w:name="_Tahdistuksen_energia_observation"/>
    <w:bookmarkEnd w:id="1118"/>
    <w:p w14:paraId="7F08B7E9" w14:textId="05C7D66F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1119" w:name="_Toc494273016"/>
      <w:r w:rsidRPr="00F33B01">
        <w:rPr>
          <w:rStyle w:val="Hyperlinkki"/>
        </w:rPr>
        <w:t>Tahdistuksen energia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11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4D115AB1" w14:textId="77777777" w:rsidTr="00627942">
        <w:tc>
          <w:tcPr>
            <w:tcW w:w="9236" w:type="dxa"/>
          </w:tcPr>
          <w:p w14:paraId="30C6936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4D22F4" w14:textId="77777777" w:rsidR="00627942" w:rsidRPr="00627942" w:rsidRDefault="00627942" w:rsidP="00AC2AFB">
      <w:pPr>
        <w:pStyle w:val="Snt1"/>
        <w:rPr>
          <w:lang w:val="en-US"/>
        </w:rPr>
      </w:pPr>
    </w:p>
    <w:p w14:paraId="7C02DBF7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4BD8EE4" w14:textId="3543960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code/@code="716</w:t>
      </w:r>
      <w:r w:rsidRPr="00770C6A">
        <w:t xml:space="preserve">" </w:t>
      </w:r>
      <w:r>
        <w:t xml:space="preserve">Tahdistuksen energia </w:t>
      </w:r>
      <w:r w:rsidR="000B14D2">
        <w:t>(codeSystem</w:t>
      </w:r>
      <w:r w:rsidRPr="00770C6A">
        <w:t>: 1.2.246.537.6.12.2002.348)</w:t>
      </w:r>
    </w:p>
    <w:p w14:paraId="39C4AD0E" w14:textId="76EB9511" w:rsidR="00737045" w:rsidRDefault="00737045" w:rsidP="00737045">
      <w:pPr>
        <w:pStyle w:val="Snt1"/>
      </w:pPr>
      <w:r>
        <w:t>3. PAKOLLINEN yksi [1..1] text</w:t>
      </w:r>
    </w:p>
    <w:p w14:paraId="492FB48C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1CA0E74E" w14:textId="33C35FFA" w:rsidR="00AC2AFB" w:rsidRPr="00190F45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Tahdistuksen energia (716)</w:t>
      </w:r>
      <w:r w:rsidRPr="00770C6A">
        <w:t xml:space="preserve">, </w:t>
      </w:r>
      <w:r>
        <w:t>arvo annetaan PQ-tietotyypillä.</w:t>
      </w:r>
    </w:p>
    <w:bookmarkStart w:id="1120" w:name="_Tahdistustaajuus_observation"/>
    <w:bookmarkEnd w:id="1120"/>
    <w:p w14:paraId="63D65135" w14:textId="5E7A1AD7" w:rsidR="00AC2AFB" w:rsidRDefault="00AC2AFB" w:rsidP="00AC2AFB">
      <w:pPr>
        <w:pStyle w:val="Otsikko5"/>
      </w:pPr>
      <w:r>
        <w:fldChar w:fldCharType="begin"/>
      </w:r>
      <w:r>
        <w:instrText>HYPERLINK  \l "_Tahdistus_organizer"</w:instrText>
      </w:r>
      <w:r>
        <w:fldChar w:fldCharType="separate"/>
      </w:r>
      <w:bookmarkStart w:id="1121" w:name="_Toc494273017"/>
      <w:r w:rsidRPr="00F33B01">
        <w:rPr>
          <w:rStyle w:val="Hyperlinkki"/>
        </w:rPr>
        <w:t>Tahdistustaajuus</w:t>
      </w:r>
      <w: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12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5F3316F" w14:textId="77777777" w:rsidTr="00627942">
        <w:tc>
          <w:tcPr>
            <w:tcW w:w="9236" w:type="dxa"/>
          </w:tcPr>
          <w:p w14:paraId="0FA271C4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/component/section/entry/procedure/entryRelationship/organizer/component/observation</w:t>
            </w:r>
          </w:p>
        </w:tc>
      </w:tr>
    </w:tbl>
    <w:p w14:paraId="2DD11058" w14:textId="77777777" w:rsidR="00627942" w:rsidRPr="00627942" w:rsidRDefault="00627942" w:rsidP="00AC2AFB">
      <w:pPr>
        <w:pStyle w:val="Snt1"/>
        <w:rPr>
          <w:lang w:val="en-US"/>
        </w:rPr>
      </w:pPr>
    </w:p>
    <w:p w14:paraId="55E94C26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21B4251" w14:textId="027EF5D2" w:rsidR="00AC2AFB" w:rsidRPr="00770C6A" w:rsidRDefault="00AC2AFB" w:rsidP="00AC2AFB">
      <w:pPr>
        <w:pStyle w:val="Snt1"/>
      </w:pPr>
      <w:r w:rsidRPr="00770C6A">
        <w:t xml:space="preserve">2. PAKOLLINEN yksi [1..1] </w:t>
      </w:r>
      <w:r>
        <w:t>code/@code="717</w:t>
      </w:r>
      <w:r w:rsidRPr="00770C6A">
        <w:t xml:space="preserve">" </w:t>
      </w:r>
      <w:r>
        <w:t xml:space="preserve">Tahdistustaajuus </w:t>
      </w:r>
      <w:r w:rsidR="000B14D2">
        <w:t>(codeSystem</w:t>
      </w:r>
      <w:r w:rsidRPr="00770C6A">
        <w:t>: 1.2.246.537.6.12.2002.348)</w:t>
      </w:r>
    </w:p>
    <w:p w14:paraId="337FAB0F" w14:textId="0B2F4AD8" w:rsidR="00737045" w:rsidRDefault="00737045" w:rsidP="00737045">
      <w:pPr>
        <w:pStyle w:val="Snt1"/>
      </w:pPr>
      <w:r>
        <w:t>3. PAKOLLINEN yksi [1..1] text</w:t>
      </w:r>
    </w:p>
    <w:p w14:paraId="43D2409B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2071BFA7" w14:textId="6945B742" w:rsidR="00AC2AFB" w:rsidRPr="00F33B01" w:rsidRDefault="00AC2AFB" w:rsidP="00AC2AFB">
      <w:pPr>
        <w:pStyle w:val="Snt1"/>
      </w:pPr>
      <w:r w:rsidRPr="00770C6A">
        <w:t>4. P</w:t>
      </w:r>
      <w:r>
        <w:t>AKOLLINEN yksi [1..1</w:t>
      </w:r>
      <w:r w:rsidRPr="00770C6A">
        <w:t>] value</w:t>
      </w:r>
      <w:r w:rsidR="00EB083F">
        <w:t xml:space="preserve"> Tahdistustaajuus (717)</w:t>
      </w:r>
      <w:r w:rsidRPr="00770C6A">
        <w:t xml:space="preserve">, </w:t>
      </w:r>
      <w:r>
        <w:t>arvo annetaan PQ-tietotyypillä.</w:t>
      </w:r>
    </w:p>
    <w:bookmarkStart w:id="1122" w:name="_Ensihoitotoimenpiteiden_komplikaati"/>
    <w:bookmarkEnd w:id="1122"/>
    <w:p w14:paraId="08CB628D" w14:textId="455E2D6D" w:rsidR="00AC2AFB" w:rsidRDefault="005F3B38" w:rsidP="00AC2AFB">
      <w:pPr>
        <w:pStyle w:val="Otsikko3"/>
      </w:pPr>
      <w:r>
        <w:fldChar w:fldCharType="begin"/>
      </w:r>
      <w:r>
        <w:instrText xml:space="preserve"> HYPERLINK  \l "_Ensihoitotoimenpiteet_1" </w:instrText>
      </w:r>
      <w:r>
        <w:fldChar w:fldCharType="separate"/>
      </w:r>
      <w:bookmarkStart w:id="1123" w:name="_Toc494273018"/>
      <w:r w:rsidR="00AC2AFB" w:rsidRPr="005F3B38">
        <w:rPr>
          <w:rStyle w:val="Hyperlinkki"/>
        </w:rPr>
        <w:t>Ensihoitotoimenpiteiden komplikaatiot</w:t>
      </w:r>
      <w:r>
        <w:fldChar w:fldCharType="end"/>
      </w:r>
      <w:r w:rsidR="00AC2AFB">
        <w:t xml:space="preserve"> </w:t>
      </w:r>
      <w:r w:rsidR="002847E1">
        <w:t xml:space="preserve">- </w:t>
      </w:r>
      <w:r w:rsidR="00AC2AFB">
        <w:t>observation</w:t>
      </w:r>
      <w:bookmarkEnd w:id="11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6BD0A0F" w14:textId="77777777" w:rsidTr="00627942">
        <w:tc>
          <w:tcPr>
            <w:tcW w:w="9236" w:type="dxa"/>
          </w:tcPr>
          <w:p w14:paraId="001DEA95" w14:textId="4625EC4B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6D379034" w14:textId="77777777" w:rsidR="00627942" w:rsidRDefault="00627942" w:rsidP="00AC2AFB">
      <w:pPr>
        <w:pStyle w:val="Snt1"/>
        <w:rPr>
          <w:lang w:val="en-US"/>
        </w:rPr>
      </w:pPr>
    </w:p>
    <w:p w14:paraId="497F5774" w14:textId="77777777" w:rsidR="00AC2AFB" w:rsidRPr="007E0AC1" w:rsidRDefault="00AC2AFB" w:rsidP="00AC2AFB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2FE30D37" w14:textId="11BAF098" w:rsidR="00A70F3A" w:rsidRPr="007E0AC1" w:rsidRDefault="00A70F3A" w:rsidP="00A70F3A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354ADB67" w14:textId="77820CA3" w:rsidR="00AC2AFB" w:rsidRPr="00770C6A" w:rsidRDefault="00A70F3A" w:rsidP="00AC2AFB">
      <w:pPr>
        <w:pStyle w:val="Snt1"/>
      </w:pPr>
      <w:r>
        <w:t>3</w:t>
      </w:r>
      <w:r w:rsidR="00AC2AFB" w:rsidRPr="00770C6A">
        <w:t xml:space="preserve">. PAKOLLINEN yksi [1..1] </w:t>
      </w:r>
      <w:r w:rsidR="00AC2AFB">
        <w:t>code/@code="718</w:t>
      </w:r>
      <w:r w:rsidR="00AC2AFB" w:rsidRPr="00770C6A">
        <w:t xml:space="preserve">" </w:t>
      </w:r>
      <w:r w:rsidR="00AC2AFB">
        <w:t xml:space="preserve">Ensihoitotoimenpiteiden komplikaatiot </w:t>
      </w:r>
      <w:r w:rsidR="000B14D2">
        <w:t>(codeSystem</w:t>
      </w:r>
      <w:r w:rsidR="00AC2AFB" w:rsidRPr="00770C6A">
        <w:t>: 1.2.246.537.6.12.2002.348)</w:t>
      </w:r>
    </w:p>
    <w:p w14:paraId="11976B13" w14:textId="532BC286" w:rsidR="00737045" w:rsidRDefault="00A70F3A" w:rsidP="00737045">
      <w:pPr>
        <w:pStyle w:val="Snt1"/>
      </w:pPr>
      <w:r>
        <w:t>4</w:t>
      </w:r>
      <w:r w:rsidR="00737045">
        <w:t>. PAKOLLINEN yksi [1..1] text</w:t>
      </w:r>
    </w:p>
    <w:p w14:paraId="78F36C20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24CE0E80" w14:textId="337382D1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tai useampi [</w:t>
      </w:r>
      <w:r w:rsidR="00AE3D21">
        <w:t>1..*</w:t>
      </w:r>
      <w:r w:rsidR="00AC2AFB" w:rsidRPr="00770C6A">
        <w:t>] value</w:t>
      </w:r>
      <w:r w:rsidR="00EB083F">
        <w:t xml:space="preserve"> Ensihoitotoimenpiteiden komplikaatiot (718)</w:t>
      </w:r>
      <w:r w:rsidR="00AC2AFB" w:rsidRPr="00770C6A">
        <w:t xml:space="preserve">, </w:t>
      </w:r>
      <w:r w:rsidR="00AC2AFB">
        <w:t xml:space="preserve">arvo annetaan </w:t>
      </w:r>
      <w:r w:rsidR="00EB083F">
        <w:t xml:space="preserve">luokituksesta </w:t>
      </w:r>
      <w:r w:rsidR="00EB083F" w:rsidRPr="00FB4E27">
        <w:t>ENSIH - Ensihoitotoimenpiteiden komplikaatiot</w:t>
      </w:r>
      <w:r w:rsidR="00EB083F">
        <w:t xml:space="preserve"> </w:t>
      </w:r>
      <w:r w:rsidR="000B14D2">
        <w:t>(codeSystem</w:t>
      </w:r>
      <w:r w:rsidR="00AC2AFB">
        <w:t xml:space="preserve"> 1.2.246.537.6.3067</w:t>
      </w:r>
      <w:r w:rsidR="00AC2AFB" w:rsidRPr="00C5689D">
        <w:t>)</w:t>
      </w:r>
      <w:r w:rsidR="00EB083F" w:rsidRPr="00EB083F">
        <w:t xml:space="preserve"> </w:t>
      </w:r>
      <w:r w:rsidR="00EB083F">
        <w:t>CD-tietotyypillä.</w:t>
      </w:r>
    </w:p>
    <w:bookmarkStart w:id="1124" w:name="_Ensihoitotoimenpiteiden_lisätieto_o"/>
    <w:bookmarkEnd w:id="1124"/>
    <w:p w14:paraId="2ADE7163" w14:textId="691A538D" w:rsidR="00AC2AFB" w:rsidRDefault="00AC2AFB" w:rsidP="00AC2AFB">
      <w:pPr>
        <w:pStyle w:val="Otsikko3"/>
      </w:pPr>
      <w:r>
        <w:fldChar w:fldCharType="begin"/>
      </w:r>
      <w:r>
        <w:instrText>HYPERLINK  \l "_Ensihoitotoimenpiteet"</w:instrText>
      </w:r>
      <w:r>
        <w:fldChar w:fldCharType="separate"/>
      </w:r>
      <w:bookmarkStart w:id="1125" w:name="_Toc494273019"/>
      <w:r w:rsidRPr="002B15F3">
        <w:rPr>
          <w:rStyle w:val="Hyperlinkki"/>
        </w:rPr>
        <w:t>Ensihoitotoimenpiteiden lisätieto</w:t>
      </w:r>
      <w:r>
        <w:rPr>
          <w:rStyle w:val="Hyperlinkki"/>
        </w:rPr>
        <w:fldChar w:fldCharType="end"/>
      </w:r>
      <w:r>
        <w:t xml:space="preserve"> </w:t>
      </w:r>
      <w:r w:rsidR="002847E1">
        <w:t xml:space="preserve">- </w:t>
      </w:r>
      <w:r>
        <w:t>observation</w:t>
      </w:r>
      <w:bookmarkEnd w:id="11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E4D1975" w14:textId="77777777" w:rsidTr="00627942">
        <w:tc>
          <w:tcPr>
            <w:tcW w:w="9236" w:type="dxa"/>
          </w:tcPr>
          <w:p w14:paraId="34BD540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5EDDF136" w14:textId="77777777" w:rsidR="00627942" w:rsidRPr="00627942" w:rsidRDefault="00627942" w:rsidP="00AC2AFB">
      <w:pPr>
        <w:pStyle w:val="Snt1"/>
        <w:rPr>
          <w:lang w:val="en-US"/>
        </w:rPr>
      </w:pPr>
    </w:p>
    <w:p w14:paraId="4E881F75" w14:textId="77777777" w:rsidR="00AC2AFB" w:rsidRPr="007E0AC1" w:rsidRDefault="00AC2AFB" w:rsidP="00AC2AFB">
      <w:pPr>
        <w:pStyle w:val="Snt1"/>
      </w:pPr>
      <w:r w:rsidRPr="007E0AC1">
        <w:lastRenderedPageBreak/>
        <w:t>1. PAKOLLINEN yksi [1..1] @classCode="</w:t>
      </w:r>
      <w:r>
        <w:t>OBS</w:t>
      </w:r>
      <w:r w:rsidRPr="007E0AC1">
        <w:t>" ja yksi [1..1] @moodCode="EVN"</w:t>
      </w:r>
    </w:p>
    <w:p w14:paraId="054FA5F5" w14:textId="39DCD6F1" w:rsidR="00A70F3A" w:rsidRPr="007E0AC1" w:rsidRDefault="00A70F3A" w:rsidP="00A70F3A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572BB65A" w14:textId="716E59EC" w:rsidR="00AC2AFB" w:rsidRPr="00770C6A" w:rsidRDefault="00A70F3A" w:rsidP="00AC2AFB">
      <w:pPr>
        <w:pStyle w:val="Snt1"/>
      </w:pPr>
      <w:r>
        <w:t>3</w:t>
      </w:r>
      <w:r w:rsidR="00AC2AFB" w:rsidRPr="00770C6A">
        <w:t xml:space="preserve">. PAKOLLINEN yksi [1..1] </w:t>
      </w:r>
      <w:r w:rsidR="00AC2AFB">
        <w:t>code/@code="719</w:t>
      </w:r>
      <w:r w:rsidR="00AC2AFB" w:rsidRPr="00770C6A">
        <w:t xml:space="preserve">" </w:t>
      </w:r>
      <w:r w:rsidR="00AC2AFB">
        <w:t xml:space="preserve">Ensihoitotoimenpiteiden lisätieto </w:t>
      </w:r>
      <w:r w:rsidR="000B14D2">
        <w:t>(codeSystem</w:t>
      </w:r>
      <w:r w:rsidR="00AC2AFB" w:rsidRPr="00770C6A">
        <w:t>: 1.2.246.537.6.12.2002.348)</w:t>
      </w:r>
    </w:p>
    <w:p w14:paraId="462B6994" w14:textId="317CB64F" w:rsidR="00737045" w:rsidRDefault="00A70F3A" w:rsidP="00737045">
      <w:pPr>
        <w:pStyle w:val="Snt1"/>
      </w:pPr>
      <w:r>
        <w:t>4</w:t>
      </w:r>
      <w:r w:rsidR="00737045">
        <w:t>. PAKOLLINEN yksi [1..1] text</w:t>
      </w:r>
    </w:p>
    <w:p w14:paraId="0A7E36E0" w14:textId="77777777" w:rsidR="00737045" w:rsidRDefault="00737045" w:rsidP="00737045">
      <w:pPr>
        <w:pStyle w:val="Snt2"/>
      </w:pPr>
      <w:r>
        <w:t>a. PAKOLLINEN yksi [1..1] reference/@value, viitattavan näyttömuoto-osion xml-ID annetaan II-tietotyypillä</w:t>
      </w:r>
    </w:p>
    <w:p w14:paraId="5D433C26" w14:textId="186ACD0B" w:rsidR="00AC2AFB" w:rsidRDefault="00A70F3A" w:rsidP="00AC2AFB">
      <w:pPr>
        <w:pStyle w:val="Snt1"/>
      </w:pPr>
      <w:r>
        <w:t>5</w:t>
      </w:r>
      <w:r w:rsidR="00AC2AFB" w:rsidRPr="00770C6A">
        <w:t>. P</w:t>
      </w:r>
      <w:r w:rsidR="00AC2AFB">
        <w:t>AKOLLINEN yksi [1..1</w:t>
      </w:r>
      <w:r w:rsidR="00AC2AFB" w:rsidRPr="00770C6A">
        <w:t>] value</w:t>
      </w:r>
      <w:r w:rsidR="00EB083F">
        <w:t xml:space="preserve"> Ensihoitotoimenpiteiden lisätieto (719)</w:t>
      </w:r>
      <w:r w:rsidR="00AC2AFB" w:rsidRPr="00770C6A">
        <w:t xml:space="preserve">, </w:t>
      </w:r>
      <w:r w:rsidR="00AC2AFB">
        <w:t>arvo annetaan ST-tietotyypillä.</w:t>
      </w:r>
    </w:p>
    <w:bookmarkStart w:id="1126" w:name="_Lääkehoito"/>
    <w:bookmarkEnd w:id="1126"/>
    <w:p w14:paraId="611FF1B7" w14:textId="2C6DA49E" w:rsidR="00B161DC" w:rsidRPr="00382EF8" w:rsidRDefault="00382EF8" w:rsidP="00B161DC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127" w:name="_Toc494273020"/>
      <w:r w:rsidR="00B161DC" w:rsidRPr="00382EF8">
        <w:rPr>
          <w:rStyle w:val="Hyperlinkki"/>
        </w:rPr>
        <w:t>Lääkehoito</w:t>
      </w:r>
      <w:bookmarkEnd w:id="1127"/>
      <w:r w:rsidR="00B161DC" w:rsidRPr="00382EF8">
        <w:rPr>
          <w:rStyle w:val="Hyperlinkki"/>
        </w:rPr>
        <w:t xml:space="preserve"> </w:t>
      </w:r>
    </w:p>
    <w:p w14:paraId="05A08488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465926C6" w14:textId="77777777" w:rsidTr="00627942">
        <w:tc>
          <w:tcPr>
            <w:tcW w:w="9236" w:type="dxa"/>
          </w:tcPr>
          <w:p w14:paraId="7A090030" w14:textId="3302603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ED68EF2" w14:textId="77777777" w:rsidR="00627942" w:rsidRPr="00627942" w:rsidRDefault="00627942" w:rsidP="003C73F5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47A036D" w14:textId="1836B3E8" w:rsidR="00B161DC" w:rsidRPr="0095153D" w:rsidRDefault="00B161DC" w:rsidP="003C73F5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55</w:t>
      </w:r>
      <w:r w:rsidRPr="0082643A">
        <w:t xml:space="preserve">" </w:t>
      </w:r>
      <w:r>
        <w:t xml:space="preserve">Lääkehoito </w:t>
      </w:r>
      <w:r w:rsidR="000B14D2">
        <w:t>(codeSystem</w:t>
      </w:r>
      <w:r w:rsidRPr="0095153D">
        <w:t>: 1.2.246.537.6.14.2006 AR/YDIN - Otsikot)</w:t>
      </w:r>
    </w:p>
    <w:p w14:paraId="07E25653" w14:textId="1314D1D2" w:rsidR="00B161DC" w:rsidRPr="0082643A" w:rsidRDefault="00B161DC" w:rsidP="008514A6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Lääkehoito</w:t>
      </w:r>
      <w:r w:rsidRPr="0082643A">
        <w:t xml:space="preserve">" </w:t>
      </w:r>
    </w:p>
    <w:p w14:paraId="11166D05" w14:textId="77777777" w:rsidR="00B161DC" w:rsidRPr="0080598B" w:rsidRDefault="00B161DC" w:rsidP="00B161DC">
      <w:pPr>
        <w:tabs>
          <w:tab w:val="center" w:pos="567"/>
        </w:tabs>
      </w:pPr>
      <w:r w:rsidRPr="0080598B">
        <w:t xml:space="preserve">3. PAKOLLINEN yksi [1..1] text </w:t>
      </w:r>
    </w:p>
    <w:p w14:paraId="5C7B3973" w14:textId="77777777" w:rsidR="00A922DA" w:rsidRDefault="00A922DA" w:rsidP="00A922DA"/>
    <w:p w14:paraId="0AB40DAD" w14:textId="2A56AB89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Lääkkeen nimi:</w:t>
      </w:r>
      <w:r>
        <w:t xml:space="preserve"> (782); Lääkkeenantoaika (781); </w:t>
      </w:r>
      <w:r w:rsidRPr="00A922DA">
        <w:t>Lääkeinfuusion aloitusaika</w:t>
      </w:r>
      <w:r>
        <w:t xml:space="preserve"> (792) - </w:t>
      </w:r>
      <w:r w:rsidRPr="00A922DA">
        <w:t>Lääkeinfuusion päättymisaika</w:t>
      </w:r>
      <w:r>
        <w:t xml:space="preserve"> (793); </w:t>
      </w:r>
      <w:r w:rsidRPr="00A922DA">
        <w:t>ATC-koodi ja ATC-koodin mukainen nimi</w:t>
      </w:r>
      <w:r>
        <w:t xml:space="preserve"> (784)*; </w:t>
      </w:r>
      <w:r w:rsidRPr="00A922DA">
        <w:t>Annettu lääkemäärä ja määrän yksikkö rakenteisena</w:t>
      </w:r>
      <w:r>
        <w:t xml:space="preserve"> (790); </w:t>
      </w:r>
      <w:r w:rsidRPr="00A922DA">
        <w:t>Annettu lääkemäärä tekstinä</w:t>
      </w:r>
      <w:r>
        <w:t xml:space="preserve"> (791);</w:t>
      </w:r>
      <w:r w:rsidRPr="00A922DA">
        <w:t xml:space="preserve"> Lääkkeen antaja</w:t>
      </w:r>
      <w:r>
        <w:t xml:space="preserve"> (794);</w:t>
      </w:r>
      <w:r w:rsidR="008B167F">
        <w:t xml:space="preserve"> </w:t>
      </w:r>
      <w:r w:rsidR="008B167F" w:rsidRPr="008B167F">
        <w:t>Lääkkeen annon peruste</w:t>
      </w:r>
      <w:r w:rsidR="008B167F">
        <w:t xml:space="preserve"> (795)</w:t>
      </w:r>
    </w:p>
    <w:p w14:paraId="6D847D09" w14:textId="5EE8D4BB" w:rsidR="00A922DA" w:rsidRDefault="008B167F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B167F">
        <w:rPr>
          <w:b/>
        </w:rPr>
        <w:t>Lääkehoidon komplikaatiot:</w:t>
      </w:r>
      <w:r>
        <w:t xml:space="preserve"> (799, otsikko); </w:t>
      </w:r>
      <w:r w:rsidRPr="008B167F">
        <w:t>Lääkehoidon komplikaatiot</w:t>
      </w:r>
      <w:r>
        <w:t>: (799, arvot)</w:t>
      </w:r>
    </w:p>
    <w:p w14:paraId="0EBDC53F" w14:textId="77777777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144C8D9" w14:textId="55C7B52E" w:rsidR="00A922DA" w:rsidRDefault="00A922DA" w:rsidP="00A922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koodiarvo ja arvon mukainen nimi</w:t>
      </w:r>
    </w:p>
    <w:p w14:paraId="66D9E0D5" w14:textId="77777777" w:rsidR="00A922DA" w:rsidRDefault="00A922DA" w:rsidP="00A922DA">
      <w:pPr>
        <w:pStyle w:val="Snt1"/>
        <w:ind w:left="0" w:firstLine="0"/>
      </w:pPr>
    </w:p>
    <w:p w14:paraId="2101AA3B" w14:textId="79DB2CC2" w:rsidR="00B161DC" w:rsidRPr="0082643A" w:rsidRDefault="00B161DC" w:rsidP="008514A6">
      <w:pPr>
        <w:pStyle w:val="Snt1"/>
      </w:pPr>
      <w:r w:rsidRPr="0082643A">
        <w:t xml:space="preserve">4. </w:t>
      </w:r>
      <w:r w:rsidR="00482CB7">
        <w:t>PAKOLLINEN</w:t>
      </w:r>
      <w:r w:rsidRPr="0082643A">
        <w:t xml:space="preserve"> </w:t>
      </w:r>
      <w:r w:rsidR="00482CB7">
        <w:t>yksi</w:t>
      </w:r>
      <w:r w:rsidR="00271476">
        <w:t xml:space="preserve"> tai useampi</w:t>
      </w:r>
      <w:r>
        <w:t xml:space="preserve"> [1..</w:t>
      </w:r>
      <w:r w:rsidR="00271476">
        <w:t>*</w:t>
      </w:r>
      <w:r w:rsidRPr="0082643A">
        <w:t xml:space="preserve">] entry </w:t>
      </w:r>
    </w:p>
    <w:p w14:paraId="57EC4CD5" w14:textId="2879705E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1128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1129" w:author="Timo Kaskinen" w:date="2017-06-20T15:18:00Z">
        <w:r w:rsidR="00B93B3E">
          <w:t>2017)</w:t>
        </w:r>
      </w:ins>
    </w:p>
    <w:p w14:paraId="1F4C7873" w14:textId="6739E479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780” (Lääkehoito entry)</w:t>
      </w:r>
    </w:p>
    <w:p w14:paraId="53B58AEC" w14:textId="1581F12D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to_-_substanceAdministratio" w:history="1">
        <w:r w:rsidRPr="005439B3">
          <w:rPr>
            <w:rStyle w:val="Hyperlinkki"/>
          </w:rPr>
          <w:t>Lääkehoito</w:t>
        </w:r>
      </w:hyperlink>
      <w:r>
        <w:t xml:space="preserve"> substanceAdministration </w:t>
      </w:r>
    </w:p>
    <w:p w14:paraId="5E30008D" w14:textId="673201B0" w:rsidR="00B161DC" w:rsidRPr="0082643A" w:rsidRDefault="00B161DC" w:rsidP="008514A6">
      <w:pPr>
        <w:pStyle w:val="Snt1"/>
      </w:pPr>
      <w:r>
        <w:t>5. VAPAAEHTOINEN</w:t>
      </w:r>
      <w:r w:rsidRPr="0082643A">
        <w:t xml:space="preserve"> </w:t>
      </w:r>
      <w:r w:rsidR="00271476">
        <w:t xml:space="preserve">nolla tai </w:t>
      </w:r>
      <w:r w:rsidR="00482CB7">
        <w:t>yksi</w:t>
      </w:r>
      <w:r>
        <w:t xml:space="preserve"> [</w:t>
      </w:r>
      <w:r w:rsidR="00271476">
        <w:t>0</w:t>
      </w:r>
      <w:r>
        <w:t>..</w:t>
      </w:r>
      <w:r w:rsidR="00482CB7">
        <w:t>1</w:t>
      </w:r>
      <w:r w:rsidRPr="0082643A">
        <w:t xml:space="preserve">] entry </w:t>
      </w:r>
    </w:p>
    <w:p w14:paraId="729201F4" w14:textId="6A33AB78" w:rsidR="00B161DC" w:rsidRDefault="00B161DC" w:rsidP="008514A6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1130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1131" w:author="Timo Kaskinen" w:date="2017-06-20T15:18:00Z">
        <w:r w:rsidR="00B93B3E">
          <w:t>2017)</w:t>
        </w:r>
      </w:ins>
    </w:p>
    <w:p w14:paraId="6661DA96" w14:textId="39C97364" w:rsidR="00B161DC" w:rsidRDefault="00B161DC" w:rsidP="008514A6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799” (</w:t>
      </w:r>
      <w:r w:rsidRPr="00D627C7">
        <w:t>Lääkehoidon komplikaatiot</w:t>
      </w:r>
      <w:r>
        <w:t xml:space="preserve"> entry)</w:t>
      </w:r>
    </w:p>
    <w:p w14:paraId="530B8A87" w14:textId="574F8A3B" w:rsidR="00B161DC" w:rsidRDefault="00B161DC" w:rsidP="008514A6">
      <w:pPr>
        <w:pStyle w:val="Snt2"/>
      </w:pPr>
      <w:r>
        <w:t xml:space="preserve">c. </w:t>
      </w:r>
      <w:r w:rsidR="007C79A5">
        <w:t>PAKOLLINEN yks</w:t>
      </w:r>
      <w:r w:rsidR="00487841">
        <w:t>i [</w:t>
      </w:r>
      <w:r>
        <w:t xml:space="preserve">1..1] </w:t>
      </w:r>
      <w:hyperlink w:anchor="_Lääkehoidon_komplikaatiot_-" w:history="1">
        <w:r w:rsidRPr="005439B3">
          <w:rPr>
            <w:rStyle w:val="Hyperlinkki"/>
          </w:rPr>
          <w:t>Lääkehoidon komplikaatiot</w:t>
        </w:r>
      </w:hyperlink>
      <w:r w:rsidR="00E7746D">
        <w:t xml:space="preserve"> observation</w:t>
      </w:r>
      <w:r>
        <w:t xml:space="preserve"> </w:t>
      </w:r>
    </w:p>
    <w:p w14:paraId="27A84351" w14:textId="77777777" w:rsidR="00AA6EAF" w:rsidRDefault="00AA6EAF" w:rsidP="008514A6">
      <w:pPr>
        <w:pStyle w:val="Snt2"/>
      </w:pPr>
    </w:p>
    <w:p w14:paraId="7D2B419B" w14:textId="7DC314E1" w:rsidR="00AA6EAF" w:rsidRDefault="00235AA8" w:rsidP="00AA6EAF">
      <w:pPr>
        <w:pStyle w:val="Snt1"/>
      </w:pPr>
      <w:r>
        <w:t>Toteutusohje: Lääkehoito-</w:t>
      </w:r>
      <w:r w:rsidR="00AA6EAF">
        <w:t>entry tuotetaan merkinnälle aikaleiman kanssa, aikaisempien merkintöjen lääkkeiden antoa ei toisteta.</w:t>
      </w:r>
    </w:p>
    <w:bookmarkStart w:id="1132" w:name="_Lääkehoito_-_substanceAdministratio"/>
    <w:bookmarkEnd w:id="1132"/>
    <w:p w14:paraId="7CCE354E" w14:textId="1DDC633B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1133" w:name="_Toc494273021"/>
      <w:r w:rsidR="00B161DC" w:rsidRPr="005439B3">
        <w:rPr>
          <w:rStyle w:val="Hyperlinkki"/>
        </w:rPr>
        <w:t>Lääkehoito</w:t>
      </w:r>
      <w:r>
        <w:fldChar w:fldCharType="end"/>
      </w:r>
      <w:r w:rsidR="00B161DC">
        <w:t xml:space="preserve"> - substanceAdministration</w:t>
      </w:r>
      <w:bookmarkEnd w:id="11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BF8C033" w14:textId="77777777" w:rsidTr="00627942">
        <w:tc>
          <w:tcPr>
            <w:tcW w:w="9236" w:type="dxa"/>
          </w:tcPr>
          <w:p w14:paraId="55904D77" w14:textId="30F22292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</w:t>
            </w:r>
          </w:p>
        </w:tc>
      </w:tr>
    </w:tbl>
    <w:p w14:paraId="571DD0AD" w14:textId="77777777" w:rsidR="00627942" w:rsidRPr="00627942" w:rsidRDefault="00627942" w:rsidP="008514A6">
      <w:pPr>
        <w:pStyle w:val="Snt1"/>
        <w:rPr>
          <w:lang w:val="en-US"/>
        </w:rPr>
      </w:pPr>
    </w:p>
    <w:p w14:paraId="701B29A0" w14:textId="77777777" w:rsidR="00B161DC" w:rsidRPr="00770C6A" w:rsidRDefault="00B161DC" w:rsidP="008514A6">
      <w:pPr>
        <w:pStyle w:val="Snt1"/>
      </w:pPr>
      <w:r w:rsidRPr="00770C6A">
        <w:t>1. PAKOLLINEN yksi [1..1] @classCode="SBADM" ja yksi [1..1] @moodCode="EVN"</w:t>
      </w:r>
    </w:p>
    <w:p w14:paraId="5D18CA59" w14:textId="669D5CC0" w:rsidR="00B161DC" w:rsidRPr="00770C6A" w:rsidRDefault="00B161DC" w:rsidP="008514A6">
      <w:pPr>
        <w:pStyle w:val="Snt1"/>
      </w:pPr>
      <w:r w:rsidRPr="00770C6A">
        <w:t>2. PAKOLLINEN yksi [1..1] id</w:t>
      </w:r>
      <w:r w:rsidR="009C3D1E" w:rsidRPr="009C3D1E">
        <w:t>/@root</w:t>
      </w:r>
    </w:p>
    <w:p w14:paraId="1B178F7A" w14:textId="7930700D" w:rsidR="00B161DC" w:rsidRPr="00770C6A" w:rsidRDefault="00B161DC" w:rsidP="008514A6">
      <w:pPr>
        <w:pStyle w:val="Snt1"/>
      </w:pPr>
      <w:r w:rsidRPr="00770C6A">
        <w:lastRenderedPageBreak/>
        <w:t xml:space="preserve">3. PAKOLLINEN yksi [1..1] code/@code="780" Lääkehoito </w:t>
      </w:r>
      <w:r w:rsidR="000B14D2">
        <w:t>(codeSystem</w:t>
      </w:r>
      <w:r w:rsidRPr="00770C6A">
        <w:t>: 1.2.246.537.6.12.2002.348)</w:t>
      </w:r>
      <w:r w:rsidR="004E22ED">
        <w:t xml:space="preserve"> (780)</w:t>
      </w:r>
    </w:p>
    <w:p w14:paraId="4E7CFF4A" w14:textId="794B29B9" w:rsidR="0099777F" w:rsidRDefault="0099777F" w:rsidP="0099777F">
      <w:pPr>
        <w:pStyle w:val="Snt1"/>
      </w:pPr>
      <w:r>
        <w:t>4. PAKOLLINEN yksi [1..1] text</w:t>
      </w:r>
    </w:p>
    <w:p w14:paraId="2C5A9EF6" w14:textId="77777777" w:rsidR="0099777F" w:rsidRDefault="0099777F" w:rsidP="0099777F">
      <w:pPr>
        <w:pStyle w:val="Snt2"/>
      </w:pPr>
      <w:r>
        <w:t>a. PAKOLLINEN yksi [1..1] reference/@value, viitattavan näyttömuoto-osion xml-ID annetaan II-tietotyypillä</w:t>
      </w:r>
    </w:p>
    <w:p w14:paraId="2E055E3A" w14:textId="12CAEFD0" w:rsidR="007D2314" w:rsidRPr="008B167F" w:rsidRDefault="007D2314" w:rsidP="007D2314">
      <w:pPr>
        <w:pStyle w:val="Snt1"/>
      </w:pPr>
      <w:r w:rsidRPr="008B167F">
        <w:t xml:space="preserve">5. </w:t>
      </w:r>
      <w:r w:rsidR="008B167F" w:rsidRPr="008B167F">
        <w:t>VA</w:t>
      </w:r>
      <w:r w:rsidR="002A0AF6">
        <w:t xml:space="preserve">IHTOEHTOISESTI </w:t>
      </w:r>
      <w:r w:rsidRPr="008B167F">
        <w:t xml:space="preserve">PAKOLLINEN </w:t>
      </w:r>
      <w:r w:rsidR="008B167F" w:rsidRPr="008B167F">
        <w:t>yksi</w:t>
      </w:r>
      <w:r w:rsidRPr="008B167F">
        <w:t xml:space="preserve"> tai useampi </w:t>
      </w:r>
      <w:r w:rsidR="00DB2464" w:rsidRPr="008B167F">
        <w:t>[</w:t>
      </w:r>
      <w:r w:rsidR="008B167F" w:rsidRPr="008B167F">
        <w:t>1</w:t>
      </w:r>
      <w:r w:rsidRPr="008B167F">
        <w:t xml:space="preserve">..*] effectiveTime/@value Lääkkeenantoaika (781), arvo annetaan minuutin tarkkuudella TS-tietotyypillä. </w:t>
      </w:r>
    </w:p>
    <w:p w14:paraId="1B7B988B" w14:textId="77777777" w:rsidR="00697029" w:rsidRDefault="00697029" w:rsidP="001E5688">
      <w:pPr>
        <w:pStyle w:val="Snt2"/>
      </w:pPr>
    </w:p>
    <w:p w14:paraId="5C6EA64D" w14:textId="570FEAC6" w:rsidR="001E5688" w:rsidRDefault="001E5688" w:rsidP="001E5688">
      <w:pPr>
        <w:pStyle w:val="Snt2"/>
      </w:pPr>
      <w:r w:rsidRPr="008B167F">
        <w:t>Toteutusohje:</w:t>
      </w:r>
      <w:r w:rsidR="00D75F5A">
        <w:t xml:space="preserve"> </w:t>
      </w:r>
      <w:r w:rsidRPr="008B167F">
        <w:t xml:space="preserve">{JOS kaikki muut lääkkeen antoon liittyvät tiedot pysyvät samoina antokertojen välillä} koko effectiveTime:ä toistetaan. </w:t>
      </w:r>
      <w:r w:rsidR="008B167F">
        <w:t>Infuusiolääkkeillä tätä rakennetta ei anneta.</w:t>
      </w:r>
    </w:p>
    <w:p w14:paraId="6F97DDF1" w14:textId="77777777" w:rsidR="00697029" w:rsidRPr="008B167F" w:rsidRDefault="00697029" w:rsidP="001E5688">
      <w:pPr>
        <w:pStyle w:val="Snt2"/>
      </w:pPr>
    </w:p>
    <w:p w14:paraId="1FFDA61D" w14:textId="54B4B662" w:rsidR="00586377" w:rsidRPr="008B167F" w:rsidRDefault="007D2314" w:rsidP="008514A6">
      <w:pPr>
        <w:pStyle w:val="Snt1"/>
      </w:pPr>
      <w:r w:rsidRPr="008B167F">
        <w:t>6</w:t>
      </w:r>
      <w:r w:rsidR="00B161DC" w:rsidRPr="008B167F">
        <w:t xml:space="preserve">. </w:t>
      </w:r>
      <w:r w:rsidR="002A0AF6" w:rsidRPr="008B167F">
        <w:t>VA</w:t>
      </w:r>
      <w:r w:rsidR="002A0AF6">
        <w:t>IHTOEHTOISESTI</w:t>
      </w:r>
      <w:r w:rsidRPr="008B167F">
        <w:t xml:space="preserve"> PAKOLLINEN </w:t>
      </w:r>
      <w:r w:rsidR="008B167F">
        <w:t xml:space="preserve">yksi </w:t>
      </w:r>
      <w:r w:rsidR="00586377" w:rsidRPr="008B167F">
        <w:t xml:space="preserve">tai useampi </w:t>
      </w:r>
      <w:r w:rsidR="00DB2464" w:rsidRPr="008B167F">
        <w:t>[</w:t>
      </w:r>
      <w:r w:rsidR="008B167F">
        <w:t>1</w:t>
      </w:r>
      <w:r w:rsidR="00DB2464" w:rsidRPr="008B167F">
        <w:t>..*</w:t>
      </w:r>
      <w:r w:rsidR="00B161DC" w:rsidRPr="008B167F">
        <w:t>] effectiveTime</w:t>
      </w:r>
      <w:r w:rsidR="00935431" w:rsidRPr="008B167F">
        <w:t>, arvot annetaan IVL_TS-tietotyypillä</w:t>
      </w:r>
      <w:r w:rsidR="008B167F">
        <w:t>.</w:t>
      </w:r>
    </w:p>
    <w:p w14:paraId="46B03566" w14:textId="4086A0CE" w:rsidR="00586377" w:rsidRPr="008B167F" w:rsidRDefault="00586377" w:rsidP="00586377">
      <w:pPr>
        <w:pStyle w:val="Snt2"/>
      </w:pPr>
      <w:r w:rsidRPr="008B167F">
        <w:t>a. PAKOLLINEN yksi [1..1] low/@value Lääkeinfuusion aloitusaika (792</w:t>
      </w:r>
      <w:r w:rsidR="001E5688" w:rsidRPr="008B167F">
        <w:t>)</w:t>
      </w:r>
      <w:r w:rsidR="007D2314" w:rsidRPr="008B167F">
        <w:t>,</w:t>
      </w:r>
      <w:r w:rsidRPr="008B167F">
        <w:t xml:space="preserve"> arvo annetaan </w:t>
      </w:r>
      <w:r w:rsidR="007D2314" w:rsidRPr="008B167F">
        <w:t xml:space="preserve">minuutin tarkkuudella </w:t>
      </w:r>
      <w:r w:rsidRPr="008B167F">
        <w:t>TS-tietotyypillä.</w:t>
      </w:r>
    </w:p>
    <w:p w14:paraId="4746EF48" w14:textId="123EB42A" w:rsidR="00B161DC" w:rsidRPr="008B167F" w:rsidRDefault="00586377" w:rsidP="00586377">
      <w:pPr>
        <w:pStyle w:val="Snt2"/>
      </w:pPr>
      <w:r w:rsidRPr="008B167F">
        <w:t xml:space="preserve">b. </w:t>
      </w:r>
      <w:r w:rsidR="00935431" w:rsidRPr="008B167F">
        <w:t>PAKOLLINEN</w:t>
      </w:r>
      <w:r w:rsidRPr="008B167F">
        <w:t xml:space="preserve"> </w:t>
      </w:r>
      <w:r w:rsidR="007D2314" w:rsidRPr="008B167F">
        <w:t xml:space="preserve">yksi [1..1] </w:t>
      </w:r>
      <w:r w:rsidRPr="008B167F">
        <w:t>h</w:t>
      </w:r>
      <w:r w:rsidR="00B161DC" w:rsidRPr="008B167F">
        <w:t>igh</w:t>
      </w:r>
      <w:r w:rsidR="00935431" w:rsidRPr="008B167F">
        <w:t>/@value</w:t>
      </w:r>
      <w:r w:rsidR="00B161DC" w:rsidRPr="008B167F">
        <w:t xml:space="preserve"> </w:t>
      </w:r>
      <w:r w:rsidR="005439B3" w:rsidRPr="008B167F">
        <w:t xml:space="preserve">Lääkeinfuusion päättymisaika </w:t>
      </w:r>
      <w:r w:rsidR="00B161DC" w:rsidRPr="008B167F">
        <w:t>(793)</w:t>
      </w:r>
      <w:r w:rsidR="00935431" w:rsidRPr="008B167F">
        <w:t xml:space="preserve">, arvo annetaan </w:t>
      </w:r>
      <w:r w:rsidR="001E5688" w:rsidRPr="008B167F">
        <w:t xml:space="preserve">minuutin tarkkuudella </w:t>
      </w:r>
      <w:r w:rsidR="00935431" w:rsidRPr="008B167F">
        <w:t xml:space="preserve">TS-tietotyypillä. </w:t>
      </w:r>
    </w:p>
    <w:p w14:paraId="302A5166" w14:textId="77777777" w:rsidR="00697029" w:rsidRDefault="00697029" w:rsidP="00586377">
      <w:pPr>
        <w:pStyle w:val="Snt2"/>
      </w:pPr>
    </w:p>
    <w:p w14:paraId="016E3CA6" w14:textId="4D344334" w:rsidR="00586377" w:rsidRDefault="00302044" w:rsidP="00586377">
      <w:pPr>
        <w:pStyle w:val="Snt2"/>
      </w:pPr>
      <w:r w:rsidRPr="008B167F">
        <w:t>Toteutusohje:</w:t>
      </w:r>
      <w:r w:rsidR="00586377" w:rsidRPr="008B167F">
        <w:t>{JOS kaikki muut lääkkeen antoon liittyvät tiedot pysyvät samoina antokertojen välillä} koko effectiveTime:ä toistetaan</w:t>
      </w:r>
      <w:r w:rsidR="008B167F">
        <w:t>. Tämä rakenne annetaan pelkästään infuusiolääkkeillä.</w:t>
      </w:r>
    </w:p>
    <w:p w14:paraId="628190CB" w14:textId="77777777" w:rsidR="00697029" w:rsidRDefault="00697029" w:rsidP="00586377">
      <w:pPr>
        <w:pStyle w:val="Snt2"/>
      </w:pPr>
    </w:p>
    <w:p w14:paraId="075678DF" w14:textId="56F5C5BD" w:rsidR="00B161DC" w:rsidRPr="00770C6A" w:rsidRDefault="001E5688" w:rsidP="008514A6">
      <w:pPr>
        <w:pStyle w:val="Snt1"/>
      </w:pPr>
      <w:r>
        <w:t>7</w:t>
      </w:r>
      <w:r w:rsidR="00B161DC" w:rsidRPr="00770C6A">
        <w:t xml:space="preserve">. </w:t>
      </w:r>
      <w:ins w:id="1134" w:author="Timo Kaskinen" w:date="2017-06-21T12:15:00Z">
        <w:r w:rsidR="006F10E6" w:rsidRPr="00770C6A">
          <w:t xml:space="preserve">VAPAAEHTOINEN </w:t>
        </w:r>
        <w:r w:rsidR="006F10E6">
          <w:t xml:space="preserve">nolla tai </w:t>
        </w:r>
        <w:r w:rsidR="006F10E6" w:rsidRPr="00770C6A">
          <w:t>yksi [</w:t>
        </w:r>
        <w:r w:rsidR="006F10E6">
          <w:t>0</w:t>
        </w:r>
        <w:r w:rsidR="006F10E6" w:rsidRPr="00770C6A">
          <w:t>..1]</w:t>
        </w:r>
      </w:ins>
      <w:del w:id="1135" w:author="Timo Kaskinen" w:date="2017-06-21T12:15:00Z">
        <w:r w:rsidR="00B161DC" w:rsidRPr="00770C6A" w:rsidDel="006F10E6">
          <w:delText>PAKOLL</w:delText>
        </w:r>
        <w:r w:rsidR="00DB2464" w:rsidDel="006F10E6">
          <w:delText>INEN yksi [1..1]</w:delText>
        </w:r>
      </w:del>
      <w:r w:rsidR="00DB2464">
        <w:t xml:space="preserve"> routeCode </w:t>
      </w:r>
      <w:r w:rsidR="005439B3" w:rsidRPr="005439B3">
        <w:t xml:space="preserve">Lääkkeenantoreitti </w:t>
      </w:r>
      <w:r w:rsidR="00B161DC">
        <w:t>(787)</w:t>
      </w:r>
      <w:r w:rsidR="00B161DC" w:rsidRPr="00770C6A">
        <w:t xml:space="preserve">, </w:t>
      </w:r>
      <w:r w:rsidR="005439B3">
        <w:t xml:space="preserve">arvo annetaan </w:t>
      </w:r>
      <w:r w:rsidR="00B161DC" w:rsidRPr="00770C6A">
        <w:t xml:space="preserve">luokituksesta </w:t>
      </w:r>
      <w:r w:rsidR="00D3076A" w:rsidRPr="00D3076A">
        <w:t xml:space="preserve">AR/LÄÄKITYS - Lääkkeenantoreitti </w:t>
      </w:r>
      <w:r w:rsidR="000B14D2">
        <w:t>(codeSystem</w:t>
      </w:r>
      <w:r w:rsidR="00B161DC" w:rsidRPr="00770C6A">
        <w:t>: 1.2.246.537.5.162</w:t>
      </w:r>
      <w:r w:rsidR="00D3076A">
        <w:t>.2009</w:t>
      </w:r>
      <w:r w:rsidR="00B161DC" w:rsidRPr="00770C6A">
        <w:t>)</w:t>
      </w:r>
      <w:r w:rsidR="00D3076A" w:rsidRPr="00D3076A">
        <w:t xml:space="preserve"> </w:t>
      </w:r>
      <w:r w:rsidR="00D3076A" w:rsidRPr="00770C6A">
        <w:t>C</w:t>
      </w:r>
      <w:r w:rsidR="00D3076A">
        <w:t>E</w:t>
      </w:r>
      <w:r w:rsidR="00D3076A" w:rsidRPr="00770C6A">
        <w:t>-tietotyypillä</w:t>
      </w:r>
    </w:p>
    <w:p w14:paraId="1B67C314" w14:textId="658727E6" w:rsidR="00B161DC" w:rsidRDefault="001E5688" w:rsidP="008514A6">
      <w:pPr>
        <w:pStyle w:val="Snt1"/>
      </w:pPr>
      <w:r>
        <w:t>8</w:t>
      </w:r>
      <w:r w:rsidR="00B161DC" w:rsidRPr="00770C6A">
        <w:t xml:space="preserve">. VAPAAEHTOINEN </w:t>
      </w:r>
      <w:r w:rsidR="00DB2464">
        <w:t xml:space="preserve">nolla tai </w:t>
      </w:r>
      <w:r w:rsidR="00B161DC" w:rsidRPr="00770C6A">
        <w:t>yksi [</w:t>
      </w:r>
      <w:r w:rsidR="00DB2464">
        <w:t>0</w:t>
      </w:r>
      <w:r w:rsidR="00B161DC" w:rsidRPr="00770C6A">
        <w:t>..1] approachSiteCode/@code</w:t>
      </w:r>
      <w:r w:rsidR="00B161DC">
        <w:t xml:space="preserve"> </w:t>
      </w:r>
      <w:r w:rsidR="005439B3" w:rsidRPr="005439B3">
        <w:t xml:space="preserve">Lääkkeenantopaikka </w:t>
      </w:r>
      <w:r w:rsidR="00B161DC">
        <w:t>(789)</w:t>
      </w:r>
      <w:r w:rsidR="00B161DC" w:rsidRPr="00770C6A">
        <w:t xml:space="preserve">, </w:t>
      </w:r>
      <w:r w:rsidR="005439B3">
        <w:t xml:space="preserve">arvo </w:t>
      </w:r>
      <w:r w:rsidR="00B161DC" w:rsidRPr="00770C6A">
        <w:t xml:space="preserve">annetaan luokituksesta AR/LÄÄKITYS - Lääkkeenantopaikka </w:t>
      </w:r>
      <w:r w:rsidR="000B14D2">
        <w:t>(codeSystem</w:t>
      </w:r>
      <w:r w:rsidR="00B161DC" w:rsidRPr="00770C6A">
        <w:t>: 1.2.246.537.5.163</w:t>
      </w:r>
      <w:r w:rsidR="008C0441">
        <w:t>.2003</w:t>
      </w:r>
      <w:r w:rsidR="00B161DC" w:rsidRPr="00770C6A">
        <w:t>)</w:t>
      </w:r>
      <w:r w:rsidR="00DB2464" w:rsidRPr="00DB2464">
        <w:t xml:space="preserve"> </w:t>
      </w:r>
      <w:r w:rsidR="00DB2464" w:rsidRPr="00770C6A">
        <w:t>C</w:t>
      </w:r>
      <w:r w:rsidR="00DB2464">
        <w:t>D</w:t>
      </w:r>
      <w:r w:rsidR="00DB2464" w:rsidRPr="00770C6A">
        <w:t>-tietotyypillä</w:t>
      </w:r>
    </w:p>
    <w:p w14:paraId="52609378" w14:textId="70C37F7B" w:rsidR="00B116B3" w:rsidRDefault="00B116B3" w:rsidP="00B116B3">
      <w:pPr>
        <w:pStyle w:val="Snt1"/>
      </w:pPr>
      <w:r>
        <w:t xml:space="preserve">9. PAKOLLINEN </w:t>
      </w:r>
      <w:r w:rsidR="002A0AF6">
        <w:t xml:space="preserve">yksi [1..1] </w:t>
      </w:r>
      <w:r>
        <w:t>doseQuantity</w:t>
      </w:r>
    </w:p>
    <w:p w14:paraId="5E064067" w14:textId="6A289B46" w:rsidR="00B116B3" w:rsidRDefault="00B116B3" w:rsidP="00B116B3">
      <w:pPr>
        <w:pStyle w:val="Snt2"/>
      </w:pPr>
      <w:r>
        <w:t xml:space="preserve">a. VAIHTOEHTOISESTI PAKOLLINEN </w:t>
      </w:r>
      <w:ins w:id="1136" w:author="Timo Kaskinen" w:date="2017-06-20T15:33:00Z">
        <w:r w:rsidR="002F1384">
          <w:t xml:space="preserve">yksi </w:t>
        </w:r>
      </w:ins>
      <w:r>
        <w:t xml:space="preserve">[1..1] center Annettu lääkemäärä ja määrän yksikkö rakenteisena (790), arvo annetaan PQ-tietotyypillä. </w:t>
      </w:r>
    </w:p>
    <w:p w14:paraId="30E19925" w14:textId="364A4163" w:rsidR="00B116B3" w:rsidRDefault="00B116B3" w:rsidP="00B116B3">
      <w:pPr>
        <w:pStyle w:val="Snt2"/>
      </w:pPr>
      <w:r>
        <w:t xml:space="preserve">b. VAIHTOEHTOISESTI PAKOLLINEN </w:t>
      </w:r>
      <w:ins w:id="1137" w:author="Timo Kaskinen" w:date="2017-06-20T15:33:00Z">
        <w:r w:rsidR="002F1384">
          <w:t xml:space="preserve">yksi </w:t>
        </w:r>
      </w:ins>
      <w:r>
        <w:t>[1..1] @nullFlavor=”OTH”</w:t>
      </w:r>
    </w:p>
    <w:p w14:paraId="59BCDF3B" w14:textId="20082D44" w:rsidR="00B116B3" w:rsidRDefault="00B116B3" w:rsidP="00B116B3">
      <w:pPr>
        <w:pStyle w:val="Snt3"/>
      </w:pPr>
      <w:r>
        <w:t>a. PAKOLLINEN yksi [1..1] translation</w:t>
      </w:r>
    </w:p>
    <w:p w14:paraId="3DCCBC84" w14:textId="7A2C68F9" w:rsidR="00B116B3" w:rsidRDefault="00B116B3" w:rsidP="00B116B3">
      <w:pPr>
        <w:pStyle w:val="Snt4"/>
      </w:pPr>
      <w:r>
        <w:t>a. PAKOLLINEN yksi [1..1] originalText Annettu lääkemäärä tekstinä (791), arvo annetaan ST-tietotyypillä</w:t>
      </w:r>
    </w:p>
    <w:p w14:paraId="6A8D32BA" w14:textId="5E50F7EF" w:rsidR="00B536D4" w:rsidRDefault="00B536D4" w:rsidP="00C3415A">
      <w:pPr>
        <w:pStyle w:val="Snt2"/>
      </w:pPr>
      <w:r w:rsidRPr="00C3415A">
        <w:t xml:space="preserve">Toteutusohje: </w:t>
      </w:r>
      <w:r w:rsidR="00C3415A" w:rsidRPr="00C3415A">
        <w:t>Annettu lääkemäärä tekstinä (791)</w:t>
      </w:r>
      <w:r w:rsidRPr="00C3415A">
        <w:t xml:space="preserve"> on vaihtoehtoinen Annettu lääkemäärä ja määrän yksikkö rakenteisena (791) kanssa. Molempia siirtomuodossa ei saa antaa, sillä skeemassa doseQuantity ei ole toistuva.</w:t>
      </w:r>
    </w:p>
    <w:p w14:paraId="21920094" w14:textId="77777777" w:rsidR="00015D3F" w:rsidRDefault="00015D3F" w:rsidP="00C3415A">
      <w:pPr>
        <w:pStyle w:val="Snt2"/>
      </w:pPr>
    </w:p>
    <w:p w14:paraId="54E1162E" w14:textId="358DE36E" w:rsidR="00B161DC" w:rsidRDefault="00B161DC" w:rsidP="008514A6">
      <w:pPr>
        <w:pStyle w:val="Snt1"/>
      </w:pPr>
      <w:r w:rsidRPr="00770C6A">
        <w:t>1</w:t>
      </w:r>
      <w:r w:rsidR="008B167F">
        <w:t>0</w:t>
      </w:r>
      <w:r w:rsidRPr="00770C6A">
        <w:t xml:space="preserve">. </w:t>
      </w:r>
      <w:r w:rsidR="00B536D4">
        <w:t>PAKOLLINEN</w:t>
      </w:r>
      <w:r w:rsidR="00DB2464">
        <w:t xml:space="preserve"> </w:t>
      </w:r>
      <w:r w:rsidRPr="00770C6A">
        <w:t>yksi [</w:t>
      </w:r>
      <w:r w:rsidR="00B536D4">
        <w:t>1</w:t>
      </w:r>
      <w:r w:rsidRPr="00770C6A">
        <w:t xml:space="preserve">..1] consumable </w:t>
      </w:r>
    </w:p>
    <w:p w14:paraId="5A1CCB9C" w14:textId="0F9EB022" w:rsidR="00B161DC" w:rsidRPr="00AD3D69" w:rsidRDefault="00D471B2" w:rsidP="008514A6">
      <w:pPr>
        <w:pStyle w:val="Snt2"/>
      </w:pPr>
      <w:r>
        <w:t>a</w:t>
      </w:r>
      <w:r w:rsidR="00B161DC" w:rsidRPr="00AD3D69">
        <w:t xml:space="preserve">. </w:t>
      </w:r>
      <w:r w:rsidR="007C79A5" w:rsidRPr="00AD3D69">
        <w:t>PAKOLLINEN yks</w:t>
      </w:r>
      <w:r w:rsidR="00487841" w:rsidRPr="00AD3D69">
        <w:t>i [</w:t>
      </w:r>
      <w:r w:rsidR="00B161DC" w:rsidRPr="00AD3D69">
        <w:t>1..1] manufacturedProduct</w:t>
      </w:r>
    </w:p>
    <w:p w14:paraId="1DBC04E7" w14:textId="2F51B51A" w:rsidR="00B161DC" w:rsidRDefault="002A0AF6" w:rsidP="008514A6">
      <w:pPr>
        <w:pStyle w:val="Snt3"/>
      </w:pPr>
      <w:r>
        <w:t>a</w:t>
      </w:r>
      <w:r w:rsidR="00B161DC" w:rsidRPr="00770C6A">
        <w:t xml:space="preserve">. </w:t>
      </w:r>
      <w:r>
        <w:t xml:space="preserve">VAIHTOEHTOISESTI </w:t>
      </w:r>
      <w:r w:rsidR="007C79A5">
        <w:t>PAKOLLINEN yks</w:t>
      </w:r>
      <w:r w:rsidR="00487841">
        <w:t>i [</w:t>
      </w:r>
      <w:r w:rsidR="00B161DC" w:rsidRPr="00770C6A">
        <w:t xml:space="preserve">1..1] manufacturedLabeledDrug </w:t>
      </w:r>
    </w:p>
    <w:p w14:paraId="2D61F21D" w14:textId="77777777" w:rsidR="00015D3F" w:rsidRDefault="00015D3F" w:rsidP="00015D3F">
      <w:pPr>
        <w:pStyle w:val="Snt4"/>
      </w:pPr>
      <w:r>
        <w:t>a</w:t>
      </w:r>
      <w:r w:rsidRPr="00770C6A">
        <w:t>. PAKOLLINEN yksi [1..1] code</w:t>
      </w:r>
      <w:r>
        <w:t xml:space="preserve"> </w:t>
      </w:r>
      <w:r w:rsidRPr="00AD3D69">
        <w:t xml:space="preserve">ATC-koodi ja ATC-koodin mukainen nimi </w:t>
      </w:r>
      <w:r>
        <w:t>(784)</w:t>
      </w:r>
      <w:r w:rsidRPr="00770C6A">
        <w:t xml:space="preserve">, </w:t>
      </w:r>
      <w:r>
        <w:t xml:space="preserve">arvo </w:t>
      </w:r>
      <w:r w:rsidRPr="00770C6A">
        <w:t xml:space="preserve">annetaan luokituksesta </w:t>
      </w:r>
      <w:r w:rsidRPr="00AD3D69">
        <w:t xml:space="preserve">Fimea - ATC Luokitus </w:t>
      </w:r>
      <w:r>
        <w:t>(codeSystem</w:t>
      </w:r>
      <w:r w:rsidRPr="00770C6A">
        <w:t xml:space="preserve">: </w:t>
      </w:r>
      <w:r w:rsidRPr="00AD3D69">
        <w:t>1.2.246.537.6.32.2007</w:t>
      </w:r>
      <w:r w:rsidRPr="00770C6A">
        <w:t>)</w:t>
      </w:r>
      <w:r w:rsidRPr="00AD3D69">
        <w:t xml:space="preserve"> </w:t>
      </w:r>
      <w:r w:rsidRPr="00770C6A">
        <w:t>CE-tietotyypillä</w:t>
      </w:r>
      <w:r>
        <w:t>. Mikäli lääkettä ei ole ATC-luokituksessa, anneta &lt;code nullFlavor=”NI”&gt;</w:t>
      </w:r>
    </w:p>
    <w:p w14:paraId="3F6E1E87" w14:textId="77777777" w:rsidR="002A0AF6" w:rsidRPr="00770C6A" w:rsidRDefault="002A0AF6" w:rsidP="002A0AF6">
      <w:pPr>
        <w:pStyle w:val="Snt3"/>
      </w:pPr>
      <w:r>
        <w:t>b</w:t>
      </w:r>
      <w:r w:rsidRPr="00770C6A">
        <w:t xml:space="preserve">. </w:t>
      </w:r>
      <w:r>
        <w:t>VAIHTOEHTOISESTI PAKOLLINEN yksi [</w:t>
      </w:r>
      <w:r w:rsidRPr="00770C6A">
        <w:t>1..1] manufactured</w:t>
      </w:r>
      <w:r>
        <w:t>Material</w:t>
      </w:r>
      <w:r w:rsidRPr="00770C6A">
        <w:t xml:space="preserve"> </w:t>
      </w:r>
    </w:p>
    <w:p w14:paraId="5114D49A" w14:textId="471B0BCA" w:rsidR="00B161DC" w:rsidRDefault="00AD3D69" w:rsidP="008514A6">
      <w:pPr>
        <w:pStyle w:val="Snt4"/>
      </w:pPr>
      <w:r>
        <w:t>a</w:t>
      </w:r>
      <w:r w:rsidR="00B161DC" w:rsidRPr="00770C6A">
        <w:t>. PAKOLLINEN yksi [1..1] code</w:t>
      </w:r>
      <w:r w:rsidR="00B161DC">
        <w:t xml:space="preserve"> </w:t>
      </w:r>
      <w:r w:rsidRPr="00AD3D69">
        <w:t xml:space="preserve">ATC-koodi ja ATC-koodin mukainen nimi </w:t>
      </w:r>
      <w:r w:rsidR="00B161DC">
        <w:t>(784)</w:t>
      </w:r>
      <w:r w:rsidR="00B161DC" w:rsidRPr="00770C6A">
        <w:t xml:space="preserve">, </w:t>
      </w:r>
      <w:r w:rsidR="00C875F4">
        <w:t xml:space="preserve">arvo </w:t>
      </w:r>
      <w:r w:rsidR="00B161DC" w:rsidRPr="00770C6A">
        <w:t xml:space="preserve">annetaan luokituksesta </w:t>
      </w:r>
      <w:r w:rsidRPr="00AD3D69">
        <w:t xml:space="preserve">Fimea - ATC Luokitus </w:t>
      </w:r>
      <w:r w:rsidR="000B14D2">
        <w:t>(codeSystem</w:t>
      </w:r>
      <w:r w:rsidR="00B161DC" w:rsidRPr="00770C6A">
        <w:t xml:space="preserve">: </w:t>
      </w:r>
      <w:r w:rsidRPr="00AD3D69">
        <w:t>1.2.246.537.6.32.2007</w:t>
      </w:r>
      <w:r w:rsidR="00B161DC" w:rsidRPr="00770C6A">
        <w:t>)</w:t>
      </w:r>
      <w:r w:rsidRPr="00AD3D69">
        <w:t xml:space="preserve"> </w:t>
      </w:r>
      <w:r w:rsidRPr="00770C6A">
        <w:t>CE-tietotyypillä</w:t>
      </w:r>
      <w:r>
        <w:t xml:space="preserve">. Mikäli lääkettä ei ole ATC-luokituksessa, anneta </w:t>
      </w:r>
      <w:r w:rsidR="00D471B2">
        <w:t>&lt;</w:t>
      </w:r>
      <w:r>
        <w:t xml:space="preserve">code </w:t>
      </w:r>
      <w:r w:rsidR="00D471B2">
        <w:t>nullFlavor=”NI”&gt;</w:t>
      </w:r>
    </w:p>
    <w:p w14:paraId="1E70995D" w14:textId="77777777" w:rsidR="00EF4D93" w:rsidRDefault="00EF4D93" w:rsidP="002A0AF6">
      <w:pPr>
        <w:pStyle w:val="Snt3"/>
      </w:pPr>
    </w:p>
    <w:p w14:paraId="0E94B3D8" w14:textId="7EB40965" w:rsidR="002A0AF6" w:rsidRDefault="002A0AF6" w:rsidP="002A0AF6">
      <w:pPr>
        <w:pStyle w:val="Snt3"/>
      </w:pPr>
      <w:r>
        <w:lastRenderedPageBreak/>
        <w:t>Toteutusohje: Vaihtoehtoisista rakenteista rokotteet annetaan manufac</w:t>
      </w:r>
      <w:r w:rsidR="006C356B">
        <w:t>t</w:t>
      </w:r>
      <w:r>
        <w:t>uredMaterial-rakenteella. ATC-luokituksessa rokotteet ovat J07-alkuisia.</w:t>
      </w:r>
    </w:p>
    <w:p w14:paraId="33ECCC91" w14:textId="77777777" w:rsidR="00EF4D93" w:rsidRDefault="00EF4D93" w:rsidP="002A0AF6">
      <w:pPr>
        <w:pStyle w:val="Snt3"/>
      </w:pPr>
    </w:p>
    <w:p w14:paraId="213B7C9D" w14:textId="52A298FA" w:rsidR="00F61F47" w:rsidRPr="00F61F47" w:rsidRDefault="00F61F47" w:rsidP="00F61F47">
      <w:pPr>
        <w:pStyle w:val="Snt1"/>
      </w:pPr>
      <w:r w:rsidRPr="00F61F47">
        <w:t xml:space="preserve">11. PAKOLLINEN yksi [1..1] author, Lääkkeen antaja </w:t>
      </w:r>
    </w:p>
    <w:p w14:paraId="022855A7" w14:textId="6C67F1AF" w:rsidR="00F61F47" w:rsidRPr="00F61F47" w:rsidRDefault="00F61F47" w:rsidP="00F61F47">
      <w:pPr>
        <w:pStyle w:val="Snt2"/>
      </w:pPr>
      <w:r w:rsidRPr="00F61F47">
        <w:t xml:space="preserve">a. PAKOLLINEN yksi [1..1] functionCode/@code, annetaan arvo LAN (Lääkkeen antanut ammattihenkilö) luokituksesta eArkisto - tekninen CDA R2 henkilötarkennin </w:t>
      </w:r>
      <w:r w:rsidR="000B14D2">
        <w:t>(codeSystem</w:t>
      </w:r>
      <w:r w:rsidRPr="00F61F47">
        <w:t>: 1.2.246.537.5.40006.2003)</w:t>
      </w:r>
    </w:p>
    <w:p w14:paraId="606A8723" w14:textId="15D561D7" w:rsidR="00F61F47" w:rsidRPr="00F61F47" w:rsidRDefault="00F61F47" w:rsidP="00F61F47">
      <w:pPr>
        <w:pStyle w:val="Snt2"/>
      </w:pPr>
      <w:r w:rsidRPr="00F61F47">
        <w:t xml:space="preserve">b. </w:t>
      </w:r>
      <w:r w:rsidRPr="00D471B2">
        <w:t>PAKOLLINEN yksi [1..1] time, Lääkkeen antoaika (781) TAI jos kyseessä on lääkeinfuusion aloittaminen Lääkeinfuusion aloitusaika (792)</w:t>
      </w:r>
      <w:r w:rsidR="00AF2B8E" w:rsidRPr="00D471B2">
        <w:t xml:space="preserve"> minuutin tarkkuudella</w:t>
      </w:r>
    </w:p>
    <w:p w14:paraId="71CF2EA5" w14:textId="77777777" w:rsidR="00F61F47" w:rsidRPr="00F61F47" w:rsidRDefault="00F61F47" w:rsidP="00F61F47">
      <w:pPr>
        <w:pStyle w:val="Snt2"/>
      </w:pPr>
      <w:r w:rsidRPr="00F61F47">
        <w:t>c. PAKOLLINEN yksi [1..1] assignedAuthor</w:t>
      </w:r>
    </w:p>
    <w:p w14:paraId="343D541F" w14:textId="5448D864" w:rsidR="00F61F47" w:rsidRPr="00F61F47" w:rsidRDefault="00F61F47" w:rsidP="00F61F47">
      <w:pPr>
        <w:pStyle w:val="Snt3"/>
      </w:pPr>
      <w:r w:rsidRPr="00F61F47">
        <w:t>a. PAKOLLINEN yksi [1..1] id/@root=”1.2.246.21” ja id/@extension (</w:t>
      </w:r>
      <w:r w:rsidR="00A15BE7" w:rsidRPr="00F61F47">
        <w:t>he</w:t>
      </w:r>
      <w:r w:rsidR="00A15BE7">
        <w:t>nkilötunnus</w:t>
      </w:r>
      <w:r w:rsidRPr="00F61F47">
        <w:t xml:space="preserve">) </w:t>
      </w:r>
      <w:r w:rsidR="00A15BE7">
        <w:t>TAI id/</w:t>
      </w:r>
      <w:r w:rsidR="00A15BE7" w:rsidRPr="00F61F47">
        <w:t>@root=”</w:t>
      </w:r>
      <w:r w:rsidR="00A15BE7">
        <w:t>1.2.246.537.26</w:t>
      </w:r>
      <w:r w:rsidR="00A15BE7" w:rsidRPr="00F61F47">
        <w:t>” ja id/@extension (</w:t>
      </w:r>
      <w:r w:rsidR="00A15BE7">
        <w:t>terhikki-numero</w:t>
      </w:r>
      <w:r w:rsidR="00A15BE7" w:rsidRPr="00F61F47">
        <w:t>)</w:t>
      </w:r>
      <w:r w:rsidR="00A15BE7">
        <w:t xml:space="preserve"> TAI</w:t>
      </w:r>
      <w:r w:rsidR="00A15BE7" w:rsidRPr="00F61F47">
        <w:t xml:space="preserve"> </w:t>
      </w:r>
      <w:r w:rsidR="00A15BE7">
        <w:t>id/</w:t>
      </w:r>
      <w:r w:rsidR="00A15BE7" w:rsidRPr="00F61F47">
        <w:t>@root=”</w:t>
      </w:r>
      <w:r w:rsidR="00A15BE7">
        <w:t>1.2.246.537.29</w:t>
      </w:r>
      <w:r w:rsidR="00A15BE7" w:rsidRPr="00F61F47">
        <w:t>” ja id/@extension (</w:t>
      </w:r>
      <w:r w:rsidR="00A15BE7" w:rsidRPr="00A15BE7">
        <w:t>VRK:n yksilöiv</w:t>
      </w:r>
      <w:r w:rsidR="00A15BE7">
        <w:t>ä</w:t>
      </w:r>
      <w:r w:rsidR="00A15BE7" w:rsidRPr="00A15BE7">
        <w:t xml:space="preserve"> tunnus</w:t>
      </w:r>
      <w:r w:rsidR="00A15BE7" w:rsidRPr="00F61F47">
        <w:t>)</w:t>
      </w:r>
      <w:r w:rsidR="00A15BE7">
        <w:t xml:space="preserve"> </w:t>
      </w:r>
      <w:r w:rsidRPr="00D471B2">
        <w:t>Lääkkeen antajan tunniste (800)</w:t>
      </w:r>
      <w:r w:rsidR="00D471B2">
        <w:t>, arvo annetaan II-tietotyypillä</w:t>
      </w:r>
    </w:p>
    <w:p w14:paraId="2FD0FD8F" w14:textId="77777777" w:rsidR="00F61F47" w:rsidRPr="00F61F47" w:rsidRDefault="00F61F47" w:rsidP="00F61F47">
      <w:pPr>
        <w:pStyle w:val="Snt3"/>
      </w:pPr>
      <w:r w:rsidRPr="00F61F47">
        <w:t>b. PAKOLLINEN yksi [1..1] assignedPerson</w:t>
      </w:r>
    </w:p>
    <w:p w14:paraId="7F9C17AF" w14:textId="162EF667" w:rsidR="00F61F47" w:rsidRPr="00F61F47" w:rsidRDefault="00F61F47" w:rsidP="00F61F47">
      <w:pPr>
        <w:pStyle w:val="Snt4"/>
      </w:pPr>
      <w:r w:rsidRPr="00F61F47">
        <w:t>a. PAKOLLINEN yksi [1..1] name, Lääkkeen antajan nimi (794)</w:t>
      </w:r>
      <w:r w:rsidR="00D471B2">
        <w:t>, arvo annetaan PN-tietotyypillä</w:t>
      </w:r>
    </w:p>
    <w:p w14:paraId="22459262" w14:textId="2371CDE5" w:rsidR="00F61F47" w:rsidRPr="00F61F47" w:rsidRDefault="00F61F47" w:rsidP="002A75A8">
      <w:pPr>
        <w:pStyle w:val="Snt3"/>
      </w:pPr>
      <w:r w:rsidRPr="00F61F47">
        <w:t>b. PAKOLLINEN yksi [1..1] representedOrganization</w:t>
      </w:r>
    </w:p>
    <w:p w14:paraId="620D6C2D" w14:textId="685FB014" w:rsidR="00F61F47" w:rsidRPr="00F61F47" w:rsidRDefault="00F61F47" w:rsidP="002A75A8">
      <w:pPr>
        <w:pStyle w:val="Snt4"/>
      </w:pPr>
      <w:r w:rsidRPr="00F61F47">
        <w:t>a. PAKOLLINEN yksi [1..1] id/@root</w:t>
      </w:r>
      <w:r w:rsidR="0099777F">
        <w:t xml:space="preserve"> </w:t>
      </w:r>
      <w:r w:rsidR="0099777F" w:rsidRPr="00D471B2">
        <w:t>Lääkkeen antajan palveluyksikkö</w:t>
      </w:r>
      <w:r w:rsidR="0099777F">
        <w:t xml:space="preserve"> </w:t>
      </w:r>
      <w:r w:rsidR="0099777F" w:rsidRPr="00D471B2">
        <w:t>(801)</w:t>
      </w:r>
      <w:r w:rsidR="0099777F">
        <w:t>, Palvelunantajan oid annetaan II-tietotyypillä</w:t>
      </w:r>
      <w:del w:id="1138" w:author="Timo Kaskinen" w:date="2017-06-21T12:17:00Z">
        <w:r w:rsidR="0099777F" w:rsidDel="006F10E6">
          <w:delText xml:space="preserve"> joko </w:delText>
        </w:r>
      </w:del>
      <w:r w:rsidRPr="00F61F47">
        <w:t>”1.2.246.537.6.202.</w:t>
      </w:r>
      <w:r w:rsidR="0014542E">
        <w:t>2008</w:t>
      </w:r>
      <w:r w:rsidRPr="00F61F47">
        <w:t xml:space="preserve">” THL - SOTE-organisaatiorekisteri </w:t>
      </w:r>
      <w:del w:id="1139" w:author="Timo Kaskinen" w:date="2017-06-21T12:17:00Z">
        <w:r w:rsidRPr="00F61F47" w:rsidDel="006F10E6">
          <w:delText>TAI ”1.2.246.537.6.203.</w:delText>
        </w:r>
        <w:r w:rsidR="0014542E" w:rsidDel="006F10E6">
          <w:delText>2014</w:delText>
        </w:r>
        <w:r w:rsidRPr="00F61F47" w:rsidDel="006F10E6">
          <w:delText>” Valvira - Terveydenhuollon itsenäiset ammatinharjoittajat</w:delText>
        </w:r>
        <w:r w:rsidR="00D471B2" w:rsidRPr="00D471B2" w:rsidDel="006F10E6">
          <w:delText xml:space="preserve"> </w:delText>
        </w:r>
      </w:del>
      <w:r w:rsidR="0099777F">
        <w:t>mukaisesti</w:t>
      </w:r>
    </w:p>
    <w:p w14:paraId="37FBEB7D" w14:textId="648651DE" w:rsidR="00F61F47" w:rsidRDefault="00F61F47" w:rsidP="002A75A8">
      <w:pPr>
        <w:pStyle w:val="Snt4"/>
      </w:pPr>
      <w:r w:rsidRPr="00F61F47">
        <w:t>b. PAKOLLINEN yksi [1..1] name</w:t>
      </w:r>
      <w:r w:rsidR="00D471B2">
        <w:t xml:space="preserve"> Lääkkeen antajan palveluyksikön nimi em. rekisterissä, arvo annetaan ST-tietotyypillä</w:t>
      </w:r>
    </w:p>
    <w:p w14:paraId="6749ED84" w14:textId="6DA4CC69" w:rsidR="00B161DC" w:rsidRPr="00770C6A" w:rsidRDefault="00A23265" w:rsidP="008514A6">
      <w:pPr>
        <w:pStyle w:val="Snt1"/>
      </w:pPr>
      <w:r>
        <w:t>12</w:t>
      </w:r>
      <w:r w:rsidR="00B161DC" w:rsidRPr="00770C6A">
        <w:t>. VAPAAEHTOINEN nolla tai yksi [0..1] entryRelationship</w:t>
      </w:r>
    </w:p>
    <w:p w14:paraId="5FF484EF" w14:textId="61820D00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1A29BE77" w14:textId="472059D4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muut_ainesosat" w:history="1">
        <w:r w:rsidR="00B161DC" w:rsidRPr="000D69BD">
          <w:rPr>
            <w:rStyle w:val="Hyperlinkki"/>
          </w:rPr>
          <w:t xml:space="preserve">Lääkkeen </w:t>
        </w:r>
        <w:r w:rsidR="000B1ED7">
          <w:rPr>
            <w:rStyle w:val="Hyperlinkki"/>
          </w:rPr>
          <w:t xml:space="preserve">tai lääkeseoksen </w:t>
        </w:r>
        <w:r w:rsidR="00B161DC" w:rsidRPr="000D69BD">
          <w:rPr>
            <w:rStyle w:val="Hyperlinkki"/>
          </w:rPr>
          <w:t>ainesosat</w:t>
        </w:r>
      </w:hyperlink>
      <w:r w:rsidR="00B161DC" w:rsidRPr="00770C6A">
        <w:t xml:space="preserve"> -</w:t>
      </w:r>
      <w:r w:rsidR="00487841">
        <w:t>organizer</w:t>
      </w:r>
    </w:p>
    <w:p w14:paraId="17B7C55B" w14:textId="59D44B9E" w:rsidR="00B161DC" w:rsidRPr="00770C6A" w:rsidRDefault="00A23265" w:rsidP="008514A6">
      <w:pPr>
        <w:pStyle w:val="Snt1"/>
      </w:pPr>
      <w:r>
        <w:t>1</w:t>
      </w:r>
      <w:r w:rsidR="009B1A6B">
        <w:t>3</w:t>
      </w:r>
      <w:r w:rsidR="00B161DC" w:rsidRPr="00770C6A">
        <w:t xml:space="preserve">. </w:t>
      </w:r>
      <w:r w:rsidR="00B35FBD" w:rsidRPr="00770C6A">
        <w:t xml:space="preserve">PAKOLLINEN yksi [1..1] </w:t>
      </w:r>
      <w:r w:rsidR="00B161DC" w:rsidRPr="00770C6A">
        <w:t>entryRelationship</w:t>
      </w:r>
    </w:p>
    <w:p w14:paraId="2B0E7EFF" w14:textId="14BAB4C3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001AFDA4" w14:textId="7A9FEDEB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nimi_ja" w:history="1">
        <w:r w:rsidR="00B35FBD" w:rsidRPr="00B35FBD">
          <w:rPr>
            <w:rStyle w:val="Hyperlinkki"/>
          </w:rPr>
          <w:t xml:space="preserve">Lääkkeen nimi </w:t>
        </w:r>
      </w:hyperlink>
      <w:r w:rsidR="00B161DC" w:rsidRPr="00770C6A">
        <w:t>(</w:t>
      </w:r>
      <w:r w:rsidR="00B35FBD">
        <w:t>782</w:t>
      </w:r>
      <w:r w:rsidR="00B161DC" w:rsidRPr="00770C6A">
        <w:t>) -supply</w:t>
      </w:r>
    </w:p>
    <w:p w14:paraId="473F8230" w14:textId="4065DE71" w:rsidR="00B161DC" w:rsidRPr="00770C6A" w:rsidRDefault="00A23265" w:rsidP="008514A6">
      <w:pPr>
        <w:pStyle w:val="Snt1"/>
      </w:pPr>
      <w:r>
        <w:t>1</w:t>
      </w:r>
      <w:r w:rsidR="009B1A6B">
        <w:t>4</w:t>
      </w:r>
      <w:r w:rsidR="00B161DC" w:rsidRPr="00770C6A">
        <w:t>. PAKOLLINEN yksi [1..1] entryRelationship</w:t>
      </w:r>
    </w:p>
    <w:p w14:paraId="59B55BEE" w14:textId="678D8686" w:rsidR="0014542E" w:rsidRDefault="0014542E" w:rsidP="008514A6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6A72437A" w14:textId="12903AC1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vahvuus_tekstinä" w:history="1">
        <w:r w:rsidR="00B161DC" w:rsidRPr="000D69BD">
          <w:rPr>
            <w:rStyle w:val="Hyperlinkki"/>
          </w:rPr>
          <w:t>Lääkkeen vahvuus tekstinä</w:t>
        </w:r>
      </w:hyperlink>
      <w:r w:rsidR="00B161DC" w:rsidRPr="00770C6A">
        <w:t xml:space="preserve"> </w:t>
      </w:r>
      <w:r w:rsidR="00DA3DEE">
        <w:t xml:space="preserve">(786) </w:t>
      </w:r>
      <w:r w:rsidR="00B161DC" w:rsidRPr="00770C6A">
        <w:t>-</w:t>
      </w:r>
      <w:r w:rsidR="001F0C0D">
        <w:t xml:space="preserve"> observation</w:t>
      </w:r>
    </w:p>
    <w:p w14:paraId="03116F40" w14:textId="23DE5AE3" w:rsidR="00B161DC" w:rsidRPr="00770C6A" w:rsidDel="006F10E6" w:rsidRDefault="00A23265">
      <w:pPr>
        <w:pStyle w:val="Snt1"/>
        <w:rPr>
          <w:del w:id="1140" w:author="Timo Kaskinen" w:date="2017-06-21T12:18:00Z"/>
        </w:rPr>
      </w:pPr>
      <w:del w:id="1141" w:author="Timo Kaskinen" w:date="2017-06-21T12:18:00Z">
        <w:r w:rsidDel="006F10E6">
          <w:delText>1</w:delText>
        </w:r>
        <w:r w:rsidR="009B1A6B" w:rsidDel="006F10E6">
          <w:delText>5</w:delText>
        </w:r>
        <w:r w:rsidR="00B161DC" w:rsidRPr="00770C6A" w:rsidDel="006F10E6">
          <w:delText>. VAPAAEHTOINEN nolla tai yksi [0..1] entryRelationship</w:delText>
        </w:r>
      </w:del>
    </w:p>
    <w:p w14:paraId="1EADDE06" w14:textId="050B8C4B" w:rsidR="0014542E" w:rsidDel="006F10E6" w:rsidRDefault="0014542E">
      <w:pPr>
        <w:pStyle w:val="Snt1"/>
        <w:rPr>
          <w:del w:id="1142" w:author="Timo Kaskinen" w:date="2017-06-21T12:18:00Z"/>
        </w:rPr>
        <w:pPrChange w:id="1143" w:author="Timo Kaskinen" w:date="2017-06-21T12:18:00Z">
          <w:pPr/>
        </w:pPrChange>
      </w:pPr>
      <w:del w:id="1144" w:author="Timo Kaskinen" w:date="2017-06-21T12:18:00Z">
        <w:r w:rsidDel="006F10E6">
          <w:delText>a. PAKOLLINEN yksi [</w:delText>
        </w:r>
        <w:r w:rsidRPr="00770C6A" w:rsidDel="006F10E6">
          <w:delText>1..1]</w:delText>
        </w:r>
        <w:r w:rsidDel="006F10E6">
          <w:delText xml:space="preserve"> @typeCode=COMP”</w:delText>
        </w:r>
      </w:del>
    </w:p>
    <w:p w14:paraId="4EE5891F" w14:textId="3A200FAE" w:rsidR="00B161DC" w:rsidRPr="00770C6A" w:rsidRDefault="0014542E">
      <w:pPr>
        <w:pStyle w:val="Snt1"/>
        <w:pPrChange w:id="1145" w:author="Timo Kaskinen" w:date="2017-06-21T12:18:00Z">
          <w:pPr/>
        </w:pPrChange>
      </w:pPr>
      <w:del w:id="1146" w:author="Timo Kaskinen" w:date="2017-06-21T12:18:00Z">
        <w:r w:rsidDel="006F10E6">
          <w:delText>b</w:delText>
        </w:r>
        <w:r w:rsidR="00B161DC" w:rsidRPr="00770C6A" w:rsidDel="006F10E6">
          <w:delText xml:space="preserve">. </w:delText>
        </w:r>
        <w:r w:rsidR="007C79A5" w:rsidDel="006F10E6">
          <w:delText>PAKOLLINEN yks</w:delText>
        </w:r>
        <w:r w:rsidR="00487841" w:rsidDel="006F10E6">
          <w:delText>i [</w:delText>
        </w:r>
        <w:r w:rsidR="00B161DC" w:rsidRPr="00770C6A" w:rsidDel="006F10E6">
          <w:delText xml:space="preserve">1..1] </w:delText>
        </w:r>
        <w:r w:rsidR="00E20490" w:rsidDel="006F10E6">
          <w:fldChar w:fldCharType="begin"/>
        </w:r>
        <w:r w:rsidR="00E20490" w:rsidDel="006F10E6">
          <w:delInstrText xml:space="preserve"> HYPERLINK \l "_Lääkkeenantotapa_-_observation" </w:delInstrText>
        </w:r>
        <w:r w:rsidR="00E20490" w:rsidDel="006F10E6">
          <w:fldChar w:fldCharType="separate"/>
        </w:r>
        <w:r w:rsidR="00B161DC" w:rsidRPr="000D69BD" w:rsidDel="006F10E6">
          <w:rPr>
            <w:rStyle w:val="Hyperlinkki"/>
          </w:rPr>
          <w:delText>Lääkkeenantotapa</w:delText>
        </w:r>
        <w:r w:rsidR="00E20490" w:rsidDel="006F10E6">
          <w:rPr>
            <w:rStyle w:val="Hyperlinkki"/>
          </w:rPr>
          <w:fldChar w:fldCharType="end"/>
        </w:r>
        <w:r w:rsidR="00B161DC" w:rsidRPr="00770C6A" w:rsidDel="006F10E6">
          <w:delText xml:space="preserve"> </w:delText>
        </w:r>
        <w:r w:rsidR="00B161DC" w:rsidDel="006F10E6">
          <w:delText>(78</w:delText>
        </w:r>
        <w:r w:rsidR="00DA3DEE" w:rsidDel="006F10E6">
          <w:delText>8</w:delText>
        </w:r>
        <w:r w:rsidR="00B161DC" w:rsidDel="006F10E6">
          <w:delText xml:space="preserve">) </w:delText>
        </w:r>
        <w:r w:rsidR="00B161DC" w:rsidRPr="00770C6A" w:rsidDel="006F10E6">
          <w:delText>-</w:delText>
        </w:r>
        <w:r w:rsidR="001F0C0D" w:rsidDel="006F10E6">
          <w:delText xml:space="preserve"> observation</w:delText>
        </w:r>
      </w:del>
    </w:p>
    <w:p w14:paraId="27B20CFC" w14:textId="02B90E48" w:rsidR="00B161DC" w:rsidRPr="00770C6A" w:rsidRDefault="00A23265" w:rsidP="008514A6">
      <w:pPr>
        <w:pStyle w:val="Snt1"/>
      </w:pPr>
      <w:r>
        <w:t>1</w:t>
      </w:r>
      <w:del w:id="1147" w:author="Timo Kaskinen" w:date="2017-06-21T12:18:00Z">
        <w:r w:rsidR="009B1A6B" w:rsidDel="006F10E6">
          <w:delText>6</w:delText>
        </w:r>
      </w:del>
      <w:ins w:id="1148" w:author="Timo Kaskinen" w:date="2017-06-21T12:18:00Z">
        <w:r w:rsidR="006F10E6">
          <w:t>5</w:t>
        </w:r>
      </w:ins>
      <w:r w:rsidR="00B161DC" w:rsidRPr="00770C6A">
        <w:t>. PAKOLLINEN yksi [1..1] entryRelationship</w:t>
      </w:r>
    </w:p>
    <w:p w14:paraId="0B6F081A" w14:textId="77777777" w:rsidR="0014542E" w:rsidRDefault="0014542E" w:rsidP="0014542E">
      <w:pPr>
        <w:pStyle w:val="Snt2"/>
      </w:pPr>
      <w:r>
        <w:t>a. PAKOLLINEN yksi [</w:t>
      </w:r>
      <w:r w:rsidRPr="00770C6A">
        <w:t>1..1]</w:t>
      </w:r>
      <w:r>
        <w:t xml:space="preserve"> @typeCode=COMP”</w:t>
      </w:r>
    </w:p>
    <w:p w14:paraId="74A8F0C4" w14:textId="503EC207" w:rsidR="00B161DC" w:rsidRPr="00770C6A" w:rsidRDefault="0014542E" w:rsidP="008514A6">
      <w:pPr>
        <w:pStyle w:val="Snt2"/>
      </w:pPr>
      <w:r>
        <w:t>b</w:t>
      </w:r>
      <w:r w:rsidR="00B161DC" w:rsidRPr="00770C6A">
        <w:t xml:space="preserve">. </w:t>
      </w:r>
      <w:r w:rsidR="007C79A5">
        <w:t>PAKOLLINEN yks</w:t>
      </w:r>
      <w:r w:rsidR="00487841">
        <w:t>i [</w:t>
      </w:r>
      <w:r w:rsidR="00B161DC" w:rsidRPr="00770C6A">
        <w:t xml:space="preserve">1..1] </w:t>
      </w:r>
      <w:hyperlink w:anchor="_Lääkkeen_annon_peruste" w:history="1">
        <w:r w:rsidR="00B161DC" w:rsidRPr="000D69BD">
          <w:rPr>
            <w:rStyle w:val="Hyperlinkki"/>
          </w:rPr>
          <w:t>Lääkkeen annon peruste</w:t>
        </w:r>
      </w:hyperlink>
      <w:r w:rsidR="00B161DC" w:rsidRPr="00770C6A">
        <w:t xml:space="preserve"> </w:t>
      </w:r>
      <w:r w:rsidR="00B161DC">
        <w:t xml:space="preserve">(795) </w:t>
      </w:r>
      <w:r w:rsidR="00B161DC" w:rsidRPr="00770C6A">
        <w:t>-</w:t>
      </w:r>
      <w:r w:rsidR="001F0C0D">
        <w:t xml:space="preserve"> observation</w:t>
      </w:r>
    </w:p>
    <w:bookmarkStart w:id="1149" w:name="_Lääkkeen_muut_ainesosat"/>
    <w:bookmarkStart w:id="1150" w:name="_Lääkkeen_tai_lääkeseoksen"/>
    <w:bookmarkEnd w:id="1149"/>
    <w:bookmarkEnd w:id="1150"/>
    <w:p w14:paraId="10298B83" w14:textId="3BBB212E" w:rsidR="00B161DC" w:rsidRPr="006D0B5A" w:rsidRDefault="000D69BD" w:rsidP="00B161DC">
      <w:pPr>
        <w:pStyle w:val="Otsikko4"/>
      </w:pPr>
      <w:r w:rsidRPr="006D0B5A">
        <w:fldChar w:fldCharType="begin"/>
      </w:r>
      <w:r w:rsidRPr="006D0B5A">
        <w:instrText xml:space="preserve"> HYPERLINK  \l "_Lääkehoito_-_substanceAdministratio" </w:instrText>
      </w:r>
      <w:r w:rsidRPr="006D0B5A">
        <w:fldChar w:fldCharType="separate"/>
      </w:r>
      <w:bookmarkStart w:id="1151" w:name="_Toc494273022"/>
      <w:r w:rsidR="00B161DC" w:rsidRPr="006D0B5A">
        <w:rPr>
          <w:rStyle w:val="Hyperlinkki"/>
        </w:rPr>
        <w:t xml:space="preserve">Lääkkeen </w:t>
      </w:r>
      <w:r w:rsidR="000B1ED7">
        <w:rPr>
          <w:rStyle w:val="Hyperlinkki"/>
        </w:rPr>
        <w:t>tai lääkeseoksen</w:t>
      </w:r>
      <w:r w:rsidR="00B161DC" w:rsidRPr="006D0B5A">
        <w:rPr>
          <w:rStyle w:val="Hyperlinkki"/>
        </w:rPr>
        <w:t xml:space="preserve"> ainesosat</w:t>
      </w:r>
      <w:r w:rsidRPr="006D0B5A">
        <w:fldChar w:fldCharType="end"/>
      </w:r>
      <w:r w:rsidR="00B161DC" w:rsidRPr="006D0B5A">
        <w:t xml:space="preserve"> - organizer</w:t>
      </w:r>
      <w:bookmarkEnd w:id="11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456B2A6" w14:textId="77777777" w:rsidTr="00627942">
        <w:tc>
          <w:tcPr>
            <w:tcW w:w="9236" w:type="dxa"/>
          </w:tcPr>
          <w:p w14:paraId="35EB061F" w14:textId="5D1046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</w:t>
            </w:r>
          </w:p>
        </w:tc>
      </w:tr>
    </w:tbl>
    <w:p w14:paraId="3CD8ED8B" w14:textId="77777777" w:rsidR="00627942" w:rsidRDefault="00627942" w:rsidP="00B161DC">
      <w:pPr>
        <w:rPr>
          <w:highlight w:val="yellow"/>
          <w:lang w:val="en-US"/>
        </w:rPr>
      </w:pPr>
    </w:p>
    <w:p w14:paraId="748467FA" w14:textId="77777777" w:rsidR="00B161DC" w:rsidRPr="007E0AC1" w:rsidRDefault="00B161DC" w:rsidP="008514A6">
      <w:pPr>
        <w:pStyle w:val="Snt1"/>
      </w:pPr>
      <w:r w:rsidRPr="007E0AC1">
        <w:t>1. PAKOLLINEN yksi [1..1] @classCode="CLUSTER" ja yksi [1..1] @moodCode="EVN"</w:t>
      </w:r>
    </w:p>
    <w:p w14:paraId="0BB15886" w14:textId="74E255E9" w:rsidR="00B161DC" w:rsidRDefault="00B161DC" w:rsidP="008514A6">
      <w:pPr>
        <w:pStyle w:val="Snt1"/>
      </w:pPr>
      <w:r>
        <w:t>3</w:t>
      </w:r>
      <w:r w:rsidRPr="0082643A">
        <w:t>. PAKOLLINEN yksi [1..1] code/@code="</w:t>
      </w:r>
      <w:r w:rsidR="00622161">
        <w:t>9005</w:t>
      </w:r>
      <w:r w:rsidRPr="0082643A">
        <w:t xml:space="preserve">" </w:t>
      </w:r>
      <w:r w:rsidR="00622161">
        <w:t>Lääkkeen tai lääkeseoksen ainesosat</w:t>
      </w:r>
      <w:r>
        <w:t xml:space="preserve"> </w:t>
      </w:r>
      <w:r w:rsidR="000B14D2">
        <w:t>(codeSystem</w:t>
      </w:r>
      <w:r w:rsidRPr="0095153D">
        <w:t xml:space="preserve">: </w:t>
      </w:r>
      <w:r w:rsidR="00622161" w:rsidRPr="00770C6A">
        <w:t>1.2.246.537.6.12.2002.348</w:t>
      </w:r>
      <w:r w:rsidRPr="0095153D">
        <w:t>)</w:t>
      </w:r>
    </w:p>
    <w:p w14:paraId="2D9DC447" w14:textId="77777777" w:rsidR="00B161DC" w:rsidRDefault="00B161DC" w:rsidP="008514A6">
      <w:pPr>
        <w:pStyle w:val="Snt1"/>
      </w:pPr>
      <w:r>
        <w:t>4. PAKOLLINEN yksi statusCode/@code=”completed”</w:t>
      </w:r>
    </w:p>
    <w:p w14:paraId="187FA918" w14:textId="3B69D7CD" w:rsidR="00B161DC" w:rsidRPr="00125567" w:rsidRDefault="00B161DC" w:rsidP="008514A6">
      <w:pPr>
        <w:pStyle w:val="Snt1"/>
      </w:pPr>
      <w:r>
        <w:t>5</w:t>
      </w:r>
      <w:r w:rsidRPr="00125567">
        <w:t xml:space="preserve">. </w:t>
      </w:r>
      <w:r>
        <w:t>PAKOLLINEN yksi</w:t>
      </w:r>
      <w:r w:rsidRPr="00125567">
        <w:t xml:space="preserve"> </w:t>
      </w:r>
      <w:r>
        <w:t xml:space="preserve">tai useampi </w:t>
      </w:r>
      <w:r w:rsidRPr="00125567">
        <w:t>[</w:t>
      </w:r>
      <w:r w:rsidR="00AE3D21">
        <w:t>1..*</w:t>
      </w:r>
      <w:r w:rsidRPr="00125567">
        <w:t>] component</w:t>
      </w:r>
    </w:p>
    <w:p w14:paraId="7486B443" w14:textId="6D8C084E" w:rsidR="00B161DC" w:rsidRPr="00125567" w:rsidRDefault="00B161DC" w:rsidP="008514A6">
      <w:pPr>
        <w:pStyle w:val="Snt2"/>
      </w:pPr>
      <w:r w:rsidRPr="00125567">
        <w:t xml:space="preserve">a. </w:t>
      </w:r>
      <w:r w:rsidR="007C79A5">
        <w:t>PAKOLLINEN yks</w:t>
      </w:r>
      <w:r w:rsidR="00487841">
        <w:t>i [</w:t>
      </w:r>
      <w:r w:rsidRPr="00125567">
        <w:t>1..</w:t>
      </w:r>
      <w:r>
        <w:t>1</w:t>
      </w:r>
      <w:r w:rsidRPr="00125567">
        <w:t xml:space="preserve">] </w:t>
      </w:r>
      <w:hyperlink w:anchor="_Aineen_koodi,_koodin" w:history="1">
        <w:r w:rsidR="00622161" w:rsidRPr="00622161">
          <w:rPr>
            <w:rStyle w:val="Hyperlinkki"/>
          </w:rPr>
          <w:t>Aineen koodi, koodin mukainen nimi ja koodisto</w:t>
        </w:r>
      </w:hyperlink>
      <w:r w:rsidR="00622161">
        <w:t xml:space="preserve"> (785)</w:t>
      </w:r>
      <w:r w:rsidRPr="00125567">
        <w:t xml:space="preserve"> </w:t>
      </w:r>
      <w:r w:rsidRPr="004D6E4E">
        <w:t>substanceAdministration</w:t>
      </w:r>
    </w:p>
    <w:bookmarkStart w:id="1152" w:name="_Aineen_koodi,_koodin"/>
    <w:bookmarkEnd w:id="1152"/>
    <w:p w14:paraId="6EBE7788" w14:textId="254E8E21" w:rsidR="00B161DC" w:rsidRDefault="00622161" w:rsidP="00B161DC">
      <w:pPr>
        <w:pStyle w:val="Otsikko5"/>
      </w:pPr>
      <w:r>
        <w:lastRenderedPageBreak/>
        <w:fldChar w:fldCharType="begin"/>
      </w:r>
      <w:r>
        <w:instrText xml:space="preserve"> HYPERLINK  \l "_Lääkkeen_tai_lääkeseoksen" </w:instrText>
      </w:r>
      <w:r>
        <w:fldChar w:fldCharType="separate"/>
      </w:r>
      <w:bookmarkStart w:id="1153" w:name="_Toc494273023"/>
      <w:r w:rsidRPr="00622161">
        <w:rPr>
          <w:rStyle w:val="Hyperlinkki"/>
        </w:rPr>
        <w:t>Aineen koodi, koodin mukainen nimi ja koodisto</w:t>
      </w:r>
      <w:r>
        <w:fldChar w:fldCharType="end"/>
      </w:r>
      <w:r w:rsidR="00B161DC">
        <w:t xml:space="preserve"> - substanceAdministration</w:t>
      </w:r>
      <w:bookmarkEnd w:id="11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397FFED1" w14:textId="77777777" w:rsidTr="00627942">
        <w:tc>
          <w:tcPr>
            <w:tcW w:w="9236" w:type="dxa"/>
          </w:tcPr>
          <w:p w14:paraId="2DFF62DA" w14:textId="7E5F658C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/component/section/entry/substanceAdministration/entryRelationship/organizer/component/substanceAdministration</w:t>
            </w:r>
          </w:p>
        </w:tc>
      </w:tr>
    </w:tbl>
    <w:p w14:paraId="07F4A528" w14:textId="77777777" w:rsidR="00627942" w:rsidRPr="00627942" w:rsidRDefault="00627942" w:rsidP="003C73F5">
      <w:pPr>
        <w:rPr>
          <w:lang w:val="en-US"/>
        </w:rPr>
      </w:pPr>
    </w:p>
    <w:p w14:paraId="547EC664" w14:textId="1E8DD601" w:rsidR="003C73F5" w:rsidRPr="006A530A" w:rsidRDefault="003C73F5" w:rsidP="003C73F5">
      <w:r w:rsidRPr="006A530A">
        <w:t>Toteutusohje: Toistetaan component.substanceAdministration -rakennetta per ainesosa.</w:t>
      </w:r>
    </w:p>
    <w:p w14:paraId="42579883" w14:textId="77777777" w:rsidR="003C73F5" w:rsidRDefault="003C73F5" w:rsidP="008514A6">
      <w:pPr>
        <w:pStyle w:val="Snt1"/>
      </w:pPr>
    </w:p>
    <w:p w14:paraId="18D25372" w14:textId="1650BF01" w:rsidR="000B1ED7" w:rsidRPr="00B35FBD" w:rsidRDefault="000B1ED7" w:rsidP="000B1ED7">
      <w:pPr>
        <w:pStyle w:val="Snt1"/>
      </w:pPr>
      <w:r>
        <w:t>1</w:t>
      </w:r>
      <w:r w:rsidRPr="00B35FBD">
        <w:t xml:space="preserve">. PAKOLLINEN yksi [1..1] </w:t>
      </w:r>
      <w:r>
        <w:t>@</w:t>
      </w:r>
      <w:r w:rsidRPr="00B35FBD">
        <w:t>classCode="S</w:t>
      </w:r>
      <w:r>
        <w:t>BADM</w:t>
      </w:r>
      <w:r w:rsidRPr="00B35FBD">
        <w:t>" JA yksi [1..1] @moodCode="EVN"</w:t>
      </w:r>
    </w:p>
    <w:p w14:paraId="3D3F5F36" w14:textId="454E0278" w:rsidR="000B1ED7" w:rsidRPr="00770C6A" w:rsidRDefault="000B1ED7" w:rsidP="000B1ED7">
      <w:pPr>
        <w:pStyle w:val="Snt1"/>
      </w:pPr>
      <w:r>
        <w:t>2</w:t>
      </w:r>
      <w:r w:rsidRPr="00770C6A">
        <w:t>. PAKOLL</w:t>
      </w:r>
      <w:r>
        <w:t>INEN yksi [1..1] code/@code="785</w:t>
      </w:r>
      <w:r w:rsidRPr="00770C6A">
        <w:t xml:space="preserve">" </w:t>
      </w:r>
      <w:r w:rsidRPr="000B1ED7">
        <w:t xml:space="preserve">Aineen koodi, koodin mukainen nimi ja koodisto </w:t>
      </w:r>
      <w:r>
        <w:t>(codeSystem</w:t>
      </w:r>
      <w:r w:rsidRPr="00770C6A">
        <w:t>: 1.2.246.537.6.12.2002.348)</w:t>
      </w:r>
    </w:p>
    <w:p w14:paraId="71AA255C" w14:textId="6C41CABE" w:rsidR="009C2FE0" w:rsidRDefault="009C2FE0" w:rsidP="009C2FE0">
      <w:pPr>
        <w:pStyle w:val="Snt1"/>
      </w:pPr>
      <w:r>
        <w:t>3. PAKOLLINEN yksi [1..1] doseQuantity</w:t>
      </w:r>
    </w:p>
    <w:p w14:paraId="276835D5" w14:textId="17737CDE" w:rsidR="009C2FE0" w:rsidRDefault="009C2FE0" w:rsidP="009C2FE0">
      <w:pPr>
        <w:pStyle w:val="Snt2"/>
      </w:pPr>
      <w:r>
        <w:t xml:space="preserve">a. VAIHTOEHTOISESTI PAKOLLINEN </w:t>
      </w:r>
      <w:ins w:id="1154" w:author="Timo Kaskinen" w:date="2017-06-20T15:33:00Z">
        <w:r w:rsidR="002F1384">
          <w:t xml:space="preserve">yksi </w:t>
        </w:r>
      </w:ins>
      <w:r>
        <w:t xml:space="preserve">[1..1] center (Vahvuus,) arvo annetaan PQ-tietotyypillä. </w:t>
      </w:r>
    </w:p>
    <w:p w14:paraId="63E5E626" w14:textId="0CA5E24D" w:rsidR="009C2FE0" w:rsidRDefault="009C2FE0" w:rsidP="009C2FE0">
      <w:pPr>
        <w:pStyle w:val="Snt2"/>
      </w:pPr>
      <w:r>
        <w:t xml:space="preserve">b. VAIHTOEHTOISESTI PAKOLLINEN </w:t>
      </w:r>
      <w:ins w:id="1155" w:author="Timo Kaskinen" w:date="2017-06-20T15:33:00Z">
        <w:r w:rsidR="002F1384">
          <w:t xml:space="preserve">yksi </w:t>
        </w:r>
      </w:ins>
      <w:r>
        <w:t>[1..1] @nullFlavor=”OTH”</w:t>
      </w:r>
    </w:p>
    <w:p w14:paraId="05BB1B5F" w14:textId="77777777" w:rsidR="009C2FE0" w:rsidRDefault="009C2FE0" w:rsidP="009C2FE0">
      <w:pPr>
        <w:pStyle w:val="Snt3"/>
      </w:pPr>
      <w:r>
        <w:t>a. PAKOLLINEN yksi [1..1] translation</w:t>
      </w:r>
    </w:p>
    <w:p w14:paraId="7615BDA3" w14:textId="694D8D29" w:rsidR="009C2FE0" w:rsidRDefault="009C2FE0" w:rsidP="009C2FE0">
      <w:pPr>
        <w:pStyle w:val="Snt4"/>
      </w:pPr>
      <w:r>
        <w:t>a. PAKOLLINEN yksi [1..1] originalText (Vahvuus tekstinä), arvo annetaan ST-tietotyypillä</w:t>
      </w:r>
    </w:p>
    <w:p w14:paraId="3B1903E9" w14:textId="78613888" w:rsidR="009C2FE0" w:rsidRDefault="009C2FE0" w:rsidP="009C2FE0">
      <w:pPr>
        <w:pStyle w:val="Snt2"/>
      </w:pPr>
      <w:r w:rsidRPr="00C3415A">
        <w:t xml:space="preserve">Toteutusohje: </w:t>
      </w:r>
      <w:r>
        <w:t>Ainesosan vahvuus annetaan joko rakenteisena tai tekstinä</w:t>
      </w:r>
      <w:r w:rsidRPr="00C3415A">
        <w:t>. Molempia siirtomuodossa ei saa antaa, sillä skeemassa doseQuantity ei ole toistuva.</w:t>
      </w:r>
    </w:p>
    <w:p w14:paraId="2AF86B50" w14:textId="77777777" w:rsidR="00DA3DEE" w:rsidRDefault="00DA3DEE" w:rsidP="008514A6">
      <w:pPr>
        <w:pStyle w:val="Snt1"/>
      </w:pPr>
    </w:p>
    <w:p w14:paraId="242CE409" w14:textId="39BC08DC" w:rsidR="00B161DC" w:rsidRPr="00770C6A" w:rsidRDefault="009C2FE0" w:rsidP="008514A6">
      <w:pPr>
        <w:pStyle w:val="Snt1"/>
      </w:pPr>
      <w:r>
        <w:t>4</w:t>
      </w:r>
      <w:r w:rsidR="00B161DC" w:rsidRPr="00770C6A">
        <w:t xml:space="preserve">. PAKOLLINEN yksi [1..1] consumable </w:t>
      </w:r>
    </w:p>
    <w:p w14:paraId="6934F0A1" w14:textId="7EE0149E" w:rsidR="00B161DC" w:rsidRPr="00770C6A" w:rsidRDefault="00B161DC" w:rsidP="008514A6">
      <w:pPr>
        <w:pStyle w:val="Snt2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>1..1] manufacturedProduct</w:t>
      </w:r>
    </w:p>
    <w:p w14:paraId="2F0035A5" w14:textId="6090C16F" w:rsidR="00B161DC" w:rsidRPr="00770C6A" w:rsidRDefault="00B161DC" w:rsidP="008514A6">
      <w:pPr>
        <w:pStyle w:val="Snt3"/>
      </w:pPr>
      <w:r w:rsidRPr="00770C6A">
        <w:t xml:space="preserve">a. </w:t>
      </w:r>
      <w:r w:rsidR="007C79A5">
        <w:t>PAKOLLINEN yks</w:t>
      </w:r>
      <w:r w:rsidR="00487841">
        <w:t>i [</w:t>
      </w:r>
      <w:r w:rsidRPr="00770C6A">
        <w:t xml:space="preserve">1..1] manufacturedLabeledDrug </w:t>
      </w:r>
    </w:p>
    <w:p w14:paraId="3616B6A9" w14:textId="2BB948A3" w:rsidR="00B161DC" w:rsidRPr="00770C6A" w:rsidRDefault="00B161DC" w:rsidP="008514A6">
      <w:pPr>
        <w:pStyle w:val="Snt4"/>
      </w:pPr>
      <w:r w:rsidRPr="00770C6A">
        <w:t>1. PAKOLLINEN yksi [1..1] code/@code</w:t>
      </w:r>
      <w:r>
        <w:t xml:space="preserve"> </w:t>
      </w:r>
      <w:r w:rsidRPr="00770C6A">
        <w:t>(785</w:t>
      </w:r>
      <w:r>
        <w:t>)</w:t>
      </w:r>
      <w:r w:rsidRPr="00770C6A">
        <w:t xml:space="preserve">, </w:t>
      </w:r>
      <w:r w:rsidR="00A9353A">
        <w:t xml:space="preserve">arvo annetaan </w:t>
      </w:r>
      <w:r w:rsidRPr="00770C6A">
        <w:t>CE-tietotyypillä</w:t>
      </w:r>
      <w:r w:rsidR="00A9353A">
        <w:t xml:space="preserve"> </w:t>
      </w:r>
      <w:r w:rsidRPr="00770C6A">
        <w:t xml:space="preserve">luokituksesta Fimea - </w:t>
      </w:r>
      <w:r w:rsidR="00BD4D2D">
        <w:t>ATC luokitus</w:t>
      </w:r>
      <w:r w:rsidR="00BD4D2D" w:rsidRPr="00770C6A">
        <w:t xml:space="preserve"> </w:t>
      </w:r>
      <w:r w:rsidR="000B14D2">
        <w:t>(codeSystem</w:t>
      </w:r>
      <w:r w:rsidRPr="00770C6A">
        <w:t xml:space="preserve">: </w:t>
      </w:r>
      <w:r w:rsidR="00BD4D2D" w:rsidRPr="00BD4D2D">
        <w:t>1.2.246.537.6.32.2007</w:t>
      </w:r>
      <w:r w:rsidRPr="00770C6A">
        <w:t>)</w:t>
      </w:r>
    </w:p>
    <w:p w14:paraId="206A4252" w14:textId="77777777" w:rsidR="00B161DC" w:rsidRPr="00770C6A" w:rsidRDefault="00B161DC" w:rsidP="008514A6">
      <w:pPr>
        <w:pStyle w:val="Snt4"/>
      </w:pPr>
      <w:r w:rsidRPr="00770C6A">
        <w:t xml:space="preserve">2. PAKOLLINEN yksi [1..1] name </w:t>
      </w:r>
    </w:p>
    <w:bookmarkStart w:id="1156" w:name="_Lääkkeen_nimi_-"/>
    <w:bookmarkStart w:id="1157" w:name="_Lääkepakkauksen_yksilöivä_tunniste"/>
    <w:bookmarkStart w:id="1158" w:name="_Lääkkeen_nimi_ja"/>
    <w:bookmarkEnd w:id="1156"/>
    <w:bookmarkEnd w:id="1157"/>
    <w:bookmarkEnd w:id="1158"/>
    <w:p w14:paraId="6B089215" w14:textId="65E98938" w:rsidR="00B161DC" w:rsidRPr="00B35FBD" w:rsidRDefault="00B35FBD" w:rsidP="00B161DC">
      <w:pPr>
        <w:pStyle w:val="Otsikko4"/>
      </w:pPr>
      <w:r w:rsidRPr="00B35FBD">
        <w:fldChar w:fldCharType="begin"/>
      </w:r>
      <w:r w:rsidRPr="00B35FBD">
        <w:instrText xml:space="preserve"> HYPERLINK  \l "_Lääkehoito_-_substanceAdministratio" </w:instrText>
      </w:r>
      <w:r w:rsidRPr="00B35FBD">
        <w:fldChar w:fldCharType="separate"/>
      </w:r>
      <w:bookmarkStart w:id="1159" w:name="_Toc494273024"/>
      <w:r w:rsidRPr="00B35FBD">
        <w:rPr>
          <w:rStyle w:val="Hyperlinkki"/>
        </w:rPr>
        <w:t xml:space="preserve">Lääkkeen nimi </w:t>
      </w:r>
      <w:r w:rsidRPr="00B35FBD">
        <w:fldChar w:fldCharType="end"/>
      </w:r>
      <w:r w:rsidR="00B161DC" w:rsidRPr="00B35FBD">
        <w:t>- supply</w:t>
      </w:r>
      <w:bookmarkEnd w:id="11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F4B26FF" w14:textId="77777777" w:rsidTr="00627942">
        <w:tc>
          <w:tcPr>
            <w:tcW w:w="9236" w:type="dxa"/>
          </w:tcPr>
          <w:p w14:paraId="02D2E295" w14:textId="4D143DC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/component/section/entry/substanceAdministration/entryRelationship/supply</w:t>
            </w:r>
          </w:p>
        </w:tc>
      </w:tr>
    </w:tbl>
    <w:p w14:paraId="63635475" w14:textId="77777777" w:rsidR="00627942" w:rsidRPr="00627942" w:rsidRDefault="00627942" w:rsidP="008514A6">
      <w:pPr>
        <w:pStyle w:val="Snt1"/>
        <w:rPr>
          <w:lang w:val="en-US"/>
        </w:rPr>
      </w:pPr>
    </w:p>
    <w:p w14:paraId="1CC6BE5C" w14:textId="0AB1E26E" w:rsidR="00B35FBD" w:rsidRPr="00B35FBD" w:rsidRDefault="005D58BF" w:rsidP="005D58BF">
      <w:pPr>
        <w:pStyle w:val="Snt1"/>
      </w:pPr>
      <w:r>
        <w:t>1</w:t>
      </w:r>
      <w:r w:rsidR="00B35FBD" w:rsidRPr="00B35FBD">
        <w:t xml:space="preserve">. PAKOLLINEN yksi [1..1] </w:t>
      </w:r>
      <w:r w:rsidR="00B35FBD">
        <w:t>@</w:t>
      </w:r>
      <w:r w:rsidR="00B35FBD" w:rsidRPr="00B35FBD">
        <w:t>classCode="SPLY" JA yksi [1..1] @moodCode="EVN"</w:t>
      </w:r>
    </w:p>
    <w:p w14:paraId="3AD849BD" w14:textId="7F288C51" w:rsidR="005D58BF" w:rsidRPr="00770C6A" w:rsidRDefault="005D58BF" w:rsidP="005D58BF">
      <w:pPr>
        <w:pStyle w:val="Snt1"/>
      </w:pPr>
      <w:r>
        <w:t>2</w:t>
      </w:r>
      <w:r w:rsidRPr="00770C6A">
        <w:t>. PAKOLL</w:t>
      </w:r>
      <w:r>
        <w:t>INEN yksi [1..1] code/@code="782</w:t>
      </w:r>
      <w:r w:rsidRPr="00770C6A">
        <w:t xml:space="preserve">" </w:t>
      </w:r>
      <w:r>
        <w:t>Lääkkeen nimi</w:t>
      </w:r>
      <w:r w:rsidRPr="00770C6A">
        <w:t xml:space="preserve"> </w:t>
      </w:r>
      <w:r>
        <w:t>(codeSystem</w:t>
      </w:r>
      <w:r w:rsidRPr="00770C6A">
        <w:t>: 1.2.246.537.6.12.2002.348)</w:t>
      </w:r>
    </w:p>
    <w:p w14:paraId="5F6CE368" w14:textId="77777777" w:rsidR="005D58BF" w:rsidRDefault="005D58BF" w:rsidP="005D58BF">
      <w:pPr>
        <w:pStyle w:val="Snt1"/>
      </w:pPr>
      <w:r>
        <w:t>3. PAKOLLINEN yksi [1..1] text</w:t>
      </w:r>
    </w:p>
    <w:p w14:paraId="6F5CF4DB" w14:textId="77777777" w:rsidR="005D58BF" w:rsidRDefault="005D58BF" w:rsidP="005D58BF">
      <w:pPr>
        <w:pStyle w:val="Snt2"/>
      </w:pPr>
      <w:r>
        <w:t>a. PAKOLLINEN yksi [1..1] reference/@value, viitattavan näyttömuoto-osion xml-ID annetaan II-tietotyypillä</w:t>
      </w:r>
    </w:p>
    <w:p w14:paraId="76B14A5D" w14:textId="3ED12C51" w:rsidR="00B161DC" w:rsidRPr="00B35FBD" w:rsidRDefault="005D58BF" w:rsidP="005D58BF">
      <w:pPr>
        <w:pStyle w:val="Snt1"/>
      </w:pPr>
      <w:r>
        <w:t>4</w:t>
      </w:r>
      <w:r w:rsidR="00B161DC" w:rsidRPr="00B35FBD">
        <w:t xml:space="preserve">. </w:t>
      </w:r>
      <w:r w:rsidR="007C79A5" w:rsidRPr="00B35FBD">
        <w:t>PAKOLLINEN yks</w:t>
      </w:r>
      <w:r w:rsidR="00487841" w:rsidRPr="00B35FBD">
        <w:t>i [</w:t>
      </w:r>
      <w:r w:rsidR="00B161DC" w:rsidRPr="00B35FBD">
        <w:t>1..1] Product</w:t>
      </w:r>
    </w:p>
    <w:p w14:paraId="0A7EBB4A" w14:textId="544C7438" w:rsidR="00B161DC" w:rsidRPr="00B35FBD" w:rsidRDefault="00B161DC" w:rsidP="005D58BF">
      <w:pPr>
        <w:pStyle w:val="Snt2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manufacturedProduct </w:t>
      </w:r>
    </w:p>
    <w:p w14:paraId="3AE3AFC5" w14:textId="46291C91" w:rsidR="00B161DC" w:rsidRPr="00B35FBD" w:rsidRDefault="00B161DC" w:rsidP="005D58BF">
      <w:pPr>
        <w:pStyle w:val="Snt3"/>
      </w:pPr>
      <w:r w:rsidRPr="00B35FBD">
        <w:t xml:space="preserve">a. </w:t>
      </w:r>
      <w:r w:rsidR="007C79A5" w:rsidRPr="00B35FBD">
        <w:t>PAKOLLINEN yks</w:t>
      </w:r>
      <w:r w:rsidR="00487841" w:rsidRPr="00B35FBD">
        <w:t>i [</w:t>
      </w:r>
      <w:r w:rsidRPr="00B35FBD">
        <w:t xml:space="preserve">1..1] manufacturedLabeledDrug </w:t>
      </w:r>
    </w:p>
    <w:p w14:paraId="4BDAE0A6" w14:textId="4875308F" w:rsidR="00B161DC" w:rsidRDefault="005D58BF" w:rsidP="005D58BF">
      <w:pPr>
        <w:pStyle w:val="Snt4"/>
      </w:pPr>
      <w:r>
        <w:t>a</w:t>
      </w:r>
      <w:r w:rsidR="00B161DC" w:rsidRPr="00B35FBD">
        <w:t>. PAKOLLINEN yksi [1..1] code/@code</w:t>
      </w:r>
      <w:r w:rsidR="003C73F5" w:rsidRPr="00B35FBD">
        <w:t>, Lääkepakkauksen yksilöivä tunniste ja tunnisteen mukainen nimi</w:t>
      </w:r>
      <w:r w:rsidR="00B161DC" w:rsidRPr="00B35FBD">
        <w:t xml:space="preserve"> </w:t>
      </w:r>
      <w:r w:rsidR="003C73F5" w:rsidRPr="00B35FBD">
        <w:t>(783</w:t>
      </w:r>
      <w:r w:rsidR="00B161DC" w:rsidRPr="00B35FBD">
        <w:t>), annetaan arvo</w:t>
      </w:r>
      <w:r w:rsidR="001F0C0D" w:rsidRPr="00B35FBD">
        <w:t xml:space="preserve"> </w:t>
      </w:r>
      <w:r w:rsidR="00A9353A" w:rsidRPr="00B35FBD">
        <w:t xml:space="preserve">CE-tietotyypillä </w:t>
      </w:r>
      <w:r w:rsidR="00B161DC" w:rsidRPr="00B35FBD">
        <w:t xml:space="preserve">luokituksesta Kela - Lääketietokanta: VNR-koodi </w:t>
      </w:r>
      <w:r w:rsidR="000B14D2" w:rsidRPr="00B35FBD">
        <w:t>(codeSystem</w:t>
      </w:r>
      <w:r w:rsidR="00B161DC" w:rsidRPr="00B35FBD">
        <w:t>: 1.2.246.537.6.55)</w:t>
      </w:r>
      <w:r w:rsidR="004E22ED" w:rsidRPr="00B35FBD">
        <w:t xml:space="preserve"> (783)</w:t>
      </w:r>
    </w:p>
    <w:p w14:paraId="519BE9E6" w14:textId="3D7590D5" w:rsidR="005D58BF" w:rsidRPr="00B35FBD" w:rsidRDefault="005D58BF" w:rsidP="005D58BF">
      <w:pPr>
        <w:pStyle w:val="Snt4"/>
      </w:pPr>
      <w:r>
        <w:t xml:space="preserve">Toteutusohje: </w:t>
      </w:r>
      <w:r w:rsidRPr="005D58BF">
        <w:t>&lt;code nullFlavor="NI"/&gt; jos ei ole tunnusta</w:t>
      </w:r>
    </w:p>
    <w:p w14:paraId="5EE0B6AE" w14:textId="47EBB76A" w:rsidR="00B35FBD" w:rsidRPr="00B35FBD" w:rsidRDefault="005D58BF" w:rsidP="005D58BF">
      <w:pPr>
        <w:pStyle w:val="Snt4"/>
      </w:pPr>
      <w:r>
        <w:t>b</w:t>
      </w:r>
      <w:r w:rsidR="00B35FBD" w:rsidRPr="00B35FBD">
        <w:t>. PAKOLLINEN yksi [1..1] name, Lääkkeen nimi (782)</w:t>
      </w:r>
    </w:p>
    <w:bookmarkStart w:id="1160" w:name="_Lääkkeen_vahvuus_tekstinä"/>
    <w:bookmarkEnd w:id="1160"/>
    <w:p w14:paraId="26E9101B" w14:textId="1A753BB5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1161" w:name="_Toc494273025"/>
      <w:r w:rsidR="00B161DC" w:rsidRPr="000D69BD">
        <w:rPr>
          <w:rStyle w:val="Hyperlinkki"/>
        </w:rPr>
        <w:t>Lääkkeen vahvuus tekstinä</w:t>
      </w:r>
      <w:r>
        <w:fldChar w:fldCharType="end"/>
      </w:r>
      <w:r w:rsidR="00B161DC">
        <w:t xml:space="preserve"> - observation</w:t>
      </w:r>
      <w:bookmarkEnd w:id="11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2F5853E9" w14:textId="77777777" w:rsidTr="00627942">
        <w:tc>
          <w:tcPr>
            <w:tcW w:w="9236" w:type="dxa"/>
          </w:tcPr>
          <w:p w14:paraId="33A07FEC" w14:textId="5CB6D951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26576928" w14:textId="77777777" w:rsidR="00627942" w:rsidRPr="00627942" w:rsidRDefault="00627942" w:rsidP="008514A6">
      <w:pPr>
        <w:pStyle w:val="Snt1"/>
        <w:rPr>
          <w:lang w:val="en-US"/>
        </w:rPr>
      </w:pPr>
    </w:p>
    <w:p w14:paraId="43B4AB27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0516CE9D" w14:textId="77F6A463" w:rsidR="00B161DC" w:rsidRPr="00770C6A" w:rsidRDefault="00B161DC" w:rsidP="008514A6">
      <w:pPr>
        <w:pStyle w:val="Snt1"/>
      </w:pPr>
      <w:r>
        <w:lastRenderedPageBreak/>
        <w:t>2</w:t>
      </w:r>
      <w:r w:rsidRPr="00770C6A">
        <w:t xml:space="preserve">. PAKOLLINEN yksi [1..1] code/@code="786" Lääkkeen vahvuus tekstinä </w:t>
      </w:r>
      <w:r w:rsidR="000B14D2">
        <w:t>(codeSystem</w:t>
      </w:r>
      <w:r w:rsidRPr="00770C6A">
        <w:t>: 1.2.246.537.6.12.2002.348)</w:t>
      </w:r>
    </w:p>
    <w:p w14:paraId="5EBDE4F1" w14:textId="5594893B" w:rsidR="00B161DC" w:rsidRPr="00770C6A" w:rsidRDefault="0099777F" w:rsidP="008514A6">
      <w:pPr>
        <w:pStyle w:val="Snt1"/>
      </w:pPr>
      <w:r>
        <w:t>3</w:t>
      </w:r>
      <w:r w:rsidR="00B161DC" w:rsidRPr="00770C6A">
        <w:t>. PAKOLLINEN yksi [1..1] value</w:t>
      </w:r>
      <w:r w:rsidR="00B161DC">
        <w:t xml:space="preserve"> </w:t>
      </w:r>
      <w:r w:rsidR="00A9353A" w:rsidRPr="00A9353A">
        <w:t xml:space="preserve">Lääkkeen vahvuus tekstinä </w:t>
      </w:r>
      <w:r w:rsidR="00B161DC">
        <w:t>(786)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</w:t>
      </w:r>
      <w:r w:rsidR="00A9353A" w:rsidRPr="00770C6A">
        <w:t>ST-tietotyypillä</w:t>
      </w:r>
    </w:p>
    <w:bookmarkStart w:id="1162" w:name="_Lääkkeenantotapa_-_observation"/>
    <w:bookmarkEnd w:id="1162"/>
    <w:p w14:paraId="3604DA27" w14:textId="31821868" w:rsidR="00B161DC" w:rsidDel="006F10E6" w:rsidRDefault="000D69BD" w:rsidP="00B161DC">
      <w:pPr>
        <w:pStyle w:val="Otsikko4"/>
        <w:rPr>
          <w:del w:id="1163" w:author="Timo Kaskinen" w:date="2017-06-21T12:19:00Z"/>
        </w:rPr>
      </w:pPr>
      <w:del w:id="1164" w:author="Timo Kaskinen" w:date="2017-06-21T12:19:00Z">
        <w:r w:rsidDel="006F10E6">
          <w:fldChar w:fldCharType="begin"/>
        </w:r>
        <w:r w:rsidDel="006F10E6">
          <w:delInstrText xml:space="preserve"> HYPERLINK  \l "_Lääkehoito_-_substanceAdministratio" </w:delInstrText>
        </w:r>
        <w:r w:rsidDel="006F10E6">
          <w:fldChar w:fldCharType="separate"/>
        </w:r>
        <w:bookmarkStart w:id="1165" w:name="_Toc485819100"/>
        <w:bookmarkStart w:id="1166" w:name="_Toc486423031"/>
        <w:bookmarkStart w:id="1167" w:name="_Toc494273026"/>
        <w:r w:rsidR="00B161DC" w:rsidRPr="000D69BD" w:rsidDel="006F10E6">
          <w:rPr>
            <w:rStyle w:val="Hyperlinkki"/>
          </w:rPr>
          <w:delText>Lääkkeenantotapa</w:delText>
        </w:r>
        <w:r w:rsidDel="006F10E6">
          <w:fldChar w:fldCharType="end"/>
        </w:r>
        <w:r w:rsidR="00B161DC" w:rsidDel="006F10E6">
          <w:delText xml:space="preserve"> - observation</w:delText>
        </w:r>
        <w:bookmarkEnd w:id="1165"/>
        <w:bookmarkEnd w:id="1166"/>
        <w:bookmarkEnd w:id="1167"/>
      </w:del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82235A" w:rsidDel="006F10E6" w14:paraId="4FD89F00" w14:textId="151B3435" w:rsidTr="00627942">
        <w:trPr>
          <w:del w:id="1168" w:author="Timo Kaskinen" w:date="2017-06-21T12:19:00Z"/>
        </w:trPr>
        <w:tc>
          <w:tcPr>
            <w:tcW w:w="9236" w:type="dxa"/>
          </w:tcPr>
          <w:p w14:paraId="3EEAC6C7" w14:textId="5E12DFA9" w:rsidR="00627942" w:rsidRPr="0082235A" w:rsidDel="006F10E6" w:rsidRDefault="00627942" w:rsidP="00627942">
            <w:pPr>
              <w:pStyle w:val="Snt1"/>
              <w:ind w:left="0" w:firstLine="0"/>
              <w:rPr>
                <w:del w:id="1169" w:author="Timo Kaskinen" w:date="2017-06-21T12:19:00Z"/>
                <w:rFonts w:eastAsiaTheme="majorEastAsia" w:cstheme="majorHAnsi"/>
                <w:bCs/>
                <w:sz w:val="24"/>
                <w:szCs w:val="26"/>
                <w:rPrChange w:id="1170" w:author="Timo Kaskinen" w:date="2017-06-21T14:33:00Z">
                  <w:rPr>
                    <w:del w:id="1171" w:author="Timo Kaskinen" w:date="2017-06-21T12:19:00Z"/>
                    <w:rFonts w:eastAsiaTheme="majorEastAsia" w:cstheme="majorHAnsi"/>
                    <w:bCs/>
                    <w:sz w:val="24"/>
                    <w:szCs w:val="26"/>
                    <w:lang w:val="en-US"/>
                  </w:rPr>
                </w:rPrChange>
              </w:rPr>
            </w:pPr>
            <w:del w:id="1172" w:author="Timo Kaskinen" w:date="2017-06-21T12:19:00Z">
              <w:r w:rsidRPr="0082235A" w:rsidDel="006F10E6">
                <w:rPr>
                  <w:rFonts w:eastAsiaTheme="majorEastAsia" w:cstheme="majorHAnsi"/>
                  <w:bCs/>
                  <w:sz w:val="18"/>
                  <w:szCs w:val="26"/>
                  <w:rPrChange w:id="1173" w:author="Timo Kaskinen" w:date="2017-06-21T14:33:00Z">
                    <w:rPr>
                      <w:rFonts w:eastAsiaTheme="majorEastAsia" w:cstheme="majorHAnsi"/>
                      <w:bCs/>
                      <w:sz w:val="18"/>
                      <w:szCs w:val="26"/>
                      <w:lang w:val="en-US"/>
                    </w:rPr>
                  </w:rPrChange>
                </w:rPr>
                <w:delText>/structuredBody/component/section/component/section/component/section/entry/substanceAdministration/entryRelationship/observation</w:delText>
              </w:r>
            </w:del>
          </w:p>
        </w:tc>
      </w:tr>
    </w:tbl>
    <w:p w14:paraId="6DBBF2DB" w14:textId="4FAE989D" w:rsidR="00627942" w:rsidRPr="00627942" w:rsidDel="006F10E6" w:rsidRDefault="00627942" w:rsidP="008514A6">
      <w:pPr>
        <w:pStyle w:val="Snt1"/>
        <w:rPr>
          <w:del w:id="1174" w:author="Timo Kaskinen" w:date="2017-06-21T12:19:00Z"/>
          <w:lang w:val="en-US"/>
        </w:rPr>
      </w:pPr>
    </w:p>
    <w:p w14:paraId="00510CA7" w14:textId="3DA4A785" w:rsidR="00B161DC" w:rsidRPr="00770C6A" w:rsidDel="006F10E6" w:rsidRDefault="00B161DC" w:rsidP="008514A6">
      <w:pPr>
        <w:pStyle w:val="Snt1"/>
        <w:rPr>
          <w:del w:id="1175" w:author="Timo Kaskinen" w:date="2017-06-21T12:19:00Z"/>
        </w:rPr>
      </w:pPr>
      <w:del w:id="1176" w:author="Timo Kaskinen" w:date="2017-06-21T12:19:00Z">
        <w:r w:rsidRPr="00770C6A" w:rsidDel="006F10E6">
          <w:delText xml:space="preserve">1. PAKOLLINEN yksi [1..1] @classCode="OBS" ja yksi [1..1] @moodCode="EVN" </w:delText>
        </w:r>
      </w:del>
    </w:p>
    <w:p w14:paraId="405F12C6" w14:textId="54A042D6" w:rsidR="00B161DC" w:rsidRPr="00770C6A" w:rsidDel="006F10E6" w:rsidRDefault="00B161DC" w:rsidP="008514A6">
      <w:pPr>
        <w:pStyle w:val="Snt1"/>
        <w:rPr>
          <w:del w:id="1177" w:author="Timo Kaskinen" w:date="2017-06-21T12:19:00Z"/>
        </w:rPr>
      </w:pPr>
      <w:del w:id="1178" w:author="Timo Kaskinen" w:date="2017-06-21T12:19:00Z">
        <w:r w:rsidDel="006F10E6">
          <w:delText>2</w:delText>
        </w:r>
        <w:r w:rsidRPr="00770C6A" w:rsidDel="006F10E6">
          <w:delText>. PAKOLLINEN yksi [1..1] code/@code="</w:delText>
        </w:r>
        <w:r w:rsidR="000F3367" w:rsidDel="006F10E6">
          <w:delText>788</w:delText>
        </w:r>
        <w:r w:rsidRPr="00770C6A" w:rsidDel="006F10E6">
          <w:delText xml:space="preserve">" Lääkkeenantotapa </w:delText>
        </w:r>
        <w:r w:rsidR="000B14D2" w:rsidDel="006F10E6">
          <w:delText>(codeSystem</w:delText>
        </w:r>
        <w:r w:rsidRPr="00770C6A" w:rsidDel="006F10E6">
          <w:delText>: 1.2.246.537.6.12.2002.</w:delText>
        </w:r>
        <w:r w:rsidR="000F3367" w:rsidDel="006F10E6">
          <w:delText>348</w:delText>
        </w:r>
        <w:r w:rsidRPr="00770C6A" w:rsidDel="006F10E6">
          <w:delText>)</w:delText>
        </w:r>
      </w:del>
    </w:p>
    <w:p w14:paraId="7010B23A" w14:textId="72689AAE" w:rsidR="00B161DC" w:rsidRPr="00770C6A" w:rsidDel="006F10E6" w:rsidRDefault="0099777F" w:rsidP="008514A6">
      <w:pPr>
        <w:pStyle w:val="Snt1"/>
        <w:rPr>
          <w:del w:id="1179" w:author="Timo Kaskinen" w:date="2017-06-21T12:19:00Z"/>
        </w:rPr>
      </w:pPr>
      <w:del w:id="1180" w:author="Timo Kaskinen" w:date="2017-06-21T12:19:00Z">
        <w:r w:rsidDel="006F10E6">
          <w:delText>3</w:delText>
        </w:r>
        <w:r w:rsidR="00B161DC" w:rsidRPr="00770C6A" w:rsidDel="006F10E6">
          <w:delText>. PAKOLLINEN yksi [1..1] value</w:delText>
        </w:r>
        <w:r w:rsidR="00B161DC" w:rsidDel="006F10E6">
          <w:delText xml:space="preserve"> </w:delText>
        </w:r>
        <w:r w:rsidR="00A9353A" w:rsidDel="006F10E6">
          <w:delText xml:space="preserve">Lääkkeenantotapa </w:delText>
        </w:r>
        <w:r w:rsidR="00B161DC" w:rsidDel="006F10E6">
          <w:delText>(179)</w:delText>
        </w:r>
        <w:r w:rsidR="00B161DC" w:rsidRPr="00770C6A" w:rsidDel="006F10E6">
          <w:delText xml:space="preserve">, </w:delText>
        </w:r>
        <w:r w:rsidR="00A9353A" w:rsidDel="006F10E6">
          <w:delText xml:space="preserve">arvo </w:delText>
        </w:r>
        <w:r w:rsidR="00B161DC" w:rsidRPr="00770C6A" w:rsidDel="006F10E6">
          <w:delText xml:space="preserve">annetaan luokituksesta THL - Lääkkeenantotapa </w:delText>
        </w:r>
        <w:r w:rsidR="000B14D2" w:rsidDel="006F10E6">
          <w:delText>(codeSystem</w:delText>
        </w:r>
        <w:r w:rsidR="00B161DC" w:rsidRPr="00770C6A" w:rsidDel="006F10E6">
          <w:delText>: 1.2.246.537.5.165</w:delText>
        </w:r>
        <w:r w:rsidR="008B0D65" w:rsidDel="006F10E6">
          <w:delText>.2003</w:delText>
        </w:r>
        <w:r w:rsidR="00B161DC" w:rsidRPr="00770C6A" w:rsidDel="006F10E6">
          <w:delText>)</w:delText>
        </w:r>
        <w:r w:rsidR="004E22ED" w:rsidRPr="004E22ED" w:rsidDel="006F10E6">
          <w:delText xml:space="preserve"> </w:delText>
        </w:r>
        <w:r w:rsidR="004E22ED" w:rsidRPr="00770C6A" w:rsidDel="006F10E6">
          <w:delText>CD-tietotyypillä</w:delText>
        </w:r>
      </w:del>
    </w:p>
    <w:bookmarkStart w:id="1181" w:name="_Lääkkeen_annon_peruste"/>
    <w:bookmarkEnd w:id="1181"/>
    <w:p w14:paraId="4B92605E" w14:textId="50EDCEF0" w:rsidR="00B161DC" w:rsidRDefault="000D69BD" w:rsidP="00B161DC">
      <w:pPr>
        <w:pStyle w:val="Otsikko4"/>
      </w:pPr>
      <w:r>
        <w:fldChar w:fldCharType="begin"/>
      </w:r>
      <w:r>
        <w:instrText xml:space="preserve"> HYPERLINK  \l "_Lääkehoito_-_substanceAdministratio" </w:instrText>
      </w:r>
      <w:r>
        <w:fldChar w:fldCharType="separate"/>
      </w:r>
      <w:bookmarkStart w:id="1182" w:name="_Toc494273027"/>
      <w:r w:rsidR="00B161DC" w:rsidRPr="000D69BD">
        <w:rPr>
          <w:rStyle w:val="Hyperlinkki"/>
        </w:rPr>
        <w:t>Lääkkeen annon peruste</w:t>
      </w:r>
      <w:r>
        <w:fldChar w:fldCharType="end"/>
      </w:r>
      <w:r w:rsidR="00B161DC">
        <w:t xml:space="preserve"> - observation</w:t>
      </w:r>
      <w:bookmarkEnd w:id="118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1247F9B" w14:textId="77777777" w:rsidTr="00627942">
        <w:tc>
          <w:tcPr>
            <w:tcW w:w="9236" w:type="dxa"/>
          </w:tcPr>
          <w:p w14:paraId="21269B67" w14:textId="4AB8BCAA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/component/section/entry/substanceAdministration/entryRelationship/observation</w:t>
            </w:r>
          </w:p>
        </w:tc>
      </w:tr>
    </w:tbl>
    <w:p w14:paraId="16392B72" w14:textId="77777777" w:rsidR="00627942" w:rsidRPr="00627942" w:rsidRDefault="00627942" w:rsidP="008514A6">
      <w:pPr>
        <w:pStyle w:val="Snt1"/>
        <w:rPr>
          <w:lang w:val="en-US"/>
        </w:rPr>
      </w:pPr>
    </w:p>
    <w:p w14:paraId="78956BA5" w14:textId="77777777" w:rsidR="00B161DC" w:rsidRPr="00770C6A" w:rsidRDefault="00B161DC" w:rsidP="008514A6">
      <w:pPr>
        <w:pStyle w:val="Snt1"/>
      </w:pPr>
      <w:r w:rsidRPr="00770C6A">
        <w:t xml:space="preserve">1. PAKOLLINEN yksi [1..1] @classCode="OBS" ja yksi [1..1] @moodCode="EVN" </w:t>
      </w:r>
    </w:p>
    <w:p w14:paraId="174F8238" w14:textId="25C0C20D" w:rsidR="00B161DC" w:rsidRPr="00770C6A" w:rsidRDefault="00B161DC" w:rsidP="008514A6">
      <w:pPr>
        <w:pStyle w:val="Snt1"/>
      </w:pPr>
      <w:r>
        <w:t>2</w:t>
      </w:r>
      <w:r w:rsidRPr="00770C6A">
        <w:t xml:space="preserve">. PAKOLLINEN yksi [1..1] code/@code="795" Lääkkeen annon peruste </w:t>
      </w:r>
      <w:r w:rsidR="000B14D2">
        <w:t>(codeSystem</w:t>
      </w:r>
      <w:r w:rsidRPr="00770C6A">
        <w:t>: 1.2.246.537.6.12.2002.348)</w:t>
      </w:r>
    </w:p>
    <w:p w14:paraId="703C5573" w14:textId="77777777" w:rsidR="0099777F" w:rsidRDefault="0099777F" w:rsidP="0099777F">
      <w:pPr>
        <w:pStyle w:val="Snt1"/>
      </w:pPr>
      <w:r>
        <w:t>3. PAKOLLINEN yksi [1..1] text</w:t>
      </w:r>
    </w:p>
    <w:p w14:paraId="55A7182F" w14:textId="77777777" w:rsidR="0099777F" w:rsidRDefault="0099777F" w:rsidP="0099777F">
      <w:pPr>
        <w:pStyle w:val="Snt2"/>
      </w:pPr>
      <w:r>
        <w:t>a. PAKOLLINEN yksi [1..1] reference/@value, viitattavan näyttömuoto-osion xml-ID annetaan II-tietotyypillä</w:t>
      </w:r>
    </w:p>
    <w:p w14:paraId="12D76941" w14:textId="00AC66C1" w:rsidR="00B161DC" w:rsidRPr="00770C6A" w:rsidRDefault="00B161DC" w:rsidP="008514A6">
      <w:pPr>
        <w:pStyle w:val="Snt1"/>
      </w:pPr>
      <w:r>
        <w:t>4</w:t>
      </w:r>
      <w:r w:rsidRPr="00770C6A">
        <w:t>. PAKOLLINEN yksi [1..1] value</w:t>
      </w:r>
      <w:r w:rsidR="003C73F5">
        <w:t>,</w:t>
      </w:r>
      <w:r>
        <w:t xml:space="preserve"> </w:t>
      </w:r>
      <w:r w:rsidR="00A9353A" w:rsidRPr="00A9353A">
        <w:t xml:space="preserve">Lääkkeen annon peruste </w:t>
      </w:r>
      <w:r>
        <w:t>(795)</w:t>
      </w:r>
      <w:r w:rsidRPr="00770C6A">
        <w:t xml:space="preserve">, </w:t>
      </w:r>
      <w:r w:rsidR="00A9353A">
        <w:t xml:space="preserve">arvo </w:t>
      </w:r>
      <w:r w:rsidRPr="00770C6A">
        <w:t xml:space="preserve">annetaan luokituksesta ENSIH - Hoito-ohjeen muoto </w:t>
      </w:r>
      <w:r w:rsidR="000B14D2">
        <w:t>(codeSystem</w:t>
      </w:r>
      <w:r w:rsidRPr="00770C6A">
        <w:t>: 1.2.246.537.6.3012</w:t>
      </w:r>
      <w:r w:rsidR="00BD4D2D">
        <w:t>.2014</w:t>
      </w:r>
      <w:r w:rsidRPr="00770C6A">
        <w:t>)</w:t>
      </w:r>
      <w:r w:rsidR="004E22ED" w:rsidRPr="004E22ED">
        <w:t xml:space="preserve"> </w:t>
      </w:r>
      <w:r w:rsidR="004E22ED" w:rsidRPr="00770C6A">
        <w:t>CD-tietotyypillä</w:t>
      </w:r>
    </w:p>
    <w:bookmarkStart w:id="1183" w:name="_Lääkehoidon_komplikaatiot_-"/>
    <w:bookmarkEnd w:id="1183"/>
    <w:p w14:paraId="75191A31" w14:textId="2DBD13E2" w:rsidR="00B161DC" w:rsidRDefault="005439B3" w:rsidP="00B161DC">
      <w:pPr>
        <w:pStyle w:val="Otsikko3"/>
      </w:pPr>
      <w:r>
        <w:fldChar w:fldCharType="begin"/>
      </w:r>
      <w:r>
        <w:instrText xml:space="preserve"> HYPERLINK  \l "_Lääkehoito" </w:instrText>
      </w:r>
      <w:r>
        <w:fldChar w:fldCharType="separate"/>
      </w:r>
      <w:bookmarkStart w:id="1184" w:name="_Toc494273028"/>
      <w:r w:rsidR="00B161DC" w:rsidRPr="005439B3">
        <w:rPr>
          <w:rStyle w:val="Hyperlinkki"/>
        </w:rPr>
        <w:t>Lääkehoidon komplikaatiot</w:t>
      </w:r>
      <w:r>
        <w:fldChar w:fldCharType="end"/>
      </w:r>
      <w:r w:rsidR="00B161DC">
        <w:t xml:space="preserve"> - observation</w:t>
      </w:r>
      <w:bookmarkEnd w:id="118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8BA93F2" w14:textId="77777777" w:rsidTr="00627942">
        <w:tc>
          <w:tcPr>
            <w:tcW w:w="9236" w:type="dxa"/>
          </w:tcPr>
          <w:p w14:paraId="5F7D65E3" w14:textId="725B4C56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/component/section/entry/observation</w:t>
            </w:r>
          </w:p>
        </w:tc>
      </w:tr>
    </w:tbl>
    <w:p w14:paraId="2C2AB22E" w14:textId="77777777" w:rsidR="00627942" w:rsidRPr="00627942" w:rsidRDefault="00627942" w:rsidP="00544FAB">
      <w:pPr>
        <w:pStyle w:val="Snt1"/>
        <w:rPr>
          <w:lang w:val="en-US"/>
        </w:rPr>
      </w:pPr>
    </w:p>
    <w:p w14:paraId="4C718F14" w14:textId="52C926FC" w:rsidR="00B161DC" w:rsidRPr="00D00C4C" w:rsidRDefault="00B161DC" w:rsidP="00544FAB">
      <w:pPr>
        <w:pStyle w:val="Snt1"/>
      </w:pPr>
      <w:r w:rsidRPr="00D00C4C">
        <w:t>1. PAKOLLINEN yksi [1..1] @classCode="OBS" ja yksi [1..1] @moodCode="EVN"</w:t>
      </w:r>
      <w:r w:rsidR="00544FAB" w:rsidRPr="00D00C4C">
        <w:t xml:space="preserve"> </w:t>
      </w:r>
    </w:p>
    <w:p w14:paraId="3B8ADFA9" w14:textId="1589F647" w:rsidR="00B161DC" w:rsidRPr="00770C6A" w:rsidRDefault="00B161DC" w:rsidP="008514A6">
      <w:pPr>
        <w:pStyle w:val="Snt1"/>
      </w:pPr>
      <w:r w:rsidRPr="00770C6A">
        <w:t>2. PAKOLLINEN yksi [1..1] id</w:t>
      </w:r>
      <w:r w:rsidR="009C3D1E" w:rsidRPr="009C3D1E">
        <w:t>/@root</w:t>
      </w:r>
    </w:p>
    <w:p w14:paraId="59B337BA" w14:textId="64095A69" w:rsidR="00B161DC" w:rsidRPr="00770C6A" w:rsidRDefault="00B161DC" w:rsidP="008514A6">
      <w:pPr>
        <w:pStyle w:val="Snt1"/>
      </w:pPr>
      <w:r w:rsidRPr="00770C6A">
        <w:t>3. PAKOLLINEN yksi [1..1] code/@code="7</w:t>
      </w:r>
      <w:r w:rsidR="00F01282">
        <w:t>99</w:t>
      </w:r>
      <w:r w:rsidRPr="00770C6A">
        <w:t xml:space="preserve">" </w:t>
      </w:r>
      <w:r w:rsidR="00F01282" w:rsidRPr="00770C6A">
        <w:t>Lääkeho</w:t>
      </w:r>
      <w:r w:rsidR="00F01282">
        <w:t>idon komplikaatiot</w:t>
      </w:r>
      <w:r w:rsidR="00F01282" w:rsidRPr="00770C6A">
        <w:t xml:space="preserve"> </w:t>
      </w:r>
      <w:r w:rsidR="000B14D2">
        <w:t>(codeSystem</w:t>
      </w:r>
      <w:r w:rsidRPr="00770C6A">
        <w:t>: 1.2.246.537.6.12.2002.348)</w:t>
      </w:r>
    </w:p>
    <w:p w14:paraId="3D071A9B" w14:textId="7F51D782" w:rsidR="00274A61" w:rsidRDefault="00274A61" w:rsidP="00274A61">
      <w:pPr>
        <w:pStyle w:val="Snt1"/>
      </w:pPr>
      <w:r>
        <w:t>4. PAKOLLINEN yksi [1..1] text</w:t>
      </w:r>
    </w:p>
    <w:p w14:paraId="54946FAB" w14:textId="77777777" w:rsidR="00274A61" w:rsidRDefault="00274A61" w:rsidP="00274A61">
      <w:pPr>
        <w:pStyle w:val="Snt2"/>
      </w:pPr>
      <w:r>
        <w:t>a. PAKOLLINEN yksi [1..1] reference/@value, viitattavan näyttömuoto-osion xml-ID annetaan II-tietotyypillä</w:t>
      </w:r>
    </w:p>
    <w:p w14:paraId="6F9F610C" w14:textId="6089384A" w:rsidR="00B161DC" w:rsidRPr="00770C6A" w:rsidRDefault="00CF0736" w:rsidP="008514A6">
      <w:pPr>
        <w:pStyle w:val="Snt1"/>
      </w:pPr>
      <w:r>
        <w:t>5</w:t>
      </w:r>
      <w:r w:rsidR="00B161DC" w:rsidRPr="00770C6A">
        <w:t>. PAKOLLINEN yksi tai useampi [1..*] value</w:t>
      </w:r>
      <w:r w:rsidR="00B161DC">
        <w:t xml:space="preserve"> </w:t>
      </w:r>
      <w:r w:rsidR="00A9353A" w:rsidRPr="00A9353A">
        <w:t xml:space="preserve">Lääkehoidon komplikaatiot </w:t>
      </w:r>
      <w:r w:rsidR="00B161DC">
        <w:t>(799)</w:t>
      </w:r>
      <w:r w:rsidR="00B161DC" w:rsidRPr="00770C6A">
        <w:t xml:space="preserve">, </w:t>
      </w:r>
      <w:r w:rsidR="00A9353A">
        <w:t xml:space="preserve">arvo </w:t>
      </w:r>
      <w:r w:rsidR="00B161DC" w:rsidRPr="00770C6A">
        <w:t xml:space="preserve">annetaan luokituksesta ENSIH - Ensihoitotoimenpiteiden komplikaatiot </w:t>
      </w:r>
      <w:r w:rsidR="000B14D2">
        <w:t>(codeSystem</w:t>
      </w:r>
      <w:r w:rsidR="00B161DC" w:rsidRPr="00770C6A">
        <w:t>: 1.2.246.537.6.3067)</w:t>
      </w:r>
      <w:r w:rsidR="004E22ED" w:rsidRPr="004E22ED">
        <w:t xml:space="preserve"> </w:t>
      </w:r>
      <w:r w:rsidR="004E22ED" w:rsidRPr="00770C6A">
        <w:t>CD-tietotyypillä</w:t>
      </w:r>
    </w:p>
    <w:bookmarkStart w:id="1185" w:name="_Jatkotoimet"/>
    <w:bookmarkEnd w:id="1185"/>
    <w:p w14:paraId="1F2BF646" w14:textId="596FE01B" w:rsidR="008C54AB" w:rsidRPr="00382EF8" w:rsidRDefault="00382EF8" w:rsidP="008C54AB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186" w:name="_Toc494273029"/>
      <w:r w:rsidR="008C54AB" w:rsidRPr="00382EF8">
        <w:rPr>
          <w:rStyle w:val="Hyperlinkki"/>
        </w:rPr>
        <w:t>Jatkotoimet</w:t>
      </w:r>
      <w:bookmarkEnd w:id="1186"/>
    </w:p>
    <w:p w14:paraId="111DDC29" w14:textId="77777777" w:rsidR="00627942" w:rsidRDefault="00382EF8" w:rsidP="00627942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5CDB8271" w14:textId="77777777" w:rsidTr="00627942">
        <w:tc>
          <w:tcPr>
            <w:tcW w:w="9236" w:type="dxa"/>
          </w:tcPr>
          <w:p w14:paraId="4193C438" w14:textId="572EA90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38C64B2" w14:textId="77777777" w:rsidR="00627942" w:rsidRPr="00627942" w:rsidRDefault="00627942" w:rsidP="00B16B8F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7F82FCF3" w14:textId="2BFFD868" w:rsidR="00B16B8F" w:rsidRPr="0095153D" w:rsidRDefault="00B16B8F" w:rsidP="00B16B8F">
      <w:pPr>
        <w:pStyle w:val="Snt1"/>
      </w:pPr>
      <w:r w:rsidRPr="0082643A">
        <w:t>1. PAKOLLINEN yksi [1..1] code/@code="</w:t>
      </w:r>
      <w:r>
        <w:t>61</w:t>
      </w:r>
      <w:r w:rsidRPr="0082643A">
        <w:t xml:space="preserve">" </w:t>
      </w:r>
      <w:r>
        <w:t xml:space="preserve">Hoitotoimet </w:t>
      </w:r>
      <w:r w:rsidR="000B14D2">
        <w:t>(codeSystem</w:t>
      </w:r>
      <w:r w:rsidRPr="0095153D">
        <w:t>: 1.2.246.537.6.14.2006 AR/YDIN - Otsikot)</w:t>
      </w:r>
    </w:p>
    <w:p w14:paraId="5F2EEFA9" w14:textId="54E03EF9" w:rsidR="00B16B8F" w:rsidRPr="0082643A" w:rsidRDefault="00B16B8F" w:rsidP="00B16B8F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Hoitotoimet</w:t>
      </w:r>
      <w:r w:rsidRPr="0082643A">
        <w:t xml:space="preserve">" </w:t>
      </w:r>
    </w:p>
    <w:p w14:paraId="26AD0A20" w14:textId="77777777" w:rsidR="00B16B8F" w:rsidRPr="0080598B" w:rsidRDefault="00B16B8F" w:rsidP="00B16B8F">
      <w:pPr>
        <w:pStyle w:val="Snt1"/>
      </w:pPr>
      <w:r w:rsidRPr="0080598B">
        <w:t xml:space="preserve">3. PAKOLLINEN yksi [1..1] text </w:t>
      </w:r>
    </w:p>
    <w:p w14:paraId="092E2C09" w14:textId="77777777" w:rsidR="00DC1F3F" w:rsidRDefault="00DC1F3F" w:rsidP="00DC1F3F"/>
    <w:p w14:paraId="7313CE34" w14:textId="77777777" w:rsidR="000701D9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Jatkotoimet:</w:t>
      </w:r>
      <w:r>
        <w:t xml:space="preserve"> (900) </w:t>
      </w:r>
    </w:p>
    <w:p w14:paraId="4B5BF88F" w14:textId="4A688773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C1F3F">
        <w:t>Kuljettamatta jättämisen syy</w:t>
      </w:r>
      <w:r>
        <w:t xml:space="preserve"> (901)</w:t>
      </w:r>
      <w:r w:rsidR="000701D9">
        <w:t xml:space="preserve">*; </w:t>
      </w:r>
      <w:r w:rsidRPr="00DC1F3F">
        <w:t>Ohjeet potilaalle</w:t>
      </w:r>
      <w:r w:rsidR="000701D9">
        <w:t xml:space="preserve"> (910)*;</w:t>
      </w:r>
    </w:p>
    <w:p w14:paraId="27211F45" w14:textId="2B0C13A6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Potilaan kuljetusväline</w:t>
      </w:r>
      <w:r>
        <w:t xml:space="preserve"> (903); </w:t>
      </w:r>
      <w:r w:rsidRPr="000701D9">
        <w:t>Kuljetettujen potilaiden määrä</w:t>
      </w:r>
      <w:r>
        <w:t xml:space="preserve"> (902)*; Potilaan kuljetusasento (904)*; </w:t>
      </w:r>
    </w:p>
    <w:p w14:paraId="225B74FF" w14:textId="1C6A0482" w:rsidR="00DC1F3F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Kuljetuskohteen tyyppi</w:t>
      </w:r>
      <w:r>
        <w:t xml:space="preserve"> (905)*; </w:t>
      </w:r>
      <w:r w:rsidRPr="000701D9">
        <w:t>Ennakkotiedon ilmoittamisen aika</w:t>
      </w:r>
      <w:r>
        <w:t xml:space="preserve"> (909)*; </w:t>
      </w:r>
      <w:r w:rsidRPr="000701D9">
        <w:t>Vastaanottavan laitoksen nimi</w:t>
      </w:r>
      <w:r>
        <w:t xml:space="preserve"> (908); </w:t>
      </w:r>
      <w:r w:rsidRPr="000701D9">
        <w:t>Sairaalan yksikkö</w:t>
      </w:r>
      <w:r>
        <w:t xml:space="preserve"> (907)</w:t>
      </w:r>
    </w:p>
    <w:p w14:paraId="2A3BA660" w14:textId="6EC3C8BB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701D9">
        <w:t>Ilmoitus muulle viranomaiselle</w:t>
      </w:r>
      <w:r>
        <w:t xml:space="preserve"> (911)*</w:t>
      </w:r>
    </w:p>
    <w:p w14:paraId="095A9F6D" w14:textId="77777777" w:rsidR="000701D9" w:rsidRDefault="000701D9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9A41575" w14:textId="77777777" w:rsidR="00DC1F3F" w:rsidRDefault="00DC1F3F" w:rsidP="00DC1F3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16D7F389" w14:textId="77777777" w:rsidR="00DC1F3F" w:rsidRDefault="00DC1F3F" w:rsidP="00DC1F3F">
      <w:pPr>
        <w:pStyle w:val="Snt1"/>
        <w:ind w:left="0" w:firstLine="0"/>
      </w:pPr>
    </w:p>
    <w:p w14:paraId="7F18B063" w14:textId="20A7D331" w:rsidR="00B16B8F" w:rsidRPr="0082643A" w:rsidRDefault="00B16B8F" w:rsidP="00B16B8F">
      <w:pPr>
        <w:pStyle w:val="Snt1"/>
      </w:pPr>
      <w:r w:rsidRPr="0082643A">
        <w:t>4. PAKOLLINEN yksi</w:t>
      </w:r>
      <w:r>
        <w:t xml:space="preserve"> tai useampi [</w:t>
      </w:r>
      <w:r w:rsidR="00AE3D21">
        <w:t>1..*</w:t>
      </w:r>
      <w:r w:rsidRPr="0082643A">
        <w:t xml:space="preserve">] entry </w:t>
      </w:r>
    </w:p>
    <w:p w14:paraId="7133BC46" w14:textId="1FDBB80B" w:rsidR="00B16B8F" w:rsidRDefault="00B16B8F" w:rsidP="00B16B8F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1187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1188" w:author="Timo Kaskinen" w:date="2017-06-20T15:18:00Z">
        <w:r w:rsidR="00B93B3E">
          <w:t>2017)</w:t>
        </w:r>
      </w:ins>
    </w:p>
    <w:p w14:paraId="68CAC270" w14:textId="74C09DB8" w:rsidR="00B16B8F" w:rsidRDefault="00B16B8F" w:rsidP="00B16B8F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>
        <w:t xml:space="preserve"> 1.2.246.537.6.12.2002.348.</w:t>
      </w:r>
      <w:r w:rsidR="00D21A59">
        <w:t>9</w:t>
      </w:r>
      <w:r w:rsidRPr="0095153D">
        <w:t>00</w:t>
      </w:r>
      <w:r>
        <w:t>” (</w:t>
      </w:r>
      <w:r w:rsidR="00D21A59">
        <w:t>Jatkotoimet</w:t>
      </w:r>
      <w:r>
        <w:t xml:space="preserve"> entry)</w:t>
      </w:r>
    </w:p>
    <w:p w14:paraId="45922A03" w14:textId="3D78554F" w:rsidR="00B16B8F" w:rsidRDefault="00B16B8F" w:rsidP="00B16B8F">
      <w:pPr>
        <w:pStyle w:val="Snt2"/>
      </w:pPr>
      <w:r>
        <w:t>c. PAKOLLINEN yksi [</w:t>
      </w:r>
      <w:r w:rsidRPr="0095153D">
        <w:t xml:space="preserve">1..1] </w:t>
      </w:r>
      <w:hyperlink w:anchor="_Jatkotoimet_–_organizer" w:history="1">
        <w:r w:rsidR="00D21A59" w:rsidRPr="00D21A59">
          <w:rPr>
            <w:rStyle w:val="Hyperlinkki"/>
          </w:rPr>
          <w:t>Jatkotoimet</w:t>
        </w:r>
      </w:hyperlink>
      <w:r w:rsidRPr="00487841">
        <w:t xml:space="preserve"> </w:t>
      </w:r>
      <w:r w:rsidR="005C40CB">
        <w:t>(900)</w:t>
      </w:r>
      <w:r w:rsidR="00D21A59">
        <w:t xml:space="preserve"> organizer</w:t>
      </w:r>
    </w:p>
    <w:p w14:paraId="05A8C57E" w14:textId="77777777" w:rsidR="00AE53FC" w:rsidRDefault="00AE53FC" w:rsidP="00B16B8F">
      <w:pPr>
        <w:pStyle w:val="Snt2"/>
      </w:pPr>
    </w:p>
    <w:p w14:paraId="43BB0291" w14:textId="3FF1F30E" w:rsidR="00AE53FC" w:rsidRDefault="002E612D" w:rsidP="00AE53FC">
      <w:pPr>
        <w:pStyle w:val="Snt1"/>
      </w:pPr>
      <w:r>
        <w:t>Toteutusohje: Jatkotoimet-</w:t>
      </w:r>
      <w:r w:rsidR="003113AD">
        <w:t>entry:n</w:t>
      </w:r>
      <w:r w:rsidR="00AE53FC">
        <w:t xml:space="preserve"> t</w:t>
      </w:r>
      <w:r w:rsidR="00AE53FC" w:rsidRPr="00AE53FC">
        <w:t>ietoja käsitellään päivit</w:t>
      </w:r>
      <w:r w:rsidR="00C90F56">
        <w:t>et</w:t>
      </w:r>
      <w:r w:rsidR="00AE53FC" w:rsidRPr="00AE53FC">
        <w:t>täessä tai täyden</w:t>
      </w:r>
      <w:r w:rsidR="00C90F56">
        <w:t>net</w:t>
      </w:r>
      <w:r w:rsidR="00AE53FC" w:rsidRPr="00AE53FC">
        <w:t xml:space="preserve">täessä siten, että tuoreimmalle kirjaukselle tulee koko </w:t>
      </w:r>
      <w:r w:rsidR="003113AD">
        <w:t>entry:n</w:t>
      </w:r>
      <w:r w:rsidR="00AE53FC" w:rsidRPr="00AE53FC">
        <w:t xml:space="preserve"> ajantasainen sisältö</w:t>
      </w:r>
      <w:r w:rsidR="00AE53FC">
        <w:t>.</w:t>
      </w:r>
    </w:p>
    <w:bookmarkStart w:id="1189" w:name="_Jatkotoimet_–_organizer"/>
    <w:bookmarkEnd w:id="1189"/>
    <w:p w14:paraId="2D98F17A" w14:textId="3FBFB496" w:rsidR="00D21A59" w:rsidRDefault="00D21A59" w:rsidP="00D21A59">
      <w:pPr>
        <w:pStyle w:val="Otsikko3"/>
      </w:pPr>
      <w:r>
        <w:fldChar w:fldCharType="begin"/>
      </w:r>
      <w:r>
        <w:instrText xml:space="preserve"> HYPERLINK  \l "_Jatkotoimet" </w:instrText>
      </w:r>
      <w:r>
        <w:fldChar w:fldCharType="separate"/>
      </w:r>
      <w:bookmarkStart w:id="1190" w:name="_Toc494273030"/>
      <w:r w:rsidRPr="00D21A59">
        <w:rPr>
          <w:rStyle w:val="Hyperlinkki"/>
        </w:rPr>
        <w:t>Jatkotoimet</w:t>
      </w:r>
      <w:r>
        <w:fldChar w:fldCharType="end"/>
      </w:r>
      <w:r>
        <w:t xml:space="preserve"> – organizer</w:t>
      </w:r>
      <w:bookmarkEnd w:id="11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2BA1E0C2" w14:textId="77777777" w:rsidTr="00627942">
        <w:tc>
          <w:tcPr>
            <w:tcW w:w="9236" w:type="dxa"/>
          </w:tcPr>
          <w:p w14:paraId="428CB8FF" w14:textId="17478BED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34182AAB" w14:textId="77777777" w:rsidR="00627942" w:rsidRPr="00627942" w:rsidRDefault="00627942" w:rsidP="00D21A59">
      <w:pPr>
        <w:pStyle w:val="Snt1"/>
        <w:rPr>
          <w:lang w:val="en-US"/>
        </w:rPr>
      </w:pPr>
    </w:p>
    <w:p w14:paraId="25F20455" w14:textId="77777777" w:rsidR="00D21A59" w:rsidRPr="007E0AC1" w:rsidRDefault="00D21A59" w:rsidP="00D21A59">
      <w:pPr>
        <w:pStyle w:val="Snt1"/>
      </w:pPr>
      <w:r w:rsidRPr="007E0AC1">
        <w:t>1. PAKOLLINEN yksi [1..1] @classCode="CLUSTER" ja yksi [1..1] @moodCode="EVN"</w:t>
      </w:r>
    </w:p>
    <w:p w14:paraId="509CFC09" w14:textId="5CD18428" w:rsidR="00D21A59" w:rsidRPr="007E0AC1" w:rsidRDefault="00D21A59" w:rsidP="00D21A59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317DB6DE" w14:textId="699DB27E" w:rsidR="00D21A59" w:rsidRPr="0095153D" w:rsidRDefault="00D21A59" w:rsidP="00D21A59">
      <w:pPr>
        <w:pStyle w:val="Snt1"/>
      </w:pPr>
      <w:r>
        <w:t>3</w:t>
      </w:r>
      <w:r w:rsidRPr="0082643A">
        <w:t>. PAKOLLINEN yksi [1..1] code/@code="</w:t>
      </w:r>
      <w:r>
        <w:t>900</w:t>
      </w:r>
      <w:r w:rsidRPr="0082643A">
        <w:t xml:space="preserve">" </w:t>
      </w:r>
      <w:r>
        <w:t xml:space="preserve">Jatkotoimet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(900)</w:t>
      </w:r>
    </w:p>
    <w:p w14:paraId="3EDD3512" w14:textId="77777777" w:rsidR="00D21A59" w:rsidRDefault="00D21A59" w:rsidP="00D21A59">
      <w:pPr>
        <w:pStyle w:val="Snt1"/>
      </w:pPr>
      <w:r>
        <w:t>4. PAKOLLINEN yksi statusCode/@code=”completed”</w:t>
      </w:r>
    </w:p>
    <w:p w14:paraId="4749C5E3" w14:textId="54369C45" w:rsidR="00D21A59" w:rsidRPr="00125567" w:rsidRDefault="00D21A59" w:rsidP="00D21A59">
      <w:pPr>
        <w:pStyle w:val="Snt1"/>
      </w:pPr>
      <w:r>
        <w:t>5</w:t>
      </w:r>
      <w:r w:rsidRPr="00125567">
        <w:t xml:space="preserve">. </w:t>
      </w:r>
      <w:r w:rsidR="00C43C3F">
        <w:t>VAIHTOEHTOISESTI</w:t>
      </w:r>
      <w:r>
        <w:t xml:space="preserve"> PAKOLLINEN yksi</w:t>
      </w:r>
      <w:r w:rsidRPr="00125567">
        <w:t xml:space="preserve"> </w:t>
      </w:r>
      <w:r w:rsidR="00C43C3F">
        <w:t>[1</w:t>
      </w:r>
      <w:r w:rsidRPr="00125567">
        <w:t>..1] component</w:t>
      </w:r>
      <w:r>
        <w:t xml:space="preserve"> </w:t>
      </w:r>
      <w:r w:rsidR="000701D9">
        <w:br/>
      </w:r>
      <w:r>
        <w:t>{</w:t>
      </w:r>
      <w:r w:rsidR="00CA3786">
        <w:t xml:space="preserve">JOS </w:t>
      </w:r>
      <w:r>
        <w:t>Potilaan kuljetusväline (903) = tyhjä}</w:t>
      </w:r>
    </w:p>
    <w:p w14:paraId="743960D7" w14:textId="2BD3780A" w:rsidR="00D21A59" w:rsidRPr="00125567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ljettamatta_jättämisen_syy_1" w:history="1">
        <w:r w:rsidRPr="00D80EC3">
          <w:rPr>
            <w:rStyle w:val="Hyperlinkki"/>
          </w:rPr>
          <w:t>Kuljettamatta jättämisen syy</w:t>
        </w:r>
      </w:hyperlink>
      <w:r>
        <w:t xml:space="preserve"> (901) observation</w:t>
      </w:r>
    </w:p>
    <w:p w14:paraId="58450DF7" w14:textId="4E15F70E" w:rsidR="00D21A59" w:rsidRPr="00125567" w:rsidRDefault="00D21A59" w:rsidP="00D21A59">
      <w:pPr>
        <w:pStyle w:val="Snt1"/>
      </w:pPr>
      <w:r>
        <w:t>6</w:t>
      </w:r>
      <w:r w:rsidRPr="00125567">
        <w:t xml:space="preserve">. </w:t>
      </w:r>
      <w:r w:rsidR="00C43C3F">
        <w:t>VAIHTOEHTOISESTI</w:t>
      </w:r>
      <w:r>
        <w:t xml:space="preserve"> PAKOLLINEN</w:t>
      </w:r>
      <w:r w:rsidRPr="00125567">
        <w:t xml:space="preserve"> </w:t>
      </w:r>
      <w:r w:rsidR="00C43C3F">
        <w:t>yksi</w:t>
      </w:r>
      <w:r>
        <w:t xml:space="preserve"> tai </w:t>
      </w:r>
      <w:r w:rsidR="00AE3D21">
        <w:t>useampi</w:t>
      </w:r>
      <w:r>
        <w:t xml:space="preserve"> [</w:t>
      </w:r>
      <w:r w:rsidR="00EF4D93">
        <w:t>1</w:t>
      </w:r>
      <w:r w:rsidRPr="00125567">
        <w:t>..</w:t>
      </w:r>
      <w:r w:rsidR="00AE3D21">
        <w:t>*</w:t>
      </w:r>
      <w:r w:rsidRPr="00125567">
        <w:t xml:space="preserve">] </w:t>
      </w:r>
      <w:r w:rsidRPr="001F0C0D">
        <w:t xml:space="preserve">component </w:t>
      </w:r>
      <w:r w:rsidR="000701D9">
        <w:br/>
      </w:r>
      <w:r w:rsidR="00F158F4">
        <w:t>{</w:t>
      </w:r>
      <w:r w:rsidR="00CA3786">
        <w:t xml:space="preserve">JOS </w:t>
      </w:r>
      <w:r w:rsidR="00F158F4">
        <w:t>Kuljettamatta jättämisen syy (901) = tyhjä}</w:t>
      </w:r>
    </w:p>
    <w:p w14:paraId="6C35B24A" w14:textId="4DCD0E9E" w:rsidR="00D21A59" w:rsidRDefault="00D21A59" w:rsidP="00D21A59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Potilaan_kuljetusväline_–" w:history="1">
        <w:r w:rsidRPr="00D80EC3">
          <w:rPr>
            <w:rStyle w:val="Hyperlinkki"/>
          </w:rPr>
          <w:t>Potilaan kuljetusväline</w:t>
        </w:r>
      </w:hyperlink>
      <w:r w:rsidRPr="00125567">
        <w:t xml:space="preserve"> </w:t>
      </w:r>
      <w:r>
        <w:t>(903) observation</w:t>
      </w:r>
    </w:p>
    <w:p w14:paraId="4A33EDE6" w14:textId="4C0293DF" w:rsidR="000C6166" w:rsidRPr="00125567" w:rsidRDefault="000C6166" w:rsidP="000C6166">
      <w:pPr>
        <w:pStyle w:val="Snt1"/>
      </w:pPr>
      <w:bookmarkStart w:id="1191" w:name="_Kuljettamatta_jättämisen_syy"/>
      <w:bookmarkEnd w:id="1191"/>
      <w:r>
        <w:t>7</w:t>
      </w:r>
      <w:r w:rsidRPr="00125567">
        <w:t xml:space="preserve">. </w:t>
      </w:r>
      <w:r>
        <w:t>VAPAAEHTOINEN</w:t>
      </w:r>
      <w:r w:rsidRPr="00125567">
        <w:t xml:space="preserve"> </w:t>
      </w:r>
      <w:r>
        <w:t>nolla tai yksi [0</w:t>
      </w:r>
      <w:r w:rsidRPr="00125567">
        <w:t>..</w:t>
      </w:r>
      <w:r>
        <w:t>1</w:t>
      </w:r>
      <w:r w:rsidRPr="00125567">
        <w:t xml:space="preserve">] </w:t>
      </w:r>
      <w:r w:rsidRPr="001F0C0D">
        <w:t xml:space="preserve">component </w:t>
      </w:r>
    </w:p>
    <w:p w14:paraId="453A5B7C" w14:textId="0390610C" w:rsidR="000C6166" w:rsidRDefault="000C6166" w:rsidP="000C6166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Ilmoitus_muulle_viranomaiselle" w:history="1">
        <w:r w:rsidRPr="00D80EC3">
          <w:rPr>
            <w:rStyle w:val="Hyperlinkki"/>
          </w:rPr>
          <w:t>Ilmoitus muulle viranomaiselle</w:t>
        </w:r>
      </w:hyperlink>
      <w:r w:rsidRPr="00125567">
        <w:t xml:space="preserve"> </w:t>
      </w:r>
      <w:r>
        <w:t>(911) observation</w:t>
      </w:r>
    </w:p>
    <w:bookmarkStart w:id="1192" w:name="_Kuljettamatta_jättämisen_syy_1"/>
    <w:bookmarkEnd w:id="1192"/>
    <w:p w14:paraId="682B3927" w14:textId="68AFD179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1193" w:name="_Toc494273031"/>
      <w:r w:rsidR="009777AC" w:rsidRPr="00D80EC3">
        <w:rPr>
          <w:rStyle w:val="Hyperlinkki"/>
        </w:rPr>
        <w:t>Kuljettamatta jättämisen syy</w:t>
      </w:r>
      <w:r>
        <w:fldChar w:fldCharType="end"/>
      </w:r>
      <w:r w:rsidR="009777AC">
        <w:t xml:space="preserve"> – observation</w:t>
      </w:r>
      <w:bookmarkEnd w:id="11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7C272CBA" w14:textId="77777777" w:rsidTr="00627942">
        <w:tc>
          <w:tcPr>
            <w:tcW w:w="9236" w:type="dxa"/>
          </w:tcPr>
          <w:p w14:paraId="614DAE5E" w14:textId="452163AE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ECFD140" w14:textId="77777777" w:rsidR="00627942" w:rsidRPr="00627942" w:rsidRDefault="00627942" w:rsidP="009777AC">
      <w:pPr>
        <w:pStyle w:val="Snt1"/>
        <w:rPr>
          <w:lang w:val="en-US"/>
        </w:rPr>
      </w:pPr>
    </w:p>
    <w:p w14:paraId="2535828D" w14:textId="77777777" w:rsidR="009777AC" w:rsidRDefault="009777AC" w:rsidP="009777AC">
      <w:pPr>
        <w:pStyle w:val="Snt1"/>
      </w:pPr>
      <w:r>
        <w:t>1. PAKOLLINEN yksi [1..1] @classCode="OBS" ja yksi [1..1] @moodCode="EVN"</w:t>
      </w:r>
    </w:p>
    <w:p w14:paraId="10DE216F" w14:textId="56739DFE" w:rsidR="009777AC" w:rsidRDefault="009777AC" w:rsidP="009777AC">
      <w:pPr>
        <w:pStyle w:val="Snt1"/>
      </w:pPr>
      <w:r>
        <w:t xml:space="preserve">2. PAKOLLINEN yksi [1..1] code/@code="901" Kuljettamatta jättämisen syy </w:t>
      </w:r>
      <w:r w:rsidR="000B14D2">
        <w:t>(codeSystem</w:t>
      </w:r>
      <w:r>
        <w:t>: 1.2.246.537.6.12.2002.348)</w:t>
      </w:r>
    </w:p>
    <w:p w14:paraId="18DEC356" w14:textId="77777777" w:rsidR="000701D9" w:rsidRDefault="000701D9" w:rsidP="000701D9">
      <w:pPr>
        <w:pStyle w:val="Snt1"/>
      </w:pPr>
      <w:r>
        <w:t>3. PAKOLLINEN yksi [1..1] text</w:t>
      </w:r>
    </w:p>
    <w:p w14:paraId="34F886D2" w14:textId="77777777" w:rsidR="000701D9" w:rsidRDefault="000701D9" w:rsidP="000701D9">
      <w:pPr>
        <w:pStyle w:val="Snt2"/>
      </w:pPr>
      <w:r>
        <w:t>a. PAKOLLINEN yksi [1..1] reference/@value, viitattavan näyttömuoto-osion xml-ID annetaan II-tietotyypillä</w:t>
      </w:r>
    </w:p>
    <w:p w14:paraId="73BB2D34" w14:textId="6DE3C433" w:rsidR="009777AC" w:rsidRDefault="009777AC" w:rsidP="009777AC">
      <w:pPr>
        <w:pStyle w:val="Snt1"/>
      </w:pPr>
      <w:r>
        <w:t>4. PAKOLLINEN yksi [1..1] value</w:t>
      </w:r>
      <w:r w:rsidR="00AE3D21">
        <w:t xml:space="preserve"> Kuljettamatta jättämisen syy (901)</w:t>
      </w:r>
      <w:r>
        <w:t xml:space="preserve">, arvo annetaan luokituksesta ENSIH - Kuljettamatta jättämisen syy </w:t>
      </w:r>
      <w:r w:rsidR="000B14D2">
        <w:t>(codeSystem</w:t>
      </w:r>
      <w:r>
        <w:t>: 1.2.246.537.6.3068.2014) CD-tietotyypillä</w:t>
      </w:r>
    </w:p>
    <w:p w14:paraId="5A50A964" w14:textId="18501BB8" w:rsidR="00AE3D21" w:rsidRDefault="000701D9" w:rsidP="009777AC">
      <w:pPr>
        <w:pStyle w:val="Snt1"/>
      </w:pPr>
      <w:r>
        <w:t>5</w:t>
      </w:r>
      <w:r w:rsidR="009777AC">
        <w:t xml:space="preserve">. VAPAAEHTOINEN nolla tai yksi [0..1] </w:t>
      </w:r>
      <w:r w:rsidR="00AE3D21">
        <w:t>entryRelationship</w:t>
      </w:r>
    </w:p>
    <w:p w14:paraId="62773111" w14:textId="46322C52" w:rsidR="009777AC" w:rsidRDefault="009777AC" w:rsidP="009777AC">
      <w:pPr>
        <w:pStyle w:val="Snt2"/>
      </w:pPr>
      <w:r w:rsidRPr="00125567">
        <w:t xml:space="preserve">a. </w:t>
      </w:r>
      <w:r>
        <w:t>PAKOLLINEN yksi [1..1] @typeCode=”</w:t>
      </w:r>
      <w:r w:rsidR="00AE3D21">
        <w:t>COMP</w:t>
      </w:r>
      <w:r>
        <w:t>”</w:t>
      </w:r>
    </w:p>
    <w:p w14:paraId="11A233EB" w14:textId="10DFE1EB" w:rsidR="009777AC" w:rsidRPr="00125567" w:rsidRDefault="009777AC" w:rsidP="009777AC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Ohjeet_potilaalle_–" w:history="1">
        <w:r w:rsidR="00AE3D21" w:rsidRPr="00AE3D21">
          <w:rPr>
            <w:rStyle w:val="Hyperlinkki"/>
          </w:rPr>
          <w:t>Ohjeet potilaalle</w:t>
        </w:r>
      </w:hyperlink>
      <w:r>
        <w:t xml:space="preserve"> (</w:t>
      </w:r>
      <w:r w:rsidR="00AE3D21">
        <w:t>910</w:t>
      </w:r>
      <w:r>
        <w:t>) observation</w:t>
      </w:r>
    </w:p>
    <w:bookmarkStart w:id="1194" w:name="_Ohjeet_potilaalle_–"/>
    <w:bookmarkEnd w:id="1194"/>
    <w:p w14:paraId="0DDB2075" w14:textId="489D99C5" w:rsidR="00AE3D21" w:rsidRDefault="00AE3D21" w:rsidP="00AE3D21">
      <w:pPr>
        <w:pStyle w:val="Otsikko5"/>
      </w:pPr>
      <w:r>
        <w:lastRenderedPageBreak/>
        <w:fldChar w:fldCharType="begin"/>
      </w:r>
      <w:r>
        <w:instrText xml:space="preserve"> HYPERLINK  \l "_Kuljettamatta_jättämisen_syy" </w:instrText>
      </w:r>
      <w:r>
        <w:fldChar w:fldCharType="separate"/>
      </w:r>
      <w:bookmarkStart w:id="1195" w:name="_Toc494273032"/>
      <w:r w:rsidRPr="00AE3D21">
        <w:rPr>
          <w:rStyle w:val="Hyperlinkki"/>
        </w:rPr>
        <w:t>Ohjeet potilaalle</w:t>
      </w:r>
      <w:r>
        <w:fldChar w:fldCharType="end"/>
      </w:r>
      <w:r>
        <w:t xml:space="preserve"> – observation</w:t>
      </w:r>
      <w:bookmarkEnd w:id="1195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1BAEFC00" w14:textId="77777777" w:rsidTr="00627942">
        <w:tc>
          <w:tcPr>
            <w:tcW w:w="9236" w:type="dxa"/>
          </w:tcPr>
          <w:p w14:paraId="7354EA57" w14:textId="23065129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83FDBDB" w14:textId="77777777" w:rsidR="00627942" w:rsidRPr="00627942" w:rsidRDefault="00627942" w:rsidP="00AE3D21">
      <w:pPr>
        <w:pStyle w:val="Snt1"/>
        <w:rPr>
          <w:lang w:val="en-US"/>
        </w:rPr>
      </w:pPr>
    </w:p>
    <w:p w14:paraId="0E4A1CCD" w14:textId="77777777" w:rsidR="00AE3D21" w:rsidRDefault="00AE3D21" w:rsidP="00AE3D21">
      <w:pPr>
        <w:pStyle w:val="Snt1"/>
      </w:pPr>
      <w:r>
        <w:t>1. PAKOLLINEN yksi [1..1] @classCode="OBS" ja yksi [1..1] @moodCode="EVN"</w:t>
      </w:r>
    </w:p>
    <w:p w14:paraId="4C3FA6C9" w14:textId="2B44A9CE" w:rsidR="00AE3D21" w:rsidRDefault="00AE3D21" w:rsidP="00AE3D21">
      <w:pPr>
        <w:pStyle w:val="Snt1"/>
      </w:pPr>
      <w:r>
        <w:t xml:space="preserve">2. PAKOLLINEN yksi [1..1] code/@code="910" Ohjeet potilaalle </w:t>
      </w:r>
      <w:r w:rsidR="000B14D2">
        <w:t>(codeSystem</w:t>
      </w:r>
      <w:r>
        <w:t>: 1.2.246.537.6.12.2002.348)</w:t>
      </w:r>
    </w:p>
    <w:p w14:paraId="52C4BE87" w14:textId="77777777" w:rsidR="000701D9" w:rsidRDefault="000701D9" w:rsidP="000701D9">
      <w:pPr>
        <w:pStyle w:val="Snt1"/>
      </w:pPr>
      <w:r>
        <w:t>3. PAKOLLINEN yksi [1..1] text</w:t>
      </w:r>
    </w:p>
    <w:p w14:paraId="40EE3D58" w14:textId="61FAB2F5" w:rsidR="00AE3D21" w:rsidRDefault="000701D9" w:rsidP="000701D9">
      <w:pPr>
        <w:pStyle w:val="Snt2"/>
      </w:pPr>
      <w:r>
        <w:t>a. PAKOLLINEN yksi [1..1] reference/@value, viitattavan näyttömuoto-osion xml-ID annetaan II-tietotyypillä</w:t>
      </w:r>
    </w:p>
    <w:p w14:paraId="0EB42805" w14:textId="3745B02F" w:rsidR="00AE3D21" w:rsidRDefault="00AE3D21" w:rsidP="00AE3D21">
      <w:pPr>
        <w:pStyle w:val="Snt1"/>
      </w:pPr>
      <w:r>
        <w:t xml:space="preserve">4. PAKOLLINEN yksi tai useampi [1..*] value Ohjeet potilaalle (910), arvo annetaan luokituksesta ENSIH – Ohjeet potilaalle </w:t>
      </w:r>
      <w:r w:rsidR="000B14D2">
        <w:t>(codeSystem</w:t>
      </w:r>
      <w:r>
        <w:t>: 1.2.246.537.6.3073.2014) CD-tietotyypillä</w:t>
      </w:r>
    </w:p>
    <w:bookmarkStart w:id="1196" w:name="_Potilaan_kuljetusväline_–"/>
    <w:bookmarkEnd w:id="1196"/>
    <w:p w14:paraId="42507BB8" w14:textId="7C8A3C62" w:rsidR="009777AC" w:rsidRDefault="00D80EC3" w:rsidP="009777AC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1197" w:name="_Toc494273033"/>
      <w:r w:rsidR="009777AC" w:rsidRPr="00D80EC3">
        <w:rPr>
          <w:rStyle w:val="Hyperlinkki"/>
        </w:rPr>
        <w:t>Potilaan kuljetusväline</w:t>
      </w:r>
      <w:r>
        <w:fldChar w:fldCharType="end"/>
      </w:r>
      <w:r w:rsidR="009777AC">
        <w:t xml:space="preserve"> – observation</w:t>
      </w:r>
      <w:bookmarkEnd w:id="11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747EC261" w14:textId="77777777" w:rsidTr="00627942">
        <w:tc>
          <w:tcPr>
            <w:tcW w:w="9236" w:type="dxa"/>
          </w:tcPr>
          <w:p w14:paraId="7ACBB8D5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44645E79" w14:textId="77777777" w:rsidR="00627942" w:rsidRPr="00627942" w:rsidRDefault="00627942" w:rsidP="00016871">
      <w:pPr>
        <w:pStyle w:val="Snt1"/>
        <w:rPr>
          <w:lang w:val="en-US"/>
        </w:rPr>
      </w:pPr>
    </w:p>
    <w:p w14:paraId="346C3A91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370FA71E" w14:textId="0EF9FA66" w:rsidR="00016871" w:rsidRDefault="00016871" w:rsidP="00016871">
      <w:pPr>
        <w:pStyle w:val="Snt1"/>
      </w:pPr>
      <w:r>
        <w:t xml:space="preserve">2. PAKOLLINEN yksi [1..1] code/@code="903" Potilaan kuljetusväline </w:t>
      </w:r>
      <w:r w:rsidR="000B14D2">
        <w:t>(codeSystem</w:t>
      </w:r>
      <w:r>
        <w:t>: 1.2.246.537.6.12.2002.348)</w:t>
      </w:r>
    </w:p>
    <w:p w14:paraId="3C805BDF" w14:textId="77777777" w:rsidR="00A556AC" w:rsidRDefault="00A556AC" w:rsidP="00A556AC">
      <w:pPr>
        <w:pStyle w:val="Snt1"/>
      </w:pPr>
      <w:r>
        <w:t>3. PAKOLLINEN yksi [1..1] text</w:t>
      </w:r>
    </w:p>
    <w:p w14:paraId="23515CFE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652F85EF" w14:textId="04332543" w:rsidR="00016871" w:rsidRDefault="00016871" w:rsidP="00016871">
      <w:pPr>
        <w:pStyle w:val="Snt1"/>
      </w:pPr>
      <w:r>
        <w:t xml:space="preserve">4. PAKOLLINEN yksi [1..1] value Potilaan kuljetusväline (903), arvo annetaan luokituksesta ENSIH – Potilaan kuljetusväline </w:t>
      </w:r>
      <w:r w:rsidR="000B14D2">
        <w:t>(codeSystem</w:t>
      </w:r>
      <w:r>
        <w:t>: 1.2.246.537.6.306</w:t>
      </w:r>
      <w:r w:rsidR="00A12E8F">
        <w:t>9</w:t>
      </w:r>
      <w:r>
        <w:t>.2014) CD-tietotyypillä</w:t>
      </w:r>
    </w:p>
    <w:p w14:paraId="6B321A3B" w14:textId="23D8DB6E" w:rsidR="00016871" w:rsidRDefault="009315BE" w:rsidP="00016871">
      <w:pPr>
        <w:pStyle w:val="Snt1"/>
      </w:pPr>
      <w:r>
        <w:t>5</w:t>
      </w:r>
      <w:r w:rsidR="00016871">
        <w:t>. PAKOLLINEN yksi [1..1] entryRelationship</w:t>
      </w:r>
    </w:p>
    <w:p w14:paraId="7C2545A9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3CEE6AE4" w14:textId="7C938AF5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ettujen_potilaiden_määrä" w:history="1">
        <w:r w:rsidRPr="00016871">
          <w:rPr>
            <w:rStyle w:val="Hyperlinkki"/>
          </w:rPr>
          <w:t>Kuljetettujen potilaiden määrä</w:t>
        </w:r>
      </w:hyperlink>
      <w:r>
        <w:t xml:space="preserve"> (902) observation</w:t>
      </w:r>
    </w:p>
    <w:p w14:paraId="39264C8A" w14:textId="72F44EB0" w:rsidR="00016871" w:rsidRDefault="009315BE" w:rsidP="00016871">
      <w:pPr>
        <w:pStyle w:val="Snt1"/>
      </w:pPr>
      <w:r>
        <w:t>6</w:t>
      </w:r>
      <w:r w:rsidR="00016871">
        <w:t>. VAPAAEHTOINEN nolla tai yksi [0..1] entryRelationship</w:t>
      </w:r>
    </w:p>
    <w:p w14:paraId="0D530C00" w14:textId="77777777" w:rsidR="00016871" w:rsidRDefault="00016871" w:rsidP="00016871">
      <w:pPr>
        <w:pStyle w:val="Snt2"/>
      </w:pPr>
      <w:r w:rsidRPr="00125567">
        <w:t xml:space="preserve">a. </w:t>
      </w:r>
      <w:r>
        <w:t>PAKOLLINEN yksi [1..1] @typeCode=”COMP”</w:t>
      </w:r>
    </w:p>
    <w:p w14:paraId="46000283" w14:textId="11159720" w:rsidR="00016871" w:rsidRPr="00125567" w:rsidRDefault="00016871" w:rsidP="00016871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Potilaan_kuljetusasento_–" w:history="1">
        <w:r w:rsidRPr="00A65B70">
          <w:rPr>
            <w:rStyle w:val="Hyperlinkki"/>
          </w:rPr>
          <w:t>Potilaan kuljetusasento</w:t>
        </w:r>
      </w:hyperlink>
      <w:r>
        <w:t xml:space="preserve"> (904) observation</w:t>
      </w:r>
    </w:p>
    <w:p w14:paraId="217BA548" w14:textId="2657D479" w:rsidR="009315BE" w:rsidRDefault="009315BE" w:rsidP="009315BE">
      <w:pPr>
        <w:pStyle w:val="Snt1"/>
      </w:pPr>
      <w:r>
        <w:t>7. PAKOLLINEN yksi [1..1] entryRelationship</w:t>
      </w:r>
    </w:p>
    <w:p w14:paraId="1F809200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226DD17C" w14:textId="4C382C8D" w:rsidR="009315BE" w:rsidRPr="00125567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Kuljetuskohteen_tyyppi_–" w:history="1">
        <w:r w:rsidRPr="009315BE">
          <w:rPr>
            <w:rStyle w:val="Hyperlinkki"/>
          </w:rPr>
          <w:t>Kuljetuskohteen tyyppi</w:t>
        </w:r>
      </w:hyperlink>
      <w:r>
        <w:t xml:space="preserve"> (905) observation</w:t>
      </w:r>
    </w:p>
    <w:bookmarkStart w:id="1198" w:name="_Kuljetettujen_potilaiden_määrä"/>
    <w:bookmarkEnd w:id="1198"/>
    <w:p w14:paraId="45BE4994" w14:textId="3C2EBBDE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1199" w:name="_Toc494273034"/>
      <w:r w:rsidRPr="00016871">
        <w:rPr>
          <w:rStyle w:val="Hyperlinkki"/>
        </w:rPr>
        <w:t>Kuljetettujen potilaiden määrä</w:t>
      </w:r>
      <w:r>
        <w:fldChar w:fldCharType="end"/>
      </w:r>
      <w:r>
        <w:t xml:space="preserve"> – observation</w:t>
      </w:r>
      <w:bookmarkEnd w:id="1199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79283287" w14:textId="77777777" w:rsidTr="00627942">
        <w:tc>
          <w:tcPr>
            <w:tcW w:w="9236" w:type="dxa"/>
          </w:tcPr>
          <w:p w14:paraId="0EC6BC08" w14:textId="16276B05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3FEF2" w14:textId="77777777" w:rsidR="00627942" w:rsidRPr="00627942" w:rsidRDefault="00627942" w:rsidP="00016871">
      <w:pPr>
        <w:pStyle w:val="Snt1"/>
        <w:rPr>
          <w:lang w:val="en-US"/>
        </w:rPr>
      </w:pPr>
    </w:p>
    <w:p w14:paraId="30198E1B" w14:textId="77777777" w:rsidR="00016871" w:rsidRDefault="00016871" w:rsidP="00016871">
      <w:pPr>
        <w:pStyle w:val="Snt1"/>
      </w:pPr>
      <w:r>
        <w:t>1. PAKOLLINEN yksi [1..1] @classCode="OBS" ja yksi [1..1] @moodCode="EVN"</w:t>
      </w:r>
    </w:p>
    <w:p w14:paraId="5F6D6564" w14:textId="5EAFBDE6" w:rsidR="00016871" w:rsidRDefault="00016871" w:rsidP="00016871">
      <w:pPr>
        <w:pStyle w:val="Snt1"/>
      </w:pPr>
      <w:r>
        <w:t>2. PAKOLLINEN yksi [1..1] code/@code="9</w:t>
      </w:r>
      <w:r w:rsidR="00A65B70">
        <w:t>02</w:t>
      </w:r>
      <w:r>
        <w:t xml:space="preserve">" </w:t>
      </w:r>
      <w:r w:rsidRPr="00016871">
        <w:t xml:space="preserve">Kuljetettujen potilaiden määrä </w:t>
      </w:r>
      <w:r w:rsidR="000B14D2">
        <w:t>(codeSystem</w:t>
      </w:r>
      <w:r>
        <w:t>: 1.2.246.537.6.12.2002.348)</w:t>
      </w:r>
    </w:p>
    <w:p w14:paraId="03695418" w14:textId="77777777" w:rsidR="00A556AC" w:rsidRDefault="00A556AC" w:rsidP="00A556AC">
      <w:pPr>
        <w:pStyle w:val="Snt1"/>
      </w:pPr>
      <w:r>
        <w:t>3. PAKOLLINEN yksi [1..1] text</w:t>
      </w:r>
    </w:p>
    <w:p w14:paraId="7ACBCBB2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263D56AF" w14:textId="2DE039BB" w:rsidR="00016871" w:rsidRDefault="00016871" w:rsidP="00016871">
      <w:pPr>
        <w:pStyle w:val="Snt1"/>
      </w:pPr>
      <w:r>
        <w:t xml:space="preserve">4. PAKOLLINEN yksi [1..1] value </w:t>
      </w:r>
      <w:r w:rsidRPr="00016871">
        <w:t>Kuljetettujen potilaiden määrä</w:t>
      </w:r>
      <w:r>
        <w:t xml:space="preserve"> (902), arvo annetaan INT-tietotyypillä</w:t>
      </w:r>
    </w:p>
    <w:bookmarkStart w:id="1200" w:name="_Potilaan_kuljetusasento_–"/>
    <w:bookmarkEnd w:id="1200"/>
    <w:p w14:paraId="1CBB8DBB" w14:textId="44A1987B" w:rsidR="00016871" w:rsidRDefault="00016871" w:rsidP="00016871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1201" w:name="_Toc494273035"/>
      <w:r w:rsidRPr="00016871">
        <w:rPr>
          <w:rStyle w:val="Hyperlinkki"/>
        </w:rPr>
        <w:t>Potilaan kuljetusasento</w:t>
      </w:r>
      <w:r>
        <w:fldChar w:fldCharType="end"/>
      </w:r>
      <w:r>
        <w:t xml:space="preserve"> – observation</w:t>
      </w:r>
      <w:bookmarkEnd w:id="120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04834892" w14:textId="77777777" w:rsidTr="00627942">
        <w:tc>
          <w:tcPr>
            <w:tcW w:w="9236" w:type="dxa"/>
          </w:tcPr>
          <w:p w14:paraId="13001070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DFB2302" w14:textId="77777777" w:rsidR="00627942" w:rsidRPr="00627942" w:rsidRDefault="00627942" w:rsidP="00016871">
      <w:pPr>
        <w:pStyle w:val="Snt1"/>
        <w:rPr>
          <w:lang w:val="en-US"/>
        </w:rPr>
      </w:pPr>
    </w:p>
    <w:p w14:paraId="6238FC86" w14:textId="77777777" w:rsidR="00016871" w:rsidRDefault="00016871" w:rsidP="00016871">
      <w:pPr>
        <w:pStyle w:val="Snt1"/>
      </w:pPr>
      <w:r>
        <w:lastRenderedPageBreak/>
        <w:t>1. PAKOLLINEN yksi [1..1] @classCode="OBS" ja yksi [1..1] @moodCode="EVN"</w:t>
      </w:r>
    </w:p>
    <w:p w14:paraId="3F3C865C" w14:textId="1BE7DA14" w:rsidR="00016871" w:rsidRDefault="00016871" w:rsidP="00016871">
      <w:pPr>
        <w:pStyle w:val="Snt1"/>
      </w:pPr>
      <w:r>
        <w:t>2. PAKOLLINEN yksi [1..1] code/@code="9</w:t>
      </w:r>
      <w:r w:rsidR="00A65B70">
        <w:t>04</w:t>
      </w:r>
      <w:r>
        <w:t xml:space="preserve">" </w:t>
      </w:r>
      <w:r w:rsidR="00A65B70">
        <w:t>Potilaan kuljetusasento</w:t>
      </w:r>
      <w:r>
        <w:t xml:space="preserve"> </w:t>
      </w:r>
      <w:r w:rsidR="000B14D2">
        <w:t>(codeSystem</w:t>
      </w:r>
      <w:r>
        <w:t>: 1.2.246.537.6.12.2002.348)</w:t>
      </w:r>
    </w:p>
    <w:p w14:paraId="77526798" w14:textId="77777777" w:rsidR="00A556AC" w:rsidRDefault="00A556AC" w:rsidP="00A556AC">
      <w:pPr>
        <w:pStyle w:val="Snt1"/>
      </w:pPr>
      <w:r>
        <w:t>3. PAKOLLINEN yksi [1..1] text</w:t>
      </w:r>
    </w:p>
    <w:p w14:paraId="2F5D1CD8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34754B07" w14:textId="03C5CAD7" w:rsidR="00016871" w:rsidRDefault="00016871" w:rsidP="00016871">
      <w:pPr>
        <w:pStyle w:val="Snt1"/>
      </w:pPr>
      <w:r>
        <w:t xml:space="preserve">4. PAKOLLINEN yksi tai useampi [1..*] value </w:t>
      </w:r>
      <w:r w:rsidR="00A65B70">
        <w:t xml:space="preserve">Potilaan kuljetusasento </w:t>
      </w:r>
      <w:r>
        <w:t>(</w:t>
      </w:r>
      <w:r w:rsidR="00A65B70">
        <w:t>904</w:t>
      </w:r>
      <w:r>
        <w:t xml:space="preserve">), arvo annetaan luokituksesta ENSIH – </w:t>
      </w:r>
      <w:r w:rsidR="00A65B70">
        <w:t xml:space="preserve">Potilaan kuljetusasento </w:t>
      </w:r>
      <w:r w:rsidR="000B14D2">
        <w:t>(codeSystem</w:t>
      </w:r>
      <w:r>
        <w:t>: 1.2.246.537.6.307</w:t>
      </w:r>
      <w:r w:rsidR="00A65B70">
        <w:t>0</w:t>
      </w:r>
      <w:r>
        <w:t>.2014) CD-tietotyypillä</w:t>
      </w:r>
    </w:p>
    <w:bookmarkStart w:id="1202" w:name="_Kuljetuskohteen_tyyppi_–"/>
    <w:bookmarkEnd w:id="1202"/>
    <w:p w14:paraId="719442E1" w14:textId="39A3BE16" w:rsidR="009315BE" w:rsidRDefault="009315BE" w:rsidP="009315BE">
      <w:pPr>
        <w:pStyle w:val="Otsikko5"/>
      </w:pPr>
      <w:r>
        <w:fldChar w:fldCharType="begin"/>
      </w:r>
      <w:r>
        <w:instrText xml:space="preserve"> HYPERLINK  \l "_Potilaan_kuljetusväline_–" </w:instrText>
      </w:r>
      <w:r>
        <w:fldChar w:fldCharType="separate"/>
      </w:r>
      <w:bookmarkStart w:id="1203" w:name="_Toc494273036"/>
      <w:r w:rsidRPr="009315BE">
        <w:rPr>
          <w:rStyle w:val="Hyperlinkki"/>
        </w:rPr>
        <w:t>Kuljetuskohteen tyyppi</w:t>
      </w:r>
      <w:r>
        <w:fldChar w:fldCharType="end"/>
      </w:r>
      <w:r>
        <w:t xml:space="preserve"> – observation</w:t>
      </w:r>
      <w:bookmarkEnd w:id="1203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27942" w:rsidRPr="006A0813" w14:paraId="6F420146" w14:textId="77777777" w:rsidTr="00627942">
        <w:tc>
          <w:tcPr>
            <w:tcW w:w="9236" w:type="dxa"/>
          </w:tcPr>
          <w:p w14:paraId="208D7EB1" w14:textId="77777777" w:rsidR="00627942" w:rsidRPr="00C51DBD" w:rsidRDefault="00627942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</w:t>
            </w:r>
          </w:p>
        </w:tc>
      </w:tr>
    </w:tbl>
    <w:p w14:paraId="3B83BF23" w14:textId="77777777" w:rsidR="00627942" w:rsidRPr="00627942" w:rsidRDefault="00627942" w:rsidP="009315BE">
      <w:pPr>
        <w:pStyle w:val="Snt1"/>
        <w:rPr>
          <w:lang w:val="en-US"/>
        </w:rPr>
      </w:pPr>
    </w:p>
    <w:p w14:paraId="5FD69D42" w14:textId="77777777" w:rsidR="009315BE" w:rsidRDefault="009315BE" w:rsidP="009315BE">
      <w:pPr>
        <w:pStyle w:val="Snt1"/>
      </w:pPr>
      <w:r>
        <w:t>1. PAKOLLINEN yksi [1..1] @classCode="OBS" ja yksi [1..1] @moodCode="EVN"</w:t>
      </w:r>
    </w:p>
    <w:p w14:paraId="475BDFFE" w14:textId="5742C49F" w:rsidR="009315BE" w:rsidRDefault="009315BE" w:rsidP="009315BE">
      <w:pPr>
        <w:pStyle w:val="Snt1"/>
      </w:pPr>
      <w:r>
        <w:t xml:space="preserve">2. PAKOLLINEN yksi [1..1] code/@code="905" Kuljetuskohteen tyyppi </w:t>
      </w:r>
      <w:r w:rsidR="000B14D2">
        <w:t>(codeSystem</w:t>
      </w:r>
      <w:r>
        <w:t>: 1.2.246.537.6.12.2002.348)</w:t>
      </w:r>
    </w:p>
    <w:p w14:paraId="2228503B" w14:textId="77777777" w:rsidR="00A556AC" w:rsidRDefault="00A556AC" w:rsidP="00A556AC">
      <w:pPr>
        <w:pStyle w:val="Snt1"/>
      </w:pPr>
      <w:r>
        <w:t>3. PAKOLLINEN yksi [1..1] text</w:t>
      </w:r>
    </w:p>
    <w:p w14:paraId="7F9A9F07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4605EF3C" w14:textId="723F0E62" w:rsidR="009315BE" w:rsidRDefault="009315BE" w:rsidP="009315BE">
      <w:pPr>
        <w:pStyle w:val="Snt1"/>
      </w:pPr>
      <w:r>
        <w:t>4. PAKOLLINEN yksi [1..</w:t>
      </w:r>
      <w:r w:rsidR="0003634B">
        <w:t>1</w:t>
      </w:r>
      <w:r>
        <w:t xml:space="preserve">] value Kuljetuskohteen tyyppi (905), arvo annetaan luokituksesta ENSIH – Kuljetuskohteen tyyppi </w:t>
      </w:r>
      <w:r w:rsidR="000B14D2">
        <w:t>(codeSystem</w:t>
      </w:r>
      <w:r>
        <w:t>: 1.2.246.537.6.307</w:t>
      </w:r>
      <w:r w:rsidR="0003634B">
        <w:t>1</w:t>
      </w:r>
      <w:r>
        <w:t>.2014) CD-tietotyypillä</w:t>
      </w:r>
    </w:p>
    <w:p w14:paraId="3448FD55" w14:textId="4D6AC9F9" w:rsidR="009315BE" w:rsidRPr="009315BE" w:rsidRDefault="009315BE" w:rsidP="009315BE">
      <w:pPr>
        <w:pStyle w:val="Snt1"/>
      </w:pPr>
      <w:r>
        <w:t xml:space="preserve">5. </w:t>
      </w:r>
      <w:r w:rsidR="0003634B">
        <w:t>VAPAAEHTOINEN</w:t>
      </w:r>
      <w:r w:rsidRPr="009315BE">
        <w:t xml:space="preserve"> nolla tai </w:t>
      </w:r>
      <w:r w:rsidR="00CA3786">
        <w:t>useampi</w:t>
      </w:r>
      <w:r w:rsidR="00CA3786" w:rsidRPr="009315BE">
        <w:t xml:space="preserve"> </w:t>
      </w:r>
      <w:r w:rsidRPr="009315BE">
        <w:t>[0..</w:t>
      </w:r>
      <w:r w:rsidR="00CA3786">
        <w:t>*</w:t>
      </w:r>
      <w:r w:rsidRPr="009315BE">
        <w:t>] entryRelationship</w:t>
      </w:r>
    </w:p>
    <w:p w14:paraId="6F2B69C3" w14:textId="77777777" w:rsidR="009315BE" w:rsidRDefault="009315BE" w:rsidP="009315BE">
      <w:pPr>
        <w:pStyle w:val="Snt2"/>
      </w:pPr>
      <w:r w:rsidRPr="00125567">
        <w:t xml:space="preserve">a. </w:t>
      </w:r>
      <w:r>
        <w:t>PAKOLLINEN yksi [1..1] @typeCode=”COMP”</w:t>
      </w:r>
    </w:p>
    <w:p w14:paraId="6F854D68" w14:textId="2C96B547" w:rsidR="009315BE" w:rsidRDefault="009315BE" w:rsidP="009315BE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Ennakkotiedon_ilmoittamisen_aika" w:history="1">
        <w:r w:rsidRPr="0003634B">
          <w:rPr>
            <w:rStyle w:val="Hyperlinkki"/>
          </w:rPr>
          <w:t>Ennakkotiedon ilmoittamisen aika</w:t>
        </w:r>
      </w:hyperlink>
      <w:r>
        <w:t xml:space="preserve"> (909) observation</w:t>
      </w:r>
    </w:p>
    <w:p w14:paraId="45C85A2E" w14:textId="16C1462F" w:rsidR="0003634B" w:rsidRPr="009315BE" w:rsidRDefault="0003634B" w:rsidP="0003634B">
      <w:pPr>
        <w:pStyle w:val="Snt1"/>
      </w:pPr>
      <w:bookmarkStart w:id="1204" w:name="_Ennakkotiedon_ilmoittamisen_aika"/>
      <w:bookmarkEnd w:id="1204"/>
      <w:r>
        <w:t>6. EHDOLLISESTI PAKOLLINEN</w:t>
      </w:r>
      <w:r w:rsidRPr="009315BE">
        <w:t xml:space="preserve"> nolla tai yksi [0..1] entryRelationship</w:t>
      </w:r>
      <w:r>
        <w:t xml:space="preserve"> {Kuljetuskohteen tyyppi (</w:t>
      </w:r>
      <w:r w:rsidRPr="0003634B">
        <w:t>905</w:t>
      </w:r>
      <w:r>
        <w:t>)</w:t>
      </w:r>
      <w:r w:rsidRPr="0003634B">
        <w:t xml:space="preserve"> = 905001</w:t>
      </w:r>
      <w:r>
        <w:t xml:space="preserve"> </w:t>
      </w:r>
      <w:r w:rsidRPr="0003634B">
        <w:t>Sairaala, päivystys</w:t>
      </w:r>
      <w:r>
        <w:t xml:space="preserve"> TAI</w:t>
      </w:r>
      <w:r w:rsidRPr="0003634B">
        <w:t xml:space="preserve"> 905002</w:t>
      </w:r>
      <w:r>
        <w:t xml:space="preserve"> </w:t>
      </w:r>
      <w:r w:rsidRPr="0003634B">
        <w:t>Sairaala, ei-päivystys</w:t>
      </w:r>
      <w:r>
        <w:t xml:space="preserve"> TAI</w:t>
      </w:r>
      <w:r w:rsidRPr="0003634B">
        <w:t xml:space="preserve"> 905003</w:t>
      </w:r>
      <w:r>
        <w:t xml:space="preserve"> </w:t>
      </w:r>
      <w:r w:rsidR="00051F46" w:rsidRPr="00051F46">
        <w:t>Terveyskeskus</w:t>
      </w:r>
      <w:r w:rsidR="00051F46">
        <w:t xml:space="preserve"> </w:t>
      </w:r>
      <w:r>
        <w:t>TAI</w:t>
      </w:r>
      <w:r w:rsidRPr="0003634B">
        <w:t xml:space="preserve"> 905004</w:t>
      </w:r>
      <w:r w:rsidR="00051F46">
        <w:t xml:space="preserve"> </w:t>
      </w:r>
      <w:r w:rsidR="00051F46" w:rsidRPr="00051F46">
        <w:t>Muu</w:t>
      </w:r>
      <w:r w:rsidR="00627373">
        <w:t xml:space="preserve"> </w:t>
      </w:r>
      <w:r w:rsidR="00051F46" w:rsidRPr="00051F46">
        <w:t>terveydenhuollon päivystys</w:t>
      </w:r>
      <w:r>
        <w:t>}</w:t>
      </w:r>
    </w:p>
    <w:p w14:paraId="32387CFD" w14:textId="77777777" w:rsidR="0003634B" w:rsidRDefault="0003634B" w:rsidP="0003634B">
      <w:pPr>
        <w:pStyle w:val="Snt2"/>
      </w:pPr>
      <w:r w:rsidRPr="00125567">
        <w:t xml:space="preserve">a. </w:t>
      </w:r>
      <w:r>
        <w:t>PAKOLLINEN yksi [1..1] @typeCode=”COMP”</w:t>
      </w:r>
    </w:p>
    <w:p w14:paraId="3C1FCD6D" w14:textId="6170D354" w:rsidR="0003634B" w:rsidRDefault="0003634B" w:rsidP="0003634B">
      <w:pPr>
        <w:pStyle w:val="Snt2"/>
        <w:rPr>
          <w:ins w:id="1205" w:author="Timo Kaskinen" w:date="2017-06-21T13:50:00Z"/>
        </w:rPr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Vastaanottavan_laitoksen_tunniste" w:history="1">
        <w:r w:rsidRPr="00136DD1">
          <w:rPr>
            <w:rStyle w:val="Hyperlinkki"/>
          </w:rPr>
          <w:t>Vastaanottavan laitoksen tunniste</w:t>
        </w:r>
      </w:hyperlink>
      <w:r>
        <w:t xml:space="preserve"> (906) </w:t>
      </w:r>
      <w:r w:rsidR="00136DD1">
        <w:t>encounter</w:t>
      </w:r>
    </w:p>
    <w:p w14:paraId="566FECD7" w14:textId="48944692" w:rsidR="00821FDA" w:rsidRPr="009315BE" w:rsidRDefault="00821FDA" w:rsidP="00821FDA">
      <w:pPr>
        <w:pStyle w:val="Snt1"/>
        <w:rPr>
          <w:ins w:id="1206" w:author="Timo Kaskinen" w:date="2017-06-21T13:51:00Z"/>
        </w:rPr>
      </w:pPr>
      <w:ins w:id="1207" w:author="Timo Kaskinen" w:date="2017-06-21T13:51:00Z">
        <w:r>
          <w:t>7. VAPAAEHTOINEN</w:t>
        </w:r>
        <w:r w:rsidRPr="009315BE">
          <w:t xml:space="preserve"> nolla tai </w:t>
        </w:r>
        <w:r>
          <w:t>yksi</w:t>
        </w:r>
        <w:r w:rsidRPr="009315BE">
          <w:t xml:space="preserve"> [0..</w:t>
        </w:r>
        <w:r>
          <w:t>1</w:t>
        </w:r>
        <w:r w:rsidRPr="009315BE">
          <w:t>] entryRelationship</w:t>
        </w:r>
      </w:ins>
    </w:p>
    <w:p w14:paraId="1EDDD1C5" w14:textId="77777777" w:rsidR="00821FDA" w:rsidRDefault="00821FDA" w:rsidP="00821FDA">
      <w:pPr>
        <w:pStyle w:val="Snt2"/>
        <w:rPr>
          <w:ins w:id="1208" w:author="Timo Kaskinen" w:date="2017-06-21T13:51:00Z"/>
        </w:rPr>
      </w:pPr>
      <w:ins w:id="1209" w:author="Timo Kaskinen" w:date="2017-06-21T13:51:00Z">
        <w:r w:rsidRPr="00125567">
          <w:t xml:space="preserve">a. </w:t>
        </w:r>
        <w:r>
          <w:t>PAKOLLINEN yksi [1..1] @typeCode=”COMP”</w:t>
        </w:r>
      </w:ins>
    </w:p>
    <w:p w14:paraId="3EC527FE" w14:textId="174B5F67" w:rsidR="00821FDA" w:rsidRDefault="00821FDA" w:rsidP="00821FDA">
      <w:pPr>
        <w:pStyle w:val="Snt2"/>
        <w:rPr>
          <w:ins w:id="1210" w:author="Timo Kaskinen" w:date="2017-06-21T13:51:00Z"/>
        </w:rPr>
      </w:pPr>
      <w:ins w:id="1211" w:author="Timo Kaskinen" w:date="2017-06-21T13:51:00Z">
        <w:r>
          <w:t>b</w:t>
        </w:r>
        <w:r w:rsidRPr="00125567">
          <w:t xml:space="preserve">. </w:t>
        </w:r>
        <w:r>
          <w:t xml:space="preserve">PAKOLLINEN yksi </w:t>
        </w:r>
        <w:r w:rsidRPr="00125567">
          <w:t xml:space="preserve">[1..1] </w:t>
        </w:r>
      </w:ins>
      <w:ins w:id="1212" w:author="Timo Kaskinen" w:date="2017-06-21T14:08:00Z">
        <w:r w:rsidR="00716B5A">
          <w:fldChar w:fldCharType="begin"/>
        </w:r>
        <w:r w:rsidR="00716B5A">
          <w:instrText xml:space="preserve"> HYPERLINK  \l "_Ensihoitajan_suositus_päivystyksell" </w:instrText>
        </w:r>
        <w:r w:rsidR="00716B5A">
          <w:fldChar w:fldCharType="separate"/>
        </w:r>
        <w:r w:rsidRPr="00716B5A">
          <w:rPr>
            <w:rStyle w:val="Hyperlinkki"/>
          </w:rPr>
          <w:t>Ensihoitajan suositus päivystykselle</w:t>
        </w:r>
        <w:r w:rsidR="00716B5A">
          <w:fldChar w:fldCharType="end"/>
        </w:r>
      </w:ins>
      <w:ins w:id="1213" w:author="Timo Kaskinen" w:date="2017-06-21T13:51:00Z">
        <w:r>
          <w:t xml:space="preserve"> (912) observation</w:t>
        </w:r>
      </w:ins>
    </w:p>
    <w:p w14:paraId="19ACD4A1" w14:textId="1C9DDF6A" w:rsidR="0003634B" w:rsidRDefault="00457F9C" w:rsidP="0003634B">
      <w:pPr>
        <w:pStyle w:val="Otsikko6"/>
      </w:pPr>
      <w:hyperlink w:anchor="_Kuljetuskohteen_tyyppi_–" w:history="1">
        <w:bookmarkStart w:id="1214" w:name="_Toc494273037"/>
        <w:r w:rsidR="0003634B" w:rsidRPr="0003634B">
          <w:rPr>
            <w:rStyle w:val="Hyperlinkki"/>
          </w:rPr>
          <w:t>Ennakkotiedon ilmoittamisen aika</w:t>
        </w:r>
      </w:hyperlink>
      <w:r w:rsidR="0003634B">
        <w:t xml:space="preserve"> – observation</w:t>
      </w:r>
      <w:bookmarkEnd w:id="1214"/>
      <w:r w:rsidR="0003634B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6A0813" w14:paraId="4A5D4460" w14:textId="77777777" w:rsidTr="00F35BEC">
        <w:tc>
          <w:tcPr>
            <w:tcW w:w="9236" w:type="dxa"/>
          </w:tcPr>
          <w:p w14:paraId="6423BED8" w14:textId="771503E5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/component/section/entry/organizer/component/observation/entryRelationship/observation/entryRelationship/observation</w:t>
            </w:r>
          </w:p>
        </w:tc>
      </w:tr>
    </w:tbl>
    <w:p w14:paraId="794BB648" w14:textId="77777777" w:rsidR="00374075" w:rsidRPr="00374075" w:rsidRDefault="00374075" w:rsidP="0003634B">
      <w:pPr>
        <w:pStyle w:val="Snt1"/>
        <w:rPr>
          <w:lang w:val="en-US"/>
        </w:rPr>
      </w:pPr>
    </w:p>
    <w:p w14:paraId="1665E2D5" w14:textId="77777777" w:rsidR="0003634B" w:rsidRDefault="0003634B" w:rsidP="0003634B">
      <w:pPr>
        <w:pStyle w:val="Snt1"/>
      </w:pPr>
      <w:r>
        <w:t>1. PAKOLLINEN yksi [1..1] @classCode="OBS" ja yksi [1..1] @moodCode="EVN"</w:t>
      </w:r>
    </w:p>
    <w:p w14:paraId="5DBBBDA6" w14:textId="41B0714E" w:rsidR="0003634B" w:rsidRDefault="0003634B" w:rsidP="0003634B">
      <w:pPr>
        <w:pStyle w:val="Snt1"/>
      </w:pPr>
      <w:r>
        <w:t xml:space="preserve">2. PAKOLLINEN yksi [1..1] code/@code="909" Ennakkotiedon ilmoittamisen aika </w:t>
      </w:r>
      <w:r w:rsidR="000B14D2">
        <w:t>(codeSystem</w:t>
      </w:r>
      <w:r>
        <w:t>: 1.2.246.537.6.12.2002.348)</w:t>
      </w:r>
    </w:p>
    <w:p w14:paraId="69D3C734" w14:textId="77777777" w:rsidR="00A556AC" w:rsidRDefault="00A556AC" w:rsidP="00A556AC">
      <w:pPr>
        <w:pStyle w:val="Snt1"/>
      </w:pPr>
      <w:r>
        <w:t>3. PAKOLLINEN yksi [1..1] text</w:t>
      </w:r>
    </w:p>
    <w:p w14:paraId="7C8DF2E0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49B1D8D3" w14:textId="6FE7339C" w:rsidR="0003634B" w:rsidRDefault="0003634B" w:rsidP="0003634B">
      <w:pPr>
        <w:pStyle w:val="Snt1"/>
      </w:pPr>
      <w:r>
        <w:t>4. PAKOLLINEN yksi [1..1] effectiveTime/@value Ennakkotiedon ilmoittamisen aika (909), arvo annetaan minuutin tarkkuudella TS-tietotyypillä</w:t>
      </w:r>
    </w:p>
    <w:p w14:paraId="70DCD2FE" w14:textId="77777777" w:rsidR="00CA3786" w:rsidRDefault="00CA3786" w:rsidP="0003634B">
      <w:pPr>
        <w:pStyle w:val="Snt1"/>
      </w:pPr>
    </w:p>
    <w:p w14:paraId="62974711" w14:textId="3174644E" w:rsidR="00CA3786" w:rsidRDefault="00CA3786" w:rsidP="0003634B">
      <w:pPr>
        <w:pStyle w:val="Snt1"/>
      </w:pPr>
      <w:r>
        <w:t>Toteutusohje: Ennakkotiedon ilmoittamisen ajan toistuma toteutetaan toistamalla koko entryRelation</w:t>
      </w:r>
      <w:r w:rsidR="006C34A9">
        <w:t>ship.observation –rakennetta, koska effectiveTime ei ole skeemassa toistuva.</w:t>
      </w:r>
    </w:p>
    <w:bookmarkStart w:id="1215" w:name="_Vastaanottavan_laitoksen_tunniste"/>
    <w:bookmarkEnd w:id="1215"/>
    <w:p w14:paraId="6E5B2A37" w14:textId="2EAD69C6" w:rsidR="00136DD1" w:rsidRDefault="00136DD1" w:rsidP="00136DD1">
      <w:pPr>
        <w:pStyle w:val="Otsikko6"/>
      </w:pPr>
      <w:r>
        <w:lastRenderedPageBreak/>
        <w:fldChar w:fldCharType="begin"/>
      </w:r>
      <w:r>
        <w:instrText xml:space="preserve"> HYPERLINK  \l "_Kuljetuskohteen_tyyppi_–" </w:instrText>
      </w:r>
      <w:r>
        <w:fldChar w:fldCharType="separate"/>
      </w:r>
      <w:bookmarkStart w:id="1216" w:name="_Toc494273038"/>
      <w:r w:rsidRPr="00136DD1">
        <w:rPr>
          <w:rStyle w:val="Hyperlinkki"/>
        </w:rPr>
        <w:t>Vastaanottavan laitoksen tunniste</w:t>
      </w:r>
      <w:r>
        <w:fldChar w:fldCharType="end"/>
      </w:r>
      <w:r>
        <w:t xml:space="preserve"> – encounter</w:t>
      </w:r>
      <w:bookmarkEnd w:id="1216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6A0813" w14:paraId="668AAEE9" w14:textId="77777777" w:rsidTr="00F35BEC">
        <w:tc>
          <w:tcPr>
            <w:tcW w:w="9236" w:type="dxa"/>
          </w:tcPr>
          <w:p w14:paraId="58D46099" w14:textId="4F6219BD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</w:t>
            </w:r>
          </w:p>
        </w:tc>
      </w:tr>
    </w:tbl>
    <w:p w14:paraId="5D0D8737" w14:textId="77777777" w:rsidR="00374075" w:rsidRPr="00374075" w:rsidRDefault="00374075" w:rsidP="00136DD1">
      <w:pPr>
        <w:pStyle w:val="Snt1"/>
        <w:rPr>
          <w:lang w:val="en-US"/>
        </w:rPr>
      </w:pPr>
    </w:p>
    <w:p w14:paraId="3A6F8128" w14:textId="77777777" w:rsidR="00136DD1" w:rsidRDefault="00136DD1" w:rsidP="00136DD1">
      <w:pPr>
        <w:pStyle w:val="Snt1"/>
      </w:pPr>
      <w:r>
        <w:t>1. PAKOLLINEN yksi [1..1] @classCode="OBS" ja yksi [1..1] @moodCode="EVN"</w:t>
      </w:r>
    </w:p>
    <w:p w14:paraId="62BABB10" w14:textId="3F74D3BE" w:rsidR="00136DD1" w:rsidRDefault="00136DD1" w:rsidP="00136DD1">
      <w:pPr>
        <w:pStyle w:val="Snt1"/>
      </w:pPr>
      <w:r>
        <w:t xml:space="preserve">2. PAKOLLINEN yksi [1..1] code/@code="906" Vastaanottavan laitoksen tunniste </w:t>
      </w:r>
      <w:r w:rsidR="000B14D2">
        <w:t>(codeSystem</w:t>
      </w:r>
      <w:r>
        <w:t>: 1.2.246.537.6.12.2002.348)</w:t>
      </w:r>
    </w:p>
    <w:p w14:paraId="6CAB652C" w14:textId="77777777" w:rsidR="00A556AC" w:rsidRDefault="00A556AC" w:rsidP="00A556AC">
      <w:pPr>
        <w:pStyle w:val="Snt1"/>
      </w:pPr>
      <w:r>
        <w:t>3. PAKOLLINEN yksi [1..1] text</w:t>
      </w:r>
    </w:p>
    <w:p w14:paraId="0655351C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1C1C8728" w14:textId="7E948FFB" w:rsidR="00136DD1" w:rsidRDefault="00136DD1" w:rsidP="00136DD1">
      <w:pPr>
        <w:pStyle w:val="Snt1"/>
      </w:pPr>
      <w:r>
        <w:t>4. PAKOLLINEN yksi [1..1] performer</w:t>
      </w:r>
    </w:p>
    <w:p w14:paraId="2464805A" w14:textId="61CC26C1" w:rsidR="00136DD1" w:rsidRDefault="00136DD1" w:rsidP="00136DD1">
      <w:pPr>
        <w:pStyle w:val="Snt2"/>
      </w:pPr>
      <w:r>
        <w:t>a. PAKOLLINEN yksi [1..1] assignedEntity</w:t>
      </w:r>
    </w:p>
    <w:p w14:paraId="21665CE0" w14:textId="59CBD24A" w:rsidR="00136DD1" w:rsidRDefault="00136DD1" w:rsidP="00136DD1">
      <w:pPr>
        <w:pStyle w:val="Snt3"/>
      </w:pPr>
      <w:r>
        <w:t>a. PAKOLLINEN yksi [1..1] id/@nullFlavor="NA"</w:t>
      </w:r>
    </w:p>
    <w:p w14:paraId="7DB0F2AB" w14:textId="4572E141" w:rsidR="00136DD1" w:rsidRDefault="00136DD1" w:rsidP="00136DD1">
      <w:pPr>
        <w:pStyle w:val="Snt3"/>
      </w:pPr>
      <w:r>
        <w:t>b. PAKOLLINEN yksi [1..1] representedOrganization</w:t>
      </w:r>
    </w:p>
    <w:p w14:paraId="2A92311D" w14:textId="38D6EBE6" w:rsidR="00136DD1" w:rsidRDefault="00136DD1" w:rsidP="00136DD1">
      <w:pPr>
        <w:pStyle w:val="Snt4"/>
      </w:pPr>
      <w:r>
        <w:t xml:space="preserve">a. PAKOLLINEN yksi [1..1] id/@root Vastaanottavan laitoksen tunniste (906) </w:t>
      </w:r>
      <w:r w:rsidRPr="00136DD1">
        <w:t>THL - SOTE-organisaatiorekisteri</w:t>
      </w:r>
      <w:r>
        <w:t>stä</w:t>
      </w:r>
    </w:p>
    <w:p w14:paraId="27EFE2A7" w14:textId="39E6D372" w:rsidR="00136DD1" w:rsidRDefault="00136DD1" w:rsidP="00136DD1">
      <w:pPr>
        <w:pStyle w:val="Snt4"/>
      </w:pPr>
      <w:r>
        <w:t xml:space="preserve">b. VAPAAEHTOINEN nolla </w:t>
      </w:r>
      <w:r w:rsidR="005F5FE5">
        <w:t xml:space="preserve">tai </w:t>
      </w:r>
      <w:r>
        <w:t>yksi [</w:t>
      </w:r>
      <w:r w:rsidR="00874661">
        <w:t>0</w:t>
      </w:r>
      <w:r>
        <w:t>..1] name Vastaanottavan laitoksen nimi (908)</w:t>
      </w:r>
      <w:r w:rsidR="005F5FE5">
        <w:t>,</w:t>
      </w:r>
      <w:r>
        <w:t xml:space="preserve"> </w:t>
      </w:r>
      <w:r w:rsidR="005F5FE5">
        <w:t>arvo annetaan ON-tietotyypillä (ST)</w:t>
      </w:r>
    </w:p>
    <w:p w14:paraId="316DEDA8" w14:textId="77777777" w:rsidR="005F5FE5" w:rsidRPr="009315BE" w:rsidRDefault="005F5FE5" w:rsidP="005F5FE5">
      <w:pPr>
        <w:pStyle w:val="Snt1"/>
      </w:pPr>
      <w:r>
        <w:t>5. VAPAAEHTOINEN</w:t>
      </w:r>
      <w:r w:rsidRPr="009315BE">
        <w:t xml:space="preserve"> nolla tai yksi [0..1] entryRelationship</w:t>
      </w:r>
    </w:p>
    <w:p w14:paraId="61430917" w14:textId="77777777" w:rsidR="005F5FE5" w:rsidRDefault="005F5FE5" w:rsidP="005F5FE5">
      <w:pPr>
        <w:pStyle w:val="Snt2"/>
      </w:pPr>
      <w:r w:rsidRPr="00125567">
        <w:t xml:space="preserve">a. </w:t>
      </w:r>
      <w:r>
        <w:t>PAKOLLINEN yksi [1..1] @typeCode=”COMP”</w:t>
      </w:r>
    </w:p>
    <w:p w14:paraId="63C0A6FF" w14:textId="0A536913" w:rsidR="005F5FE5" w:rsidRDefault="005F5FE5" w:rsidP="005F5FE5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airaalan_yksikkö_–" w:history="1">
        <w:r w:rsidRPr="005F5FE5">
          <w:rPr>
            <w:rStyle w:val="Hyperlinkki"/>
          </w:rPr>
          <w:t>Sairaalan yksikkö</w:t>
        </w:r>
      </w:hyperlink>
      <w:r>
        <w:t xml:space="preserve"> (907) observation</w:t>
      </w:r>
    </w:p>
    <w:bookmarkStart w:id="1217" w:name="_Sairaalan_yksikkö_–"/>
    <w:bookmarkEnd w:id="1217"/>
    <w:p w14:paraId="14A62350" w14:textId="26054671" w:rsidR="005F5FE5" w:rsidRDefault="005F5FE5" w:rsidP="005F5FE5">
      <w:pPr>
        <w:pStyle w:val="Otsikko7"/>
      </w:pPr>
      <w:r>
        <w:fldChar w:fldCharType="begin"/>
      </w:r>
      <w:r>
        <w:instrText xml:space="preserve"> HYPERLINK  \l "_Vastaanottavan_laitoksen_tunniste" </w:instrText>
      </w:r>
      <w:r>
        <w:fldChar w:fldCharType="separate"/>
      </w:r>
      <w:bookmarkStart w:id="1218" w:name="_Toc494273039"/>
      <w:r w:rsidRPr="005F5FE5">
        <w:rPr>
          <w:rStyle w:val="Hyperlinkki"/>
        </w:rPr>
        <w:t>Sairaalan yksikkö</w:t>
      </w:r>
      <w:r>
        <w:fldChar w:fldCharType="end"/>
      </w:r>
      <w:r>
        <w:t xml:space="preserve"> – observation</w:t>
      </w:r>
      <w:bookmarkEnd w:id="1218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6A0813" w14:paraId="79E88D0D" w14:textId="77777777" w:rsidTr="00F35BEC">
        <w:tc>
          <w:tcPr>
            <w:tcW w:w="9236" w:type="dxa"/>
          </w:tcPr>
          <w:p w14:paraId="0C4CD087" w14:textId="425F5317" w:rsidR="00374075" w:rsidRPr="00C51DBD" w:rsidRDefault="00374075" w:rsidP="0037407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/component/section/entry/organizer/component/observation/entryRelationship/observation/entryRelationship/encounter/entryRelationship/observation</w:t>
            </w:r>
          </w:p>
        </w:tc>
      </w:tr>
    </w:tbl>
    <w:p w14:paraId="01823511" w14:textId="77777777" w:rsidR="00374075" w:rsidRPr="00374075" w:rsidRDefault="00374075" w:rsidP="00374075">
      <w:pPr>
        <w:rPr>
          <w:lang w:val="en-US"/>
        </w:rPr>
      </w:pPr>
    </w:p>
    <w:p w14:paraId="44A5613F" w14:textId="77777777" w:rsidR="005F5FE5" w:rsidRDefault="005F5FE5" w:rsidP="005F5FE5">
      <w:pPr>
        <w:pStyle w:val="Snt1"/>
      </w:pPr>
      <w:r>
        <w:t>1. PAKOLLINEN yksi [1..1] @classCode="OBS" ja yksi [1..1] @moodCode="EVN"</w:t>
      </w:r>
    </w:p>
    <w:p w14:paraId="179075AC" w14:textId="18DDBBFB" w:rsidR="005F5FE5" w:rsidRDefault="005F5FE5" w:rsidP="005F5FE5">
      <w:pPr>
        <w:pStyle w:val="Snt1"/>
      </w:pPr>
      <w:r>
        <w:t xml:space="preserve">2. PAKOLLINEN yksi [1..1] code/@code="907" Sairaalan yksikkö </w:t>
      </w:r>
      <w:r w:rsidR="000B14D2">
        <w:t>(codeSystem</w:t>
      </w:r>
      <w:r>
        <w:t>: 1.2.246.537.6.12.2002.348)</w:t>
      </w:r>
    </w:p>
    <w:p w14:paraId="0DE32AD9" w14:textId="77777777" w:rsidR="00A556AC" w:rsidRDefault="00A556AC" w:rsidP="00A556AC">
      <w:pPr>
        <w:pStyle w:val="Snt1"/>
      </w:pPr>
      <w:r>
        <w:t>3. PAKOLLINEN yksi [1..1] text</w:t>
      </w:r>
    </w:p>
    <w:p w14:paraId="5EEF78BC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1FFFC044" w14:textId="4E1E55FC" w:rsidR="005F5FE5" w:rsidRDefault="005F5FE5" w:rsidP="005F5FE5">
      <w:pPr>
        <w:pStyle w:val="Snt1"/>
        <w:rPr>
          <w:ins w:id="1219" w:author="Timo Kaskinen" w:date="2017-06-21T14:04:00Z"/>
        </w:rPr>
      </w:pPr>
      <w:r>
        <w:t xml:space="preserve">4. PAKOLLINEN yksi [1..1] value Sairaalan yksikkö (907), arvo annetaan luokituksesta ENSIH – Sairaalan yksikkö </w:t>
      </w:r>
      <w:r w:rsidR="000B14D2">
        <w:t>(codeSystem</w:t>
      </w:r>
      <w:r>
        <w:t>: 1.2.246.537.6.3072.2014) CD-tietotyypillä</w:t>
      </w:r>
    </w:p>
    <w:bookmarkStart w:id="1220" w:name="_Ensihoitajan_suositus_päivystyksell"/>
    <w:bookmarkEnd w:id="1220"/>
    <w:p w14:paraId="3A3B6981" w14:textId="024C3C02" w:rsidR="00716B5A" w:rsidRDefault="00716B5A" w:rsidP="00716B5A">
      <w:pPr>
        <w:pStyle w:val="Otsikko6"/>
        <w:rPr>
          <w:ins w:id="1221" w:author="Timo Kaskinen" w:date="2017-06-21T14:04:00Z"/>
        </w:rPr>
      </w:pPr>
      <w:ins w:id="1222" w:author="Timo Kaskinen" w:date="2017-06-21T14:10:00Z">
        <w:r>
          <w:fldChar w:fldCharType="begin"/>
        </w:r>
        <w:r>
          <w:instrText xml:space="preserve"> HYPERLINK  \l "_Kuljetuskohteen_tyyppi_–" </w:instrText>
        </w:r>
        <w:r>
          <w:fldChar w:fldCharType="separate"/>
        </w:r>
        <w:bookmarkStart w:id="1223" w:name="_Toc494273040"/>
        <w:r w:rsidRPr="00716B5A">
          <w:rPr>
            <w:rStyle w:val="Hyperlinkki"/>
          </w:rPr>
          <w:t>Ensihoitajan suositus päivystykselle</w:t>
        </w:r>
        <w:r>
          <w:fldChar w:fldCharType="end"/>
        </w:r>
      </w:ins>
      <w:ins w:id="1224" w:author="Timo Kaskinen" w:date="2017-06-21T14:04:00Z">
        <w:r>
          <w:t xml:space="preserve"> – observation</w:t>
        </w:r>
        <w:bookmarkEnd w:id="1223"/>
        <w:r>
          <w:t xml:space="preserve"> </w:t>
        </w:r>
      </w:ins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16B5A" w:rsidRPr="006A0813" w14:paraId="273904B0" w14:textId="77777777" w:rsidTr="0082235A">
        <w:trPr>
          <w:ins w:id="1225" w:author="Timo Kaskinen" w:date="2017-06-21T14:04:00Z"/>
        </w:trPr>
        <w:tc>
          <w:tcPr>
            <w:tcW w:w="9236" w:type="dxa"/>
          </w:tcPr>
          <w:p w14:paraId="144B48EA" w14:textId="77777777" w:rsidR="00716B5A" w:rsidRPr="00C51DBD" w:rsidRDefault="00716B5A" w:rsidP="0082235A">
            <w:pPr>
              <w:pStyle w:val="Snt1"/>
              <w:ind w:left="0" w:firstLine="0"/>
              <w:rPr>
                <w:ins w:id="1226" w:author="Timo Kaskinen" w:date="2017-06-21T14:04:00Z"/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ins w:id="1227" w:author="Timo Kaskinen" w:date="2017-06-21T14:04:00Z">
              <w:r w:rsidRPr="00C51DBD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/structuredBody/component/section/component/</w:t>
              </w:r>
              <w:r w:rsidRPr="00615700"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section</w:t>
              </w:r>
              <w:r>
                <w:rPr>
                  <w:rFonts w:eastAsiaTheme="majorEastAsia" w:cstheme="majorHAnsi"/>
                  <w:bCs/>
                  <w:sz w:val="18"/>
                  <w:szCs w:val="26"/>
                  <w:lang w:val="en-US"/>
                </w:rPr>
                <w:t>/component/section/entry/organizer/component/observation/entryRelationship/observation/entryRelationship/observation</w:t>
              </w:r>
            </w:ins>
          </w:p>
        </w:tc>
      </w:tr>
    </w:tbl>
    <w:p w14:paraId="517598F2" w14:textId="77777777" w:rsidR="00716B5A" w:rsidRPr="00374075" w:rsidRDefault="00716B5A" w:rsidP="00716B5A">
      <w:pPr>
        <w:pStyle w:val="Snt1"/>
        <w:rPr>
          <w:ins w:id="1228" w:author="Timo Kaskinen" w:date="2017-06-21T14:04:00Z"/>
          <w:lang w:val="en-US"/>
        </w:rPr>
      </w:pPr>
    </w:p>
    <w:p w14:paraId="277960EB" w14:textId="77777777" w:rsidR="00716B5A" w:rsidRDefault="00716B5A" w:rsidP="00716B5A">
      <w:pPr>
        <w:pStyle w:val="Snt1"/>
        <w:rPr>
          <w:ins w:id="1229" w:author="Timo Kaskinen" w:date="2017-06-21T14:04:00Z"/>
        </w:rPr>
      </w:pPr>
      <w:ins w:id="1230" w:author="Timo Kaskinen" w:date="2017-06-21T14:04:00Z">
        <w:r>
          <w:t>1. PAKOLLINEN yksi [1..1] @classCode="OBS" ja yksi [1..1] @moodCode="EVN"</w:t>
        </w:r>
      </w:ins>
    </w:p>
    <w:p w14:paraId="7687EB83" w14:textId="1E24D2F5" w:rsidR="00716B5A" w:rsidRDefault="00716B5A" w:rsidP="00716B5A">
      <w:pPr>
        <w:pStyle w:val="Snt1"/>
        <w:rPr>
          <w:ins w:id="1231" w:author="Timo Kaskinen" w:date="2017-06-21T14:04:00Z"/>
        </w:rPr>
      </w:pPr>
      <w:ins w:id="1232" w:author="Timo Kaskinen" w:date="2017-06-21T14:04:00Z">
        <w:r>
          <w:t>2. PAKOLLINEN yksi [1..1] code/@code="912" Ensihoitajan suositus päivystykselle (codeSystem: 1.2.246.537.6.12.2002.348)</w:t>
        </w:r>
      </w:ins>
    </w:p>
    <w:p w14:paraId="5763001E" w14:textId="77777777" w:rsidR="00716B5A" w:rsidRDefault="00716B5A" w:rsidP="00716B5A">
      <w:pPr>
        <w:pStyle w:val="Snt1"/>
        <w:rPr>
          <w:ins w:id="1233" w:author="Timo Kaskinen" w:date="2017-06-21T14:04:00Z"/>
        </w:rPr>
      </w:pPr>
      <w:ins w:id="1234" w:author="Timo Kaskinen" w:date="2017-06-21T14:04:00Z">
        <w:r>
          <w:t>3. PAKOLLINEN yksi [1..1] text</w:t>
        </w:r>
      </w:ins>
    </w:p>
    <w:p w14:paraId="0C085EBC" w14:textId="77777777" w:rsidR="00716B5A" w:rsidRDefault="00716B5A" w:rsidP="00716B5A">
      <w:pPr>
        <w:pStyle w:val="Snt2"/>
        <w:rPr>
          <w:ins w:id="1235" w:author="Timo Kaskinen" w:date="2017-06-21T14:04:00Z"/>
        </w:rPr>
      </w:pPr>
      <w:ins w:id="1236" w:author="Timo Kaskinen" w:date="2017-06-21T14:04:00Z">
        <w:r>
          <w:t>a. PAKOLLINEN yksi [1..1] reference/@value, viitattavan näyttömuoto-osion xml-ID annetaan II-tietotyypillä</w:t>
        </w:r>
      </w:ins>
    </w:p>
    <w:p w14:paraId="382711FD" w14:textId="4D430544" w:rsidR="00716B5A" w:rsidRDefault="00716B5A" w:rsidP="00716B5A">
      <w:pPr>
        <w:pStyle w:val="Snt1"/>
        <w:rPr>
          <w:ins w:id="1237" w:author="Timo Kaskinen" w:date="2017-06-21T14:04:00Z"/>
        </w:rPr>
      </w:pPr>
      <w:ins w:id="1238" w:author="Timo Kaskinen" w:date="2017-06-21T14:04:00Z">
        <w:r>
          <w:t xml:space="preserve">4. PAKOLLINEN yksi [1..1] </w:t>
        </w:r>
      </w:ins>
      <w:ins w:id="1239" w:author="Timo Kaskinen" w:date="2017-06-21T14:06:00Z">
        <w:r>
          <w:t>value</w:t>
        </w:r>
      </w:ins>
      <w:ins w:id="1240" w:author="Timo Kaskinen" w:date="2017-06-21T14:04:00Z">
        <w:r>
          <w:t xml:space="preserve"> </w:t>
        </w:r>
      </w:ins>
      <w:ins w:id="1241" w:author="Timo Kaskinen" w:date="2017-06-21T14:05:00Z">
        <w:r>
          <w:t>Ensihoitajan suositus päivystykselle</w:t>
        </w:r>
      </w:ins>
      <w:ins w:id="1242" w:author="Timo Kaskinen" w:date="2017-06-21T14:04:00Z">
        <w:r>
          <w:t xml:space="preserve"> (9</w:t>
        </w:r>
      </w:ins>
      <w:ins w:id="1243" w:author="Timo Kaskinen" w:date="2017-06-21T14:06:00Z">
        <w:r>
          <w:t>12</w:t>
        </w:r>
      </w:ins>
      <w:ins w:id="1244" w:author="Timo Kaskinen" w:date="2017-06-21T14:04:00Z">
        <w:r>
          <w:t xml:space="preserve">), arvo annetaan </w:t>
        </w:r>
      </w:ins>
      <w:ins w:id="1245" w:author="Timo Kaskinen" w:date="2017-06-21T14:05:00Z">
        <w:r>
          <w:t>ST</w:t>
        </w:r>
      </w:ins>
      <w:ins w:id="1246" w:author="Timo Kaskinen" w:date="2017-06-21T14:04:00Z">
        <w:r>
          <w:t>-tietotyypillä</w:t>
        </w:r>
      </w:ins>
    </w:p>
    <w:bookmarkStart w:id="1247" w:name="_Ilmoitus_muulle_viranomaiselle"/>
    <w:bookmarkEnd w:id="1247"/>
    <w:p w14:paraId="4EC6B594" w14:textId="202318C7" w:rsidR="000C6166" w:rsidRDefault="000C6166" w:rsidP="000C6166">
      <w:pPr>
        <w:pStyle w:val="Otsikko4"/>
      </w:pPr>
      <w:r>
        <w:fldChar w:fldCharType="begin"/>
      </w:r>
      <w:r>
        <w:instrText xml:space="preserve"> HYPERLINK  \l "_Jatkotoimet_–_organizer" </w:instrText>
      </w:r>
      <w:r>
        <w:fldChar w:fldCharType="separate"/>
      </w:r>
      <w:bookmarkStart w:id="1248" w:name="_Toc494273041"/>
      <w:r w:rsidRPr="000C6166">
        <w:rPr>
          <w:rStyle w:val="Hyperlinkki"/>
        </w:rPr>
        <w:t>Ilmoitus muulle viranomaiselle</w:t>
      </w:r>
      <w:r>
        <w:fldChar w:fldCharType="end"/>
      </w:r>
      <w:r>
        <w:t xml:space="preserve"> – observation</w:t>
      </w:r>
      <w:bookmarkEnd w:id="1248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6A0813" w14:paraId="65F6DBDF" w14:textId="77777777" w:rsidTr="00F35BEC">
        <w:tc>
          <w:tcPr>
            <w:tcW w:w="9236" w:type="dxa"/>
          </w:tcPr>
          <w:p w14:paraId="63A90377" w14:textId="77777777" w:rsidR="00374075" w:rsidRPr="00C51DBD" w:rsidRDefault="0037407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5E036388" w14:textId="77777777" w:rsidR="00374075" w:rsidRPr="00374075" w:rsidRDefault="00374075" w:rsidP="00374075">
      <w:pPr>
        <w:rPr>
          <w:lang w:val="en-US"/>
        </w:rPr>
      </w:pPr>
    </w:p>
    <w:p w14:paraId="3830C0BD" w14:textId="77777777" w:rsidR="000C6166" w:rsidRDefault="000C6166" w:rsidP="000C6166">
      <w:pPr>
        <w:pStyle w:val="Snt1"/>
      </w:pPr>
      <w:r>
        <w:lastRenderedPageBreak/>
        <w:t>1. PAKOLLINEN yksi [1..1] @classCode="OBS" ja yksi [1..1] @moodCode="EVN"</w:t>
      </w:r>
    </w:p>
    <w:p w14:paraId="415EE18F" w14:textId="306C0D42" w:rsidR="000C6166" w:rsidRDefault="000C6166" w:rsidP="000C6166">
      <w:pPr>
        <w:pStyle w:val="Snt1"/>
      </w:pPr>
      <w:r>
        <w:t xml:space="preserve">2. PAKOLLINEN yksi [1..1] code/@code="911" Ilmoitus muulle viranomaiselle </w:t>
      </w:r>
      <w:r w:rsidR="000B14D2">
        <w:t>(codeSystem</w:t>
      </w:r>
      <w:r>
        <w:t>: 1.2.246.537.6.12.2002.348)</w:t>
      </w:r>
    </w:p>
    <w:p w14:paraId="23F79D17" w14:textId="77777777" w:rsidR="00A556AC" w:rsidRDefault="00A556AC" w:rsidP="00A556AC">
      <w:pPr>
        <w:pStyle w:val="Snt1"/>
      </w:pPr>
      <w:r>
        <w:t>3. PAKOLLINEN yksi [1..1] text</w:t>
      </w:r>
    </w:p>
    <w:p w14:paraId="6D523832" w14:textId="77777777" w:rsidR="00A556AC" w:rsidRDefault="00A556AC" w:rsidP="00A556AC">
      <w:pPr>
        <w:pStyle w:val="Snt2"/>
      </w:pPr>
      <w:r>
        <w:t>a. PAKOLLINEN yksi [1..1] reference/@value, viitattavan näyttömuoto-osion xml-ID annetaan II-tietotyypillä</w:t>
      </w:r>
    </w:p>
    <w:p w14:paraId="55B00800" w14:textId="4D00A339" w:rsidR="005F5FE5" w:rsidRDefault="000C6166" w:rsidP="00016871">
      <w:pPr>
        <w:pStyle w:val="Snt1"/>
      </w:pPr>
      <w:r>
        <w:t xml:space="preserve">4. PAKOLLINEN yksi tai useampi [1..*] value Ilmoitus muulle viranomaiselle (911), arvo annetaan luokituksesta ENSIH – Ilmoitus muulle viranomaiselle </w:t>
      </w:r>
      <w:r w:rsidR="000B14D2">
        <w:t>(codeSystem</w:t>
      </w:r>
      <w:r>
        <w:t>: 1.2.246.537.6.3074.2014) CD-tietotyypillä</w:t>
      </w:r>
    </w:p>
    <w:bookmarkStart w:id="1249" w:name="_Kuolema"/>
    <w:bookmarkEnd w:id="1249"/>
    <w:p w14:paraId="7A1F02AC" w14:textId="0177606B" w:rsidR="00496766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1250" w:name="_Toc494273042"/>
      <w:r w:rsidR="008558FE" w:rsidRPr="00382EF8">
        <w:rPr>
          <w:rStyle w:val="Hyperlinkki"/>
        </w:rPr>
        <w:t>Kuolema</w:t>
      </w:r>
      <w:bookmarkEnd w:id="1250"/>
    </w:p>
    <w:p w14:paraId="775254F4" w14:textId="77777777" w:rsidR="00374075" w:rsidRDefault="00382EF8" w:rsidP="00374075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075" w:rsidRPr="006A0813" w14:paraId="7AC09997" w14:textId="77777777" w:rsidTr="00F35BEC">
        <w:tc>
          <w:tcPr>
            <w:tcW w:w="9236" w:type="dxa"/>
          </w:tcPr>
          <w:p w14:paraId="2C9211C6" w14:textId="0C56B0F8" w:rsidR="00374075" w:rsidRPr="00C51DBD" w:rsidRDefault="0037407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4A5DEC94" w14:textId="77777777" w:rsidR="00374075" w:rsidRPr="00374075" w:rsidRDefault="00374075" w:rsidP="00004D77">
      <w:pPr>
        <w:pStyle w:val="Snt1"/>
        <w:rPr>
          <w:rFonts w:eastAsiaTheme="majorEastAsia" w:cstheme="majorHAnsi"/>
          <w:b/>
          <w:bCs/>
          <w:sz w:val="24"/>
          <w:szCs w:val="26"/>
          <w:lang w:val="en-US"/>
        </w:rPr>
      </w:pPr>
    </w:p>
    <w:p w14:paraId="17B3CB53" w14:textId="1049B931" w:rsidR="00004D77" w:rsidRPr="0095153D" w:rsidRDefault="00004D77" w:rsidP="00004D77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>
        <w:t>76</w:t>
      </w:r>
      <w:r w:rsidRPr="0082643A">
        <w:t xml:space="preserve">" </w:t>
      </w:r>
      <w:r>
        <w:t xml:space="preserve">Muu merkintä </w:t>
      </w:r>
      <w:r w:rsidR="000B14D2">
        <w:t>(codeSystem</w:t>
      </w:r>
      <w:r w:rsidRPr="0095153D">
        <w:t>: 1.2.246.537.6.14.2006 AR/YDIN - Otsikot)</w:t>
      </w:r>
    </w:p>
    <w:p w14:paraId="678BE553" w14:textId="6372591F" w:rsidR="00004D77" w:rsidRPr="0082643A" w:rsidRDefault="00004D77" w:rsidP="00004D77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Muu merkintä</w:t>
      </w:r>
      <w:r w:rsidRPr="0082643A">
        <w:t xml:space="preserve">" </w:t>
      </w:r>
    </w:p>
    <w:p w14:paraId="7CE98780" w14:textId="77777777" w:rsidR="00004D77" w:rsidRPr="0080598B" w:rsidRDefault="00004D77" w:rsidP="00004D77">
      <w:pPr>
        <w:pStyle w:val="Snt1"/>
      </w:pPr>
      <w:r w:rsidRPr="0080598B">
        <w:t xml:space="preserve">3. PAKOLLINEN yksi [1..1] text </w:t>
      </w:r>
    </w:p>
    <w:p w14:paraId="62556237" w14:textId="77777777" w:rsidR="00B116B3" w:rsidRDefault="00B116B3" w:rsidP="00B116B3"/>
    <w:p w14:paraId="00A5C707" w14:textId="5833786A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</w:rPr>
        <w:t>Kuolema:</w:t>
      </w:r>
      <w:r>
        <w:t xml:space="preserve"> (990) </w:t>
      </w:r>
      <w:r w:rsidRPr="00B116B3">
        <w:t>Kuoleman tunnistamisaika</w:t>
      </w:r>
      <w:r>
        <w:t xml:space="preserve"> (991)*; </w:t>
      </w:r>
      <w:r w:rsidRPr="00B116B3">
        <w:t>Kuoleman toteamisaika</w:t>
      </w:r>
      <w:r>
        <w:t xml:space="preserve"> (992)*</w:t>
      </w:r>
    </w:p>
    <w:p w14:paraId="71BF2142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6BDC88" w14:textId="77777777" w:rsidR="00B116B3" w:rsidRDefault="00B116B3" w:rsidP="00B116B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 myös otsikko</w:t>
      </w:r>
    </w:p>
    <w:p w14:paraId="60F83B79" w14:textId="77777777" w:rsidR="00B116B3" w:rsidRDefault="00B116B3" w:rsidP="00B116B3">
      <w:pPr>
        <w:pStyle w:val="Snt1"/>
        <w:ind w:left="0" w:firstLine="0"/>
      </w:pPr>
    </w:p>
    <w:p w14:paraId="7B60D293" w14:textId="77777777" w:rsidR="00004D77" w:rsidRPr="0082643A" w:rsidRDefault="00004D77" w:rsidP="00004D77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4C7B4FBB" w14:textId="6F1F28FD" w:rsidR="00004D77" w:rsidRDefault="00004D77" w:rsidP="00004D77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ins w:id="1251" w:author="Timo Kaskinen" w:date="2017-06-20T15:15:00Z">
        <w:r w:rsidR="00B93B3E">
          <w:t>1.2.246.777.11.2017.7</w:t>
        </w:r>
      </w:ins>
      <w:r w:rsidR="00C22574">
        <w:t xml:space="preserve">” (ensihoidon CDA </w:t>
      </w:r>
      <w:ins w:id="1252" w:author="Timo Kaskinen" w:date="2017-06-20T15:18:00Z">
        <w:r w:rsidR="00B93B3E">
          <w:t>2017)</w:t>
        </w:r>
      </w:ins>
    </w:p>
    <w:p w14:paraId="31AE9C5D" w14:textId="0DE2A118" w:rsidR="00004D77" w:rsidRDefault="00004D77" w:rsidP="00004D77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@root="</w:t>
      </w:r>
      <w:r w:rsidRPr="0095153D">
        <w:t>1.2.246.537.6.12.2002.348.</w:t>
      </w:r>
      <w:r>
        <w:t>990” (Kuolema entry)</w:t>
      </w:r>
    </w:p>
    <w:p w14:paraId="12B1770D" w14:textId="40063C9F" w:rsidR="00004D77" w:rsidRDefault="00004D77" w:rsidP="00004D77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Kuolema_-_organizer" w:history="1">
        <w:r w:rsidRPr="00A82438">
          <w:rPr>
            <w:rStyle w:val="Hyperlinkki"/>
          </w:rPr>
          <w:t>Kuolema</w:t>
        </w:r>
      </w:hyperlink>
      <w:r>
        <w:t xml:space="preserve"> organizer</w:t>
      </w:r>
    </w:p>
    <w:p w14:paraId="3C17451D" w14:textId="77777777" w:rsidR="00AE53FC" w:rsidRDefault="00AE53FC" w:rsidP="00004D77">
      <w:pPr>
        <w:pStyle w:val="Snt2"/>
      </w:pPr>
    </w:p>
    <w:p w14:paraId="1131AE47" w14:textId="449FCC87" w:rsidR="00AE53FC" w:rsidRPr="0084646B" w:rsidRDefault="002E612D" w:rsidP="00AE53FC">
      <w:pPr>
        <w:pStyle w:val="Snt1"/>
      </w:pPr>
      <w:r>
        <w:t>Toteutusohje: Kuolema-</w:t>
      </w:r>
      <w:r w:rsidR="003113AD">
        <w:t>entry:n</w:t>
      </w:r>
      <w:r w:rsidR="00AE53FC">
        <w:t xml:space="preserve"> tietoja käsitellään päivit</w:t>
      </w:r>
      <w:r>
        <w:t>et</w:t>
      </w:r>
      <w:r w:rsidR="00AE53FC">
        <w:t>täessä tai täyden</w:t>
      </w:r>
      <w:r>
        <w:t>net</w:t>
      </w:r>
      <w:r w:rsidR="00AE53FC">
        <w:t xml:space="preserve">täessä siten, että tuoreimmalle kirjaukselle tulee koko </w:t>
      </w:r>
      <w:r w:rsidR="003113AD">
        <w:t>entry:n</w:t>
      </w:r>
      <w:r w:rsidR="00AE53FC">
        <w:t xml:space="preserve"> ajantasainen sisältö.</w:t>
      </w:r>
    </w:p>
    <w:bookmarkStart w:id="1253" w:name="_Kuolema_-_organizer"/>
    <w:bookmarkEnd w:id="1253"/>
    <w:p w14:paraId="3D30EA57" w14:textId="264AE86E" w:rsidR="00004D77" w:rsidRDefault="00A82438" w:rsidP="00004D77">
      <w:pPr>
        <w:pStyle w:val="Otsikko3"/>
      </w:pPr>
      <w:r>
        <w:fldChar w:fldCharType="begin"/>
      </w:r>
      <w:r>
        <w:instrText xml:space="preserve"> HYPERLINK  \l "_Kuolema" </w:instrText>
      </w:r>
      <w:r>
        <w:fldChar w:fldCharType="separate"/>
      </w:r>
      <w:bookmarkStart w:id="1254" w:name="_Toc494273043"/>
      <w:r w:rsidR="00004D77" w:rsidRPr="00A82438">
        <w:rPr>
          <w:rStyle w:val="Hyperlinkki"/>
        </w:rPr>
        <w:t>Kuolema</w:t>
      </w:r>
      <w:r>
        <w:fldChar w:fldCharType="end"/>
      </w:r>
      <w:r w:rsidR="00004D77" w:rsidRPr="0084646B">
        <w:t xml:space="preserve"> -</w:t>
      </w:r>
      <w:r w:rsidR="00004D77">
        <w:t xml:space="preserve"> </w:t>
      </w:r>
      <w:r w:rsidR="00004D77" w:rsidRPr="0084646B">
        <w:t>organizer</w:t>
      </w:r>
      <w:bookmarkEnd w:id="125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6A0813" w14:paraId="3E0116CA" w14:textId="77777777" w:rsidTr="00F35BEC">
        <w:tc>
          <w:tcPr>
            <w:tcW w:w="9236" w:type="dxa"/>
          </w:tcPr>
          <w:p w14:paraId="430BFD4C" w14:textId="55B85978" w:rsidR="00D63C25" w:rsidRPr="00C51DBD" w:rsidRDefault="00D63C25" w:rsidP="00D63C25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</w:t>
            </w:r>
          </w:p>
        </w:tc>
      </w:tr>
    </w:tbl>
    <w:p w14:paraId="74CFDC1A" w14:textId="77777777" w:rsidR="00D63C25" w:rsidRPr="00D63C25" w:rsidRDefault="00D63C25" w:rsidP="00004D77">
      <w:pPr>
        <w:pStyle w:val="Snt1"/>
        <w:rPr>
          <w:lang w:val="en-US"/>
        </w:rPr>
      </w:pPr>
    </w:p>
    <w:p w14:paraId="189AE36D" w14:textId="77777777" w:rsidR="00004D77" w:rsidRPr="007E0AC1" w:rsidRDefault="00004D77" w:rsidP="00004D77">
      <w:pPr>
        <w:pStyle w:val="Snt1"/>
      </w:pPr>
      <w:r w:rsidRPr="007E0AC1">
        <w:t>1. PAKOLLINEN yksi [1..1] @classCode="CLUSTER" ja yksi [1..1] @moodCode="EVN"</w:t>
      </w:r>
    </w:p>
    <w:p w14:paraId="09137B95" w14:textId="31B330F8" w:rsidR="00004D77" w:rsidRPr="007E0AC1" w:rsidRDefault="00004D77" w:rsidP="00004D77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4B78B255" w14:textId="781E7CD1" w:rsidR="00004D77" w:rsidRPr="0095153D" w:rsidRDefault="00004D77" w:rsidP="00004D77">
      <w:pPr>
        <w:pStyle w:val="Snt1"/>
      </w:pPr>
      <w:r>
        <w:t>3</w:t>
      </w:r>
      <w:r w:rsidRPr="0082643A">
        <w:t>. PAKOLLINEN yksi [1..1] code/@code="</w:t>
      </w:r>
      <w:r w:rsidR="00A82438">
        <w:t>99</w:t>
      </w:r>
      <w:r>
        <w:t>0</w:t>
      </w:r>
      <w:r w:rsidRPr="0082643A">
        <w:t xml:space="preserve">" </w:t>
      </w:r>
      <w:r w:rsidR="00A82438">
        <w:t>Kuolema</w:t>
      </w:r>
      <w:r>
        <w:t xml:space="preserve"> </w:t>
      </w:r>
      <w:r w:rsidR="000B14D2">
        <w:t>(codeSystem</w:t>
      </w:r>
      <w:r w:rsidRPr="0095153D">
        <w:t xml:space="preserve">: </w:t>
      </w:r>
      <w:r w:rsidRPr="007E0AC1">
        <w:t>1.2.246.537.6.12.2002.348</w:t>
      </w:r>
      <w:r w:rsidRPr="0095153D">
        <w:t>)</w:t>
      </w:r>
      <w:r>
        <w:t xml:space="preserve"> (</w:t>
      </w:r>
      <w:r w:rsidR="00A82438">
        <w:t>990</w:t>
      </w:r>
      <w:r>
        <w:t>)</w:t>
      </w:r>
    </w:p>
    <w:p w14:paraId="705E5159" w14:textId="77777777" w:rsidR="00004D77" w:rsidRDefault="00004D77" w:rsidP="00004D77">
      <w:pPr>
        <w:pStyle w:val="Snt1"/>
      </w:pPr>
      <w:r>
        <w:t>4. PAKOLLINEN yksi statusCode/@code=”completed”</w:t>
      </w:r>
    </w:p>
    <w:p w14:paraId="6D63C7CE" w14:textId="74E50F29" w:rsidR="00004D77" w:rsidRPr="00125567" w:rsidRDefault="00004D77" w:rsidP="00004D77">
      <w:pPr>
        <w:pStyle w:val="Snt1"/>
      </w:pPr>
      <w:r>
        <w:t>5</w:t>
      </w:r>
      <w:r w:rsidRPr="00125567">
        <w:t xml:space="preserve">. </w:t>
      </w:r>
      <w:r w:rsidR="00A82438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 w:rsidR="00A82438">
        <w:t>1</w:t>
      </w:r>
      <w:r w:rsidRPr="00125567">
        <w:t>..1] component</w:t>
      </w:r>
    </w:p>
    <w:p w14:paraId="27F50912" w14:textId="3DB33339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Kuoleman_tunnistamisaika_-" w:history="1">
        <w:r w:rsidR="00A82438" w:rsidRPr="00A82438">
          <w:rPr>
            <w:rStyle w:val="Hyperlinkki"/>
          </w:rPr>
          <w:t>Kuoleman tunnistamisaika</w:t>
        </w:r>
      </w:hyperlink>
      <w:r w:rsidR="00A82438">
        <w:t xml:space="preserve"> </w:t>
      </w:r>
      <w:r>
        <w:t>(</w:t>
      </w:r>
      <w:r w:rsidR="00A82438">
        <w:t>99</w:t>
      </w:r>
      <w:r>
        <w:t>1) observation</w:t>
      </w:r>
    </w:p>
    <w:p w14:paraId="7E69CC48" w14:textId="26FE9D36" w:rsidR="00004D77" w:rsidRPr="00125567" w:rsidRDefault="00004D77" w:rsidP="00004D77">
      <w:pPr>
        <w:pStyle w:val="Snt1"/>
      </w:pPr>
      <w:r>
        <w:t>6</w:t>
      </w:r>
      <w:r w:rsidRPr="00125567">
        <w:t xml:space="preserve">. </w:t>
      </w:r>
      <w:r w:rsidR="003C5DEA">
        <w:t>VAPAAEHTOINEN</w:t>
      </w:r>
      <w:r w:rsidR="003C5DEA" w:rsidRPr="00125567">
        <w:t xml:space="preserve"> </w:t>
      </w:r>
      <w:r w:rsidR="003C5DEA">
        <w:t xml:space="preserve">nolla tai yksi </w:t>
      </w:r>
      <w:r w:rsidR="00A82438">
        <w:t>[</w:t>
      </w:r>
      <w:r w:rsidR="003C5DEA">
        <w:t>0</w:t>
      </w:r>
      <w:r w:rsidRPr="00125567">
        <w:t>..</w:t>
      </w:r>
      <w:r>
        <w:t>1</w:t>
      </w:r>
      <w:r w:rsidRPr="00125567">
        <w:t xml:space="preserve">] </w:t>
      </w:r>
      <w:r w:rsidRPr="001F0C0D">
        <w:t xml:space="preserve">component </w:t>
      </w:r>
    </w:p>
    <w:p w14:paraId="3BCED0B4" w14:textId="4488FBED" w:rsidR="00004D77" w:rsidRPr="00125567" w:rsidRDefault="00004D77" w:rsidP="00004D77">
      <w:pPr>
        <w:pStyle w:val="Snt2"/>
      </w:pPr>
      <w:r w:rsidRPr="00125567">
        <w:t xml:space="preserve">a. </w:t>
      </w:r>
      <w:r>
        <w:t>PAKOLLINEN yksi [</w:t>
      </w:r>
      <w:r w:rsidRPr="00125567">
        <w:t>1..</w:t>
      </w:r>
      <w:r>
        <w:t>1</w:t>
      </w:r>
      <w:r w:rsidRPr="00125567">
        <w:t xml:space="preserve">] </w:t>
      </w:r>
      <w:hyperlink w:anchor="_Kuoleman_toteamisaika_-" w:history="1">
        <w:r w:rsidR="00A82438" w:rsidRPr="00A82438">
          <w:rPr>
            <w:rStyle w:val="Hyperlinkki"/>
          </w:rPr>
          <w:t>Kuoleman toteamisaika</w:t>
        </w:r>
      </w:hyperlink>
      <w:r w:rsidRPr="00125567">
        <w:t xml:space="preserve"> </w:t>
      </w:r>
      <w:r>
        <w:t>(</w:t>
      </w:r>
      <w:r w:rsidR="00A82438">
        <w:t>992</w:t>
      </w:r>
      <w:r>
        <w:t>) observation</w:t>
      </w:r>
    </w:p>
    <w:bookmarkStart w:id="1255" w:name="_Kuoleman_tunnistamisaika_-"/>
    <w:bookmarkEnd w:id="1255"/>
    <w:p w14:paraId="6A9766A7" w14:textId="0E4ED73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1256" w:name="_Toc494273044"/>
      <w:r w:rsidRPr="00A82438">
        <w:rPr>
          <w:rStyle w:val="Hyperlinkki"/>
        </w:rPr>
        <w:t>Kuoleman tunnistamisaika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r w:rsidR="00004D77" w:rsidRPr="00125567">
        <w:t>observation</w:t>
      </w:r>
      <w:bookmarkEnd w:id="125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6A0813" w14:paraId="6AF78EB8" w14:textId="77777777" w:rsidTr="00F35BEC">
        <w:tc>
          <w:tcPr>
            <w:tcW w:w="9236" w:type="dxa"/>
          </w:tcPr>
          <w:p w14:paraId="75417377" w14:textId="001DC818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2799A4EA" w14:textId="77777777" w:rsidR="00D63C25" w:rsidRPr="00D63C25" w:rsidRDefault="00D63C25" w:rsidP="00004D77">
      <w:pPr>
        <w:pStyle w:val="Snt1"/>
        <w:rPr>
          <w:lang w:val="en-US"/>
        </w:rPr>
      </w:pPr>
    </w:p>
    <w:p w14:paraId="4D49F3AD" w14:textId="77777777" w:rsidR="00004D77" w:rsidRPr="00770C6A" w:rsidRDefault="00004D77" w:rsidP="00004D77">
      <w:pPr>
        <w:pStyle w:val="Snt1"/>
      </w:pPr>
      <w:r w:rsidRPr="00770C6A">
        <w:lastRenderedPageBreak/>
        <w:t xml:space="preserve">1. PAKOLLINEN yksi [1..1] @classCode="OBS" ja yksi [1..1] @moodCode="EVN" </w:t>
      </w:r>
    </w:p>
    <w:p w14:paraId="291619FA" w14:textId="60E1CB9E" w:rsidR="00004D77" w:rsidRPr="00770C6A" w:rsidRDefault="00004D77" w:rsidP="00004D77">
      <w:pPr>
        <w:pStyle w:val="Snt1"/>
      </w:pPr>
      <w:r w:rsidRPr="00770C6A">
        <w:t>2. PAKOLLINEN yksi [1..1] code/@code="</w:t>
      </w:r>
      <w:r w:rsidR="00A82438">
        <w:t>99</w:t>
      </w:r>
      <w:r w:rsidRPr="00770C6A">
        <w:t xml:space="preserve">1" </w:t>
      </w:r>
      <w:r w:rsidR="00A82438">
        <w:t>Kuoleman tunnistamisaika</w:t>
      </w:r>
      <w:r w:rsidRPr="00770C6A">
        <w:t xml:space="preserve"> </w:t>
      </w:r>
      <w:r w:rsidR="000B14D2">
        <w:t>(codeSystem</w:t>
      </w:r>
      <w:r w:rsidRPr="00770C6A">
        <w:t>: 1.2.246.537.6.12.2002.348)</w:t>
      </w:r>
      <w:r w:rsidR="00A82438">
        <w:t xml:space="preserve"> (99</w:t>
      </w:r>
      <w:r>
        <w:t>1)</w:t>
      </w:r>
    </w:p>
    <w:p w14:paraId="22ACAB0E" w14:textId="77777777" w:rsidR="00B116B3" w:rsidRDefault="00B116B3" w:rsidP="00B116B3">
      <w:pPr>
        <w:pStyle w:val="Snt1"/>
      </w:pPr>
      <w:r>
        <w:t>3. PAKOLLINEN yksi [1..1] text</w:t>
      </w:r>
    </w:p>
    <w:p w14:paraId="552B0410" w14:textId="77777777" w:rsidR="00B116B3" w:rsidRDefault="00B116B3" w:rsidP="00B116B3">
      <w:pPr>
        <w:pStyle w:val="Snt2"/>
      </w:pPr>
      <w:r>
        <w:t>a. PAKOLLINEN yksi [1..1] reference/@value, viitattavan näyttömuoto-osion xml-ID annetaan II-tietotyypillä</w:t>
      </w:r>
    </w:p>
    <w:p w14:paraId="2BAC1222" w14:textId="79F7B1AB" w:rsidR="00004D77" w:rsidRPr="00770C6A" w:rsidRDefault="00004D77" w:rsidP="00004D77">
      <w:pPr>
        <w:pStyle w:val="Snt1"/>
      </w:pPr>
      <w:r w:rsidRPr="00770C6A">
        <w:t xml:space="preserve">4. PAKOLLINEN yksi [1..1] value, </w:t>
      </w:r>
      <w:r>
        <w:t xml:space="preserve">arvo annetaan </w:t>
      </w:r>
      <w:r w:rsidR="00A82438">
        <w:t>minuutin tarkkuudella TS</w:t>
      </w:r>
      <w:r w:rsidRPr="00770C6A">
        <w:t xml:space="preserve">-tietotyypillä </w:t>
      </w:r>
    </w:p>
    <w:bookmarkStart w:id="1257" w:name="_Kuoleman_toteamisaika_-"/>
    <w:bookmarkEnd w:id="1257"/>
    <w:p w14:paraId="0340614C" w14:textId="6EF9AC4F" w:rsidR="00004D77" w:rsidRDefault="00A82438" w:rsidP="00004D77">
      <w:pPr>
        <w:pStyle w:val="Otsikko4"/>
      </w:pPr>
      <w:r>
        <w:fldChar w:fldCharType="begin"/>
      </w:r>
      <w:r>
        <w:instrText xml:space="preserve"> HYPERLINK  \l "_Kuolema_-_organizer" </w:instrText>
      </w:r>
      <w:r>
        <w:fldChar w:fldCharType="separate"/>
      </w:r>
      <w:bookmarkStart w:id="1258" w:name="_Toc494273045"/>
      <w:r w:rsidRPr="00A82438">
        <w:rPr>
          <w:rStyle w:val="Hyperlinkki"/>
        </w:rPr>
        <w:t>Kuoleman toteamisaika</w:t>
      </w:r>
      <w:r>
        <w:fldChar w:fldCharType="end"/>
      </w:r>
      <w:r w:rsidR="00004D77" w:rsidRPr="00125567">
        <w:t xml:space="preserve"> </w:t>
      </w:r>
      <w:r w:rsidR="00004D77">
        <w:t xml:space="preserve">- </w:t>
      </w:r>
      <w:r w:rsidR="00004D77" w:rsidRPr="00125567">
        <w:t>observation</w:t>
      </w:r>
      <w:bookmarkEnd w:id="125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63C25" w:rsidRPr="006A0813" w14:paraId="731823AE" w14:textId="77777777" w:rsidTr="00F35BEC">
        <w:tc>
          <w:tcPr>
            <w:tcW w:w="9236" w:type="dxa"/>
          </w:tcPr>
          <w:p w14:paraId="272C8C89" w14:textId="1191FA31" w:rsidR="00D63C25" w:rsidRPr="00C51DBD" w:rsidRDefault="00D63C25" w:rsidP="00F35BEC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/component/section/entry/organizer/component/observation</w:t>
            </w:r>
          </w:p>
        </w:tc>
      </w:tr>
    </w:tbl>
    <w:p w14:paraId="362B17AA" w14:textId="77777777" w:rsidR="00D63C25" w:rsidRPr="00D63C25" w:rsidRDefault="00D63C25" w:rsidP="00004D77">
      <w:pPr>
        <w:pStyle w:val="Snt1"/>
        <w:rPr>
          <w:lang w:val="en-US"/>
        </w:rPr>
      </w:pPr>
    </w:p>
    <w:p w14:paraId="57E143E6" w14:textId="77777777" w:rsidR="00004D77" w:rsidRPr="00770C6A" w:rsidRDefault="00004D77" w:rsidP="00004D77">
      <w:pPr>
        <w:pStyle w:val="Snt1"/>
      </w:pPr>
      <w:r w:rsidRPr="00770C6A">
        <w:t xml:space="preserve">1. PAKOLLINEN yksi [1..1] @classCode="OBS" ja yksi [1..1] @moodCode="EVN" </w:t>
      </w:r>
    </w:p>
    <w:p w14:paraId="77F6BD99" w14:textId="1E5B2F03" w:rsidR="00004D77" w:rsidRPr="00770C6A" w:rsidRDefault="00004D77" w:rsidP="00004D77">
      <w:pPr>
        <w:pStyle w:val="Snt1"/>
      </w:pPr>
      <w:r w:rsidRPr="00770C6A">
        <w:t>2. PAKOLLINEN yksi [1..1] code/@code="</w:t>
      </w:r>
      <w:r w:rsidR="00A82438">
        <w:t>99</w:t>
      </w:r>
      <w:r w:rsidRPr="00770C6A">
        <w:t xml:space="preserve">2" </w:t>
      </w:r>
      <w:r w:rsidR="00A82438">
        <w:t>Kuoleman toteamisaika</w:t>
      </w:r>
      <w:r w:rsidRPr="00770C6A">
        <w:t xml:space="preserve"> </w:t>
      </w:r>
      <w:r w:rsidR="000B14D2">
        <w:t>(codeSystem</w:t>
      </w:r>
      <w:r w:rsidRPr="00770C6A">
        <w:t>: 1.2.246.537.6.12.2002.348)</w:t>
      </w:r>
      <w:r>
        <w:t xml:space="preserve"> (</w:t>
      </w:r>
      <w:r w:rsidR="00A82438">
        <w:t>99</w:t>
      </w:r>
      <w:r>
        <w:t>2)</w:t>
      </w:r>
    </w:p>
    <w:p w14:paraId="6E47BAB1" w14:textId="77777777" w:rsidR="00B116B3" w:rsidRDefault="00B116B3" w:rsidP="00B116B3">
      <w:pPr>
        <w:pStyle w:val="Snt1"/>
      </w:pPr>
      <w:r>
        <w:t>3. PAKOLLINEN yksi [1..1] text</w:t>
      </w:r>
    </w:p>
    <w:p w14:paraId="50D2132F" w14:textId="77777777" w:rsidR="00B116B3" w:rsidRDefault="00B116B3" w:rsidP="00B116B3">
      <w:pPr>
        <w:pStyle w:val="Snt2"/>
      </w:pPr>
      <w:r>
        <w:t>a. PAKOLLINEN yksi [1..1] reference/@value, viitattavan näyttömuoto-osion xml-ID annetaan II-tietotyypillä</w:t>
      </w:r>
    </w:p>
    <w:p w14:paraId="6361A266" w14:textId="77777777" w:rsidR="00A82438" w:rsidRDefault="00A82438" w:rsidP="00A82438">
      <w:pPr>
        <w:pStyle w:val="Snt1"/>
      </w:pPr>
      <w:r w:rsidRPr="00770C6A">
        <w:t xml:space="preserve">4. PAKOLLINEN yksi [1..1] value, </w:t>
      </w:r>
      <w:r>
        <w:t>arvo annetaan minuutin tarkkuudella TS</w:t>
      </w:r>
      <w:r w:rsidRPr="00770C6A">
        <w:t xml:space="preserve">-tietotyypillä </w:t>
      </w:r>
    </w:p>
    <w:p w14:paraId="2651C2CB" w14:textId="64B84A0F" w:rsidR="0098016F" w:rsidRDefault="0098016F">
      <w:pPr>
        <w:spacing w:after="200"/>
        <w:jc w:val="left"/>
        <w:rPr>
          <w:rFonts w:cs="Times New Roman"/>
        </w:rPr>
      </w:pPr>
      <w:r>
        <w:br w:type="page"/>
      </w:r>
    </w:p>
    <w:p w14:paraId="0CFDFB5E" w14:textId="77777777" w:rsidR="00622161" w:rsidRPr="00770C6A" w:rsidRDefault="00622161" w:rsidP="00A82438">
      <w:pPr>
        <w:pStyle w:val="Snt1"/>
      </w:pPr>
    </w:p>
    <w:p w14:paraId="017946AA" w14:textId="4FD0EF17" w:rsidR="00D129EF" w:rsidRPr="00BB0D12" w:rsidRDefault="00D129EF" w:rsidP="00D129EF">
      <w:pPr>
        <w:pStyle w:val="Otsikko1"/>
      </w:pPr>
      <w:bookmarkStart w:id="1259" w:name="_Toc494273046"/>
      <w:r w:rsidRPr="00BB0D12">
        <w:rPr>
          <w:caps w:val="0"/>
        </w:rPr>
        <w:t>VERSIOHISTORIA</w:t>
      </w:r>
      <w:bookmarkEnd w:id="1259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77777777" w:rsidR="00362D75" w:rsidRDefault="00362D75" w:rsidP="00A922DA">
            <w:r>
              <w:t>0.1 - 0.7</w:t>
            </w:r>
          </w:p>
        </w:tc>
        <w:tc>
          <w:tcPr>
            <w:tcW w:w="1559" w:type="dxa"/>
          </w:tcPr>
          <w:p w14:paraId="2FE11D09" w14:textId="320DCB18" w:rsidR="00362D75" w:rsidRDefault="00362D75" w:rsidP="00362D75">
            <w:r>
              <w:t>6-11.2015</w:t>
            </w:r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77777777" w:rsidR="00362D75" w:rsidRDefault="00362D75" w:rsidP="00A922DA">
            <w:r>
              <w:t>T</w:t>
            </w:r>
            <w:r w:rsidRPr="008137E4">
              <w:t>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77777777" w:rsidR="00362D75" w:rsidRDefault="00362D75" w:rsidP="00A922DA">
            <w:r>
              <w:t>0.8</w:t>
            </w:r>
          </w:p>
        </w:tc>
        <w:tc>
          <w:tcPr>
            <w:tcW w:w="1559" w:type="dxa"/>
          </w:tcPr>
          <w:p w14:paraId="7C4F9DF7" w14:textId="77777777" w:rsidR="00362D75" w:rsidRDefault="00362D75" w:rsidP="00A922DA">
            <w:r>
              <w:t>30.11.2015</w:t>
            </w:r>
          </w:p>
        </w:tc>
        <w:tc>
          <w:tcPr>
            <w:tcW w:w="1276" w:type="dxa"/>
          </w:tcPr>
          <w:p w14:paraId="156C1793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6ED12C34" w14:textId="69723BE7" w:rsidR="00362D75" w:rsidRDefault="00362D75" w:rsidP="00362D75">
            <w:r>
              <w:t>K</w:t>
            </w:r>
            <w:r w:rsidRPr="008137E4">
              <w:t xml:space="preserve">ommentointiversio </w:t>
            </w:r>
            <w:r>
              <w:t>TC:lle</w:t>
            </w:r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1B91A335" w:rsidR="00362D75" w:rsidRPr="008137E4" w:rsidRDefault="007E78D9" w:rsidP="00201121">
            <w:r>
              <w:t>0.</w:t>
            </w:r>
            <w:r w:rsidR="00201121">
              <w:t>9</w:t>
            </w:r>
          </w:p>
        </w:tc>
        <w:tc>
          <w:tcPr>
            <w:tcW w:w="1559" w:type="dxa"/>
          </w:tcPr>
          <w:p w14:paraId="44A2CD6B" w14:textId="14B0D71B" w:rsidR="00362D75" w:rsidRDefault="00201121" w:rsidP="00A922DA">
            <w:r>
              <w:t>29</w:t>
            </w:r>
            <w:r w:rsidR="007E78D9">
              <w:t>.12.2015</w:t>
            </w:r>
          </w:p>
        </w:tc>
        <w:tc>
          <w:tcPr>
            <w:tcW w:w="1276" w:type="dxa"/>
          </w:tcPr>
          <w:p w14:paraId="34AF665A" w14:textId="74D836B3" w:rsidR="00362D75" w:rsidRDefault="007E78D9" w:rsidP="00A922DA">
            <w:r>
              <w:t>S&amp;P</w:t>
            </w:r>
          </w:p>
        </w:tc>
        <w:tc>
          <w:tcPr>
            <w:tcW w:w="5386" w:type="dxa"/>
          </w:tcPr>
          <w:p w14:paraId="47F6546D" w14:textId="00076228" w:rsidR="00362D75" w:rsidRDefault="007E78D9" w:rsidP="002E612D">
            <w:r>
              <w:t>Ensihoitopalvelun yksikön palveluntuottajan tiedot lisätty entry</w:t>
            </w:r>
            <w:r w:rsidR="00F82CF7">
              <w:t>:</w:t>
            </w:r>
            <w:r>
              <w:t>yn ja näyttömuotoon, rooli ensihoitopalvelun aikana näyttömuotoon, elvytystiedon puuttumisen ehdollisen pakollisuuden ehto</w:t>
            </w:r>
            <w:r w:rsidR="00201121">
              <w:t>. Potilaan status</w:t>
            </w:r>
            <w:r w:rsidR="002E612D">
              <w:t xml:space="preserve"> </w:t>
            </w:r>
            <w:r w:rsidR="00201121">
              <w:t>-organizer purettu erillisiksi entry:iksi ja lisätty antoaika rakenteisiin.</w:t>
            </w:r>
            <w:r w:rsidR="00AE53FC">
              <w:t xml:space="preserve"> Fysiologisiin mittauksiin lisätty keskiverenpaineelle rakenne. </w:t>
            </w:r>
            <w:r w:rsidR="00622161">
              <w:t>Lääkeseoksien ainesosien rakenne lisätty.</w:t>
            </w:r>
            <w:r w:rsidR="009160CD">
              <w:t xml:space="preserve"> Kuka konsultoi lisätty hoito-ohjeisiin.</w:t>
            </w:r>
            <w:r w:rsidR="002E612D">
              <w:t xml:space="preserve"> Lisätty header-</w:t>
            </w:r>
            <w:r w:rsidR="00DA1410">
              <w:t>osion ohjeistus rekisterinpitäjän, palveluntuottajan ja palveluyksikön tiedoille.</w:t>
            </w:r>
            <w:r w:rsidR="0073059A">
              <w:t xml:space="preserve"> Lisätty ohjeistus per tietoryhmä/entry:t miten tietoja käsitellään päivytystilanteessa.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357A1B3B" w:rsidR="00362D75" w:rsidRPr="008137E4" w:rsidRDefault="00557B9F" w:rsidP="00A922DA">
            <w:r>
              <w:t>0.91</w:t>
            </w:r>
          </w:p>
        </w:tc>
        <w:tc>
          <w:tcPr>
            <w:tcW w:w="1559" w:type="dxa"/>
          </w:tcPr>
          <w:p w14:paraId="405BDEAE" w14:textId="446D704D" w:rsidR="00362D75" w:rsidRDefault="00557B9F" w:rsidP="00A922DA">
            <w:r>
              <w:t>31.12.2015</w:t>
            </w:r>
          </w:p>
        </w:tc>
        <w:tc>
          <w:tcPr>
            <w:tcW w:w="1276" w:type="dxa"/>
          </w:tcPr>
          <w:p w14:paraId="1F7AA137" w14:textId="2873776F" w:rsidR="00362D75" w:rsidRDefault="00557B9F" w:rsidP="00A922DA">
            <w:r>
              <w:t>S&amp;P</w:t>
            </w:r>
          </w:p>
        </w:tc>
        <w:tc>
          <w:tcPr>
            <w:tcW w:w="5386" w:type="dxa"/>
          </w:tcPr>
          <w:p w14:paraId="3E8772F4" w14:textId="364D5B12" w:rsidR="00362D75" w:rsidRDefault="00557B9F" w:rsidP="00A922DA">
            <w:r>
              <w:t>Kela kokouksessa sovitut tarkennukset</w:t>
            </w:r>
            <w:r w:rsidR="006C1666">
              <w:t xml:space="preserve"> header</w:t>
            </w:r>
            <w:r w:rsidR="002E612D">
              <w:t>-</w:t>
            </w:r>
            <w:r w:rsidR="006C1666">
              <w:t xml:space="preserve"> ja perusrakenneosioon</w:t>
            </w:r>
            <w:r>
              <w:t>, stilisointia, versio lausuntokierrokselle</w:t>
            </w:r>
          </w:p>
        </w:tc>
      </w:tr>
      <w:tr w:rsidR="00362D75" w14:paraId="3A04A508" w14:textId="77777777" w:rsidTr="00622161">
        <w:tc>
          <w:tcPr>
            <w:tcW w:w="988" w:type="dxa"/>
          </w:tcPr>
          <w:p w14:paraId="7582792D" w14:textId="2EF5DAD6" w:rsidR="00362D75" w:rsidRPr="008137E4" w:rsidRDefault="003C5DEA" w:rsidP="00A922DA">
            <w:r>
              <w:t>0.92</w:t>
            </w:r>
          </w:p>
        </w:tc>
        <w:tc>
          <w:tcPr>
            <w:tcW w:w="1559" w:type="dxa"/>
          </w:tcPr>
          <w:p w14:paraId="296F9821" w14:textId="28D90C20" w:rsidR="00362D75" w:rsidRDefault="003C5DEA" w:rsidP="00A922DA">
            <w:r>
              <w:t>27.1.2016</w:t>
            </w:r>
          </w:p>
        </w:tc>
        <w:tc>
          <w:tcPr>
            <w:tcW w:w="1276" w:type="dxa"/>
          </w:tcPr>
          <w:p w14:paraId="392BE94E" w14:textId="29B2ECEF" w:rsidR="00362D75" w:rsidRDefault="003C5DEA" w:rsidP="00A922DA">
            <w:r>
              <w:t>S&amp;P</w:t>
            </w:r>
          </w:p>
        </w:tc>
        <w:tc>
          <w:tcPr>
            <w:tcW w:w="5386" w:type="dxa"/>
          </w:tcPr>
          <w:p w14:paraId="64A21B78" w14:textId="643F7F3F" w:rsidR="00362D75" w:rsidRDefault="003C5DEA" w:rsidP="00A922DA">
            <w:r>
              <w:t>Lausuntokierroksen kommenttien pohjalta tehdyt tarkennukset (track changes päällä), erittely käsitellyistä kommenteista on äänestysmateriaalien liitteenä. Versio HL7 Finland jäsenäänestykseen.</w:t>
            </w:r>
          </w:p>
        </w:tc>
      </w:tr>
      <w:tr w:rsidR="00641845" w14:paraId="63DBDD46" w14:textId="77777777" w:rsidTr="00622161">
        <w:tc>
          <w:tcPr>
            <w:tcW w:w="988" w:type="dxa"/>
          </w:tcPr>
          <w:p w14:paraId="744CC9D0" w14:textId="772F765D" w:rsidR="00641845" w:rsidRDefault="00641845" w:rsidP="00A922DA">
            <w:r>
              <w:t>1.00</w:t>
            </w:r>
          </w:p>
        </w:tc>
        <w:tc>
          <w:tcPr>
            <w:tcW w:w="1559" w:type="dxa"/>
          </w:tcPr>
          <w:p w14:paraId="40E71843" w14:textId="4AB207AC" w:rsidR="00641845" w:rsidRDefault="008F3B0B" w:rsidP="00A922DA">
            <w:r>
              <w:t>31</w:t>
            </w:r>
            <w:r w:rsidR="00641845">
              <w:t>.3.2016</w:t>
            </w:r>
          </w:p>
        </w:tc>
        <w:tc>
          <w:tcPr>
            <w:tcW w:w="1276" w:type="dxa"/>
          </w:tcPr>
          <w:p w14:paraId="7C9AAB29" w14:textId="5005AE6A" w:rsidR="00641845" w:rsidRDefault="00641845" w:rsidP="00A922DA">
            <w:r>
              <w:t>S&amp;P</w:t>
            </w:r>
          </w:p>
        </w:tc>
        <w:tc>
          <w:tcPr>
            <w:tcW w:w="5386" w:type="dxa"/>
          </w:tcPr>
          <w:p w14:paraId="54A54884" w14:textId="6C5F058C" w:rsidR="00641845" w:rsidRDefault="00641845">
            <w:r>
              <w:t xml:space="preserve">Julkaisuversio, määrittelylle oid lisätty, korjattu muutaman luokituksen versio vastaamaan koodistopalvelussa </w:t>
            </w:r>
            <w:r w:rsidR="00F10F68">
              <w:t xml:space="preserve">olevaa versiota, lisätty kaksi puuttunutta entry:n id:tä ja poistettu ylimääräinen id parista kohtaa, jotka eivät olleet itsenäisiä rakenteita, korjattu näkymän nimeksi Ensihoitokertomus. </w:t>
            </w:r>
            <w:r w:rsidR="000F3367">
              <w:t>Lisätty kahdelle uudelle luokitukselle oid:t. Lääkkeenatotapa-tiedon rakenteen tunnisteeksi muutettu Ensihoidon kenttäkoodin arvo.</w:t>
            </w:r>
            <w:r w:rsidR="006E71F7">
              <w:t xml:space="preserve"> Näyttömuoto-ohjeistuksiin tehtiin tarkennuksia. Lääkkeen antaneen ammattilaisen ja hoito-ohjeen antaneen lääkärin yksilöivien tunnisteiden root-attribuuttien vaihtoehtoja tarkennettu.</w:t>
            </w:r>
          </w:p>
        </w:tc>
      </w:tr>
      <w:tr w:rsidR="002B1745" w14:paraId="2EE08A6A" w14:textId="77777777" w:rsidTr="00622161">
        <w:trPr>
          <w:ins w:id="1260" w:author="Timo Kaskinen" w:date="2017-06-21T14:23:00Z"/>
        </w:trPr>
        <w:tc>
          <w:tcPr>
            <w:tcW w:w="988" w:type="dxa"/>
          </w:tcPr>
          <w:p w14:paraId="7B24CA58" w14:textId="0E452510" w:rsidR="002B1745" w:rsidRDefault="002B1745" w:rsidP="00A922DA">
            <w:pPr>
              <w:rPr>
                <w:ins w:id="1261" w:author="Timo Kaskinen" w:date="2017-06-21T14:23:00Z"/>
              </w:rPr>
            </w:pPr>
            <w:ins w:id="1262" w:author="Timo Kaskinen" w:date="2017-06-21T14:23:00Z">
              <w:r>
                <w:t>1.10</w:t>
              </w:r>
            </w:ins>
          </w:p>
        </w:tc>
        <w:tc>
          <w:tcPr>
            <w:tcW w:w="1559" w:type="dxa"/>
          </w:tcPr>
          <w:p w14:paraId="4D737E3D" w14:textId="15725383" w:rsidR="002B1745" w:rsidRDefault="0059370B" w:rsidP="00A922DA">
            <w:pPr>
              <w:rPr>
                <w:ins w:id="1263" w:author="Timo Kaskinen" w:date="2017-06-21T14:23:00Z"/>
              </w:rPr>
            </w:pPr>
            <w:ins w:id="1264" w:author="Timo Kaskinen" w:date="2017-06-28T14:15:00Z">
              <w:r>
                <w:t>28.6.</w:t>
              </w:r>
            </w:ins>
            <w:ins w:id="1265" w:author="Timo Kaskinen" w:date="2017-06-21T14:23:00Z">
              <w:r w:rsidR="0082235A">
                <w:t>6.2017</w:t>
              </w:r>
            </w:ins>
          </w:p>
        </w:tc>
        <w:tc>
          <w:tcPr>
            <w:tcW w:w="1276" w:type="dxa"/>
          </w:tcPr>
          <w:p w14:paraId="62BED621" w14:textId="04AE96B2" w:rsidR="002B1745" w:rsidRDefault="0082235A" w:rsidP="00A922DA">
            <w:pPr>
              <w:rPr>
                <w:ins w:id="1266" w:author="Timo Kaskinen" w:date="2017-06-21T14:23:00Z"/>
              </w:rPr>
            </w:pPr>
            <w:ins w:id="1267" w:author="Timo Kaskinen" w:date="2017-06-21T14:23:00Z">
              <w:r>
                <w:t>S&amp;P</w:t>
              </w:r>
            </w:ins>
          </w:p>
        </w:tc>
        <w:tc>
          <w:tcPr>
            <w:tcW w:w="5386" w:type="dxa"/>
          </w:tcPr>
          <w:p w14:paraId="32237E6C" w14:textId="77777777" w:rsidR="0059370B" w:rsidRDefault="0082235A">
            <w:pPr>
              <w:numPr>
                <w:ilvl w:val="0"/>
                <w:numId w:val="14"/>
              </w:numPr>
              <w:ind w:left="181" w:hanging="142"/>
              <w:rPr>
                <w:ins w:id="1268" w:author="Timo Kaskinen" w:date="2017-06-28T14:13:00Z"/>
              </w:rPr>
              <w:pPrChange w:id="1269" w:author="Timo Kaskinen" w:date="2017-06-28T14:13:00Z">
                <w:pPr/>
              </w:pPrChange>
            </w:pPr>
            <w:ins w:id="1270" w:author="Timo Kaskinen" w:date="2017-06-21T14:23:00Z">
              <w:r>
                <w:t xml:space="preserve">Tietosisältöpäivityksen perusteella </w:t>
              </w:r>
            </w:ins>
            <w:ins w:id="1271" w:author="Timo Kaskinen" w:date="2017-06-21T14:32:00Z">
              <w:r>
                <w:t>tehty</w:t>
              </w:r>
            </w:ins>
            <w:ins w:id="1272" w:author="Timo Kaskinen" w:date="2017-06-21T14:23:00Z">
              <w:r>
                <w:t xml:space="preserve"> versio. </w:t>
              </w:r>
            </w:ins>
            <w:ins w:id="1273" w:author="Timo Kaskinen" w:date="2017-06-21T14:25:00Z">
              <w:r>
                <w:t xml:space="preserve">Sisältää neljä uutta </w:t>
              </w:r>
            </w:ins>
            <w:ins w:id="1274" w:author="Timo Kaskinen" w:date="2017-06-21T14:26:00Z">
              <w:r>
                <w:t>tietoa</w:t>
              </w:r>
            </w:ins>
            <w:ins w:id="1275" w:author="Timo Kaskinen" w:date="2017-06-21T14:25:00Z">
              <w:r>
                <w:t xml:space="preserve">, </w:t>
              </w:r>
            </w:ins>
            <w:ins w:id="1276" w:author="Timo Kaskinen" w:date="2017-06-21T14:26:00Z">
              <w:r>
                <w:t xml:space="preserve">seitsemän aikaisemmassa ollutta tietoa poistettiin ja tehty jonkun verran terminologisia tarkennuksista tietojen nimiin. </w:t>
              </w:r>
            </w:ins>
            <w:ins w:id="1277" w:author="Timo Kaskinen" w:date="2017-06-21T14:27:00Z">
              <w:r>
                <w:t xml:space="preserve">Samalla käytettyjen ENSIH-alkuisten luokitusten sisältöön tuli jonkun verran muutoksia, mutta ne eivät suoraan näy tässä CDA-määrittelyssä, sillä luokitusten versioiden tunnisteet ei tässä hyödynnetyin osin muuttuneet. </w:t>
              </w:r>
            </w:ins>
          </w:p>
          <w:p w14:paraId="305CA8AD" w14:textId="77777777" w:rsidR="0059370B" w:rsidRDefault="0082235A">
            <w:pPr>
              <w:numPr>
                <w:ilvl w:val="0"/>
                <w:numId w:val="14"/>
              </w:numPr>
              <w:ind w:left="181" w:hanging="142"/>
              <w:rPr>
                <w:ins w:id="1278" w:author="Timo Kaskinen" w:date="2017-06-28T14:13:00Z"/>
              </w:rPr>
              <w:pPrChange w:id="1279" w:author="Timo Kaskinen" w:date="2017-06-28T14:13:00Z">
                <w:pPr/>
              </w:pPrChange>
            </w:pPr>
            <w:ins w:id="1280" w:author="Timo Kaskinen" w:date="2017-06-21T14:28:00Z">
              <w:r>
                <w:t xml:space="preserve">Määritettyyn lisätty myös rakenne kuvantamisen tutkimuksen </w:t>
              </w:r>
            </w:ins>
            <w:ins w:id="1281" w:author="Timo Kaskinen" w:date="2017-06-21T14:29:00Z">
              <w:r>
                <w:t>rakenteisille tiedoille</w:t>
              </w:r>
            </w:ins>
            <w:ins w:id="1282" w:author="Timo Kaskinen" w:date="2017-06-21T14:31:00Z">
              <w:r>
                <w:t xml:space="preserve"> (EKG tutkimuksen tiedot, jotka viedään Kanta kuva-arkistoon). Kyseiset rakenteet on </w:t>
              </w:r>
            </w:ins>
            <w:ins w:id="1283" w:author="Timo Kaskinen" w:date="2017-06-21T14:29:00Z">
              <w:r>
                <w:t>määritelty viitatussa määrittelyssä [8]</w:t>
              </w:r>
            </w:ins>
            <w:ins w:id="1284" w:author="Timo Kaskinen" w:date="2017-06-21T14:30:00Z">
              <w:r>
                <w:t xml:space="preserve"> – ko. tiedot </w:t>
              </w:r>
            </w:ins>
            <w:ins w:id="1285" w:author="Timo Kaskinen" w:date="2017-06-21T14:29:00Z">
              <w:r>
                <w:t>tule</w:t>
              </w:r>
            </w:ins>
            <w:ins w:id="1286" w:author="Timo Kaskinen" w:date="2017-06-21T14:31:00Z">
              <w:r>
                <w:t>vat</w:t>
              </w:r>
            </w:ins>
            <w:ins w:id="1287" w:author="Timo Kaskinen" w:date="2017-06-21T14:29:00Z">
              <w:r>
                <w:t xml:space="preserve"> tälle samalle asiakirjalle ENSIH näkymälle kuin muutkin </w:t>
              </w:r>
            </w:ins>
            <w:ins w:id="1288" w:author="Timo Kaskinen" w:date="2017-06-21T14:31:00Z">
              <w:r>
                <w:t>ensihoitokertomuksen tiedot</w:t>
              </w:r>
            </w:ins>
            <w:ins w:id="1289" w:author="Timo Kaskinen" w:date="2017-06-28T14:11:00Z">
              <w:r w:rsidR="0059370B">
                <w:t xml:space="preserve">. </w:t>
              </w:r>
            </w:ins>
          </w:p>
          <w:p w14:paraId="41279B9E" w14:textId="77777777" w:rsidR="002B1745" w:rsidRDefault="0059370B">
            <w:pPr>
              <w:numPr>
                <w:ilvl w:val="0"/>
                <w:numId w:val="14"/>
              </w:numPr>
              <w:ind w:left="181" w:hanging="142"/>
              <w:rPr>
                <w:ins w:id="1290" w:author="Timo Kaskinen" w:date="2017-06-28T14:14:00Z"/>
              </w:rPr>
              <w:pPrChange w:id="1291" w:author="Timo Kaskinen" w:date="2017-06-28T14:13:00Z">
                <w:pPr/>
              </w:pPrChange>
            </w:pPr>
            <w:ins w:id="1292" w:author="Timo Kaskinen" w:date="2017-06-28T14:11:00Z">
              <w:r>
                <w:lastRenderedPageBreak/>
                <w:t>Potilaan status osion entryissä muutettu observation.text viittausrakenteita ehdollisesti pakolliseksi (normaali arvojen mukaisia kirjauksia ei viedä näyttömuotoon määrittellyin osin).</w:t>
              </w:r>
            </w:ins>
          </w:p>
          <w:p w14:paraId="4E29A660" w14:textId="0BC26521" w:rsidR="0059370B" w:rsidRDefault="0059370B">
            <w:pPr>
              <w:numPr>
                <w:ilvl w:val="0"/>
                <w:numId w:val="14"/>
              </w:numPr>
              <w:ind w:left="181" w:hanging="142"/>
              <w:rPr>
                <w:ins w:id="1293" w:author="Timo Kaskinen" w:date="2017-06-21T14:23:00Z"/>
              </w:rPr>
              <w:pPrChange w:id="1294" w:author="Timo Kaskinen" w:date="2017-06-28T14:13:00Z">
                <w:pPr/>
              </w:pPrChange>
            </w:pPr>
            <w:ins w:id="1295" w:author="Timo Kaskinen" w:date="2017-06-28T14:14:00Z">
              <w:r>
                <w:t>Merkinnän tekijän tunnisteen rakenteeseen dokumentointu myös Terhikki-numero vaihtoehtona</w:t>
              </w:r>
            </w:ins>
          </w:p>
        </w:tc>
      </w:tr>
      <w:tr w:rsidR="0098587C" w14:paraId="7A9844ED" w14:textId="77777777" w:rsidTr="00622161">
        <w:trPr>
          <w:ins w:id="1296" w:author="Timo Kaskinen" w:date="2017-08-07T15:50:00Z"/>
        </w:trPr>
        <w:tc>
          <w:tcPr>
            <w:tcW w:w="988" w:type="dxa"/>
          </w:tcPr>
          <w:p w14:paraId="7A69C0D1" w14:textId="77777777" w:rsidR="0098587C" w:rsidRDefault="0098587C" w:rsidP="00A922DA">
            <w:pPr>
              <w:rPr>
                <w:ins w:id="1297" w:author="Timo Kaskinen" w:date="2017-08-07T15:50:00Z"/>
              </w:rPr>
            </w:pPr>
          </w:p>
        </w:tc>
        <w:tc>
          <w:tcPr>
            <w:tcW w:w="1559" w:type="dxa"/>
          </w:tcPr>
          <w:p w14:paraId="46171CC5" w14:textId="26770681" w:rsidR="0098587C" w:rsidRDefault="0098587C" w:rsidP="00A922DA">
            <w:pPr>
              <w:rPr>
                <w:ins w:id="1298" w:author="Timo Kaskinen" w:date="2017-08-07T15:50:00Z"/>
              </w:rPr>
            </w:pPr>
            <w:ins w:id="1299" w:author="Timo Kaskinen" w:date="2017-08-07T15:50:00Z">
              <w:r>
                <w:t>8.8.2017</w:t>
              </w:r>
            </w:ins>
          </w:p>
        </w:tc>
        <w:tc>
          <w:tcPr>
            <w:tcW w:w="1276" w:type="dxa"/>
          </w:tcPr>
          <w:p w14:paraId="7FB77B5E" w14:textId="77777777" w:rsidR="0098587C" w:rsidRDefault="0098587C" w:rsidP="00A922DA">
            <w:pPr>
              <w:rPr>
                <w:ins w:id="1300" w:author="Timo Kaskinen" w:date="2017-08-07T15:50:00Z"/>
              </w:rPr>
            </w:pPr>
          </w:p>
        </w:tc>
        <w:tc>
          <w:tcPr>
            <w:tcW w:w="5386" w:type="dxa"/>
          </w:tcPr>
          <w:p w14:paraId="3D04C221" w14:textId="39BDC398" w:rsidR="000F529D" w:rsidRDefault="0098587C">
            <w:pPr>
              <w:ind w:left="39"/>
              <w:rPr>
                <w:ins w:id="1301" w:author="Timo Kaskinen" w:date="2017-08-07T15:50:00Z"/>
              </w:rPr>
              <w:pPrChange w:id="1302" w:author="Timo Kaskinen" w:date="2017-09-27T10:32:00Z">
                <w:pPr>
                  <w:numPr>
                    <w:numId w:val="14"/>
                  </w:numPr>
                  <w:ind w:left="181" w:hanging="142"/>
                </w:pPr>
              </w:pPrChange>
            </w:pPr>
            <w:ins w:id="1303" w:author="Timo Kaskinen" w:date="2017-08-07T15:51:00Z">
              <w:r>
                <w:t>Muutettu otsikkokoodi</w:t>
              </w:r>
            </w:ins>
            <w:ins w:id="1304" w:author="Timo Kaskinen" w:date="2017-08-07T15:52:00Z">
              <w:r>
                <w:t>stovastaavuutta</w:t>
              </w:r>
            </w:ins>
            <w:ins w:id="1305" w:author="Timo Kaskinen" w:date="2017-08-07T15:51:00Z">
              <w:r>
                <w:t xml:space="preserve"> Hoidon syy j</w:t>
              </w:r>
            </w:ins>
            <w:ins w:id="1306" w:author="Timo Kaskinen" w:date="2017-08-07T15:52:00Z">
              <w:r>
                <w:t>ä kiireellisyys- osiossa. Lisätty koodiston oid Hoidon syyn pääryhmä- tiedolle.</w:t>
              </w:r>
            </w:ins>
            <w:ins w:id="1307" w:author="Timo Kaskinen" w:date="2017-09-27T10:33:00Z">
              <w:r w:rsidR="000F529D">
                <w:t xml:space="preserve"> Versio HL7 </w:t>
              </w:r>
            </w:ins>
            <w:ins w:id="1308" w:author="Timo Kaskinen" w:date="2017-09-27T10:34:00Z">
              <w:r w:rsidR="000F529D">
                <w:t>teknisen komitean</w:t>
              </w:r>
            </w:ins>
            <w:ins w:id="1309" w:author="Timo Kaskinen" w:date="2017-09-27T10:33:00Z">
              <w:r w:rsidR="000F529D">
                <w:t xml:space="preserve"> hyväksymiskäsittelyyn.</w:t>
              </w:r>
            </w:ins>
          </w:p>
        </w:tc>
      </w:tr>
      <w:tr w:rsidR="000F529D" w14:paraId="410A592F" w14:textId="77777777" w:rsidTr="00622161">
        <w:trPr>
          <w:ins w:id="1310" w:author="Timo Kaskinen" w:date="2017-09-27T10:32:00Z"/>
        </w:trPr>
        <w:tc>
          <w:tcPr>
            <w:tcW w:w="988" w:type="dxa"/>
          </w:tcPr>
          <w:p w14:paraId="0B9E64AD" w14:textId="77777777" w:rsidR="000F529D" w:rsidRDefault="000F529D" w:rsidP="00A922DA">
            <w:pPr>
              <w:rPr>
                <w:ins w:id="1311" w:author="Timo Kaskinen" w:date="2017-09-27T10:32:00Z"/>
              </w:rPr>
            </w:pPr>
          </w:p>
        </w:tc>
        <w:tc>
          <w:tcPr>
            <w:tcW w:w="1559" w:type="dxa"/>
          </w:tcPr>
          <w:p w14:paraId="5688E87C" w14:textId="09A4EC53" w:rsidR="000F529D" w:rsidRDefault="000F529D" w:rsidP="00A922DA">
            <w:pPr>
              <w:rPr>
                <w:ins w:id="1312" w:author="Timo Kaskinen" w:date="2017-09-27T10:32:00Z"/>
              </w:rPr>
            </w:pPr>
            <w:ins w:id="1313" w:author="Timo Kaskinen" w:date="2017-09-27T10:32:00Z">
              <w:r>
                <w:t>28.9.2017</w:t>
              </w:r>
            </w:ins>
          </w:p>
        </w:tc>
        <w:tc>
          <w:tcPr>
            <w:tcW w:w="1276" w:type="dxa"/>
          </w:tcPr>
          <w:p w14:paraId="5D4BBA42" w14:textId="77777777" w:rsidR="000F529D" w:rsidRDefault="000F529D" w:rsidP="00A922DA">
            <w:pPr>
              <w:rPr>
                <w:ins w:id="1314" w:author="Timo Kaskinen" w:date="2017-09-27T10:32:00Z"/>
              </w:rPr>
            </w:pPr>
          </w:p>
        </w:tc>
        <w:tc>
          <w:tcPr>
            <w:tcW w:w="5386" w:type="dxa"/>
          </w:tcPr>
          <w:p w14:paraId="2F3D0726" w14:textId="77777777" w:rsidR="000F529D" w:rsidRDefault="000F529D" w:rsidP="000F529D">
            <w:pPr>
              <w:ind w:left="39"/>
              <w:rPr>
                <w:ins w:id="1315" w:author="Timo Kaskinen" w:date="2017-09-27T10:33:00Z"/>
              </w:rPr>
            </w:pPr>
            <w:ins w:id="1316" w:author="Timo Kaskinen" w:date="2017-09-27T10:32:00Z">
              <w:r>
                <w:t>Julkaisuversio</w:t>
              </w:r>
            </w:ins>
            <w:ins w:id="1317" w:author="Timo Kaskinen" w:date="2017-09-27T10:33:00Z">
              <w:r>
                <w:t>. Tehty seuraavat tarkennukset:</w:t>
              </w:r>
            </w:ins>
          </w:p>
          <w:p w14:paraId="26802AD5" w14:textId="77777777" w:rsidR="000F529D" w:rsidRDefault="000F529D">
            <w:pPr>
              <w:pStyle w:val="Luettelokappale"/>
              <w:numPr>
                <w:ilvl w:val="0"/>
                <w:numId w:val="15"/>
              </w:numPr>
              <w:rPr>
                <w:ins w:id="1318" w:author="Timo Kaskinen" w:date="2017-09-27T10:37:00Z"/>
              </w:rPr>
              <w:pPrChange w:id="1319" w:author="Timo Kaskinen" w:date="2017-09-27T10:33:00Z">
                <w:pPr>
                  <w:ind w:left="39"/>
                </w:pPr>
              </w:pPrChange>
            </w:pPr>
            <w:ins w:id="1320" w:author="Timo Kaskinen" w:date="2017-09-27T10:34:00Z">
              <w:r>
                <w:t>Haltikin nimi muutettu Valtion tieto- ja viestintätekniikkakeskuks</w:t>
              </w:r>
            </w:ins>
            <w:ins w:id="1321" w:author="Timo Kaskinen" w:date="2017-09-27T10:35:00Z">
              <w:r>
                <w:t xml:space="preserve">eksi ja lisätty </w:t>
              </w:r>
            </w:ins>
            <w:ins w:id="1322" w:author="Timo Kaskinen" w:date="2017-09-27T10:36:00Z">
              <w:r>
                <w:t>oid-juuri TUVEn P-tunnukselle</w:t>
              </w:r>
            </w:ins>
          </w:p>
          <w:p w14:paraId="4559BFEC" w14:textId="77777777" w:rsidR="000F529D" w:rsidRDefault="000F529D">
            <w:pPr>
              <w:pStyle w:val="Luettelokappale"/>
              <w:numPr>
                <w:ilvl w:val="0"/>
                <w:numId w:val="15"/>
              </w:numPr>
              <w:rPr>
                <w:ins w:id="1323" w:author="Timo Kaskinen" w:date="2017-09-27T10:38:00Z"/>
              </w:rPr>
              <w:pPrChange w:id="1324" w:author="Timo Kaskinen" w:date="2017-09-27T10:33:00Z">
                <w:pPr>
                  <w:ind w:left="39"/>
                </w:pPr>
              </w:pPrChange>
            </w:pPr>
            <w:ins w:id="1325" w:author="Timo Kaskinen" w:date="2017-09-27T10:37:00Z">
              <w:r>
                <w:t>Korjattu luvussa 3.7.1.Hoito-ohjeen anta</w:t>
              </w:r>
            </w:ins>
            <w:ins w:id="1326" w:author="Timo Kaskinen" w:date="2017-09-27T10:38:00Z">
              <w:r>
                <w:t>jan nimi kohtaa sekä korjattu yksi siirtymälinkitys</w:t>
              </w:r>
            </w:ins>
          </w:p>
          <w:p w14:paraId="3D354E51" w14:textId="38919DA6" w:rsidR="000F529D" w:rsidRDefault="000F529D">
            <w:pPr>
              <w:rPr>
                <w:ins w:id="1327" w:author="Timo Kaskinen" w:date="2017-09-27T10:32:00Z"/>
              </w:rPr>
              <w:pPrChange w:id="1328" w:author="Timo Kaskinen" w:date="2017-09-27T10:38:00Z">
                <w:pPr>
                  <w:ind w:left="39"/>
                </w:pPr>
              </w:pPrChange>
            </w:pPr>
          </w:p>
        </w:tc>
      </w:tr>
    </w:tbl>
    <w:p w14:paraId="5F3C06F6" w14:textId="77777777" w:rsidR="00362D75" w:rsidRDefault="00362D75" w:rsidP="00362D75"/>
    <w:p w14:paraId="1CE3EA27" w14:textId="0D892453" w:rsidR="00362D75" w:rsidRDefault="00362D75" w:rsidP="00362D75">
      <w:r>
        <w:t>S&amp;P, Salivirta &amp; Partners: Timo Kaskinen, Marko Jalonen ja Jarkko Närvänen</w:t>
      </w:r>
    </w:p>
    <w:p w14:paraId="553EC72E" w14:textId="77777777" w:rsidR="003F68E5" w:rsidRPr="007E4641" w:rsidRDefault="003F68E5" w:rsidP="00AE0334"/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1D860" w14:textId="77777777" w:rsidR="00457F9C" w:rsidRDefault="00457F9C" w:rsidP="00AE0334">
      <w:r>
        <w:separator/>
      </w:r>
    </w:p>
  </w:endnote>
  <w:endnote w:type="continuationSeparator" w:id="0">
    <w:p w14:paraId="679D7F0C" w14:textId="77777777" w:rsidR="00457F9C" w:rsidRDefault="00457F9C" w:rsidP="00AE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4C99EE2" w:rsidR="008F4944" w:rsidRDefault="008F4944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135411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8F4944" w:rsidRDefault="008F4944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58D15" w14:textId="77777777" w:rsidR="00457F9C" w:rsidRDefault="00457F9C" w:rsidP="00AE0334">
      <w:r>
        <w:separator/>
      </w:r>
    </w:p>
  </w:footnote>
  <w:footnote w:type="continuationSeparator" w:id="0">
    <w:p w14:paraId="0ABFA3B8" w14:textId="77777777" w:rsidR="00457F9C" w:rsidRDefault="00457F9C" w:rsidP="00AE0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9668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ook w:val="04A0" w:firstRow="1" w:lastRow="0" w:firstColumn="1" w:lastColumn="0" w:noHBand="0" w:noVBand="1"/>
    </w:tblPr>
    <w:tblGrid>
      <w:gridCol w:w="3451"/>
      <w:gridCol w:w="2649"/>
      <w:gridCol w:w="2196"/>
      <w:gridCol w:w="1372"/>
    </w:tblGrid>
    <w:tr w:rsidR="008F4944" w14:paraId="7A1F02BB" w14:textId="77777777" w:rsidTr="008F5278">
      <w:trPr>
        <w:trHeight w:val="449"/>
      </w:trPr>
      <w:tc>
        <w:tcPr>
          <w:tcW w:w="3573" w:type="dxa"/>
          <w:vMerge w:val="restart"/>
        </w:tcPr>
        <w:p w14:paraId="7A1F02B7" w14:textId="77777777" w:rsidR="008F4944" w:rsidRPr="006044D8" w:rsidRDefault="008F4944" w:rsidP="00AE0334">
          <w:pPr>
            <w:pStyle w:val="Yltunniste"/>
            <w:rPr>
              <w:color w:val="7F7F7F"/>
              <w:sz w:val="18"/>
            </w:rPr>
          </w:pPr>
          <w:r>
            <w:rPr>
              <w:noProof/>
              <w:lang w:eastAsia="fi-FI"/>
            </w:rPr>
            <w:drawing>
              <wp:anchor distT="0" distB="0" distL="114300" distR="114300" simplePos="0" relativeHeight="251670528" behindDoc="0" locked="0" layoutInCell="1" allowOverlap="1" wp14:anchorId="7A1F02C7" wp14:editId="7A1F02C8">
                <wp:simplePos x="0" y="0"/>
                <wp:positionH relativeFrom="column">
                  <wp:posOffset>793437</wp:posOffset>
                </wp:positionH>
                <wp:positionV relativeFrom="paragraph">
                  <wp:posOffset>78105</wp:posOffset>
                </wp:positionV>
                <wp:extent cx="1232452" cy="449619"/>
                <wp:effectExtent l="0" t="0" r="6350" b="7620"/>
                <wp:wrapNone/>
                <wp:docPr id="8" name="Kuv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KanTa_FI_RGB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2452" cy="449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7A1F02C9" wp14:editId="7A1F02CA">
                <wp:extent cx="676800" cy="604800"/>
                <wp:effectExtent l="0" t="0" r="9525" b="5080"/>
                <wp:docPr id="9" name="Kuva 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7A1F02B8" w14:textId="3929248D" w:rsidR="008F4944" w:rsidRPr="008F5278" w:rsidRDefault="008F4944" w:rsidP="00B75273">
          <w:pPr>
            <w:pStyle w:val="Yltunniste"/>
          </w:pPr>
          <w:r w:rsidRPr="008F5278">
            <w:t>Ensihoi</w:t>
          </w:r>
          <w:r>
            <w:t>tokertomus</w:t>
          </w:r>
          <w:r w:rsidRPr="008F5278">
            <w:t xml:space="preserve"> CDA</w:t>
          </w:r>
        </w:p>
      </w:tc>
      <w:tc>
        <w:tcPr>
          <w:tcW w:w="1985" w:type="dxa"/>
        </w:tcPr>
        <w:p w14:paraId="7A1F02B9" w14:textId="574CCC90" w:rsidR="008F4944" w:rsidRPr="008F5278" w:rsidRDefault="008F4944" w:rsidP="00AE0334">
          <w:pPr>
            <w:pStyle w:val="Yltunniste"/>
          </w:pPr>
          <w:r w:rsidRPr="008F5278">
            <w:t>Versio</w:t>
          </w:r>
          <w:r>
            <w:t xml:space="preserve">: </w:t>
          </w:r>
          <w:r w:rsidR="00457F9C">
            <w:fldChar w:fldCharType="begin"/>
          </w:r>
          <w:r w:rsidR="00457F9C">
            <w:instrText xml:space="preserve"> DOCPROPERTY  Versio  \* MERGEFORMAT </w:instrText>
          </w:r>
          <w:r w:rsidR="00457F9C">
            <w:fldChar w:fldCharType="separate"/>
          </w:r>
          <w:ins w:id="3" w:author="Timo Kaskinen" w:date="2017-06-20T15:00:00Z">
            <w:r>
              <w:t>1.10</w:t>
            </w:r>
          </w:ins>
          <w:r w:rsidR="00457F9C">
            <w:fldChar w:fldCharType="end"/>
          </w:r>
        </w:p>
      </w:tc>
      <w:tc>
        <w:tcPr>
          <w:tcW w:w="1417" w:type="dxa"/>
        </w:tcPr>
        <w:p w14:paraId="7A1F02BA" w14:textId="514C0FC6" w:rsidR="008F4944" w:rsidRPr="008F5278" w:rsidRDefault="008F4944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135411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 w:rsidR="00457F9C">
            <w:fldChar w:fldCharType="begin"/>
          </w:r>
          <w:r w:rsidR="00457F9C">
            <w:instrText xml:space="preserve"> NUMPAGES   \* MERGEFORMAT </w:instrText>
          </w:r>
          <w:r w:rsidR="00457F9C">
            <w:fldChar w:fldCharType="separate"/>
          </w:r>
          <w:r w:rsidR="00135411">
            <w:rPr>
              <w:noProof/>
            </w:rPr>
            <w:t>85</w:t>
          </w:r>
          <w:r w:rsidR="00457F9C">
            <w:rPr>
              <w:noProof/>
            </w:rPr>
            <w:fldChar w:fldCharType="end"/>
          </w:r>
          <w:r w:rsidRPr="008F5278">
            <w:t>)</w:t>
          </w:r>
        </w:p>
      </w:tc>
    </w:tr>
    <w:tr w:rsidR="008F4944" w14:paraId="7A1F02C0" w14:textId="77777777" w:rsidTr="008F5278">
      <w:trPr>
        <w:trHeight w:val="449"/>
      </w:trPr>
      <w:tc>
        <w:tcPr>
          <w:tcW w:w="3573" w:type="dxa"/>
          <w:vMerge/>
        </w:tcPr>
        <w:p w14:paraId="7A1F02BC" w14:textId="77777777" w:rsidR="008F4944" w:rsidRPr="006044D8" w:rsidRDefault="008F4944" w:rsidP="00AE0334">
          <w:pPr>
            <w:pStyle w:val="Yltunniste"/>
          </w:pPr>
        </w:p>
      </w:tc>
      <w:tc>
        <w:tcPr>
          <w:tcW w:w="2693" w:type="dxa"/>
        </w:tcPr>
        <w:p w14:paraId="7A1F02BD" w14:textId="7BF76D4A" w:rsidR="008F4944" w:rsidRPr="008F5278" w:rsidRDefault="00457F9C" w:rsidP="00AE0334">
          <w:pPr>
            <w:pStyle w:val="Yltunniste"/>
          </w:pPr>
          <w:r>
            <w:fldChar w:fldCharType="begin"/>
          </w:r>
          <w:r>
            <w:instrText xml:space="preserve"> DOCPROPERTY  Pvm  \* MERGEFORMAT </w:instrText>
          </w:r>
          <w:r>
            <w:fldChar w:fldCharType="separate"/>
          </w:r>
          <w:ins w:id="4" w:author="Timo Kaskinen" w:date="2017-09-27T10:22:00Z">
            <w:r w:rsidR="008F4944">
              <w:t>28.9.2017</w:t>
            </w:r>
          </w:ins>
          <w:r>
            <w:fldChar w:fldCharType="end"/>
          </w:r>
        </w:p>
      </w:tc>
      <w:tc>
        <w:tcPr>
          <w:tcW w:w="1985" w:type="dxa"/>
        </w:tcPr>
        <w:p w14:paraId="7A1F02BE" w14:textId="059A504C" w:rsidR="008F4944" w:rsidRPr="008F5278" w:rsidRDefault="008F4944" w:rsidP="00AE0334">
          <w:pPr>
            <w:pStyle w:val="Yltunniste"/>
          </w:pPr>
          <w:r w:rsidRPr="008F5278">
            <w:t xml:space="preserve">OID: </w:t>
          </w:r>
          <w:r>
            <w:t xml:space="preserve"> </w:t>
          </w:r>
          <w:r w:rsidR="00457F9C">
            <w:fldChar w:fldCharType="begin"/>
          </w:r>
          <w:r w:rsidR="00457F9C">
            <w:instrText xml:space="preserve"> DOCPROPERTY  OID  \* MERGEFORMAT </w:instrText>
          </w:r>
          <w:r w:rsidR="00457F9C">
            <w:fldChar w:fldCharType="separate"/>
          </w:r>
          <w:ins w:id="5" w:author="Timo Kaskinen" w:date="2017-06-20T15:00:00Z">
            <w:r>
              <w:t>1.2.246.777.11.2017.7</w:t>
            </w:r>
          </w:ins>
          <w:r w:rsidR="00457F9C">
            <w:fldChar w:fldCharType="end"/>
          </w:r>
        </w:p>
      </w:tc>
      <w:tc>
        <w:tcPr>
          <w:tcW w:w="1417" w:type="dxa"/>
        </w:tcPr>
        <w:p w14:paraId="7A1F02BF" w14:textId="77777777" w:rsidR="008F4944" w:rsidRPr="008F5278" w:rsidRDefault="008F4944" w:rsidP="00AE0334">
          <w:pPr>
            <w:pStyle w:val="Yltunniste"/>
          </w:pPr>
        </w:p>
      </w:tc>
    </w:tr>
  </w:tbl>
  <w:p w14:paraId="7A1F02C1" w14:textId="77777777" w:rsidR="008F4944" w:rsidRDefault="008F4944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6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13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  <w:num w:numId="12">
    <w:abstractNumId w:val="9"/>
  </w:num>
  <w:num w:numId="13">
    <w:abstractNumId w:val="14"/>
  </w:num>
  <w:num w:numId="14">
    <w:abstractNumId w:val="1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imo Kaskinen">
    <w15:presenceInfo w15:providerId="None" w15:userId="Timo Kaskin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trackRevisions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93"/>
    <w:rsid w:val="000005E6"/>
    <w:rsid w:val="0000172F"/>
    <w:rsid w:val="00002279"/>
    <w:rsid w:val="00004D77"/>
    <w:rsid w:val="00006A0E"/>
    <w:rsid w:val="0001487F"/>
    <w:rsid w:val="00015D3F"/>
    <w:rsid w:val="00016871"/>
    <w:rsid w:val="00021940"/>
    <w:rsid w:val="00022FA9"/>
    <w:rsid w:val="000237BB"/>
    <w:rsid w:val="00031C03"/>
    <w:rsid w:val="0003425C"/>
    <w:rsid w:val="0003454B"/>
    <w:rsid w:val="00035EC6"/>
    <w:rsid w:val="0003634B"/>
    <w:rsid w:val="00043AA1"/>
    <w:rsid w:val="0004647E"/>
    <w:rsid w:val="00051F46"/>
    <w:rsid w:val="00056648"/>
    <w:rsid w:val="00056950"/>
    <w:rsid w:val="000655A0"/>
    <w:rsid w:val="00066334"/>
    <w:rsid w:val="00066AD5"/>
    <w:rsid w:val="000701D9"/>
    <w:rsid w:val="00073AEE"/>
    <w:rsid w:val="0007597A"/>
    <w:rsid w:val="000778BB"/>
    <w:rsid w:val="000809EF"/>
    <w:rsid w:val="00082524"/>
    <w:rsid w:val="00091CBE"/>
    <w:rsid w:val="00097C5F"/>
    <w:rsid w:val="000A2194"/>
    <w:rsid w:val="000A2228"/>
    <w:rsid w:val="000A4CA6"/>
    <w:rsid w:val="000B14D2"/>
    <w:rsid w:val="000B1BE8"/>
    <w:rsid w:val="000B1ED7"/>
    <w:rsid w:val="000B3D9A"/>
    <w:rsid w:val="000B7788"/>
    <w:rsid w:val="000C3F30"/>
    <w:rsid w:val="000C4C8D"/>
    <w:rsid w:val="000C6166"/>
    <w:rsid w:val="000C6EFC"/>
    <w:rsid w:val="000D2C72"/>
    <w:rsid w:val="000D69BD"/>
    <w:rsid w:val="000D6C05"/>
    <w:rsid w:val="000E1136"/>
    <w:rsid w:val="000E528F"/>
    <w:rsid w:val="000F3367"/>
    <w:rsid w:val="000F3F11"/>
    <w:rsid w:val="000F4018"/>
    <w:rsid w:val="000F529D"/>
    <w:rsid w:val="000F638A"/>
    <w:rsid w:val="0010330A"/>
    <w:rsid w:val="0010497A"/>
    <w:rsid w:val="00111FAA"/>
    <w:rsid w:val="0011306A"/>
    <w:rsid w:val="00122FAA"/>
    <w:rsid w:val="00123D3D"/>
    <w:rsid w:val="001242B4"/>
    <w:rsid w:val="00125567"/>
    <w:rsid w:val="00127578"/>
    <w:rsid w:val="00131C8D"/>
    <w:rsid w:val="00133376"/>
    <w:rsid w:val="00135411"/>
    <w:rsid w:val="001362A7"/>
    <w:rsid w:val="00136DD1"/>
    <w:rsid w:val="00140606"/>
    <w:rsid w:val="00142809"/>
    <w:rsid w:val="00142C1E"/>
    <w:rsid w:val="00144C5F"/>
    <w:rsid w:val="0014542E"/>
    <w:rsid w:val="00161F50"/>
    <w:rsid w:val="00162C57"/>
    <w:rsid w:val="00164CBE"/>
    <w:rsid w:val="00165E12"/>
    <w:rsid w:val="001667E4"/>
    <w:rsid w:val="001670F0"/>
    <w:rsid w:val="0016791E"/>
    <w:rsid w:val="00181274"/>
    <w:rsid w:val="00184A76"/>
    <w:rsid w:val="00186242"/>
    <w:rsid w:val="00191306"/>
    <w:rsid w:val="00192B7F"/>
    <w:rsid w:val="001A017B"/>
    <w:rsid w:val="001A3F9F"/>
    <w:rsid w:val="001A67A9"/>
    <w:rsid w:val="001B1DE0"/>
    <w:rsid w:val="001B3F38"/>
    <w:rsid w:val="001B482D"/>
    <w:rsid w:val="001B7800"/>
    <w:rsid w:val="001C2607"/>
    <w:rsid w:val="001C47B6"/>
    <w:rsid w:val="001C7602"/>
    <w:rsid w:val="001D3997"/>
    <w:rsid w:val="001E3FB6"/>
    <w:rsid w:val="001E439F"/>
    <w:rsid w:val="001E5688"/>
    <w:rsid w:val="001F0C0D"/>
    <w:rsid w:val="001F142D"/>
    <w:rsid w:val="001F18F3"/>
    <w:rsid w:val="001F213E"/>
    <w:rsid w:val="001F2E9B"/>
    <w:rsid w:val="001F5D43"/>
    <w:rsid w:val="001F79FC"/>
    <w:rsid w:val="00201121"/>
    <w:rsid w:val="002163C7"/>
    <w:rsid w:val="0022467F"/>
    <w:rsid w:val="00225428"/>
    <w:rsid w:val="00227018"/>
    <w:rsid w:val="0022749D"/>
    <w:rsid w:val="0023337E"/>
    <w:rsid w:val="00234C6C"/>
    <w:rsid w:val="00235AA8"/>
    <w:rsid w:val="002508F4"/>
    <w:rsid w:val="00254703"/>
    <w:rsid w:val="0025651B"/>
    <w:rsid w:val="0025729C"/>
    <w:rsid w:val="00257CA1"/>
    <w:rsid w:val="00265E04"/>
    <w:rsid w:val="00270590"/>
    <w:rsid w:val="00271476"/>
    <w:rsid w:val="002714A9"/>
    <w:rsid w:val="00272E7C"/>
    <w:rsid w:val="002742D5"/>
    <w:rsid w:val="00274A61"/>
    <w:rsid w:val="00281921"/>
    <w:rsid w:val="00281E5B"/>
    <w:rsid w:val="002832D4"/>
    <w:rsid w:val="00283AD7"/>
    <w:rsid w:val="002847E1"/>
    <w:rsid w:val="00290193"/>
    <w:rsid w:val="00290ACB"/>
    <w:rsid w:val="00294D00"/>
    <w:rsid w:val="00297560"/>
    <w:rsid w:val="002A0AF6"/>
    <w:rsid w:val="002A49FA"/>
    <w:rsid w:val="002A573E"/>
    <w:rsid w:val="002A5F70"/>
    <w:rsid w:val="002A75A8"/>
    <w:rsid w:val="002B15F3"/>
    <w:rsid w:val="002B1745"/>
    <w:rsid w:val="002B3B7C"/>
    <w:rsid w:val="002B7043"/>
    <w:rsid w:val="002D61EA"/>
    <w:rsid w:val="002D7105"/>
    <w:rsid w:val="002E2618"/>
    <w:rsid w:val="002E612D"/>
    <w:rsid w:val="002E6379"/>
    <w:rsid w:val="002E72AF"/>
    <w:rsid w:val="002F1384"/>
    <w:rsid w:val="002F2106"/>
    <w:rsid w:val="002F3DC1"/>
    <w:rsid w:val="002F6A94"/>
    <w:rsid w:val="002F779C"/>
    <w:rsid w:val="00302044"/>
    <w:rsid w:val="00304084"/>
    <w:rsid w:val="0030641F"/>
    <w:rsid w:val="00306934"/>
    <w:rsid w:val="003113AD"/>
    <w:rsid w:val="00312BC3"/>
    <w:rsid w:val="00312C66"/>
    <w:rsid w:val="0031311F"/>
    <w:rsid w:val="00321980"/>
    <w:rsid w:val="00322594"/>
    <w:rsid w:val="00324B0E"/>
    <w:rsid w:val="00325933"/>
    <w:rsid w:val="003362F0"/>
    <w:rsid w:val="00342C80"/>
    <w:rsid w:val="00343C5F"/>
    <w:rsid w:val="00346969"/>
    <w:rsid w:val="00347415"/>
    <w:rsid w:val="00347463"/>
    <w:rsid w:val="0035685E"/>
    <w:rsid w:val="00362D75"/>
    <w:rsid w:val="00370659"/>
    <w:rsid w:val="00370F58"/>
    <w:rsid w:val="0037208F"/>
    <w:rsid w:val="00372172"/>
    <w:rsid w:val="00372593"/>
    <w:rsid w:val="00374075"/>
    <w:rsid w:val="0038271E"/>
    <w:rsid w:val="00382EF8"/>
    <w:rsid w:val="0038334A"/>
    <w:rsid w:val="00390ACC"/>
    <w:rsid w:val="003A16B6"/>
    <w:rsid w:val="003B2B82"/>
    <w:rsid w:val="003B4455"/>
    <w:rsid w:val="003C538D"/>
    <w:rsid w:val="003C5DEA"/>
    <w:rsid w:val="003C73F5"/>
    <w:rsid w:val="003E1B8C"/>
    <w:rsid w:val="003E2ADD"/>
    <w:rsid w:val="003F3233"/>
    <w:rsid w:val="003F5756"/>
    <w:rsid w:val="003F6337"/>
    <w:rsid w:val="003F68E5"/>
    <w:rsid w:val="00400C56"/>
    <w:rsid w:val="004033E1"/>
    <w:rsid w:val="00404E6A"/>
    <w:rsid w:val="0040598B"/>
    <w:rsid w:val="00406D7B"/>
    <w:rsid w:val="00412639"/>
    <w:rsid w:val="00416440"/>
    <w:rsid w:val="00420C47"/>
    <w:rsid w:val="004269C1"/>
    <w:rsid w:val="004319A6"/>
    <w:rsid w:val="00431BE3"/>
    <w:rsid w:val="00431FF3"/>
    <w:rsid w:val="004327C9"/>
    <w:rsid w:val="004343FC"/>
    <w:rsid w:val="00435B1E"/>
    <w:rsid w:val="00440466"/>
    <w:rsid w:val="004428C6"/>
    <w:rsid w:val="0045146C"/>
    <w:rsid w:val="00455102"/>
    <w:rsid w:val="004555FD"/>
    <w:rsid w:val="004558D2"/>
    <w:rsid w:val="00457F9C"/>
    <w:rsid w:val="004600D5"/>
    <w:rsid w:val="00463EB3"/>
    <w:rsid w:val="00464D66"/>
    <w:rsid w:val="00473BF8"/>
    <w:rsid w:val="004743A3"/>
    <w:rsid w:val="00475815"/>
    <w:rsid w:val="004761EA"/>
    <w:rsid w:val="0047766A"/>
    <w:rsid w:val="004801B6"/>
    <w:rsid w:val="00482CB7"/>
    <w:rsid w:val="00485FA2"/>
    <w:rsid w:val="004877C3"/>
    <w:rsid w:val="00487841"/>
    <w:rsid w:val="00494F16"/>
    <w:rsid w:val="00496766"/>
    <w:rsid w:val="004A1055"/>
    <w:rsid w:val="004A3C71"/>
    <w:rsid w:val="004A7264"/>
    <w:rsid w:val="004A73A8"/>
    <w:rsid w:val="004A7B80"/>
    <w:rsid w:val="004B20EF"/>
    <w:rsid w:val="004B295A"/>
    <w:rsid w:val="004B2D3C"/>
    <w:rsid w:val="004B668F"/>
    <w:rsid w:val="004B7264"/>
    <w:rsid w:val="004C295C"/>
    <w:rsid w:val="004C297B"/>
    <w:rsid w:val="004C6386"/>
    <w:rsid w:val="004C7A92"/>
    <w:rsid w:val="004D159D"/>
    <w:rsid w:val="004D1A7B"/>
    <w:rsid w:val="004D40A9"/>
    <w:rsid w:val="004D63D3"/>
    <w:rsid w:val="004E1743"/>
    <w:rsid w:val="004E22ED"/>
    <w:rsid w:val="004E4B5A"/>
    <w:rsid w:val="004F1795"/>
    <w:rsid w:val="004F1F39"/>
    <w:rsid w:val="004F22C5"/>
    <w:rsid w:val="004F5D17"/>
    <w:rsid w:val="005007B2"/>
    <w:rsid w:val="005051B5"/>
    <w:rsid w:val="00507552"/>
    <w:rsid w:val="005137B0"/>
    <w:rsid w:val="00516C1E"/>
    <w:rsid w:val="00522AEC"/>
    <w:rsid w:val="0053479D"/>
    <w:rsid w:val="005439B3"/>
    <w:rsid w:val="00544FAB"/>
    <w:rsid w:val="005507B1"/>
    <w:rsid w:val="00550D8B"/>
    <w:rsid w:val="00551C13"/>
    <w:rsid w:val="005572FB"/>
    <w:rsid w:val="005578E4"/>
    <w:rsid w:val="00557B9F"/>
    <w:rsid w:val="00567C0E"/>
    <w:rsid w:val="00570E97"/>
    <w:rsid w:val="00571243"/>
    <w:rsid w:val="00572458"/>
    <w:rsid w:val="00572756"/>
    <w:rsid w:val="00573485"/>
    <w:rsid w:val="00576808"/>
    <w:rsid w:val="0057701C"/>
    <w:rsid w:val="00583965"/>
    <w:rsid w:val="00586377"/>
    <w:rsid w:val="00587C17"/>
    <w:rsid w:val="0059370B"/>
    <w:rsid w:val="005957A3"/>
    <w:rsid w:val="00597E69"/>
    <w:rsid w:val="005A7ED7"/>
    <w:rsid w:val="005B5816"/>
    <w:rsid w:val="005B6084"/>
    <w:rsid w:val="005B7BF1"/>
    <w:rsid w:val="005C051F"/>
    <w:rsid w:val="005C08F5"/>
    <w:rsid w:val="005C40CB"/>
    <w:rsid w:val="005D08C3"/>
    <w:rsid w:val="005D58BF"/>
    <w:rsid w:val="005E0F0B"/>
    <w:rsid w:val="005E2106"/>
    <w:rsid w:val="005E58B7"/>
    <w:rsid w:val="005E60FB"/>
    <w:rsid w:val="005F21BD"/>
    <w:rsid w:val="005F3B38"/>
    <w:rsid w:val="005F5FE5"/>
    <w:rsid w:val="005F68A5"/>
    <w:rsid w:val="00600C35"/>
    <w:rsid w:val="00602CFC"/>
    <w:rsid w:val="006044D8"/>
    <w:rsid w:val="00604526"/>
    <w:rsid w:val="006046A0"/>
    <w:rsid w:val="00605A2C"/>
    <w:rsid w:val="00605CE5"/>
    <w:rsid w:val="00613291"/>
    <w:rsid w:val="00615700"/>
    <w:rsid w:val="00615D47"/>
    <w:rsid w:val="00617909"/>
    <w:rsid w:val="006212E2"/>
    <w:rsid w:val="00622161"/>
    <w:rsid w:val="00623F47"/>
    <w:rsid w:val="00626155"/>
    <w:rsid w:val="00627373"/>
    <w:rsid w:val="00627942"/>
    <w:rsid w:val="00627BD5"/>
    <w:rsid w:val="00630668"/>
    <w:rsid w:val="006340EE"/>
    <w:rsid w:val="0063465E"/>
    <w:rsid w:val="006352A6"/>
    <w:rsid w:val="00635A82"/>
    <w:rsid w:val="00641295"/>
    <w:rsid w:val="00641845"/>
    <w:rsid w:val="00645513"/>
    <w:rsid w:val="0064712D"/>
    <w:rsid w:val="00647715"/>
    <w:rsid w:val="0065252E"/>
    <w:rsid w:val="00657336"/>
    <w:rsid w:val="00657918"/>
    <w:rsid w:val="0066427A"/>
    <w:rsid w:val="006648A4"/>
    <w:rsid w:val="00664E03"/>
    <w:rsid w:val="00673D07"/>
    <w:rsid w:val="006743E0"/>
    <w:rsid w:val="006857DC"/>
    <w:rsid w:val="006912D1"/>
    <w:rsid w:val="006926EC"/>
    <w:rsid w:val="00694DB0"/>
    <w:rsid w:val="00697029"/>
    <w:rsid w:val="006A0813"/>
    <w:rsid w:val="006A14B9"/>
    <w:rsid w:val="006A2CD3"/>
    <w:rsid w:val="006A33D6"/>
    <w:rsid w:val="006A4DF8"/>
    <w:rsid w:val="006A530A"/>
    <w:rsid w:val="006B018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6CAB"/>
    <w:rsid w:val="006E30A1"/>
    <w:rsid w:val="006E71F7"/>
    <w:rsid w:val="006F10E6"/>
    <w:rsid w:val="006F1DB0"/>
    <w:rsid w:val="006F522A"/>
    <w:rsid w:val="006F66D1"/>
    <w:rsid w:val="006F78FD"/>
    <w:rsid w:val="006F7BAF"/>
    <w:rsid w:val="00707831"/>
    <w:rsid w:val="0071162D"/>
    <w:rsid w:val="00716392"/>
    <w:rsid w:val="00716B5A"/>
    <w:rsid w:val="0072747D"/>
    <w:rsid w:val="0073059A"/>
    <w:rsid w:val="00736BB9"/>
    <w:rsid w:val="00737045"/>
    <w:rsid w:val="0074128A"/>
    <w:rsid w:val="00744089"/>
    <w:rsid w:val="0074439F"/>
    <w:rsid w:val="007464FF"/>
    <w:rsid w:val="00750DFC"/>
    <w:rsid w:val="00754D15"/>
    <w:rsid w:val="007607DF"/>
    <w:rsid w:val="00762F55"/>
    <w:rsid w:val="007642CE"/>
    <w:rsid w:val="00766275"/>
    <w:rsid w:val="00766B33"/>
    <w:rsid w:val="0077012B"/>
    <w:rsid w:val="00770C6A"/>
    <w:rsid w:val="007710E7"/>
    <w:rsid w:val="007736F2"/>
    <w:rsid w:val="00773BBF"/>
    <w:rsid w:val="0079106D"/>
    <w:rsid w:val="00791B3C"/>
    <w:rsid w:val="0079309D"/>
    <w:rsid w:val="007944FD"/>
    <w:rsid w:val="007A6790"/>
    <w:rsid w:val="007B3623"/>
    <w:rsid w:val="007B554A"/>
    <w:rsid w:val="007B62FD"/>
    <w:rsid w:val="007B6CFE"/>
    <w:rsid w:val="007C474F"/>
    <w:rsid w:val="007C503B"/>
    <w:rsid w:val="007C79A5"/>
    <w:rsid w:val="007D2314"/>
    <w:rsid w:val="007D6FB3"/>
    <w:rsid w:val="007E0492"/>
    <w:rsid w:val="007E0AC1"/>
    <w:rsid w:val="007E3CAD"/>
    <w:rsid w:val="007E4641"/>
    <w:rsid w:val="007E78D9"/>
    <w:rsid w:val="0080598B"/>
    <w:rsid w:val="00812ADD"/>
    <w:rsid w:val="00815A0E"/>
    <w:rsid w:val="008168F8"/>
    <w:rsid w:val="00820174"/>
    <w:rsid w:val="00821A11"/>
    <w:rsid w:val="00821FDA"/>
    <w:rsid w:val="0082235A"/>
    <w:rsid w:val="0082643A"/>
    <w:rsid w:val="008340A4"/>
    <w:rsid w:val="00840369"/>
    <w:rsid w:val="00845A10"/>
    <w:rsid w:val="00845B1F"/>
    <w:rsid w:val="00846640"/>
    <w:rsid w:val="008514A6"/>
    <w:rsid w:val="008530A1"/>
    <w:rsid w:val="008558FE"/>
    <w:rsid w:val="00857C9E"/>
    <w:rsid w:val="0086308F"/>
    <w:rsid w:val="00863132"/>
    <w:rsid w:val="008706C8"/>
    <w:rsid w:val="00871518"/>
    <w:rsid w:val="00874661"/>
    <w:rsid w:val="00877A83"/>
    <w:rsid w:val="008852BB"/>
    <w:rsid w:val="00886D49"/>
    <w:rsid w:val="008933C4"/>
    <w:rsid w:val="0089347A"/>
    <w:rsid w:val="00897FD4"/>
    <w:rsid w:val="008A4C9E"/>
    <w:rsid w:val="008A5820"/>
    <w:rsid w:val="008B0BAD"/>
    <w:rsid w:val="008B0D65"/>
    <w:rsid w:val="008B167F"/>
    <w:rsid w:val="008B1D3A"/>
    <w:rsid w:val="008B2C10"/>
    <w:rsid w:val="008B7D88"/>
    <w:rsid w:val="008C0441"/>
    <w:rsid w:val="008C20B8"/>
    <w:rsid w:val="008C322F"/>
    <w:rsid w:val="008C54AB"/>
    <w:rsid w:val="008D274F"/>
    <w:rsid w:val="008E671A"/>
    <w:rsid w:val="008F124C"/>
    <w:rsid w:val="008F3B0B"/>
    <w:rsid w:val="008F4944"/>
    <w:rsid w:val="008F4C0C"/>
    <w:rsid w:val="008F4E46"/>
    <w:rsid w:val="008F5278"/>
    <w:rsid w:val="008F5AC8"/>
    <w:rsid w:val="008F7074"/>
    <w:rsid w:val="00900490"/>
    <w:rsid w:val="009011F0"/>
    <w:rsid w:val="00902B59"/>
    <w:rsid w:val="00904856"/>
    <w:rsid w:val="009160CD"/>
    <w:rsid w:val="009171B7"/>
    <w:rsid w:val="00917D82"/>
    <w:rsid w:val="00920DD0"/>
    <w:rsid w:val="00922028"/>
    <w:rsid w:val="0092342C"/>
    <w:rsid w:val="0092749F"/>
    <w:rsid w:val="00927DBF"/>
    <w:rsid w:val="00930B8A"/>
    <w:rsid w:val="00930E79"/>
    <w:rsid w:val="009315BE"/>
    <w:rsid w:val="00931847"/>
    <w:rsid w:val="00934705"/>
    <w:rsid w:val="00935431"/>
    <w:rsid w:val="0094022E"/>
    <w:rsid w:val="00940561"/>
    <w:rsid w:val="00944596"/>
    <w:rsid w:val="00945EE8"/>
    <w:rsid w:val="00951251"/>
    <w:rsid w:val="0095153D"/>
    <w:rsid w:val="0095276F"/>
    <w:rsid w:val="009556DB"/>
    <w:rsid w:val="00955A28"/>
    <w:rsid w:val="00955C52"/>
    <w:rsid w:val="00956F51"/>
    <w:rsid w:val="009620FA"/>
    <w:rsid w:val="00962A31"/>
    <w:rsid w:val="009705F9"/>
    <w:rsid w:val="00970E53"/>
    <w:rsid w:val="009777AC"/>
    <w:rsid w:val="00977AA1"/>
    <w:rsid w:val="0098016F"/>
    <w:rsid w:val="009850F2"/>
    <w:rsid w:val="0098587C"/>
    <w:rsid w:val="00991D2A"/>
    <w:rsid w:val="00991F6D"/>
    <w:rsid w:val="00994BA1"/>
    <w:rsid w:val="0099777F"/>
    <w:rsid w:val="009A0497"/>
    <w:rsid w:val="009A1D6E"/>
    <w:rsid w:val="009A5B7C"/>
    <w:rsid w:val="009A788F"/>
    <w:rsid w:val="009B1A6B"/>
    <w:rsid w:val="009C2FE0"/>
    <w:rsid w:val="009C3BC6"/>
    <w:rsid w:val="009C3D1E"/>
    <w:rsid w:val="009C7FBF"/>
    <w:rsid w:val="009D034E"/>
    <w:rsid w:val="009D701B"/>
    <w:rsid w:val="009D74B3"/>
    <w:rsid w:val="009D7A4D"/>
    <w:rsid w:val="009E0566"/>
    <w:rsid w:val="009E0997"/>
    <w:rsid w:val="009E0F7C"/>
    <w:rsid w:val="009E1FD4"/>
    <w:rsid w:val="009E2DEE"/>
    <w:rsid w:val="009E7314"/>
    <w:rsid w:val="009F1D20"/>
    <w:rsid w:val="009F4F9D"/>
    <w:rsid w:val="00A00505"/>
    <w:rsid w:val="00A0119F"/>
    <w:rsid w:val="00A04C90"/>
    <w:rsid w:val="00A10151"/>
    <w:rsid w:val="00A12E8F"/>
    <w:rsid w:val="00A15BE7"/>
    <w:rsid w:val="00A217DC"/>
    <w:rsid w:val="00A23265"/>
    <w:rsid w:val="00A26EAF"/>
    <w:rsid w:val="00A32448"/>
    <w:rsid w:val="00A34223"/>
    <w:rsid w:val="00A347BD"/>
    <w:rsid w:val="00A424A9"/>
    <w:rsid w:val="00A42D1A"/>
    <w:rsid w:val="00A442DB"/>
    <w:rsid w:val="00A503B9"/>
    <w:rsid w:val="00A5358B"/>
    <w:rsid w:val="00A54CC9"/>
    <w:rsid w:val="00A556AC"/>
    <w:rsid w:val="00A556D8"/>
    <w:rsid w:val="00A613AA"/>
    <w:rsid w:val="00A61DB3"/>
    <w:rsid w:val="00A65B70"/>
    <w:rsid w:val="00A70F3A"/>
    <w:rsid w:val="00A730B9"/>
    <w:rsid w:val="00A736B8"/>
    <w:rsid w:val="00A75A99"/>
    <w:rsid w:val="00A769FA"/>
    <w:rsid w:val="00A77493"/>
    <w:rsid w:val="00A81EEB"/>
    <w:rsid w:val="00A82438"/>
    <w:rsid w:val="00A83F1E"/>
    <w:rsid w:val="00A878B7"/>
    <w:rsid w:val="00A907E1"/>
    <w:rsid w:val="00A922DA"/>
    <w:rsid w:val="00A9353A"/>
    <w:rsid w:val="00AA15CB"/>
    <w:rsid w:val="00AA6169"/>
    <w:rsid w:val="00AA690C"/>
    <w:rsid w:val="00AA6EAF"/>
    <w:rsid w:val="00AA726A"/>
    <w:rsid w:val="00AB26B7"/>
    <w:rsid w:val="00AB2878"/>
    <w:rsid w:val="00AB4182"/>
    <w:rsid w:val="00AB4D04"/>
    <w:rsid w:val="00AB7293"/>
    <w:rsid w:val="00AC0525"/>
    <w:rsid w:val="00AC2AFB"/>
    <w:rsid w:val="00AC4E00"/>
    <w:rsid w:val="00AC5596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F2394"/>
    <w:rsid w:val="00AF2A4F"/>
    <w:rsid w:val="00AF2B8E"/>
    <w:rsid w:val="00AF3788"/>
    <w:rsid w:val="00AF6A17"/>
    <w:rsid w:val="00AF7976"/>
    <w:rsid w:val="00AF7D3B"/>
    <w:rsid w:val="00B037A2"/>
    <w:rsid w:val="00B05317"/>
    <w:rsid w:val="00B06A75"/>
    <w:rsid w:val="00B07D08"/>
    <w:rsid w:val="00B10470"/>
    <w:rsid w:val="00B116B3"/>
    <w:rsid w:val="00B128B0"/>
    <w:rsid w:val="00B148BA"/>
    <w:rsid w:val="00B161DC"/>
    <w:rsid w:val="00B16B8F"/>
    <w:rsid w:val="00B21042"/>
    <w:rsid w:val="00B25E6F"/>
    <w:rsid w:val="00B26A3E"/>
    <w:rsid w:val="00B27969"/>
    <w:rsid w:val="00B27B9D"/>
    <w:rsid w:val="00B33E27"/>
    <w:rsid w:val="00B35FBD"/>
    <w:rsid w:val="00B40575"/>
    <w:rsid w:val="00B40A95"/>
    <w:rsid w:val="00B40E2A"/>
    <w:rsid w:val="00B42197"/>
    <w:rsid w:val="00B4244F"/>
    <w:rsid w:val="00B44714"/>
    <w:rsid w:val="00B46E85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7554"/>
    <w:rsid w:val="00B70561"/>
    <w:rsid w:val="00B71359"/>
    <w:rsid w:val="00B75273"/>
    <w:rsid w:val="00B76291"/>
    <w:rsid w:val="00B92998"/>
    <w:rsid w:val="00B92BB9"/>
    <w:rsid w:val="00B93B3E"/>
    <w:rsid w:val="00B9421A"/>
    <w:rsid w:val="00B94D52"/>
    <w:rsid w:val="00B96EF4"/>
    <w:rsid w:val="00B9750C"/>
    <w:rsid w:val="00BA0F53"/>
    <w:rsid w:val="00BA49BA"/>
    <w:rsid w:val="00BB0D12"/>
    <w:rsid w:val="00BB4A27"/>
    <w:rsid w:val="00BC488B"/>
    <w:rsid w:val="00BC4BF8"/>
    <w:rsid w:val="00BD4D2D"/>
    <w:rsid w:val="00BD5F65"/>
    <w:rsid w:val="00BD6AA1"/>
    <w:rsid w:val="00BE05C1"/>
    <w:rsid w:val="00BE28A8"/>
    <w:rsid w:val="00BE4940"/>
    <w:rsid w:val="00BE4ECA"/>
    <w:rsid w:val="00BE503E"/>
    <w:rsid w:val="00BE5C3A"/>
    <w:rsid w:val="00BF08B2"/>
    <w:rsid w:val="00BF597E"/>
    <w:rsid w:val="00C00E6C"/>
    <w:rsid w:val="00C0288B"/>
    <w:rsid w:val="00C05593"/>
    <w:rsid w:val="00C15E0B"/>
    <w:rsid w:val="00C21A03"/>
    <w:rsid w:val="00C223EA"/>
    <w:rsid w:val="00C22574"/>
    <w:rsid w:val="00C228B3"/>
    <w:rsid w:val="00C27661"/>
    <w:rsid w:val="00C27EF8"/>
    <w:rsid w:val="00C3415A"/>
    <w:rsid w:val="00C430AB"/>
    <w:rsid w:val="00C43C3F"/>
    <w:rsid w:val="00C500C4"/>
    <w:rsid w:val="00C51DBD"/>
    <w:rsid w:val="00C5435B"/>
    <w:rsid w:val="00C72F52"/>
    <w:rsid w:val="00C73714"/>
    <w:rsid w:val="00C829B9"/>
    <w:rsid w:val="00C83436"/>
    <w:rsid w:val="00C83913"/>
    <w:rsid w:val="00C8484C"/>
    <w:rsid w:val="00C85F72"/>
    <w:rsid w:val="00C86F18"/>
    <w:rsid w:val="00C875F4"/>
    <w:rsid w:val="00C90F56"/>
    <w:rsid w:val="00C937F7"/>
    <w:rsid w:val="00C95A55"/>
    <w:rsid w:val="00C976E6"/>
    <w:rsid w:val="00CA12F5"/>
    <w:rsid w:val="00CA3786"/>
    <w:rsid w:val="00CC0372"/>
    <w:rsid w:val="00CC1ACD"/>
    <w:rsid w:val="00CD1C3D"/>
    <w:rsid w:val="00CD6B77"/>
    <w:rsid w:val="00CD6CF4"/>
    <w:rsid w:val="00CE03BF"/>
    <w:rsid w:val="00CE13BB"/>
    <w:rsid w:val="00CE354C"/>
    <w:rsid w:val="00CF0736"/>
    <w:rsid w:val="00CF1444"/>
    <w:rsid w:val="00CF1E56"/>
    <w:rsid w:val="00CF6CC9"/>
    <w:rsid w:val="00D00C4C"/>
    <w:rsid w:val="00D024F4"/>
    <w:rsid w:val="00D040A2"/>
    <w:rsid w:val="00D105C9"/>
    <w:rsid w:val="00D129EF"/>
    <w:rsid w:val="00D136BF"/>
    <w:rsid w:val="00D217DA"/>
    <w:rsid w:val="00D21A59"/>
    <w:rsid w:val="00D23BA6"/>
    <w:rsid w:val="00D3076A"/>
    <w:rsid w:val="00D35BBD"/>
    <w:rsid w:val="00D42425"/>
    <w:rsid w:val="00D44A92"/>
    <w:rsid w:val="00D4579D"/>
    <w:rsid w:val="00D471B2"/>
    <w:rsid w:val="00D4733D"/>
    <w:rsid w:val="00D51759"/>
    <w:rsid w:val="00D51B65"/>
    <w:rsid w:val="00D560A6"/>
    <w:rsid w:val="00D609D6"/>
    <w:rsid w:val="00D63C25"/>
    <w:rsid w:val="00D63C53"/>
    <w:rsid w:val="00D67561"/>
    <w:rsid w:val="00D75F5A"/>
    <w:rsid w:val="00D80EC3"/>
    <w:rsid w:val="00D81662"/>
    <w:rsid w:val="00D8584C"/>
    <w:rsid w:val="00D85ACB"/>
    <w:rsid w:val="00D86634"/>
    <w:rsid w:val="00D87401"/>
    <w:rsid w:val="00D9056F"/>
    <w:rsid w:val="00D91A16"/>
    <w:rsid w:val="00D93180"/>
    <w:rsid w:val="00D94444"/>
    <w:rsid w:val="00D9461D"/>
    <w:rsid w:val="00D949CA"/>
    <w:rsid w:val="00D96111"/>
    <w:rsid w:val="00D96B95"/>
    <w:rsid w:val="00D9736E"/>
    <w:rsid w:val="00DA085D"/>
    <w:rsid w:val="00DA1410"/>
    <w:rsid w:val="00DA3DEE"/>
    <w:rsid w:val="00DA3FC1"/>
    <w:rsid w:val="00DA5720"/>
    <w:rsid w:val="00DA5A9B"/>
    <w:rsid w:val="00DA7C45"/>
    <w:rsid w:val="00DA7D59"/>
    <w:rsid w:val="00DB0144"/>
    <w:rsid w:val="00DB2464"/>
    <w:rsid w:val="00DB2734"/>
    <w:rsid w:val="00DB7DE2"/>
    <w:rsid w:val="00DC1F3F"/>
    <w:rsid w:val="00DD2FF7"/>
    <w:rsid w:val="00DD55F5"/>
    <w:rsid w:val="00DE0C58"/>
    <w:rsid w:val="00DE54CD"/>
    <w:rsid w:val="00DF2B7C"/>
    <w:rsid w:val="00DF38CB"/>
    <w:rsid w:val="00E01E2F"/>
    <w:rsid w:val="00E03F23"/>
    <w:rsid w:val="00E10234"/>
    <w:rsid w:val="00E20490"/>
    <w:rsid w:val="00E2656D"/>
    <w:rsid w:val="00E369F4"/>
    <w:rsid w:val="00E44CB0"/>
    <w:rsid w:val="00E56705"/>
    <w:rsid w:val="00E61C6F"/>
    <w:rsid w:val="00E6214E"/>
    <w:rsid w:val="00E6220D"/>
    <w:rsid w:val="00E63460"/>
    <w:rsid w:val="00E634BD"/>
    <w:rsid w:val="00E6480D"/>
    <w:rsid w:val="00E672A4"/>
    <w:rsid w:val="00E6750F"/>
    <w:rsid w:val="00E7372B"/>
    <w:rsid w:val="00E74B37"/>
    <w:rsid w:val="00E7746D"/>
    <w:rsid w:val="00E77750"/>
    <w:rsid w:val="00E87720"/>
    <w:rsid w:val="00E90DCF"/>
    <w:rsid w:val="00E94A6F"/>
    <w:rsid w:val="00E94EC9"/>
    <w:rsid w:val="00E97025"/>
    <w:rsid w:val="00EA055B"/>
    <w:rsid w:val="00EA747C"/>
    <w:rsid w:val="00EB07F8"/>
    <w:rsid w:val="00EB083F"/>
    <w:rsid w:val="00EB4ED6"/>
    <w:rsid w:val="00EB5DDB"/>
    <w:rsid w:val="00EB64E0"/>
    <w:rsid w:val="00EC093B"/>
    <w:rsid w:val="00EC111A"/>
    <w:rsid w:val="00EC1D4C"/>
    <w:rsid w:val="00EC3926"/>
    <w:rsid w:val="00EC4F3D"/>
    <w:rsid w:val="00ED5195"/>
    <w:rsid w:val="00ED5E4E"/>
    <w:rsid w:val="00ED612D"/>
    <w:rsid w:val="00ED794B"/>
    <w:rsid w:val="00EE2388"/>
    <w:rsid w:val="00EE3674"/>
    <w:rsid w:val="00EE4AD7"/>
    <w:rsid w:val="00EE546C"/>
    <w:rsid w:val="00EF31C6"/>
    <w:rsid w:val="00EF4D93"/>
    <w:rsid w:val="00F01282"/>
    <w:rsid w:val="00F018C1"/>
    <w:rsid w:val="00F01CB4"/>
    <w:rsid w:val="00F0586D"/>
    <w:rsid w:val="00F10F68"/>
    <w:rsid w:val="00F12967"/>
    <w:rsid w:val="00F1442E"/>
    <w:rsid w:val="00F14767"/>
    <w:rsid w:val="00F158F4"/>
    <w:rsid w:val="00F1728B"/>
    <w:rsid w:val="00F173E2"/>
    <w:rsid w:val="00F30131"/>
    <w:rsid w:val="00F35BEC"/>
    <w:rsid w:val="00F429B4"/>
    <w:rsid w:val="00F42D90"/>
    <w:rsid w:val="00F47D3B"/>
    <w:rsid w:val="00F50252"/>
    <w:rsid w:val="00F53B63"/>
    <w:rsid w:val="00F55F46"/>
    <w:rsid w:val="00F57D50"/>
    <w:rsid w:val="00F6047E"/>
    <w:rsid w:val="00F6149D"/>
    <w:rsid w:val="00F61F47"/>
    <w:rsid w:val="00F61F4D"/>
    <w:rsid w:val="00F62536"/>
    <w:rsid w:val="00F644E6"/>
    <w:rsid w:val="00F6608D"/>
    <w:rsid w:val="00F70101"/>
    <w:rsid w:val="00F70889"/>
    <w:rsid w:val="00F71716"/>
    <w:rsid w:val="00F8043E"/>
    <w:rsid w:val="00F8106D"/>
    <w:rsid w:val="00F82CF7"/>
    <w:rsid w:val="00F86BE5"/>
    <w:rsid w:val="00F87506"/>
    <w:rsid w:val="00F952C0"/>
    <w:rsid w:val="00F9603E"/>
    <w:rsid w:val="00FA2F92"/>
    <w:rsid w:val="00FA4CFF"/>
    <w:rsid w:val="00FA5765"/>
    <w:rsid w:val="00FB21AB"/>
    <w:rsid w:val="00FC4D8C"/>
    <w:rsid w:val="00FC65E4"/>
    <w:rsid w:val="00FD3170"/>
    <w:rsid w:val="00FD597B"/>
    <w:rsid w:val="00FF0C1B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C51DBD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styleId="Ratkaisematonmaininta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9ab4bf898fb675b7bc77a9010cef54ab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c6c0dffe83d22b43a2ace444793586e6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3758-63F9-44DB-8808-EE388BF14A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7EAB80-2947-45D3-AB55-743C03556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4B37F-0B9C-4561-9DD0-30B12D543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85</Pages>
  <Words>25158</Words>
  <Characters>203786</Characters>
  <Application>Microsoft Office Word</Application>
  <DocSecurity>0</DocSecurity>
  <Lines>1698</Lines>
  <Paragraphs>456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Timo Kaskinen</cp:lastModifiedBy>
  <cp:revision>24</cp:revision>
  <cp:lastPrinted>2015-10-27T12:19:00Z</cp:lastPrinted>
  <dcterms:created xsi:type="dcterms:W3CDTF">2017-06-19T08:47:00Z</dcterms:created>
  <dcterms:modified xsi:type="dcterms:W3CDTF">2017-09-27T07:55:00Z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1.10</vt:lpwstr>
  </property>
  <property fmtid="{D5CDD505-2E9C-101B-9397-08002B2CF9AE}" pid="3" name="Pvm">
    <vt:lpwstr>28.9.2017</vt:lpwstr>
  </property>
  <property fmtid="{D5CDD505-2E9C-101B-9397-08002B2CF9AE}" pid="4" name="OID">
    <vt:lpwstr>1.2.246.777.11.2017.7</vt:lpwstr>
  </property>
  <property fmtid="{D5CDD505-2E9C-101B-9397-08002B2CF9AE}" pid="5" name="ContentTypeId">
    <vt:lpwstr>0x010100D2F1D28CF028194B852A2A1685609D08</vt:lpwstr>
  </property>
</Properties>
</file>