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B" w14:textId="77777777" w:rsidR="00962A31" w:rsidRPr="00962A31" w:rsidRDefault="00962A31" w:rsidP="00962A31">
            <w:pPr>
              <w:pStyle w:val="Eivli"/>
              <w:rPr>
                <w:rFonts w:asciiTheme="majorHAnsi" w:eastAsiaTheme="majorEastAsia" w:hAnsiTheme="majorHAnsi" w:cstheme="majorBidi"/>
                <w:caps/>
                <w:sz w:val="20"/>
              </w:rPr>
            </w:pPr>
          </w:p>
          <w:p w14:paraId="7A1F014C" w14:textId="77777777" w:rsidR="007B62FD" w:rsidRDefault="00C500C4" w:rsidP="00962A31">
            <w:pPr>
              <w:pStyle w:val="Eivli"/>
              <w:rPr>
                <w:rFonts w:asciiTheme="majorHAnsi" w:eastAsiaTheme="majorEastAsia" w:hAnsiTheme="majorHAnsi" w:cstheme="majorBidi"/>
                <w:caps/>
              </w:rPr>
            </w:pPr>
            <w:r>
              <w:rPr>
                <w:noProof/>
                <w:lang w:eastAsia="fi-FI"/>
              </w:rPr>
              <w:drawing>
                <wp:anchor distT="0" distB="0" distL="114300" distR="114300" simplePos="0" relativeHeight="251659264" behindDoc="0" locked="0" layoutInCell="1" allowOverlap="1" wp14:anchorId="7A1F02AE" wp14:editId="7A1F02AF">
                  <wp:simplePos x="1037230" y="1296537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275200" cy="828000"/>
                  <wp:effectExtent l="0" t="0" r="0" b="0"/>
                  <wp:wrapNone/>
                  <wp:docPr id="4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anTa_FI_RGB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2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7A1F02B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 descr="HL7 Uus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L7 Uus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02DB32AE" w:rsidR="007B62FD" w:rsidRPr="00A00505" w:rsidRDefault="00A00505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del w:id="0" w:author="Timo Kaskinen" w:date="2016-03-22T09:40:00Z">
              <w:r w:rsidDel="006926EC">
                <w:rPr>
                  <w:rFonts w:ascii="Times New Roman" w:eastAsiaTheme="majorEastAsia" w:hAnsi="Times New Roman" w:cs="Times New Roman"/>
                  <w:b/>
                  <w:sz w:val="40"/>
                  <w:szCs w:val="44"/>
                </w:rPr>
                <w:delText xml:space="preserve">Ensihoidon </w:delText>
              </w:r>
            </w:del>
            <w:ins w:id="1" w:author="Timo Kaskinen" w:date="2016-03-22T09:40:00Z">
              <w:r w:rsidR="006926EC">
                <w:rPr>
                  <w:rFonts w:ascii="Times New Roman" w:eastAsiaTheme="majorEastAsia" w:hAnsi="Times New Roman" w:cs="Times New Roman"/>
                  <w:b/>
                  <w:sz w:val="40"/>
                  <w:szCs w:val="44"/>
                </w:rPr>
                <w:t>Ensi</w:t>
              </w:r>
            </w:ins>
            <w:ins w:id="2" w:author="Timo Kaskinen" w:date="2016-03-22T09:41:00Z">
              <w:r w:rsidR="006926EC">
                <w:rPr>
                  <w:rFonts w:ascii="Times New Roman" w:eastAsiaTheme="majorEastAsia" w:hAnsi="Times New Roman" w:cs="Times New Roman"/>
                  <w:b/>
                  <w:sz w:val="40"/>
                  <w:szCs w:val="44"/>
                </w:rPr>
                <w:t>hoito</w:t>
              </w:r>
            </w:ins>
            <w:ins w:id="3" w:author="Timo Kaskinen" w:date="2016-03-22T09:40:00Z">
              <w:r w:rsidR="006926EC">
                <w:rPr>
                  <w:rFonts w:ascii="Times New Roman" w:eastAsiaTheme="majorEastAsia" w:hAnsi="Times New Roman" w:cs="Times New Roman"/>
                  <w:b/>
                  <w:sz w:val="40"/>
                  <w:szCs w:val="44"/>
                </w:rPr>
                <w:t xml:space="preserve">kertomus </w:t>
              </w:r>
            </w:ins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554B1D1B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Versio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ins w:id="4" w:author="Timo Kaskinen" w:date="2016-02-24T19:01:00Z">
              <w:r w:rsidR="009C3BC6">
                <w:rPr>
                  <w:rFonts w:ascii="Times New Roman" w:hAnsi="Times New Roman" w:cs="Times New Roman"/>
                  <w:b/>
                  <w:sz w:val="32"/>
                  <w:szCs w:val="32"/>
                </w:rPr>
                <w:t>1.00</w:t>
              </w:r>
            </w:ins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19BC5DCD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Pvm  \* MERGEFORMAT </w:instrTex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ins w:id="5" w:author="Timo Kaskinen" w:date="2016-03-23T14:53:00Z">
              <w:r w:rsidR="00B75273">
                <w:rPr>
                  <w:rFonts w:ascii="Times New Roman" w:hAnsi="Times New Roman" w:cs="Times New Roman"/>
                  <w:b/>
                  <w:sz w:val="32"/>
                  <w:szCs w:val="32"/>
                </w:rPr>
                <w:t>31.3.2016</w:t>
              </w:r>
            </w:ins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03DA2EC3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ins w:id="6" w:author="Timo Kaskinen" w:date="2016-02-24T19:01:00Z">
              <w:r w:rsidR="009C3BC6">
                <w:rPr>
                  <w:rFonts w:ascii="Times New Roman" w:hAnsi="Times New Roman" w:cs="Times New Roman"/>
                  <w:b/>
                  <w:sz w:val="32"/>
                  <w:szCs w:val="32"/>
                </w:rPr>
                <w:t>1.2.246.777.11.2016.1</w:t>
              </w:r>
            </w:ins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p w14:paraId="7A1F017A" w14:textId="77777777" w:rsidR="00AE0D2A" w:rsidRDefault="00AB4182" w:rsidP="00AE0334">
      <w:r w:rsidRPr="00BB0D12">
        <w:lastRenderedPageBreak/>
        <w:t>SISÄLLYSLUETTELO</w:t>
      </w:r>
    </w:p>
    <w:p w14:paraId="040747DD" w14:textId="77777777" w:rsidR="00362D75" w:rsidRPr="00B75273" w:rsidRDefault="00362D75" w:rsidP="00AE0334">
      <w:pPr>
        <w:rPr>
          <w:sz w:val="14"/>
          <w:rPrChange w:id="12" w:author="Timo Kaskinen" w:date="2016-03-23T14:55:00Z">
            <w:rPr/>
          </w:rPrChange>
        </w:rPr>
      </w:pPr>
    </w:p>
    <w:p w14:paraId="178ED425" w14:textId="77777777" w:rsidR="002163C7" w:rsidRDefault="006D0B5A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r>
        <w:fldChar w:fldCharType="begin"/>
      </w:r>
      <w:r>
        <w:instrText xml:space="preserve"> TOC \o "1-8" \h \z \u </w:instrText>
      </w:r>
      <w:r>
        <w:fldChar w:fldCharType="separate"/>
      </w:r>
      <w:hyperlink w:anchor="_Toc446509185" w:history="1">
        <w:r w:rsidR="002163C7" w:rsidRPr="00823FBB">
          <w:rPr>
            <w:rStyle w:val="Hyperlinkki"/>
            <w:noProof/>
          </w:rPr>
          <w:t>1</w:t>
        </w:r>
        <w:r w:rsidR="002163C7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JOHDANTO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_Toc446509185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</w:t>
        </w:r>
        <w:r w:rsidR="002163C7">
          <w:rPr>
            <w:noProof/>
            <w:webHidden/>
          </w:rPr>
          <w:fldChar w:fldCharType="end"/>
        </w:r>
      </w:hyperlink>
    </w:p>
    <w:p w14:paraId="5D6D60E3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86" w:history="1">
        <w:r w:rsidR="002163C7" w:rsidRPr="00823FBB">
          <w:rPr>
            <w:rStyle w:val="Hyperlinkki"/>
            <w:noProof/>
          </w:rPr>
          <w:t>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Työn tausta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_Toc446509186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</w:t>
        </w:r>
        <w:r w:rsidR="002163C7">
          <w:rPr>
            <w:noProof/>
            <w:webHidden/>
          </w:rPr>
          <w:fldChar w:fldCharType="end"/>
        </w:r>
      </w:hyperlink>
    </w:p>
    <w:p w14:paraId="482ACF50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87" w:history="1">
        <w:r w:rsidR="002163C7" w:rsidRPr="00823FBB">
          <w:rPr>
            <w:rStyle w:val="Hyperlinkki"/>
            <w:noProof/>
          </w:rPr>
          <w:t>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Määrittelyn tavoite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_Toc446509187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</w:t>
        </w:r>
        <w:r w:rsidR="002163C7">
          <w:rPr>
            <w:noProof/>
            <w:webHidden/>
          </w:rPr>
          <w:fldChar w:fldCharType="end"/>
        </w:r>
      </w:hyperlink>
    </w:p>
    <w:p w14:paraId="2D600AA7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88" w:history="1">
        <w:r w:rsidR="002163C7" w:rsidRPr="00823FBB">
          <w:rPr>
            <w:rStyle w:val="Hyperlinkki"/>
            <w:noProof/>
          </w:rPr>
          <w:t>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Tietosisältömäärittely ja kenttäkoodisto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_Toc446509188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</w:t>
        </w:r>
        <w:r w:rsidR="002163C7">
          <w:rPr>
            <w:noProof/>
            <w:webHidden/>
          </w:rPr>
          <w:fldChar w:fldCharType="end"/>
        </w:r>
      </w:hyperlink>
    </w:p>
    <w:p w14:paraId="5885734C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89" w:history="1">
        <w:r w:rsidR="002163C7" w:rsidRPr="00823FBB">
          <w:rPr>
            <w:rStyle w:val="Hyperlinkki"/>
            <w:noProof/>
          </w:rPr>
          <w:t>1.4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Käytetty notaatio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_Toc446509189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</w:t>
        </w:r>
        <w:r w:rsidR="002163C7">
          <w:rPr>
            <w:noProof/>
            <w:webHidden/>
          </w:rPr>
          <w:fldChar w:fldCharType="end"/>
        </w:r>
      </w:hyperlink>
    </w:p>
    <w:p w14:paraId="12A50128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90" w:history="1">
        <w:r w:rsidR="002163C7" w:rsidRPr="00823FBB">
          <w:rPr>
            <w:rStyle w:val="Hyperlinkki"/>
            <w:noProof/>
          </w:rPr>
          <w:t>1.5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Viitatut määrittelyt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9</w:t>
        </w:r>
        <w:r w:rsidR="002163C7">
          <w:rPr>
            <w:noProof/>
            <w:webHidden/>
          </w:rPr>
          <w:fldChar w:fldCharType="end"/>
        </w:r>
      </w:hyperlink>
    </w:p>
    <w:p w14:paraId="5F2A0723" w14:textId="77777777" w:rsidR="002163C7" w:rsidRDefault="003436CD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46509191" w:history="1">
        <w:r w:rsidR="002163C7" w:rsidRPr="00823FBB">
          <w:rPr>
            <w:rStyle w:val="Hyperlinkki"/>
            <w:noProof/>
          </w:rPr>
          <w:t>2</w:t>
        </w:r>
        <w:r w:rsidR="002163C7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ENSIHOITOKERTOMUKSEN ASIAKIRJARAKENNE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11</w:t>
        </w:r>
        <w:r w:rsidR="002163C7">
          <w:rPr>
            <w:noProof/>
            <w:webHidden/>
          </w:rPr>
          <w:fldChar w:fldCharType="end"/>
        </w:r>
      </w:hyperlink>
    </w:p>
    <w:p w14:paraId="6A60BEFA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92" w:history="1">
        <w:r w:rsidR="002163C7" w:rsidRPr="00823FBB">
          <w:rPr>
            <w:rStyle w:val="Hyperlinkki"/>
            <w:noProof/>
          </w:rPr>
          <w:t>2.1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Perusrakenne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11</w:t>
        </w:r>
        <w:r w:rsidR="002163C7">
          <w:rPr>
            <w:noProof/>
            <w:webHidden/>
          </w:rPr>
          <w:fldChar w:fldCharType="end"/>
        </w:r>
      </w:hyperlink>
    </w:p>
    <w:p w14:paraId="1C8B60ED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93" w:history="1">
        <w:r w:rsidR="002163C7" w:rsidRPr="00823FBB">
          <w:rPr>
            <w:rStyle w:val="Hyperlinkki"/>
            <w:noProof/>
          </w:rPr>
          <w:t>2.2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Header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16</w:t>
        </w:r>
        <w:r w:rsidR="002163C7">
          <w:rPr>
            <w:noProof/>
            <w:webHidden/>
          </w:rPr>
          <w:fldChar w:fldCharType="end"/>
        </w:r>
      </w:hyperlink>
    </w:p>
    <w:p w14:paraId="2A12315A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94" w:history="1">
        <w:r w:rsidR="002163C7" w:rsidRPr="00823FBB">
          <w:rPr>
            <w:rStyle w:val="Hyperlinkki"/>
            <w:noProof/>
          </w:rPr>
          <w:t>2.3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Ensihoitokertomus – näkymä/merkintä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16</w:t>
        </w:r>
        <w:r w:rsidR="002163C7">
          <w:rPr>
            <w:noProof/>
            <w:webHidden/>
          </w:rPr>
          <w:fldChar w:fldCharType="end"/>
        </w:r>
      </w:hyperlink>
    </w:p>
    <w:p w14:paraId="16FC0797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95" w:history="1">
        <w:r w:rsidR="002163C7" w:rsidRPr="00823FBB">
          <w:rPr>
            <w:rStyle w:val="Hyperlinkki"/>
            <w:noProof/>
          </w:rPr>
          <w:t>2.4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Ensihoitokertomuksen välitallennus potilastiedon arkistoon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18</w:t>
        </w:r>
        <w:r w:rsidR="002163C7">
          <w:rPr>
            <w:noProof/>
            <w:webHidden/>
          </w:rPr>
          <w:fldChar w:fldCharType="end"/>
        </w:r>
      </w:hyperlink>
    </w:p>
    <w:p w14:paraId="5DBBE0AE" w14:textId="77777777" w:rsidR="002163C7" w:rsidRDefault="003436CD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46509196" w:history="1">
        <w:r w:rsidR="002163C7" w:rsidRPr="00823FBB">
          <w:rPr>
            <w:rStyle w:val="Hyperlinkki"/>
            <w:noProof/>
          </w:rPr>
          <w:t>3</w:t>
        </w:r>
        <w:r w:rsidR="002163C7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ENSIHOITOKERTOMUKSEN TIETORYHMÄT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20</w:t>
        </w:r>
        <w:r w:rsidR="002163C7">
          <w:rPr>
            <w:noProof/>
            <w:webHidden/>
          </w:rPr>
          <w:fldChar w:fldCharType="end"/>
        </w:r>
      </w:hyperlink>
    </w:p>
    <w:p w14:paraId="0BA74F3A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97" w:history="1">
        <w:r w:rsidR="002163C7" w:rsidRPr="00823FBB">
          <w:rPr>
            <w:rStyle w:val="Hyperlinkki"/>
            <w:noProof/>
          </w:rPr>
          <w:t>3.1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Ensihoitotehtävän perustiedot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20</w:t>
        </w:r>
        <w:r w:rsidR="002163C7">
          <w:rPr>
            <w:noProof/>
            <w:webHidden/>
          </w:rPr>
          <w:fldChar w:fldCharType="end"/>
        </w:r>
      </w:hyperlink>
    </w:p>
    <w:p w14:paraId="2C9719A5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98" w:history="1">
        <w:r w:rsidR="002163C7" w:rsidRPr="00823FBB">
          <w:rPr>
            <w:rStyle w:val="Hyperlinkki"/>
            <w:noProof/>
          </w:rPr>
          <w:t>3.1.1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Ensihoitotehtävän perustiedot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20</w:t>
        </w:r>
        <w:r w:rsidR="002163C7">
          <w:rPr>
            <w:noProof/>
            <w:webHidden/>
          </w:rPr>
          <w:fldChar w:fldCharType="end"/>
        </w:r>
      </w:hyperlink>
    </w:p>
    <w:p w14:paraId="3BBFA3E9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99" w:history="1">
        <w:r w:rsidR="002163C7" w:rsidRPr="00823FBB">
          <w:rPr>
            <w:rStyle w:val="Hyperlinkki"/>
            <w:noProof/>
          </w:rPr>
          <w:t>3.1.1.1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Tehtävänumero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21</w:t>
        </w:r>
        <w:r w:rsidR="002163C7">
          <w:rPr>
            <w:noProof/>
            <w:webHidden/>
          </w:rPr>
          <w:fldChar w:fldCharType="end"/>
        </w:r>
      </w:hyperlink>
    </w:p>
    <w:p w14:paraId="41FFFABC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0" w:history="1">
        <w:r w:rsidR="002163C7" w:rsidRPr="00823FBB">
          <w:rPr>
            <w:rStyle w:val="Hyperlinkki"/>
            <w:noProof/>
          </w:rPr>
          <w:t>3.1.1.1.1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Tehtävän antaja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21</w:t>
        </w:r>
        <w:r w:rsidR="002163C7">
          <w:rPr>
            <w:noProof/>
            <w:webHidden/>
          </w:rPr>
          <w:fldChar w:fldCharType="end"/>
        </w:r>
      </w:hyperlink>
    </w:p>
    <w:p w14:paraId="1442D704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1" w:history="1">
        <w:r w:rsidR="002163C7" w:rsidRPr="00823FBB">
          <w:rPr>
            <w:rStyle w:val="Hyperlinkki"/>
            <w:noProof/>
          </w:rPr>
          <w:t>3.1.1.1.2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Puhelun kytkeytyminen 112-järjestelmään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22</w:t>
        </w:r>
        <w:r w:rsidR="002163C7">
          <w:rPr>
            <w:noProof/>
            <w:webHidden/>
          </w:rPr>
          <w:fldChar w:fldCharType="end"/>
        </w:r>
      </w:hyperlink>
    </w:p>
    <w:p w14:paraId="633F6A53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2" w:history="1">
        <w:r w:rsidR="002163C7" w:rsidRPr="00823FBB">
          <w:rPr>
            <w:rStyle w:val="Hyperlinkki"/>
            <w:noProof/>
          </w:rPr>
          <w:t>3.1.1.1.3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112-puhelun alku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22</w:t>
        </w:r>
        <w:r w:rsidR="002163C7">
          <w:rPr>
            <w:noProof/>
            <w:webHidden/>
          </w:rPr>
          <w:fldChar w:fldCharType="end"/>
        </w:r>
      </w:hyperlink>
    </w:p>
    <w:p w14:paraId="12DEE2FF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3" w:history="1">
        <w:r w:rsidR="002163C7" w:rsidRPr="00823FBB">
          <w:rPr>
            <w:rStyle w:val="Hyperlinkki"/>
            <w:noProof/>
          </w:rPr>
          <w:t>3.1.1.2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Kohteen osoite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22</w:t>
        </w:r>
        <w:r w:rsidR="002163C7">
          <w:rPr>
            <w:noProof/>
            <w:webHidden/>
          </w:rPr>
          <w:fldChar w:fldCharType="end"/>
        </w:r>
      </w:hyperlink>
    </w:p>
    <w:p w14:paraId="0BB7193F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4" w:history="1">
        <w:r w:rsidR="002163C7" w:rsidRPr="00823FBB">
          <w:rPr>
            <w:rStyle w:val="Hyperlinkki"/>
            <w:noProof/>
          </w:rPr>
          <w:t>3.1.1.3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Kohteen kuvaus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22</w:t>
        </w:r>
        <w:r w:rsidR="002163C7">
          <w:rPr>
            <w:noProof/>
            <w:webHidden/>
          </w:rPr>
          <w:fldChar w:fldCharType="end"/>
        </w:r>
      </w:hyperlink>
    </w:p>
    <w:p w14:paraId="0A5039BE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5" w:history="1">
        <w:r w:rsidR="002163C7" w:rsidRPr="00823FBB">
          <w:rPr>
            <w:rStyle w:val="Hyperlinkki"/>
            <w:noProof/>
          </w:rPr>
          <w:t>3.1.1.4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Potilasmäärän luokka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23</w:t>
        </w:r>
        <w:r w:rsidR="002163C7">
          <w:rPr>
            <w:noProof/>
            <w:webHidden/>
          </w:rPr>
          <w:fldChar w:fldCharType="end"/>
        </w:r>
      </w:hyperlink>
    </w:p>
    <w:p w14:paraId="42C3D5CF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6" w:history="1">
        <w:r w:rsidR="002163C7" w:rsidRPr="00823FBB">
          <w:rPr>
            <w:rStyle w:val="Hyperlinkki"/>
            <w:noProof/>
          </w:rPr>
          <w:t>3.2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Ensihoitopalvelun yksikkö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23</w:t>
        </w:r>
        <w:r w:rsidR="002163C7">
          <w:rPr>
            <w:noProof/>
            <w:webHidden/>
          </w:rPr>
          <w:fldChar w:fldCharType="end"/>
        </w:r>
      </w:hyperlink>
    </w:p>
    <w:p w14:paraId="6DEE5158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7" w:history="1">
        <w:r w:rsidR="002163C7" w:rsidRPr="00823FBB">
          <w:rPr>
            <w:rStyle w:val="Hyperlinkki"/>
            <w:noProof/>
          </w:rPr>
          <w:t>3.2.1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Ensihoitopalvelun yksikkö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23</w:t>
        </w:r>
        <w:r w:rsidR="002163C7">
          <w:rPr>
            <w:noProof/>
            <w:webHidden/>
          </w:rPr>
          <w:fldChar w:fldCharType="end"/>
        </w:r>
      </w:hyperlink>
    </w:p>
    <w:p w14:paraId="6AB3936E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8" w:history="1">
        <w:r w:rsidR="002163C7" w:rsidRPr="00823FBB">
          <w:rPr>
            <w:rStyle w:val="Hyperlinkki"/>
            <w:noProof/>
          </w:rPr>
          <w:t>3.2.1.1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Yksikön kutsutunnus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24</w:t>
        </w:r>
        <w:r w:rsidR="002163C7">
          <w:rPr>
            <w:noProof/>
            <w:webHidden/>
          </w:rPr>
          <w:fldChar w:fldCharType="end"/>
        </w:r>
      </w:hyperlink>
    </w:p>
    <w:p w14:paraId="062BC38C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9" w:history="1">
        <w:r w:rsidR="002163C7" w:rsidRPr="00823FBB">
          <w:rPr>
            <w:rStyle w:val="Hyperlinkki"/>
            <w:noProof/>
          </w:rPr>
          <w:t>3.2.1.2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Ensihoitoyksikön jäsenet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24</w:t>
        </w:r>
        <w:r w:rsidR="002163C7">
          <w:rPr>
            <w:noProof/>
            <w:webHidden/>
          </w:rPr>
          <w:fldChar w:fldCharType="end"/>
        </w:r>
      </w:hyperlink>
    </w:p>
    <w:p w14:paraId="57F98A81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0" w:history="1">
        <w:r w:rsidR="002163C7" w:rsidRPr="00823FBB">
          <w:rPr>
            <w:rStyle w:val="Hyperlinkki"/>
            <w:noProof/>
          </w:rPr>
          <w:t>3.2.1.2.1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Rooli ensihoitotehtävän aikana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24</w:t>
        </w:r>
        <w:r w:rsidR="002163C7">
          <w:rPr>
            <w:noProof/>
            <w:webHidden/>
          </w:rPr>
          <w:fldChar w:fldCharType="end"/>
        </w:r>
      </w:hyperlink>
    </w:p>
    <w:p w14:paraId="1B435CFE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1" w:history="1">
        <w:r w:rsidR="002163C7" w:rsidRPr="00823FBB">
          <w:rPr>
            <w:rStyle w:val="Hyperlinkki"/>
            <w:noProof/>
          </w:rPr>
          <w:t>3.2.1.3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Ensihoitoyksikön tehtävätiedot, ajat ja viiveet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25</w:t>
        </w:r>
        <w:r w:rsidR="002163C7">
          <w:rPr>
            <w:noProof/>
            <w:webHidden/>
          </w:rPr>
          <w:fldChar w:fldCharType="end"/>
        </w:r>
      </w:hyperlink>
    </w:p>
    <w:p w14:paraId="025345DB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2" w:history="1">
        <w:r w:rsidR="002163C7" w:rsidRPr="00823FBB">
          <w:rPr>
            <w:rStyle w:val="Hyperlinkki"/>
            <w:noProof/>
          </w:rPr>
          <w:t>3.2.1.3.1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Tehtäväkoodi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26</w:t>
        </w:r>
        <w:r w:rsidR="002163C7">
          <w:rPr>
            <w:noProof/>
            <w:webHidden/>
          </w:rPr>
          <w:fldChar w:fldCharType="end"/>
        </w:r>
      </w:hyperlink>
    </w:p>
    <w:p w14:paraId="4FABA445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3" w:history="1">
        <w:r w:rsidR="002163C7" w:rsidRPr="00823FBB">
          <w:rPr>
            <w:rStyle w:val="Hyperlinkki"/>
            <w:noProof/>
          </w:rPr>
          <w:t>3.2.1.3.2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Tehtäväkiireellisyys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26</w:t>
        </w:r>
        <w:r w:rsidR="002163C7">
          <w:rPr>
            <w:noProof/>
            <w:webHidden/>
          </w:rPr>
          <w:fldChar w:fldCharType="end"/>
        </w:r>
      </w:hyperlink>
    </w:p>
    <w:p w14:paraId="06C9D060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4" w:history="1">
        <w:r w:rsidR="002163C7" w:rsidRPr="00823FBB">
          <w:rPr>
            <w:rStyle w:val="Hyperlinkki"/>
            <w:noProof/>
          </w:rPr>
          <w:t>3.2.1.3.3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Yksikkö hälytetty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26</w:t>
        </w:r>
        <w:r w:rsidR="002163C7">
          <w:rPr>
            <w:noProof/>
            <w:webHidden/>
          </w:rPr>
          <w:fldChar w:fldCharType="end"/>
        </w:r>
      </w:hyperlink>
    </w:p>
    <w:p w14:paraId="074BAD2C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5" w:history="1">
        <w:r w:rsidR="002163C7" w:rsidRPr="00823FBB">
          <w:rPr>
            <w:rStyle w:val="Hyperlinkki"/>
            <w:noProof/>
          </w:rPr>
          <w:t>3.2.1.3.4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Tehtävä vastaanotettu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26</w:t>
        </w:r>
        <w:r w:rsidR="002163C7">
          <w:rPr>
            <w:noProof/>
            <w:webHidden/>
          </w:rPr>
          <w:fldChar w:fldCharType="end"/>
        </w:r>
      </w:hyperlink>
    </w:p>
    <w:p w14:paraId="7D3F3098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6" w:history="1">
        <w:r w:rsidR="002163C7" w:rsidRPr="00823FBB">
          <w:rPr>
            <w:rStyle w:val="Hyperlinkki"/>
            <w:noProof/>
          </w:rPr>
          <w:t>3.2.1.3.5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Yksikkö matkalla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27</w:t>
        </w:r>
        <w:r w:rsidR="002163C7">
          <w:rPr>
            <w:noProof/>
            <w:webHidden/>
          </w:rPr>
          <w:fldChar w:fldCharType="end"/>
        </w:r>
      </w:hyperlink>
    </w:p>
    <w:p w14:paraId="7C383F96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7" w:history="1">
        <w:r w:rsidR="002163C7" w:rsidRPr="00823FBB">
          <w:rPr>
            <w:rStyle w:val="Hyperlinkki"/>
            <w:noProof/>
          </w:rPr>
          <w:t>3.2.1.3.6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Yksikkö kohteessa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27</w:t>
        </w:r>
        <w:r w:rsidR="002163C7">
          <w:rPr>
            <w:noProof/>
            <w:webHidden/>
          </w:rPr>
          <w:fldChar w:fldCharType="end"/>
        </w:r>
      </w:hyperlink>
    </w:p>
    <w:p w14:paraId="14EC4DD0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8" w:history="1">
        <w:r w:rsidR="002163C7" w:rsidRPr="00823FBB">
          <w:rPr>
            <w:rStyle w:val="Hyperlinkki"/>
            <w:noProof/>
          </w:rPr>
          <w:t>3.2.1.3.7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Yksikkö potilaan luona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27</w:t>
        </w:r>
        <w:r w:rsidR="002163C7">
          <w:rPr>
            <w:noProof/>
            <w:webHidden/>
          </w:rPr>
          <w:fldChar w:fldCharType="end"/>
        </w:r>
      </w:hyperlink>
    </w:p>
    <w:p w14:paraId="4871E2D4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9" w:history="1">
        <w:r w:rsidR="002163C7" w:rsidRPr="00823FBB">
          <w:rPr>
            <w:rStyle w:val="Hyperlinkki"/>
            <w:noProof/>
          </w:rPr>
          <w:t>3.2.1.3.8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Hoitovastuu siirretty toiselle ensihoitoyksikölle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27</w:t>
        </w:r>
        <w:r w:rsidR="002163C7">
          <w:rPr>
            <w:noProof/>
            <w:webHidden/>
          </w:rPr>
          <w:fldChar w:fldCharType="end"/>
        </w:r>
      </w:hyperlink>
    </w:p>
    <w:p w14:paraId="5417B6AE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0" w:history="1">
        <w:r w:rsidR="002163C7" w:rsidRPr="00823FBB">
          <w:rPr>
            <w:rStyle w:val="Hyperlinkki"/>
            <w:noProof/>
          </w:rPr>
          <w:t>3.2.1.3.9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Yksikkö poistuu kohteesta tai kuljettaa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28</w:t>
        </w:r>
        <w:r w:rsidR="002163C7">
          <w:rPr>
            <w:noProof/>
            <w:webHidden/>
          </w:rPr>
          <w:fldChar w:fldCharType="end"/>
        </w:r>
      </w:hyperlink>
    </w:p>
    <w:p w14:paraId="2CC81EFB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1" w:history="1">
        <w:r w:rsidR="002163C7" w:rsidRPr="00823FBB">
          <w:rPr>
            <w:rStyle w:val="Hyperlinkki"/>
            <w:noProof/>
          </w:rPr>
          <w:t>3.2.1.3.10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Yksikkö perillä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28</w:t>
        </w:r>
        <w:r w:rsidR="002163C7">
          <w:rPr>
            <w:noProof/>
            <w:webHidden/>
          </w:rPr>
          <w:fldChar w:fldCharType="end"/>
        </w:r>
      </w:hyperlink>
    </w:p>
    <w:p w14:paraId="145960FF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2" w:history="1">
        <w:r w:rsidR="002163C7" w:rsidRPr="00823FBB">
          <w:rPr>
            <w:rStyle w:val="Hyperlinkki"/>
            <w:noProof/>
          </w:rPr>
          <w:t>3.2.1.3.11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Potilas luovutettu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28</w:t>
        </w:r>
        <w:r w:rsidR="002163C7">
          <w:rPr>
            <w:noProof/>
            <w:webHidden/>
          </w:rPr>
          <w:fldChar w:fldCharType="end"/>
        </w:r>
      </w:hyperlink>
    </w:p>
    <w:p w14:paraId="43EAD9FF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3" w:history="1">
        <w:r w:rsidR="002163C7" w:rsidRPr="00823FBB">
          <w:rPr>
            <w:rStyle w:val="Hyperlinkki"/>
            <w:noProof/>
          </w:rPr>
          <w:t>3.2.1.3.12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Ajan puuttumisen perustelu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28</w:t>
        </w:r>
        <w:r w:rsidR="002163C7">
          <w:rPr>
            <w:noProof/>
            <w:webHidden/>
          </w:rPr>
          <w:fldChar w:fldCharType="end"/>
        </w:r>
      </w:hyperlink>
    </w:p>
    <w:p w14:paraId="23B9F0CB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4" w:history="1">
        <w:r w:rsidR="002163C7" w:rsidRPr="00823FBB">
          <w:rPr>
            <w:rStyle w:val="Hyperlinkki"/>
            <w:noProof/>
          </w:rPr>
          <w:t>3.2.1.3.13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Syy poikkeuksellisen pitkälle kohteen tavoittamisajalle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28</w:t>
        </w:r>
        <w:r w:rsidR="002163C7">
          <w:rPr>
            <w:noProof/>
            <w:webHidden/>
          </w:rPr>
          <w:fldChar w:fldCharType="end"/>
        </w:r>
      </w:hyperlink>
    </w:p>
    <w:p w14:paraId="2F575777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5" w:history="1">
        <w:r w:rsidR="002163C7" w:rsidRPr="00823FBB">
          <w:rPr>
            <w:rStyle w:val="Hyperlinkki"/>
            <w:noProof/>
          </w:rPr>
          <w:t>3.2.1.3.14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Syy poikkeuksellisen pitkälle kohteessaoloajalle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29</w:t>
        </w:r>
        <w:r w:rsidR="002163C7">
          <w:rPr>
            <w:noProof/>
            <w:webHidden/>
          </w:rPr>
          <w:fldChar w:fldCharType="end"/>
        </w:r>
      </w:hyperlink>
    </w:p>
    <w:p w14:paraId="44C34127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6" w:history="1">
        <w:r w:rsidR="002163C7" w:rsidRPr="00823FBB">
          <w:rPr>
            <w:rStyle w:val="Hyperlinkki"/>
            <w:noProof/>
          </w:rPr>
          <w:t>3.2.1.3.15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Syy poikkeuksellisen pitkälle potilaan kuljetusajalle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29</w:t>
        </w:r>
        <w:r w:rsidR="002163C7">
          <w:rPr>
            <w:noProof/>
            <w:webHidden/>
          </w:rPr>
          <w:fldChar w:fldCharType="end"/>
        </w:r>
      </w:hyperlink>
    </w:p>
    <w:p w14:paraId="11A7559B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7" w:history="1">
        <w:r w:rsidR="002163C7" w:rsidRPr="00823FBB">
          <w:rPr>
            <w:rStyle w:val="Hyperlinkki"/>
            <w:noProof/>
          </w:rPr>
          <w:t>3.2.1.3.16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Syy poikkeuksellisen pitkälle ajalle potilaan luovuttamisessa tai ensihoitoyksikön valmiuteen palaamisessa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29</w:t>
        </w:r>
        <w:r w:rsidR="002163C7">
          <w:rPr>
            <w:noProof/>
            <w:webHidden/>
          </w:rPr>
          <w:fldChar w:fldCharType="end"/>
        </w:r>
      </w:hyperlink>
    </w:p>
    <w:p w14:paraId="5B8BC604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8" w:history="1">
        <w:r w:rsidR="002163C7" w:rsidRPr="00823FBB">
          <w:rPr>
            <w:rStyle w:val="Hyperlinkki"/>
            <w:noProof/>
          </w:rPr>
          <w:t>3.3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yleistiedot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29</w:t>
        </w:r>
        <w:r w:rsidR="002163C7">
          <w:rPr>
            <w:noProof/>
            <w:webHidden/>
          </w:rPr>
          <w:fldChar w:fldCharType="end"/>
        </w:r>
      </w:hyperlink>
    </w:p>
    <w:p w14:paraId="1C3875D3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9" w:history="1">
        <w:r w:rsidR="002163C7" w:rsidRPr="00823FBB">
          <w:rPr>
            <w:rStyle w:val="Hyperlinkki"/>
            <w:noProof/>
          </w:rPr>
          <w:t>3.3.1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yleistiedot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30</w:t>
        </w:r>
        <w:r w:rsidR="002163C7">
          <w:rPr>
            <w:noProof/>
            <w:webHidden/>
          </w:rPr>
          <w:fldChar w:fldCharType="end"/>
        </w:r>
      </w:hyperlink>
    </w:p>
    <w:p w14:paraId="3D0CE87C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0" w:history="1">
        <w:r w:rsidR="002163C7" w:rsidRPr="00823FBB">
          <w:rPr>
            <w:rStyle w:val="Hyperlinkki"/>
            <w:noProof/>
            <w:lang w:val="en-US"/>
          </w:rPr>
          <w:t>3.3.1.1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  <w:lang w:val="en-US"/>
          </w:rPr>
          <w:t>Potilaan toimintakyky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30</w:t>
        </w:r>
        <w:r w:rsidR="002163C7">
          <w:rPr>
            <w:noProof/>
            <w:webHidden/>
          </w:rPr>
          <w:fldChar w:fldCharType="end"/>
        </w:r>
      </w:hyperlink>
    </w:p>
    <w:p w14:paraId="333FA5CE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1" w:history="1">
        <w:r w:rsidR="002163C7" w:rsidRPr="00823FBB">
          <w:rPr>
            <w:rStyle w:val="Hyperlinkki"/>
            <w:noProof/>
          </w:rPr>
          <w:t>3.3.1.2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yhteyshenkilöt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30</w:t>
        </w:r>
        <w:r w:rsidR="002163C7">
          <w:rPr>
            <w:noProof/>
            <w:webHidden/>
          </w:rPr>
          <w:fldChar w:fldCharType="end"/>
        </w:r>
      </w:hyperlink>
    </w:p>
    <w:p w14:paraId="2BC891A0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2" w:history="1">
        <w:r w:rsidR="002163C7" w:rsidRPr="00823FBB">
          <w:rPr>
            <w:rStyle w:val="Hyperlinkki"/>
            <w:noProof/>
          </w:rPr>
          <w:t>3.3.1.2.1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Yhteyshenkilön nimi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31</w:t>
        </w:r>
        <w:r w:rsidR="002163C7">
          <w:rPr>
            <w:noProof/>
            <w:webHidden/>
          </w:rPr>
          <w:fldChar w:fldCharType="end"/>
        </w:r>
      </w:hyperlink>
    </w:p>
    <w:p w14:paraId="48876D08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3" w:history="1">
        <w:r w:rsidR="002163C7" w:rsidRPr="00823FBB">
          <w:rPr>
            <w:rStyle w:val="Hyperlinkki"/>
            <w:noProof/>
          </w:rPr>
          <w:t>3.3.1.2.2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Yhteyshenkilön puhelinnumero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31</w:t>
        </w:r>
        <w:r w:rsidR="002163C7">
          <w:rPr>
            <w:noProof/>
            <w:webHidden/>
          </w:rPr>
          <w:fldChar w:fldCharType="end"/>
        </w:r>
      </w:hyperlink>
    </w:p>
    <w:p w14:paraId="0E6EB7CE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4" w:history="1">
        <w:r w:rsidR="002163C7" w:rsidRPr="00823FBB">
          <w:rPr>
            <w:rStyle w:val="Hyperlinkki"/>
            <w:noProof/>
          </w:rPr>
          <w:t>3.3.1.2.3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Yhteyshenkilön suhde potilaaseen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31</w:t>
        </w:r>
        <w:r w:rsidR="002163C7">
          <w:rPr>
            <w:noProof/>
            <w:webHidden/>
          </w:rPr>
          <w:fldChar w:fldCharType="end"/>
        </w:r>
      </w:hyperlink>
    </w:p>
    <w:p w14:paraId="488E22E4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5" w:history="1">
        <w:r w:rsidR="002163C7" w:rsidRPr="00823FBB">
          <w:rPr>
            <w:rStyle w:val="Hyperlinkki"/>
            <w:noProof/>
          </w:rPr>
          <w:t>3.4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Kyseessä on ensihoitokertomusmerkinnän väliversio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31</w:t>
        </w:r>
        <w:r w:rsidR="002163C7">
          <w:rPr>
            <w:noProof/>
            <w:webHidden/>
          </w:rPr>
          <w:fldChar w:fldCharType="end"/>
        </w:r>
      </w:hyperlink>
    </w:p>
    <w:p w14:paraId="0FDD627E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6" w:history="1">
        <w:r w:rsidR="002163C7" w:rsidRPr="00823FBB">
          <w:rPr>
            <w:rStyle w:val="Hyperlinkki"/>
            <w:noProof/>
          </w:rPr>
          <w:t>3.4.1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Kyseessä on ensihoitokertomusmerkinnän väliversio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32</w:t>
        </w:r>
        <w:r w:rsidR="002163C7">
          <w:rPr>
            <w:noProof/>
            <w:webHidden/>
          </w:rPr>
          <w:fldChar w:fldCharType="end"/>
        </w:r>
      </w:hyperlink>
    </w:p>
    <w:p w14:paraId="3B183133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7" w:history="1">
        <w:r w:rsidR="002163C7" w:rsidRPr="00823FBB">
          <w:rPr>
            <w:rStyle w:val="Hyperlinkki"/>
            <w:noProof/>
          </w:rPr>
          <w:t>3.5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Esitiedot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32</w:t>
        </w:r>
        <w:r w:rsidR="002163C7">
          <w:rPr>
            <w:noProof/>
            <w:webHidden/>
          </w:rPr>
          <w:fldChar w:fldCharType="end"/>
        </w:r>
      </w:hyperlink>
    </w:p>
    <w:p w14:paraId="2A243890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8" w:history="1">
        <w:r w:rsidR="002163C7" w:rsidRPr="00823FBB">
          <w:rPr>
            <w:rStyle w:val="Hyperlinkki"/>
            <w:noProof/>
          </w:rPr>
          <w:t>3.6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Hoidon syy ja kiireellisyys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33</w:t>
        </w:r>
        <w:r w:rsidR="002163C7">
          <w:rPr>
            <w:noProof/>
            <w:webHidden/>
          </w:rPr>
          <w:fldChar w:fldCharType="end"/>
        </w:r>
      </w:hyperlink>
    </w:p>
    <w:p w14:paraId="4A9AA748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9" w:history="1">
        <w:r w:rsidR="002163C7" w:rsidRPr="00823FBB">
          <w:rPr>
            <w:rStyle w:val="Hyperlinkki"/>
            <w:noProof/>
          </w:rPr>
          <w:t>3.6.1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Hoidon syy ja kiireellisyys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33</w:t>
        </w:r>
        <w:r w:rsidR="002163C7">
          <w:rPr>
            <w:noProof/>
            <w:webHidden/>
          </w:rPr>
          <w:fldChar w:fldCharType="end"/>
        </w:r>
      </w:hyperlink>
    </w:p>
    <w:p w14:paraId="2A104D20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0" w:history="1">
        <w:r w:rsidR="002163C7" w:rsidRPr="00823FBB">
          <w:rPr>
            <w:rStyle w:val="Hyperlinkki"/>
            <w:noProof/>
          </w:rPr>
          <w:t>3.6.1.1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Hoidon syy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33</w:t>
        </w:r>
        <w:r w:rsidR="002163C7">
          <w:rPr>
            <w:noProof/>
            <w:webHidden/>
          </w:rPr>
          <w:fldChar w:fldCharType="end"/>
        </w:r>
      </w:hyperlink>
    </w:p>
    <w:p w14:paraId="4E6B818B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1" w:history="1">
        <w:r w:rsidR="002163C7" w:rsidRPr="00823FBB">
          <w:rPr>
            <w:rStyle w:val="Hyperlinkki"/>
            <w:noProof/>
          </w:rPr>
          <w:t>3.6.1.2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Hoidon kiireellisyys (triage)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34</w:t>
        </w:r>
        <w:r w:rsidR="002163C7">
          <w:rPr>
            <w:noProof/>
            <w:webHidden/>
          </w:rPr>
          <w:fldChar w:fldCharType="end"/>
        </w:r>
      </w:hyperlink>
    </w:p>
    <w:p w14:paraId="0D557ED3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2" w:history="1">
        <w:r w:rsidR="002163C7" w:rsidRPr="00823FBB">
          <w:rPr>
            <w:rStyle w:val="Hyperlinkki"/>
            <w:noProof/>
          </w:rPr>
          <w:t>3.6.1.3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Hoidon syyn tai kiireellisyyden puuttumisen perustelu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34</w:t>
        </w:r>
        <w:r w:rsidR="002163C7">
          <w:rPr>
            <w:noProof/>
            <w:webHidden/>
          </w:rPr>
          <w:fldChar w:fldCharType="end"/>
        </w:r>
      </w:hyperlink>
    </w:p>
    <w:p w14:paraId="23EF2983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3" w:history="1">
        <w:r w:rsidR="002163C7" w:rsidRPr="00823FBB">
          <w:rPr>
            <w:rStyle w:val="Hyperlinkki"/>
            <w:noProof/>
          </w:rPr>
          <w:t>3.6.1.4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ilmoittama oire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34</w:t>
        </w:r>
        <w:r w:rsidR="002163C7">
          <w:rPr>
            <w:noProof/>
            <w:webHidden/>
          </w:rPr>
          <w:fldChar w:fldCharType="end"/>
        </w:r>
      </w:hyperlink>
    </w:p>
    <w:p w14:paraId="29185DA9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4" w:history="1">
        <w:r w:rsidR="002163C7" w:rsidRPr="00823FBB">
          <w:rPr>
            <w:rStyle w:val="Hyperlinkki"/>
            <w:noProof/>
          </w:rPr>
          <w:t>3.6.1.4.1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Oireen ensisijaisuus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35</w:t>
        </w:r>
        <w:r w:rsidR="002163C7">
          <w:rPr>
            <w:noProof/>
            <w:webHidden/>
          </w:rPr>
          <w:fldChar w:fldCharType="end"/>
        </w:r>
      </w:hyperlink>
    </w:p>
    <w:p w14:paraId="26CDD26B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5" w:history="1">
        <w:r w:rsidR="002163C7" w:rsidRPr="00823FBB">
          <w:rPr>
            <w:rStyle w:val="Hyperlinkki"/>
            <w:noProof/>
          </w:rPr>
          <w:t>3.6.1.4.2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Oireen kesto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35</w:t>
        </w:r>
        <w:r w:rsidR="002163C7">
          <w:rPr>
            <w:noProof/>
            <w:webHidden/>
          </w:rPr>
          <w:fldChar w:fldCharType="end"/>
        </w:r>
      </w:hyperlink>
    </w:p>
    <w:p w14:paraId="410E2B49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6" w:history="1">
        <w:r w:rsidR="002163C7" w:rsidRPr="00823FBB">
          <w:rPr>
            <w:rStyle w:val="Hyperlinkki"/>
            <w:noProof/>
          </w:rPr>
          <w:t>3.6.1.4.3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Ensisijaisen oireen elinjärjestelmä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35</w:t>
        </w:r>
        <w:r w:rsidR="002163C7">
          <w:rPr>
            <w:noProof/>
            <w:webHidden/>
          </w:rPr>
          <w:fldChar w:fldCharType="end"/>
        </w:r>
      </w:hyperlink>
    </w:p>
    <w:p w14:paraId="579F763F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7" w:history="1">
        <w:r w:rsidR="002163C7" w:rsidRPr="00823FBB">
          <w:rPr>
            <w:rStyle w:val="Hyperlinkki"/>
            <w:noProof/>
          </w:rPr>
          <w:t>3.6.1.5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Hoidon toteuttamisen esteet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35</w:t>
        </w:r>
        <w:r w:rsidR="002163C7">
          <w:rPr>
            <w:noProof/>
            <w:webHidden/>
          </w:rPr>
          <w:fldChar w:fldCharType="end"/>
        </w:r>
      </w:hyperlink>
    </w:p>
    <w:p w14:paraId="1B8829DA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8" w:history="1">
        <w:r w:rsidR="002163C7" w:rsidRPr="00823FBB">
          <w:rPr>
            <w:rStyle w:val="Hyperlinkki"/>
            <w:noProof/>
          </w:rPr>
          <w:t>3.7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Hoito-ohjetiedot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36</w:t>
        </w:r>
        <w:r w:rsidR="002163C7">
          <w:rPr>
            <w:noProof/>
            <w:webHidden/>
          </w:rPr>
          <w:fldChar w:fldCharType="end"/>
        </w:r>
      </w:hyperlink>
    </w:p>
    <w:p w14:paraId="51BA574D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9" w:history="1">
        <w:r w:rsidR="002163C7" w:rsidRPr="00823FBB">
          <w:rPr>
            <w:rStyle w:val="Hyperlinkki"/>
            <w:noProof/>
          </w:rPr>
          <w:t>3.7.1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Hoito-ohjetiedot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36</w:t>
        </w:r>
        <w:r w:rsidR="002163C7">
          <w:rPr>
            <w:noProof/>
            <w:webHidden/>
          </w:rPr>
          <w:fldChar w:fldCharType="end"/>
        </w:r>
      </w:hyperlink>
    </w:p>
    <w:p w14:paraId="74B40D45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0" w:history="1">
        <w:r w:rsidR="002163C7" w:rsidRPr="00823FBB">
          <w:rPr>
            <w:rStyle w:val="Hyperlinkki"/>
            <w:noProof/>
          </w:rPr>
          <w:t>3.7.1.1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Hoito-ohjeen muoto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36</w:t>
        </w:r>
        <w:r w:rsidR="002163C7">
          <w:rPr>
            <w:noProof/>
            <w:webHidden/>
          </w:rPr>
          <w:fldChar w:fldCharType="end"/>
        </w:r>
      </w:hyperlink>
    </w:p>
    <w:p w14:paraId="3A6E0A46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1" w:history="1">
        <w:r w:rsidR="002163C7" w:rsidRPr="00823FBB">
          <w:rPr>
            <w:rStyle w:val="Hyperlinkki"/>
            <w:noProof/>
          </w:rPr>
          <w:t>3.7.1.1.1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Käytetty kirjallinen hoito-ohje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37</w:t>
        </w:r>
        <w:r w:rsidR="002163C7">
          <w:rPr>
            <w:noProof/>
            <w:webHidden/>
          </w:rPr>
          <w:fldChar w:fldCharType="end"/>
        </w:r>
      </w:hyperlink>
    </w:p>
    <w:p w14:paraId="2A8D0329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2" w:history="1">
        <w:r w:rsidR="002163C7" w:rsidRPr="00823FBB">
          <w:rPr>
            <w:rStyle w:val="Hyperlinkki"/>
            <w:noProof/>
          </w:rPr>
          <w:t>3.7.1.1.2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Lääkärin hoito-ohjeen sisältö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37</w:t>
        </w:r>
        <w:r w:rsidR="002163C7">
          <w:rPr>
            <w:noProof/>
            <w:webHidden/>
          </w:rPr>
          <w:fldChar w:fldCharType="end"/>
        </w:r>
      </w:hyperlink>
    </w:p>
    <w:p w14:paraId="7EBF0CAA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3" w:history="1">
        <w:r w:rsidR="002163C7" w:rsidRPr="00823FBB">
          <w:rPr>
            <w:rStyle w:val="Hyperlinkki"/>
            <w:noProof/>
          </w:rPr>
          <w:t>3.8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Vammautumistiedot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38</w:t>
        </w:r>
        <w:r w:rsidR="002163C7">
          <w:rPr>
            <w:noProof/>
            <w:webHidden/>
          </w:rPr>
          <w:fldChar w:fldCharType="end"/>
        </w:r>
      </w:hyperlink>
    </w:p>
    <w:p w14:paraId="0255CE9F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4" w:history="1">
        <w:r w:rsidR="002163C7" w:rsidRPr="00823FBB">
          <w:rPr>
            <w:rStyle w:val="Hyperlinkki"/>
            <w:noProof/>
          </w:rPr>
          <w:t>3.8.1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Vammautumistiedot –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39</w:t>
        </w:r>
        <w:r w:rsidR="002163C7">
          <w:rPr>
            <w:noProof/>
            <w:webHidden/>
          </w:rPr>
          <w:fldChar w:fldCharType="end"/>
        </w:r>
      </w:hyperlink>
    </w:p>
    <w:p w14:paraId="30E45CCA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5" w:history="1">
        <w:r w:rsidR="002163C7" w:rsidRPr="00823FBB">
          <w:rPr>
            <w:rStyle w:val="Hyperlinkki"/>
            <w:noProof/>
          </w:rPr>
          <w:t>3.8.1.1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Vammapotilas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39</w:t>
        </w:r>
        <w:r w:rsidR="002163C7">
          <w:rPr>
            <w:noProof/>
            <w:webHidden/>
          </w:rPr>
          <w:fldChar w:fldCharType="end"/>
        </w:r>
      </w:hyperlink>
    </w:p>
    <w:p w14:paraId="43C87F9C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6" w:history="1">
        <w:r w:rsidR="002163C7" w:rsidRPr="00823FBB">
          <w:rPr>
            <w:rStyle w:val="Hyperlinkki"/>
            <w:noProof/>
          </w:rPr>
          <w:t>3.8.1.2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Vammamekanismi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39</w:t>
        </w:r>
        <w:r w:rsidR="002163C7">
          <w:rPr>
            <w:noProof/>
            <w:webHidden/>
          </w:rPr>
          <w:fldChar w:fldCharType="end"/>
        </w:r>
      </w:hyperlink>
    </w:p>
    <w:p w14:paraId="7DD4666D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7" w:history="1">
        <w:r w:rsidR="002163C7" w:rsidRPr="00823FBB">
          <w:rPr>
            <w:rStyle w:val="Hyperlinkki"/>
            <w:noProof/>
          </w:rPr>
          <w:t>3.8.1.3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Vammautumisen riskitekijät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39</w:t>
        </w:r>
        <w:r w:rsidR="002163C7">
          <w:rPr>
            <w:noProof/>
            <w:webHidden/>
          </w:rPr>
          <w:fldChar w:fldCharType="end"/>
        </w:r>
      </w:hyperlink>
    </w:p>
    <w:p w14:paraId="586A4CDF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8" w:history="1">
        <w:r w:rsidR="002163C7" w:rsidRPr="00823FBB">
          <w:rPr>
            <w:rStyle w:val="Hyperlinkki"/>
            <w:noProof/>
          </w:rPr>
          <w:t>3.8.1.4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paikka onnettomuusajoneuvossa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40</w:t>
        </w:r>
        <w:r w:rsidR="002163C7">
          <w:rPr>
            <w:noProof/>
            <w:webHidden/>
          </w:rPr>
          <w:fldChar w:fldCharType="end"/>
        </w:r>
      </w:hyperlink>
    </w:p>
    <w:p w14:paraId="0113E8CC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9" w:history="1">
        <w:r w:rsidR="002163C7" w:rsidRPr="00823FBB">
          <w:rPr>
            <w:rStyle w:val="Hyperlinkki"/>
            <w:noProof/>
          </w:rPr>
          <w:t>3.8.1.5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käyttämä turvaväline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40</w:t>
        </w:r>
        <w:r w:rsidR="002163C7">
          <w:rPr>
            <w:noProof/>
            <w:webHidden/>
          </w:rPr>
          <w:fldChar w:fldCharType="end"/>
        </w:r>
      </w:hyperlink>
    </w:p>
    <w:p w14:paraId="73D68F28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0" w:history="1">
        <w:r w:rsidR="002163C7" w:rsidRPr="00823FBB">
          <w:rPr>
            <w:rStyle w:val="Hyperlinkki"/>
            <w:noProof/>
          </w:rPr>
          <w:t>3.8.1.6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Turvatyynyjen käyttö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40</w:t>
        </w:r>
        <w:r w:rsidR="002163C7">
          <w:rPr>
            <w:noProof/>
            <w:webHidden/>
          </w:rPr>
          <w:fldChar w:fldCharType="end"/>
        </w:r>
      </w:hyperlink>
    </w:p>
    <w:p w14:paraId="093EE274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1" w:history="1">
        <w:r w:rsidR="002163C7" w:rsidRPr="00823FBB">
          <w:rPr>
            <w:rStyle w:val="Hyperlinkki"/>
            <w:noProof/>
          </w:rPr>
          <w:t>3.8.1.7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Putoamiskorkeus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40</w:t>
        </w:r>
        <w:r w:rsidR="002163C7">
          <w:rPr>
            <w:noProof/>
            <w:webHidden/>
          </w:rPr>
          <w:fldChar w:fldCharType="end"/>
        </w:r>
      </w:hyperlink>
    </w:p>
    <w:p w14:paraId="4C8230F7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2" w:history="1">
        <w:r w:rsidR="002163C7" w:rsidRPr="00823FBB">
          <w:rPr>
            <w:rStyle w:val="Hyperlinkki"/>
            <w:noProof/>
          </w:rPr>
          <w:t>3.9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status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41</w:t>
        </w:r>
        <w:r w:rsidR="002163C7">
          <w:rPr>
            <w:noProof/>
            <w:webHidden/>
          </w:rPr>
          <w:fldChar w:fldCharType="end"/>
        </w:r>
      </w:hyperlink>
    </w:p>
    <w:p w14:paraId="399D4FBE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3" w:history="1">
        <w:r w:rsidR="002163C7" w:rsidRPr="00823FBB">
          <w:rPr>
            <w:rStyle w:val="Hyperlinkki"/>
            <w:noProof/>
          </w:rPr>
          <w:t>3.9.1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Painoarvio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43</w:t>
        </w:r>
        <w:r w:rsidR="002163C7">
          <w:rPr>
            <w:noProof/>
            <w:webHidden/>
          </w:rPr>
          <w:fldChar w:fldCharType="end"/>
        </w:r>
      </w:hyperlink>
    </w:p>
    <w:p w14:paraId="630907F5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4" w:history="1">
        <w:r w:rsidR="002163C7" w:rsidRPr="00823FBB">
          <w:rPr>
            <w:rStyle w:val="Hyperlinkki"/>
            <w:noProof/>
          </w:rPr>
          <w:t>3.9.2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Ihon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44</w:t>
        </w:r>
        <w:r w:rsidR="002163C7">
          <w:rPr>
            <w:noProof/>
            <w:webHidden/>
          </w:rPr>
          <w:fldChar w:fldCharType="end"/>
        </w:r>
      </w:hyperlink>
    </w:p>
    <w:p w14:paraId="6C833D55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5" w:history="1">
        <w:r w:rsidR="002163C7" w:rsidRPr="00823FBB">
          <w:rPr>
            <w:rStyle w:val="Hyperlinkki"/>
            <w:noProof/>
          </w:rPr>
          <w:t>3.9.3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Pään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44</w:t>
        </w:r>
        <w:r w:rsidR="002163C7">
          <w:rPr>
            <w:noProof/>
            <w:webHidden/>
          </w:rPr>
          <w:fldChar w:fldCharType="end"/>
        </w:r>
      </w:hyperlink>
    </w:p>
    <w:p w14:paraId="01D4E556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6" w:history="1">
        <w:r w:rsidR="002163C7" w:rsidRPr="00823FBB">
          <w:rPr>
            <w:rStyle w:val="Hyperlinkki"/>
            <w:noProof/>
          </w:rPr>
          <w:t>3.9.4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Kasvojen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44</w:t>
        </w:r>
        <w:r w:rsidR="002163C7">
          <w:rPr>
            <w:noProof/>
            <w:webHidden/>
          </w:rPr>
          <w:fldChar w:fldCharType="end"/>
        </w:r>
      </w:hyperlink>
    </w:p>
    <w:p w14:paraId="5F6EC6AB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7" w:history="1">
        <w:r w:rsidR="002163C7" w:rsidRPr="00823FBB">
          <w:rPr>
            <w:rStyle w:val="Hyperlinkki"/>
            <w:noProof/>
          </w:rPr>
          <w:t>3.9.5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Kaulan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45</w:t>
        </w:r>
        <w:r w:rsidR="002163C7">
          <w:rPr>
            <w:noProof/>
            <w:webHidden/>
          </w:rPr>
          <w:fldChar w:fldCharType="end"/>
        </w:r>
      </w:hyperlink>
    </w:p>
    <w:p w14:paraId="37C87154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8" w:history="1">
        <w:r w:rsidR="002163C7" w:rsidRPr="00823FBB">
          <w:rPr>
            <w:rStyle w:val="Hyperlinkki"/>
            <w:noProof/>
          </w:rPr>
          <w:t>3.9.6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Rintakehän tai keuhkojen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45</w:t>
        </w:r>
        <w:r w:rsidR="002163C7">
          <w:rPr>
            <w:noProof/>
            <w:webHidden/>
          </w:rPr>
          <w:fldChar w:fldCharType="end"/>
        </w:r>
      </w:hyperlink>
    </w:p>
    <w:p w14:paraId="1FB080E1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9" w:history="1">
        <w:r w:rsidR="002163C7" w:rsidRPr="00823FBB">
          <w:rPr>
            <w:rStyle w:val="Hyperlinkki"/>
            <w:noProof/>
          </w:rPr>
          <w:t>3.9.7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Sydämen kuuntelulöydös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45</w:t>
        </w:r>
        <w:r w:rsidR="002163C7">
          <w:rPr>
            <w:noProof/>
            <w:webHidden/>
          </w:rPr>
          <w:fldChar w:fldCharType="end"/>
        </w:r>
      </w:hyperlink>
    </w:p>
    <w:p w14:paraId="514CF7A7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0" w:history="1">
        <w:r w:rsidR="002163C7" w:rsidRPr="00823FBB">
          <w:rPr>
            <w:rStyle w:val="Hyperlinkki"/>
            <w:noProof/>
          </w:rPr>
          <w:t>3.9.8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Vatsan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46</w:t>
        </w:r>
        <w:r w:rsidR="002163C7">
          <w:rPr>
            <w:noProof/>
            <w:webHidden/>
          </w:rPr>
          <w:fldChar w:fldCharType="end"/>
        </w:r>
      </w:hyperlink>
    </w:p>
    <w:p w14:paraId="10C59930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1" w:history="1">
        <w:r w:rsidR="002163C7" w:rsidRPr="00823FBB">
          <w:rPr>
            <w:rStyle w:val="Hyperlinkki"/>
            <w:noProof/>
          </w:rPr>
          <w:t>3.9.9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Lantion tai sukuelinten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46</w:t>
        </w:r>
        <w:r w:rsidR="002163C7">
          <w:rPr>
            <w:noProof/>
            <w:webHidden/>
          </w:rPr>
          <w:fldChar w:fldCharType="end"/>
        </w:r>
      </w:hyperlink>
    </w:p>
    <w:p w14:paraId="07927FE9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2" w:history="1">
        <w:r w:rsidR="002163C7" w:rsidRPr="00823FBB">
          <w:rPr>
            <w:rStyle w:val="Hyperlinkki"/>
            <w:noProof/>
          </w:rPr>
          <w:t>3.9.10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Selän tai selkärangan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46</w:t>
        </w:r>
        <w:r w:rsidR="002163C7">
          <w:rPr>
            <w:noProof/>
            <w:webHidden/>
          </w:rPr>
          <w:fldChar w:fldCharType="end"/>
        </w:r>
      </w:hyperlink>
    </w:p>
    <w:p w14:paraId="1A41CD56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3" w:history="1">
        <w:r w:rsidR="002163C7" w:rsidRPr="00823FBB">
          <w:rPr>
            <w:rStyle w:val="Hyperlinkki"/>
            <w:noProof/>
          </w:rPr>
          <w:t>3.9.11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Raajan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47</w:t>
        </w:r>
        <w:r w:rsidR="002163C7">
          <w:rPr>
            <w:noProof/>
            <w:webHidden/>
          </w:rPr>
          <w:fldChar w:fldCharType="end"/>
        </w:r>
      </w:hyperlink>
    </w:p>
    <w:p w14:paraId="696F1EDA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4" w:history="1">
        <w:r w:rsidR="002163C7" w:rsidRPr="00823FBB">
          <w:rPr>
            <w:rStyle w:val="Hyperlinkki"/>
            <w:noProof/>
          </w:rPr>
          <w:t>3.9.12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Silmän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47</w:t>
        </w:r>
        <w:r w:rsidR="002163C7">
          <w:rPr>
            <w:noProof/>
            <w:webHidden/>
          </w:rPr>
          <w:fldChar w:fldCharType="end"/>
        </w:r>
      </w:hyperlink>
    </w:p>
    <w:p w14:paraId="66FF7D64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5" w:history="1">
        <w:r w:rsidR="002163C7" w:rsidRPr="00823FBB">
          <w:rPr>
            <w:rStyle w:val="Hyperlinkki"/>
            <w:noProof/>
          </w:rPr>
          <w:t>3.9.13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Psykiatrinen status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48</w:t>
        </w:r>
        <w:r w:rsidR="002163C7">
          <w:rPr>
            <w:noProof/>
            <w:webHidden/>
          </w:rPr>
          <w:fldChar w:fldCharType="end"/>
        </w:r>
      </w:hyperlink>
    </w:p>
    <w:p w14:paraId="727A4A41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6" w:history="1">
        <w:r w:rsidR="002163C7" w:rsidRPr="00823FBB">
          <w:rPr>
            <w:rStyle w:val="Hyperlinkki"/>
            <w:noProof/>
          </w:rPr>
          <w:t>3.9.14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Neurologinen status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48</w:t>
        </w:r>
        <w:r w:rsidR="002163C7">
          <w:rPr>
            <w:noProof/>
            <w:webHidden/>
          </w:rPr>
          <w:fldChar w:fldCharType="end"/>
        </w:r>
      </w:hyperlink>
    </w:p>
    <w:p w14:paraId="587F9327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7" w:history="1">
        <w:r w:rsidR="002163C7" w:rsidRPr="00823FBB">
          <w:rPr>
            <w:rStyle w:val="Hyperlinkki"/>
            <w:noProof/>
          </w:rPr>
          <w:t>3.9.15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Päihteiden käytön merkit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48</w:t>
        </w:r>
        <w:r w:rsidR="002163C7">
          <w:rPr>
            <w:noProof/>
            <w:webHidden/>
          </w:rPr>
          <w:fldChar w:fldCharType="end"/>
        </w:r>
      </w:hyperlink>
    </w:p>
    <w:p w14:paraId="313D1C9B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8" w:history="1">
        <w:r w:rsidR="002163C7" w:rsidRPr="00823FBB">
          <w:rPr>
            <w:rStyle w:val="Hyperlinkki"/>
            <w:noProof/>
          </w:rPr>
          <w:t>3.9.16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Raskaus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49</w:t>
        </w:r>
        <w:r w:rsidR="002163C7">
          <w:rPr>
            <w:noProof/>
            <w:webHidden/>
          </w:rPr>
          <w:fldChar w:fldCharType="end"/>
        </w:r>
      </w:hyperlink>
    </w:p>
    <w:p w14:paraId="107F2D32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9" w:history="1">
        <w:r w:rsidR="002163C7" w:rsidRPr="00823FBB">
          <w:rPr>
            <w:rStyle w:val="Hyperlinkki"/>
            <w:noProof/>
          </w:rPr>
          <w:t>3.9.17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Lisätiedot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49</w:t>
        </w:r>
        <w:r w:rsidR="002163C7">
          <w:rPr>
            <w:noProof/>
            <w:webHidden/>
          </w:rPr>
          <w:fldChar w:fldCharType="end"/>
        </w:r>
      </w:hyperlink>
    </w:p>
    <w:p w14:paraId="79F58431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0" w:history="1">
        <w:r w:rsidR="002163C7" w:rsidRPr="00823FBB">
          <w:rPr>
            <w:rStyle w:val="Hyperlinkki"/>
            <w:noProof/>
          </w:rPr>
          <w:t>3.10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Fysiologiset mittaukset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49</w:t>
        </w:r>
        <w:r w:rsidR="002163C7">
          <w:rPr>
            <w:noProof/>
            <w:webHidden/>
          </w:rPr>
          <w:fldChar w:fldCharType="end"/>
        </w:r>
      </w:hyperlink>
    </w:p>
    <w:p w14:paraId="5ADD525F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1" w:history="1">
        <w:r w:rsidR="002163C7" w:rsidRPr="00823FBB">
          <w:rPr>
            <w:rStyle w:val="Hyperlinkki"/>
            <w:noProof/>
          </w:rPr>
          <w:t>3.10.1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Systolinen verenpaine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52</w:t>
        </w:r>
        <w:r w:rsidR="002163C7">
          <w:rPr>
            <w:noProof/>
            <w:webHidden/>
          </w:rPr>
          <w:fldChar w:fldCharType="end"/>
        </w:r>
      </w:hyperlink>
    </w:p>
    <w:p w14:paraId="77ADE90A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2" w:history="1">
        <w:r w:rsidR="002163C7" w:rsidRPr="00823FBB">
          <w:rPr>
            <w:rStyle w:val="Hyperlinkki"/>
            <w:noProof/>
          </w:rPr>
          <w:t>3.10.2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Diastolinen verenpaine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52</w:t>
        </w:r>
        <w:r w:rsidR="002163C7">
          <w:rPr>
            <w:noProof/>
            <w:webHidden/>
          </w:rPr>
          <w:fldChar w:fldCharType="end"/>
        </w:r>
      </w:hyperlink>
    </w:p>
    <w:p w14:paraId="65D21F5D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3" w:history="1">
        <w:r w:rsidR="002163C7" w:rsidRPr="00823FBB">
          <w:rPr>
            <w:rStyle w:val="Hyperlinkki"/>
            <w:noProof/>
          </w:rPr>
          <w:t>3.10.3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Keskiverenpaine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53</w:t>
        </w:r>
        <w:r w:rsidR="002163C7">
          <w:rPr>
            <w:noProof/>
            <w:webHidden/>
          </w:rPr>
          <w:fldChar w:fldCharType="end"/>
        </w:r>
      </w:hyperlink>
    </w:p>
    <w:p w14:paraId="490A2101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4" w:history="1">
        <w:r w:rsidR="002163C7" w:rsidRPr="00823FBB">
          <w:rPr>
            <w:rStyle w:val="Hyperlinkki"/>
            <w:noProof/>
          </w:rPr>
          <w:t>3.10.4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Syketaajuus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53</w:t>
        </w:r>
        <w:r w:rsidR="002163C7">
          <w:rPr>
            <w:noProof/>
            <w:webHidden/>
          </w:rPr>
          <w:fldChar w:fldCharType="end"/>
        </w:r>
      </w:hyperlink>
    </w:p>
    <w:p w14:paraId="24A1049F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5" w:history="1">
        <w:r w:rsidR="002163C7" w:rsidRPr="00823FBB">
          <w:rPr>
            <w:rStyle w:val="Hyperlinkki"/>
            <w:noProof/>
          </w:rPr>
          <w:t>3.10.5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EKG-löydös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53</w:t>
        </w:r>
        <w:r w:rsidR="002163C7">
          <w:rPr>
            <w:noProof/>
            <w:webHidden/>
          </w:rPr>
          <w:fldChar w:fldCharType="end"/>
        </w:r>
      </w:hyperlink>
    </w:p>
    <w:p w14:paraId="503B18C2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6" w:history="1">
        <w:r w:rsidR="002163C7" w:rsidRPr="00823FBB">
          <w:rPr>
            <w:rStyle w:val="Hyperlinkki"/>
            <w:noProof/>
          </w:rPr>
          <w:t>3.10.6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Hengitystaajuus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54</w:t>
        </w:r>
        <w:r w:rsidR="002163C7">
          <w:rPr>
            <w:noProof/>
            <w:webHidden/>
          </w:rPr>
          <w:fldChar w:fldCharType="end"/>
        </w:r>
      </w:hyperlink>
    </w:p>
    <w:p w14:paraId="0631B1E2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7" w:history="1">
        <w:r w:rsidR="002163C7" w:rsidRPr="00823FBB">
          <w:rPr>
            <w:rStyle w:val="Hyperlinkki"/>
            <w:noProof/>
          </w:rPr>
          <w:t>3.10.6.1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Hengitystyö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54</w:t>
        </w:r>
        <w:r w:rsidR="002163C7">
          <w:rPr>
            <w:noProof/>
            <w:webHidden/>
          </w:rPr>
          <w:fldChar w:fldCharType="end"/>
        </w:r>
      </w:hyperlink>
    </w:p>
    <w:p w14:paraId="3B81D1B1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8" w:history="1">
        <w:r w:rsidR="002163C7" w:rsidRPr="00823FBB">
          <w:rPr>
            <w:rStyle w:val="Hyperlinkki"/>
            <w:noProof/>
          </w:rPr>
          <w:t>3.10.7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Uloshengitysilman hiilidioksidi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54</w:t>
        </w:r>
        <w:r w:rsidR="002163C7">
          <w:rPr>
            <w:noProof/>
            <w:webHidden/>
          </w:rPr>
          <w:fldChar w:fldCharType="end"/>
        </w:r>
      </w:hyperlink>
    </w:p>
    <w:p w14:paraId="7E563BAE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9" w:history="1">
        <w:r w:rsidR="002163C7" w:rsidRPr="00823FBB">
          <w:rPr>
            <w:rStyle w:val="Hyperlinkki"/>
            <w:noProof/>
          </w:rPr>
          <w:t>3.10.8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Veren häkäpitoisuus, %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55</w:t>
        </w:r>
        <w:r w:rsidR="002163C7">
          <w:rPr>
            <w:noProof/>
            <w:webHidden/>
          </w:rPr>
          <w:fldChar w:fldCharType="end"/>
        </w:r>
      </w:hyperlink>
    </w:p>
    <w:p w14:paraId="4D3C6DE2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0" w:history="1">
        <w:r w:rsidR="002163C7" w:rsidRPr="00823FBB">
          <w:rPr>
            <w:rStyle w:val="Hyperlinkki"/>
            <w:noProof/>
          </w:rPr>
          <w:t>3.10.9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Veren happisaturaatio, %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55</w:t>
        </w:r>
        <w:r w:rsidR="002163C7">
          <w:rPr>
            <w:noProof/>
            <w:webHidden/>
          </w:rPr>
          <w:fldChar w:fldCharType="end"/>
        </w:r>
      </w:hyperlink>
    </w:p>
    <w:p w14:paraId="225051B1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1" w:history="1">
        <w:r w:rsidR="002163C7" w:rsidRPr="00823FBB">
          <w:rPr>
            <w:rStyle w:val="Hyperlinkki"/>
            <w:noProof/>
          </w:rPr>
          <w:t>3.10.10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Glasgow'n kooma-asteikko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55</w:t>
        </w:r>
        <w:r w:rsidR="002163C7">
          <w:rPr>
            <w:noProof/>
            <w:webHidden/>
          </w:rPr>
          <w:fldChar w:fldCharType="end"/>
        </w:r>
      </w:hyperlink>
    </w:p>
    <w:p w14:paraId="7E5ABDED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2" w:history="1">
        <w:r w:rsidR="002163C7" w:rsidRPr="00823FBB">
          <w:rPr>
            <w:rStyle w:val="Hyperlinkki"/>
            <w:noProof/>
          </w:rPr>
          <w:t>3.10.10.1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Silmien GCS-pisteytys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56</w:t>
        </w:r>
        <w:r w:rsidR="002163C7">
          <w:rPr>
            <w:noProof/>
            <w:webHidden/>
          </w:rPr>
          <w:fldChar w:fldCharType="end"/>
        </w:r>
      </w:hyperlink>
    </w:p>
    <w:p w14:paraId="7A352A00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3" w:history="1">
        <w:r w:rsidR="002163C7" w:rsidRPr="00823FBB">
          <w:rPr>
            <w:rStyle w:val="Hyperlinkki"/>
            <w:noProof/>
          </w:rPr>
          <w:t>3.10.10.2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Puheen GCS-pisteytys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56</w:t>
        </w:r>
        <w:r w:rsidR="002163C7">
          <w:rPr>
            <w:noProof/>
            <w:webHidden/>
          </w:rPr>
          <w:fldChar w:fldCharType="end"/>
        </w:r>
      </w:hyperlink>
    </w:p>
    <w:p w14:paraId="64993A68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4" w:history="1">
        <w:r w:rsidR="002163C7" w:rsidRPr="00823FBB">
          <w:rPr>
            <w:rStyle w:val="Hyperlinkki"/>
            <w:noProof/>
          </w:rPr>
          <w:t>3.10.10.3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Liikevasteen GCS-pisteytys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56</w:t>
        </w:r>
        <w:r w:rsidR="002163C7">
          <w:rPr>
            <w:noProof/>
            <w:webHidden/>
          </w:rPr>
          <w:fldChar w:fldCharType="end"/>
        </w:r>
      </w:hyperlink>
    </w:p>
    <w:p w14:paraId="6562A416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5" w:history="1">
        <w:r w:rsidR="002163C7" w:rsidRPr="00823FBB">
          <w:rPr>
            <w:rStyle w:val="Hyperlinkki"/>
            <w:noProof/>
          </w:rPr>
          <w:t>3.10.10.4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GCS:n arvioon vaikuttavat tekijät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56</w:t>
        </w:r>
        <w:r w:rsidR="002163C7">
          <w:rPr>
            <w:noProof/>
            <w:webHidden/>
          </w:rPr>
          <w:fldChar w:fldCharType="end"/>
        </w:r>
      </w:hyperlink>
    </w:p>
    <w:p w14:paraId="143DC6F2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6" w:history="1">
        <w:r w:rsidR="002163C7" w:rsidRPr="00823FBB">
          <w:rPr>
            <w:rStyle w:val="Hyperlinkki"/>
            <w:noProof/>
          </w:rPr>
          <w:t>3.10.11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Kivun voimakkuus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57</w:t>
        </w:r>
        <w:r w:rsidR="002163C7">
          <w:rPr>
            <w:noProof/>
            <w:webHidden/>
          </w:rPr>
          <w:fldChar w:fldCharType="end"/>
        </w:r>
      </w:hyperlink>
    </w:p>
    <w:p w14:paraId="2105FB6C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7" w:history="1">
        <w:r w:rsidR="002163C7" w:rsidRPr="00823FBB">
          <w:rPr>
            <w:rStyle w:val="Hyperlinkki"/>
            <w:noProof/>
          </w:rPr>
          <w:t>3.10.12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Alkoholin määrä uloshengitysilmassa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57</w:t>
        </w:r>
        <w:r w:rsidR="002163C7">
          <w:rPr>
            <w:noProof/>
            <w:webHidden/>
          </w:rPr>
          <w:fldChar w:fldCharType="end"/>
        </w:r>
      </w:hyperlink>
    </w:p>
    <w:p w14:paraId="7D8B18FA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8" w:history="1">
        <w:r w:rsidR="002163C7" w:rsidRPr="00823FBB">
          <w:rPr>
            <w:rStyle w:val="Hyperlinkki"/>
            <w:noProof/>
          </w:rPr>
          <w:t>3.10.13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Kehon lämpötila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57</w:t>
        </w:r>
        <w:r w:rsidR="002163C7">
          <w:rPr>
            <w:noProof/>
            <w:webHidden/>
          </w:rPr>
          <w:fldChar w:fldCharType="end"/>
        </w:r>
      </w:hyperlink>
    </w:p>
    <w:p w14:paraId="5C4A183E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9" w:history="1">
        <w:r w:rsidR="002163C7" w:rsidRPr="00823FBB">
          <w:rPr>
            <w:rStyle w:val="Hyperlinkki"/>
            <w:noProof/>
          </w:rPr>
          <w:t>3.10.14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APGAR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58</w:t>
        </w:r>
        <w:r w:rsidR="002163C7">
          <w:rPr>
            <w:noProof/>
            <w:webHidden/>
          </w:rPr>
          <w:fldChar w:fldCharType="end"/>
        </w:r>
      </w:hyperlink>
    </w:p>
    <w:p w14:paraId="2190F23E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0" w:history="1">
        <w:r w:rsidR="002163C7" w:rsidRPr="00823FBB">
          <w:rPr>
            <w:rStyle w:val="Hyperlinkki"/>
            <w:noProof/>
          </w:rPr>
          <w:t>3.10.15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Mittauksen kirjaamattomuuden perustelu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58</w:t>
        </w:r>
        <w:r w:rsidR="002163C7">
          <w:rPr>
            <w:noProof/>
            <w:webHidden/>
          </w:rPr>
          <w:fldChar w:fldCharType="end"/>
        </w:r>
      </w:hyperlink>
    </w:p>
    <w:p w14:paraId="50AA07B1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1" w:history="1">
        <w:r w:rsidR="002163C7" w:rsidRPr="00823FBB">
          <w:rPr>
            <w:rStyle w:val="Hyperlinkki"/>
            <w:noProof/>
          </w:rPr>
          <w:t>3.11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Laboratorio- ja kuvantamistutkimukset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58</w:t>
        </w:r>
        <w:r w:rsidR="002163C7">
          <w:rPr>
            <w:noProof/>
            <w:webHidden/>
          </w:rPr>
          <w:fldChar w:fldCharType="end"/>
        </w:r>
      </w:hyperlink>
    </w:p>
    <w:p w14:paraId="25F602F8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2" w:history="1">
        <w:r w:rsidR="002163C7" w:rsidRPr="00823FBB">
          <w:rPr>
            <w:rStyle w:val="Hyperlinkki"/>
            <w:noProof/>
          </w:rPr>
          <w:t>3.11.1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Laboratoriotutkimus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59</w:t>
        </w:r>
        <w:r w:rsidR="002163C7">
          <w:rPr>
            <w:noProof/>
            <w:webHidden/>
          </w:rPr>
          <w:fldChar w:fldCharType="end"/>
        </w:r>
      </w:hyperlink>
    </w:p>
    <w:p w14:paraId="69DCAC9F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3" w:history="1">
        <w:r w:rsidR="002163C7" w:rsidRPr="00823FBB">
          <w:rPr>
            <w:rStyle w:val="Hyperlinkki"/>
            <w:noProof/>
          </w:rPr>
          <w:t>3.11.1.1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Tutkimuksen tekotapa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59</w:t>
        </w:r>
        <w:r w:rsidR="002163C7">
          <w:rPr>
            <w:noProof/>
            <w:webHidden/>
          </w:rPr>
          <w:fldChar w:fldCharType="end"/>
        </w:r>
      </w:hyperlink>
    </w:p>
    <w:p w14:paraId="51D7495F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4" w:history="1">
        <w:r w:rsidR="002163C7" w:rsidRPr="00823FBB">
          <w:rPr>
            <w:rStyle w:val="Hyperlinkki"/>
            <w:noProof/>
          </w:rPr>
          <w:t>3.11.2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Kuvantamistutkimus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60</w:t>
        </w:r>
        <w:r w:rsidR="002163C7">
          <w:rPr>
            <w:noProof/>
            <w:webHidden/>
          </w:rPr>
          <w:fldChar w:fldCharType="end"/>
        </w:r>
      </w:hyperlink>
    </w:p>
    <w:p w14:paraId="4B2693C8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5" w:history="1">
        <w:r w:rsidR="002163C7" w:rsidRPr="00823FBB">
          <w:rPr>
            <w:rStyle w:val="Hyperlinkki"/>
            <w:noProof/>
          </w:rPr>
          <w:t>3.12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elvytys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60</w:t>
        </w:r>
        <w:r w:rsidR="002163C7">
          <w:rPr>
            <w:noProof/>
            <w:webHidden/>
          </w:rPr>
          <w:fldChar w:fldCharType="end"/>
        </w:r>
      </w:hyperlink>
    </w:p>
    <w:p w14:paraId="22004A6E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6" w:history="1">
        <w:r w:rsidR="002163C7" w:rsidRPr="00823FBB">
          <w:rPr>
            <w:rStyle w:val="Hyperlinkki"/>
            <w:noProof/>
          </w:rPr>
          <w:t>3.12.1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elvytys –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61</w:t>
        </w:r>
        <w:r w:rsidR="002163C7">
          <w:rPr>
            <w:noProof/>
            <w:webHidden/>
          </w:rPr>
          <w:fldChar w:fldCharType="end"/>
        </w:r>
      </w:hyperlink>
    </w:p>
    <w:p w14:paraId="00343196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7" w:history="1">
        <w:r w:rsidR="002163C7" w:rsidRPr="00823FBB">
          <w:rPr>
            <w:rStyle w:val="Hyperlinkki"/>
            <w:noProof/>
          </w:rPr>
          <w:t>3.12.1.1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elottomuus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61</w:t>
        </w:r>
        <w:r w:rsidR="002163C7">
          <w:rPr>
            <w:noProof/>
            <w:webHidden/>
          </w:rPr>
          <w:fldChar w:fldCharType="end"/>
        </w:r>
      </w:hyperlink>
    </w:p>
    <w:p w14:paraId="6D5EEFE0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8" w:history="1">
        <w:r w:rsidR="002163C7" w:rsidRPr="00823FBB">
          <w:rPr>
            <w:rStyle w:val="Hyperlinkki"/>
            <w:noProof/>
          </w:rPr>
          <w:t>3.12.1.2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Elvytys ennen ensihoitohenkilöstöä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62</w:t>
        </w:r>
        <w:r w:rsidR="002163C7">
          <w:rPr>
            <w:noProof/>
            <w:webHidden/>
          </w:rPr>
          <w:fldChar w:fldCharType="end"/>
        </w:r>
      </w:hyperlink>
    </w:p>
    <w:p w14:paraId="6E2560E8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9" w:history="1">
        <w:r w:rsidR="002163C7" w:rsidRPr="00823FBB">
          <w:rPr>
            <w:rStyle w:val="Hyperlinkki"/>
            <w:noProof/>
          </w:rPr>
          <w:t>3.12.1.2.1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Neuvovan defibrillaattorin käyttö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62</w:t>
        </w:r>
        <w:r w:rsidR="002163C7">
          <w:rPr>
            <w:noProof/>
            <w:webHidden/>
          </w:rPr>
          <w:fldChar w:fldCharType="end"/>
        </w:r>
      </w:hyperlink>
    </w:p>
    <w:p w14:paraId="2B03882A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0" w:history="1">
        <w:r w:rsidR="002163C7" w:rsidRPr="00823FBB">
          <w:rPr>
            <w:rStyle w:val="Hyperlinkki"/>
            <w:noProof/>
          </w:rPr>
          <w:t>3.12.1.3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elottomuuden syy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63</w:t>
        </w:r>
        <w:r w:rsidR="002163C7">
          <w:rPr>
            <w:noProof/>
            <w:webHidden/>
          </w:rPr>
          <w:fldChar w:fldCharType="end"/>
        </w:r>
      </w:hyperlink>
    </w:p>
    <w:p w14:paraId="418B6BAE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1" w:history="1">
        <w:r w:rsidR="002163C7" w:rsidRPr="00823FBB">
          <w:rPr>
            <w:rStyle w:val="Hyperlinkki"/>
            <w:noProof/>
          </w:rPr>
          <w:t>3.12.1.4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Hoitoelvytyksen toteuttaminen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63</w:t>
        </w:r>
        <w:r w:rsidR="002163C7">
          <w:rPr>
            <w:noProof/>
            <w:webHidden/>
          </w:rPr>
          <w:fldChar w:fldCharType="end"/>
        </w:r>
      </w:hyperlink>
    </w:p>
    <w:p w14:paraId="1CAEC370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2" w:history="1">
        <w:r w:rsidR="002163C7" w:rsidRPr="00823FBB">
          <w:rPr>
            <w:rStyle w:val="Hyperlinkki"/>
            <w:noProof/>
          </w:rPr>
          <w:t>3.12.1.5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Jäähdytyshoito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63</w:t>
        </w:r>
        <w:r w:rsidR="002163C7">
          <w:rPr>
            <w:noProof/>
            <w:webHidden/>
          </w:rPr>
          <w:fldChar w:fldCharType="end"/>
        </w:r>
      </w:hyperlink>
    </w:p>
    <w:p w14:paraId="778C4F44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3" w:history="1">
        <w:r w:rsidR="002163C7" w:rsidRPr="00823FBB">
          <w:rPr>
            <w:rStyle w:val="Hyperlinkki"/>
            <w:noProof/>
          </w:rPr>
          <w:t>3.12.1.6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Primaarirytmi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63</w:t>
        </w:r>
        <w:r w:rsidR="002163C7">
          <w:rPr>
            <w:noProof/>
            <w:webHidden/>
          </w:rPr>
          <w:fldChar w:fldCharType="end"/>
        </w:r>
      </w:hyperlink>
    </w:p>
    <w:p w14:paraId="5CC9CAA7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4" w:history="1">
        <w:r w:rsidR="002163C7" w:rsidRPr="00823FBB">
          <w:rPr>
            <w:rStyle w:val="Hyperlinkki"/>
            <w:noProof/>
          </w:rPr>
          <w:t>3.12.1.7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elvytyksen lopputulos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64</w:t>
        </w:r>
        <w:r w:rsidR="002163C7">
          <w:rPr>
            <w:noProof/>
            <w:webHidden/>
          </w:rPr>
          <w:fldChar w:fldCharType="end"/>
        </w:r>
      </w:hyperlink>
    </w:p>
    <w:p w14:paraId="447058B0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5" w:history="1">
        <w:r w:rsidR="002163C7" w:rsidRPr="00823FBB">
          <w:rPr>
            <w:rStyle w:val="Hyperlinkki"/>
            <w:noProof/>
          </w:rPr>
          <w:t>3.12.1.8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Spontaanin verenkierron palautuminen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64</w:t>
        </w:r>
        <w:r w:rsidR="002163C7">
          <w:rPr>
            <w:noProof/>
            <w:webHidden/>
          </w:rPr>
          <w:fldChar w:fldCharType="end"/>
        </w:r>
      </w:hyperlink>
    </w:p>
    <w:p w14:paraId="2507209F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6" w:history="1">
        <w:r w:rsidR="002163C7" w:rsidRPr="00823FBB">
          <w:rPr>
            <w:rStyle w:val="Hyperlinkki"/>
            <w:noProof/>
          </w:rPr>
          <w:t>3.12.1.9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EKG-löydös jatkohoitoon luovuttaessa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64</w:t>
        </w:r>
        <w:r w:rsidR="002163C7">
          <w:rPr>
            <w:noProof/>
            <w:webHidden/>
          </w:rPr>
          <w:fldChar w:fldCharType="end"/>
        </w:r>
      </w:hyperlink>
    </w:p>
    <w:p w14:paraId="1D7B2E95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7" w:history="1">
        <w:r w:rsidR="002163C7" w:rsidRPr="00823FBB">
          <w:rPr>
            <w:rStyle w:val="Hyperlinkki"/>
            <w:noProof/>
          </w:rPr>
          <w:t>3.12.1.10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elvytyksen lopettamisen syy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64</w:t>
        </w:r>
        <w:r w:rsidR="002163C7">
          <w:rPr>
            <w:noProof/>
            <w:webHidden/>
          </w:rPr>
          <w:fldChar w:fldCharType="end"/>
        </w:r>
      </w:hyperlink>
    </w:p>
    <w:p w14:paraId="19B6D429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8" w:history="1">
        <w:r w:rsidR="002163C7" w:rsidRPr="00823FBB">
          <w:rPr>
            <w:rStyle w:val="Hyperlinkki"/>
            <w:noProof/>
          </w:rPr>
          <w:t>3.12.1.11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Elvytystiedon puuttumisen perustelu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65</w:t>
        </w:r>
        <w:r w:rsidR="002163C7">
          <w:rPr>
            <w:noProof/>
            <w:webHidden/>
          </w:rPr>
          <w:fldChar w:fldCharType="end"/>
        </w:r>
      </w:hyperlink>
    </w:p>
    <w:p w14:paraId="15F5EE0E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9" w:history="1">
        <w:r w:rsidR="002163C7" w:rsidRPr="00823FBB">
          <w:rPr>
            <w:rStyle w:val="Hyperlinkki"/>
            <w:noProof/>
          </w:rPr>
          <w:t>3.13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Ensihoitotoimenpiteet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65</w:t>
        </w:r>
        <w:r w:rsidR="002163C7">
          <w:rPr>
            <w:noProof/>
            <w:webHidden/>
          </w:rPr>
          <w:fldChar w:fldCharType="end"/>
        </w:r>
      </w:hyperlink>
    </w:p>
    <w:p w14:paraId="16BA5BAA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20" w:history="1">
        <w:r w:rsidR="002163C7" w:rsidRPr="00823FBB">
          <w:rPr>
            <w:rStyle w:val="Hyperlinkki"/>
            <w:noProof/>
          </w:rPr>
          <w:t>3.13.1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Ensihoitotoimenpide - procedure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66</w:t>
        </w:r>
        <w:r w:rsidR="002163C7">
          <w:rPr>
            <w:noProof/>
            <w:webHidden/>
          </w:rPr>
          <w:fldChar w:fldCharType="end"/>
        </w:r>
      </w:hyperlink>
    </w:p>
    <w:p w14:paraId="065B54AA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21" w:history="1">
        <w:r w:rsidR="002163C7" w:rsidRPr="00823FBB">
          <w:rPr>
            <w:rStyle w:val="Hyperlinkki"/>
            <w:noProof/>
          </w:rPr>
          <w:t>3.13.1.1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Toimenpideyritysten määrä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67</w:t>
        </w:r>
        <w:r w:rsidR="002163C7">
          <w:rPr>
            <w:noProof/>
            <w:webHidden/>
          </w:rPr>
          <w:fldChar w:fldCharType="end"/>
        </w:r>
      </w:hyperlink>
    </w:p>
    <w:p w14:paraId="78CBB14E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22" w:history="1">
        <w:r w:rsidR="002163C7" w:rsidRPr="00823FBB">
          <w:rPr>
            <w:rStyle w:val="Hyperlinkki"/>
            <w:noProof/>
          </w:rPr>
          <w:t>3.13.1.2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Hengitystiehallinta –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67</w:t>
        </w:r>
        <w:r w:rsidR="002163C7">
          <w:rPr>
            <w:noProof/>
            <w:webHidden/>
          </w:rPr>
          <w:fldChar w:fldCharType="end"/>
        </w:r>
      </w:hyperlink>
    </w:p>
    <w:p w14:paraId="395DFC57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23" w:history="1">
        <w:r w:rsidR="002163C7" w:rsidRPr="00823FBB">
          <w:rPr>
            <w:rStyle w:val="Hyperlinkki"/>
            <w:noProof/>
          </w:rPr>
          <w:t>3.13.1.2.1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Hengitystiehallinnan syy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67</w:t>
        </w:r>
        <w:r w:rsidR="002163C7">
          <w:rPr>
            <w:noProof/>
            <w:webHidden/>
          </w:rPr>
          <w:fldChar w:fldCharType="end"/>
        </w:r>
      </w:hyperlink>
    </w:p>
    <w:p w14:paraId="65A66AF2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24" w:history="1">
        <w:r w:rsidR="002163C7" w:rsidRPr="00823FBB">
          <w:rPr>
            <w:rStyle w:val="Hyperlinkki"/>
            <w:noProof/>
          </w:rPr>
          <w:t>3.13.1.2.2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Hengitystiehallinnan komplikaatio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68</w:t>
        </w:r>
        <w:r w:rsidR="002163C7">
          <w:rPr>
            <w:noProof/>
            <w:webHidden/>
          </w:rPr>
          <w:fldChar w:fldCharType="end"/>
        </w:r>
      </w:hyperlink>
    </w:p>
    <w:p w14:paraId="3C61C1D9" w14:textId="77777777" w:rsidR="002163C7" w:rsidRDefault="003436CD">
      <w:pPr>
        <w:pStyle w:val="Sisluet6"/>
        <w:rPr>
          <w:rFonts w:asciiTheme="minorHAnsi" w:hAnsiTheme="minorHAnsi"/>
          <w:noProof/>
        </w:rPr>
      </w:pPr>
      <w:hyperlink w:anchor="_Toc446509325" w:history="1">
        <w:r w:rsidR="002163C7" w:rsidRPr="00823FBB">
          <w:rPr>
            <w:rStyle w:val="Hyperlinkki"/>
            <w:noProof/>
          </w:rPr>
          <w:t>3.13.1.2.2.1</w:t>
        </w:r>
        <w:r w:rsidR="002163C7">
          <w:rPr>
            <w:rFonts w:asciiTheme="minorHAnsi" w:hAnsiTheme="minorHAnsi"/>
            <w:noProof/>
          </w:rPr>
          <w:tab/>
        </w:r>
        <w:r w:rsidR="002163C7" w:rsidRPr="00823FBB">
          <w:rPr>
            <w:rStyle w:val="Hyperlinkki"/>
            <w:noProof/>
          </w:rPr>
          <w:t>Hengitystiehallinnan komplikaation syy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68</w:t>
        </w:r>
        <w:r w:rsidR="002163C7">
          <w:rPr>
            <w:noProof/>
            <w:webHidden/>
          </w:rPr>
          <w:fldChar w:fldCharType="end"/>
        </w:r>
      </w:hyperlink>
    </w:p>
    <w:p w14:paraId="0D5665F2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26" w:history="1">
        <w:r w:rsidR="002163C7" w:rsidRPr="00823FBB">
          <w:rPr>
            <w:rStyle w:val="Hyperlinkki"/>
            <w:noProof/>
          </w:rPr>
          <w:t>3.13.1.2.3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Käytetty hengitystieväline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68</w:t>
        </w:r>
        <w:r w:rsidR="002163C7">
          <w:rPr>
            <w:noProof/>
            <w:webHidden/>
          </w:rPr>
          <w:fldChar w:fldCharType="end"/>
        </w:r>
      </w:hyperlink>
    </w:p>
    <w:p w14:paraId="4691ACA9" w14:textId="77777777" w:rsidR="002163C7" w:rsidRDefault="003436CD">
      <w:pPr>
        <w:pStyle w:val="Sisluet6"/>
        <w:rPr>
          <w:rFonts w:asciiTheme="minorHAnsi" w:hAnsiTheme="minorHAnsi"/>
          <w:noProof/>
        </w:rPr>
      </w:pPr>
      <w:hyperlink w:anchor="_Toc446509327" w:history="1">
        <w:r w:rsidR="002163C7" w:rsidRPr="00823FBB">
          <w:rPr>
            <w:rStyle w:val="Hyperlinkki"/>
            <w:noProof/>
          </w:rPr>
          <w:t>3.13.1.2.3.1</w:t>
        </w:r>
        <w:r w:rsidR="002163C7">
          <w:rPr>
            <w:rFonts w:asciiTheme="minorHAnsi" w:hAnsiTheme="minorHAnsi"/>
            <w:noProof/>
          </w:rPr>
          <w:tab/>
        </w:r>
        <w:r w:rsidR="002163C7" w:rsidRPr="00823FBB">
          <w:rPr>
            <w:rStyle w:val="Hyperlinkki"/>
            <w:noProof/>
          </w:rPr>
          <w:t>Hengitystievälineen syvyys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69</w:t>
        </w:r>
        <w:r w:rsidR="002163C7">
          <w:rPr>
            <w:noProof/>
            <w:webHidden/>
          </w:rPr>
          <w:fldChar w:fldCharType="end"/>
        </w:r>
      </w:hyperlink>
    </w:p>
    <w:p w14:paraId="5D99AEA0" w14:textId="77777777" w:rsidR="002163C7" w:rsidRDefault="003436CD">
      <w:pPr>
        <w:pStyle w:val="Sisluet6"/>
        <w:rPr>
          <w:rFonts w:asciiTheme="minorHAnsi" w:hAnsiTheme="minorHAnsi"/>
          <w:noProof/>
        </w:rPr>
      </w:pPr>
      <w:hyperlink w:anchor="_Toc446509328" w:history="1">
        <w:r w:rsidR="002163C7" w:rsidRPr="00823FBB">
          <w:rPr>
            <w:rStyle w:val="Hyperlinkki"/>
            <w:noProof/>
          </w:rPr>
          <w:t>3.13.1.2.3.2</w:t>
        </w:r>
        <w:r w:rsidR="002163C7">
          <w:rPr>
            <w:rFonts w:asciiTheme="minorHAnsi" w:hAnsiTheme="minorHAnsi"/>
            <w:noProof/>
          </w:rPr>
          <w:tab/>
        </w:r>
        <w:r w:rsidR="002163C7" w:rsidRPr="00823FBB">
          <w:rPr>
            <w:rStyle w:val="Hyperlinkki"/>
            <w:noProof/>
          </w:rPr>
          <w:t>Hengitystievälineen sijainnin varmistamistapa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69</w:t>
        </w:r>
        <w:r w:rsidR="002163C7">
          <w:rPr>
            <w:noProof/>
            <w:webHidden/>
          </w:rPr>
          <w:fldChar w:fldCharType="end"/>
        </w:r>
      </w:hyperlink>
    </w:p>
    <w:p w14:paraId="6BCD2B28" w14:textId="77777777" w:rsidR="002163C7" w:rsidRDefault="003436CD">
      <w:pPr>
        <w:pStyle w:val="Sisluet6"/>
        <w:rPr>
          <w:rFonts w:asciiTheme="minorHAnsi" w:hAnsiTheme="minorHAnsi"/>
          <w:noProof/>
        </w:rPr>
      </w:pPr>
      <w:hyperlink w:anchor="_Toc446509329" w:history="1">
        <w:r w:rsidR="002163C7" w:rsidRPr="00823FBB">
          <w:rPr>
            <w:rStyle w:val="Hyperlinkki"/>
            <w:noProof/>
          </w:rPr>
          <w:t>3.13.1.2.3.3</w:t>
        </w:r>
        <w:r w:rsidR="002163C7">
          <w:rPr>
            <w:rFonts w:asciiTheme="minorHAnsi" w:hAnsiTheme="minorHAnsi"/>
            <w:noProof/>
          </w:rPr>
          <w:tab/>
        </w:r>
        <w:r w:rsidR="002163C7" w:rsidRPr="00823FBB">
          <w:rPr>
            <w:rStyle w:val="Hyperlinkki"/>
            <w:noProof/>
          </w:rPr>
          <w:t>Hengitystievälineen sijainnin varmistaja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69</w:t>
        </w:r>
        <w:r w:rsidR="002163C7">
          <w:rPr>
            <w:noProof/>
            <w:webHidden/>
          </w:rPr>
          <w:fldChar w:fldCharType="end"/>
        </w:r>
      </w:hyperlink>
    </w:p>
    <w:p w14:paraId="38FD811D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0" w:history="1">
        <w:r w:rsidR="002163C7" w:rsidRPr="00823FBB">
          <w:rPr>
            <w:rStyle w:val="Hyperlinkki"/>
            <w:noProof/>
          </w:rPr>
          <w:t>3.13.1.2.4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Hengitystievälinetiedon puuttumisen perustelu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69</w:t>
        </w:r>
        <w:r w:rsidR="002163C7">
          <w:rPr>
            <w:noProof/>
            <w:webHidden/>
          </w:rPr>
          <w:fldChar w:fldCharType="end"/>
        </w:r>
      </w:hyperlink>
    </w:p>
    <w:p w14:paraId="704EF872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1" w:history="1">
        <w:r w:rsidR="002163C7" w:rsidRPr="00823FBB">
          <w:rPr>
            <w:rStyle w:val="Hyperlinkki"/>
            <w:noProof/>
          </w:rPr>
          <w:t>3.13.1.3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Hoitoväline ja koko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70</w:t>
        </w:r>
        <w:r w:rsidR="002163C7">
          <w:rPr>
            <w:noProof/>
            <w:webHidden/>
          </w:rPr>
          <w:fldChar w:fldCharType="end"/>
        </w:r>
      </w:hyperlink>
    </w:p>
    <w:p w14:paraId="209E0F1F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2" w:history="1">
        <w:r w:rsidR="002163C7" w:rsidRPr="00823FBB">
          <w:rPr>
            <w:rStyle w:val="Hyperlinkki"/>
            <w:noProof/>
          </w:rPr>
          <w:t>3.13.1.4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Nesteensiirtoreitti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70</w:t>
        </w:r>
        <w:r w:rsidR="002163C7">
          <w:rPr>
            <w:noProof/>
            <w:webHidden/>
          </w:rPr>
          <w:fldChar w:fldCharType="end"/>
        </w:r>
      </w:hyperlink>
    </w:p>
    <w:p w14:paraId="6AB6ECB4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3" w:history="1">
        <w:r w:rsidR="002163C7" w:rsidRPr="00823FBB">
          <w:rPr>
            <w:rStyle w:val="Hyperlinkki"/>
            <w:noProof/>
          </w:rPr>
          <w:t>3.13.1.5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Defibrillointi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70</w:t>
        </w:r>
        <w:r w:rsidR="002163C7">
          <w:rPr>
            <w:noProof/>
            <w:webHidden/>
          </w:rPr>
          <w:fldChar w:fldCharType="end"/>
        </w:r>
      </w:hyperlink>
    </w:p>
    <w:p w14:paraId="06A3AA6F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4" w:history="1">
        <w:r w:rsidR="002163C7" w:rsidRPr="00823FBB">
          <w:rPr>
            <w:rStyle w:val="Hyperlinkki"/>
            <w:noProof/>
          </w:rPr>
          <w:t>3.13.1.5.1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Defibrilloinnin energia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70</w:t>
        </w:r>
        <w:r w:rsidR="002163C7">
          <w:rPr>
            <w:noProof/>
            <w:webHidden/>
          </w:rPr>
          <w:fldChar w:fldCharType="end"/>
        </w:r>
      </w:hyperlink>
    </w:p>
    <w:p w14:paraId="4FCE0D29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5" w:history="1">
        <w:r w:rsidR="002163C7" w:rsidRPr="00823FBB">
          <w:rPr>
            <w:rStyle w:val="Hyperlinkki"/>
            <w:noProof/>
          </w:rPr>
          <w:t>3.13.1.5.2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Iskujen kokonaismäärä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71</w:t>
        </w:r>
        <w:r w:rsidR="002163C7">
          <w:rPr>
            <w:noProof/>
            <w:webHidden/>
          </w:rPr>
          <w:fldChar w:fldCharType="end"/>
        </w:r>
      </w:hyperlink>
    </w:p>
    <w:p w14:paraId="2EDBB783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6" w:history="1">
        <w:r w:rsidR="002163C7" w:rsidRPr="00823FBB">
          <w:rPr>
            <w:rStyle w:val="Hyperlinkki"/>
            <w:noProof/>
          </w:rPr>
          <w:t>3.13.1.6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Tahdistus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71</w:t>
        </w:r>
        <w:r w:rsidR="002163C7">
          <w:rPr>
            <w:noProof/>
            <w:webHidden/>
          </w:rPr>
          <w:fldChar w:fldCharType="end"/>
        </w:r>
      </w:hyperlink>
    </w:p>
    <w:p w14:paraId="3E1BD95B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7" w:history="1">
        <w:r w:rsidR="002163C7" w:rsidRPr="00823FBB">
          <w:rPr>
            <w:rStyle w:val="Hyperlinkki"/>
            <w:noProof/>
          </w:rPr>
          <w:t>3.13.1.6.1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Tahdistuksen energia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71</w:t>
        </w:r>
        <w:r w:rsidR="002163C7">
          <w:rPr>
            <w:noProof/>
            <w:webHidden/>
          </w:rPr>
          <w:fldChar w:fldCharType="end"/>
        </w:r>
      </w:hyperlink>
    </w:p>
    <w:p w14:paraId="4D6E5DD0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8" w:history="1">
        <w:r w:rsidR="002163C7" w:rsidRPr="00823FBB">
          <w:rPr>
            <w:rStyle w:val="Hyperlinkki"/>
            <w:noProof/>
          </w:rPr>
          <w:t>3.13.1.6.2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Tahdistustaajuus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71</w:t>
        </w:r>
        <w:r w:rsidR="002163C7">
          <w:rPr>
            <w:noProof/>
            <w:webHidden/>
          </w:rPr>
          <w:fldChar w:fldCharType="end"/>
        </w:r>
      </w:hyperlink>
    </w:p>
    <w:p w14:paraId="1E11C1AB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9" w:history="1">
        <w:r w:rsidR="002163C7" w:rsidRPr="00823FBB">
          <w:rPr>
            <w:rStyle w:val="Hyperlinkki"/>
            <w:noProof/>
          </w:rPr>
          <w:t>3.13.2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Ensihoitotoimenpiteiden komplikaatiot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72</w:t>
        </w:r>
        <w:r w:rsidR="002163C7">
          <w:rPr>
            <w:noProof/>
            <w:webHidden/>
          </w:rPr>
          <w:fldChar w:fldCharType="end"/>
        </w:r>
      </w:hyperlink>
    </w:p>
    <w:p w14:paraId="2A3F6D14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0" w:history="1">
        <w:r w:rsidR="002163C7" w:rsidRPr="00823FBB">
          <w:rPr>
            <w:rStyle w:val="Hyperlinkki"/>
            <w:noProof/>
          </w:rPr>
          <w:t>3.13.3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Ensihoitotoimenpiteiden lisätieto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72</w:t>
        </w:r>
        <w:r w:rsidR="002163C7">
          <w:rPr>
            <w:noProof/>
            <w:webHidden/>
          </w:rPr>
          <w:fldChar w:fldCharType="end"/>
        </w:r>
      </w:hyperlink>
    </w:p>
    <w:p w14:paraId="5E485555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1" w:history="1">
        <w:r w:rsidR="002163C7" w:rsidRPr="00823FBB">
          <w:rPr>
            <w:rStyle w:val="Hyperlinkki"/>
            <w:noProof/>
          </w:rPr>
          <w:t>3.14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Lääkehoito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72</w:t>
        </w:r>
        <w:r w:rsidR="002163C7">
          <w:rPr>
            <w:noProof/>
            <w:webHidden/>
          </w:rPr>
          <w:fldChar w:fldCharType="end"/>
        </w:r>
      </w:hyperlink>
    </w:p>
    <w:p w14:paraId="17FE7925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2" w:history="1">
        <w:r w:rsidR="002163C7" w:rsidRPr="00823FBB">
          <w:rPr>
            <w:rStyle w:val="Hyperlinkki"/>
            <w:noProof/>
          </w:rPr>
          <w:t>3.14.1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Lääkehoito - substanceAdministration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73</w:t>
        </w:r>
        <w:r w:rsidR="002163C7">
          <w:rPr>
            <w:noProof/>
            <w:webHidden/>
          </w:rPr>
          <w:fldChar w:fldCharType="end"/>
        </w:r>
      </w:hyperlink>
    </w:p>
    <w:p w14:paraId="187A3D10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3" w:history="1">
        <w:r w:rsidR="002163C7" w:rsidRPr="00823FBB">
          <w:rPr>
            <w:rStyle w:val="Hyperlinkki"/>
            <w:noProof/>
          </w:rPr>
          <w:t>3.14.1.1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Lääkkeen tai lääkeseoksen ainesosat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75</w:t>
        </w:r>
        <w:r w:rsidR="002163C7">
          <w:rPr>
            <w:noProof/>
            <w:webHidden/>
          </w:rPr>
          <w:fldChar w:fldCharType="end"/>
        </w:r>
      </w:hyperlink>
    </w:p>
    <w:p w14:paraId="24854044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4" w:history="1">
        <w:r w:rsidR="002163C7" w:rsidRPr="00823FBB">
          <w:rPr>
            <w:rStyle w:val="Hyperlinkki"/>
            <w:noProof/>
          </w:rPr>
          <w:t>3.14.1.1.1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Aineen koodi, koodin mukainen nimi ja koodisto - substanceAdministration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75</w:t>
        </w:r>
        <w:r w:rsidR="002163C7">
          <w:rPr>
            <w:noProof/>
            <w:webHidden/>
          </w:rPr>
          <w:fldChar w:fldCharType="end"/>
        </w:r>
      </w:hyperlink>
    </w:p>
    <w:p w14:paraId="26FF460C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5" w:history="1">
        <w:r w:rsidR="002163C7" w:rsidRPr="00823FBB">
          <w:rPr>
            <w:rStyle w:val="Hyperlinkki"/>
            <w:noProof/>
          </w:rPr>
          <w:t>3.14.1.2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Lääkkeen nimi - supply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75</w:t>
        </w:r>
        <w:r w:rsidR="002163C7">
          <w:rPr>
            <w:noProof/>
            <w:webHidden/>
          </w:rPr>
          <w:fldChar w:fldCharType="end"/>
        </w:r>
      </w:hyperlink>
    </w:p>
    <w:p w14:paraId="2A2F0FEE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6" w:history="1">
        <w:r w:rsidR="002163C7" w:rsidRPr="00823FBB">
          <w:rPr>
            <w:rStyle w:val="Hyperlinkki"/>
            <w:noProof/>
          </w:rPr>
          <w:t>3.14.1.3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Lääkkeen vahvuus tekstinä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76</w:t>
        </w:r>
        <w:r w:rsidR="002163C7">
          <w:rPr>
            <w:noProof/>
            <w:webHidden/>
          </w:rPr>
          <w:fldChar w:fldCharType="end"/>
        </w:r>
      </w:hyperlink>
    </w:p>
    <w:p w14:paraId="6A82E192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7" w:history="1">
        <w:r w:rsidR="002163C7" w:rsidRPr="00823FBB">
          <w:rPr>
            <w:rStyle w:val="Hyperlinkki"/>
            <w:noProof/>
          </w:rPr>
          <w:t>3.14.1.4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Lääkkeenantotapa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76</w:t>
        </w:r>
        <w:r w:rsidR="002163C7">
          <w:rPr>
            <w:noProof/>
            <w:webHidden/>
          </w:rPr>
          <w:fldChar w:fldCharType="end"/>
        </w:r>
      </w:hyperlink>
    </w:p>
    <w:p w14:paraId="3A147C26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8" w:history="1">
        <w:r w:rsidR="002163C7" w:rsidRPr="00823FBB">
          <w:rPr>
            <w:rStyle w:val="Hyperlinkki"/>
            <w:noProof/>
          </w:rPr>
          <w:t>3.14.1.5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Lääkkeen annon peruste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76</w:t>
        </w:r>
        <w:r w:rsidR="002163C7">
          <w:rPr>
            <w:noProof/>
            <w:webHidden/>
          </w:rPr>
          <w:fldChar w:fldCharType="end"/>
        </w:r>
      </w:hyperlink>
    </w:p>
    <w:p w14:paraId="3EEB9D0A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9" w:history="1">
        <w:r w:rsidR="002163C7" w:rsidRPr="00823FBB">
          <w:rPr>
            <w:rStyle w:val="Hyperlinkki"/>
            <w:noProof/>
          </w:rPr>
          <w:t>3.14.2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Lääkehoidon komplikaatiot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76</w:t>
        </w:r>
        <w:r w:rsidR="002163C7">
          <w:rPr>
            <w:noProof/>
            <w:webHidden/>
          </w:rPr>
          <w:fldChar w:fldCharType="end"/>
        </w:r>
      </w:hyperlink>
    </w:p>
    <w:p w14:paraId="6FF45D4D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50" w:history="1">
        <w:r w:rsidR="002163C7" w:rsidRPr="00823FBB">
          <w:rPr>
            <w:rStyle w:val="Hyperlinkki"/>
            <w:noProof/>
          </w:rPr>
          <w:t>3.15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Jatkotoimet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77</w:t>
        </w:r>
        <w:r w:rsidR="002163C7">
          <w:rPr>
            <w:noProof/>
            <w:webHidden/>
          </w:rPr>
          <w:fldChar w:fldCharType="end"/>
        </w:r>
      </w:hyperlink>
    </w:p>
    <w:p w14:paraId="0CAC368E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51" w:history="1">
        <w:r w:rsidR="002163C7" w:rsidRPr="00823FBB">
          <w:rPr>
            <w:rStyle w:val="Hyperlinkki"/>
            <w:noProof/>
          </w:rPr>
          <w:t>3.15.1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Jatkotoimet –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77</w:t>
        </w:r>
        <w:r w:rsidR="002163C7">
          <w:rPr>
            <w:noProof/>
            <w:webHidden/>
          </w:rPr>
          <w:fldChar w:fldCharType="end"/>
        </w:r>
      </w:hyperlink>
    </w:p>
    <w:p w14:paraId="45B5A87F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52" w:history="1">
        <w:r w:rsidR="002163C7" w:rsidRPr="00823FBB">
          <w:rPr>
            <w:rStyle w:val="Hyperlinkki"/>
            <w:noProof/>
          </w:rPr>
          <w:t>3.15.1.1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Kuljettamatta jättämisen syy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78</w:t>
        </w:r>
        <w:r w:rsidR="002163C7">
          <w:rPr>
            <w:noProof/>
            <w:webHidden/>
          </w:rPr>
          <w:fldChar w:fldCharType="end"/>
        </w:r>
      </w:hyperlink>
    </w:p>
    <w:p w14:paraId="650DF1D7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53" w:history="1">
        <w:r w:rsidR="002163C7" w:rsidRPr="00823FBB">
          <w:rPr>
            <w:rStyle w:val="Hyperlinkki"/>
            <w:noProof/>
          </w:rPr>
          <w:t>3.15.1.1.1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Ohjeet potilaalle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78</w:t>
        </w:r>
        <w:r w:rsidR="002163C7">
          <w:rPr>
            <w:noProof/>
            <w:webHidden/>
          </w:rPr>
          <w:fldChar w:fldCharType="end"/>
        </w:r>
      </w:hyperlink>
    </w:p>
    <w:p w14:paraId="6303BFE9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54" w:history="1">
        <w:r w:rsidR="002163C7" w:rsidRPr="00823FBB">
          <w:rPr>
            <w:rStyle w:val="Hyperlinkki"/>
            <w:noProof/>
          </w:rPr>
          <w:t>3.15.1.2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kuljetusväline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78</w:t>
        </w:r>
        <w:r w:rsidR="002163C7">
          <w:rPr>
            <w:noProof/>
            <w:webHidden/>
          </w:rPr>
          <w:fldChar w:fldCharType="end"/>
        </w:r>
      </w:hyperlink>
    </w:p>
    <w:p w14:paraId="21E642AF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55" w:history="1">
        <w:r w:rsidR="002163C7" w:rsidRPr="00823FBB">
          <w:rPr>
            <w:rStyle w:val="Hyperlinkki"/>
            <w:noProof/>
          </w:rPr>
          <w:t>3.15.1.2.1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Kuljetettujen potilaiden määrä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79</w:t>
        </w:r>
        <w:r w:rsidR="002163C7">
          <w:rPr>
            <w:noProof/>
            <w:webHidden/>
          </w:rPr>
          <w:fldChar w:fldCharType="end"/>
        </w:r>
      </w:hyperlink>
    </w:p>
    <w:p w14:paraId="199902C7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56" w:history="1">
        <w:r w:rsidR="002163C7" w:rsidRPr="00823FBB">
          <w:rPr>
            <w:rStyle w:val="Hyperlinkki"/>
            <w:noProof/>
          </w:rPr>
          <w:t>3.15.1.2.2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kuljetusasento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79</w:t>
        </w:r>
        <w:r w:rsidR="002163C7">
          <w:rPr>
            <w:noProof/>
            <w:webHidden/>
          </w:rPr>
          <w:fldChar w:fldCharType="end"/>
        </w:r>
      </w:hyperlink>
    </w:p>
    <w:p w14:paraId="1E0C3F8C" w14:textId="77777777" w:rsidR="002163C7" w:rsidRDefault="003436C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57" w:history="1">
        <w:r w:rsidR="002163C7" w:rsidRPr="00823FBB">
          <w:rPr>
            <w:rStyle w:val="Hyperlinkki"/>
            <w:noProof/>
          </w:rPr>
          <w:t>3.15.1.2.3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Kuljetuskohteen tyyppi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79</w:t>
        </w:r>
        <w:r w:rsidR="002163C7">
          <w:rPr>
            <w:noProof/>
            <w:webHidden/>
          </w:rPr>
          <w:fldChar w:fldCharType="end"/>
        </w:r>
      </w:hyperlink>
    </w:p>
    <w:p w14:paraId="56EE9AA0" w14:textId="77777777" w:rsidR="002163C7" w:rsidRDefault="003436CD">
      <w:pPr>
        <w:pStyle w:val="Sisluet6"/>
        <w:rPr>
          <w:rFonts w:asciiTheme="minorHAnsi" w:hAnsiTheme="minorHAnsi"/>
          <w:noProof/>
        </w:rPr>
      </w:pPr>
      <w:hyperlink w:anchor="_Toc446509358" w:history="1">
        <w:r w:rsidR="002163C7" w:rsidRPr="00823FBB">
          <w:rPr>
            <w:rStyle w:val="Hyperlinkki"/>
            <w:noProof/>
          </w:rPr>
          <w:t>3.15.1.2.3.1</w:t>
        </w:r>
        <w:r w:rsidR="002163C7">
          <w:rPr>
            <w:rFonts w:asciiTheme="minorHAnsi" w:hAnsiTheme="minorHAnsi"/>
            <w:noProof/>
          </w:rPr>
          <w:tab/>
        </w:r>
        <w:r w:rsidR="002163C7" w:rsidRPr="00823FBB">
          <w:rPr>
            <w:rStyle w:val="Hyperlinkki"/>
            <w:noProof/>
          </w:rPr>
          <w:t>Ennakkotiedon ilmoittamisen aika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79</w:t>
        </w:r>
        <w:r w:rsidR="002163C7">
          <w:rPr>
            <w:noProof/>
            <w:webHidden/>
          </w:rPr>
          <w:fldChar w:fldCharType="end"/>
        </w:r>
      </w:hyperlink>
    </w:p>
    <w:p w14:paraId="1AAED1E1" w14:textId="77777777" w:rsidR="002163C7" w:rsidRDefault="003436CD">
      <w:pPr>
        <w:pStyle w:val="Sisluet6"/>
        <w:rPr>
          <w:rFonts w:asciiTheme="minorHAnsi" w:hAnsiTheme="minorHAnsi"/>
          <w:noProof/>
        </w:rPr>
      </w:pPr>
      <w:hyperlink w:anchor="_Toc446509359" w:history="1">
        <w:r w:rsidR="002163C7" w:rsidRPr="00823FBB">
          <w:rPr>
            <w:rStyle w:val="Hyperlinkki"/>
            <w:noProof/>
          </w:rPr>
          <w:t>3.15.1.2.3.2</w:t>
        </w:r>
        <w:r w:rsidR="002163C7">
          <w:rPr>
            <w:rFonts w:asciiTheme="minorHAnsi" w:hAnsiTheme="minorHAnsi"/>
            <w:noProof/>
          </w:rPr>
          <w:tab/>
        </w:r>
        <w:r w:rsidR="002163C7" w:rsidRPr="00823FBB">
          <w:rPr>
            <w:rStyle w:val="Hyperlinkki"/>
            <w:noProof/>
          </w:rPr>
          <w:t>Vastaanottavan laitoksen tunniste – encounter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80</w:t>
        </w:r>
        <w:r w:rsidR="002163C7">
          <w:rPr>
            <w:noProof/>
            <w:webHidden/>
          </w:rPr>
          <w:fldChar w:fldCharType="end"/>
        </w:r>
      </w:hyperlink>
    </w:p>
    <w:p w14:paraId="3FB671D7" w14:textId="77777777" w:rsidR="002163C7" w:rsidRDefault="003436CD">
      <w:pPr>
        <w:pStyle w:val="Sisluet7"/>
        <w:tabs>
          <w:tab w:val="left" w:pos="2751"/>
          <w:tab w:val="right" w:leader="dot" w:pos="9231"/>
        </w:tabs>
        <w:rPr>
          <w:rFonts w:asciiTheme="minorHAnsi" w:hAnsiTheme="minorHAnsi"/>
          <w:noProof/>
        </w:rPr>
      </w:pPr>
      <w:hyperlink w:anchor="_Toc446509360" w:history="1">
        <w:r w:rsidR="002163C7" w:rsidRPr="00823FBB">
          <w:rPr>
            <w:rStyle w:val="Hyperlinkki"/>
            <w:noProof/>
          </w:rPr>
          <w:t>3.15.1.2.3.2.1</w:t>
        </w:r>
        <w:r w:rsidR="002163C7">
          <w:rPr>
            <w:rFonts w:asciiTheme="minorHAnsi" w:hAnsiTheme="minorHAnsi"/>
            <w:noProof/>
          </w:rPr>
          <w:tab/>
        </w:r>
        <w:r w:rsidR="002163C7" w:rsidRPr="00823FBB">
          <w:rPr>
            <w:rStyle w:val="Hyperlinkki"/>
            <w:noProof/>
          </w:rPr>
          <w:t>Sairaalan yksikkö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_Toc446509360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80</w:t>
        </w:r>
        <w:r w:rsidR="002163C7">
          <w:rPr>
            <w:noProof/>
            <w:webHidden/>
          </w:rPr>
          <w:fldChar w:fldCharType="end"/>
        </w:r>
      </w:hyperlink>
    </w:p>
    <w:p w14:paraId="553A1B6C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61" w:history="1">
        <w:r w:rsidR="002163C7" w:rsidRPr="00823FBB">
          <w:rPr>
            <w:rStyle w:val="Hyperlinkki"/>
            <w:noProof/>
          </w:rPr>
          <w:t>3.15.1.3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Ilmoitus muulle viranomaiselle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_Toc446509361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80</w:t>
        </w:r>
        <w:r w:rsidR="002163C7">
          <w:rPr>
            <w:noProof/>
            <w:webHidden/>
          </w:rPr>
          <w:fldChar w:fldCharType="end"/>
        </w:r>
      </w:hyperlink>
    </w:p>
    <w:p w14:paraId="313AE1AA" w14:textId="77777777" w:rsidR="002163C7" w:rsidRDefault="003436C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62" w:history="1">
        <w:r w:rsidR="002163C7" w:rsidRPr="00823FBB">
          <w:rPr>
            <w:rStyle w:val="Hyperlinkki"/>
            <w:noProof/>
          </w:rPr>
          <w:t>3.16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Kuolema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_Toc446509362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81</w:t>
        </w:r>
        <w:r w:rsidR="002163C7">
          <w:rPr>
            <w:noProof/>
            <w:webHidden/>
          </w:rPr>
          <w:fldChar w:fldCharType="end"/>
        </w:r>
      </w:hyperlink>
    </w:p>
    <w:p w14:paraId="3AF01205" w14:textId="77777777" w:rsidR="002163C7" w:rsidRDefault="003436C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63" w:history="1">
        <w:r w:rsidR="002163C7" w:rsidRPr="00823FBB">
          <w:rPr>
            <w:rStyle w:val="Hyperlinkki"/>
            <w:noProof/>
          </w:rPr>
          <w:t>3.16.1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Kuolema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_Toc446509363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81</w:t>
        </w:r>
        <w:r w:rsidR="002163C7">
          <w:rPr>
            <w:noProof/>
            <w:webHidden/>
          </w:rPr>
          <w:fldChar w:fldCharType="end"/>
        </w:r>
      </w:hyperlink>
    </w:p>
    <w:p w14:paraId="26F02CCC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64" w:history="1">
        <w:r w:rsidR="002163C7" w:rsidRPr="00823FBB">
          <w:rPr>
            <w:rStyle w:val="Hyperlinkki"/>
            <w:noProof/>
          </w:rPr>
          <w:t>3.16.1.1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Kuoleman tunnistamisaika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_Toc446509364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81</w:t>
        </w:r>
        <w:r w:rsidR="002163C7">
          <w:rPr>
            <w:noProof/>
            <w:webHidden/>
          </w:rPr>
          <w:fldChar w:fldCharType="end"/>
        </w:r>
      </w:hyperlink>
    </w:p>
    <w:p w14:paraId="66F365EC" w14:textId="77777777" w:rsidR="002163C7" w:rsidRDefault="003436C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65" w:history="1">
        <w:r w:rsidR="002163C7" w:rsidRPr="00823FBB">
          <w:rPr>
            <w:rStyle w:val="Hyperlinkki"/>
            <w:noProof/>
          </w:rPr>
          <w:t>3.16.1.2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Kuoleman toteamisaika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_Toc446509365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82</w:t>
        </w:r>
        <w:r w:rsidR="002163C7">
          <w:rPr>
            <w:noProof/>
            <w:webHidden/>
          </w:rPr>
          <w:fldChar w:fldCharType="end"/>
        </w:r>
      </w:hyperlink>
    </w:p>
    <w:p w14:paraId="229A0A71" w14:textId="77777777" w:rsidR="002163C7" w:rsidRDefault="003436CD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46509366" w:history="1">
        <w:r w:rsidR="002163C7" w:rsidRPr="00823FBB">
          <w:rPr>
            <w:rStyle w:val="Hyperlinkki"/>
            <w:noProof/>
          </w:rPr>
          <w:t>4</w:t>
        </w:r>
        <w:r w:rsidR="002163C7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VERSIOHISTORIA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_Toc446509366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83</w:t>
        </w:r>
        <w:r w:rsidR="002163C7">
          <w:rPr>
            <w:noProof/>
            <w:webHidden/>
          </w:rPr>
          <w:fldChar w:fldCharType="end"/>
        </w:r>
      </w:hyperlink>
    </w:p>
    <w:p w14:paraId="7A1F01BE" w14:textId="71C307A1" w:rsidR="007B62FD" w:rsidRPr="007B62FD" w:rsidRDefault="006D0B5A" w:rsidP="00AE0334">
      <w:r>
        <w:fldChar w:fldCharType="end"/>
      </w:r>
    </w:p>
    <w:p w14:paraId="7A1F01BF" w14:textId="77777777" w:rsidR="00AB4182" w:rsidRDefault="00AB4182" w:rsidP="00AE0334">
      <w:r>
        <w:br w:type="page"/>
      </w:r>
    </w:p>
    <w:p w14:paraId="7A1F01C1" w14:textId="77777777" w:rsidR="00977AA1" w:rsidRPr="00977AA1" w:rsidRDefault="00977AA1" w:rsidP="00AE0334"/>
    <w:p w14:paraId="7A1F01C4" w14:textId="4B9F7672" w:rsidR="00372593" w:rsidRDefault="00D129EF" w:rsidP="00E94A6F">
      <w:pPr>
        <w:pStyle w:val="Otsikko1"/>
      </w:pPr>
      <w:bookmarkStart w:id="13" w:name="_Toc446509185"/>
      <w:r>
        <w:rPr>
          <w:caps w:val="0"/>
        </w:rPr>
        <w:t>JOHDANTO</w:t>
      </w:r>
      <w:bookmarkEnd w:id="13"/>
    </w:p>
    <w:p w14:paraId="7A1F01C5" w14:textId="77777777" w:rsidR="00D81662" w:rsidRDefault="004B668F" w:rsidP="00E94A6F">
      <w:pPr>
        <w:pStyle w:val="Otsikko2"/>
      </w:pPr>
      <w:bookmarkStart w:id="14" w:name="_Toc446509186"/>
      <w:r>
        <w:t>Työn tausta</w:t>
      </w:r>
      <w:bookmarkEnd w:id="14"/>
      <w:r w:rsidR="00D81662">
        <w:t xml:space="preserve"> </w:t>
      </w:r>
    </w:p>
    <w:p w14:paraId="344055F1" w14:textId="3D7DFAD5" w:rsidR="00F30131" w:rsidRPr="00F30131" w:rsidRDefault="00F30131" w:rsidP="00F30131">
      <w:r>
        <w:t xml:space="preserve">Määrittelyn ensimmäistä versiota työstettiin 2015 kesäkuu – 2016 alku välillä Kelan Ensihoidon CDA-projektissa. Työ pohjautui THL:n KEJO-hanketta varten tehtyyn määrittelytyöhön toiminnallisuuksien tietosisällön osalta. </w:t>
      </w:r>
      <w:r w:rsidRPr="00F30131">
        <w:t>Kansainvälistä referenssimäärittelyä Implementation Guide for CDA Release 2: Emergency Medical Services Patient Care Report [7] hyödynnettiin laajasti rakenteiden suunnittelussa</w:t>
      </w:r>
      <w:r>
        <w:t>. Varsinainen tietosisäl</w:t>
      </w:r>
      <w:r w:rsidR="00D85ACB">
        <w:t>tö</w:t>
      </w:r>
      <w:r>
        <w:t xml:space="preserve"> </w:t>
      </w:r>
      <w:r w:rsidR="00D85ACB">
        <w:t>pohjautuu</w:t>
      </w:r>
      <w:r>
        <w:t xml:space="preserve"> sekä suomalaisessa tietosisällössä että kv-refenssimäärittelyssä </w:t>
      </w:r>
      <w:r w:rsidR="00D85ACB" w:rsidRPr="00D85ACB">
        <w:t>amerikkalaiseen NEMSIS-tietosisältöön (the National Emergency Medical Services Information System, www.nemsis.org.).</w:t>
      </w:r>
      <w:r w:rsidRPr="00F30131">
        <w:t xml:space="preserve"> </w:t>
      </w:r>
    </w:p>
    <w:p w14:paraId="7A1F01C6" w14:textId="77777777" w:rsidR="00D81662" w:rsidRDefault="004B668F" w:rsidP="00AE0334">
      <w:pPr>
        <w:pStyle w:val="Otsikko2"/>
      </w:pPr>
      <w:bookmarkStart w:id="15" w:name="_Toc446509187"/>
      <w:r>
        <w:t>Määrittelyn tavoite</w:t>
      </w:r>
      <w:bookmarkEnd w:id="15"/>
      <w:r>
        <w:t xml:space="preserve"> </w:t>
      </w:r>
    </w:p>
    <w:p w14:paraId="06CFCE4E" w14:textId="77777777" w:rsidR="004555FD" w:rsidRDefault="00F30131" w:rsidP="00F30131">
      <w:r>
        <w:t>Määrittelyn tavoite on tuottaa määrittely ensihoidon tuottamien kirjausten esittämisestä CDA-siirtomuodossa rakenteiden ja näyttömuodon osalta.</w:t>
      </w:r>
      <w:r w:rsidR="004555FD">
        <w:t xml:space="preserve"> </w:t>
      </w:r>
    </w:p>
    <w:p w14:paraId="07BF34D3" w14:textId="77777777" w:rsidR="004555FD" w:rsidRDefault="004555FD" w:rsidP="00F30131"/>
    <w:p w14:paraId="6DB569A6" w14:textId="7A821ABE" w:rsidR="004555FD" w:rsidRPr="00F30131" w:rsidRDefault="004555FD" w:rsidP="00F30131">
      <w:r>
        <w:t>Tämä määrittely kuvaa vain ensihoitopalvelun tulevaan kansalliseen kenttäjohtamisen järjestelmään KEJO:on tuottamat kirjaukset Ensihoito</w:t>
      </w:r>
      <w:ins w:id="16" w:author="Timo Kaskinen" w:date="2016-02-26T13:58:00Z">
        <w:r w:rsidR="008F7074">
          <w:t>kertomus</w:t>
        </w:r>
      </w:ins>
      <w:r>
        <w:t xml:space="preserve"> (ENSIH)- näkymälle</w:t>
      </w:r>
      <w:r w:rsidR="00C976E6">
        <w:t>.</w:t>
      </w:r>
      <w:r>
        <w:t xml:space="preserve"> </w:t>
      </w:r>
      <w:r w:rsidR="00C976E6">
        <w:t>Ensihoito</w:t>
      </w:r>
      <w:ins w:id="17" w:author="Timo Kaskinen" w:date="2016-02-26T13:58:00Z">
        <w:r w:rsidR="008F7074">
          <w:t>kertomus</w:t>
        </w:r>
      </w:ins>
      <w:r>
        <w:t xml:space="preserve"> </w:t>
      </w:r>
      <w:r w:rsidR="00C976E6">
        <w:t>-</w:t>
      </w:r>
      <w:r>
        <w:t>näkymälle potilastietojärjestelmissä voidaan kirjata muitakin tietoja THL:n ensihoi</w:t>
      </w:r>
      <w:r w:rsidR="001D3997">
        <w:t xml:space="preserve">don </w:t>
      </w:r>
      <w:r>
        <w:t>toiminnallisessa määrittelyssä linjatulla tavalla [</w:t>
      </w:r>
      <w:r w:rsidR="00C976E6">
        <w:t>1, luku 6.3].</w:t>
      </w:r>
    </w:p>
    <w:p w14:paraId="7A1F01C7" w14:textId="5284D596" w:rsidR="00D81662" w:rsidRDefault="00B46E85" w:rsidP="00AE0334">
      <w:pPr>
        <w:pStyle w:val="Otsikko2"/>
      </w:pPr>
      <w:bookmarkStart w:id="18" w:name="_Toc446509188"/>
      <w:r>
        <w:t>Tietosisältömäärittely ja kenttäkoodisto</w:t>
      </w:r>
      <w:bookmarkEnd w:id="18"/>
    </w:p>
    <w:p w14:paraId="4030535A" w14:textId="250C9280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 xml:space="preserve">Eri tietojen ja käsitteiden väliset keskinäiset suhteet on kuvattu </w:t>
      </w:r>
      <w:r w:rsidR="00C976E6" w:rsidRPr="00C976E6">
        <w:rPr>
          <w:lang w:eastAsia="fi-FI"/>
        </w:rPr>
        <w:t xml:space="preserve">THL/Tietosisältö </w:t>
      </w:r>
      <w:r w:rsidR="00C976E6">
        <w:rPr>
          <w:lang w:eastAsia="fi-FI"/>
        </w:rPr>
        <w:t>–</w:t>
      </w:r>
      <w:r w:rsidR="00C976E6" w:rsidRPr="00C976E6">
        <w:rPr>
          <w:lang w:eastAsia="fi-FI"/>
        </w:rPr>
        <w:t xml:space="preserve"> Ensihoito</w:t>
      </w:r>
      <w:r w:rsidR="00C976E6">
        <w:rPr>
          <w:lang w:eastAsia="fi-FI"/>
        </w:rPr>
        <w:t xml:space="preserve"> määrittelyssä koodistopalvelussa [2]</w:t>
      </w:r>
      <w:r w:rsidRPr="00022FA9">
        <w:rPr>
          <w:lang w:eastAsia="fi-FI"/>
        </w:rPr>
        <w:t xml:space="preserve"> sekä toiminnallisessa määrittelyssä olevassa käsitemallissa</w:t>
      </w:r>
      <w:r w:rsidR="00C976E6">
        <w:rPr>
          <w:lang w:eastAsia="fi-FI"/>
        </w:rPr>
        <w:t xml:space="preserve"> [1]</w:t>
      </w:r>
      <w:r w:rsidRPr="00022FA9">
        <w:rPr>
          <w:lang w:eastAsia="fi-FI"/>
        </w:rPr>
        <w:t>. Tietosisällön yksittäisiin tietoihin liittyvä pakollisuus on kuvattu seuraavien määreiden</w:t>
      </w:r>
    </w:p>
    <w:p w14:paraId="18FA6DCD" w14:textId="27CB1401" w:rsidR="00022FA9" w:rsidRPr="00022FA9" w:rsidRDefault="00AF6A17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V – V</w:t>
      </w:r>
      <w:r w:rsidR="00022FA9" w:rsidRPr="00022FA9">
        <w:rPr>
          <w:sz w:val="22"/>
          <w:szCs w:val="22"/>
          <w:lang w:eastAsia="fi-FI"/>
        </w:rPr>
        <w:t xml:space="preserve">apaaehtoinen, </w:t>
      </w:r>
    </w:p>
    <w:p w14:paraId="5A531D99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 – Huomautettava, 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3475ECB2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HP – Pakollinen huomautuksella sekä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29ADE67C" w14:textId="2380B7DF" w:rsidR="00022FA9" w:rsidRPr="00022FA9" w:rsidRDefault="00022FA9" w:rsidP="00022FA9">
      <w:pPr>
        <w:pStyle w:val="CKappale"/>
        <w:ind w:firstLine="0"/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>mukaisesti. Tyypin ”H – Huomautettava” tietosisällön puutoksesta pitää huomauttaa käyttäjää ja tyypin ”HP – Pakollinen huomautuksella” tiedon puuttumi</w:t>
      </w:r>
      <w:r>
        <w:rPr>
          <w:sz w:val="22"/>
          <w:szCs w:val="22"/>
          <w:lang w:eastAsia="fi-FI"/>
        </w:rPr>
        <w:t>nen pitää perustella lisätietokenttään</w:t>
      </w:r>
      <w:r w:rsidRPr="00022FA9">
        <w:rPr>
          <w:sz w:val="22"/>
          <w:szCs w:val="22"/>
          <w:lang w:eastAsia="fi-FI"/>
        </w:rPr>
        <w:t>.</w:t>
      </w:r>
      <w:r w:rsidR="00272E7C">
        <w:rPr>
          <w:sz w:val="22"/>
          <w:szCs w:val="22"/>
          <w:lang w:eastAsia="fi-FI"/>
        </w:rPr>
        <w:t xml:space="preserve"> Näitä määreitä ei ole suoraan hyödynnetty tässä määrittelyssä, sillä CDA-määrittelyssä tulkinta tehdään siirtomuodossa esiintyvien rakenteiden näkökulmasta luvussa 1.5 esitetyllä notaatiolla. </w:t>
      </w:r>
    </w:p>
    <w:p w14:paraId="10705317" w14:textId="77777777" w:rsidR="00022FA9" w:rsidRPr="00022FA9" w:rsidRDefault="00022FA9" w:rsidP="00022FA9"/>
    <w:p w14:paraId="1CB6A168" w14:textId="6E5CF929" w:rsidR="00022FA9" w:rsidRDefault="00022FA9" w:rsidP="00022FA9">
      <w:r>
        <w:t xml:space="preserve">Tietosisältömäärittelyn huomautettavaa pakollinen </w:t>
      </w:r>
      <w:r w:rsidR="00F30131">
        <w:t>–</w:t>
      </w:r>
      <w:r w:rsidR="00AF6A17">
        <w:t xml:space="preserve"> </w:t>
      </w:r>
      <w:r>
        <w:t>ja huomaute</w:t>
      </w:r>
      <w:r w:rsidR="00AF6A17">
        <w:t>ttavaa-</w:t>
      </w:r>
      <w:r>
        <w:t>kentät o</w:t>
      </w:r>
      <w:r w:rsidR="00AF6A17">
        <w:t>n</w:t>
      </w:r>
      <w:r>
        <w:t xml:space="preserve"> tässä määrittelyssä tulkittu pelkästään siirtomuodon näkökulmasta – esimerkiksi huomautettavaa pakollinen </w:t>
      </w:r>
      <w:r w:rsidR="00F30131">
        <w:t>–</w:t>
      </w:r>
      <w:r>
        <w:t xml:space="preserve">rakenne on siirtomuodon määrittelyssä vapaaehtoinen, koska siirrettävästä rakenteesta </w:t>
      </w:r>
      <w:r w:rsidR="00AF6A17">
        <w:t xml:space="preserve">se </w:t>
      </w:r>
      <w:r>
        <w:t>voi puuttua.</w:t>
      </w:r>
    </w:p>
    <w:p w14:paraId="15D26102" w14:textId="77777777" w:rsidR="00E01E2F" w:rsidRDefault="00E01E2F" w:rsidP="00022FA9"/>
    <w:p w14:paraId="42E049DE" w14:textId="58F03311" w:rsidR="00E01E2F" w:rsidRDefault="00E01E2F" w:rsidP="00022FA9">
      <w:r>
        <w:t>Kenttäkoodisto</w:t>
      </w:r>
      <w:r w:rsidR="00605CE5">
        <w:t xml:space="preserve"> (liitteenä)</w:t>
      </w:r>
      <w:r w:rsidR="00464D66">
        <w:t xml:space="preserve"> on luotu Näkymät</w:t>
      </w:r>
      <w:r w:rsidR="00AF6A17">
        <w:t>-</w:t>
      </w:r>
      <w:r w:rsidR="00464D66">
        <w:t>luokituksen ENSIH-näkymän tunnuksen alle</w:t>
      </w:r>
      <w:r w:rsidR="00AF6A17">
        <w:t>, c</w:t>
      </w:r>
      <w:r w:rsidR="000B14D2">
        <w:t>odeSystem</w:t>
      </w:r>
      <w:r w:rsidR="00464D66" w:rsidRPr="00464D66">
        <w:t>: 1.2.246.537.6.12.2002.348</w:t>
      </w:r>
      <w:r w:rsidR="00464D66">
        <w:t>. Kenttien koodeina on käytetty sa</w:t>
      </w:r>
      <w:r w:rsidR="005C08F5">
        <w:t>m</w:t>
      </w:r>
      <w:r w:rsidR="00464D66">
        <w:t>oja arvoja kuin THL-Tietosisältömäärittelyn [2] codeId:t ovat</w:t>
      </w:r>
      <w:r w:rsidR="00C976E6">
        <w:t>.</w:t>
      </w:r>
      <w:r w:rsidR="00464D66">
        <w:t xml:space="preserve"> </w:t>
      </w:r>
      <w:r w:rsidR="00C976E6">
        <w:t xml:space="preserve">Lisäksi </w:t>
      </w:r>
      <w:r w:rsidR="00464D66">
        <w:t>muutamill</w:t>
      </w:r>
      <w:r w:rsidR="005C08F5">
        <w:t>e</w:t>
      </w:r>
      <w:r w:rsidR="00464D66">
        <w:t xml:space="preserve"> teknisluonteisille rakenteille, joita ei THL-</w:t>
      </w:r>
      <w:r w:rsidR="00464D66">
        <w:lastRenderedPageBreak/>
        <w:t>tietosisältömäärittelyssä ole kuvattu, on luotu omat tunnisteet luokitukseen. Kenttäkoodiston ”</w:t>
      </w:r>
      <w:r w:rsidR="00464D66" w:rsidRPr="00464D66">
        <w:t>Käytetäänkö kenttäkoodia CDA-xml:ssä</w:t>
      </w:r>
      <w:r w:rsidR="00464D66">
        <w:t xml:space="preserve">” </w:t>
      </w:r>
      <w:r w:rsidR="00F30131">
        <w:t>–</w:t>
      </w:r>
      <w:r w:rsidR="00464D66">
        <w:t>sarake kertoo, onko ko. koodia käytetty CDA-siirtomuodon xml-rakenteessa. Osalle tiedoista on allokoitu CDA-standar</w:t>
      </w:r>
      <w:r w:rsidR="00EF31C6">
        <w:t>d</w:t>
      </w:r>
      <w:r w:rsidR="00464D66">
        <w:t>issa dedikoidut rakenteet, jolloin ne ko. tiedon osalta ei</w:t>
      </w:r>
      <w:r w:rsidR="005C08F5">
        <w:t>vät</w:t>
      </w:r>
      <w:r w:rsidR="00464D66">
        <w:t xml:space="preserve"> tarvitse erillistä tiedon tunnistetta.</w:t>
      </w:r>
    </w:p>
    <w:p w14:paraId="08676D9F" w14:textId="77777777" w:rsidR="009F4F9D" w:rsidRDefault="009F4F9D" w:rsidP="00022FA9"/>
    <w:p w14:paraId="02E51933" w14:textId="06651DB7" w:rsidR="009F4F9D" w:rsidRPr="00022FA9" w:rsidRDefault="009F4F9D" w:rsidP="00022FA9">
      <w:r>
        <w:t>Refe</w:t>
      </w:r>
      <w:r w:rsidR="00142809">
        <w:t>re</w:t>
      </w:r>
      <w:r>
        <w:t>nssinä ol</w:t>
      </w:r>
      <w:r w:rsidR="00142809">
        <w:t>evan</w:t>
      </w:r>
      <w:r>
        <w:t xml:space="preserve"> kv-määrittelyn [7] mukaisesti luokitustyyppisiä tietoja on käsitelty mallinnuksessa seuraavasti: määrittelyssä mallinnettujen havaintojen arvojen (esimerkiksi observation.value) osalta luokitustyyppisissä tiedoissa on käytetty laajinta mahdollista CD-tietotyyppiä suppeamman CV-tietotyypin sijaan. CD-tietotyyppi teknisesti mahdollistaa arvon esittämisen vaihtoehtoisella luokituksella tai tarkentamisen/rajaamisen jonkin toisen luokituksen arvolla. </w:t>
      </w:r>
      <w:r w:rsidR="00142809">
        <w:t xml:space="preserve">Näitä laajennuksia KEJO:ssa ei olla nyt hyödyntämässä, mutta mahdollisten tulevien tiedon kirjaamis- ja hyödyntämistarpeiden osalta tekninen valmius siirtomuodon määrittelyssä on toteutettu. </w:t>
      </w:r>
      <w:r>
        <w:t>Osassa rakenteita CDA-skeema määrää käytetyn tietotyypin</w:t>
      </w:r>
      <w:r w:rsidR="00142809">
        <w:t xml:space="preserve"> (esimerkiksi observation.methodCode)</w:t>
      </w:r>
      <w:r>
        <w:t>, jolloin on käytetty esimerkiksi luokitustyyppisissä tiedoissa CE-tietotyyppiä</w:t>
      </w:r>
      <w:r w:rsidR="00142809">
        <w:t xml:space="preserve">. CE-tietotyyppi </w:t>
      </w:r>
      <w:r>
        <w:t xml:space="preserve">sallii ilmaisun vaihtoehtoisella luokituksella, mutta ei </w:t>
      </w:r>
      <w:r w:rsidR="00142809">
        <w:t xml:space="preserve">salli </w:t>
      </w:r>
      <w:r>
        <w:t xml:space="preserve">tarkennerakenteita. Tarkemmin tietotyyppiohjeistus on </w:t>
      </w:r>
      <w:r w:rsidR="00142809">
        <w:t xml:space="preserve">kuvattu </w:t>
      </w:r>
      <w:r>
        <w:t>tietotyyppioppaassa [6].</w:t>
      </w:r>
    </w:p>
    <w:p w14:paraId="5FB46C95" w14:textId="77777777" w:rsidR="001F0C0D" w:rsidRDefault="001F0C0D" w:rsidP="001F0C0D">
      <w:pPr>
        <w:pStyle w:val="Otsikko2"/>
      </w:pPr>
      <w:bookmarkStart w:id="19" w:name="_Toc446509189"/>
      <w:r>
        <w:t>Käytetty notaatio</w:t>
      </w:r>
      <w:bookmarkEnd w:id="19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>Pakollinen rakenne/tieto on aina tuotettava siirtomuotoon, kun ko. dokumentoidun tason kokonaisuus ilmenee. Mikäli rakenne/tieto ei ole saatavilla, se on annettava nullFlavorilla</w:t>
            </w:r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70A7543F" w:rsidR="008F4C0C" w:rsidRDefault="008F4C0C" w:rsidP="00970E53">
            <w:pPr>
              <w:spacing w:after="120"/>
              <w:jc w:val="left"/>
            </w:pPr>
            <w:r w:rsidRPr="005C00A0">
              <w:t>Näkymä-/vaihe-/otsikkotekstit ja templateId</w:t>
            </w:r>
            <w:r>
              <w:t>–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[1..1],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</w:r>
            <w:r>
              <w:lastRenderedPageBreak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lastRenderedPageBreak/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4EB55108" w:rsidR="008F4C0C" w:rsidRDefault="008F4C0C" w:rsidP="008F4C0C">
            <w:pPr>
              <w:spacing w:after="120"/>
              <w:jc w:val="left"/>
            </w:pPr>
            <w:r w:rsidRPr="0082643A">
              <w:t>code/@code=</w:t>
            </w:r>
            <w:r w:rsidR="00F30131">
              <w:t>”</w:t>
            </w:r>
            <w:r>
              <w:t>347</w:t>
            </w:r>
            <w:r w:rsidR="00F30131">
              <w:t>”</w:t>
            </w:r>
            <w:r w:rsidRPr="0082643A">
              <w:t xml:space="preserve"> </w:t>
            </w:r>
            <w:r w:rsidRPr="00E96515">
              <w:t>Potilashallinnollisten merkintöjen näkymä</w:t>
            </w:r>
            <w:r>
              <w:t xml:space="preserve"> (codeSystem</w:t>
            </w:r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06B56DBB" w:rsidR="008F4C0C" w:rsidRDefault="008F4C0C" w:rsidP="004D40A9">
            <w:pPr>
              <w:spacing w:after="120"/>
              <w:jc w:val="left"/>
            </w:pPr>
            <w:r>
              <w:t>Tietosisältö-/kenttäkoodistoviittaus (CodeId)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616272C9" w:rsidR="008F4C0C" w:rsidRDefault="008F4C0C" w:rsidP="008F4C0C">
            <w:pPr>
              <w:spacing w:after="120"/>
              <w:jc w:val="left"/>
            </w:pPr>
            <w:r>
              <w:t>Ko. tiedon tunniste/codeId kenttäkoodistossa ja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(tietoryhmän/entry:n)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r>
              <w:t>X</w:t>
            </w:r>
            <w:r w:rsidR="00F30131">
              <w:t>p</w:t>
            </w:r>
            <w:r>
              <w:t>ath-viittaus</w:t>
            </w:r>
          </w:p>
        </w:tc>
        <w:tc>
          <w:tcPr>
            <w:tcW w:w="2693" w:type="dxa"/>
          </w:tcPr>
          <w:p w14:paraId="2C6FEFDB" w14:textId="1D46DC68" w:rsidR="008F4C0C" w:rsidRDefault="008F4C0C" w:rsidP="008F4C0C">
            <w:pPr>
              <w:spacing w:after="120"/>
              <w:jc w:val="left"/>
            </w:pPr>
            <w:r>
              <w:t>X</w:t>
            </w:r>
            <w:r w:rsidR="00F30131">
              <w:t>p</w:t>
            </w:r>
            <w:r>
              <w:t>ath-viittaukset on esitetty havainnollisuuden vuoksi ilmentääkseen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observation:eihin – linkistä siirtyy silloin ko</w:t>
            </w:r>
            <w:r w:rsidR="004D40A9">
              <w:t>.</w:t>
            </w:r>
            <w:r>
              <w:t xml:space="preserve"> alalukuun, jossa observation:in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0F95BFC2" w14:textId="27F48604" w:rsidR="00821A11" w:rsidRDefault="00821A11" w:rsidP="001F0C0D">
      <w:r>
        <w:t>Pakollisuuksien ehtoja tulkitaan rakenteissa ylhäältä alaspäin. Jos vapaaehtoisen rakenteen alla on pakollinen tieto, kyse on silloin vapaaehtoisesta tietokokonaisuudesta</w:t>
      </w:r>
      <w:r w:rsidR="00CE13BB">
        <w:t>,</w:t>
      </w:r>
      <w:r>
        <w:t xml:space="preserve"> jonka ilmetessä mainittu tieto on annettava.</w:t>
      </w:r>
    </w:p>
    <w:p w14:paraId="7A1F01CA" w14:textId="77777777" w:rsidR="004B668F" w:rsidRDefault="004B668F" w:rsidP="00AE0334">
      <w:pPr>
        <w:pStyle w:val="Otsikko2"/>
      </w:pPr>
      <w:bookmarkStart w:id="20" w:name="_Toc446509190"/>
      <w:r>
        <w:t>Viitatut määrittelyt</w:t>
      </w:r>
      <w:bookmarkEnd w:id="20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7A34462C" w:rsidR="0003425C" w:rsidRPr="00E56705" w:rsidRDefault="001D3997" w:rsidP="0003425C">
            <w:pPr>
              <w:pStyle w:val="CKappaleEnsimminenkappale"/>
              <w:rPr>
                <w:sz w:val="22"/>
                <w:szCs w:val="22"/>
              </w:rPr>
            </w:pPr>
            <w:r w:rsidDel="001D3997">
              <w:t xml:space="preserve"> </w:t>
            </w:r>
            <w:r w:rsidR="0003425C"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1</w:t>
            </w:r>
            <w:r w:rsidR="0003425C"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746081BA" w:rsidR="0003425C" w:rsidRPr="00E56705" w:rsidRDefault="00131C8D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Kansallinen sähköinen ensihoitokertomus, </w:t>
            </w:r>
            <w:r w:rsidRPr="00131C8D">
              <w:rPr>
                <w:sz w:val="22"/>
                <w:szCs w:val="22"/>
              </w:rPr>
              <w:t>Tietosisältö sekä toiminnallinen ja vaatimusmäärittely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766275" w:rsidRPr="00E56705">
              <w:rPr>
                <w:sz w:val="22"/>
                <w:szCs w:val="22"/>
              </w:rPr>
              <w:t>201</w:t>
            </w:r>
            <w:r w:rsidR="00766275">
              <w:rPr>
                <w:sz w:val="22"/>
                <w:szCs w:val="22"/>
              </w:rPr>
              <w:t>6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189F0C4A" w:rsidR="00E56705" w:rsidRPr="00E56705" w:rsidRDefault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– Tietosisältö/Ensihoito ja ENSIH-luokitukset koodistopalvelussa, </w:t>
            </w:r>
            <w:r w:rsidR="00766275" w:rsidRPr="00E56705">
              <w:rPr>
                <w:sz w:val="22"/>
                <w:szCs w:val="22"/>
              </w:rPr>
              <w:t>201</w:t>
            </w:r>
            <w:r w:rsidR="00766275">
              <w:rPr>
                <w:sz w:val="22"/>
                <w:szCs w:val="22"/>
              </w:rPr>
              <w:t>6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047F2FDF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CDA R2 Header, </w:t>
            </w:r>
            <w:r w:rsidR="00766275">
              <w:rPr>
                <w:sz w:val="22"/>
                <w:szCs w:val="22"/>
              </w:rPr>
              <w:t xml:space="preserve">versio 4.66, </w:t>
            </w:r>
            <w:r w:rsidRPr="00E56705">
              <w:rPr>
                <w:sz w:val="22"/>
                <w:szCs w:val="22"/>
              </w:rPr>
              <w:t>2015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1E5C3ADB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Medical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2.02, </w:t>
            </w:r>
            <w:r w:rsidRPr="00E56705">
              <w:rPr>
                <w:sz w:val="22"/>
                <w:szCs w:val="22"/>
              </w:rPr>
              <w:t xml:space="preserve">2015 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440EDF43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Kertomus ja lomakkeet, </w:t>
            </w:r>
            <w:r w:rsidR="00766275">
              <w:rPr>
                <w:sz w:val="22"/>
                <w:szCs w:val="22"/>
              </w:rPr>
              <w:t xml:space="preserve">versio 5.11, </w:t>
            </w:r>
            <w:r w:rsidRPr="00E56705">
              <w:rPr>
                <w:sz w:val="22"/>
                <w:szCs w:val="22"/>
              </w:rPr>
              <w:t>2015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470BF4F0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2015</w:t>
            </w:r>
          </w:p>
        </w:tc>
      </w:tr>
      <w:tr w:rsidR="00F30131" w:rsidRPr="005F0F58" w14:paraId="07C1DC3F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21653F" w14:textId="6AAC6625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[7]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361C66" w14:textId="26648074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org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DEC27DC" w14:textId="257B8C90" w:rsidR="00F30131" w:rsidRPr="00F30131" w:rsidRDefault="00F30131" w:rsidP="00F30131">
            <w:pPr>
              <w:pStyle w:val="CKappaleEnsimminenkappale"/>
              <w:rPr>
                <w:sz w:val="22"/>
                <w:szCs w:val="22"/>
                <w:lang w:val="en-US"/>
              </w:rPr>
            </w:pPr>
            <w:r w:rsidRPr="00F30131">
              <w:rPr>
                <w:sz w:val="22"/>
                <w:szCs w:val="22"/>
                <w:lang w:val="en-US"/>
              </w:rPr>
              <w:t>Implementation Guide for CDA Release 2: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0131">
              <w:rPr>
                <w:sz w:val="22"/>
                <w:szCs w:val="22"/>
                <w:lang w:val="en-US"/>
              </w:rPr>
              <w:t>Emergency Medical Services Patient Care Report</w:t>
            </w:r>
            <w:r>
              <w:rPr>
                <w:sz w:val="22"/>
                <w:szCs w:val="22"/>
                <w:lang w:val="en-US"/>
              </w:rPr>
              <w:t>, may 2015</w:t>
            </w:r>
          </w:p>
        </w:tc>
      </w:tr>
    </w:tbl>
    <w:p w14:paraId="6B3BC14E" w14:textId="1F302B31" w:rsidR="00B75273" w:rsidRDefault="00B75273" w:rsidP="00E56705">
      <w:pPr>
        <w:pStyle w:val="CKappale"/>
        <w:rPr>
          <w:ins w:id="21" w:author="Timo Kaskinen" w:date="2016-03-23T14:57:00Z"/>
          <w:b/>
          <w:bCs/>
          <w:sz w:val="22"/>
          <w:szCs w:val="22"/>
          <w:lang w:val="en-US"/>
        </w:rPr>
      </w:pPr>
    </w:p>
    <w:p w14:paraId="15F5AA6E" w14:textId="77777777" w:rsidR="00B75273" w:rsidRDefault="00B75273">
      <w:pPr>
        <w:spacing w:after="200"/>
        <w:jc w:val="left"/>
        <w:rPr>
          <w:ins w:id="22" w:author="Timo Kaskinen" w:date="2016-03-23T14:57:00Z"/>
          <w:rFonts w:eastAsia="SimSun" w:cs="Times New Roman"/>
          <w:b/>
          <w:bCs/>
          <w:lang w:val="en-US"/>
        </w:rPr>
      </w:pPr>
      <w:ins w:id="23" w:author="Timo Kaskinen" w:date="2016-03-23T14:57:00Z">
        <w:r>
          <w:rPr>
            <w:b/>
            <w:bCs/>
            <w:lang w:val="en-US"/>
          </w:rPr>
          <w:br w:type="page"/>
        </w:r>
      </w:ins>
    </w:p>
    <w:p w14:paraId="0C6F26CD" w14:textId="77777777" w:rsidR="00E56705" w:rsidRPr="00F30131" w:rsidRDefault="00E56705" w:rsidP="00E56705">
      <w:pPr>
        <w:pStyle w:val="CKappale"/>
        <w:rPr>
          <w:b/>
          <w:bCs/>
          <w:sz w:val="22"/>
          <w:szCs w:val="22"/>
          <w:lang w:val="en-US"/>
        </w:rPr>
      </w:pPr>
    </w:p>
    <w:p w14:paraId="7A1F01CC" w14:textId="3DB1BB49" w:rsidR="004B668F" w:rsidRDefault="00D129EF" w:rsidP="00AE0334">
      <w:pPr>
        <w:pStyle w:val="Otsikko1"/>
      </w:pPr>
      <w:bookmarkStart w:id="24" w:name="_Toc446509191"/>
      <w:r>
        <w:rPr>
          <w:caps w:val="0"/>
        </w:rPr>
        <w:t>ENSIHOITOKERTOMUKSEN ASIAKIRJARAKENNE</w:t>
      </w:r>
      <w:bookmarkEnd w:id="24"/>
    </w:p>
    <w:p w14:paraId="7A1F01CD" w14:textId="77777777" w:rsidR="004B668F" w:rsidRDefault="004B668F" w:rsidP="00AE0334">
      <w:pPr>
        <w:pStyle w:val="Otsikko2"/>
      </w:pPr>
      <w:bookmarkStart w:id="25" w:name="_Toc446509192"/>
      <w:r>
        <w:t>Perusrakenne</w:t>
      </w:r>
      <w:bookmarkEnd w:id="25"/>
    </w:p>
    <w:p w14:paraId="1C6E47CC" w14:textId="7E4FEB01" w:rsidR="00D9736E" w:rsidRDefault="002163C7" w:rsidP="00D129EF">
      <w:r>
        <w:rPr>
          <w:noProof/>
          <w:lang w:eastAsia="fi-FI"/>
        </w:rPr>
        <w:drawing>
          <wp:inline distT="0" distB="0" distL="0" distR="0" wp14:anchorId="7A15513A" wp14:editId="15627C86">
            <wp:extent cx="6120489" cy="3964364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131" cy="3972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8F0519" w14:textId="103FBEDE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>. Ensihoi</w:t>
      </w:r>
      <w:r w:rsidR="00BA49BA">
        <w:rPr>
          <w:b/>
        </w:rPr>
        <w:t>to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7C26474B" w14:textId="5F4D1563" w:rsidR="008F4C0C" w:rsidRDefault="008F4C0C" w:rsidP="00D129EF">
      <w:r>
        <w:t>Ensihoitokertomusmerkintä tehdään omalle Ensihoito</w:t>
      </w:r>
      <w:ins w:id="26" w:author="Timo Kaskinen" w:date="2016-02-26T13:57:00Z">
        <w:r w:rsidR="008F7074">
          <w:t>kertomus</w:t>
        </w:r>
      </w:ins>
      <w:r>
        <w:t xml:space="preserve"> (ENSIH) -näkymälle. </w:t>
      </w:r>
      <w:r w:rsidR="00AA690C">
        <w:t>Samalle näkymälle</w:t>
      </w:r>
      <w:r>
        <w:t xml:space="preserve"> kirjataan ensivasteen ennen ensihoitoyksikön paikalle saapumista kirjaamat tiedot</w:t>
      </w:r>
      <w:r w:rsidR="00AA690C">
        <w:t xml:space="preserve"> sekä lääkärin KEJO:on kirjaamat hoito-ohjemerkinnät</w:t>
      </w:r>
      <w:r>
        <w:t>. Hoitoprosessin vaihe</w:t>
      </w:r>
      <w:r w:rsidR="00DA7D59">
        <w:t xml:space="preserve"> on kaikilla merkinnöillä Hoidon toteutus ja merkinnöillä </w:t>
      </w:r>
      <w:r>
        <w:t>käytetään samoja otsikko-näyttömuoto-entry</w:t>
      </w:r>
      <w:r w:rsidR="00312C66">
        <w:t xml:space="preserve"> </w:t>
      </w:r>
      <w:r>
        <w:t>-rakenteita.</w:t>
      </w:r>
      <w:r w:rsidR="00225428">
        <w:t xml:space="preserve"> Asiakirjan yleisrakenne on kuvattu kuvassa 1.</w:t>
      </w:r>
    </w:p>
    <w:p w14:paraId="4FA9C0B8" w14:textId="77777777" w:rsidR="0037208F" w:rsidRDefault="0037208F" w:rsidP="00D129EF"/>
    <w:p w14:paraId="3E534350" w14:textId="7EE51A64" w:rsidR="0037208F" w:rsidRDefault="0037208F" w:rsidP="00D129EF">
      <w:r>
        <w:t>Asiakirjan merkintöjä on havainnolliste</w:t>
      </w:r>
      <w:r w:rsidR="00871518">
        <w:t>t</w:t>
      </w:r>
      <w:r>
        <w:t xml:space="preserve">tu kuvassa 2. Kuvan </w:t>
      </w:r>
      <w:r w:rsidR="00073AEE">
        <w:t>esimerkki</w:t>
      </w:r>
      <w:r>
        <w:t xml:space="preserve">tapauksessa potilaan hoitoon ensihoitopalvelussa ovat osallistuneet ensivasteyksikkö, kaksi ensihoitoyksikköä sekä lääkäri joko etänä tai paikanpäällä. </w:t>
      </w:r>
      <w:r w:rsidR="00B54095">
        <w:t>Ajatuksena on, että merkinnän tekijä vastaa tekemistään kirjauksista, ja hoitoprosessin eteneminen tulee dokumentoitua vaiheittain, mikäli merkinnän tekijä vaihtuu kesken hoidon. Kunkin tietoryhmän päivittymismekanismi on kuvattu luvussa 3 toteutusohjeissa. Linja on se, että ei</w:t>
      </w:r>
      <w:r w:rsidR="00312C66">
        <w:t>-</w:t>
      </w:r>
      <w:r w:rsidR="00B54095">
        <w:t>aikaan sidotuissa tietoryhmissä (tehtävän perustiedot, potilaan yleistiedot, vammautumistiedot jne</w:t>
      </w:r>
      <w:r w:rsidR="00871518">
        <w:t>.</w:t>
      </w:r>
      <w:r w:rsidR="00B54095">
        <w:t>) päivitysten yhteydessä toistetaan koko rakenteen tiedot</w:t>
      </w:r>
      <w:r w:rsidR="004F5D17">
        <w:t xml:space="preserve"> (mikäli rakenteessa on yleensä päivitettävää)</w:t>
      </w:r>
      <w:r w:rsidR="00B54095">
        <w:t xml:space="preserve"> ja aikaan sidotuissa (tutkimukset, havainnot, toimenpiteet, lääkkeenannot jne.) merkinnälle kirjataan vain ne tiedot, jotka on tuotettu kyseisen merkinnän tekijän dokumentointivastuun aikana.</w:t>
      </w:r>
      <w:r w:rsidR="004F5D17">
        <w:t xml:space="preserve"> Kuvassa 3 on yhteenveto esitetty tästä per tietoryhmä.</w:t>
      </w:r>
    </w:p>
    <w:p w14:paraId="1DA62CD4" w14:textId="77777777" w:rsidR="008F4C0C" w:rsidRDefault="008F4C0C" w:rsidP="00D129EF"/>
    <w:p w14:paraId="57FA4C02" w14:textId="77777777" w:rsidR="00DA7D59" w:rsidRDefault="00DA7D59" w:rsidP="0037208F">
      <w:pPr>
        <w:keepNext/>
      </w:pPr>
      <w:r>
        <w:rPr>
          <w:noProof/>
          <w:lang w:eastAsia="fi-FI"/>
        </w:rPr>
        <w:drawing>
          <wp:inline distT="0" distB="0" distL="0" distR="0" wp14:anchorId="7409A807" wp14:editId="317FFD25">
            <wp:extent cx="5790851" cy="3219450"/>
            <wp:effectExtent l="0" t="0" r="635" b="0"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626" cy="3234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42C198" w14:textId="5FB3496B" w:rsidR="00DA7D59" w:rsidRPr="00ED5195" w:rsidRDefault="00DA7D59" w:rsidP="00DA7D59">
      <w:pPr>
        <w:rPr>
          <w:b/>
        </w:rPr>
      </w:pPr>
      <w:r w:rsidRPr="00ED5195">
        <w:rPr>
          <w:b/>
        </w:rPr>
        <w:t xml:space="preserve">Kuva </w:t>
      </w:r>
      <w:r>
        <w:rPr>
          <w:b/>
        </w:rPr>
        <w:t>2</w:t>
      </w:r>
      <w:r w:rsidRPr="00ED5195">
        <w:rPr>
          <w:b/>
        </w:rPr>
        <w:t xml:space="preserve">. </w:t>
      </w:r>
      <w:r w:rsidR="00A10151">
        <w:rPr>
          <w:b/>
        </w:rPr>
        <w:t>Esimerkki e</w:t>
      </w:r>
      <w:r w:rsidRPr="00ED5195">
        <w:rPr>
          <w:b/>
        </w:rPr>
        <w:t>nsihoi</w:t>
      </w:r>
      <w:r>
        <w:rPr>
          <w:b/>
        </w:rPr>
        <w:t>to</w:t>
      </w:r>
      <w:r w:rsidRPr="00ED5195">
        <w:rPr>
          <w:b/>
        </w:rPr>
        <w:t>kertomu</w:t>
      </w:r>
      <w:r>
        <w:rPr>
          <w:b/>
        </w:rPr>
        <w:t xml:space="preserve">ksen </w:t>
      </w:r>
      <w:r w:rsidR="0037208F">
        <w:rPr>
          <w:b/>
        </w:rPr>
        <w:t>asiakirjan merkin</w:t>
      </w:r>
      <w:r w:rsidR="00A10151">
        <w:rPr>
          <w:b/>
        </w:rPr>
        <w:t>nöistä</w:t>
      </w:r>
      <w:r>
        <w:rPr>
          <w:b/>
        </w:rPr>
        <w:t xml:space="preserve"> </w:t>
      </w:r>
    </w:p>
    <w:p w14:paraId="6CD4819C" w14:textId="77777777" w:rsidR="00DA7D59" w:rsidRDefault="00DA7D59" w:rsidP="00D129EF"/>
    <w:tbl>
      <w:tblPr>
        <w:tblStyle w:val="TaulukkoRuudukko"/>
        <w:tblW w:w="9231" w:type="dxa"/>
        <w:tblLook w:val="04A0" w:firstRow="1" w:lastRow="0" w:firstColumn="1" w:lastColumn="0" w:noHBand="0" w:noVBand="1"/>
      </w:tblPr>
      <w:tblGrid>
        <w:gridCol w:w="3964"/>
        <w:gridCol w:w="5267"/>
      </w:tblGrid>
      <w:tr w:rsidR="004F5D17" w:rsidRPr="004F5D17" w14:paraId="4D784668" w14:textId="77777777" w:rsidTr="00312C66">
        <w:trPr>
          <w:trHeight w:val="535"/>
        </w:trPr>
        <w:tc>
          <w:tcPr>
            <w:tcW w:w="3964" w:type="dxa"/>
            <w:shd w:val="clear" w:color="auto" w:fill="D9D9D9" w:themeFill="background1" w:themeFillShade="D9"/>
            <w:hideMark/>
          </w:tcPr>
          <w:p w14:paraId="4F2D8278" w14:textId="77777777" w:rsidR="004F5D17" w:rsidRPr="004F5D17" w:rsidRDefault="004F5D17" w:rsidP="004F5D17">
            <w:r w:rsidRPr="004F5D17">
              <w:rPr>
                <w:b/>
                <w:bCs/>
              </w:rPr>
              <w:t>Ensihoitokertomuksen tietoryhmä</w:t>
            </w:r>
          </w:p>
        </w:tc>
        <w:tc>
          <w:tcPr>
            <w:tcW w:w="5267" w:type="dxa"/>
            <w:shd w:val="clear" w:color="auto" w:fill="D9D9D9" w:themeFill="background1" w:themeFillShade="D9"/>
            <w:hideMark/>
          </w:tcPr>
          <w:p w14:paraId="1FF32251" w14:textId="3BD1C09D" w:rsidR="004F5D17" w:rsidRPr="004F5D17" w:rsidRDefault="004F5D17" w:rsidP="00312C66">
            <w:pPr>
              <w:jc w:val="left"/>
            </w:pPr>
            <w:r>
              <w:rPr>
                <w:b/>
                <w:bCs/>
              </w:rPr>
              <w:t>Tietoryhmän entry:jen käsitte</w:t>
            </w:r>
            <w:r w:rsidR="00F62536">
              <w:rPr>
                <w:b/>
                <w:bCs/>
              </w:rPr>
              <w:t>ly päivitettäessä tai täydennettäessä tietoja</w:t>
            </w:r>
          </w:p>
        </w:tc>
      </w:tr>
      <w:tr w:rsidR="004F5D17" w:rsidRPr="004F5D17" w14:paraId="14AD924F" w14:textId="77777777" w:rsidTr="00312C66">
        <w:trPr>
          <w:trHeight w:val="454"/>
        </w:trPr>
        <w:tc>
          <w:tcPr>
            <w:tcW w:w="3964" w:type="dxa"/>
            <w:hideMark/>
          </w:tcPr>
          <w:p w14:paraId="1A31DA7A" w14:textId="77777777" w:rsidR="004F5D17" w:rsidRPr="004F5D17" w:rsidRDefault="004F5D17" w:rsidP="004F5D17">
            <w:r w:rsidRPr="004F5D17">
              <w:rPr>
                <w:bCs/>
              </w:rPr>
              <w:t>Ensihoitotehtävän perustiedot</w:t>
            </w:r>
          </w:p>
        </w:tc>
        <w:tc>
          <w:tcPr>
            <w:tcW w:w="5267" w:type="dxa"/>
            <w:hideMark/>
          </w:tcPr>
          <w:p w14:paraId="059733DE" w14:textId="72A6A779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</w:t>
            </w:r>
            <w:r w:rsidR="00F62536">
              <w:t xml:space="preserve">, vaikka </w:t>
            </w:r>
            <w:r>
              <w:t>kaikkiin kohtiin</w:t>
            </w:r>
            <w:r w:rsidR="00F62536">
              <w:t xml:space="preserve"> ei muutoksia tässä yhteydessä olisikaan tehty. </w:t>
            </w:r>
            <w:r w:rsidR="00557B9F">
              <w:t>Osiota</w:t>
            </w:r>
            <w:r w:rsidR="00F62536">
              <w:t xml:space="preserve"> ei toisteta merkinnöillä, jos siihen ei mitään uutta päivitettävää ole.</w:t>
            </w:r>
          </w:p>
        </w:tc>
      </w:tr>
      <w:tr w:rsidR="004F5D17" w:rsidRPr="004F5D17" w14:paraId="5C91EB22" w14:textId="77777777" w:rsidTr="00312C66">
        <w:trPr>
          <w:trHeight w:val="454"/>
        </w:trPr>
        <w:tc>
          <w:tcPr>
            <w:tcW w:w="3964" w:type="dxa"/>
            <w:hideMark/>
          </w:tcPr>
          <w:p w14:paraId="61D29F30" w14:textId="77777777" w:rsidR="004F5D17" w:rsidRPr="004F5D17" w:rsidRDefault="004F5D17" w:rsidP="004F5D17">
            <w:r w:rsidRPr="004F5D17">
              <w:rPr>
                <w:bCs/>
              </w:rPr>
              <w:t>Ensihoitoyksikkö</w:t>
            </w:r>
          </w:p>
        </w:tc>
        <w:tc>
          <w:tcPr>
            <w:tcW w:w="5267" w:type="dxa"/>
            <w:hideMark/>
          </w:tcPr>
          <w:p w14:paraId="6831E102" w14:textId="6C0568DB" w:rsidR="004F5D17" w:rsidRPr="004F5D17" w:rsidRDefault="00F62536" w:rsidP="00312C66">
            <w:pPr>
              <w:jc w:val="left"/>
            </w:pPr>
            <w:r>
              <w:t xml:space="preserve">Yksikön tiedot annetaan oletuksena kertaalleen omassa entry:ssään sillä merkinnällä, millä ko. yksikön antama hoito dokumentoidaan. </w:t>
            </w:r>
            <w:r w:rsidR="00557B9F">
              <w:t xml:space="preserve">Päivitystarpeissa tuoreimmalle kirjaukselle tulee koko </w:t>
            </w:r>
            <w:r w:rsidR="003113AD">
              <w:t>entry:n</w:t>
            </w:r>
            <w:r w:rsidR="00557B9F">
              <w:t xml:space="preserve"> ajantasainen sisältö.</w:t>
            </w:r>
          </w:p>
        </w:tc>
      </w:tr>
      <w:tr w:rsidR="004F5D17" w:rsidRPr="004F5D17" w14:paraId="486E99E9" w14:textId="77777777" w:rsidTr="00312C66">
        <w:trPr>
          <w:trHeight w:val="454"/>
        </w:trPr>
        <w:tc>
          <w:tcPr>
            <w:tcW w:w="3964" w:type="dxa"/>
            <w:hideMark/>
          </w:tcPr>
          <w:p w14:paraId="64F65649" w14:textId="77777777" w:rsidR="004F5D17" w:rsidRPr="004F5D17" w:rsidRDefault="004F5D17" w:rsidP="004F5D17">
            <w:r w:rsidRPr="004F5D17">
              <w:rPr>
                <w:bCs/>
              </w:rPr>
              <w:t>Potilaan yleistiedot</w:t>
            </w:r>
          </w:p>
        </w:tc>
        <w:tc>
          <w:tcPr>
            <w:tcW w:w="5267" w:type="dxa"/>
            <w:hideMark/>
          </w:tcPr>
          <w:p w14:paraId="59590DAD" w14:textId="2BEA5609" w:rsidR="004F5D17" w:rsidRPr="004F5D17" w:rsidRDefault="006C0942" w:rsidP="00312C66">
            <w:pPr>
              <w:jc w:val="left"/>
            </w:pPr>
            <w:r>
              <w:t>T</w:t>
            </w:r>
            <w:r w:rsidR="00F62536">
              <w:t xml:space="preserve">uoreimmalle kirjaukselle tulee koko </w:t>
            </w:r>
            <w:r w:rsidR="003113AD">
              <w:t>entry:n</w:t>
            </w:r>
            <w:r w:rsidR="00F62536">
              <w:t xml:space="preserve"> ajantasainen sisältö</w:t>
            </w:r>
            <w:r>
              <w:t>.</w:t>
            </w:r>
          </w:p>
        </w:tc>
      </w:tr>
      <w:tr w:rsidR="00F62536" w:rsidRPr="004F5D17" w14:paraId="5B57D4E5" w14:textId="77777777" w:rsidTr="00312C66">
        <w:trPr>
          <w:trHeight w:val="454"/>
        </w:trPr>
        <w:tc>
          <w:tcPr>
            <w:tcW w:w="3964" w:type="dxa"/>
          </w:tcPr>
          <w:p w14:paraId="1680263F" w14:textId="538F4EE0" w:rsidR="00F62536" w:rsidRPr="004F5D17" w:rsidRDefault="00F62536" w:rsidP="004F5D17">
            <w:pPr>
              <w:rPr>
                <w:bCs/>
              </w:rPr>
            </w:pPr>
            <w:r>
              <w:rPr>
                <w:bCs/>
              </w:rPr>
              <w:t>Esitiedot</w:t>
            </w:r>
          </w:p>
        </w:tc>
        <w:tc>
          <w:tcPr>
            <w:tcW w:w="5267" w:type="dxa"/>
          </w:tcPr>
          <w:p w14:paraId="4D47ECE4" w14:textId="1644646D" w:rsidR="00F62536" w:rsidRPr="004F5D17" w:rsidRDefault="00F62536" w:rsidP="00312C66">
            <w:pPr>
              <w:jc w:val="left"/>
            </w:pPr>
            <w:r>
              <w:t>Kirjataan merkinnälle uudet kirjatut tiedot, aikaisempia ei toisteta</w:t>
            </w:r>
          </w:p>
        </w:tc>
      </w:tr>
      <w:tr w:rsidR="00F82CF7" w:rsidRPr="004F5D17" w14:paraId="251C0145" w14:textId="77777777" w:rsidTr="00312C66">
        <w:trPr>
          <w:trHeight w:val="454"/>
        </w:trPr>
        <w:tc>
          <w:tcPr>
            <w:tcW w:w="3964" w:type="dxa"/>
            <w:hideMark/>
          </w:tcPr>
          <w:p w14:paraId="7D0F153A" w14:textId="77777777" w:rsidR="00F82CF7" w:rsidRPr="004F5D17" w:rsidRDefault="00F82CF7" w:rsidP="00AF6A17">
            <w:r w:rsidRPr="004F5D17">
              <w:rPr>
                <w:bCs/>
              </w:rPr>
              <w:t>Hoidon syy ja kiireellisyys</w:t>
            </w:r>
          </w:p>
        </w:tc>
        <w:tc>
          <w:tcPr>
            <w:tcW w:w="5267" w:type="dxa"/>
            <w:hideMark/>
          </w:tcPr>
          <w:p w14:paraId="46AE3B0B" w14:textId="30E8351D" w:rsidR="00F82CF7" w:rsidRPr="004F5D17" w:rsidRDefault="00F82CF7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sisältö.</w:t>
            </w:r>
          </w:p>
        </w:tc>
      </w:tr>
      <w:tr w:rsidR="00F82CF7" w:rsidRPr="004F5D17" w14:paraId="2EB768DC" w14:textId="77777777" w:rsidTr="00312C66">
        <w:trPr>
          <w:trHeight w:val="454"/>
        </w:trPr>
        <w:tc>
          <w:tcPr>
            <w:tcW w:w="3964" w:type="dxa"/>
            <w:hideMark/>
          </w:tcPr>
          <w:p w14:paraId="24901B1B" w14:textId="77777777" w:rsidR="00F82CF7" w:rsidRPr="004F5D17" w:rsidRDefault="00F82CF7" w:rsidP="00AF6A17">
            <w:r w:rsidRPr="004F5D17">
              <w:rPr>
                <w:bCs/>
              </w:rPr>
              <w:t>Hoito-ohjetiedot</w:t>
            </w:r>
          </w:p>
        </w:tc>
        <w:tc>
          <w:tcPr>
            <w:tcW w:w="5267" w:type="dxa"/>
            <w:hideMark/>
          </w:tcPr>
          <w:p w14:paraId="476CA9B5" w14:textId="77777777" w:rsidR="00F82CF7" w:rsidRPr="004F5D17" w:rsidRDefault="00F82CF7" w:rsidP="00312C66">
            <w:pPr>
              <w:jc w:val="left"/>
            </w:pPr>
            <w:r>
              <w:t>Hoito-ohjeet kirjataan yhteen entry:n, mikäli merkinnän teon aikana hoito-ohjeita on useampia tai potilaan tilanne muuttuu, entry:n sisäisissä rakenteissa on toistumat, millä tiedot ilmaistaan. Aikaisempien merkintöjen hoito-ohjeita ei toisteta tuoreimmalla kirjauksella.</w:t>
            </w:r>
          </w:p>
        </w:tc>
      </w:tr>
      <w:tr w:rsidR="004F5D17" w:rsidRPr="004F5D17" w14:paraId="632B367E" w14:textId="77777777" w:rsidTr="00312C66">
        <w:trPr>
          <w:trHeight w:val="454"/>
        </w:trPr>
        <w:tc>
          <w:tcPr>
            <w:tcW w:w="3964" w:type="dxa"/>
            <w:hideMark/>
          </w:tcPr>
          <w:p w14:paraId="15D0D089" w14:textId="77777777" w:rsidR="004F5D17" w:rsidRPr="004F5D17" w:rsidRDefault="004F5D17" w:rsidP="004F5D17">
            <w:r w:rsidRPr="004F5D17">
              <w:rPr>
                <w:bCs/>
              </w:rPr>
              <w:t>Vammautumistiedot</w:t>
            </w:r>
          </w:p>
        </w:tc>
        <w:tc>
          <w:tcPr>
            <w:tcW w:w="5267" w:type="dxa"/>
            <w:hideMark/>
          </w:tcPr>
          <w:p w14:paraId="06DCE433" w14:textId="5B89FA74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sisältö.</w:t>
            </w:r>
          </w:p>
        </w:tc>
      </w:tr>
      <w:tr w:rsidR="004F5D17" w:rsidRPr="004F5D17" w14:paraId="1EF4BC02" w14:textId="77777777" w:rsidTr="00312C66">
        <w:trPr>
          <w:trHeight w:val="454"/>
        </w:trPr>
        <w:tc>
          <w:tcPr>
            <w:tcW w:w="3964" w:type="dxa"/>
            <w:hideMark/>
          </w:tcPr>
          <w:p w14:paraId="0BD661EF" w14:textId="77777777" w:rsidR="004F5D17" w:rsidRPr="004F5D17" w:rsidRDefault="004F5D17" w:rsidP="004F5D17">
            <w:r w:rsidRPr="004F5D17">
              <w:rPr>
                <w:bCs/>
              </w:rPr>
              <w:t>Potilaan status</w:t>
            </w:r>
          </w:p>
        </w:tc>
        <w:tc>
          <w:tcPr>
            <w:tcW w:w="5267" w:type="dxa"/>
            <w:hideMark/>
          </w:tcPr>
          <w:p w14:paraId="3A77BF5A" w14:textId="1622B61B" w:rsidR="004F5D17" w:rsidRPr="004F5D17" w:rsidRDefault="00F62536" w:rsidP="00312C66">
            <w:pPr>
              <w:jc w:val="left"/>
            </w:pPr>
            <w:r>
              <w:t>Potilaan status</w:t>
            </w:r>
            <w:r w:rsidR="00312C66">
              <w:t xml:space="preserve"> </w:t>
            </w:r>
            <w:r>
              <w:t xml:space="preserve">-osion </w:t>
            </w:r>
            <w:r w:rsidR="00AA6EAF">
              <w:t>statuskirjaukset annetaan per havainto aikaleimalla varustettuna, merkinnöillä ei toisteta aikaisempien merkintöjen havaintoja</w:t>
            </w:r>
            <w:r>
              <w:t>.</w:t>
            </w:r>
          </w:p>
        </w:tc>
      </w:tr>
      <w:tr w:rsidR="004F5D17" w:rsidRPr="004F5D17" w14:paraId="66A939F7" w14:textId="77777777" w:rsidTr="00312C66">
        <w:trPr>
          <w:trHeight w:val="454"/>
        </w:trPr>
        <w:tc>
          <w:tcPr>
            <w:tcW w:w="3964" w:type="dxa"/>
            <w:hideMark/>
          </w:tcPr>
          <w:p w14:paraId="2DDD6A2D" w14:textId="77777777" w:rsidR="004F5D17" w:rsidRPr="004F5D17" w:rsidRDefault="004F5D17" w:rsidP="004F5D17">
            <w:r w:rsidRPr="004F5D17">
              <w:rPr>
                <w:bCs/>
              </w:rPr>
              <w:t>Fysiologiset mittaukset</w:t>
            </w:r>
          </w:p>
        </w:tc>
        <w:tc>
          <w:tcPr>
            <w:tcW w:w="5267" w:type="dxa"/>
            <w:hideMark/>
          </w:tcPr>
          <w:p w14:paraId="223F04D6" w14:textId="57BCE814" w:rsidR="004F5D17" w:rsidRPr="004F5D17" w:rsidRDefault="006C0942" w:rsidP="00312C66">
            <w:pPr>
              <w:jc w:val="left"/>
            </w:pPr>
            <w:r>
              <w:t xml:space="preserve">Fysiologisten mittausten entry:t annetaan per mittaustapahtuma aikaleimalla varustettuna, </w:t>
            </w:r>
            <w:r>
              <w:lastRenderedPageBreak/>
              <w:t>merkinnöillä ei toisteta aikaisempien merkintöjen mittaustuloksia.</w:t>
            </w:r>
          </w:p>
        </w:tc>
      </w:tr>
      <w:tr w:rsidR="004F5D17" w:rsidRPr="004F5D17" w14:paraId="76523BB8" w14:textId="77777777" w:rsidTr="00312C66">
        <w:trPr>
          <w:trHeight w:val="454"/>
        </w:trPr>
        <w:tc>
          <w:tcPr>
            <w:tcW w:w="3964" w:type="dxa"/>
            <w:hideMark/>
          </w:tcPr>
          <w:p w14:paraId="0521A9BA" w14:textId="77777777" w:rsidR="004F5D17" w:rsidRPr="004F5D17" w:rsidRDefault="004F5D17" w:rsidP="004F5D17">
            <w:r w:rsidRPr="004F5D17">
              <w:rPr>
                <w:bCs/>
              </w:rPr>
              <w:lastRenderedPageBreak/>
              <w:t>Labororatorio- ja kuvantamistutkimukset</w:t>
            </w:r>
          </w:p>
        </w:tc>
        <w:tc>
          <w:tcPr>
            <w:tcW w:w="5267" w:type="dxa"/>
            <w:hideMark/>
          </w:tcPr>
          <w:p w14:paraId="7778F4BF" w14:textId="1C569906" w:rsidR="004F5D17" w:rsidRPr="004F5D17" w:rsidRDefault="00871518" w:rsidP="00312C66">
            <w:pPr>
              <w:jc w:val="left"/>
            </w:pPr>
            <w:r>
              <w:t>Entry:t</w:t>
            </w:r>
            <w:r w:rsidR="006C0942">
              <w:t xml:space="preserve"> kirjataa</w:t>
            </w:r>
            <w:r>
              <w:t>n</w:t>
            </w:r>
            <w:r w:rsidR="006C0942">
              <w:t xml:space="preserve"> per tutkimus tekoajan kanssa, entry:t ovat toisistaan riippumattomia.</w:t>
            </w:r>
            <w:r>
              <w:t xml:space="preserve"> Merkinnöillä ei toisteta aikaisempien merkintöjen tutkimustuloksia.</w:t>
            </w:r>
          </w:p>
        </w:tc>
      </w:tr>
      <w:tr w:rsidR="004F5D17" w:rsidRPr="004F5D17" w14:paraId="391101E6" w14:textId="77777777" w:rsidTr="00312C66">
        <w:trPr>
          <w:trHeight w:val="454"/>
        </w:trPr>
        <w:tc>
          <w:tcPr>
            <w:tcW w:w="3964" w:type="dxa"/>
            <w:hideMark/>
          </w:tcPr>
          <w:p w14:paraId="612D2828" w14:textId="77777777" w:rsidR="004F5D17" w:rsidRPr="004F5D17" w:rsidRDefault="004F5D17" w:rsidP="004F5D17">
            <w:r w:rsidRPr="004F5D17">
              <w:rPr>
                <w:bCs/>
              </w:rPr>
              <w:t>Potilaan elvytys</w:t>
            </w:r>
          </w:p>
        </w:tc>
        <w:tc>
          <w:tcPr>
            <w:tcW w:w="5267" w:type="dxa"/>
            <w:hideMark/>
          </w:tcPr>
          <w:p w14:paraId="1C6A677E" w14:textId="38A59C04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sisältö.</w:t>
            </w:r>
          </w:p>
        </w:tc>
      </w:tr>
      <w:tr w:rsidR="004F5D17" w:rsidRPr="004F5D17" w14:paraId="39032150" w14:textId="77777777" w:rsidTr="00312C66">
        <w:trPr>
          <w:trHeight w:val="454"/>
        </w:trPr>
        <w:tc>
          <w:tcPr>
            <w:tcW w:w="3964" w:type="dxa"/>
            <w:hideMark/>
          </w:tcPr>
          <w:p w14:paraId="5C82A613" w14:textId="77777777" w:rsidR="004F5D17" w:rsidRPr="004F5D17" w:rsidRDefault="004F5D17" w:rsidP="004F5D17">
            <w:r w:rsidRPr="004F5D17">
              <w:rPr>
                <w:bCs/>
              </w:rPr>
              <w:t>Ensihoitotoimenpiteet</w:t>
            </w:r>
          </w:p>
        </w:tc>
        <w:tc>
          <w:tcPr>
            <w:tcW w:w="5267" w:type="dxa"/>
            <w:hideMark/>
          </w:tcPr>
          <w:p w14:paraId="1B2A18B9" w14:textId="7436F9F7" w:rsidR="004F5D17" w:rsidRPr="004F5D17" w:rsidRDefault="00AA6EAF" w:rsidP="00312C66">
            <w:pPr>
              <w:jc w:val="left"/>
            </w:pPr>
            <w:r>
              <w:t>Ensihoitotoimenpite</w:t>
            </w:r>
            <w:r w:rsidR="00871518">
              <w:t>iden</w:t>
            </w:r>
            <w:r>
              <w:t xml:space="preserve"> entry:</w:t>
            </w:r>
            <w:r w:rsidR="00871518">
              <w:t>jen</w:t>
            </w:r>
            <w:r>
              <w:t xml:space="preserve"> tiedot tuotetaan per ensihoitotoimenpide aikaleimoineen merkinnälle. Aikaisempien merkintöjen ensihoitotoimenpiteitä ei toisteta.</w:t>
            </w:r>
          </w:p>
        </w:tc>
      </w:tr>
      <w:tr w:rsidR="00F82CF7" w:rsidRPr="004F5D17" w14:paraId="7C9B0D0F" w14:textId="77777777" w:rsidTr="00312C66">
        <w:trPr>
          <w:trHeight w:val="454"/>
        </w:trPr>
        <w:tc>
          <w:tcPr>
            <w:tcW w:w="3964" w:type="dxa"/>
            <w:hideMark/>
          </w:tcPr>
          <w:p w14:paraId="7E267928" w14:textId="77777777" w:rsidR="00F82CF7" w:rsidRPr="004F5D17" w:rsidRDefault="00F82CF7" w:rsidP="00AF6A17">
            <w:r w:rsidRPr="004F5D17">
              <w:rPr>
                <w:bCs/>
              </w:rPr>
              <w:t>Lääkehoito</w:t>
            </w:r>
          </w:p>
        </w:tc>
        <w:tc>
          <w:tcPr>
            <w:tcW w:w="5267" w:type="dxa"/>
            <w:hideMark/>
          </w:tcPr>
          <w:p w14:paraId="2502EF17" w14:textId="77777777" w:rsidR="00F82CF7" w:rsidRPr="004F5D17" w:rsidRDefault="00F82CF7" w:rsidP="00312C66">
            <w:pPr>
              <w:jc w:val="left"/>
            </w:pPr>
            <w:r w:rsidRPr="00AA6EAF">
              <w:t>Lääkehoito entry tuotetaan merkinnälle aikaleiman kanssa, aikaisempien merkintöjen lääkkeiden antoa ei toisteta.</w:t>
            </w:r>
          </w:p>
        </w:tc>
      </w:tr>
      <w:tr w:rsidR="004F5D17" w:rsidRPr="004F5D17" w14:paraId="43B891E5" w14:textId="77777777" w:rsidTr="00312C66">
        <w:trPr>
          <w:trHeight w:val="454"/>
        </w:trPr>
        <w:tc>
          <w:tcPr>
            <w:tcW w:w="3964" w:type="dxa"/>
            <w:hideMark/>
          </w:tcPr>
          <w:p w14:paraId="4821C511" w14:textId="77777777" w:rsidR="004F5D17" w:rsidRPr="004F5D17" w:rsidRDefault="004F5D17" w:rsidP="004F5D17">
            <w:r w:rsidRPr="004F5D17">
              <w:rPr>
                <w:bCs/>
              </w:rPr>
              <w:t>Jatkotoimet</w:t>
            </w:r>
          </w:p>
        </w:tc>
        <w:tc>
          <w:tcPr>
            <w:tcW w:w="5267" w:type="dxa"/>
            <w:hideMark/>
          </w:tcPr>
          <w:p w14:paraId="5291F032" w14:textId="0DCACE3E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</w:t>
            </w:r>
          </w:p>
        </w:tc>
      </w:tr>
      <w:tr w:rsidR="004F5D17" w:rsidRPr="004F5D17" w14:paraId="2B350663" w14:textId="77777777" w:rsidTr="00312C66">
        <w:trPr>
          <w:trHeight w:val="454"/>
        </w:trPr>
        <w:tc>
          <w:tcPr>
            <w:tcW w:w="3964" w:type="dxa"/>
            <w:hideMark/>
          </w:tcPr>
          <w:p w14:paraId="1AC1CEF7" w14:textId="77777777" w:rsidR="004F5D17" w:rsidRPr="004F5D17" w:rsidRDefault="004F5D17" w:rsidP="004F5D17">
            <w:r w:rsidRPr="004F5D17">
              <w:rPr>
                <w:bCs/>
              </w:rPr>
              <w:t>Kuolema</w:t>
            </w:r>
          </w:p>
        </w:tc>
        <w:tc>
          <w:tcPr>
            <w:tcW w:w="5267" w:type="dxa"/>
            <w:hideMark/>
          </w:tcPr>
          <w:p w14:paraId="182DAC3B" w14:textId="7903D3A8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</w:t>
            </w:r>
          </w:p>
        </w:tc>
      </w:tr>
    </w:tbl>
    <w:p w14:paraId="2B3A717F" w14:textId="36326324" w:rsidR="004F5D17" w:rsidRPr="004F5D17" w:rsidRDefault="004F5D17" w:rsidP="00F62536">
      <w:pPr>
        <w:spacing w:before="120"/>
        <w:rPr>
          <w:b/>
        </w:rPr>
      </w:pPr>
      <w:r w:rsidRPr="004F5D17">
        <w:rPr>
          <w:b/>
        </w:rPr>
        <w:t>Kuva 3. Tietoryhmien käsittely päivitettäessä</w:t>
      </w:r>
      <w:r w:rsidR="00871518">
        <w:rPr>
          <w:b/>
        </w:rPr>
        <w:t xml:space="preserve"> tai täydennettäessä tietoja</w:t>
      </w:r>
      <w:r>
        <w:rPr>
          <w:b/>
        </w:rPr>
        <w:t xml:space="preserve"> (</w:t>
      </w:r>
      <w:r w:rsidR="00871518">
        <w:rPr>
          <w:b/>
        </w:rPr>
        <w:t>ks</w:t>
      </w:r>
      <w:r w:rsidR="00312C66">
        <w:rPr>
          <w:b/>
        </w:rPr>
        <w:t>.</w:t>
      </w:r>
      <w:r w:rsidR="00871518">
        <w:rPr>
          <w:b/>
        </w:rPr>
        <w:t xml:space="preserve"> tarkemmin luku 3</w:t>
      </w:r>
      <w:r>
        <w:rPr>
          <w:b/>
        </w:rPr>
        <w:t>)</w:t>
      </w:r>
    </w:p>
    <w:p w14:paraId="2B4C5A8C" w14:textId="77777777" w:rsidR="004F5D17" w:rsidRDefault="004F5D17" w:rsidP="00D129EF"/>
    <w:p w14:paraId="0B127E03" w14:textId="33D35C04" w:rsidR="008F4C0C" w:rsidRPr="008F4C0C" w:rsidRDefault="00006A0E" w:rsidP="00D129EF">
      <w:r>
        <w:t>K</w:t>
      </w:r>
      <w:r w:rsidR="004F5D17">
        <w:t>uvassa 4</w:t>
      </w:r>
      <w:r w:rsidR="008F4C0C">
        <w:t xml:space="preserve"> on </w:t>
      </w:r>
      <w:r>
        <w:t xml:space="preserve">kuvattu </w:t>
      </w:r>
      <w:r w:rsidR="008F4C0C">
        <w:t>ensihoitokertomuksen otsikko- ja tietoryhmärake</w:t>
      </w:r>
      <w:r w:rsidR="00871518">
        <w:t>n</w:t>
      </w:r>
      <w:r w:rsidR="008F4C0C">
        <w:t>teet sekä entry:jen muodostukset</w:t>
      </w:r>
      <w:r>
        <w:t xml:space="preserve"> </w:t>
      </w:r>
      <w:r w:rsidR="008F4C0C">
        <w:t>– nämä rakenteet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Tietoryhmien jäsentelyssä on käytetty otsikko-koodiston otsikoita, mikäli tietoryhmillä on sama otsikko</w:t>
      </w:r>
      <w:r w:rsidR="002E72AF">
        <w:t>.</w:t>
      </w:r>
      <w:ins w:id="27" w:author="Timo Kaskinen" w:date="2016-03-04T10:17:00Z">
        <w:r w:rsidR="0098016F">
          <w:t xml:space="preserve"> </w:t>
        </w:r>
      </w:ins>
      <w:r w:rsidR="002E72AF">
        <w:t xml:space="preserve">Otsikkotason </w:t>
      </w:r>
      <w:r w:rsidR="00225428">
        <w:t>rakennetta ei tarvitse toistaa (rakennekuvat ja liitteenä oleva esimerkki on toteutettu näin)</w:t>
      </w:r>
      <w:r w:rsidR="002E72AF">
        <w:t>. L</w:t>
      </w:r>
      <w:r w:rsidR="00225428">
        <w:t xml:space="preserve">uvussa </w:t>
      </w:r>
      <w:r w:rsidR="00B54095">
        <w:t xml:space="preserve">3 rakenteet on dokumentoitu tästä poiketen systemaattisesti tietoryhmä – otsikko – rakenteet </w:t>
      </w:r>
      <w:r>
        <w:t>-</w:t>
      </w:r>
      <w:r w:rsidR="00B54095">
        <w:t>logiikalla, koska tietoryhmät voivat esiintyä merkinnöillä itsenäisinäkin.</w:t>
      </w:r>
    </w:p>
    <w:p w14:paraId="2A8D3E27" w14:textId="184D31ED" w:rsidR="00D9736E" w:rsidRDefault="00D9736E" w:rsidP="00D129EF"/>
    <w:p w14:paraId="1282A537" w14:textId="00DC465D" w:rsidR="00D9736E" w:rsidRDefault="002163C7" w:rsidP="00D129EF">
      <w:r>
        <w:rPr>
          <w:noProof/>
          <w:lang w:eastAsia="fi-FI"/>
        </w:rPr>
        <w:lastRenderedPageBreak/>
        <w:drawing>
          <wp:inline distT="0" distB="0" distL="0" distR="0" wp14:anchorId="0AC39CCB" wp14:editId="294A91F3">
            <wp:extent cx="5860950" cy="3840480"/>
            <wp:effectExtent l="0" t="0" r="0" b="0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3018" cy="38614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2F82FA" w14:textId="451B8A95" w:rsidR="004F1F39" w:rsidRDefault="000F4018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125BE3CF" wp14:editId="6D204502">
            <wp:extent cx="5924277" cy="4582795"/>
            <wp:effectExtent l="0" t="0" r="0" b="8255"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817" cy="45971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3183B5" w14:textId="2E2E14C2" w:rsidR="000F4018" w:rsidRDefault="006857DC" w:rsidP="00ED5195">
      <w:pPr>
        <w:rPr>
          <w:b/>
        </w:rPr>
      </w:pPr>
      <w:r>
        <w:rPr>
          <w:b/>
          <w:noProof/>
          <w:lang w:eastAsia="fi-FI"/>
        </w:rPr>
        <w:lastRenderedPageBreak/>
        <w:drawing>
          <wp:inline distT="0" distB="0" distL="0" distR="0" wp14:anchorId="46024047" wp14:editId="75ADF8C8">
            <wp:extent cx="5818895" cy="4019107"/>
            <wp:effectExtent l="0" t="0" r="0" b="635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957" cy="4029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D6ABC9" w14:textId="14CA9813" w:rsidR="000F4018" w:rsidRDefault="000F4018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1C7544F6" wp14:editId="30AE9FC4">
            <wp:extent cx="5808980" cy="3844013"/>
            <wp:effectExtent l="0" t="0" r="0" b="0"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029" cy="38506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A88690" w14:textId="376BE565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F5D17">
        <w:rPr>
          <w:b/>
        </w:rPr>
        <w:t>4</w:t>
      </w:r>
      <w:r w:rsidRPr="00ED5195">
        <w:rPr>
          <w:b/>
        </w:rPr>
        <w:t xml:space="preserve">. </w:t>
      </w:r>
      <w:r w:rsidR="00BA49BA" w:rsidRPr="00ED5195">
        <w:rPr>
          <w:b/>
        </w:rPr>
        <w:t>Ensihoi</w:t>
      </w:r>
      <w:r w:rsidR="00BA49BA">
        <w:rPr>
          <w:b/>
        </w:rPr>
        <w:t>to</w:t>
      </w:r>
      <w:r w:rsidR="00BA49BA" w:rsidRPr="00ED5195">
        <w:rPr>
          <w:b/>
        </w:rPr>
        <w:t>kertomu</w:t>
      </w:r>
      <w:r w:rsidR="00BA49BA">
        <w:rPr>
          <w:b/>
        </w:rPr>
        <w:t>ksen r</w:t>
      </w:r>
      <w:r w:rsidR="00BA49BA" w:rsidRPr="00ED5195">
        <w:rPr>
          <w:b/>
        </w:rPr>
        <w:t xml:space="preserve">akenne </w:t>
      </w:r>
      <w:r w:rsidRPr="00ED5195">
        <w:rPr>
          <w:b/>
        </w:rPr>
        <w:t>–</w:t>
      </w:r>
      <w:r>
        <w:rPr>
          <w:b/>
        </w:rPr>
        <w:t xml:space="preserve"> </w:t>
      </w:r>
      <w:r w:rsidRPr="00ED5195">
        <w:rPr>
          <w:b/>
        </w:rPr>
        <w:t>otsik</w:t>
      </w:r>
      <w:r>
        <w:rPr>
          <w:b/>
        </w:rPr>
        <w:t xml:space="preserve">ot ja tietoryhmät </w:t>
      </w:r>
    </w:p>
    <w:p w14:paraId="181C67F4" w14:textId="77777777" w:rsidR="00ED5195" w:rsidRDefault="00ED5195" w:rsidP="00D129EF"/>
    <w:p w14:paraId="7AD1416D" w14:textId="50F9C17E" w:rsidR="0037208F" w:rsidRDefault="0037208F" w:rsidP="00D129EF">
      <w:r>
        <w:lastRenderedPageBreak/>
        <w:t>Kunkin tietoryhmänosalta on entry</w:t>
      </w:r>
      <w:r w:rsidR="00BE5C3A">
        <w:t xml:space="preserve">:jen esittelyjen jälkeen kirjatussa </w:t>
      </w:r>
      <w:r>
        <w:t>toteutusohjeessa määritelty, miten tietojen päivittyminen hoitoprosessin aikana toteutetaan.</w:t>
      </w:r>
      <w:r w:rsidR="006857DC">
        <w:t xml:space="preserve"> </w:t>
      </w:r>
    </w:p>
    <w:p w14:paraId="2371D91A" w14:textId="77777777" w:rsidR="0037208F" w:rsidRDefault="0037208F" w:rsidP="0037208F"/>
    <w:p w14:paraId="33595AA0" w14:textId="1880F10B" w:rsidR="0037208F" w:rsidRDefault="0037208F" w:rsidP="0037208F">
      <w:r w:rsidRPr="00B25E6F">
        <w:t>E</w:t>
      </w:r>
      <w:r>
        <w:t>nsivasteen</w:t>
      </w:r>
      <w:r w:rsidRPr="00B25E6F">
        <w:t xml:space="preserve"> kirjaam</w:t>
      </w:r>
      <w:r>
        <w:t>issa</w:t>
      </w:r>
      <w:r w:rsidRPr="00B25E6F">
        <w:t xml:space="preserve"> tiedo</w:t>
      </w:r>
      <w:r>
        <w:t>issa</w:t>
      </w:r>
      <w:r w:rsidRPr="00B25E6F">
        <w:t xml:space="preserve"> </w:t>
      </w:r>
      <w:r>
        <w:t>kirjaukset ovat usein suppeammat kuin ensihoitoyksikön tekemät. Ne noudattavat kuitenkin samoja rakenteiden pakollisuussääntöjä ja KEJO:n tulee lisätä siirtomuotoon nullFlavoreita rakenteisiin/tietoihin.</w:t>
      </w:r>
    </w:p>
    <w:p w14:paraId="55035EE1" w14:textId="77777777" w:rsidR="005E0F0B" w:rsidRDefault="005E0F0B" w:rsidP="005E0F0B">
      <w:pPr>
        <w:pStyle w:val="Otsikko2"/>
      </w:pPr>
      <w:bookmarkStart w:id="28" w:name="_Toc446509193"/>
      <w:r>
        <w:t>Header</w:t>
      </w:r>
      <w:bookmarkEnd w:id="28"/>
    </w:p>
    <w:p w14:paraId="151572D7" w14:textId="7176AFA7" w:rsidR="00B40575" w:rsidRDefault="00B54095" w:rsidP="005E0F0B">
      <w:r>
        <w:t xml:space="preserve">Asiakirjan Header-osio toteutetaan </w:t>
      </w:r>
      <w:r w:rsidR="000F638A">
        <w:t xml:space="preserve">Kanta </w:t>
      </w:r>
      <w:r>
        <w:t xml:space="preserve">Potilastiedon arkiston Header-määrittelyn mukaisesti. </w:t>
      </w:r>
      <w:r w:rsidR="00B40575">
        <w:t>[3]</w:t>
      </w:r>
    </w:p>
    <w:p w14:paraId="477D4973" w14:textId="77777777" w:rsidR="00945EE8" w:rsidRDefault="00945EE8" w:rsidP="005E0F0B"/>
    <w:p w14:paraId="2CFD8A5E" w14:textId="464E3A8A" w:rsidR="002B7043" w:rsidRDefault="007E3CAD" w:rsidP="005E0F0B">
      <w:r w:rsidRPr="007E3CAD">
        <w:t>ClinicalDocument.custodian – asiakirjan rekisterinpitäjä</w:t>
      </w:r>
      <w:r w:rsidR="006857DC">
        <w:t>:</w:t>
      </w:r>
      <w:r w:rsidRPr="007E3CAD">
        <w:t xml:space="preserve"> </w:t>
      </w:r>
    </w:p>
    <w:p w14:paraId="5A37D33E" w14:textId="4E489392" w:rsidR="007E3CAD" w:rsidRDefault="002B7043" w:rsidP="005E0F0B">
      <w:r>
        <w:t>K</w:t>
      </w:r>
      <w:r w:rsidR="007E3CAD">
        <w:t xml:space="preserve">äsittely toteutetaan toiminnallisessa määrittelyssä kuvatun </w:t>
      </w:r>
      <w:r w:rsidR="00522AEC">
        <w:t xml:space="preserve">mukaisesti [1, luku 4.13 Potilaan kuljetus </w:t>
      </w:r>
      <w:r w:rsidR="00522AEC" w:rsidRPr="00522AEC">
        <w:t>ensihoitoalueen ulkopuolelle ja kuljetustehtävän siirto toiseen</w:t>
      </w:r>
      <w:r w:rsidR="0074439F">
        <w:t xml:space="preserve"> terveydenhuol</w:t>
      </w:r>
      <w:r w:rsidR="00522AEC" w:rsidRPr="00522AEC">
        <w:t>lon toimintayksikköön</w:t>
      </w:r>
      <w:r w:rsidR="00522AEC">
        <w:t xml:space="preserve">]. Rekisterinpitäjän tiedot </w:t>
      </w:r>
      <w:r w:rsidR="009A0497">
        <w:t>vastaavat tietosisällön [2] kenttiä</w:t>
      </w:r>
      <w:r w:rsidR="00522AEC">
        <w:t xml:space="preserve"> 111 Sairaanhoitopiirin tunniste ja 112 Sairaanhoitopiirin nimi</w:t>
      </w:r>
      <w:r w:rsidR="006857DC">
        <w:t>.</w:t>
      </w:r>
      <w:r w:rsidR="009A0497">
        <w:t xml:space="preserve"> </w:t>
      </w:r>
      <w:r w:rsidR="00766275">
        <w:t>Varsinainen tietosisältö saadaan koodistopalvelusta Rekisterinpitäjärekisteristä (1.2.246.537.6.40174).</w:t>
      </w:r>
    </w:p>
    <w:p w14:paraId="376111AB" w14:textId="53FFAD88" w:rsidR="007E3CAD" w:rsidRDefault="007E3CAD" w:rsidP="005E0F0B"/>
    <w:p w14:paraId="05E1E40A" w14:textId="514B3470" w:rsidR="006857DC" w:rsidRDefault="006857DC" w:rsidP="006857DC">
      <w:pPr>
        <w:pStyle w:val="Snt1"/>
      </w:pPr>
      <w:r>
        <w:t xml:space="preserve">1. </w:t>
      </w:r>
      <w:r w:rsidRPr="007E0AC1">
        <w:t xml:space="preserve">PAKOLLINEN yksi [1..1] </w:t>
      </w:r>
      <w:r>
        <w:t>custodian</w:t>
      </w:r>
    </w:p>
    <w:p w14:paraId="45F60709" w14:textId="4D277C69" w:rsidR="006857DC" w:rsidRDefault="006857DC" w:rsidP="006857DC">
      <w:pPr>
        <w:pStyle w:val="Snt2"/>
      </w:pPr>
      <w:r>
        <w:t xml:space="preserve">a. </w:t>
      </w:r>
      <w:r w:rsidRPr="007E0AC1">
        <w:t xml:space="preserve">PAKOLLINEN yksi [1..1] </w:t>
      </w:r>
      <w:r>
        <w:t>assignedCustodian</w:t>
      </w:r>
    </w:p>
    <w:p w14:paraId="7AEDB216" w14:textId="7EDCAC2C" w:rsidR="006857DC" w:rsidRDefault="006857DC" w:rsidP="006857DC">
      <w:pPr>
        <w:pStyle w:val="Snt3"/>
      </w:pPr>
      <w:r>
        <w:t xml:space="preserve">a. </w:t>
      </w:r>
      <w:r w:rsidRPr="007E0AC1">
        <w:t xml:space="preserve">PAKOLLINEN yksi [1..1] </w:t>
      </w:r>
      <w:r>
        <w:t>representedCustodianOrganization</w:t>
      </w:r>
    </w:p>
    <w:p w14:paraId="72C600A1" w14:textId="60523945" w:rsidR="006857DC" w:rsidRDefault="006857DC" w:rsidP="006857DC">
      <w:pPr>
        <w:pStyle w:val="Snt4"/>
      </w:pPr>
      <w:r>
        <w:t xml:space="preserve">a. </w:t>
      </w:r>
      <w:r w:rsidRPr="0082643A">
        <w:t xml:space="preserve">PAKOLLINEN yksi [1..1] </w:t>
      </w:r>
      <w:r>
        <w:t xml:space="preserve">id/@root Rekisterinpitäjän tunniste </w:t>
      </w:r>
    </w:p>
    <w:p w14:paraId="1769788E" w14:textId="435F18EA" w:rsidR="006857DC" w:rsidRDefault="006857DC" w:rsidP="006857DC">
      <w:pPr>
        <w:pStyle w:val="Snt4"/>
      </w:pPr>
      <w:r>
        <w:t xml:space="preserve">b. </w:t>
      </w:r>
      <w:r w:rsidRPr="0082643A">
        <w:t xml:space="preserve">PAKOLLINEN yksi [1..1] </w:t>
      </w:r>
      <w:r>
        <w:t xml:space="preserve">name Rekisterinpitäjän nimi </w:t>
      </w:r>
    </w:p>
    <w:p w14:paraId="52473677" w14:textId="77777777" w:rsidR="006857DC" w:rsidRDefault="006857DC" w:rsidP="005E0F0B"/>
    <w:p w14:paraId="5A61833C" w14:textId="07C25BF3" w:rsidR="005E0F0B" w:rsidRDefault="002B7043" w:rsidP="005E0F0B">
      <w:r w:rsidRPr="002B7043">
        <w:t>ClinicalDocument.componentOf – palvelutapahtuman käyntitiedot</w:t>
      </w:r>
      <w:r w:rsidR="006857DC">
        <w:t>:</w:t>
      </w:r>
    </w:p>
    <w:p w14:paraId="3BC09644" w14:textId="1881D772" w:rsidR="0073059A" w:rsidRPr="006857DC" w:rsidRDefault="00D87401" w:rsidP="0077012B">
      <w:r w:rsidRPr="006857DC">
        <w:t xml:space="preserve">Käsittely toteutetaan toiminnallisessa määrittelyssä kuvatun mukaisesti [1, luku 4.1.1 Palvelutapahtuma]. </w:t>
      </w:r>
      <w:r w:rsidR="00766275" w:rsidRPr="006857DC">
        <w:t>Ensihoidon hoitoasiakirjoilla ei anneta ollenkaan tässä kohtaa palveluntuottajan (eikä palveluyksikön) tietoja, KEJO tuottaa tiedot palvelutapahtuma-asiakirjalle.</w:t>
      </w:r>
    </w:p>
    <w:p w14:paraId="4228A1FD" w14:textId="4E634B29" w:rsidR="006857DC" w:rsidRDefault="006857DC" w:rsidP="006857DC">
      <w:pPr>
        <w:pStyle w:val="Snt1"/>
      </w:pPr>
      <w:r>
        <w:t>…</w:t>
      </w:r>
    </w:p>
    <w:p w14:paraId="09BA1C67" w14:textId="0DAD84BB" w:rsidR="006857DC" w:rsidRDefault="006857DC" w:rsidP="006857DC">
      <w:pPr>
        <w:pStyle w:val="Snt1"/>
      </w:pPr>
      <w:r>
        <w:t xml:space="preserve">1. </w:t>
      </w:r>
      <w:r w:rsidRPr="007E0AC1">
        <w:t xml:space="preserve">PAKOLLINEN yksi [1..1] </w:t>
      </w:r>
      <w:r>
        <w:t>componentOf</w:t>
      </w:r>
    </w:p>
    <w:p w14:paraId="43E04587" w14:textId="2E48A1B6" w:rsidR="006857DC" w:rsidRPr="0095153D" w:rsidRDefault="006857DC" w:rsidP="006857DC">
      <w:pPr>
        <w:pStyle w:val="Snt2"/>
      </w:pPr>
      <w:r>
        <w:t>a</w:t>
      </w:r>
      <w:r w:rsidRPr="0082643A">
        <w:t xml:space="preserve">. PAKOLLINEN yksi [1..1] </w:t>
      </w:r>
      <w:r w:rsidRPr="006857DC">
        <w:t>encompassingEncounter</w:t>
      </w:r>
    </w:p>
    <w:p w14:paraId="0657107F" w14:textId="77777777" w:rsidR="006857DC" w:rsidRDefault="006857DC" w:rsidP="006857DC">
      <w:pPr>
        <w:pStyle w:val="Snt3"/>
      </w:pPr>
      <w:r>
        <w:t>a</w:t>
      </w:r>
      <w:r w:rsidRPr="0082643A">
        <w:t xml:space="preserve">. PAKOLLINEN yksi [1..1] </w:t>
      </w:r>
      <w:r>
        <w:t>id/@root Palvelutapahtumatunnus</w:t>
      </w:r>
    </w:p>
    <w:p w14:paraId="6F07C8A5" w14:textId="77777777" w:rsidR="006857DC" w:rsidRDefault="006857DC" w:rsidP="006857DC">
      <w:pPr>
        <w:pStyle w:val="Snt3"/>
      </w:pPr>
      <w:r>
        <w:t>b. PAKOLLINEN yksi [1..1] effectiveTime/@</w:t>
      </w:r>
      <w:r w:rsidRPr="006857DC">
        <w:t>nullFlavor="NA"</w:t>
      </w:r>
    </w:p>
    <w:p w14:paraId="6489AF40" w14:textId="284AA89E" w:rsidR="005E0F0B" w:rsidRDefault="005E0F0B" w:rsidP="005E0F0B">
      <w:pPr>
        <w:pStyle w:val="Otsikko2"/>
      </w:pPr>
      <w:bookmarkStart w:id="29" w:name="_Ensihoitokertomus"/>
      <w:bookmarkStart w:id="30" w:name="_Toc446509194"/>
      <w:bookmarkEnd w:id="29"/>
      <w:r>
        <w:t>Ensihoitokertomus</w:t>
      </w:r>
      <w:r w:rsidR="00B25E6F">
        <w:t xml:space="preserve"> – näkymä/merkintä</w:t>
      </w:r>
      <w:bookmarkEnd w:id="30"/>
    </w:p>
    <w:p w14:paraId="1115200A" w14:textId="41228941" w:rsidR="005E0F0B" w:rsidRDefault="005E0F0B" w:rsidP="002847E1">
      <w:r>
        <w:t xml:space="preserve">Ensihoitokertomusmerkintä tehdään </w:t>
      </w:r>
      <w:r w:rsidR="004E4B5A">
        <w:t>Ensihoito</w:t>
      </w:r>
      <w:ins w:id="31" w:author="Timo Kaskinen" w:date="2016-02-26T13:49:00Z">
        <w:r w:rsidR="00DD55F5">
          <w:t>kertomus</w:t>
        </w:r>
      </w:ins>
      <w:r w:rsidR="004E4B5A">
        <w:t xml:space="preserve"> (</w:t>
      </w:r>
      <w:r>
        <w:t>ENSIH</w:t>
      </w:r>
      <w:r w:rsidR="004E4B5A">
        <w:t xml:space="preserve">) </w:t>
      </w:r>
      <w:r>
        <w:t xml:space="preserve">-näkymälle. Näkymä on </w:t>
      </w:r>
      <w:r w:rsidR="004E4B5A">
        <w:t>kertomusteksti</w:t>
      </w:r>
      <w:r w:rsidR="00945EE8">
        <w:t>-</w:t>
      </w:r>
      <w:r w:rsidR="004E4B5A">
        <w:t xml:space="preserve"> tyyppinen eli sillä voi ilmetä </w:t>
      </w:r>
      <w:r w:rsidR="00EB4ED6">
        <w:t xml:space="preserve">mitä tahansa hoitoprosessin vaiheita, otsikkoja ja yleisiä rakenteisia tietoja - samoin ensihoitonäkymälle saavat kaikki kertomusjärjestelmät </w:t>
      </w:r>
      <w:r w:rsidR="005578E4">
        <w:t xml:space="preserve">kirjata </w:t>
      </w:r>
      <w:r w:rsidR="00EB4ED6">
        <w:t>tietoja. Ensihoidon kenttäjärjestelmä KEJO tuottaa kuitenkin vain tässä määrittelyssä kuvatut rakenteet ja näyttömuototiedot ENSIH-näkymälle.</w:t>
      </w:r>
    </w:p>
    <w:p w14:paraId="2FA992D7" w14:textId="77777777" w:rsidR="00302044" w:rsidRDefault="00302044" w:rsidP="002847E1"/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766275" w:rsidRPr="00766275" w14:paraId="4DAF17C7" w14:textId="77777777" w:rsidTr="00766275">
        <w:tc>
          <w:tcPr>
            <w:tcW w:w="9236" w:type="dxa"/>
          </w:tcPr>
          <w:p w14:paraId="11F70CB4" w14:textId="77777777" w:rsidR="00766275" w:rsidRPr="00766275" w:rsidRDefault="00766275" w:rsidP="00766275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</w:t>
            </w:r>
          </w:p>
        </w:tc>
      </w:tr>
    </w:tbl>
    <w:p w14:paraId="727AE7C9" w14:textId="77777777" w:rsidR="005E0F0B" w:rsidRPr="00302044" w:rsidRDefault="005E0F0B" w:rsidP="00302044">
      <w:pPr>
        <w:rPr>
          <w:lang w:val="en-US"/>
        </w:rPr>
      </w:pPr>
    </w:p>
    <w:p w14:paraId="701B0726" w14:textId="76C90568" w:rsidR="005E0F0B" w:rsidRDefault="005E0F0B" w:rsidP="00AC4E00">
      <w:pPr>
        <w:pStyle w:val="Snt1"/>
      </w:pPr>
      <w:r>
        <w:t xml:space="preserve">1. </w:t>
      </w:r>
      <w:r w:rsidRPr="007E0AC1">
        <w:t>PAKOLLINEN yksi [1..1] id</w:t>
      </w:r>
      <w:ins w:id="32" w:author="Timo Kaskinen" w:date="2016-02-26T14:14:00Z">
        <w:r w:rsidR="009C3D1E" w:rsidRPr="009C3D1E">
          <w:t>/@root</w:t>
        </w:r>
      </w:ins>
    </w:p>
    <w:p w14:paraId="57EE23D4" w14:textId="2471E9C9" w:rsidR="005E0F0B" w:rsidRPr="0095153D" w:rsidRDefault="005E0F0B" w:rsidP="00AC4E00">
      <w:pPr>
        <w:pStyle w:val="Snt1"/>
      </w:pPr>
      <w:r>
        <w:t>2</w:t>
      </w:r>
      <w:r w:rsidRPr="0082643A">
        <w:t>. PAKOLLINEN yksi [1..1] code/@code="</w:t>
      </w:r>
      <w:r>
        <w:t>348</w:t>
      </w:r>
      <w:r w:rsidRPr="0082643A">
        <w:t xml:space="preserve">" </w:t>
      </w:r>
      <w:r>
        <w:t>Ensihoito</w:t>
      </w:r>
      <w:ins w:id="33" w:author="Timo Kaskinen" w:date="2016-02-26T13:48:00Z">
        <w:r w:rsidR="00DD55F5">
          <w:t>kertomus</w:t>
        </w:r>
      </w:ins>
      <w:r>
        <w:t xml:space="preserve"> </w:t>
      </w:r>
      <w:r w:rsidR="000B14D2">
        <w:t>(codeSystem</w:t>
      </w:r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65E172ED" w14:textId="68FBF1A3" w:rsidR="005E0F0B" w:rsidRPr="0082643A" w:rsidRDefault="001D3997" w:rsidP="00AC4E00">
      <w:pPr>
        <w:pStyle w:val="Snt1"/>
      </w:pPr>
      <w:r>
        <w:t>3</w:t>
      </w:r>
      <w:r w:rsidR="005E0F0B" w:rsidRPr="0082643A">
        <w:t>. PAKOLLINEN yksi [1..1] title</w:t>
      </w:r>
      <w:r w:rsidR="005E0F0B">
        <w:t>, jonka</w:t>
      </w:r>
      <w:r w:rsidR="005E0F0B" w:rsidRPr="0082643A">
        <w:t xml:space="preserve"> </w:t>
      </w:r>
      <w:r w:rsidR="005E0F0B">
        <w:t>PITÄÄ</w:t>
      </w:r>
      <w:r w:rsidR="005E0F0B" w:rsidRPr="0082643A">
        <w:t xml:space="preserve"> </w:t>
      </w:r>
      <w:r w:rsidR="005E0F0B">
        <w:t xml:space="preserve">OLLA sama kuin </w:t>
      </w:r>
      <w:r w:rsidR="005E0F0B" w:rsidRPr="0082643A">
        <w:t>"</w:t>
      </w:r>
      <w:r w:rsidR="005E0F0B">
        <w:t>Ensihoito</w:t>
      </w:r>
      <w:ins w:id="34" w:author="Timo Kaskinen" w:date="2016-02-26T13:48:00Z">
        <w:r w:rsidR="00DD55F5">
          <w:t>kertomus</w:t>
        </w:r>
      </w:ins>
      <w:r w:rsidR="005E0F0B" w:rsidRPr="0082643A">
        <w:t xml:space="preserve">" </w:t>
      </w:r>
    </w:p>
    <w:p w14:paraId="1502D20E" w14:textId="4EB86180" w:rsidR="005E0F0B" w:rsidRDefault="001D3997" w:rsidP="00AC4E00">
      <w:pPr>
        <w:pStyle w:val="Snt1"/>
      </w:pPr>
      <w:r>
        <w:lastRenderedPageBreak/>
        <w:t>4</w:t>
      </w:r>
      <w:r w:rsidR="005E0F0B" w:rsidRPr="0080598B">
        <w:t xml:space="preserve">. PAKOLLINEN yksi [1..1] text </w:t>
      </w:r>
    </w:p>
    <w:p w14:paraId="28412267" w14:textId="43C194F9" w:rsidR="005E0F0B" w:rsidRDefault="005E0F0B" w:rsidP="005E0F0B">
      <w:r>
        <w:tab/>
      </w:r>
      <w:r w:rsidRPr="00D4641A">
        <w:t xml:space="preserve">palveluyksikön, </w:t>
      </w:r>
      <w:r>
        <w:t xml:space="preserve">merkinnän tehneen ammattihenkilön </w:t>
      </w:r>
      <w:r w:rsidRPr="00D4641A">
        <w:t>ja tapahtuma-ajan näyttöteksti</w:t>
      </w:r>
      <w:r>
        <w:br/>
      </w:r>
    </w:p>
    <w:p w14:paraId="65D18F8D" w14:textId="77777777" w:rsidR="005E0F0B" w:rsidRDefault="005E0F0B" w:rsidP="00AC4E00">
      <w:pPr>
        <w:pStyle w:val="Snt1"/>
      </w:pPr>
      <w:r>
        <w:t xml:space="preserve">4. PAKOLLINEN yksi </w:t>
      </w:r>
      <w:r w:rsidRPr="0080598B">
        <w:t>[1..1]</w:t>
      </w:r>
      <w:r>
        <w:t xml:space="preserve"> subject</w:t>
      </w:r>
    </w:p>
    <w:p w14:paraId="337CEEAA" w14:textId="77777777" w:rsidR="005E0F0B" w:rsidRDefault="005E0F0B" w:rsidP="00AC4E00">
      <w:pPr>
        <w:pStyle w:val="Snt2"/>
      </w:pPr>
      <w:r w:rsidRPr="00C659FC">
        <w:t>a. PAKOLLINEN yksi [1..1] @typeCode="</w:t>
      </w:r>
      <w:r>
        <w:t>SBJ</w:t>
      </w:r>
      <w:r w:rsidRPr="00C659FC">
        <w:t>"</w:t>
      </w:r>
    </w:p>
    <w:p w14:paraId="5ADCAC73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relatedSubject</w:t>
      </w:r>
    </w:p>
    <w:p w14:paraId="5ED0968F" w14:textId="77777777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classCode="PAT"</w:t>
      </w:r>
    </w:p>
    <w:p w14:paraId="032CE38A" w14:textId="65BBF920" w:rsidR="005E0F0B" w:rsidRDefault="005E0F0B" w:rsidP="00AC4E00">
      <w:pPr>
        <w:pStyle w:val="Snt3"/>
      </w:pPr>
      <w:r>
        <w:t xml:space="preserve">b. PAKOLLINEN yksi </w:t>
      </w:r>
      <w:r w:rsidRPr="00C659FC">
        <w:t>[1</w:t>
      </w:r>
      <w:r w:rsidR="000C3F30" w:rsidRPr="00C659FC">
        <w:t>..</w:t>
      </w:r>
      <w:r w:rsidR="000C3F30">
        <w:t>1</w:t>
      </w:r>
      <w:r w:rsidR="000C3F30" w:rsidRPr="00C659FC">
        <w:t>]</w:t>
      </w:r>
      <w:r w:rsidR="000C3F30">
        <w:t xml:space="preserve"> </w:t>
      </w:r>
      <w:r>
        <w:t>code/@code=”potilaan yksilöivä tunniste”</w:t>
      </w:r>
      <w:r w:rsidR="0073059A">
        <w:t xml:space="preserve"> Potilaan henkilötunnus (201)</w:t>
      </w:r>
      <w:r>
        <w:t xml:space="preserve"> </w:t>
      </w:r>
      <w:r w:rsidR="000B14D2">
        <w:t>(codeSystem</w:t>
      </w:r>
      <w:r w:rsidRPr="003365C5">
        <w:t>="1.2.246.21"</w:t>
      </w:r>
      <w:r>
        <w:t xml:space="preserve"> kun tunniste on virallinen henkilötunnus</w:t>
      </w:r>
      <w:r w:rsidR="000C3F30">
        <w:t xml:space="preserve"> TAI </w:t>
      </w:r>
      <w:r w:rsidR="000B14D2">
        <w:t>codeSystem</w:t>
      </w:r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</w:t>
      </w:r>
      <w:r w:rsidR="00FA5765">
        <w:t>it</w:t>
      </w:r>
      <w:r>
        <w:t>unnus)</w:t>
      </w:r>
    </w:p>
    <w:p w14:paraId="2C4BC81B" w14:textId="77777777" w:rsidR="000C3F30" w:rsidRDefault="000C3F30" w:rsidP="00AC4E00">
      <w:pPr>
        <w:pStyle w:val="Snt3"/>
      </w:pPr>
    </w:p>
    <w:p w14:paraId="729EAE35" w14:textId="542CA6D2" w:rsidR="000C3F30" w:rsidRDefault="000C3F30" w:rsidP="00AC4E00">
      <w:pPr>
        <w:pStyle w:val="Snt3"/>
      </w:pPr>
      <w:r>
        <w:t>Toteutusohje: Päivitettäessä arkistoidulta asiakirjalta tilapäinen yksilöintitunnus potilaan henkilötunnukseksi, body-osuudessa merkinnällä vaihdetaan tunniste potilaan henkilötunnukseksi. Asiakirjan header-osuuteen tallennetaan nämä molemmat tunnisteet.</w:t>
      </w:r>
    </w:p>
    <w:p w14:paraId="7ED77FB9" w14:textId="77777777" w:rsidR="000C3F30" w:rsidRDefault="000C3F30" w:rsidP="00AC4E00">
      <w:pPr>
        <w:pStyle w:val="Snt3"/>
      </w:pPr>
    </w:p>
    <w:p w14:paraId="6C21D4B6" w14:textId="77777777" w:rsidR="005E0F0B" w:rsidRDefault="005E0F0B" w:rsidP="00AC4E00">
      <w:pPr>
        <w:pStyle w:val="Snt3"/>
      </w:pPr>
      <w:r>
        <w:t xml:space="preserve">c. PAKOLLINEN yksi </w:t>
      </w:r>
      <w:r w:rsidRPr="0080598B">
        <w:t>[1..1]</w:t>
      </w:r>
      <w:r>
        <w:t xml:space="preserve"> subject</w:t>
      </w:r>
    </w:p>
    <w:p w14:paraId="68EA3112" w14:textId="77777777" w:rsidR="005E0F0B" w:rsidRDefault="005E0F0B" w:rsidP="00AC4E00">
      <w:pPr>
        <w:pStyle w:val="Snt4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14996446" w14:textId="0F1B06CB" w:rsidR="005E0F0B" w:rsidRPr="00C659FC" w:rsidRDefault="0072747D" w:rsidP="00AC4E00">
      <w:pPr>
        <w:pStyle w:val="Snt4"/>
      </w:pPr>
      <w:r>
        <w:t xml:space="preserve">b. PAKOLLINEN yksi [1..1] name </w:t>
      </w:r>
      <w:r w:rsidR="0073059A">
        <w:t xml:space="preserve">Potilaan nimi </w:t>
      </w:r>
      <w:r>
        <w:t>(202</w:t>
      </w:r>
      <w:r w:rsidR="005E0F0B">
        <w:t>)</w:t>
      </w:r>
      <w:r w:rsidR="00AC4E00">
        <w:t xml:space="preserve">, </w:t>
      </w:r>
      <w:r w:rsidR="00AD436F">
        <w:t>arvo annetaan PN-tietotyypillä. K</w:t>
      </w:r>
      <w:r w:rsidR="005E0F0B">
        <w:t>s. HL7 Finland tietotyyppiopas nimen esittäminen [</w:t>
      </w:r>
      <w:r w:rsidR="00EB4ED6">
        <w:t xml:space="preserve">6, luku </w:t>
      </w:r>
      <w:r w:rsidR="00AD436F">
        <w:t>2.3</w:t>
      </w:r>
      <w:r w:rsidR="005E0F0B">
        <w:t>]</w:t>
      </w:r>
    </w:p>
    <w:p w14:paraId="5BA89131" w14:textId="77777777" w:rsidR="005E0F0B" w:rsidRPr="00C659FC" w:rsidRDefault="005E0F0B" w:rsidP="005E0F0B"/>
    <w:p w14:paraId="0D78051A" w14:textId="77511E35" w:rsidR="005E0F0B" w:rsidRDefault="001D3997" w:rsidP="00AC4E00">
      <w:pPr>
        <w:pStyle w:val="Snt1"/>
      </w:pPr>
      <w:r>
        <w:t>5</w:t>
      </w:r>
      <w:r w:rsidR="005E0F0B">
        <w:t>. PAKOLLINEN yksi tai useampi</w:t>
      </w:r>
      <w:r w:rsidR="00570E97">
        <w:t xml:space="preserve"> </w:t>
      </w:r>
      <w:r w:rsidR="005E0F0B" w:rsidRPr="0080598B">
        <w:t>[1..</w:t>
      </w:r>
      <w:r w:rsidR="005E0F0B">
        <w:t>*</w:t>
      </w:r>
      <w:r w:rsidR="005E0F0B" w:rsidRPr="0080598B">
        <w:t>]</w:t>
      </w:r>
      <w:r w:rsidR="005E0F0B">
        <w:t xml:space="preserve"> author</w:t>
      </w:r>
      <w:r w:rsidR="00AC4E00">
        <w:t xml:space="preserve">, </w:t>
      </w:r>
      <w:r w:rsidR="00C3415A">
        <w:br/>
      </w:r>
      <w:r w:rsidR="005E0F0B">
        <w:t>Merkinnän tekoon osallistuneiden ammattilaisten tiedot (rooli, palveluyksikkö, nimi, aika),</w:t>
      </w:r>
      <w:r w:rsidR="00570E97">
        <w:t xml:space="preserve"> </w:t>
      </w:r>
      <w:r w:rsidR="005E0F0B">
        <w:t>ks. Kanta Potilastiedon arkiston Kertomus ja lomakkeet [</w:t>
      </w:r>
      <w:r w:rsidR="0073059A">
        <w:t>5</w:t>
      </w:r>
      <w:r w:rsidR="005E0F0B">
        <w:t>, luku 2.1].</w:t>
      </w:r>
    </w:p>
    <w:p w14:paraId="2B265391" w14:textId="77777777" w:rsidR="007B3623" w:rsidRDefault="007B3623" w:rsidP="0094022E">
      <w:pPr>
        <w:pStyle w:val="Snt2"/>
      </w:pPr>
    </w:p>
    <w:p w14:paraId="24ECCCE1" w14:textId="1C92BE5F" w:rsidR="0094022E" w:rsidRDefault="00201121" w:rsidP="0094022E">
      <w:pPr>
        <w:pStyle w:val="Snt2"/>
      </w:pPr>
      <w:r>
        <w:t xml:space="preserve">Toteutusohje: </w:t>
      </w:r>
      <w:r w:rsidR="0094022E">
        <w:t xml:space="preserve">KEJO tuottaa </w:t>
      </w:r>
      <w:r>
        <w:t xml:space="preserve">lähtökohtaisesti </w:t>
      </w:r>
      <w:r w:rsidR="0094022E">
        <w:t>merkin</w:t>
      </w:r>
      <w:r w:rsidR="007B3623">
        <w:t>nälle yhden author</w:t>
      </w:r>
      <w:r w:rsidR="00362D75">
        <w:t>:</w:t>
      </w:r>
      <w:r>
        <w:t>n</w:t>
      </w:r>
      <w:r w:rsidR="007B3623">
        <w:t xml:space="preserve">. </w:t>
      </w:r>
      <w:r w:rsidR="0094022E">
        <w:t xml:space="preserve">MER (merkinnän tekijä) </w:t>
      </w:r>
      <w:r w:rsidR="00CF6CC9">
        <w:t>-</w:t>
      </w:r>
      <w:r w:rsidR="0094022E">
        <w:t xml:space="preserve">roolilla annetaan </w:t>
      </w:r>
      <w:r>
        <w:t xml:space="preserve">sen </w:t>
      </w:r>
      <w:r w:rsidR="0094022E">
        <w:t xml:space="preserve">ammattilaisen tiedot, </w:t>
      </w:r>
      <w:r w:rsidR="007B3623">
        <w:t>joka on kirjautuneena KEJO:on ja tekee merkinnät.</w:t>
      </w:r>
      <w:r w:rsidR="00362D75">
        <w:t xml:space="preserve"> </w:t>
      </w:r>
      <w:r>
        <w:t>Ensihoitopalvelun yksikön tiedoissa on eritelty tarkemmin yksikön jäsenet ja kuvattu, miten he ovat hoitoon osallistuneet.</w:t>
      </w:r>
      <w:r w:rsidR="005051B5">
        <w:t xml:space="preserve"> Kirjaaja-</w:t>
      </w:r>
      <w:r w:rsidR="00073AEE">
        <w:t>roolia voidaan käyttää lisäksi esimerkiksi silloin, jos lääkäri on sanellut hoito-ohjeen ja joku toinen on purkanut sanelun.</w:t>
      </w:r>
    </w:p>
    <w:p w14:paraId="63B81683" w14:textId="77777777" w:rsidR="0094022E" w:rsidRDefault="0094022E" w:rsidP="0094022E">
      <w:pPr>
        <w:pStyle w:val="Snt2"/>
      </w:pPr>
    </w:p>
    <w:p w14:paraId="288F7928" w14:textId="58B17B8A" w:rsidR="00362D75" w:rsidRDefault="00362D75" w:rsidP="00362D75">
      <w:pPr>
        <w:pStyle w:val="Snt2"/>
      </w:pPr>
      <w:r>
        <w:t xml:space="preserve">a. PAKOLLINEN yksi </w:t>
      </w:r>
      <w:r w:rsidRPr="0080598B">
        <w:t>[1..1]</w:t>
      </w:r>
      <w:r>
        <w:t xml:space="preserve"> functionCode/</w:t>
      </w:r>
      <w:r w:rsidRPr="0082643A">
        <w:t>@code</w:t>
      </w:r>
      <w:r>
        <w:t xml:space="preserve"> (codeSystem</w:t>
      </w:r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2327C0A2" w14:textId="0B6E3EB6" w:rsidR="00362D75" w:rsidRDefault="00362D75" w:rsidP="00362D75">
      <w:pPr>
        <w:pStyle w:val="Snt2"/>
      </w:pPr>
      <w:r>
        <w:t xml:space="preserve">b. PAKOLLINEN yksi </w:t>
      </w:r>
      <w:r w:rsidRPr="0080598B">
        <w:t>[1..1]</w:t>
      </w:r>
      <w:r>
        <w:t xml:space="preserve"> time/@value Merkinnän tekoaika, arvo annetaan sekun</w:t>
      </w:r>
      <w:r w:rsidR="00955A28">
        <w:t>n</w:t>
      </w:r>
      <w:r>
        <w:t xml:space="preserve">in tarkkuudella TS-tietotyypillä </w:t>
      </w:r>
    </w:p>
    <w:p w14:paraId="4715DD2B" w14:textId="77777777" w:rsidR="00362D75" w:rsidRDefault="00362D75" w:rsidP="00362D75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assignedAuthor</w:t>
      </w:r>
    </w:p>
    <w:p w14:paraId="2CD29E0D" w14:textId="77777777" w:rsidR="00362D75" w:rsidRDefault="00362D75" w:rsidP="00362D75">
      <w:pPr>
        <w:pStyle w:val="Snt3"/>
      </w:pPr>
      <w:r>
        <w:t xml:space="preserve">a. </w:t>
      </w:r>
      <w:r w:rsidRPr="00C00E6C">
        <w:t>PAKOLLINEN yksi [1..1] id/@root=”1.2.246.21” ja id/@extension hetu</w:t>
      </w:r>
      <w:r>
        <w:t xml:space="preserve"> – Merkinnän tekijän tunniste (36)</w:t>
      </w:r>
    </w:p>
    <w:p w14:paraId="270633FD" w14:textId="77777777" w:rsidR="00362D75" w:rsidRDefault="00362D75" w:rsidP="00362D75">
      <w:pPr>
        <w:pStyle w:val="Snt3"/>
      </w:pPr>
      <w:r>
        <w:t xml:space="preserve">b. PAKOLLINEN yksi </w:t>
      </w:r>
      <w:r w:rsidRPr="0080598B">
        <w:t>[1..1]</w:t>
      </w:r>
      <w:r>
        <w:t xml:space="preserve"> AssignedPerson</w:t>
      </w:r>
    </w:p>
    <w:p w14:paraId="34052D87" w14:textId="77777777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name, arvo annetaan PN-tietotyypillä. Ks. HL7 Finland tietotyyppiopas nimen esittäminen [5, luku 2.3]</w:t>
      </w:r>
    </w:p>
    <w:p w14:paraId="45B06BDC" w14:textId="77777777" w:rsidR="00362D75" w:rsidRDefault="00362D75" w:rsidP="00362D75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representedOrganization</w:t>
      </w:r>
    </w:p>
    <w:p w14:paraId="1C26AC45" w14:textId="22899B32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id/@root Ensihoidon Palvelunantajan tunniste SOTE-organisaatiorekisterissä</w:t>
      </w:r>
    </w:p>
    <w:p w14:paraId="12AB8246" w14:textId="068F1F26" w:rsidR="00362D75" w:rsidRDefault="00362D75" w:rsidP="00362D75">
      <w:pPr>
        <w:pStyle w:val="Snt4"/>
      </w:pPr>
      <w:r>
        <w:t xml:space="preserve">b. PAKOLLINEN yksi </w:t>
      </w:r>
      <w:r w:rsidRPr="0080598B">
        <w:t>[1..1]</w:t>
      </w:r>
      <w:r>
        <w:t xml:space="preserve"> name, Palvelunantajan nimi SOTE-organisaatiorekisterissä</w:t>
      </w:r>
    </w:p>
    <w:p w14:paraId="5D4336A4" w14:textId="77777777" w:rsidR="00362D75" w:rsidRDefault="00362D75" w:rsidP="0094022E">
      <w:pPr>
        <w:pStyle w:val="Snt2"/>
      </w:pPr>
    </w:p>
    <w:p w14:paraId="451381A2" w14:textId="7E00D26F" w:rsidR="005E0F0B" w:rsidRDefault="001D3997" w:rsidP="00AC4E00">
      <w:pPr>
        <w:pStyle w:val="Snt1"/>
      </w:pPr>
      <w:r>
        <w:t>6</w:t>
      </w:r>
      <w:r w:rsidR="005E0F0B">
        <w:t xml:space="preserve">. PAKOLLINEN yksi </w:t>
      </w:r>
      <w:r w:rsidR="005E0F0B" w:rsidRPr="0080598B">
        <w:t>[1..</w:t>
      </w:r>
      <w:r w:rsidR="005E0F0B">
        <w:t>1</w:t>
      </w:r>
      <w:r w:rsidR="005E0F0B" w:rsidRPr="0080598B">
        <w:t>]</w:t>
      </w:r>
      <w:r w:rsidR="005E0F0B">
        <w:t xml:space="preserve"> component</w:t>
      </w:r>
    </w:p>
    <w:p w14:paraId="1860FEE4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section</w:t>
      </w:r>
    </w:p>
    <w:p w14:paraId="5C1F3EE7" w14:textId="60E733FE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</w:t>
      </w:r>
      <w:r w:rsidRPr="0082643A">
        <w:t>code/@code="</w:t>
      </w:r>
      <w:r>
        <w:t>15</w:t>
      </w:r>
      <w:r w:rsidRPr="0082643A">
        <w:t xml:space="preserve">" </w:t>
      </w:r>
      <w:r>
        <w:t xml:space="preserve">Hoidon toteutus </w:t>
      </w:r>
      <w:r w:rsidR="000B14D2">
        <w:t>(codeSystem</w:t>
      </w:r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35BD0819" w14:textId="20C28C04" w:rsidR="005E0F0B" w:rsidRDefault="005E0F0B" w:rsidP="00AC4E00">
      <w:pPr>
        <w:pStyle w:val="Snt3"/>
      </w:pPr>
      <w:r>
        <w:lastRenderedPageBreak/>
        <w:t xml:space="preserve">b. PAKOLLINEN yksi </w:t>
      </w:r>
      <w:r w:rsidRPr="00C659FC">
        <w:t>[1..1]</w:t>
      </w:r>
      <w:r>
        <w:t xml:space="preserve"> title, jonka PITÄÄ OLLA sama kuin ”Hoidon toteutus”</w:t>
      </w:r>
      <w:r w:rsidR="00B50A57">
        <w:t xml:space="preserve"> </w:t>
      </w:r>
    </w:p>
    <w:p w14:paraId="2FEC7B4E" w14:textId="17BDF994" w:rsidR="005E0F0B" w:rsidRDefault="003362F0" w:rsidP="00AC4E00">
      <w:pPr>
        <w:pStyle w:val="Snt3"/>
      </w:pPr>
      <w:r>
        <w:t>c</w:t>
      </w:r>
      <w:r w:rsidR="005E0F0B">
        <w:t xml:space="preserve">. PAKOLLINEN yksi </w:t>
      </w:r>
      <w:r w:rsidR="005E0F0B" w:rsidRPr="00C659FC">
        <w:t>[1..1</w:t>
      </w:r>
      <w:r w:rsidR="00570E97">
        <w:t>]</w:t>
      </w:r>
      <w:r w:rsidR="005E0F0B">
        <w:t xml:space="preserve"> component</w:t>
      </w:r>
    </w:p>
    <w:p w14:paraId="1E43191C" w14:textId="7902D2AE" w:rsidR="005E0F0B" w:rsidRDefault="005E0F0B" w:rsidP="00AC4E00">
      <w:pPr>
        <w:pStyle w:val="Snt4"/>
      </w:pPr>
      <w:r>
        <w:t xml:space="preserve">a. </w:t>
      </w:r>
      <w:r w:rsidR="007C79A5"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ehtävän_perustiedot" w:history="1">
        <w:r w:rsidRPr="00E7746D">
          <w:rPr>
            <w:rStyle w:val="Hyperlinkki"/>
          </w:rPr>
          <w:t>Ensihoitotehtävän perustiedot</w:t>
        </w:r>
      </w:hyperlink>
      <w:r>
        <w:t xml:space="preserve"> </w:t>
      </w:r>
      <w:r w:rsidR="00E7746D">
        <w:t>section</w:t>
      </w:r>
    </w:p>
    <w:p w14:paraId="6D765D01" w14:textId="5480A804" w:rsidR="008C54AB" w:rsidRDefault="003362F0" w:rsidP="008C54AB">
      <w:pPr>
        <w:pStyle w:val="Snt3"/>
      </w:pPr>
      <w:r>
        <w:t>d</w:t>
      </w:r>
      <w:r w:rsidR="008C54AB">
        <w:t>. PAKOLLINEN</w:t>
      </w:r>
      <w:r w:rsidR="008C54AB" w:rsidRPr="00AC0525">
        <w:t xml:space="preserve"> </w:t>
      </w:r>
      <w:r w:rsidR="008C54AB">
        <w:t xml:space="preserve">yksi </w:t>
      </w:r>
      <w:r w:rsidR="008C54AB" w:rsidRPr="00C659FC">
        <w:t>[1..1</w:t>
      </w:r>
      <w:r w:rsidR="008C54AB">
        <w:t>] component</w:t>
      </w:r>
    </w:p>
    <w:p w14:paraId="70DAEC7E" w14:textId="2D637774" w:rsidR="008C54AB" w:rsidRDefault="008C54AB" w:rsidP="008C54AB">
      <w:pPr>
        <w:pStyle w:val="Snt4"/>
      </w:pPr>
      <w:r>
        <w:t>a.</w:t>
      </w:r>
      <w:r w:rsidRPr="00AC0525">
        <w:t xml:space="preserve"> </w:t>
      </w:r>
      <w:r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palvelun_yksikkö" w:history="1">
        <w:r w:rsidRPr="008C54AB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8C54AB">
          <w:rPr>
            <w:rStyle w:val="Hyperlinkki"/>
          </w:rPr>
          <w:t>yksikkö</w:t>
        </w:r>
      </w:hyperlink>
      <w:r>
        <w:t xml:space="preserve"> section</w:t>
      </w:r>
    </w:p>
    <w:p w14:paraId="19AF84CD" w14:textId="1CE4A93A" w:rsidR="008C54AB" w:rsidRDefault="003362F0" w:rsidP="008C54AB">
      <w:pPr>
        <w:pStyle w:val="Snt3"/>
      </w:pPr>
      <w:r>
        <w:t>e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7D867D04" w14:textId="1E9DE4E0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yleistiedot" w:history="1">
        <w:r w:rsidRPr="008C54AB">
          <w:rPr>
            <w:rStyle w:val="Hyperlinkki"/>
          </w:rPr>
          <w:t>Potilaan yleistiedot</w:t>
        </w:r>
      </w:hyperlink>
      <w:r>
        <w:t xml:space="preserve"> section</w:t>
      </w:r>
    </w:p>
    <w:p w14:paraId="41EE77CB" w14:textId="77777777" w:rsidR="00FD3170" w:rsidRDefault="00FD3170" w:rsidP="00FD3170">
      <w:pPr>
        <w:pStyle w:val="Snt3"/>
      </w:pPr>
      <w:r>
        <w:t xml:space="preserve">f. VAPAAEHTOINEN nolla tai yksi </w:t>
      </w:r>
      <w:r w:rsidRPr="00C659FC">
        <w:t>[</w:t>
      </w:r>
      <w:r>
        <w:t>0</w:t>
      </w:r>
      <w:r w:rsidRPr="00C659FC">
        <w:t>..1</w:t>
      </w:r>
      <w:r>
        <w:t>] component</w:t>
      </w:r>
    </w:p>
    <w:p w14:paraId="747690C4" w14:textId="6E864491" w:rsidR="00FD3170" w:rsidRDefault="00FD3170" w:rsidP="00FD3170">
      <w:pPr>
        <w:pStyle w:val="Snt4"/>
      </w:pPr>
      <w:r>
        <w:t xml:space="preserve">a. PAKOLLINEN yksi [1..1] </w:t>
      </w:r>
      <w:hyperlink w:anchor="_Kyseessä_on_ensihoitokertomusmerkin_1" w:history="1">
        <w:r w:rsidRPr="00FD3170">
          <w:rPr>
            <w:rStyle w:val="Hyperlinkki"/>
          </w:rPr>
          <w:t>Kyseessä on ensihoitokertomusmerkinnän väliversio</w:t>
        </w:r>
      </w:hyperlink>
      <w:r>
        <w:t xml:space="preserve"> section</w:t>
      </w:r>
    </w:p>
    <w:p w14:paraId="5DCC524A" w14:textId="3AA75C82" w:rsidR="003362F0" w:rsidRDefault="003362F0" w:rsidP="003362F0">
      <w:pPr>
        <w:pStyle w:val="Snt3"/>
      </w:pPr>
      <w:r>
        <w:t>g. VAPAAEHTOINEN nolla tai yksi [0..1] component</w:t>
      </w:r>
    </w:p>
    <w:p w14:paraId="027DCD9C" w14:textId="7D2E15B8" w:rsidR="003362F0" w:rsidRDefault="003362F0" w:rsidP="003362F0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hyperlink w:anchor="_Esitiedot" w:history="1">
        <w:r w:rsidRPr="00DE54CD">
          <w:rPr>
            <w:rStyle w:val="Hyperlinkki"/>
          </w:rPr>
          <w:t>Esitiedot</w:t>
        </w:r>
      </w:hyperlink>
      <w:r>
        <w:t xml:space="preserve"> section</w:t>
      </w:r>
    </w:p>
    <w:p w14:paraId="2B770CC6" w14:textId="026EFE79" w:rsidR="008C54AB" w:rsidRDefault="003362F0" w:rsidP="008C54AB">
      <w:pPr>
        <w:pStyle w:val="Snt3"/>
      </w:pPr>
      <w:r>
        <w:t>h</w:t>
      </w:r>
      <w:r w:rsidR="008C54AB">
        <w:t xml:space="preserve">. PAKOLLINEN yksi </w:t>
      </w:r>
      <w:r w:rsidR="008C54AB" w:rsidRPr="00C659FC">
        <w:t>[1..1</w:t>
      </w:r>
      <w:r w:rsidR="008C54AB">
        <w:t>] component</w:t>
      </w:r>
    </w:p>
    <w:p w14:paraId="1131C766" w14:textId="5C93C9D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r w:rsidR="009A5B7C">
        <w:fldChar w:fldCharType="begin"/>
      </w:r>
      <w:ins w:id="35" w:author="Timo Kaskinen" w:date="2016-03-14T10:51:00Z">
        <w:r w:rsidR="009A5B7C">
          <w:instrText>HYPERLINK  \l "_Hoidon_syy_ja_2"</w:instrText>
        </w:r>
      </w:ins>
      <w:del w:id="36" w:author="Timo Kaskinen" w:date="2016-03-14T10:51:00Z">
        <w:r w:rsidR="009A5B7C" w:rsidDel="009A5B7C">
          <w:delInstrText xml:space="preserve"> HYPERLINK \l "_Hoidon_syy_ja_1" </w:delInstrText>
        </w:r>
      </w:del>
      <w:r w:rsidR="009A5B7C">
        <w:fldChar w:fldCharType="separate"/>
      </w:r>
      <w:r w:rsidRPr="008C54AB">
        <w:rPr>
          <w:rStyle w:val="Hyperlinkki"/>
        </w:rPr>
        <w:t>Hoidon syy ja kiireellisyys</w:t>
      </w:r>
      <w:r w:rsidR="009A5B7C">
        <w:rPr>
          <w:rStyle w:val="Hyperlinkki"/>
        </w:rPr>
        <w:fldChar w:fldCharType="end"/>
      </w:r>
      <w:r>
        <w:t xml:space="preserve"> section</w:t>
      </w:r>
    </w:p>
    <w:p w14:paraId="3DBB41C3" w14:textId="3BD68259" w:rsidR="008C54AB" w:rsidRDefault="003362F0" w:rsidP="008C54AB">
      <w:pPr>
        <w:pStyle w:val="Snt3"/>
      </w:pPr>
      <w:r>
        <w:t>i</w:t>
      </w:r>
      <w:r w:rsidR="008C54AB">
        <w:t xml:space="preserve">. </w:t>
      </w:r>
      <w:r w:rsidR="0092342C">
        <w:t xml:space="preserve">EHDOLLISESTI </w:t>
      </w:r>
      <w:r w:rsidR="008C54AB">
        <w:t xml:space="preserve">PAKOLLINEN </w:t>
      </w:r>
      <w:r w:rsidR="0092342C">
        <w:t xml:space="preserve">nolla tai </w:t>
      </w:r>
      <w:r w:rsidR="008C54AB">
        <w:t xml:space="preserve">yksi </w:t>
      </w:r>
      <w:r w:rsidR="0092342C">
        <w:t>[0</w:t>
      </w:r>
      <w:r w:rsidR="008C54AB" w:rsidRPr="00C659FC">
        <w:t>..1</w:t>
      </w:r>
      <w:r w:rsidR="008C54AB">
        <w:t>] component</w:t>
      </w:r>
      <w:r w:rsidR="0092342C">
        <w:t xml:space="preserve"> </w:t>
      </w:r>
      <w:r>
        <w:br/>
      </w:r>
      <w:r w:rsidR="0092342C">
        <w:t xml:space="preserve">{JOS </w:t>
      </w:r>
      <w:r w:rsidR="0092342C" w:rsidRPr="0092342C">
        <w:t>Ensihoitotoimenpide</w:t>
      </w:r>
      <w:r w:rsidR="0092342C">
        <w:t xml:space="preserve"> (702) = täytetty}</w:t>
      </w:r>
    </w:p>
    <w:p w14:paraId="53D6A809" w14:textId="252AA7E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Hoito-ohjetiedot" w:history="1">
        <w:r w:rsidRPr="008C54AB">
          <w:rPr>
            <w:rStyle w:val="Hyperlinkki"/>
          </w:rPr>
          <w:t>Hoito-ohjetiedot</w:t>
        </w:r>
      </w:hyperlink>
      <w:r>
        <w:t xml:space="preserve"> section</w:t>
      </w:r>
    </w:p>
    <w:p w14:paraId="6CF94512" w14:textId="74AF3487" w:rsidR="008C54AB" w:rsidRDefault="003362F0" w:rsidP="008C54AB">
      <w:pPr>
        <w:pStyle w:val="Snt3"/>
      </w:pPr>
      <w:r>
        <w:t>j</w:t>
      </w:r>
      <w:r w:rsidR="008C54AB">
        <w:t>. VAPAAEHTOINEN nolla tai yksi [0</w:t>
      </w:r>
      <w:r w:rsidR="008C54AB" w:rsidRPr="00C659FC">
        <w:t>..1</w:t>
      </w:r>
      <w:r w:rsidR="008C54AB">
        <w:t>] component</w:t>
      </w:r>
    </w:p>
    <w:p w14:paraId="31DBC1A5" w14:textId="2584B7A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Vammautumistiedot" w:history="1">
        <w:r w:rsidRPr="008C54AB">
          <w:rPr>
            <w:rStyle w:val="Hyperlinkki"/>
          </w:rPr>
          <w:t>Vammautumistiedot</w:t>
        </w:r>
      </w:hyperlink>
      <w:r>
        <w:t xml:space="preserve"> section</w:t>
      </w:r>
    </w:p>
    <w:p w14:paraId="56A0A564" w14:textId="2651D77B" w:rsidR="008C54AB" w:rsidRDefault="003362F0" w:rsidP="008C54AB">
      <w:pPr>
        <w:pStyle w:val="Snt3"/>
      </w:pPr>
      <w:r>
        <w:t>k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 xml:space="preserve">] </w:t>
      </w:r>
      <w:r w:rsidR="008C54AB">
        <w:t>component</w:t>
      </w:r>
    </w:p>
    <w:p w14:paraId="6BF5CDFC" w14:textId="25DDE52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status" w:history="1">
        <w:r w:rsidRPr="008C54AB">
          <w:rPr>
            <w:rStyle w:val="Hyperlinkki"/>
          </w:rPr>
          <w:t>Potilaan status</w:t>
        </w:r>
      </w:hyperlink>
      <w:r>
        <w:t xml:space="preserve"> section</w:t>
      </w:r>
    </w:p>
    <w:p w14:paraId="4FEC2286" w14:textId="0522493F" w:rsidR="008C54AB" w:rsidRDefault="003362F0" w:rsidP="008C54AB">
      <w:pPr>
        <w:pStyle w:val="Snt3"/>
      </w:pPr>
      <w:r>
        <w:t>l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>]</w:t>
      </w:r>
      <w:r w:rsidR="008C54AB">
        <w:t xml:space="preserve"> component</w:t>
      </w:r>
    </w:p>
    <w:p w14:paraId="30F550C3" w14:textId="143C17C3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Fysiologiset_mittaukset_1" w:history="1">
        <w:r w:rsidRPr="008C54AB">
          <w:rPr>
            <w:rStyle w:val="Hyperlinkki"/>
          </w:rPr>
          <w:t>Fysiologiset mittaukset</w:t>
        </w:r>
      </w:hyperlink>
      <w:r>
        <w:t xml:space="preserve"> section</w:t>
      </w:r>
    </w:p>
    <w:p w14:paraId="4E2819C3" w14:textId="08896AD4" w:rsidR="008C54AB" w:rsidRDefault="003362F0" w:rsidP="008C54AB">
      <w:pPr>
        <w:pStyle w:val="Snt3"/>
      </w:pPr>
      <w:r>
        <w:t>m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73712E45" w14:textId="2AB5F2D8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Laboratorio-_ja_kuvantamistutkimuks_1" w:history="1">
        <w:r w:rsidRPr="008C54AB">
          <w:rPr>
            <w:rStyle w:val="Hyperlinkki"/>
          </w:rPr>
          <w:t>Laboratorio- ja kuvantamistutkimukset</w:t>
        </w:r>
      </w:hyperlink>
      <w:r>
        <w:t xml:space="preserve"> section</w:t>
      </w:r>
    </w:p>
    <w:p w14:paraId="58090480" w14:textId="5394DA7B" w:rsidR="008C54AB" w:rsidRDefault="003362F0" w:rsidP="008C54AB">
      <w:pPr>
        <w:pStyle w:val="Snt3"/>
      </w:pPr>
      <w:r>
        <w:t>n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6CFE9104" w14:textId="0AD4242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elvytys" w:history="1">
        <w:r w:rsidRPr="008C54AB">
          <w:rPr>
            <w:rStyle w:val="Hyperlinkki"/>
          </w:rPr>
          <w:t>Potilaan elvytys</w:t>
        </w:r>
      </w:hyperlink>
      <w:r>
        <w:t xml:space="preserve"> section</w:t>
      </w:r>
    </w:p>
    <w:p w14:paraId="7D0E4394" w14:textId="4584E24D" w:rsidR="008C54AB" w:rsidRDefault="003362F0" w:rsidP="008C54AB">
      <w:pPr>
        <w:pStyle w:val="Snt3"/>
      </w:pPr>
      <w:r>
        <w:t>o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 xml:space="preserve">] </w:t>
      </w:r>
      <w:r w:rsidR="008C54AB">
        <w:t>component</w:t>
      </w:r>
    </w:p>
    <w:p w14:paraId="27439228" w14:textId="43738815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oimenpiteet" w:history="1">
        <w:r w:rsidRPr="008C54AB">
          <w:rPr>
            <w:rStyle w:val="Hyperlinkki"/>
          </w:rPr>
          <w:t>Ensihoitotoimenpiteet</w:t>
        </w:r>
      </w:hyperlink>
      <w:r>
        <w:t xml:space="preserve"> section</w:t>
      </w:r>
    </w:p>
    <w:p w14:paraId="664AD914" w14:textId="5F59ACB3" w:rsidR="008C54AB" w:rsidRDefault="003362F0" w:rsidP="008C54AB">
      <w:pPr>
        <w:pStyle w:val="Snt3"/>
      </w:pPr>
      <w:r>
        <w:t>p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6076B838" w14:textId="08733D7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Lääkehoito" w:history="1">
        <w:r w:rsidRPr="008C54AB">
          <w:rPr>
            <w:rStyle w:val="Hyperlinkki"/>
          </w:rPr>
          <w:t>Lääkehoito</w:t>
        </w:r>
      </w:hyperlink>
      <w:r>
        <w:t xml:space="preserve"> section</w:t>
      </w:r>
    </w:p>
    <w:p w14:paraId="45862205" w14:textId="5325F8F4" w:rsidR="008C54AB" w:rsidRDefault="003362F0" w:rsidP="008C54AB">
      <w:pPr>
        <w:pStyle w:val="Snt3"/>
      </w:pPr>
      <w:r>
        <w:t>q</w:t>
      </w:r>
      <w:r w:rsidR="008C54AB">
        <w:t xml:space="preserve">. </w:t>
      </w:r>
      <w:ins w:id="37" w:author="Timo Kaskinen" w:date="2016-03-14T12:39:00Z">
        <w:r w:rsidR="003B2B82">
          <w:t xml:space="preserve">EHDOLLISESTI </w:t>
        </w:r>
      </w:ins>
      <w:r w:rsidR="008C54AB">
        <w:t xml:space="preserve">PAKOLLINEN </w:t>
      </w:r>
      <w:ins w:id="38" w:author="Timo Kaskinen" w:date="2016-03-14T12:39:00Z">
        <w:r w:rsidR="003B2B82">
          <w:t xml:space="preserve">nolla tai </w:t>
        </w:r>
      </w:ins>
      <w:r w:rsidR="008C54AB">
        <w:t xml:space="preserve">yksi </w:t>
      </w:r>
      <w:r w:rsidR="008C54AB" w:rsidRPr="00C659FC">
        <w:t>[</w:t>
      </w:r>
      <w:ins w:id="39" w:author="Timo Kaskinen" w:date="2016-03-14T12:39:00Z">
        <w:r w:rsidR="003B2B82">
          <w:t>0</w:t>
        </w:r>
      </w:ins>
      <w:r w:rsidR="008C54AB" w:rsidRPr="00C659FC">
        <w:t>..1</w:t>
      </w:r>
      <w:r w:rsidR="008C54AB">
        <w:t>] component</w:t>
      </w:r>
      <w:ins w:id="40" w:author="Timo Kaskinen" w:date="2016-03-14T12:38:00Z">
        <w:r w:rsidR="003B2B82">
          <w:br/>
        </w:r>
      </w:ins>
      <w:ins w:id="41" w:author="Timo Kaskinen" w:date="2016-03-14T12:39:00Z">
        <w:r w:rsidR="003B2B82">
          <w:t xml:space="preserve">{JOS </w:t>
        </w:r>
        <w:r w:rsidR="003B2B82" w:rsidRPr="003B2B82">
          <w:t>Kyseessä on ensihoitokertomusmerkinnän väliversio (5000)</w:t>
        </w:r>
      </w:ins>
      <w:ins w:id="42" w:author="Timo Kaskinen" w:date="2016-03-14T12:40:00Z">
        <w:r w:rsidR="003B2B82">
          <w:t xml:space="preserve"> = false tai tyhjä}</w:t>
        </w:r>
      </w:ins>
    </w:p>
    <w:p w14:paraId="45D40650" w14:textId="161878D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Jatkotoimet" w:history="1">
        <w:r w:rsidRPr="00EF31C6">
          <w:rPr>
            <w:rStyle w:val="Hyperlinkki"/>
          </w:rPr>
          <w:t>Jatkotoimet</w:t>
        </w:r>
      </w:hyperlink>
      <w:r>
        <w:t xml:space="preserve"> section</w:t>
      </w:r>
    </w:p>
    <w:p w14:paraId="72030580" w14:textId="0B3E1D40" w:rsidR="008C54AB" w:rsidRDefault="003362F0" w:rsidP="008C54AB">
      <w:pPr>
        <w:pStyle w:val="Snt3"/>
      </w:pPr>
      <w:r>
        <w:t>r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78F6E28D" w14:textId="4BC7751D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Kuolema" w:history="1">
        <w:r w:rsidRPr="008C54AB">
          <w:rPr>
            <w:rStyle w:val="Hyperlinkki"/>
          </w:rPr>
          <w:t>Kuolema</w:t>
        </w:r>
      </w:hyperlink>
      <w:r>
        <w:t xml:space="preserve"> section</w:t>
      </w:r>
    </w:p>
    <w:p w14:paraId="3DE4AAE8" w14:textId="5B2561F0" w:rsidR="00597E69" w:rsidRDefault="00597E69" w:rsidP="00597E69">
      <w:pPr>
        <w:pStyle w:val="Snt3"/>
      </w:pPr>
      <w:r>
        <w:t xml:space="preserve">Toteutusohje: Yllä </w:t>
      </w:r>
      <w:r w:rsidR="009E1FD4">
        <w:t>component-section rakenteen</w:t>
      </w:r>
      <w:r>
        <w:t xml:space="preserve"> pakollisuus tarkoittaa sitä, että jollakin asiakirjalla olevalla merkinnällä kyseinen tietoryhmä pitää löytyä. </w:t>
      </w:r>
      <w:r>
        <w:br/>
        <w:t>Mikäli ensihoitokertomuksen tietoryhmille on määritelty käytettävän samaa otsikkoa, näiden osalta kaikki entry:t voidaan laittaa yhden otsikkorakenteen alle. Luvussa 3 rakenteet on kuitenkin kuvattu siten, että koko otsikkotasoa aina toistettaisiin, koska kyseiset tietoryhmät voivat ilmetä merkinnöillä myös itsenäisinä kokonaisuuksina.</w:t>
      </w:r>
      <w:r w:rsidR="009E1FD4">
        <w:br/>
        <w:t xml:space="preserve">Asiakirjan sisällä eri merkinnöillä </w:t>
      </w:r>
      <w:r w:rsidR="001D3997">
        <w:t xml:space="preserve">samoja </w:t>
      </w:r>
      <w:r w:rsidR="009E1FD4">
        <w:t>tietoryhmiä voi olla yhteenlaskettua useampia kuin yllä rakenteissa on kirjattu</w:t>
      </w:r>
      <w:r w:rsidR="001D3997">
        <w:t xml:space="preserve"> (enemmän siis kuin notaatiossa oleva 1)</w:t>
      </w:r>
      <w:r w:rsidR="009E1FD4">
        <w:t xml:space="preserve">, </w:t>
      </w:r>
      <w:r w:rsidR="001D3997">
        <w:t xml:space="preserve">yllä </w:t>
      </w:r>
      <w:r w:rsidR="0073059A">
        <w:t xml:space="preserve">on kuvattu </w:t>
      </w:r>
      <w:r w:rsidR="001D3997">
        <w:t xml:space="preserve">rakenteen </w:t>
      </w:r>
      <w:r w:rsidR="0073059A">
        <w:t>ilmeneminen</w:t>
      </w:r>
      <w:r w:rsidR="001D3997">
        <w:t xml:space="preserve"> </w:t>
      </w:r>
      <w:r w:rsidR="009E1FD4">
        <w:t>yksittäisen merkinnän sisällä.</w:t>
      </w:r>
    </w:p>
    <w:p w14:paraId="5118A557" w14:textId="4308FA9B" w:rsidR="00022FA9" w:rsidRDefault="00022FA9" w:rsidP="00821A11">
      <w:pPr>
        <w:pStyle w:val="Otsikko2"/>
      </w:pPr>
      <w:bookmarkStart w:id="43" w:name="_Toc446509195"/>
      <w:r>
        <w:t>Ensihoitokertomuksen välitallennus potilastiedon arkistoon</w:t>
      </w:r>
      <w:bookmarkEnd w:id="43"/>
    </w:p>
    <w:p w14:paraId="07BAA83C" w14:textId="148C7AF5" w:rsidR="008C54AB" w:rsidRDefault="008C54AB" w:rsidP="008C54AB">
      <w:r>
        <w:t>Toiminnallisessa määrittelyssä kuvattu välitallennusvaatimus Potilastiedon arkistoon toteutetaan CDA-siirtomuodossa seuraavin tarkennuksin. Pakolliset rakenteet ja rakenteiden pakolliset tiedot on siirtomuotoon tuotettava, mutta varsinainen tallennushetkellä puutt</w:t>
      </w:r>
      <w:r w:rsidR="002847E1">
        <w:t>u</w:t>
      </w:r>
      <w:r>
        <w:t xml:space="preserve">va arvo kirjataan NullFlavorilla (ks. </w:t>
      </w:r>
      <w:r>
        <w:lastRenderedPageBreak/>
        <w:t>Tietotyyppiopas [6, luku 2.7]). Sama periaate on ehdollisesti pakollisissa tiedoissa, joiden pakollisuusehto täyttyy.</w:t>
      </w:r>
    </w:p>
    <w:p w14:paraId="1ED4CA49" w14:textId="77777777" w:rsidR="008C54AB" w:rsidRPr="00304805" w:rsidRDefault="008C54AB" w:rsidP="008C54AB"/>
    <w:p w14:paraId="646106BE" w14:textId="77777777" w:rsidR="008C54AB" w:rsidRDefault="008C54AB" w:rsidP="008C54AB">
      <w:r w:rsidRPr="00E56705">
        <w:t>Esimerkkinä observation</w:t>
      </w:r>
      <w:r>
        <w:t>.</w:t>
      </w:r>
      <w:r w:rsidRPr="00E56705">
        <w:t xml:space="preserve">value, joka </w:t>
      </w:r>
      <w:r>
        <w:t>annetaan CD-tietotyypillä luokituksella X, ei ole kirjaushetkellä saatavilla/tiedossa.</w:t>
      </w:r>
    </w:p>
    <w:p w14:paraId="794C9803" w14:textId="77777777" w:rsidR="008C54AB" w:rsidRDefault="008C54AB" w:rsidP="008C54AB">
      <w:pPr>
        <w:rPr>
          <w:lang w:val="en-US"/>
        </w:rPr>
      </w:pPr>
      <w:r w:rsidRPr="00E56705">
        <w:rPr>
          <w:lang w:val="en-US"/>
        </w:rPr>
        <w:t>&lt;value xsi:type="CD" nullFlavor="N</w:t>
      </w:r>
      <w:r>
        <w:rPr>
          <w:lang w:val="en-US"/>
        </w:rPr>
        <w:t>I</w:t>
      </w:r>
      <w:r w:rsidRPr="00E56705">
        <w:rPr>
          <w:lang w:val="en-US"/>
        </w:rPr>
        <w:t>"/&gt;</w:t>
      </w:r>
    </w:p>
    <w:p w14:paraId="71382F7A" w14:textId="0C97F736" w:rsidR="00B75273" w:rsidRDefault="00B75273">
      <w:pPr>
        <w:spacing w:after="200"/>
        <w:jc w:val="left"/>
        <w:rPr>
          <w:ins w:id="44" w:author="Timo Kaskinen" w:date="2016-03-23T14:58:00Z"/>
          <w:lang w:val="en-US"/>
        </w:rPr>
      </w:pPr>
      <w:ins w:id="45" w:author="Timo Kaskinen" w:date="2016-03-23T14:58:00Z">
        <w:r>
          <w:rPr>
            <w:lang w:val="en-US"/>
          </w:rPr>
          <w:br w:type="page"/>
        </w:r>
      </w:ins>
    </w:p>
    <w:p w14:paraId="3CF37D67" w14:textId="77777777" w:rsidR="001D3997" w:rsidRPr="00E56705" w:rsidRDefault="001D3997" w:rsidP="008C54AB">
      <w:pPr>
        <w:rPr>
          <w:lang w:val="en-US"/>
        </w:rPr>
      </w:pPr>
    </w:p>
    <w:p w14:paraId="7A1F01D6" w14:textId="65A2E742" w:rsidR="00144C5F" w:rsidRPr="00D129EF" w:rsidRDefault="00D129EF" w:rsidP="00D129EF">
      <w:pPr>
        <w:pStyle w:val="Otsikko1"/>
      </w:pPr>
      <w:bookmarkStart w:id="46" w:name="_ENSIHOITOKERTOMUKSEN_TIETORYHMÄT"/>
      <w:bookmarkStart w:id="47" w:name="_Toc446509196"/>
      <w:bookmarkEnd w:id="46"/>
      <w:r w:rsidRPr="00D129EF">
        <w:rPr>
          <w:caps w:val="0"/>
        </w:rPr>
        <w:t>ENSIHOITOKERTOMUKSEN TIETORYHMÄT</w:t>
      </w:r>
      <w:bookmarkEnd w:id="47"/>
      <w:r w:rsidRPr="00D129EF">
        <w:rPr>
          <w:caps w:val="0"/>
        </w:rPr>
        <w:t xml:space="preserve"> </w:t>
      </w:r>
    </w:p>
    <w:bookmarkStart w:id="48" w:name="_Ensihoitotehtävän_perustiedot"/>
    <w:bookmarkStart w:id="49" w:name="_Esitiedot"/>
    <w:bookmarkStart w:id="50" w:name="_Ensihoitotehtävän_perustiedot_1"/>
    <w:bookmarkEnd w:id="48"/>
    <w:bookmarkEnd w:id="49"/>
    <w:bookmarkEnd w:id="50"/>
    <w:p w14:paraId="7A1F01D8" w14:textId="3F3B7E49" w:rsidR="006046A0" w:rsidRPr="00382EF8" w:rsidRDefault="00382EF8" w:rsidP="00DE54CD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51" w:name="_Toc446509197"/>
      <w:r w:rsidR="00F47D3B" w:rsidRPr="00382EF8">
        <w:rPr>
          <w:rStyle w:val="Hyperlinkki"/>
        </w:rPr>
        <w:t>Ensihoitotehtävän perustiedot</w:t>
      </w:r>
      <w:bookmarkEnd w:id="51"/>
    </w:p>
    <w:bookmarkStart w:id="52" w:name="_Ensihoitoyksikkö"/>
    <w:bookmarkEnd w:id="52"/>
    <w:p w14:paraId="1AD9A16F" w14:textId="77777777" w:rsidR="00604526" w:rsidRPr="00604526" w:rsidRDefault="00382EF8" w:rsidP="002A573E">
      <w:pPr>
        <w:pStyle w:val="Snt1"/>
        <w:rPr>
          <w:lang w:val="en-US"/>
        </w:rPr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5F0F58" w14:paraId="32F68890" w14:textId="77777777" w:rsidTr="0045146C">
        <w:tc>
          <w:tcPr>
            <w:tcW w:w="9236" w:type="dxa"/>
          </w:tcPr>
          <w:p w14:paraId="2A12EC0D" w14:textId="28961F0B" w:rsidR="00604526" w:rsidRPr="00A878B7" w:rsidRDefault="00604526" w:rsidP="00A878B7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288DACFE" w14:textId="3B111EDC" w:rsidR="00604526" w:rsidRPr="00604526" w:rsidRDefault="00604526" w:rsidP="002A573E">
      <w:pPr>
        <w:pStyle w:val="Snt1"/>
        <w:rPr>
          <w:lang w:val="en-US"/>
        </w:rPr>
      </w:pPr>
    </w:p>
    <w:p w14:paraId="4A49475B" w14:textId="5E3251F5" w:rsidR="002A573E" w:rsidRPr="0095153D" w:rsidRDefault="002A573E" w:rsidP="002A573E">
      <w:pPr>
        <w:pStyle w:val="Snt1"/>
      </w:pPr>
      <w:r w:rsidRPr="0082643A">
        <w:t>1. PAKOLLINEN yksi [1..1] code/@code="76" Muu merkintä</w:t>
      </w:r>
      <w:r>
        <w:t xml:space="preserve"> (codeSystem</w:t>
      </w:r>
      <w:r w:rsidRPr="0095153D">
        <w:t>: 1.2.246.537.6.14.2006 AR/YDIN - Otsikot)</w:t>
      </w:r>
    </w:p>
    <w:p w14:paraId="784344F9" w14:textId="77777777" w:rsidR="002A573E" w:rsidRPr="0082643A" w:rsidRDefault="002A573E" w:rsidP="002A573E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47B9F945" w14:textId="77777777" w:rsidR="002A573E" w:rsidRPr="0080598B" w:rsidRDefault="002A573E" w:rsidP="002A573E">
      <w:pPr>
        <w:pStyle w:val="Snt1"/>
      </w:pPr>
      <w:r w:rsidRPr="0080598B">
        <w:t xml:space="preserve">3. PAKOLLINEN yksi [1..1] text </w:t>
      </w:r>
    </w:p>
    <w:p w14:paraId="449CACCD" w14:textId="77777777" w:rsidR="002A573E" w:rsidRDefault="002A573E" w:rsidP="002A573E"/>
    <w:p w14:paraId="4CB525F8" w14:textId="4F28B4AD" w:rsidR="002A573E" w:rsidRDefault="00567C0E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t>Ensihoitotehtävän perustiedot:</w:t>
      </w:r>
      <w:r>
        <w:t xml:space="preserve"> </w:t>
      </w:r>
      <w:r w:rsidRPr="00567C0E">
        <w:t>(50)</w:t>
      </w:r>
      <w:r>
        <w:t xml:space="preserve"> Tehtävän antaja (52)*, Tehtävän antajan tarkenne (53); </w:t>
      </w:r>
      <w:r w:rsidRPr="00567C0E">
        <w:t>Puhelun kytkeytyminen 112-järjestelmään</w:t>
      </w:r>
      <w:r>
        <w:t xml:space="preserve"> (56)*; </w:t>
      </w:r>
      <w:ins w:id="53" w:author="Timo Kaskinen" w:date="2016-03-18T15:06:00Z">
        <w:r w:rsidR="00F42D90">
          <w:t>Kohteen osoite (</w:t>
        </w:r>
      </w:ins>
      <w:ins w:id="54" w:author="Timo Kaskinen" w:date="2016-03-18T15:08:00Z">
        <w:r w:rsidR="00F42D90">
          <w:t>58</w:t>
        </w:r>
      </w:ins>
      <w:ins w:id="55" w:author="Timo Kaskinen" w:date="2016-03-18T15:06:00Z">
        <w:r w:rsidR="00F42D90">
          <w:t xml:space="preserve">)*; </w:t>
        </w:r>
      </w:ins>
      <w:r>
        <w:t>Kohteen kuvaus (59), Kohteen tarkennus (60)</w:t>
      </w:r>
      <w:r w:rsidR="0095276F">
        <w:br/>
      </w:r>
      <w:r w:rsidR="0095276F">
        <w:br/>
      </w:r>
      <w:r>
        <w:t>* myös otsikko</w:t>
      </w:r>
    </w:p>
    <w:p w14:paraId="1657D201" w14:textId="77777777" w:rsidR="001D3997" w:rsidRPr="0080598B" w:rsidRDefault="001D3997" w:rsidP="002A573E"/>
    <w:p w14:paraId="5C7E8BC9" w14:textId="77777777" w:rsidR="002A573E" w:rsidRPr="0082643A" w:rsidRDefault="002A573E" w:rsidP="002A573E"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DC57F0C" w14:textId="4E7DDCBE" w:rsidR="002A573E" w:rsidRDefault="002A573E" w:rsidP="002A573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56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1CA7F82E" w14:textId="00B117B3" w:rsidR="002A573E" w:rsidRDefault="002A573E" w:rsidP="002A573E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1.2.246.537.6.12.2002.348.50” (Ensihoitotehtävän perustiedot entry)</w:t>
      </w:r>
    </w:p>
    <w:p w14:paraId="72E8CA42" w14:textId="2FDCE54B" w:rsidR="002A573E" w:rsidRDefault="002A573E" w:rsidP="002A573E">
      <w:pPr>
        <w:pStyle w:val="Snt2"/>
      </w:pPr>
      <w:r>
        <w:t>c. PAKOLLINEN yksi [</w:t>
      </w:r>
      <w:r w:rsidRPr="0095153D">
        <w:t xml:space="preserve">1..1] </w:t>
      </w:r>
      <w:hyperlink w:anchor="_Ensihoitotehtävän_perustiedot_-" w:history="1">
        <w:r w:rsidRPr="002A573E">
          <w:rPr>
            <w:rStyle w:val="Hyperlinkki"/>
          </w:rPr>
          <w:t>Ensihoitotehtävän perustiedot</w:t>
        </w:r>
      </w:hyperlink>
      <w:r w:rsidRPr="0095153D">
        <w:t xml:space="preserve"> </w:t>
      </w:r>
      <w:r>
        <w:t>organizer</w:t>
      </w:r>
    </w:p>
    <w:p w14:paraId="4751F641" w14:textId="77777777" w:rsidR="00073AEE" w:rsidRDefault="00073AEE" w:rsidP="00073AEE">
      <w:pPr>
        <w:pStyle w:val="Snt1"/>
      </w:pPr>
    </w:p>
    <w:p w14:paraId="312D6475" w14:textId="4BADC810" w:rsidR="00073AEE" w:rsidRPr="0095153D" w:rsidRDefault="00073AEE" w:rsidP="00073AEE">
      <w:pPr>
        <w:pStyle w:val="Snt1"/>
      </w:pPr>
      <w:r>
        <w:t>Toteutusohje: Mikäli ensihoitotehtävän perustiedot- osion tietoja päivitetään kahden merkinnän teon aikana, silloin jälkimmäiselle sisällytetään myös ensimmäisellä entry:llä olleet tiedot, vaikka niihin ei muutoksia tässä yhteydessä olisikaan tehty. Ensihoitotehtävän perustiedot- entryä ei toisteta merkinnöillä, jos siihen ei mitään uutta päivitettävää ole.</w:t>
      </w:r>
    </w:p>
    <w:bookmarkStart w:id="57" w:name="_Ensihoitotehtävän_perustiedot_-"/>
    <w:bookmarkEnd w:id="57"/>
    <w:p w14:paraId="67A4461A" w14:textId="5571F503" w:rsidR="002A573E" w:rsidRDefault="002A573E" w:rsidP="002A573E">
      <w:pPr>
        <w:pStyle w:val="Otsikko3"/>
      </w:pPr>
      <w:r>
        <w:fldChar w:fldCharType="begin"/>
      </w:r>
      <w:r>
        <w:instrText xml:space="preserve"> HYPERLINK  \l "_Ensihoitotehtävän_perustiedot_1" </w:instrText>
      </w:r>
      <w:r>
        <w:fldChar w:fldCharType="separate"/>
      </w:r>
      <w:bookmarkStart w:id="58" w:name="_Toc446509198"/>
      <w:r w:rsidRPr="002A573E">
        <w:rPr>
          <w:rStyle w:val="Hyperlinkki"/>
        </w:rPr>
        <w:t>Ensihoitotehtävän perustiedot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organizer</w:t>
      </w:r>
      <w:bookmarkEnd w:id="58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5F0F58" w14:paraId="686306DB" w14:textId="77777777" w:rsidTr="00A878B7">
        <w:tc>
          <w:tcPr>
            <w:tcW w:w="9236" w:type="dxa"/>
          </w:tcPr>
          <w:p w14:paraId="744DD14A" w14:textId="60295F77" w:rsidR="00604526" w:rsidRPr="00A878B7" w:rsidRDefault="00604526" w:rsidP="00A878B7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 w:rsidR="007642CE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9C22250" w14:textId="77777777" w:rsidR="00604526" w:rsidRPr="00604526" w:rsidRDefault="00604526" w:rsidP="00604526">
      <w:pPr>
        <w:rPr>
          <w:lang w:val="en-US"/>
        </w:rPr>
      </w:pPr>
    </w:p>
    <w:p w14:paraId="242244AA" w14:textId="77777777" w:rsidR="002A573E" w:rsidRPr="007E0AC1" w:rsidRDefault="002A573E" w:rsidP="002A573E">
      <w:pPr>
        <w:pStyle w:val="Snt1"/>
      </w:pPr>
      <w:r w:rsidRPr="007E0AC1">
        <w:t>1. PAKOLLINEN yksi [1..1] @classCode="CLUSTER" ja yksi [1..1] @moodCode="EVN"</w:t>
      </w:r>
    </w:p>
    <w:p w14:paraId="51B0F2D7" w14:textId="1042B69E" w:rsidR="002A573E" w:rsidRPr="007E0AC1" w:rsidRDefault="002A573E" w:rsidP="002A573E">
      <w:pPr>
        <w:pStyle w:val="Snt1"/>
      </w:pPr>
      <w:r w:rsidRPr="007E0AC1">
        <w:t>2. PAKOLLINEN yksi [1..1] id</w:t>
      </w:r>
      <w:r>
        <w:t>/@root</w:t>
      </w:r>
    </w:p>
    <w:p w14:paraId="0C610E15" w14:textId="037E8444" w:rsidR="002A573E" w:rsidRPr="0095153D" w:rsidRDefault="002A573E" w:rsidP="002A573E">
      <w:pPr>
        <w:pStyle w:val="Snt1"/>
      </w:pPr>
      <w:r>
        <w:t>3</w:t>
      </w:r>
      <w:r w:rsidRPr="0082643A">
        <w:t>. PAKOLLINEN yksi [1..1] code/@code="</w:t>
      </w:r>
      <w:r>
        <w:t>50</w:t>
      </w:r>
      <w:r w:rsidRPr="0082643A">
        <w:t xml:space="preserve">" </w:t>
      </w:r>
      <w:r>
        <w:t xml:space="preserve">Ensihoitotehtävän perustiedot </w:t>
      </w:r>
      <w:r w:rsidRPr="0095153D">
        <w:t>(</w:t>
      </w:r>
      <w:r>
        <w:t>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265E54B" w14:textId="77777777" w:rsidR="002A573E" w:rsidRDefault="002A573E" w:rsidP="002A573E">
      <w:pPr>
        <w:pStyle w:val="Snt1"/>
      </w:pPr>
      <w:r>
        <w:t>4. PAKOLLINEN yksi statusCode/@code=”completed”</w:t>
      </w:r>
    </w:p>
    <w:p w14:paraId="1A1A216D" w14:textId="6DCF7DC6" w:rsidR="002A573E" w:rsidRPr="00125567" w:rsidRDefault="002A573E" w:rsidP="002A573E">
      <w:pPr>
        <w:pStyle w:val="Snt1"/>
      </w:pPr>
      <w:r>
        <w:t>5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>
        <w:t>1</w:t>
      </w:r>
      <w:r w:rsidRPr="00125567">
        <w:t>..1] component</w:t>
      </w:r>
    </w:p>
    <w:p w14:paraId="77810865" w14:textId="580A3BC2" w:rsidR="002A573E" w:rsidRPr="00AE0334" w:rsidRDefault="002A573E" w:rsidP="002A573E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Tehtävänumero_-_act" w:history="1">
        <w:r>
          <w:rPr>
            <w:rStyle w:val="Hyperlinkki"/>
          </w:rPr>
          <w:t>Tehtävänumero</w:t>
        </w:r>
      </w:hyperlink>
      <w:r>
        <w:t xml:space="preserve"> (51) act</w:t>
      </w:r>
    </w:p>
    <w:p w14:paraId="2C2C0B92" w14:textId="61B4020D" w:rsidR="002A573E" w:rsidRPr="00125567" w:rsidRDefault="002A573E" w:rsidP="002A573E">
      <w:pPr>
        <w:pStyle w:val="Snt1"/>
      </w:pPr>
      <w:r>
        <w:t>6</w:t>
      </w:r>
      <w:r w:rsidRPr="00125567">
        <w:t xml:space="preserve">. </w:t>
      </w:r>
      <w:r w:rsidR="004C297B" w:rsidRPr="00125567">
        <w:t xml:space="preserve">VAPAAEHTOINEN </w:t>
      </w:r>
      <w:r w:rsidR="004C297B">
        <w:t>nolla tai yksi</w:t>
      </w:r>
      <w:r w:rsidR="004C297B" w:rsidRPr="00125567">
        <w:t xml:space="preserve"> [0..1]</w:t>
      </w:r>
      <w:r w:rsidR="004C297B">
        <w:t xml:space="preserve"> </w:t>
      </w:r>
      <w:r w:rsidRPr="00125567">
        <w:t>component</w:t>
      </w:r>
    </w:p>
    <w:p w14:paraId="30C4A3B3" w14:textId="25DC238A" w:rsidR="002A573E" w:rsidRDefault="002A573E" w:rsidP="002A573E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ohteen_osoite_-" w:history="1">
        <w:r w:rsidRPr="004C297B">
          <w:rPr>
            <w:rStyle w:val="Hyperlinkki"/>
          </w:rPr>
          <w:t>Kohteen osoite</w:t>
        </w:r>
      </w:hyperlink>
      <w:r w:rsidR="004C297B">
        <w:t xml:space="preserve"> (58)</w:t>
      </w:r>
      <w:r>
        <w:t xml:space="preserve"> </w:t>
      </w:r>
      <w:r w:rsidR="004C297B">
        <w:t>observation</w:t>
      </w:r>
    </w:p>
    <w:p w14:paraId="61873240" w14:textId="2ADD4F94" w:rsidR="004C297B" w:rsidRPr="00125567" w:rsidRDefault="004C297B" w:rsidP="004C297B">
      <w:pPr>
        <w:pStyle w:val="Snt1"/>
      </w:pPr>
      <w:bookmarkStart w:id="59" w:name="_Tehtävänumero_-_act"/>
      <w:bookmarkEnd w:id="59"/>
      <w:r>
        <w:t>7</w:t>
      </w:r>
      <w:r w:rsidRPr="00125567">
        <w:t xml:space="preserve">. VAPAAEHTOINEN </w:t>
      </w:r>
      <w:r>
        <w:t>nolla tai yksi</w:t>
      </w:r>
      <w:r w:rsidRPr="00125567">
        <w:t xml:space="preserve"> [0..1]</w:t>
      </w:r>
      <w:r>
        <w:t xml:space="preserve"> </w:t>
      </w:r>
      <w:r w:rsidRPr="00125567">
        <w:t>component</w:t>
      </w:r>
    </w:p>
    <w:p w14:paraId="1A9F9E04" w14:textId="04875FFB" w:rsidR="004C297B" w:rsidRDefault="004C297B" w:rsidP="004C297B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ohteen_kuvaus_-" w:history="1">
        <w:r w:rsidRPr="004C297B">
          <w:rPr>
            <w:rStyle w:val="Hyperlinkki"/>
          </w:rPr>
          <w:t>Kohteen kuvaus</w:t>
        </w:r>
      </w:hyperlink>
      <w:r>
        <w:t xml:space="preserve"> (59) observation</w:t>
      </w:r>
    </w:p>
    <w:p w14:paraId="08886EAC" w14:textId="7A5F5CB8" w:rsidR="004C297B" w:rsidRPr="00125567" w:rsidRDefault="004C297B" w:rsidP="004C297B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[0..1]</w:t>
      </w:r>
      <w:r>
        <w:t xml:space="preserve"> </w:t>
      </w:r>
      <w:r w:rsidRPr="00125567">
        <w:t>component</w:t>
      </w:r>
    </w:p>
    <w:p w14:paraId="750A72F4" w14:textId="4C74E82F" w:rsidR="004C297B" w:rsidRDefault="004C297B" w:rsidP="004C297B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smäärän_luokka_-" w:history="1">
        <w:r w:rsidRPr="004C297B">
          <w:rPr>
            <w:rStyle w:val="Hyperlinkki"/>
          </w:rPr>
          <w:t>Potilasmäärän luokka</w:t>
        </w:r>
      </w:hyperlink>
      <w:r>
        <w:t xml:space="preserve"> (61) observation</w:t>
      </w:r>
    </w:p>
    <w:bookmarkStart w:id="60" w:name="_Tehtävänumero_-_act_1"/>
    <w:bookmarkEnd w:id="60"/>
    <w:p w14:paraId="1CB7C05B" w14:textId="62964B5D" w:rsidR="002A573E" w:rsidRDefault="004C297B" w:rsidP="002A573E">
      <w:pPr>
        <w:pStyle w:val="Otsikko4"/>
      </w:pPr>
      <w:r>
        <w:lastRenderedPageBreak/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61" w:name="_Toc446509199"/>
      <w:r w:rsidR="002A573E" w:rsidRPr="004C297B">
        <w:rPr>
          <w:rStyle w:val="Hyperlinkki"/>
        </w:rPr>
        <w:t>Tehtävänumero</w:t>
      </w:r>
      <w:r>
        <w:fldChar w:fldCharType="end"/>
      </w:r>
      <w:r w:rsidR="002A573E">
        <w:t xml:space="preserve"> </w:t>
      </w:r>
      <w:r w:rsidR="007642CE">
        <w:t>–</w:t>
      </w:r>
      <w:r w:rsidR="002A573E">
        <w:t xml:space="preserve"> act</w:t>
      </w:r>
      <w:bookmarkEnd w:id="6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5F0F58" w14:paraId="7B9CB715" w14:textId="77777777" w:rsidTr="00A878B7">
        <w:tc>
          <w:tcPr>
            <w:tcW w:w="9236" w:type="dxa"/>
          </w:tcPr>
          <w:p w14:paraId="431AF102" w14:textId="140E9ED6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</w:t>
            </w:r>
          </w:p>
        </w:tc>
      </w:tr>
    </w:tbl>
    <w:p w14:paraId="0BC290EA" w14:textId="77777777" w:rsidR="007642CE" w:rsidRPr="007642CE" w:rsidRDefault="007642CE" w:rsidP="007642CE">
      <w:pPr>
        <w:rPr>
          <w:lang w:val="en-US"/>
        </w:rPr>
      </w:pPr>
    </w:p>
    <w:p w14:paraId="6027B0D1" w14:textId="2884A9EA" w:rsidR="00BE503E" w:rsidRDefault="00BE503E" w:rsidP="00BE503E">
      <w:pPr>
        <w:pStyle w:val="Snt1"/>
      </w:pPr>
      <w:r>
        <w:t>1. PAKOLLINEN yksi [1..1] @classCode="ACT" ja yksi [1..1] @moodCode="EVN"</w:t>
      </w:r>
    </w:p>
    <w:p w14:paraId="04773241" w14:textId="223BD6D5" w:rsidR="00BE503E" w:rsidRDefault="00BE503E" w:rsidP="00BE503E">
      <w:pPr>
        <w:pStyle w:val="Snt1"/>
      </w:pPr>
      <w:r>
        <w:t xml:space="preserve">2. </w:t>
      </w:r>
      <w:r w:rsidRPr="007E0AC1">
        <w:t>PAKOLLINEN yksi [1..1] id</w:t>
      </w:r>
      <w:r>
        <w:t xml:space="preserve">/@root=”Erican </w:t>
      </w:r>
      <w:r w:rsidR="00002279">
        <w:t xml:space="preserve">tai KEJO:n </w:t>
      </w:r>
      <w:r>
        <w:t xml:space="preserve">juuri” ja </w:t>
      </w:r>
      <w:r w:rsidR="005B6084" w:rsidRPr="007E0AC1">
        <w:t xml:space="preserve">yksi [1..1] </w:t>
      </w:r>
      <w:r>
        <w:t>id/@extension Tehtävänumero (51)</w:t>
      </w:r>
    </w:p>
    <w:p w14:paraId="6CAD6CF6" w14:textId="2A7484B8" w:rsidR="00002279" w:rsidRDefault="00002279" w:rsidP="00BE503E">
      <w:pPr>
        <w:pStyle w:val="Snt1"/>
      </w:pPr>
      <w:r>
        <w:t>Toteutusohje: tehtävä voi tulla joko hätäkeskuksen kautta tai toimialan sisältä. Tehtävänumeron antaneen järjestelmän juuri annetaan root-attribuuttiin.</w:t>
      </w:r>
    </w:p>
    <w:p w14:paraId="543A136D" w14:textId="77777777" w:rsidR="00002279" w:rsidRDefault="00002279" w:rsidP="00BE503E">
      <w:pPr>
        <w:pStyle w:val="Snt1"/>
      </w:pPr>
    </w:p>
    <w:p w14:paraId="6DB728A6" w14:textId="1363D8AF" w:rsidR="00BE503E" w:rsidRDefault="00BE503E" w:rsidP="00BE503E">
      <w:pPr>
        <w:pStyle w:val="Snt1"/>
      </w:pPr>
      <w:r>
        <w:t>3. PAKOLLINEN yksi [1..1] code/@code="</w:t>
      </w:r>
      <w:r w:rsidR="005B6084">
        <w:t>51</w:t>
      </w:r>
      <w:r>
        <w:t xml:space="preserve">" </w:t>
      </w:r>
      <w:r w:rsidR="005B6084">
        <w:t>Tehtävänumero</w:t>
      </w:r>
      <w:r>
        <w:t xml:space="preserve"> (codeSystem: 1.2.246.537.6.12.2002.348)</w:t>
      </w:r>
    </w:p>
    <w:p w14:paraId="12C801F4" w14:textId="7E143F4A" w:rsidR="0095276F" w:rsidRDefault="0095276F" w:rsidP="00BE503E">
      <w:pPr>
        <w:pStyle w:val="Snt1"/>
      </w:pPr>
      <w:r>
        <w:t>4</w:t>
      </w:r>
      <w:r w:rsidR="00BE503E">
        <w:t>. PAKOLLINEN</w:t>
      </w:r>
      <w:r>
        <w:t xml:space="preserve"> yksi [1..1] text</w:t>
      </w:r>
    </w:p>
    <w:p w14:paraId="269F69A2" w14:textId="204D8B45" w:rsidR="00BE503E" w:rsidRDefault="0095276F" w:rsidP="0095276F">
      <w:pPr>
        <w:pStyle w:val="Snt2"/>
      </w:pPr>
      <w:r>
        <w:t xml:space="preserve">a. PAKOLLINEN yksi [1..1] reference/@value, viitattavan näyttömuoto-osion </w:t>
      </w:r>
      <w:r w:rsidR="00056950">
        <w:t>xml-ID</w:t>
      </w:r>
      <w:r>
        <w:t xml:space="preserve"> annetaan II-tietotyypillä</w:t>
      </w:r>
    </w:p>
    <w:p w14:paraId="4CA4331C" w14:textId="3D9E05A7" w:rsidR="00BE503E" w:rsidRDefault="0095276F" w:rsidP="00BE503E">
      <w:pPr>
        <w:pStyle w:val="Snt1"/>
      </w:pPr>
      <w:r>
        <w:t>5</w:t>
      </w:r>
      <w:r w:rsidR="00BE503E">
        <w:t xml:space="preserve">. </w:t>
      </w:r>
      <w:r w:rsidR="005B6084">
        <w:t xml:space="preserve">EHDOLLISESTI </w:t>
      </w:r>
      <w:r w:rsidR="00BE503E">
        <w:t xml:space="preserve">PAKOLLINEN </w:t>
      </w:r>
      <w:r w:rsidR="00D4579D">
        <w:t xml:space="preserve">nolla tai </w:t>
      </w:r>
      <w:r w:rsidR="00BE503E">
        <w:t>yksi [</w:t>
      </w:r>
      <w:r w:rsidR="00D4579D">
        <w:t>0</w:t>
      </w:r>
      <w:r w:rsidR="00BE503E">
        <w:t>..1] performer</w:t>
      </w:r>
      <w:r w:rsidR="007642CE">
        <w:t xml:space="preserve"> </w:t>
      </w:r>
      <w:r w:rsidR="00D4579D">
        <w:br/>
      </w:r>
      <w:r w:rsidR="005B6084">
        <w:t xml:space="preserve">{JOS Tehtävän antaja (52)=52001 </w:t>
      </w:r>
      <w:r w:rsidR="005B6084" w:rsidRPr="005B6084">
        <w:t>Hätäkeskus</w:t>
      </w:r>
      <w:r w:rsidR="005B6084">
        <w:t>}</w:t>
      </w:r>
    </w:p>
    <w:p w14:paraId="5249890B" w14:textId="77777777" w:rsidR="00BE503E" w:rsidRDefault="00BE503E" w:rsidP="00BE503E">
      <w:pPr>
        <w:pStyle w:val="Snt2"/>
      </w:pPr>
      <w:r>
        <w:t>a. PAKOLLINEN yksi [1..1] assignedEntity</w:t>
      </w:r>
    </w:p>
    <w:p w14:paraId="6A1B5CF6" w14:textId="77777777" w:rsidR="00BE503E" w:rsidRDefault="00BE503E" w:rsidP="00BE503E">
      <w:pPr>
        <w:pStyle w:val="Snt3"/>
      </w:pPr>
      <w:r>
        <w:t>a. PAKOLLINEN yksi [1..1] id/@nullFlavor="NA"</w:t>
      </w:r>
    </w:p>
    <w:p w14:paraId="36CA2DC6" w14:textId="77777777" w:rsidR="00BE503E" w:rsidRDefault="00BE503E" w:rsidP="00BE503E">
      <w:pPr>
        <w:pStyle w:val="Snt3"/>
      </w:pPr>
      <w:r>
        <w:t>b. PAKOLLINEN yksi [1..1] representedOrganization</w:t>
      </w:r>
    </w:p>
    <w:p w14:paraId="054AC7B2" w14:textId="723CD4EE" w:rsidR="00BE503E" w:rsidRDefault="00BE503E" w:rsidP="00BE503E">
      <w:pPr>
        <w:pStyle w:val="Snt4"/>
      </w:pPr>
      <w:r>
        <w:t xml:space="preserve">a. PAKOLLINEN yksi [1..1] id/@root </w:t>
      </w:r>
      <w:r w:rsidR="005B6084">
        <w:t>Hätäkeskuksen tunniste</w:t>
      </w:r>
      <w:r>
        <w:t xml:space="preserve"> (</w:t>
      </w:r>
      <w:r w:rsidR="005B6084">
        <w:t>54</w:t>
      </w:r>
      <w:r>
        <w:t>)</w:t>
      </w:r>
    </w:p>
    <w:p w14:paraId="20DBA513" w14:textId="2D4748FC" w:rsidR="00BE503E" w:rsidRDefault="00BE503E" w:rsidP="00BE503E">
      <w:pPr>
        <w:pStyle w:val="Snt4"/>
      </w:pPr>
      <w:r>
        <w:t xml:space="preserve">b. </w:t>
      </w:r>
      <w:r w:rsidR="005B6084">
        <w:t>PAKOLLINEN</w:t>
      </w:r>
      <w:r>
        <w:t xml:space="preserve"> yksi [1..1] name </w:t>
      </w:r>
      <w:r w:rsidR="005B6084">
        <w:t>Hätäkeskuksen</w:t>
      </w:r>
      <w:r>
        <w:t xml:space="preserve"> nimi (</w:t>
      </w:r>
      <w:r w:rsidR="005B6084">
        <w:t>55</w:t>
      </w:r>
      <w:r>
        <w:t>), arvo annetaan ON-tietotyypillä (ST)</w:t>
      </w:r>
    </w:p>
    <w:p w14:paraId="2558803A" w14:textId="17B2FF5F" w:rsidR="00BE503E" w:rsidRPr="009315BE" w:rsidRDefault="0095276F" w:rsidP="00BE503E">
      <w:pPr>
        <w:pStyle w:val="Snt1"/>
      </w:pPr>
      <w:r>
        <w:t>6</w:t>
      </w:r>
      <w:r w:rsidR="00BE503E">
        <w:t xml:space="preserve">. </w:t>
      </w:r>
      <w:r w:rsidR="005B6084">
        <w:t>PAKOLLINEN</w:t>
      </w:r>
      <w:r w:rsidR="00BE503E" w:rsidRPr="009315BE">
        <w:t xml:space="preserve"> yksi [</w:t>
      </w:r>
      <w:r w:rsidR="005B6084">
        <w:t>1</w:t>
      </w:r>
      <w:r w:rsidR="00BE503E" w:rsidRPr="009315BE">
        <w:t>..1] entryRelationship</w:t>
      </w:r>
    </w:p>
    <w:p w14:paraId="4F3BFEFF" w14:textId="77777777" w:rsidR="00BE503E" w:rsidRDefault="00BE503E" w:rsidP="00BE503E">
      <w:pPr>
        <w:pStyle w:val="Snt2"/>
      </w:pPr>
      <w:r w:rsidRPr="00125567">
        <w:t xml:space="preserve">a. </w:t>
      </w:r>
      <w:r>
        <w:t>PAKOLLINEN yksi [1..1] @typeCode=”COMP”</w:t>
      </w:r>
    </w:p>
    <w:p w14:paraId="4BB252E1" w14:textId="4596359A" w:rsidR="00BE503E" w:rsidRDefault="00BE503E" w:rsidP="00BE503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ehtävän_antaja_-" w:history="1">
        <w:r w:rsidR="005B6084" w:rsidRPr="005B6084">
          <w:rPr>
            <w:rStyle w:val="Hyperlinkki"/>
          </w:rPr>
          <w:t>Tehtävän antaja</w:t>
        </w:r>
      </w:hyperlink>
      <w:r>
        <w:t xml:space="preserve"> (</w:t>
      </w:r>
      <w:r w:rsidR="005B6084">
        <w:t>52</w:t>
      </w:r>
      <w:r>
        <w:t>) observation</w:t>
      </w:r>
    </w:p>
    <w:p w14:paraId="7C9144F3" w14:textId="408FB5DC" w:rsidR="005E2106" w:rsidRPr="009315BE" w:rsidRDefault="0095276F" w:rsidP="005E2106">
      <w:pPr>
        <w:pStyle w:val="Snt1"/>
      </w:pPr>
      <w:r>
        <w:t>7</w:t>
      </w:r>
      <w:r w:rsidR="005E2106">
        <w:t xml:space="preserve">. </w:t>
      </w:r>
      <w:r w:rsidR="004761EA">
        <w:t>EHDOLLISESTI PAKOLLINEN nolla tai yksi [0..1]</w:t>
      </w:r>
      <w:r w:rsidR="005E2106" w:rsidRPr="009315BE">
        <w:t xml:space="preserve"> entryRelationship</w:t>
      </w:r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C0F17BC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[1..1] @typeCode=”COMP”</w:t>
      </w:r>
    </w:p>
    <w:p w14:paraId="1A0E7213" w14:textId="3632525B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[1..1</w:t>
      </w:r>
      <w:r>
        <w:t xml:space="preserve"> </w:t>
      </w:r>
      <w:hyperlink w:anchor="_Puhelun_kytkeytyminen_112-järjestel" w:history="1">
        <w:r w:rsidRPr="005E2106">
          <w:rPr>
            <w:rStyle w:val="Hyperlinkki"/>
          </w:rPr>
          <w:t>Puhelun kytkeytyminen 112-järjestelmään</w:t>
        </w:r>
      </w:hyperlink>
      <w:r>
        <w:t xml:space="preserve"> (56) observation</w:t>
      </w:r>
    </w:p>
    <w:p w14:paraId="373AF03C" w14:textId="1C082548" w:rsidR="005E2106" w:rsidRPr="009315BE" w:rsidRDefault="0095276F" w:rsidP="005E2106">
      <w:pPr>
        <w:pStyle w:val="Snt1"/>
      </w:pPr>
      <w:bookmarkStart w:id="62" w:name="_Tehtävän_antaja_-"/>
      <w:bookmarkEnd w:id="62"/>
      <w:r>
        <w:t>8</w:t>
      </w:r>
      <w:r w:rsidR="005E2106">
        <w:t xml:space="preserve">. </w:t>
      </w:r>
      <w:r w:rsidR="004761EA">
        <w:t>EHDOLLISESTI PAKOLLINEN nolla tai yksi [0..1]</w:t>
      </w:r>
      <w:r w:rsidR="005E2106" w:rsidRPr="009315BE">
        <w:t xml:space="preserve"> entryRelationship</w:t>
      </w:r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B1F0383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[1..1] @typeCode=”COMP”</w:t>
      </w:r>
    </w:p>
    <w:p w14:paraId="1FD6B100" w14:textId="47D3EE2A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112-puhelun_alku_-" w:history="1">
        <w:r w:rsidRPr="005E2106">
          <w:rPr>
            <w:rStyle w:val="Hyperlinkki"/>
          </w:rPr>
          <w:t>112-puhelun alku</w:t>
        </w:r>
      </w:hyperlink>
      <w:r>
        <w:t xml:space="preserve"> (57) observation</w:t>
      </w:r>
    </w:p>
    <w:p w14:paraId="07F60DE1" w14:textId="31D15EAF" w:rsidR="005B6084" w:rsidRDefault="003436CD" w:rsidP="005B6084">
      <w:pPr>
        <w:pStyle w:val="Otsikko5"/>
      </w:pPr>
      <w:hyperlink w:anchor="_Tehtävänumero_-_act_1" w:history="1">
        <w:bookmarkStart w:id="63" w:name="_Toc446509200"/>
        <w:r w:rsidR="005B6084" w:rsidRPr="005B6084">
          <w:rPr>
            <w:rStyle w:val="Hyperlinkki"/>
          </w:rPr>
          <w:t>Tehtävän antaja</w:t>
        </w:r>
      </w:hyperlink>
      <w:r w:rsidR="005B6084">
        <w:t xml:space="preserve"> - observation</w:t>
      </w:r>
      <w:bookmarkEnd w:id="6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5F0F58" w14:paraId="14964012" w14:textId="77777777" w:rsidTr="00A878B7">
        <w:tc>
          <w:tcPr>
            <w:tcW w:w="9236" w:type="dxa"/>
          </w:tcPr>
          <w:p w14:paraId="34A0B6EC" w14:textId="6324BF30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1A551D2" w14:textId="77777777" w:rsidR="007642CE" w:rsidRPr="007642CE" w:rsidRDefault="007642CE" w:rsidP="005B6084">
      <w:pPr>
        <w:pStyle w:val="Snt1"/>
        <w:rPr>
          <w:lang w:val="en-US"/>
        </w:rPr>
      </w:pPr>
    </w:p>
    <w:p w14:paraId="5DC176D3" w14:textId="77777777" w:rsidR="005B6084" w:rsidRPr="0003454B" w:rsidRDefault="005B6084" w:rsidP="005B608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F86FBE" w14:textId="15709FAE" w:rsidR="005B6084" w:rsidRDefault="005B6084" w:rsidP="005B608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52</w:t>
      </w:r>
      <w:r w:rsidRPr="0082643A">
        <w:t xml:space="preserve">" </w:t>
      </w:r>
      <w:r>
        <w:t>Tehtävän antaja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BF7A256" w14:textId="435F12A0" w:rsidR="0095276F" w:rsidRDefault="0095276F" w:rsidP="0095276F">
      <w:pPr>
        <w:pStyle w:val="Snt1"/>
      </w:pPr>
      <w:r>
        <w:t>3. PAKOLLINEN yksi [1..1] text</w:t>
      </w:r>
    </w:p>
    <w:p w14:paraId="061B8F5E" w14:textId="5B1C8D9A" w:rsidR="0095276F" w:rsidRDefault="0095276F" w:rsidP="0095276F">
      <w:pPr>
        <w:pStyle w:val="Snt2"/>
      </w:pPr>
      <w:r>
        <w:t xml:space="preserve">a. PAKOLLINEN yksi [1..1] reference/@value, viitattavan näyttömuoto-osion </w:t>
      </w:r>
      <w:r w:rsidR="00056950">
        <w:t>xml-ID</w:t>
      </w:r>
      <w:r>
        <w:t xml:space="preserve"> annetaan II-tietotyypillä</w:t>
      </w:r>
    </w:p>
    <w:p w14:paraId="425EE0F5" w14:textId="342A69AB" w:rsidR="005B6084" w:rsidRDefault="005B6084" w:rsidP="005B6084">
      <w:pPr>
        <w:pStyle w:val="Snt1"/>
      </w:pPr>
      <w:r w:rsidRPr="00AE0334">
        <w:t>4. PAKOLLINEN yksi [1..1] value</w:t>
      </w:r>
      <w:r>
        <w:t xml:space="preserve"> Tehtävän antaja (52)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Tehtävän antaja (codeSystem</w:t>
      </w:r>
      <w:r w:rsidRPr="00AE0334">
        <w:t>: 1.2.246.537.6.30</w:t>
      </w:r>
      <w:r>
        <w:t>75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p w14:paraId="4CE8F065" w14:textId="724BA85D" w:rsidR="005B6084" w:rsidRDefault="005B6084" w:rsidP="005B6084">
      <w:pPr>
        <w:pStyle w:val="Snt2"/>
      </w:pPr>
      <w:r>
        <w:t xml:space="preserve">a. EHDOLLISESTI PAKOLLINEN nolla tai yksi [0..1] originalText </w:t>
      </w:r>
      <w:r w:rsidR="005E2106">
        <w:t>Tehtävän antajan tarkenne (53</w:t>
      </w:r>
      <w:r>
        <w:t>), arvo annetaan ST-tietotyypillä</w:t>
      </w:r>
      <w:r w:rsidR="005E2106">
        <w:t xml:space="preserve"> </w:t>
      </w:r>
      <w:r w:rsidR="00D4579D">
        <w:br/>
      </w:r>
      <w:r w:rsidR="005E2106">
        <w:t>{JOS Tehtävän antaja (52)=</w:t>
      </w:r>
      <w:r w:rsidR="005E2106" w:rsidRPr="005E2106">
        <w:t xml:space="preserve"> 52004 Muu</w:t>
      </w:r>
      <w:r w:rsidR="005E2106">
        <w:t>}</w:t>
      </w:r>
    </w:p>
    <w:bookmarkStart w:id="64" w:name="_Puhelun_kytkeytyminen_112-järjestel"/>
    <w:bookmarkEnd w:id="64"/>
    <w:p w14:paraId="24D17168" w14:textId="67E57668" w:rsidR="005E2106" w:rsidRDefault="005E2106" w:rsidP="005E2106">
      <w:pPr>
        <w:pStyle w:val="Otsikko5"/>
      </w:pPr>
      <w:r>
        <w:lastRenderedPageBreak/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65" w:name="_Toc446509201"/>
      <w:r w:rsidRPr="005E2106">
        <w:rPr>
          <w:rStyle w:val="Hyperlinkki"/>
        </w:rPr>
        <w:t>Puhelun kytkeytyminen 112-järjestelmään</w:t>
      </w:r>
      <w:r>
        <w:fldChar w:fldCharType="end"/>
      </w:r>
      <w:r>
        <w:t xml:space="preserve"> – observation</w:t>
      </w:r>
      <w:bookmarkEnd w:id="6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5F0F58" w14:paraId="3FEA9900" w14:textId="77777777" w:rsidTr="00A878B7">
        <w:tc>
          <w:tcPr>
            <w:tcW w:w="9236" w:type="dxa"/>
          </w:tcPr>
          <w:p w14:paraId="2302DD25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410CDDCF" w14:textId="77777777" w:rsidR="007642CE" w:rsidRPr="007642CE" w:rsidRDefault="007642CE" w:rsidP="007464FF">
      <w:pPr>
        <w:pStyle w:val="Snt1"/>
        <w:rPr>
          <w:lang w:val="en-US"/>
        </w:rPr>
      </w:pPr>
    </w:p>
    <w:p w14:paraId="711CAD57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432CFC6" w14:textId="545E8471" w:rsidR="007464FF" w:rsidRDefault="007464FF" w:rsidP="007464FF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56</w:t>
      </w:r>
      <w:r w:rsidRPr="0082643A">
        <w:t xml:space="preserve">" </w:t>
      </w:r>
      <w:r w:rsidRPr="007464FF">
        <w:t xml:space="preserve">Puhelun kytkeytyminen 112-järjestelmään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15A5220" w14:textId="63D58976" w:rsidR="0095276F" w:rsidRDefault="0095276F" w:rsidP="0095276F">
      <w:pPr>
        <w:pStyle w:val="Snt1"/>
      </w:pPr>
      <w:r>
        <w:t>3. PAKOLLINEN yksi [1..1] text</w:t>
      </w:r>
    </w:p>
    <w:p w14:paraId="710D72D5" w14:textId="1F17659B" w:rsidR="0095276F" w:rsidRDefault="0095276F" w:rsidP="0095276F">
      <w:pPr>
        <w:pStyle w:val="Snt2"/>
      </w:pPr>
      <w:r>
        <w:t xml:space="preserve">a. PAKOLLINEN yksi [1..1] reference/@value, viitattavan näyttömuoto-osion </w:t>
      </w:r>
      <w:r w:rsidR="00056950">
        <w:t>xml-ID</w:t>
      </w:r>
      <w:r>
        <w:t xml:space="preserve"> annetaan II-tietotyypillä</w:t>
      </w:r>
    </w:p>
    <w:p w14:paraId="7CD2441D" w14:textId="740D238A" w:rsidR="007464FF" w:rsidRPr="00AE0334" w:rsidRDefault="007464FF" w:rsidP="007464FF">
      <w:pPr>
        <w:pStyle w:val="Snt1"/>
      </w:pPr>
      <w:r w:rsidRPr="00AE0334">
        <w:t>4. PAKOLLINEN yksi [1..1] value</w:t>
      </w:r>
      <w:r>
        <w:t xml:space="preserve"> </w:t>
      </w:r>
      <w:r w:rsidRPr="007464FF">
        <w:t xml:space="preserve">Puhelun kytkeytyminen 112-järjestelmään </w:t>
      </w:r>
      <w:r>
        <w:t>(56)</w:t>
      </w:r>
      <w:r w:rsidRPr="00AE0334">
        <w:t>, arvo annetaan</w:t>
      </w:r>
      <w:r>
        <w:t xml:space="preserve"> TS</w:t>
      </w:r>
      <w:r w:rsidRPr="00AE0334">
        <w:t>-tietotyypillä</w:t>
      </w:r>
      <w:r>
        <w:t xml:space="preserve"> </w:t>
      </w:r>
      <w:r w:rsidR="00D4733D">
        <w:t>sekunnin</w:t>
      </w:r>
      <w:r>
        <w:t xml:space="preserve"> tarkkuudella</w:t>
      </w:r>
    </w:p>
    <w:bookmarkStart w:id="66" w:name="_112-puhelun_alku_-"/>
    <w:bookmarkEnd w:id="66"/>
    <w:p w14:paraId="11F866BF" w14:textId="58483F6E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67" w:name="_Toc446509202"/>
      <w:r w:rsidRPr="005E2106">
        <w:rPr>
          <w:rStyle w:val="Hyperlinkki"/>
        </w:rPr>
        <w:t>112-puhelun alku</w:t>
      </w:r>
      <w:r>
        <w:fldChar w:fldCharType="end"/>
      </w:r>
      <w:hyperlink w:anchor="_Tehtävän_antaja_-" w:history="1"/>
      <w:r>
        <w:t xml:space="preserve"> - observation</w:t>
      </w:r>
      <w:bookmarkEnd w:id="6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5F0F58" w14:paraId="4A99E96C" w14:textId="77777777" w:rsidTr="00A878B7">
        <w:tc>
          <w:tcPr>
            <w:tcW w:w="9236" w:type="dxa"/>
          </w:tcPr>
          <w:p w14:paraId="615D1274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5FC768F" w14:textId="77777777" w:rsidR="007642CE" w:rsidRPr="007642CE" w:rsidRDefault="007642CE" w:rsidP="007464FF">
      <w:pPr>
        <w:pStyle w:val="Snt1"/>
        <w:rPr>
          <w:lang w:val="en-US"/>
        </w:rPr>
      </w:pPr>
    </w:p>
    <w:p w14:paraId="49F5F08B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19E141" w14:textId="5E660FF4" w:rsidR="007464FF" w:rsidRDefault="007464FF" w:rsidP="007464FF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 xml:space="preserve">57” </w:t>
      </w:r>
      <w:r w:rsidRPr="007464FF">
        <w:t xml:space="preserve">112-puhelun alku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32DBE35" w14:textId="3F117559" w:rsidR="007464FF" w:rsidRPr="00AE0334" w:rsidRDefault="0095276F" w:rsidP="007464FF">
      <w:pPr>
        <w:pStyle w:val="Snt1"/>
      </w:pPr>
      <w:r>
        <w:t>3</w:t>
      </w:r>
      <w:r w:rsidR="007464FF" w:rsidRPr="00AE0334">
        <w:t>. PAKOLLINEN yksi [1..1] value</w:t>
      </w:r>
      <w:r w:rsidR="007464FF">
        <w:t xml:space="preserve"> </w:t>
      </w:r>
      <w:r w:rsidR="007464FF" w:rsidRPr="007464FF">
        <w:t xml:space="preserve">112-puhelun alku </w:t>
      </w:r>
      <w:r w:rsidR="007464FF">
        <w:t>(57)</w:t>
      </w:r>
      <w:r w:rsidR="007464FF" w:rsidRPr="00AE0334">
        <w:t>, arvo annetaan</w:t>
      </w:r>
      <w:r w:rsidR="007464FF">
        <w:t xml:space="preserve"> TS</w:t>
      </w:r>
      <w:r w:rsidR="007464FF" w:rsidRPr="00AE0334">
        <w:t>-tietotyypillä</w:t>
      </w:r>
      <w:r w:rsidR="007464FF">
        <w:t xml:space="preserve"> </w:t>
      </w:r>
      <w:r w:rsidR="00D4733D">
        <w:t>sekunnin</w:t>
      </w:r>
      <w:r w:rsidR="007464FF">
        <w:t xml:space="preserve"> tarkkuudella</w:t>
      </w:r>
    </w:p>
    <w:bookmarkStart w:id="68" w:name="_Kohteen_osoite_-"/>
    <w:bookmarkEnd w:id="68"/>
    <w:p w14:paraId="5A17F1D5" w14:textId="36B55967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69" w:name="_Toc446509203"/>
      <w:r w:rsidRPr="004C297B">
        <w:rPr>
          <w:rStyle w:val="Hyperlinkki"/>
        </w:rPr>
        <w:t>Kohteen osoite</w:t>
      </w:r>
      <w:r>
        <w:fldChar w:fldCharType="end"/>
      </w:r>
      <w:r>
        <w:t xml:space="preserve"> - observation</w:t>
      </w:r>
      <w:bookmarkEnd w:id="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5F0F58" w14:paraId="672E8054" w14:textId="77777777" w:rsidTr="00A878B7">
        <w:tc>
          <w:tcPr>
            <w:tcW w:w="9236" w:type="dxa"/>
          </w:tcPr>
          <w:p w14:paraId="7BBEF0F2" w14:textId="14450A5A" w:rsidR="007642CE" w:rsidRPr="00A878B7" w:rsidRDefault="007642CE" w:rsidP="007642CE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88F47B7" w14:textId="77777777" w:rsidR="007642CE" w:rsidRPr="007642CE" w:rsidRDefault="007642CE" w:rsidP="00A34223">
      <w:pPr>
        <w:pStyle w:val="Snt1"/>
        <w:rPr>
          <w:lang w:val="en-US"/>
        </w:rPr>
      </w:pPr>
    </w:p>
    <w:p w14:paraId="110575AE" w14:textId="77A2740F" w:rsidR="00A34223" w:rsidRDefault="00573485" w:rsidP="00A34223">
      <w:pPr>
        <w:pStyle w:val="Snt1"/>
      </w:pPr>
      <w:r>
        <w:t>Toteutusohje: {</w:t>
      </w:r>
      <w:r w:rsidR="00A34223">
        <w:t>JOS kohteen kuvaus (59)=</w:t>
      </w:r>
      <w:r w:rsidR="00A34223" w:rsidRPr="00A34223">
        <w:t xml:space="preserve"> 59002</w:t>
      </w:r>
      <w:r w:rsidR="00A34223">
        <w:t xml:space="preserve"> Koti} osoitetta ei tallenneta ollenkaan potilastiedon arkistoon merkinnälle mahdollisten potilaan Turvakieltojen käsittelyn takia. Osoitteen ilmaiseminen on ohjeistettu Tietotyyppioppaassa [6, luku </w:t>
      </w:r>
      <w:r>
        <w:t>2.4</w:t>
      </w:r>
      <w:r w:rsidR="00A34223">
        <w:t>]</w:t>
      </w:r>
    </w:p>
    <w:p w14:paraId="19805148" w14:textId="77777777" w:rsidR="00A34223" w:rsidRDefault="00A34223" w:rsidP="00A34223">
      <w:pPr>
        <w:pStyle w:val="Snt1"/>
      </w:pPr>
    </w:p>
    <w:p w14:paraId="79950D6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2FA977" w14:textId="4261EF79" w:rsidR="00A34223" w:rsidRDefault="00A34223" w:rsidP="00A34223">
      <w:pPr>
        <w:pStyle w:val="Snt1"/>
        <w:rPr>
          <w:ins w:id="70" w:author="Timo Kaskinen" w:date="2016-03-18T15:05:00Z"/>
        </w:rPr>
      </w:pPr>
      <w:r w:rsidRPr="00AE0334">
        <w:t xml:space="preserve">2. PAKOLLINEN yksi [1..1] </w:t>
      </w:r>
      <w:r w:rsidRPr="0082643A">
        <w:t>code/@code="</w:t>
      </w:r>
      <w:r>
        <w:t>58</w:t>
      </w:r>
      <w:r w:rsidRPr="0082643A">
        <w:t xml:space="preserve">" </w:t>
      </w:r>
      <w:r>
        <w:t>Kohteen osoite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C7186B2" w14:textId="77777777" w:rsidR="00F42D90" w:rsidRDefault="00F42D90" w:rsidP="00F42D90">
      <w:pPr>
        <w:pStyle w:val="Snt1"/>
        <w:rPr>
          <w:ins w:id="71" w:author="Timo Kaskinen" w:date="2016-03-18T15:06:00Z"/>
        </w:rPr>
      </w:pPr>
      <w:ins w:id="72" w:author="Timo Kaskinen" w:date="2016-03-18T15:06:00Z">
        <w:r>
          <w:t>3. PAKOLLINEN yksi [1..1] text</w:t>
        </w:r>
      </w:ins>
    </w:p>
    <w:p w14:paraId="416159B4" w14:textId="2769F3C7" w:rsidR="00F42D90" w:rsidRDefault="00F42D90">
      <w:pPr>
        <w:pStyle w:val="Snt2"/>
        <w:pPrChange w:id="73" w:author="Timo Kaskinen" w:date="2016-03-18T15:06:00Z">
          <w:pPr>
            <w:pStyle w:val="Snt1"/>
          </w:pPr>
        </w:pPrChange>
      </w:pPr>
      <w:ins w:id="74" w:author="Timo Kaskinen" w:date="2016-03-18T15:06:00Z">
        <w:r>
          <w:t>a. PAKOLLINEN yksi [1..1] reference/@value, viitattavan näyttömuoto-osion xml-ID annetaan II-tietotyypillä</w:t>
        </w:r>
      </w:ins>
    </w:p>
    <w:p w14:paraId="0884A401" w14:textId="186577FB" w:rsidR="00A34223" w:rsidRPr="00AE0334" w:rsidRDefault="0095276F" w:rsidP="00A34223">
      <w:pPr>
        <w:pStyle w:val="Snt1"/>
      </w:pPr>
      <w:del w:id="75" w:author="Timo Kaskinen" w:date="2016-03-18T15:06:00Z">
        <w:r w:rsidDel="00F42D90">
          <w:delText>3</w:delText>
        </w:r>
      </w:del>
      <w:ins w:id="76" w:author="Timo Kaskinen" w:date="2016-03-18T15:06:00Z">
        <w:r w:rsidR="00F42D90">
          <w:t>4</w:t>
        </w:r>
      </w:ins>
      <w:r w:rsidR="00A34223" w:rsidRPr="00AE0334">
        <w:t>. PAKOLLINEN yksi [1..1] value</w:t>
      </w:r>
      <w:r w:rsidR="00A34223">
        <w:t xml:space="preserve"> Kohteen osoite (58)</w:t>
      </w:r>
      <w:r w:rsidR="00A34223" w:rsidRPr="00AE0334">
        <w:t>, arvo annetaan</w:t>
      </w:r>
      <w:r w:rsidR="007464FF">
        <w:t xml:space="preserve"> </w:t>
      </w:r>
      <w:r w:rsidR="00A34223">
        <w:t>AD</w:t>
      </w:r>
      <w:r w:rsidR="00A34223" w:rsidRPr="00AE0334">
        <w:t>-tietotyypillä</w:t>
      </w:r>
    </w:p>
    <w:bookmarkStart w:id="77" w:name="_Kohteen_kuvaus_-"/>
    <w:bookmarkEnd w:id="77"/>
    <w:p w14:paraId="30FEF6D6" w14:textId="0C6C8149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78" w:name="_Toc446509204"/>
      <w:r w:rsidRPr="004C297B">
        <w:rPr>
          <w:rStyle w:val="Hyperlinkki"/>
        </w:rPr>
        <w:t>Kohteen kuvaus</w:t>
      </w:r>
      <w:r>
        <w:fldChar w:fldCharType="end"/>
      </w:r>
      <w:r>
        <w:t xml:space="preserve"> - observation</w:t>
      </w:r>
      <w:bookmarkEnd w:id="7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5F0F58" w14:paraId="51FB3F61" w14:textId="77777777" w:rsidTr="00A878B7">
        <w:tc>
          <w:tcPr>
            <w:tcW w:w="9236" w:type="dxa"/>
          </w:tcPr>
          <w:p w14:paraId="2EE63E92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DF2990D" w14:textId="77777777" w:rsidR="007642CE" w:rsidRPr="007642CE" w:rsidRDefault="007642CE" w:rsidP="00A34223">
      <w:pPr>
        <w:pStyle w:val="Snt1"/>
        <w:rPr>
          <w:lang w:val="en-US"/>
        </w:rPr>
      </w:pPr>
    </w:p>
    <w:p w14:paraId="722BB12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37A732" w14:textId="3AED1D66" w:rsidR="00A34223" w:rsidRDefault="00A34223" w:rsidP="00A34223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59</w:t>
      </w:r>
      <w:r w:rsidRPr="0082643A">
        <w:t xml:space="preserve">" </w:t>
      </w:r>
      <w:r>
        <w:t>Kohteen kuvaus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A526B52" w14:textId="6046AC4D" w:rsidR="0095276F" w:rsidRDefault="0095276F" w:rsidP="0095276F">
      <w:pPr>
        <w:pStyle w:val="Snt1"/>
      </w:pPr>
      <w:r>
        <w:t>3. PAKOLLINEN yksi [1..1] text</w:t>
      </w:r>
    </w:p>
    <w:p w14:paraId="56EC0819" w14:textId="572FCCDD" w:rsidR="0095276F" w:rsidRDefault="0095276F" w:rsidP="0095276F">
      <w:pPr>
        <w:pStyle w:val="Snt2"/>
      </w:pPr>
      <w:r>
        <w:t xml:space="preserve">a. PAKOLLINEN yksi [1..1] reference/@value, viitattavan näyttömuoto-osion </w:t>
      </w:r>
      <w:r w:rsidR="00056950">
        <w:t>xml-ID</w:t>
      </w:r>
      <w:r>
        <w:t xml:space="preserve"> annetaan II-tietotyypillä</w:t>
      </w:r>
    </w:p>
    <w:p w14:paraId="24345776" w14:textId="3B2ABDFC" w:rsidR="00A34223" w:rsidRDefault="00A34223" w:rsidP="00A34223">
      <w:pPr>
        <w:pStyle w:val="Snt1"/>
      </w:pPr>
      <w:r w:rsidRPr="00AE0334">
        <w:t>4. PAKOLLINEN yksi [1..1] value</w:t>
      </w:r>
      <w:r>
        <w:t xml:space="preserve"> Kohteen kuvaus (59)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Kohteen kuvaus (codeSystem</w:t>
      </w:r>
      <w:r w:rsidRPr="00AE0334">
        <w:t>: 1.2.246.537.6.30</w:t>
      </w:r>
      <w:r>
        <w:t>76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p w14:paraId="71C745DC" w14:textId="41232949" w:rsidR="00A34223" w:rsidRPr="00AE0334" w:rsidRDefault="00BE503E" w:rsidP="00A34223">
      <w:pPr>
        <w:pStyle w:val="Snt2"/>
      </w:pPr>
      <w:r>
        <w:t>a. VAPAAEHTOINEN nolla tai yksi [0..1] originalText Kohteen tarkennus (60), arvo annetaan ST-tietotyypillä</w:t>
      </w:r>
    </w:p>
    <w:bookmarkStart w:id="79" w:name="_Potilasmäärän_luokka_-"/>
    <w:bookmarkEnd w:id="79"/>
    <w:p w14:paraId="0342EE7E" w14:textId="64E0D597" w:rsidR="004C297B" w:rsidRDefault="004C297B" w:rsidP="004C297B">
      <w:pPr>
        <w:pStyle w:val="Otsikko4"/>
      </w:pPr>
      <w:r>
        <w:lastRenderedPageBreak/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80" w:name="_Toc446509205"/>
      <w:r w:rsidRPr="004C297B">
        <w:rPr>
          <w:rStyle w:val="Hyperlinkki"/>
        </w:rPr>
        <w:t>Potilasmäärän luokka</w:t>
      </w:r>
      <w:r>
        <w:fldChar w:fldCharType="end"/>
      </w:r>
      <w:r>
        <w:t xml:space="preserve"> - observation</w:t>
      </w:r>
      <w:bookmarkEnd w:id="8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5F0F58" w14:paraId="7E4203F0" w14:textId="77777777" w:rsidTr="00A878B7">
        <w:tc>
          <w:tcPr>
            <w:tcW w:w="9236" w:type="dxa"/>
          </w:tcPr>
          <w:p w14:paraId="625F54B8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2EBB4BFF" w14:textId="77777777" w:rsidR="007642CE" w:rsidRPr="007642CE" w:rsidRDefault="007642CE" w:rsidP="00BE503E">
      <w:pPr>
        <w:pStyle w:val="Snt1"/>
        <w:rPr>
          <w:lang w:val="en-US"/>
        </w:rPr>
      </w:pPr>
    </w:p>
    <w:p w14:paraId="32DCF674" w14:textId="77777777" w:rsidR="00BE503E" w:rsidRPr="0003454B" w:rsidRDefault="00BE503E" w:rsidP="00BE503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E79D5A" w14:textId="2035C82F" w:rsidR="00BE503E" w:rsidRDefault="00BE503E" w:rsidP="00BE503E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61</w:t>
      </w:r>
      <w:r w:rsidRPr="0082643A">
        <w:t xml:space="preserve">" </w:t>
      </w:r>
      <w:r>
        <w:t>Potilasmäärän luokka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D005F07" w14:textId="2C8EA514" w:rsidR="00BE503E" w:rsidRDefault="0095276F" w:rsidP="00BE503E">
      <w:pPr>
        <w:pStyle w:val="Snt1"/>
      </w:pPr>
      <w:r>
        <w:t>3</w:t>
      </w:r>
      <w:r w:rsidR="00BE503E" w:rsidRPr="00AE0334">
        <w:t>. PAKOLLINEN yksi [1..1] value</w:t>
      </w:r>
      <w:r w:rsidR="00BE503E">
        <w:t xml:space="preserve"> Potilasmäärän luokka (61)</w:t>
      </w:r>
      <w:r w:rsidR="00BE503E" w:rsidRPr="00AE0334">
        <w:t>, arvo annetaan</w:t>
      </w:r>
      <w:r w:rsidR="00BE503E">
        <w:t xml:space="preserve"> </w:t>
      </w:r>
      <w:r w:rsidR="00BE503E" w:rsidRPr="00AE0334">
        <w:t xml:space="preserve">luokituksesta ENSIH </w:t>
      </w:r>
      <w:r w:rsidR="00BE503E">
        <w:t>–</w:t>
      </w:r>
      <w:r w:rsidR="00BE503E" w:rsidRPr="00AE0334">
        <w:t xml:space="preserve"> </w:t>
      </w:r>
      <w:r w:rsidR="00BE503E">
        <w:t>Potilasmäärän luokka (codeSystem</w:t>
      </w:r>
      <w:r w:rsidR="00BE503E" w:rsidRPr="00AE0334">
        <w:t>: 1.2.246.537.6.30</w:t>
      </w:r>
      <w:r w:rsidR="00BE503E">
        <w:t>77</w:t>
      </w:r>
      <w:r w:rsidR="00BE503E" w:rsidRPr="00AE0334">
        <w:t>.2014)</w:t>
      </w:r>
      <w:r w:rsidR="00BE503E" w:rsidRPr="00E7746D">
        <w:t xml:space="preserve"> </w:t>
      </w:r>
      <w:r w:rsidR="00BE503E" w:rsidRPr="00AE0334">
        <w:t>CD-tietotyypillä</w:t>
      </w:r>
    </w:p>
    <w:bookmarkStart w:id="81" w:name="_Ensihoitoyksikkö_1"/>
    <w:bookmarkStart w:id="82" w:name="_Ensihoitopalvelun_yksikkö"/>
    <w:bookmarkEnd w:id="81"/>
    <w:bookmarkEnd w:id="82"/>
    <w:p w14:paraId="7A1F01D9" w14:textId="3FA8A197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83" w:name="_Toc446509206"/>
      <w:r w:rsidR="00F47D3B" w:rsidRPr="00382EF8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="00F47D3B" w:rsidRPr="00382EF8">
        <w:rPr>
          <w:rStyle w:val="Hyperlinkki"/>
        </w:rPr>
        <w:t>yksikkö</w:t>
      </w:r>
      <w:bookmarkEnd w:id="83"/>
    </w:p>
    <w:p w14:paraId="46C53CAE" w14:textId="77777777" w:rsidR="007642CE" w:rsidRDefault="00382EF8" w:rsidP="00902B59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5F0F58" w14:paraId="30F65FFE" w14:textId="77777777" w:rsidTr="00A878B7">
        <w:tc>
          <w:tcPr>
            <w:tcW w:w="9236" w:type="dxa"/>
          </w:tcPr>
          <w:p w14:paraId="17B5B53B" w14:textId="03E35EB4" w:rsidR="007642CE" w:rsidRPr="00A878B7" w:rsidRDefault="007642CE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55C0B00" w14:textId="1041C8E9" w:rsidR="007642CE" w:rsidRPr="007642CE" w:rsidRDefault="007642CE" w:rsidP="00902B59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4D71CD80" w14:textId="271ED64B" w:rsidR="00902B59" w:rsidRPr="0095153D" w:rsidRDefault="00902B59" w:rsidP="00902B59">
      <w:pPr>
        <w:pStyle w:val="Snt1"/>
      </w:pPr>
      <w:r w:rsidRPr="0082643A">
        <w:t>1. PAKOLLINEN yksi [1..1] code/@code="76" Muu merkintä</w:t>
      </w:r>
      <w:r>
        <w:t xml:space="preserve"> (codeSystem</w:t>
      </w:r>
      <w:r w:rsidRPr="0095153D">
        <w:t>: 1.2.246.537.6.14.2006 AR/YDIN - Otsikot)</w:t>
      </w:r>
    </w:p>
    <w:p w14:paraId="21E58131" w14:textId="77777777" w:rsidR="00902B59" w:rsidRPr="0082643A" w:rsidRDefault="00902B59" w:rsidP="00902B5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C99F888" w14:textId="77777777" w:rsidR="00902B59" w:rsidRPr="0080598B" w:rsidRDefault="00902B59" w:rsidP="00902B59">
      <w:pPr>
        <w:pStyle w:val="Snt1"/>
      </w:pPr>
      <w:r w:rsidRPr="0080598B">
        <w:t xml:space="preserve">3. PAKOLLINEN yksi [1..1] text </w:t>
      </w:r>
    </w:p>
    <w:p w14:paraId="6241F486" w14:textId="77777777" w:rsidR="00615D47" w:rsidRDefault="00615D47" w:rsidP="00615D47"/>
    <w:p w14:paraId="019FD13C" w14:textId="101722C4" w:rsidR="00A75A99" w:rsidRDefault="00615D47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t>Ensihoito</w:t>
      </w:r>
      <w:r>
        <w:rPr>
          <w:b/>
        </w:rPr>
        <w:t>palvelun yksikkö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10</w:t>
      </w:r>
      <w:r w:rsidRPr="00567C0E">
        <w:t>0)</w:t>
      </w:r>
      <w:r>
        <w:t xml:space="preserve"> </w:t>
      </w:r>
      <w:ins w:id="84" w:author="Timo Kaskinen" w:date="2016-03-18T15:52:00Z">
        <w:r w:rsidR="00FC65E4">
          <w:t>Kutsutunnus (</w:t>
        </w:r>
      </w:ins>
      <w:ins w:id="85" w:author="Timo Kaskinen" w:date="2016-03-18T15:53:00Z">
        <w:r w:rsidR="00FC65E4">
          <w:t>101</w:t>
        </w:r>
      </w:ins>
      <w:ins w:id="86" w:author="Timo Kaskinen" w:date="2016-03-18T15:52:00Z">
        <w:r w:rsidR="00FC65E4">
          <w:t>)</w:t>
        </w:r>
      </w:ins>
      <w:ins w:id="87" w:author="Timo Kaskinen" w:date="2016-03-18T15:54:00Z">
        <w:r w:rsidR="00FC65E4">
          <w:t>**</w:t>
        </w:r>
      </w:ins>
      <w:ins w:id="88" w:author="Timo Kaskinen" w:date="2016-03-18T15:52:00Z">
        <w:r w:rsidR="00FC65E4">
          <w:t xml:space="preserve">; </w:t>
        </w:r>
      </w:ins>
      <w:r w:rsidR="00E44CB0">
        <w:t xml:space="preserve">Palveluntuottajan nimi (122); </w:t>
      </w:r>
      <w:r w:rsidR="00A75A99">
        <w:t>Nimi</w:t>
      </w:r>
      <w:r>
        <w:t xml:space="preserve"> (</w:t>
      </w:r>
      <w:r w:rsidR="00A75A99">
        <w:t>131</w:t>
      </w:r>
      <w:r>
        <w:t xml:space="preserve">), </w:t>
      </w:r>
      <w:r w:rsidR="00E44CB0">
        <w:t xml:space="preserve">Rooli ensihoitotehtävän aikana (134), </w:t>
      </w:r>
      <w:r w:rsidR="00A75A99">
        <w:t>Ensihoidon pätevyys</w:t>
      </w:r>
      <w:r>
        <w:t xml:space="preserve"> (</w:t>
      </w:r>
      <w:r w:rsidR="00A75A99">
        <w:t>133</w:t>
      </w:r>
      <w:r>
        <w:t xml:space="preserve">); </w:t>
      </w:r>
    </w:p>
    <w:p w14:paraId="0D42968D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ins w:id="89" w:author="Timo Kaskinen" w:date="2016-03-18T15:53:00Z"/>
        </w:rPr>
      </w:pPr>
      <w:r>
        <w:t>Tehtäväkoodi</w:t>
      </w:r>
      <w:r w:rsidR="00615D47">
        <w:t xml:space="preserve"> (</w:t>
      </w:r>
      <w:r>
        <w:t>141</w:t>
      </w:r>
      <w:r w:rsidR="00615D47">
        <w:t xml:space="preserve">); </w:t>
      </w:r>
      <w:r>
        <w:t>Tehtäväkiireellisyys</w:t>
      </w:r>
      <w:r w:rsidR="00615D47">
        <w:t xml:space="preserve"> (</w:t>
      </w:r>
      <w:r>
        <w:t>143</w:t>
      </w:r>
      <w:r w:rsidR="00615D47">
        <w:t xml:space="preserve">), </w:t>
      </w:r>
    </w:p>
    <w:p w14:paraId="767F7F40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ins w:id="90" w:author="Timo Kaskinen" w:date="2016-03-18T15:53:00Z"/>
        </w:rPr>
      </w:pPr>
      <w:r>
        <w:t>Yksikkö kohteessa</w:t>
      </w:r>
      <w:r w:rsidR="00615D47">
        <w:t xml:space="preserve"> (</w:t>
      </w:r>
      <w:r>
        <w:t>148</w:t>
      </w:r>
      <w:r w:rsidR="00615D47">
        <w:t>)</w:t>
      </w:r>
      <w:r>
        <w:t xml:space="preserve">*; </w:t>
      </w:r>
    </w:p>
    <w:p w14:paraId="37199738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ins w:id="91" w:author="Timo Kaskinen" w:date="2016-03-18T15:53:00Z"/>
        </w:rPr>
      </w:pPr>
      <w:r>
        <w:t xml:space="preserve">Yksikkö potilaan luona (149)*; </w:t>
      </w:r>
    </w:p>
    <w:p w14:paraId="6710EE95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ins w:id="92" w:author="Timo Kaskinen" w:date="2016-03-18T15:53:00Z"/>
        </w:rPr>
      </w:pPr>
      <w:r>
        <w:t xml:space="preserve">Yksikkö poistuu kohteesta tai kuljettaa (151)*; </w:t>
      </w:r>
    </w:p>
    <w:p w14:paraId="3317742C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ins w:id="93" w:author="Timo Kaskinen" w:date="2016-03-18T15:53:00Z"/>
        </w:rPr>
      </w:pPr>
      <w:r>
        <w:t xml:space="preserve">Yksikkö perillä (152)*; </w:t>
      </w:r>
    </w:p>
    <w:p w14:paraId="174E9E0F" w14:textId="60B661DB" w:rsidR="00615D47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ins w:id="94" w:author="Timo Kaskinen" w:date="2016-03-18T15:54:00Z"/>
        </w:rPr>
      </w:pPr>
      <w:r>
        <w:t>Potilas luovutettu (153)*</w:t>
      </w:r>
      <w:r w:rsidR="00615D47">
        <w:br/>
      </w:r>
      <w:r w:rsidR="00615D47">
        <w:br/>
        <w:t>* myös otsikko</w:t>
      </w:r>
      <w:ins w:id="95" w:author="Timo Kaskinen" w:date="2016-03-18T15:54:00Z">
        <w:r w:rsidR="00FC65E4">
          <w:br/>
          <w:t xml:space="preserve">** </w:t>
        </w:r>
      </w:ins>
      <w:ins w:id="96" w:author="Timo Kaskinen" w:date="2016-03-18T15:57:00Z">
        <w:r w:rsidR="00FC65E4">
          <w:t>kutsutunnuksen oid:sta /@</w:t>
        </w:r>
      </w:ins>
      <w:ins w:id="97" w:author="Timo Kaskinen" w:date="2016-03-18T15:56:00Z">
        <w:r w:rsidR="00FC65E4">
          <w:t xml:space="preserve">extension sisältö </w:t>
        </w:r>
      </w:ins>
      <w:ins w:id="98" w:author="Timo Kaskinen" w:date="2016-03-18T15:54:00Z">
        <w:r w:rsidR="00FC65E4">
          <w:t xml:space="preserve">pelkästään näyttömuotoon </w:t>
        </w:r>
      </w:ins>
    </w:p>
    <w:p w14:paraId="629D6050" w14:textId="77777777" w:rsidR="00FC65E4" w:rsidRDefault="00FC65E4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E127613" w14:textId="77777777" w:rsidR="00615D47" w:rsidRPr="0080598B" w:rsidRDefault="00615D47" w:rsidP="00615D47"/>
    <w:p w14:paraId="276C7AC7" w14:textId="49163619" w:rsidR="00902B59" w:rsidRPr="0082643A" w:rsidRDefault="00902B59" w:rsidP="00902B59">
      <w:r w:rsidRPr="0082643A">
        <w:t>4. PAKOLLINEN yksi</w:t>
      </w:r>
      <w:r>
        <w:t xml:space="preserve"> </w:t>
      </w:r>
      <w:r w:rsidR="0023337E">
        <w:t xml:space="preserve">tai useampi </w:t>
      </w:r>
      <w:r>
        <w:t>[1..</w:t>
      </w:r>
      <w:r w:rsidR="0023337E">
        <w:t>*</w:t>
      </w:r>
      <w:r w:rsidRPr="0082643A">
        <w:t xml:space="preserve">] entry </w:t>
      </w:r>
    </w:p>
    <w:p w14:paraId="07AEE961" w14:textId="4D8A5651" w:rsidR="00902B59" w:rsidRDefault="00902B59" w:rsidP="00902B5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99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5C3BF3D8" w14:textId="434BF90B" w:rsidR="00902B59" w:rsidRDefault="00902B59" w:rsidP="00902B5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1.2.246.537.6.12.2002.348.100” (Ensihoito</w:t>
      </w:r>
      <w:r w:rsidR="00F018C1">
        <w:t xml:space="preserve">palvelun </w:t>
      </w:r>
      <w:r>
        <w:t>yksikkö entry)</w:t>
      </w:r>
    </w:p>
    <w:p w14:paraId="03069BDC" w14:textId="549DF702" w:rsidR="00902B59" w:rsidRDefault="00902B59" w:rsidP="00902B59">
      <w:pPr>
        <w:pStyle w:val="Snt2"/>
      </w:pPr>
      <w:r>
        <w:t>c. PAKOLLINEN yksi [</w:t>
      </w:r>
      <w:r w:rsidRPr="0095153D">
        <w:t xml:space="preserve">1..1] </w:t>
      </w:r>
      <w:hyperlink w:anchor="_Ensihoitoyksikklö_-_organizer" w:history="1">
        <w:r w:rsidRPr="00902B59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902B59">
          <w:rPr>
            <w:rStyle w:val="Hyperlinkki"/>
          </w:rPr>
          <w:t>yksikkö</w:t>
        </w:r>
      </w:hyperlink>
      <w:r w:rsidRPr="0095153D">
        <w:t xml:space="preserve"> </w:t>
      </w:r>
      <w:r>
        <w:t>organizer</w:t>
      </w:r>
    </w:p>
    <w:p w14:paraId="64E0F476" w14:textId="77777777" w:rsidR="00073AEE" w:rsidRDefault="00073AEE" w:rsidP="00902B59">
      <w:pPr>
        <w:pStyle w:val="Snt2"/>
      </w:pPr>
    </w:p>
    <w:p w14:paraId="250F4D3A" w14:textId="00A3B715" w:rsidR="00073AEE" w:rsidRPr="0095153D" w:rsidRDefault="00073AEE" w:rsidP="00073AEE">
      <w:pPr>
        <w:pStyle w:val="Snt1"/>
      </w:pPr>
      <w:r>
        <w:t xml:space="preserve">Toteutusohje: </w:t>
      </w:r>
      <w:r w:rsidR="00D63C53">
        <w:t>Yksikön tied</w:t>
      </w:r>
      <w:r w:rsidR="004D159D">
        <w:t>ot annetaan oletuksena kertaall</w:t>
      </w:r>
      <w:r w:rsidR="00D63C53">
        <w:t xml:space="preserve">een </w:t>
      </w:r>
      <w:r w:rsidR="00F62536">
        <w:t xml:space="preserve">omassa entry:ssään </w:t>
      </w:r>
      <w:r w:rsidR="00D63C53">
        <w:t>sillä merkinnällä, millä ko. yksikön antama hoito dokumentoidaan.</w:t>
      </w:r>
      <w:r w:rsidR="006B018C">
        <w:t xml:space="preserve"> Mikäli ko</w:t>
      </w:r>
      <w:r w:rsidR="004D159D">
        <w:t>.</w:t>
      </w:r>
      <w:r w:rsidR="006B018C">
        <w:t xml:space="preserve"> tietoja joudutaan jälkikäteen täydentämään, koko entry:n sisältö sisällytetään tuoreimpaan kirjaukseen. </w:t>
      </w:r>
    </w:p>
    <w:bookmarkStart w:id="100" w:name="_Ensihoitoyksikklö_-_organizer"/>
    <w:bookmarkStart w:id="101" w:name="_Ensihoitoyksikkö_-_organizer"/>
    <w:bookmarkStart w:id="102" w:name="_Ensihoitopalvelun_yksikkö_-"/>
    <w:bookmarkEnd w:id="100"/>
    <w:bookmarkEnd w:id="101"/>
    <w:bookmarkEnd w:id="102"/>
    <w:p w14:paraId="2F95FA19" w14:textId="4B19E3AA" w:rsidR="00902B59" w:rsidRDefault="00902B59" w:rsidP="00902B59">
      <w:pPr>
        <w:pStyle w:val="Otsikko3"/>
      </w:pPr>
      <w:r>
        <w:fldChar w:fldCharType="begin"/>
      </w:r>
      <w:r>
        <w:instrText xml:space="preserve"> HYPERLINK  \l "_Ensihoitoyksikkö_1" </w:instrText>
      </w:r>
      <w:r>
        <w:fldChar w:fldCharType="separate"/>
      </w:r>
      <w:bookmarkStart w:id="103" w:name="_Toc446509207"/>
      <w:r w:rsidRPr="00902B59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Pr="00902B59">
        <w:rPr>
          <w:rStyle w:val="Hyperlinkki"/>
        </w:rPr>
        <w:t>yksikkö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organizer</w:t>
      </w:r>
      <w:bookmarkEnd w:id="103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5F0F58" w14:paraId="1DAD3A12" w14:textId="77777777" w:rsidTr="00A878B7">
        <w:tc>
          <w:tcPr>
            <w:tcW w:w="9236" w:type="dxa"/>
          </w:tcPr>
          <w:p w14:paraId="2A0F07DC" w14:textId="19999264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706C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dBody/component/section/component/section/component/section/entry/organizer</w:t>
            </w:r>
          </w:p>
        </w:tc>
      </w:tr>
    </w:tbl>
    <w:p w14:paraId="30363153" w14:textId="77777777" w:rsidR="002742D5" w:rsidRPr="002742D5" w:rsidRDefault="002742D5" w:rsidP="00902B59">
      <w:pPr>
        <w:pStyle w:val="Snt1"/>
        <w:rPr>
          <w:lang w:val="en-US"/>
        </w:rPr>
      </w:pPr>
    </w:p>
    <w:p w14:paraId="27A86D3F" w14:textId="77777777" w:rsidR="00902B59" w:rsidRPr="007E0AC1" w:rsidRDefault="00902B59" w:rsidP="00902B59">
      <w:pPr>
        <w:pStyle w:val="Snt1"/>
      </w:pPr>
      <w:r w:rsidRPr="007E0AC1">
        <w:t>1. PAKOLLINEN yksi [1..1] @classCode="CLUSTER" ja yksi [1..1] @moodCode="EVN"</w:t>
      </w:r>
    </w:p>
    <w:p w14:paraId="0373E467" w14:textId="77777777" w:rsidR="00902B59" w:rsidRPr="007E0AC1" w:rsidRDefault="00902B59" w:rsidP="00902B59">
      <w:pPr>
        <w:pStyle w:val="Snt1"/>
      </w:pPr>
      <w:r w:rsidRPr="007E0AC1">
        <w:t>2. PAKOLLINEN yksi [1..1] id</w:t>
      </w:r>
      <w:r>
        <w:t>/@root</w:t>
      </w:r>
    </w:p>
    <w:p w14:paraId="100E0715" w14:textId="59834BAC" w:rsidR="00902B59" w:rsidRPr="0095153D" w:rsidRDefault="00902B59" w:rsidP="00902B59">
      <w:pPr>
        <w:pStyle w:val="Snt1"/>
      </w:pPr>
      <w:r>
        <w:lastRenderedPageBreak/>
        <w:t>3</w:t>
      </w:r>
      <w:r w:rsidRPr="0082643A">
        <w:t>. PAKOLLINEN yksi [1..1] code/@code="</w:t>
      </w:r>
      <w:r>
        <w:t>100</w:t>
      </w:r>
      <w:r w:rsidRPr="0082643A">
        <w:t xml:space="preserve">" </w:t>
      </w:r>
      <w:r>
        <w:t xml:space="preserve">Ensihoitoyksikkö </w:t>
      </w:r>
      <w:r w:rsidRPr="0095153D">
        <w:t>(</w:t>
      </w:r>
      <w:r>
        <w:t>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53264EF" w14:textId="77777777" w:rsidR="00902B59" w:rsidRDefault="00902B59" w:rsidP="00902B59">
      <w:pPr>
        <w:pStyle w:val="Snt1"/>
      </w:pPr>
      <w:r>
        <w:t>4. PAKOLLINEN yksi statusCode/@code=”completed”</w:t>
      </w:r>
    </w:p>
    <w:p w14:paraId="22DD5EA0" w14:textId="5B86E9AD" w:rsidR="00D4579D" w:rsidRDefault="00D4579D" w:rsidP="00D4579D">
      <w:pPr>
        <w:pStyle w:val="Snt1"/>
      </w:pPr>
      <w:r>
        <w:t xml:space="preserve">5. PAKOLLINEN yksi [1..1] performer </w:t>
      </w:r>
    </w:p>
    <w:p w14:paraId="2183F120" w14:textId="77777777" w:rsidR="00D4579D" w:rsidRDefault="00D4579D" w:rsidP="00D4579D">
      <w:pPr>
        <w:pStyle w:val="Snt2"/>
      </w:pPr>
      <w:r>
        <w:t>a. PAKOLLINEN yksi [1..1] assignedEntity</w:t>
      </w:r>
    </w:p>
    <w:p w14:paraId="5DC619A9" w14:textId="77777777" w:rsidR="00D4579D" w:rsidRDefault="00D4579D" w:rsidP="00D4579D">
      <w:pPr>
        <w:pStyle w:val="Snt3"/>
      </w:pPr>
      <w:r>
        <w:t>a. PAKOLLINEN yksi [1..1] id/@nullFlavor="NA"</w:t>
      </w:r>
    </w:p>
    <w:p w14:paraId="13D35BB6" w14:textId="77777777" w:rsidR="00D4579D" w:rsidRDefault="00D4579D" w:rsidP="00D4579D">
      <w:pPr>
        <w:pStyle w:val="Snt3"/>
      </w:pPr>
      <w:r>
        <w:t>b. PAKOLLINEN yksi [1..1] representedOrganization</w:t>
      </w:r>
    </w:p>
    <w:p w14:paraId="2E721D80" w14:textId="46CBE85D" w:rsidR="00D4579D" w:rsidRDefault="00D4579D" w:rsidP="00D4579D">
      <w:pPr>
        <w:pStyle w:val="Snt4"/>
      </w:pPr>
      <w:r>
        <w:t xml:space="preserve">a. PAKOLLINEN yksi [1..1] id/@root </w:t>
      </w:r>
      <w:r w:rsidRPr="00D4579D">
        <w:t xml:space="preserve">Palveluntuottajan tunnus </w:t>
      </w:r>
      <w:r>
        <w:t xml:space="preserve">(121), arvo annetaan </w:t>
      </w:r>
      <w:r w:rsidRPr="00F61F47">
        <w:t>THL - SOTE-organisaatiorekisteri</w:t>
      </w:r>
      <w:r>
        <w:t>n mukaisesti</w:t>
      </w:r>
      <w:r w:rsidRPr="00D4579D">
        <w:t xml:space="preserve"> </w:t>
      </w:r>
      <w:r>
        <w:t>II-tietotyypillä</w:t>
      </w:r>
    </w:p>
    <w:p w14:paraId="6AE27CCE" w14:textId="25EEBA9C" w:rsidR="00D4579D" w:rsidRDefault="00D4579D" w:rsidP="00D4579D">
      <w:pPr>
        <w:pStyle w:val="Snt4"/>
      </w:pPr>
      <w:r>
        <w:t>b. PAKOLLINEN yksi [1..1] name Palveluntuottajan nimi (122), arvo annetaan em. rekisterin mukaisesti ON-tietotyypillä (ST)</w:t>
      </w:r>
    </w:p>
    <w:p w14:paraId="7956D00E" w14:textId="22BC30E3" w:rsidR="00902B59" w:rsidRPr="00125567" w:rsidRDefault="00D4579D" w:rsidP="00902B59">
      <w:pPr>
        <w:pStyle w:val="Snt1"/>
      </w:pPr>
      <w:r>
        <w:t>6</w:t>
      </w:r>
      <w:r w:rsidR="00902B59" w:rsidRPr="00125567">
        <w:t xml:space="preserve">. </w:t>
      </w:r>
      <w:r w:rsidR="00902B59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r w:rsidR="00902B59">
        <w:t>1</w:t>
      </w:r>
      <w:r w:rsidR="00902B59" w:rsidRPr="00125567">
        <w:t>..1] component</w:t>
      </w:r>
    </w:p>
    <w:p w14:paraId="1278A1E0" w14:textId="5BEAA889" w:rsidR="00902B59" w:rsidRPr="00AE0334" w:rsidRDefault="00902B59" w:rsidP="00902B59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Yksikön_kutsutunnus" w:history="1">
        <w:r w:rsidRPr="00431BE3">
          <w:rPr>
            <w:rStyle w:val="Hyperlinkki"/>
          </w:rPr>
          <w:t>Yksikön kutsutunnus</w:t>
        </w:r>
      </w:hyperlink>
      <w:r>
        <w:t xml:space="preserve"> (101) observation</w:t>
      </w:r>
    </w:p>
    <w:p w14:paraId="38E6BA5C" w14:textId="74CC1D70" w:rsidR="00902B59" w:rsidRPr="00125567" w:rsidRDefault="00D4579D" w:rsidP="00902B59">
      <w:pPr>
        <w:pStyle w:val="Snt1"/>
      </w:pPr>
      <w:r>
        <w:t>7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D94444">
        <w:t xml:space="preserve"> </w:t>
      </w:r>
      <w:r w:rsidR="00902B59" w:rsidRPr="00125567">
        <w:t>[</w:t>
      </w:r>
      <w:r w:rsidR="0023337E">
        <w:t>1</w:t>
      </w:r>
      <w:r w:rsidR="00902B59" w:rsidRPr="00125567">
        <w:t>..</w:t>
      </w:r>
      <w:r w:rsidR="00D94444">
        <w:t>1</w:t>
      </w:r>
      <w:r w:rsidR="00902B59" w:rsidRPr="00125567">
        <w:t>]</w:t>
      </w:r>
      <w:r w:rsidR="00902B59">
        <w:t xml:space="preserve"> </w:t>
      </w:r>
      <w:r w:rsidR="00902B59" w:rsidRPr="00125567">
        <w:t>component</w:t>
      </w:r>
    </w:p>
    <w:p w14:paraId="068826CE" w14:textId="191A058A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nsihoitoyksikön_jäsenet" w:history="1">
        <w:r w:rsidRPr="00431BE3">
          <w:rPr>
            <w:rStyle w:val="Hyperlinkki"/>
          </w:rPr>
          <w:t>Ensihoitoyksikön jäsenet</w:t>
        </w:r>
      </w:hyperlink>
      <w:r>
        <w:t xml:space="preserve"> (</w:t>
      </w:r>
      <w:r w:rsidR="0023337E">
        <w:t>130</w:t>
      </w:r>
      <w:r>
        <w:t>) organizer</w:t>
      </w:r>
    </w:p>
    <w:p w14:paraId="304555F9" w14:textId="667C8AAE" w:rsidR="00902B59" w:rsidRPr="00125567" w:rsidRDefault="00D4579D" w:rsidP="00902B59">
      <w:pPr>
        <w:pStyle w:val="Snt1"/>
      </w:pPr>
      <w:r>
        <w:t>8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r w:rsidR="0023337E">
        <w:t>1</w:t>
      </w:r>
      <w:r w:rsidR="00902B59" w:rsidRPr="00125567">
        <w:t>..1]</w:t>
      </w:r>
      <w:r w:rsidR="00902B59">
        <w:t xml:space="preserve"> </w:t>
      </w:r>
      <w:r w:rsidR="00902B59" w:rsidRPr="00125567">
        <w:t>component</w:t>
      </w:r>
    </w:p>
    <w:p w14:paraId="6F000094" w14:textId="0D42E28F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r w:rsidRPr="00125567">
        <w:t>1..1]</w:t>
      </w:r>
      <w:r w:rsidR="0023337E">
        <w:t xml:space="preserve"> </w:t>
      </w:r>
      <w:hyperlink w:anchor="_Ensihoitoyksikklö_-_organizer" w:history="1">
        <w:r w:rsidR="0023337E" w:rsidRPr="0025651B">
          <w:rPr>
            <w:rStyle w:val="Hyperlinkki"/>
          </w:rPr>
          <w:t>Ensihoitoyksikön tehtävätiedot</w:t>
        </w:r>
        <w:r w:rsidR="0025651B" w:rsidRPr="0025651B">
          <w:rPr>
            <w:rStyle w:val="Hyperlinkki"/>
          </w:rPr>
          <w:t>, ajat ja viiveet</w:t>
        </w:r>
      </w:hyperlink>
      <w:r>
        <w:t xml:space="preserve"> (</w:t>
      </w:r>
      <w:r w:rsidR="0023337E">
        <w:t>140</w:t>
      </w:r>
      <w:r>
        <w:t>) o</w:t>
      </w:r>
      <w:r w:rsidR="0025651B">
        <w:t>rganizer</w:t>
      </w:r>
    </w:p>
    <w:bookmarkStart w:id="104" w:name="_Yksikön_kutsutunnus"/>
    <w:bookmarkEnd w:id="104"/>
    <w:p w14:paraId="7426320C" w14:textId="4546EB26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"_Ensihoitoyksikkö_-_organizer" </w:instrText>
      </w:r>
      <w:r>
        <w:fldChar w:fldCharType="separate"/>
      </w:r>
      <w:bookmarkStart w:id="105" w:name="_Toc446509208"/>
      <w:r w:rsidR="0023337E" w:rsidRPr="00431BE3">
        <w:rPr>
          <w:rStyle w:val="Hyperlinkki"/>
        </w:rPr>
        <w:t>Yksikön kutsutunnus</w:t>
      </w:r>
      <w:r>
        <w:fldChar w:fldCharType="end"/>
      </w:r>
      <w:r>
        <w:t xml:space="preserve"> - observation</w:t>
      </w:r>
      <w:bookmarkEnd w:id="10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5F0F58" w14:paraId="67E6FFC6" w14:textId="77777777" w:rsidTr="00A878B7">
        <w:tc>
          <w:tcPr>
            <w:tcW w:w="9236" w:type="dxa"/>
          </w:tcPr>
          <w:p w14:paraId="459107DA" w14:textId="23EF3702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6029FB0D" w14:textId="77777777" w:rsidR="002742D5" w:rsidRPr="002742D5" w:rsidRDefault="002742D5" w:rsidP="00D94444">
      <w:pPr>
        <w:pStyle w:val="Snt1"/>
        <w:rPr>
          <w:lang w:val="en-US"/>
        </w:rPr>
      </w:pPr>
    </w:p>
    <w:p w14:paraId="31444935" w14:textId="77777777" w:rsidR="00D94444" w:rsidRPr="0003454B" w:rsidRDefault="00D94444" w:rsidP="00D9444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3B94CA6" w14:textId="5F0A14E9" w:rsidR="00D94444" w:rsidRDefault="00D94444" w:rsidP="00D9444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101</w:t>
      </w:r>
      <w:r w:rsidRPr="0082643A">
        <w:t xml:space="preserve">" </w:t>
      </w:r>
      <w:r>
        <w:t>Yksikön kutsutunnus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522B189" w14:textId="77777777" w:rsidR="0071162D" w:rsidRDefault="0071162D" w:rsidP="0071162D">
      <w:pPr>
        <w:pStyle w:val="Snt1"/>
        <w:rPr>
          <w:ins w:id="106" w:author="Timo Kaskinen" w:date="2016-03-18T15:09:00Z"/>
        </w:rPr>
      </w:pPr>
      <w:ins w:id="107" w:author="Timo Kaskinen" w:date="2016-03-18T15:09:00Z">
        <w:r>
          <w:t>3. PAKOLLINEN yksi [1..1] text</w:t>
        </w:r>
      </w:ins>
    </w:p>
    <w:p w14:paraId="2F01A744" w14:textId="77777777" w:rsidR="0071162D" w:rsidRDefault="0071162D" w:rsidP="0071162D">
      <w:pPr>
        <w:pStyle w:val="Snt2"/>
        <w:rPr>
          <w:ins w:id="108" w:author="Timo Kaskinen" w:date="2016-03-18T15:09:00Z"/>
        </w:rPr>
      </w:pPr>
      <w:ins w:id="109" w:author="Timo Kaskinen" w:date="2016-03-18T15:09:00Z">
        <w:r>
          <w:t>a. PAKOLLINEN yksi [1..1] reference/@value, viitattavan näyttömuoto-osion xml-ID annetaan II-tietotyypillä</w:t>
        </w:r>
      </w:ins>
    </w:p>
    <w:p w14:paraId="1BB720C0" w14:textId="177F4813" w:rsidR="00D94444" w:rsidRDefault="00615D47" w:rsidP="00D94444">
      <w:pPr>
        <w:pStyle w:val="Snt1"/>
      </w:pPr>
      <w:del w:id="110" w:author="Timo Kaskinen" w:date="2016-03-18T15:10:00Z">
        <w:r w:rsidDel="0071162D">
          <w:delText>3</w:delText>
        </w:r>
      </w:del>
      <w:ins w:id="111" w:author="Timo Kaskinen" w:date="2016-03-18T15:10:00Z">
        <w:r w:rsidR="0071162D">
          <w:t>4</w:t>
        </w:r>
      </w:ins>
      <w:r w:rsidR="00D94444" w:rsidRPr="00AE0334">
        <w:t>. PAKOLLINEN yksi [1..1] value</w:t>
      </w:r>
      <w:r w:rsidR="00D94444">
        <w:t>/@root sairaanhoitopiirin juuri ja /@extension kutsutunnus -Yksikön kutsutunnus (101)</w:t>
      </w:r>
      <w:r w:rsidR="00D94444" w:rsidRPr="00AE0334">
        <w:t>, arvo annetaan</w:t>
      </w:r>
      <w:r w:rsidR="00D94444">
        <w:t xml:space="preserve"> II</w:t>
      </w:r>
      <w:r w:rsidR="00D94444" w:rsidRPr="00AE0334">
        <w:t>-tietotyypillä</w:t>
      </w:r>
    </w:p>
    <w:bookmarkStart w:id="112" w:name="_Ensihoitoyksikön_jäsenet"/>
    <w:bookmarkStart w:id="113" w:name="_Ensihoitoyksikön_jäsenet_-"/>
    <w:bookmarkEnd w:id="112"/>
    <w:bookmarkEnd w:id="113"/>
    <w:p w14:paraId="5495055A" w14:textId="0AE13B6E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"_Ensihoitoyksikklö_-_organizer" </w:instrText>
      </w:r>
      <w:r>
        <w:fldChar w:fldCharType="separate"/>
      </w:r>
      <w:bookmarkStart w:id="114" w:name="_Toc446509209"/>
      <w:r w:rsidR="0023337E" w:rsidRPr="00431BE3">
        <w:rPr>
          <w:rStyle w:val="Hyperlinkki"/>
        </w:rPr>
        <w:t>Ensihoitoyksikön jäsenet</w:t>
      </w:r>
      <w:r>
        <w:fldChar w:fldCharType="end"/>
      </w:r>
      <w:r>
        <w:t xml:space="preserve"> - </w:t>
      </w:r>
      <w:r w:rsidR="002742D5">
        <w:t>organizer</w:t>
      </w:r>
      <w:bookmarkEnd w:id="11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5F0F58" w14:paraId="3F45A7F5" w14:textId="77777777" w:rsidTr="00A878B7">
        <w:tc>
          <w:tcPr>
            <w:tcW w:w="9236" w:type="dxa"/>
          </w:tcPr>
          <w:p w14:paraId="030DB0D6" w14:textId="1500E5A5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2AB575FA" w14:textId="77777777" w:rsidR="002742D5" w:rsidRPr="002742D5" w:rsidRDefault="002742D5" w:rsidP="00D94444">
      <w:pPr>
        <w:pStyle w:val="Snt1"/>
        <w:rPr>
          <w:lang w:val="en-US"/>
        </w:rPr>
      </w:pPr>
    </w:p>
    <w:p w14:paraId="2FA2A171" w14:textId="77777777" w:rsidR="00D94444" w:rsidRPr="007E0AC1" w:rsidRDefault="00D94444" w:rsidP="00D94444">
      <w:pPr>
        <w:pStyle w:val="Snt1"/>
      </w:pPr>
      <w:r w:rsidRPr="007E0AC1">
        <w:t>1. PAKOLLINEN yksi [1..1] @classCode="CLUSTER" ja yksi [1..1] @moodCode="EVN"</w:t>
      </w:r>
    </w:p>
    <w:p w14:paraId="7421D152" w14:textId="452D32BE" w:rsidR="00D94444" w:rsidRPr="0095153D" w:rsidRDefault="00D4579D" w:rsidP="00D94444">
      <w:pPr>
        <w:pStyle w:val="Snt1"/>
      </w:pPr>
      <w:r>
        <w:t>2</w:t>
      </w:r>
      <w:r w:rsidR="00D94444" w:rsidRPr="0082643A">
        <w:t>. PAKOLLINEN yksi [1..1] code/@code="</w:t>
      </w:r>
      <w:r w:rsidR="00D94444">
        <w:t>130</w:t>
      </w:r>
      <w:r w:rsidR="00D94444" w:rsidRPr="0082643A">
        <w:t xml:space="preserve">" </w:t>
      </w:r>
      <w:r w:rsidR="00D94444">
        <w:t xml:space="preserve">Ensihoitoyksikön jäsenet </w:t>
      </w:r>
      <w:r w:rsidR="00D94444" w:rsidRPr="0095153D">
        <w:t>(</w:t>
      </w:r>
      <w:r w:rsidR="00D94444">
        <w:t>codeSystem</w:t>
      </w:r>
      <w:r w:rsidR="00D94444" w:rsidRPr="0095153D">
        <w:t xml:space="preserve">: </w:t>
      </w:r>
      <w:r w:rsidR="00D94444" w:rsidRPr="007E0AC1">
        <w:t>1.2.246.537.6.12.2002.348</w:t>
      </w:r>
      <w:r w:rsidR="00D94444" w:rsidRPr="0095153D">
        <w:t>)</w:t>
      </w:r>
    </w:p>
    <w:p w14:paraId="50682D2D" w14:textId="1686CA30" w:rsidR="00D94444" w:rsidRDefault="00D4579D" w:rsidP="00D94444">
      <w:pPr>
        <w:pStyle w:val="Snt1"/>
      </w:pPr>
      <w:r>
        <w:t>3</w:t>
      </w:r>
      <w:r w:rsidR="00D94444">
        <w:t>. PAKOLLINEN yksi statusCode/@code=”completed”</w:t>
      </w:r>
    </w:p>
    <w:p w14:paraId="4799F0E3" w14:textId="4D18DD9D" w:rsidR="00D94444" w:rsidRPr="00125567" w:rsidRDefault="00D4579D" w:rsidP="00D94444">
      <w:pPr>
        <w:pStyle w:val="Snt1"/>
      </w:pPr>
      <w:r>
        <w:t>4</w:t>
      </w:r>
      <w:r w:rsidR="00D94444" w:rsidRPr="00125567">
        <w:t xml:space="preserve">. </w:t>
      </w:r>
      <w:r w:rsidR="00D94444">
        <w:t>PAKOLLINEN</w:t>
      </w:r>
      <w:r w:rsidR="00D94444" w:rsidRPr="00125567">
        <w:t xml:space="preserve"> </w:t>
      </w:r>
      <w:r w:rsidR="00D94444">
        <w:t>yksi tai useampi</w:t>
      </w:r>
      <w:r w:rsidR="00D94444" w:rsidRPr="00125567">
        <w:t xml:space="preserve"> [</w:t>
      </w:r>
      <w:r w:rsidR="00D94444">
        <w:t>1</w:t>
      </w:r>
      <w:r w:rsidR="00D94444" w:rsidRPr="00125567">
        <w:t>..</w:t>
      </w:r>
      <w:r w:rsidR="00D94444">
        <w:t>*</w:t>
      </w:r>
      <w:r w:rsidR="00D94444" w:rsidRPr="00125567">
        <w:t>] component</w:t>
      </w:r>
    </w:p>
    <w:p w14:paraId="77BB10A0" w14:textId="1716FD44" w:rsidR="00D94444" w:rsidRPr="00AE0334" w:rsidRDefault="00D94444" w:rsidP="00D94444">
      <w:pPr>
        <w:ind w:left="567"/>
        <w:rPr>
          <w:rFonts w:cs="Times New Roman"/>
        </w:rPr>
      </w:pPr>
      <w:r w:rsidRPr="00AE0334">
        <w:t xml:space="preserve">a. </w:t>
      </w:r>
      <w:r>
        <w:t xml:space="preserve">PAKOLLINEN yksi [1..1] </w:t>
      </w:r>
      <w:hyperlink w:anchor="_Rooli_ensihoitotehtävän_aikana" w:history="1">
        <w:r w:rsidR="00927DBF" w:rsidRPr="00927DBF">
          <w:rPr>
            <w:rStyle w:val="Hyperlinkki"/>
          </w:rPr>
          <w:t>Rooli ensihoitotehtävän aikana</w:t>
        </w:r>
      </w:hyperlink>
      <w:r w:rsidR="00C00E6C">
        <w:t xml:space="preserve"> </w:t>
      </w:r>
      <w:r>
        <w:t>(</w:t>
      </w:r>
      <w:r w:rsidR="00C00E6C">
        <w:t>13</w:t>
      </w:r>
      <w:r w:rsidR="00927DBF">
        <w:t>4</w:t>
      </w:r>
      <w:r>
        <w:t>) observation</w:t>
      </w:r>
    </w:p>
    <w:bookmarkStart w:id="115" w:name="_Ensihoidon_pätevyys_–"/>
    <w:bookmarkStart w:id="116" w:name="_Rooli_ensihoitotehtävän_aikana"/>
    <w:bookmarkEnd w:id="115"/>
    <w:bookmarkEnd w:id="116"/>
    <w:p w14:paraId="09475FA2" w14:textId="42D38EFE" w:rsidR="00C00E6C" w:rsidRDefault="00927DBF" w:rsidP="00C00E6C">
      <w:pPr>
        <w:pStyle w:val="Otsikko5"/>
      </w:pPr>
      <w:r>
        <w:fldChar w:fldCharType="begin"/>
      </w:r>
      <w:r>
        <w:instrText xml:space="preserve"> HYPERLINK  \l "_Ensihoitoyksikön_jäsenet_-" </w:instrText>
      </w:r>
      <w:r>
        <w:fldChar w:fldCharType="separate"/>
      </w:r>
      <w:bookmarkStart w:id="117" w:name="_Toc446509210"/>
      <w:r w:rsidRPr="00927DBF">
        <w:rPr>
          <w:rStyle w:val="Hyperlinkki"/>
        </w:rPr>
        <w:t>Rooli ensihoitotehtävän aikana</w:t>
      </w:r>
      <w:r>
        <w:fldChar w:fldCharType="end"/>
      </w:r>
      <w:r w:rsidR="00C00E6C">
        <w:t xml:space="preserve"> – observation</w:t>
      </w:r>
      <w:bookmarkEnd w:id="11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5F0F58" w14:paraId="40F48A2D" w14:textId="77777777" w:rsidTr="00A878B7">
        <w:tc>
          <w:tcPr>
            <w:tcW w:w="9236" w:type="dxa"/>
          </w:tcPr>
          <w:p w14:paraId="08730E34" w14:textId="7DB1A481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E492DE8" w14:textId="77777777" w:rsidR="002742D5" w:rsidRPr="002742D5" w:rsidRDefault="002742D5" w:rsidP="00C00E6C">
      <w:pPr>
        <w:pStyle w:val="Snt1"/>
        <w:rPr>
          <w:lang w:val="en-US"/>
        </w:rPr>
      </w:pPr>
    </w:p>
    <w:p w14:paraId="41A73220" w14:textId="77777777" w:rsidR="00C00E6C" w:rsidRPr="0003454B" w:rsidRDefault="00C00E6C" w:rsidP="00C00E6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63AD4B5" w14:textId="65451841" w:rsidR="00C00E6C" w:rsidRDefault="00C00E6C" w:rsidP="00C00E6C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13</w:t>
      </w:r>
      <w:r w:rsidR="00927DBF">
        <w:t>4</w:t>
      </w:r>
      <w:r w:rsidRPr="0082643A">
        <w:t xml:space="preserve">" </w:t>
      </w:r>
      <w:r w:rsidR="00927DBF">
        <w:t>Rooli ensihoitotehtävän aikana</w:t>
      </w:r>
      <w:r>
        <w:t xml:space="preserve">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916DFB" w14:textId="77777777" w:rsidR="00056950" w:rsidRDefault="00056950" w:rsidP="00056950">
      <w:pPr>
        <w:pStyle w:val="Snt1"/>
      </w:pPr>
      <w:r>
        <w:t>3. PAKOLLINEN yksi [1..1] text</w:t>
      </w:r>
    </w:p>
    <w:p w14:paraId="0834E59E" w14:textId="77777777" w:rsidR="00056950" w:rsidRDefault="00056950" w:rsidP="00056950">
      <w:pPr>
        <w:pStyle w:val="Snt2"/>
      </w:pPr>
      <w:r>
        <w:t>a. PAKOLLINEN yksi [1..1] reference/@value, viitattavan näyttömuoto-osion xml-ID annetaan II-tietotyypillä</w:t>
      </w:r>
    </w:p>
    <w:p w14:paraId="47C114DE" w14:textId="1A059F4D" w:rsidR="00C00E6C" w:rsidRDefault="00C00E6C" w:rsidP="00C00E6C">
      <w:pPr>
        <w:pStyle w:val="Snt1"/>
      </w:pPr>
      <w:r w:rsidRPr="00AE0334">
        <w:lastRenderedPageBreak/>
        <w:t xml:space="preserve">4. </w:t>
      </w:r>
      <w:r w:rsidR="00927DBF">
        <w:t>VAPAAEHTOINEN nolla</w:t>
      </w:r>
      <w:r w:rsidRPr="00AE0334">
        <w:t xml:space="preserve"> </w:t>
      </w:r>
      <w:r w:rsidR="00927DBF">
        <w:t xml:space="preserve">tai useampi </w:t>
      </w:r>
      <w:r w:rsidRPr="00AE0334">
        <w:t>[</w:t>
      </w:r>
      <w:r w:rsidR="00927DBF">
        <w:t>0</w:t>
      </w:r>
      <w:r w:rsidRPr="00AE0334">
        <w:t>..</w:t>
      </w:r>
      <w:r w:rsidR="00927DBF">
        <w:t>*</w:t>
      </w:r>
      <w:r w:rsidRPr="00AE0334">
        <w:t>] value</w:t>
      </w:r>
      <w:r>
        <w:t xml:space="preserve"> </w:t>
      </w:r>
      <w:r w:rsidR="00927DBF">
        <w:t xml:space="preserve">Rooli ensihoitotehtävän aikana (134), </w:t>
      </w:r>
      <w:r w:rsidR="00927DBF" w:rsidRPr="00AE0334">
        <w:t>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Rooli ensihoitotehtävän aikana (codeSystem</w:t>
      </w:r>
      <w:r w:rsidR="00927DBF" w:rsidRPr="00AE0334">
        <w:t>: 1.2.246.537.6.30</w:t>
      </w:r>
      <w:r w:rsidR="00927DBF">
        <w:t>01</w:t>
      </w:r>
      <w:r w:rsidR="00927DBF" w:rsidRPr="00AE0334">
        <w:t>.2014)</w:t>
      </w:r>
      <w:r w:rsidRPr="00E7746D">
        <w:t xml:space="preserve"> </w:t>
      </w:r>
      <w:r w:rsidRPr="00AE0334">
        <w:t>CD-tietotyypillä</w:t>
      </w:r>
    </w:p>
    <w:p w14:paraId="6D8EF923" w14:textId="73ED8E3B" w:rsidR="00C00E6C" w:rsidRDefault="00C00E6C" w:rsidP="00C00E6C">
      <w:pPr>
        <w:pStyle w:val="Snt1"/>
      </w:pPr>
      <w:r>
        <w:t xml:space="preserve">5. PAKOLLINEN </w:t>
      </w:r>
      <w:r w:rsidRPr="00AE0334">
        <w:t xml:space="preserve">yksi [1..1] </w:t>
      </w:r>
      <w:r>
        <w:t>performer</w:t>
      </w:r>
    </w:p>
    <w:p w14:paraId="14ED6FFA" w14:textId="212F0B80" w:rsidR="00C00E6C" w:rsidRDefault="00C00E6C" w:rsidP="00C00E6C">
      <w:pPr>
        <w:pStyle w:val="Snt2"/>
      </w:pPr>
      <w:r>
        <w:t xml:space="preserve">a. PAKOLLINEN yksi </w:t>
      </w:r>
      <w:r w:rsidRPr="00AE0334">
        <w:t>[1..1]</w:t>
      </w:r>
      <w:r>
        <w:t xml:space="preserve"> assignedEntity</w:t>
      </w:r>
    </w:p>
    <w:p w14:paraId="24D8FAD4" w14:textId="29417481" w:rsidR="00C00E6C" w:rsidRDefault="00C00E6C" w:rsidP="00C00E6C">
      <w:pPr>
        <w:pStyle w:val="Snt3"/>
      </w:pPr>
      <w:r>
        <w:t xml:space="preserve">a. </w:t>
      </w:r>
      <w:r w:rsidRPr="00C00E6C">
        <w:t>PAKOLLINEN yksi [1..1] id/@root=”</w:t>
      </w:r>
      <w:r w:rsidR="00BE4ECA">
        <w:t>X</w:t>
      </w:r>
      <w:r w:rsidRPr="00C00E6C">
        <w:t xml:space="preserve">” </w:t>
      </w:r>
      <w:r w:rsidR="00BE4ECA">
        <w:t xml:space="preserve">Haltik juuri </w:t>
      </w:r>
      <w:r w:rsidRPr="00C00E6C">
        <w:t xml:space="preserve">ja id/@extension </w:t>
      </w:r>
      <w:r w:rsidR="00DB0144">
        <w:t xml:space="preserve">Tuven </w:t>
      </w:r>
      <w:r w:rsidR="00BE4ECA">
        <w:t>P-tunnus (P12345 muoto)</w:t>
      </w:r>
      <w:r w:rsidR="00AD436F">
        <w:t xml:space="preserve"> – Yksilöivä tunniste (132)</w:t>
      </w:r>
    </w:p>
    <w:p w14:paraId="27D6E928" w14:textId="5617F8F1" w:rsidR="00AD436F" w:rsidRDefault="00AD436F" w:rsidP="00C00E6C">
      <w:pPr>
        <w:pStyle w:val="Snt3"/>
      </w:pPr>
      <w:r>
        <w:t xml:space="preserve">b. </w:t>
      </w:r>
      <w:r w:rsidR="00927DBF" w:rsidRPr="00C00E6C">
        <w:t>PAKOLLINEN yksi [1..1]</w:t>
      </w:r>
      <w:r w:rsidR="00927DBF">
        <w:t xml:space="preserve"> </w:t>
      </w:r>
      <w:r>
        <w:t xml:space="preserve">code </w:t>
      </w:r>
      <w:r w:rsidR="00927DBF">
        <w:t>Ensihoidon pätevyys (133)</w:t>
      </w:r>
      <w:r w:rsidR="00927DBF" w:rsidRPr="00AE0334">
        <w:t>, 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Ensihoidon pätevyys (codeSystem</w:t>
      </w:r>
      <w:r w:rsidR="00927DBF" w:rsidRPr="00AE0334">
        <w:t>: 1.2.246.537.6.30</w:t>
      </w:r>
      <w:r w:rsidR="00927DBF">
        <w:t>00</w:t>
      </w:r>
      <w:r w:rsidR="00927DBF" w:rsidRPr="00AE0334">
        <w:t>.2014)</w:t>
      </w:r>
      <w:r w:rsidR="00927DBF" w:rsidRPr="00E7746D">
        <w:t xml:space="preserve"> </w:t>
      </w:r>
      <w:r w:rsidRPr="00AE0334">
        <w:t>C</w:t>
      </w:r>
      <w:r>
        <w:t>E</w:t>
      </w:r>
      <w:r w:rsidRPr="00AE0334">
        <w:t>-tietotyypillä</w:t>
      </w:r>
    </w:p>
    <w:p w14:paraId="716F2DF8" w14:textId="580E4E9A" w:rsidR="00AD436F" w:rsidRDefault="00AD436F" w:rsidP="00C00E6C">
      <w:pPr>
        <w:pStyle w:val="Snt3"/>
      </w:pPr>
      <w:r>
        <w:t>c. PAKOLLINEN yksi [1..1] assignedPerson</w:t>
      </w:r>
    </w:p>
    <w:p w14:paraId="221CF9E2" w14:textId="53441EDD" w:rsidR="00AD436F" w:rsidRPr="00C00E6C" w:rsidRDefault="00AD436F" w:rsidP="00AD436F">
      <w:pPr>
        <w:pStyle w:val="Snt4"/>
      </w:pPr>
      <w:r>
        <w:t>a. PAKOLLINEN yksi [1..1] name Nimi (131), arvo annetaan PN-tietotyypilllä. K</w:t>
      </w:r>
      <w:r w:rsidRPr="00AD436F">
        <w:t xml:space="preserve">s. HL7 Finland tietotyyppiopas nimen esittäminen [6, luku </w:t>
      </w:r>
      <w:r>
        <w:t>2.3</w:t>
      </w:r>
      <w:r w:rsidRPr="00AD436F">
        <w:t>]</w:t>
      </w:r>
    </w:p>
    <w:bookmarkStart w:id="118" w:name="_Ensihoitoyksikön_tehtävätiedot"/>
    <w:bookmarkStart w:id="119" w:name="_Ensihoitoyksikön_tehtävätiedot,_aja"/>
    <w:bookmarkEnd w:id="118"/>
    <w:bookmarkEnd w:id="119"/>
    <w:p w14:paraId="0692B426" w14:textId="0995F16C" w:rsidR="0023337E" w:rsidRDefault="006B018C" w:rsidP="0025651B">
      <w:pPr>
        <w:pStyle w:val="Otsikko4"/>
      </w:pPr>
      <w:r>
        <w:fldChar w:fldCharType="begin"/>
      </w:r>
      <w:r>
        <w:instrText xml:space="preserve"> HYPERLINK  \l "_Ensihoitopalvelun_yksikkö_-" </w:instrText>
      </w:r>
      <w:r>
        <w:fldChar w:fldCharType="separate"/>
      </w:r>
      <w:bookmarkStart w:id="120" w:name="_Toc446509211"/>
      <w:r w:rsidR="0023337E" w:rsidRPr="006B018C">
        <w:rPr>
          <w:rStyle w:val="Hyperlinkki"/>
        </w:rPr>
        <w:t>Ensihoitoyksikön tehtävätiedot</w:t>
      </w:r>
      <w:r w:rsidR="0025651B" w:rsidRPr="006B018C">
        <w:rPr>
          <w:rStyle w:val="Hyperlinkki"/>
        </w:rPr>
        <w:t>, ajat ja viiveet</w:t>
      </w:r>
      <w:r>
        <w:fldChar w:fldCharType="end"/>
      </w:r>
      <w:r w:rsidR="0025651B">
        <w:t xml:space="preserve"> - organizer</w:t>
      </w:r>
      <w:bookmarkEnd w:id="12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F0F58" w14:paraId="60764DFA" w14:textId="77777777" w:rsidTr="00A878B7">
        <w:tc>
          <w:tcPr>
            <w:tcW w:w="9236" w:type="dxa"/>
          </w:tcPr>
          <w:p w14:paraId="2D563D31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351152B9" w14:textId="77777777" w:rsidR="00C51DBD" w:rsidRPr="00C51DBD" w:rsidRDefault="00C51DBD" w:rsidP="00312BC3">
      <w:pPr>
        <w:pStyle w:val="Snt1"/>
        <w:rPr>
          <w:lang w:val="en-US"/>
        </w:rPr>
      </w:pPr>
    </w:p>
    <w:p w14:paraId="7CCADE17" w14:textId="77777777" w:rsidR="00312BC3" w:rsidRPr="007E0AC1" w:rsidRDefault="00312BC3" w:rsidP="00312BC3">
      <w:pPr>
        <w:pStyle w:val="Snt1"/>
      </w:pPr>
      <w:r w:rsidRPr="007E0AC1">
        <w:t>1. PAKOLLINEN yksi [1..1] @classCode="CLUSTER" ja yksi [1..1] @moodCode="EVN"</w:t>
      </w:r>
    </w:p>
    <w:p w14:paraId="0DB71C4F" w14:textId="311606E1" w:rsidR="00312BC3" w:rsidRPr="007E0AC1" w:rsidDel="009C3D1E" w:rsidRDefault="00312BC3" w:rsidP="00312BC3">
      <w:pPr>
        <w:pStyle w:val="Snt1"/>
        <w:rPr>
          <w:del w:id="121" w:author="Timo Kaskinen" w:date="2016-02-26T14:11:00Z"/>
        </w:rPr>
      </w:pPr>
      <w:del w:id="122" w:author="Timo Kaskinen" w:date="2016-02-26T14:11:00Z">
        <w:r w:rsidRPr="007E0AC1" w:rsidDel="009C3D1E">
          <w:delText>2. PAKOLLINEN yksi [1..1] id</w:delText>
        </w:r>
        <w:r w:rsidDel="009C3D1E">
          <w:delText>/@root</w:delText>
        </w:r>
      </w:del>
    </w:p>
    <w:p w14:paraId="44C5B13B" w14:textId="2A77AC02" w:rsidR="00312BC3" w:rsidRPr="0095153D" w:rsidRDefault="00312BC3" w:rsidP="00312BC3">
      <w:pPr>
        <w:pStyle w:val="Snt1"/>
      </w:pPr>
      <w:del w:id="123" w:author="Timo Kaskinen" w:date="2016-02-26T14:11:00Z">
        <w:r w:rsidDel="009C3D1E">
          <w:delText>3</w:delText>
        </w:r>
      </w:del>
      <w:ins w:id="124" w:author="Timo Kaskinen" w:date="2016-02-26T14:11:00Z">
        <w:r w:rsidR="009C3D1E">
          <w:t>2</w:t>
        </w:r>
      </w:ins>
      <w:r w:rsidRPr="0082643A">
        <w:t>. PAKOLLINEN yksi [1..1] code/@code="</w:t>
      </w:r>
      <w:r>
        <w:t>140</w:t>
      </w:r>
      <w:r w:rsidRPr="0082643A">
        <w:t xml:space="preserve">" </w:t>
      </w:r>
      <w:r>
        <w:t xml:space="preserve">Ensihoitoyksikön tehtävätiedot, ajat ja viiveet </w:t>
      </w:r>
      <w:r w:rsidRPr="0095153D">
        <w:t>(</w:t>
      </w:r>
      <w:r>
        <w:t>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F2CF68D" w14:textId="4C0EA02B" w:rsidR="00312BC3" w:rsidRDefault="009C3D1E" w:rsidP="00312BC3">
      <w:pPr>
        <w:pStyle w:val="Snt1"/>
      </w:pPr>
      <w:ins w:id="125" w:author="Timo Kaskinen" w:date="2016-02-26T14:11:00Z">
        <w:r>
          <w:t>3</w:t>
        </w:r>
      </w:ins>
      <w:del w:id="126" w:author="Timo Kaskinen" w:date="2016-02-26T14:11:00Z">
        <w:r w:rsidR="00312BC3" w:rsidDel="009C3D1E">
          <w:delText>4</w:delText>
        </w:r>
      </w:del>
      <w:r w:rsidR="00312BC3">
        <w:t>. PAKOLLINEN yksi statusCode/@code=”completed”</w:t>
      </w:r>
    </w:p>
    <w:p w14:paraId="2AFB826C" w14:textId="68236A7C" w:rsidR="00312BC3" w:rsidRPr="00125567" w:rsidRDefault="009C3D1E" w:rsidP="00312BC3">
      <w:pPr>
        <w:pStyle w:val="Snt1"/>
      </w:pPr>
      <w:ins w:id="127" w:author="Timo Kaskinen" w:date="2016-02-26T14:11:00Z">
        <w:r>
          <w:t>4</w:t>
        </w:r>
      </w:ins>
      <w:del w:id="128" w:author="Timo Kaskinen" w:date="2016-02-26T14:11:00Z">
        <w:r w:rsidR="00312BC3" w:rsidDel="009C3D1E">
          <w:delText>5</w:delText>
        </w:r>
      </w:del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>yksi</w:t>
      </w:r>
      <w:r w:rsidR="00312BC3" w:rsidRPr="00125567">
        <w:t xml:space="preserve"> </w:t>
      </w:r>
      <w:r w:rsidR="00F6149D">
        <w:t xml:space="preserve">tai useampi </w:t>
      </w:r>
      <w:r w:rsidR="00312BC3" w:rsidRPr="00125567">
        <w:t>[</w:t>
      </w:r>
      <w:r w:rsidR="00312BC3">
        <w:t>1</w:t>
      </w:r>
      <w:r w:rsidR="00312BC3" w:rsidRPr="00125567">
        <w:t>..</w:t>
      </w:r>
      <w:r w:rsidR="00F6149D">
        <w:t>*</w:t>
      </w:r>
      <w:r w:rsidR="00312BC3" w:rsidRPr="00125567">
        <w:t>] component</w:t>
      </w:r>
    </w:p>
    <w:p w14:paraId="0DC7452D" w14:textId="4B3FB695" w:rsidR="00312BC3" w:rsidRPr="00312BC3" w:rsidRDefault="00312BC3" w:rsidP="00312BC3">
      <w:pPr>
        <w:ind w:left="567"/>
      </w:pPr>
      <w:r w:rsidRPr="00AE0334">
        <w:t xml:space="preserve">a. </w:t>
      </w:r>
      <w:r>
        <w:t xml:space="preserve">PAKOLLINEN yksi [1..1] </w:t>
      </w:r>
      <w:hyperlink w:anchor="_Tehtäväkoodi_-_observation" w:history="1">
        <w:r w:rsidRPr="00400C56">
          <w:rPr>
            <w:rStyle w:val="Hyperlinkki"/>
          </w:rPr>
          <w:t>Tehtäväkoodi</w:t>
        </w:r>
      </w:hyperlink>
      <w:r>
        <w:t xml:space="preserve"> (141) observation</w:t>
      </w:r>
    </w:p>
    <w:p w14:paraId="30B57DF4" w14:textId="31B90139" w:rsidR="00312BC3" w:rsidRPr="00125567" w:rsidRDefault="009C3D1E" w:rsidP="00312BC3">
      <w:pPr>
        <w:pStyle w:val="Snt1"/>
      </w:pPr>
      <w:ins w:id="129" w:author="Timo Kaskinen" w:date="2016-02-26T14:11:00Z">
        <w:r>
          <w:t>5</w:t>
        </w:r>
      </w:ins>
      <w:del w:id="130" w:author="Timo Kaskinen" w:date="2016-02-26T14:11:00Z">
        <w:r w:rsidR="00312BC3" w:rsidDel="009C3D1E">
          <w:delText>6</w:delText>
        </w:r>
      </w:del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021940">
        <w:t xml:space="preserve">tai useampi </w:t>
      </w:r>
      <w:r w:rsidR="00312BC3" w:rsidRPr="00125567">
        <w:t>[</w:t>
      </w:r>
      <w:r w:rsidR="00312BC3">
        <w:t>1</w:t>
      </w:r>
      <w:r w:rsidR="00312BC3" w:rsidRPr="00125567">
        <w:t>..</w:t>
      </w:r>
      <w:r w:rsidR="00021940">
        <w:t>*</w:t>
      </w:r>
      <w:r w:rsidR="00312BC3" w:rsidRPr="00125567">
        <w:t>]</w:t>
      </w:r>
      <w:r w:rsidR="00312BC3">
        <w:t xml:space="preserve"> </w:t>
      </w:r>
      <w:r w:rsidR="00312BC3" w:rsidRPr="00125567">
        <w:t>component</w:t>
      </w:r>
    </w:p>
    <w:p w14:paraId="3DADD2BB" w14:textId="01373471" w:rsidR="00312BC3" w:rsidRDefault="00312BC3" w:rsidP="00312BC3">
      <w:pPr>
        <w:ind w:left="567"/>
      </w:pPr>
      <w:r w:rsidRPr="00125567">
        <w:t xml:space="preserve">a. </w:t>
      </w:r>
      <w:r>
        <w:t xml:space="preserve">PAKOLLINEN yksi [1..1] </w:t>
      </w:r>
      <w:hyperlink w:anchor="_Tehtäväkiireellisyys_-_observation" w:history="1">
        <w:r w:rsidRPr="00400C56">
          <w:rPr>
            <w:rStyle w:val="Hyperlinkki"/>
          </w:rPr>
          <w:t>Tehtäväkiireellisyys</w:t>
        </w:r>
      </w:hyperlink>
      <w:r>
        <w:t xml:space="preserve"> (143) observation</w:t>
      </w:r>
    </w:p>
    <w:p w14:paraId="619F4B1C" w14:textId="2170A9F2" w:rsidR="00312BC3" w:rsidRPr="00125567" w:rsidRDefault="009C3D1E" w:rsidP="00312BC3">
      <w:pPr>
        <w:pStyle w:val="Snt1"/>
      </w:pPr>
      <w:ins w:id="131" w:author="Timo Kaskinen" w:date="2016-02-26T14:11:00Z">
        <w:r>
          <w:t>6</w:t>
        </w:r>
      </w:ins>
      <w:del w:id="132" w:author="Timo Kaskinen" w:date="2016-02-26T14:11:00Z">
        <w:r w:rsidR="00312BC3" w:rsidDel="009C3D1E">
          <w:delText>7</w:delText>
        </w:r>
      </w:del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312BC3" w:rsidRPr="00125567">
        <w:t>[</w:t>
      </w:r>
      <w:r w:rsidR="00312BC3">
        <w:t>1</w:t>
      </w:r>
      <w:r w:rsidR="00312BC3" w:rsidRPr="00125567">
        <w:t>..</w:t>
      </w:r>
      <w:r w:rsidR="00312BC3">
        <w:t>1</w:t>
      </w:r>
      <w:r w:rsidR="00312BC3" w:rsidRPr="00125567">
        <w:t>]</w:t>
      </w:r>
      <w:r w:rsidR="00312BC3">
        <w:t xml:space="preserve"> </w:t>
      </w:r>
      <w:r w:rsidR="00312BC3" w:rsidRPr="00125567">
        <w:t>component</w:t>
      </w:r>
    </w:p>
    <w:p w14:paraId="3711508E" w14:textId="40B58D7D" w:rsidR="00312BC3" w:rsidRDefault="00312BC3" w:rsidP="00312BC3">
      <w:pPr>
        <w:ind w:left="567"/>
      </w:pPr>
      <w:r w:rsidRPr="00125567">
        <w:t xml:space="preserve">a. </w:t>
      </w:r>
      <w:r>
        <w:t xml:space="preserve">PAKOLLINEN yksi [1..1] </w:t>
      </w:r>
      <w:hyperlink w:anchor="_Yksikkö_hälytetty_-" w:history="1">
        <w:r w:rsidRPr="00400C56">
          <w:rPr>
            <w:rStyle w:val="Hyperlinkki"/>
          </w:rPr>
          <w:t>Yksikkö hälytetty</w:t>
        </w:r>
      </w:hyperlink>
      <w:r>
        <w:t xml:space="preserve"> (145) act</w:t>
      </w:r>
    </w:p>
    <w:p w14:paraId="521FA939" w14:textId="7A347244" w:rsidR="00312BC3" w:rsidRPr="00125567" w:rsidRDefault="009C3D1E" w:rsidP="00312BC3">
      <w:pPr>
        <w:pStyle w:val="Snt1"/>
      </w:pPr>
      <w:ins w:id="133" w:author="Timo Kaskinen" w:date="2016-02-26T14:11:00Z">
        <w:r>
          <w:t>7</w:t>
        </w:r>
      </w:ins>
      <w:del w:id="134" w:author="Timo Kaskinen" w:date="2016-02-26T14:11:00Z">
        <w:r w:rsidR="00312BC3" w:rsidDel="009C3D1E">
          <w:delText>8</w:delText>
        </w:r>
      </w:del>
      <w:r w:rsidR="00312BC3">
        <w:t xml:space="preserve">. </w:t>
      </w:r>
      <w:r w:rsidR="00D949CA">
        <w:t>VAPAAEHTOINEN nolla tai yksi</w:t>
      </w:r>
      <w:r w:rsidR="00312BC3">
        <w:t xml:space="preserve"> </w:t>
      </w:r>
      <w:r w:rsidR="00312BC3" w:rsidRPr="00125567">
        <w:t>[</w:t>
      </w:r>
      <w:r w:rsidR="00D949CA">
        <w:t>0</w:t>
      </w:r>
      <w:r w:rsidR="00312BC3" w:rsidRPr="00125567">
        <w:t>..</w:t>
      </w:r>
      <w:r w:rsidR="00312BC3">
        <w:t>1</w:t>
      </w:r>
      <w:r w:rsidR="00312BC3" w:rsidRPr="00125567">
        <w:t>]</w:t>
      </w:r>
      <w:r w:rsidR="00312BC3">
        <w:t xml:space="preserve"> </w:t>
      </w:r>
      <w:r w:rsidR="00312BC3" w:rsidRPr="00125567">
        <w:t>component</w:t>
      </w:r>
    </w:p>
    <w:p w14:paraId="0BA8FDC8" w14:textId="2A334882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Tehtävä_vastaanotettu_-)" w:history="1">
        <w:r w:rsidRPr="00400C56">
          <w:rPr>
            <w:rStyle w:val="Hyperlinkki"/>
          </w:rPr>
          <w:t>Tehtävä vastaanotettu</w:t>
        </w:r>
      </w:hyperlink>
      <w:r>
        <w:t xml:space="preserve"> (146) act</w:t>
      </w:r>
      <w:bookmarkStart w:id="135" w:name="_Potilaan_yleistiedot"/>
      <w:bookmarkEnd w:id="135"/>
    </w:p>
    <w:p w14:paraId="26B55E09" w14:textId="4910943D" w:rsidR="00312BC3" w:rsidRPr="00125567" w:rsidRDefault="009C3D1E" w:rsidP="00312BC3">
      <w:pPr>
        <w:pStyle w:val="Snt1"/>
      </w:pPr>
      <w:ins w:id="136" w:author="Timo Kaskinen" w:date="2016-02-26T14:11:00Z">
        <w:r>
          <w:t>8</w:t>
        </w:r>
      </w:ins>
      <w:del w:id="137" w:author="Timo Kaskinen" w:date="2016-02-26T14:11:00Z">
        <w:r w:rsidR="00312BC3" w:rsidDel="009C3D1E">
          <w:delText>9</w:delText>
        </w:r>
      </w:del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="00312BC3" w:rsidRPr="00125567">
        <w:t>component</w:t>
      </w:r>
    </w:p>
    <w:p w14:paraId="16E55032" w14:textId="26D8C258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matkalla_-" w:history="1">
        <w:r w:rsidRPr="00400C56">
          <w:rPr>
            <w:rStyle w:val="Hyperlinkki"/>
          </w:rPr>
          <w:t>Yksikkö matkalla</w:t>
        </w:r>
      </w:hyperlink>
      <w:r>
        <w:t xml:space="preserve"> (147) act</w:t>
      </w:r>
    </w:p>
    <w:p w14:paraId="7642483B" w14:textId="1C13B39E" w:rsidR="00312BC3" w:rsidRPr="00125567" w:rsidRDefault="009C3D1E" w:rsidP="00312BC3">
      <w:pPr>
        <w:pStyle w:val="Snt1"/>
      </w:pPr>
      <w:ins w:id="138" w:author="Timo Kaskinen" w:date="2016-02-26T14:11:00Z">
        <w:r>
          <w:t>9</w:t>
        </w:r>
      </w:ins>
      <w:del w:id="139" w:author="Timo Kaskinen" w:date="2016-02-26T14:11:00Z">
        <w:r w:rsidR="00312BC3" w:rsidDel="009C3D1E">
          <w:delText>10</w:delText>
        </w:r>
      </w:del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="00312BC3" w:rsidRPr="00125567">
        <w:t>component</w:t>
      </w:r>
    </w:p>
    <w:p w14:paraId="67D9F6DE" w14:textId="3A42682B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kohteessa_-" w:history="1">
        <w:r w:rsidRPr="00400C56">
          <w:rPr>
            <w:rStyle w:val="Hyperlinkki"/>
          </w:rPr>
          <w:t>Yksikkö kohteessa</w:t>
        </w:r>
      </w:hyperlink>
      <w:r>
        <w:t xml:space="preserve"> (148) act</w:t>
      </w:r>
    </w:p>
    <w:p w14:paraId="552DF563" w14:textId="3ADE6481" w:rsidR="00312BC3" w:rsidRPr="00125567" w:rsidRDefault="00312BC3" w:rsidP="00312BC3">
      <w:pPr>
        <w:pStyle w:val="Snt1"/>
      </w:pPr>
      <w:r>
        <w:t>1</w:t>
      </w:r>
      <w:ins w:id="140" w:author="Timo Kaskinen" w:date="2016-02-26T14:11:00Z">
        <w:r w:rsidR="009C3D1E">
          <w:t>0</w:t>
        </w:r>
      </w:ins>
      <w:del w:id="141" w:author="Timo Kaskinen" w:date="2016-02-26T14:11:00Z">
        <w:r w:rsidDel="009C3D1E">
          <w:delText>1</w:delText>
        </w:r>
      </w:del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5F2BBDD7" w14:textId="7EE1945D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otilaan_luona" w:history="1">
        <w:r w:rsidRPr="00400C56">
          <w:rPr>
            <w:rStyle w:val="Hyperlinkki"/>
          </w:rPr>
          <w:t>Yksikkö potilaan luona</w:t>
        </w:r>
      </w:hyperlink>
      <w:r>
        <w:t xml:space="preserve"> (149) act</w:t>
      </w:r>
    </w:p>
    <w:p w14:paraId="43412CDE" w14:textId="3EE3DEAB" w:rsidR="00312BC3" w:rsidRPr="00125567" w:rsidRDefault="00312BC3" w:rsidP="00312BC3">
      <w:pPr>
        <w:pStyle w:val="Snt1"/>
      </w:pPr>
      <w:r>
        <w:t>1</w:t>
      </w:r>
      <w:del w:id="142" w:author="Timo Kaskinen" w:date="2016-02-26T14:11:00Z">
        <w:r w:rsidDel="009C3D1E">
          <w:delText>2</w:delText>
        </w:r>
      </w:del>
      <w:ins w:id="143" w:author="Timo Kaskinen" w:date="2016-02-26T14:11:00Z">
        <w:r w:rsidR="009C3D1E">
          <w:t>1</w:t>
        </w:r>
      </w:ins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36630835" w14:textId="1E8599E7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Hoitovastuu_siirretty_toiselle" w:history="1">
        <w:r w:rsidRPr="00F6149D">
          <w:rPr>
            <w:rStyle w:val="Hyperlinkki"/>
          </w:rPr>
          <w:t>Hoitovastuu siirretty toiselle ensihoitoyksikölle</w:t>
        </w:r>
      </w:hyperlink>
      <w:r>
        <w:t xml:space="preserve"> (150) act</w:t>
      </w:r>
    </w:p>
    <w:p w14:paraId="1F56E6BD" w14:textId="6D6C6C6E" w:rsidR="00312BC3" w:rsidRPr="00125567" w:rsidRDefault="00312BC3" w:rsidP="00312BC3">
      <w:pPr>
        <w:pStyle w:val="Snt1"/>
      </w:pPr>
      <w:r>
        <w:t>1</w:t>
      </w:r>
      <w:del w:id="144" w:author="Timo Kaskinen" w:date="2016-02-26T14:11:00Z">
        <w:r w:rsidR="00D949CA" w:rsidDel="009C3D1E">
          <w:delText>3</w:delText>
        </w:r>
      </w:del>
      <w:ins w:id="145" w:author="Timo Kaskinen" w:date="2016-02-26T14:11:00Z">
        <w:r w:rsidR="009C3D1E">
          <w:t>2</w:t>
        </w:r>
      </w:ins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63DE9F13" w14:textId="2C40B3F9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oistuu_kohteesta" w:history="1">
        <w:r w:rsidRPr="00F6149D">
          <w:rPr>
            <w:rStyle w:val="Hyperlinkki"/>
          </w:rPr>
          <w:t>Yksikkö poistuu kohteesta tai kuljettaa</w:t>
        </w:r>
      </w:hyperlink>
      <w:r w:rsidRPr="00312BC3">
        <w:t xml:space="preserve"> </w:t>
      </w:r>
      <w:r>
        <w:t>(151) act</w:t>
      </w:r>
    </w:p>
    <w:p w14:paraId="2C3A1765" w14:textId="5CC0AF97" w:rsidR="00312BC3" w:rsidRPr="00125567" w:rsidRDefault="00312BC3" w:rsidP="00312BC3">
      <w:pPr>
        <w:pStyle w:val="Snt1"/>
      </w:pPr>
      <w:r>
        <w:t>1</w:t>
      </w:r>
      <w:del w:id="146" w:author="Timo Kaskinen" w:date="2016-02-26T14:11:00Z">
        <w:r w:rsidR="00D949CA" w:rsidDel="009C3D1E">
          <w:delText>4</w:delText>
        </w:r>
      </w:del>
      <w:ins w:id="147" w:author="Timo Kaskinen" w:date="2016-02-26T14:11:00Z">
        <w:r w:rsidR="009C3D1E">
          <w:t>3</w:t>
        </w:r>
      </w:ins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4BA035F6" w14:textId="116E286A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erillä_-" w:history="1">
        <w:r w:rsidRPr="00F6149D">
          <w:rPr>
            <w:rStyle w:val="Hyperlinkki"/>
          </w:rPr>
          <w:t>Yksikkö perillä</w:t>
        </w:r>
      </w:hyperlink>
      <w:r>
        <w:t xml:space="preserve"> (152) act</w:t>
      </w:r>
    </w:p>
    <w:p w14:paraId="29454206" w14:textId="62CB1E81" w:rsidR="00312BC3" w:rsidRPr="00125567" w:rsidRDefault="00D949CA" w:rsidP="00312BC3">
      <w:pPr>
        <w:pStyle w:val="Snt1"/>
      </w:pPr>
      <w:r>
        <w:t>1</w:t>
      </w:r>
      <w:del w:id="148" w:author="Timo Kaskinen" w:date="2016-02-26T14:11:00Z">
        <w:r w:rsidDel="009C3D1E">
          <w:delText>5</w:delText>
        </w:r>
      </w:del>
      <w:ins w:id="149" w:author="Timo Kaskinen" w:date="2016-02-26T14:11:00Z">
        <w:r w:rsidR="009C3D1E">
          <w:t>4</w:t>
        </w:r>
      </w:ins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="00312BC3" w:rsidRPr="00125567">
        <w:t>component</w:t>
      </w:r>
    </w:p>
    <w:p w14:paraId="6102B1A0" w14:textId="2F9DE076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erillä_-" w:history="1">
        <w:r w:rsidRPr="00F6149D">
          <w:rPr>
            <w:rStyle w:val="Hyperlinkki"/>
          </w:rPr>
          <w:t>Potilas luovutettu</w:t>
        </w:r>
      </w:hyperlink>
      <w:r>
        <w:t xml:space="preserve"> (153) act</w:t>
      </w:r>
    </w:p>
    <w:p w14:paraId="6C328196" w14:textId="2763B702" w:rsidR="00312BC3" w:rsidRPr="00125567" w:rsidRDefault="00D949CA" w:rsidP="00312BC3">
      <w:pPr>
        <w:pStyle w:val="Snt1"/>
      </w:pPr>
      <w:r>
        <w:t>1</w:t>
      </w:r>
      <w:del w:id="150" w:author="Timo Kaskinen" w:date="2016-02-26T14:11:00Z">
        <w:r w:rsidDel="009C3D1E">
          <w:delText>6</w:delText>
        </w:r>
      </w:del>
      <w:ins w:id="151" w:author="Timo Kaskinen" w:date="2016-02-26T14:11:00Z">
        <w:r w:rsidR="009C3D1E">
          <w:t>5</w:t>
        </w:r>
      </w:ins>
      <w:r>
        <w:t xml:space="preserve">. EHDOLLISESTI PAKOLLINEN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="00312BC3" w:rsidRPr="00125567">
        <w:t>component</w:t>
      </w:r>
      <w:r>
        <w:t xml:space="preserve"> </w:t>
      </w:r>
      <w:r w:rsidR="00056950">
        <w:br/>
      </w:r>
      <w:r>
        <w:t xml:space="preserve">{JOS Tehtävä vastaanotettu (146) TAI Yksikkö matkalla (147) TAI Yksikkö kohteessa (148) TAI Yksikkö potilaan luona (149) TAI </w:t>
      </w:r>
      <w:r w:rsidRPr="00312BC3">
        <w:t xml:space="preserve">Yksikkö poistuu kohteesta tai kuljettaa </w:t>
      </w:r>
      <w:r>
        <w:t>(151</w:t>
      </w:r>
      <w:r w:rsidR="00056950">
        <w:t>)</w:t>
      </w:r>
      <w:r>
        <w:t xml:space="preserve"> </w:t>
      </w:r>
      <w:r w:rsidR="00056950">
        <w:t>= tyhjä}</w:t>
      </w:r>
    </w:p>
    <w:p w14:paraId="68A2415D" w14:textId="3665EC67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Ajan_puuttumisen_perustelu" w:history="1">
        <w:r w:rsidRPr="00F6149D">
          <w:rPr>
            <w:rStyle w:val="Hyperlinkki"/>
          </w:rPr>
          <w:t>Ajan puuttumisen perustelu</w:t>
        </w:r>
      </w:hyperlink>
      <w:r>
        <w:t xml:space="preserve"> (154) observation</w:t>
      </w:r>
    </w:p>
    <w:p w14:paraId="1EDDD464" w14:textId="76FE88D4" w:rsidR="00D949CA" w:rsidRPr="00125567" w:rsidRDefault="00D949CA" w:rsidP="00D949CA">
      <w:pPr>
        <w:pStyle w:val="Snt1"/>
      </w:pPr>
      <w:r>
        <w:t>1</w:t>
      </w:r>
      <w:del w:id="152" w:author="Timo Kaskinen" w:date="2016-02-26T14:11:00Z">
        <w:r w:rsidDel="009C3D1E">
          <w:delText>7</w:delText>
        </w:r>
      </w:del>
      <w:ins w:id="153" w:author="Timo Kaskinen" w:date="2016-02-26T14:11:00Z">
        <w:r w:rsidR="009C3D1E">
          <w:t>6</w:t>
        </w:r>
      </w:ins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37193E61" w14:textId="36184882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" w:history="1">
        <w:r w:rsidRPr="00F6149D">
          <w:rPr>
            <w:rStyle w:val="Hyperlinkki"/>
          </w:rPr>
          <w:t>Syy poikkeuksellisen pitkälle kohteen tavoittamisajalle</w:t>
        </w:r>
      </w:hyperlink>
      <w:r w:rsidRPr="00D949CA">
        <w:t xml:space="preserve"> </w:t>
      </w:r>
      <w:r>
        <w:t>(155) observation</w:t>
      </w:r>
    </w:p>
    <w:p w14:paraId="40565B51" w14:textId="6D4DEC51" w:rsidR="00D949CA" w:rsidRPr="00125567" w:rsidRDefault="00D949CA" w:rsidP="00D949CA">
      <w:pPr>
        <w:pStyle w:val="Snt1"/>
      </w:pPr>
      <w:r>
        <w:t>1</w:t>
      </w:r>
      <w:del w:id="154" w:author="Timo Kaskinen" w:date="2016-02-26T14:11:00Z">
        <w:r w:rsidDel="009C3D1E">
          <w:delText>8</w:delText>
        </w:r>
      </w:del>
      <w:ins w:id="155" w:author="Timo Kaskinen" w:date="2016-02-26T14:11:00Z">
        <w:r w:rsidR="009C3D1E">
          <w:t>7</w:t>
        </w:r>
      </w:ins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2B274321" w14:textId="5CCEF40C" w:rsidR="00D949CA" w:rsidRDefault="00D949CA" w:rsidP="00D949CA">
      <w:pPr>
        <w:pStyle w:val="Snt2"/>
      </w:pPr>
      <w:r w:rsidRPr="00125567">
        <w:lastRenderedPageBreak/>
        <w:t xml:space="preserve">a. </w:t>
      </w:r>
      <w:r>
        <w:t xml:space="preserve">PAKOLLINEN yksi [1..1] </w:t>
      </w:r>
      <w:hyperlink w:anchor="_Syy_poikkeuksellisen_pitkälle_1" w:history="1">
        <w:r w:rsidRPr="00F6149D">
          <w:rPr>
            <w:rStyle w:val="Hyperlinkki"/>
          </w:rPr>
          <w:t>Syy poikkeuksellisen pitkälle kohteessaoloajalle</w:t>
        </w:r>
      </w:hyperlink>
      <w:r w:rsidRPr="00D949CA">
        <w:t xml:space="preserve"> </w:t>
      </w:r>
      <w:r>
        <w:t>(156) observation</w:t>
      </w:r>
    </w:p>
    <w:p w14:paraId="1AAE9909" w14:textId="18B579C3" w:rsidR="00D949CA" w:rsidRPr="00125567" w:rsidRDefault="00D949CA" w:rsidP="00D949CA">
      <w:pPr>
        <w:pStyle w:val="Snt1"/>
      </w:pPr>
      <w:r>
        <w:t>1</w:t>
      </w:r>
      <w:del w:id="156" w:author="Timo Kaskinen" w:date="2016-02-26T14:11:00Z">
        <w:r w:rsidDel="009C3D1E">
          <w:delText>9</w:delText>
        </w:r>
      </w:del>
      <w:ins w:id="157" w:author="Timo Kaskinen" w:date="2016-02-26T14:11:00Z">
        <w:r w:rsidR="009C3D1E">
          <w:t>8</w:t>
        </w:r>
      </w:ins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4E6F6251" w14:textId="1C44B948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_2" w:history="1">
        <w:r w:rsidRPr="00F6149D">
          <w:rPr>
            <w:rStyle w:val="Hyperlinkki"/>
          </w:rPr>
          <w:t>Syy poikkeuksellisen pitkälle potilaan kuljetusajalle</w:t>
        </w:r>
      </w:hyperlink>
      <w:r w:rsidRPr="00D949CA">
        <w:t xml:space="preserve"> </w:t>
      </w:r>
      <w:r>
        <w:t>(157) observation</w:t>
      </w:r>
    </w:p>
    <w:p w14:paraId="1E5ED4C7" w14:textId="387592B7" w:rsidR="00D949CA" w:rsidRPr="00125567" w:rsidRDefault="00D949CA" w:rsidP="00D949CA">
      <w:pPr>
        <w:pStyle w:val="Snt1"/>
      </w:pPr>
      <w:del w:id="158" w:author="Timo Kaskinen" w:date="2016-02-26T14:11:00Z">
        <w:r w:rsidDel="009C3D1E">
          <w:delText>20</w:delText>
        </w:r>
      </w:del>
      <w:ins w:id="159" w:author="Timo Kaskinen" w:date="2016-02-26T14:11:00Z">
        <w:r w:rsidR="009C3D1E">
          <w:t>19</w:t>
        </w:r>
      </w:ins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221BAC52" w14:textId="4F44D7AF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_3" w:history="1">
        <w:r w:rsidRPr="00F6149D">
          <w:rPr>
            <w:rStyle w:val="Hyperlinkki"/>
          </w:rPr>
          <w:t>Syy poikkeuksellisen pitkälle ajalle potilaan luovuttamisessa tai ensihoitoyksikön valmiuteen palaamisessa</w:t>
        </w:r>
      </w:hyperlink>
      <w:r w:rsidRPr="00D949CA">
        <w:t xml:space="preserve"> </w:t>
      </w:r>
      <w:r>
        <w:t>(158) observation</w:t>
      </w:r>
    </w:p>
    <w:bookmarkStart w:id="160" w:name="_Tehtäväkoodi_-_observation"/>
    <w:bookmarkEnd w:id="160"/>
    <w:p w14:paraId="4B3D412E" w14:textId="3DCA358C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161" w:name="_Toc446509212"/>
      <w:r w:rsidR="00D949CA" w:rsidRPr="00820174">
        <w:rPr>
          <w:rStyle w:val="Hyperlinkki"/>
        </w:rPr>
        <w:t>Tehtäväkoodi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observation</w:t>
      </w:r>
      <w:bookmarkEnd w:id="16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F0F58" w14:paraId="1806AA93" w14:textId="77777777" w:rsidTr="00A878B7">
        <w:tc>
          <w:tcPr>
            <w:tcW w:w="9236" w:type="dxa"/>
          </w:tcPr>
          <w:p w14:paraId="59727BDD" w14:textId="52CA8259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AC46524" w14:textId="77777777" w:rsidR="00C51DBD" w:rsidRPr="00C51DBD" w:rsidRDefault="00C51DBD" w:rsidP="00F6149D">
      <w:pPr>
        <w:pStyle w:val="Snt1"/>
        <w:rPr>
          <w:lang w:val="en-US"/>
        </w:rPr>
      </w:pPr>
    </w:p>
    <w:p w14:paraId="25844D8B" w14:textId="77777777" w:rsidR="00F6149D" w:rsidRPr="0003454B" w:rsidRDefault="00F6149D" w:rsidP="00F6149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9F9666" w14:textId="7D0AA123" w:rsidR="00F6149D" w:rsidRDefault="00F6149D" w:rsidP="00F6149D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</w:t>
      </w:r>
      <w:r w:rsidR="00021940">
        <w:t>4</w:t>
      </w:r>
      <w:r>
        <w:t>1</w:t>
      </w:r>
      <w:r w:rsidRPr="0082643A">
        <w:t xml:space="preserve">" </w:t>
      </w:r>
      <w:r w:rsidR="00021940">
        <w:t>Tehtäväkoodi</w:t>
      </w:r>
      <w:r>
        <w:t xml:space="preserve">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E8B49E3" w14:textId="77777777" w:rsidR="000809EF" w:rsidRDefault="000809EF" w:rsidP="000809EF">
      <w:pPr>
        <w:pStyle w:val="Snt1"/>
      </w:pPr>
      <w:r>
        <w:t>3. PAKOLLINEN yksi [1..1] text</w:t>
      </w:r>
    </w:p>
    <w:p w14:paraId="009E5B71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2BABF661" w14:textId="4F84D6DA" w:rsidR="00021940" w:rsidRDefault="00021940" w:rsidP="00F6149D">
      <w:pPr>
        <w:pStyle w:val="Snt1"/>
      </w:pPr>
      <w:r>
        <w:t xml:space="preserve">4. PAKOLLINEN yksi [1..1] effectiveTime/@value Tehtäväkoodin antoaika (142), arvo annetaan </w:t>
      </w:r>
      <w:r w:rsidR="00D4733D">
        <w:t>sekunnin</w:t>
      </w:r>
      <w:r>
        <w:t xml:space="preserve"> tarkkuudella TS-tietotyypiillä</w:t>
      </w:r>
    </w:p>
    <w:p w14:paraId="75B9F21B" w14:textId="66B90F91" w:rsidR="00F6149D" w:rsidRDefault="00021940" w:rsidP="00F6149D">
      <w:pPr>
        <w:pStyle w:val="Snt1"/>
      </w:pPr>
      <w:r>
        <w:t>5</w:t>
      </w:r>
      <w:r w:rsidR="00F6149D" w:rsidRPr="00AE0334">
        <w:t xml:space="preserve">. </w:t>
      </w:r>
      <w:r w:rsidRPr="00021940">
        <w:t xml:space="preserve">PAKOLLINEN yksi [1..1] value </w:t>
      </w:r>
      <w:r>
        <w:t>Tehtäväkoodi</w:t>
      </w:r>
      <w:r w:rsidRPr="00021940">
        <w:t xml:space="preserve"> (1</w:t>
      </w:r>
      <w:r>
        <w:t>41</w:t>
      </w:r>
      <w:r w:rsidRPr="00021940">
        <w:t xml:space="preserve">), arvo annetaan luokituksesta ENSIH – Ensihoidon </w:t>
      </w:r>
      <w:r>
        <w:t>tehtävälajit</w:t>
      </w:r>
      <w:r w:rsidRPr="00021940">
        <w:t xml:space="preserve"> (codeSystem: 1.2.246.537.6.</w:t>
      </w:r>
      <w:ins w:id="162" w:author="Timo Kaskinen" w:date="2016-03-14T15:27:00Z">
        <w:r w:rsidR="00F952C0">
          <w:t>3078</w:t>
        </w:r>
      </w:ins>
      <w:r w:rsidRPr="00021940">
        <w:t>.</w:t>
      </w:r>
      <w:ins w:id="163" w:author="Timo Kaskinen" w:date="2016-03-14T15:27:00Z">
        <w:r w:rsidR="00F952C0" w:rsidRPr="00021940">
          <w:t>201</w:t>
        </w:r>
        <w:r w:rsidR="00F952C0">
          <w:t>601</w:t>
        </w:r>
      </w:ins>
      <w:r w:rsidRPr="00021940">
        <w:t>) CD-tietotyypillä</w:t>
      </w:r>
    </w:p>
    <w:bookmarkStart w:id="164" w:name="_Tehtäväkiireellisyys_-_observation"/>
    <w:bookmarkEnd w:id="164"/>
    <w:p w14:paraId="2A5AA49D" w14:textId="431DD5C6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165" w:name="_Toc446509213"/>
      <w:r w:rsidR="00D949CA" w:rsidRPr="00820174">
        <w:rPr>
          <w:rStyle w:val="Hyperlinkki"/>
        </w:rPr>
        <w:t>Tehtäväkiireellisyys</w:t>
      </w:r>
      <w:r>
        <w:fldChar w:fldCharType="end"/>
      </w:r>
      <w:r w:rsidR="00845B1F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16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F0F58" w14:paraId="5D9DE179" w14:textId="77777777" w:rsidTr="00A878B7">
        <w:tc>
          <w:tcPr>
            <w:tcW w:w="9236" w:type="dxa"/>
          </w:tcPr>
          <w:p w14:paraId="38603354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FE752CD" w14:textId="77777777" w:rsidR="00C51DBD" w:rsidRPr="00C51DBD" w:rsidRDefault="00C51DBD" w:rsidP="00021940">
      <w:pPr>
        <w:pStyle w:val="Snt1"/>
        <w:rPr>
          <w:lang w:val="en-US"/>
        </w:rPr>
      </w:pPr>
    </w:p>
    <w:p w14:paraId="4EE3BD6A" w14:textId="77777777" w:rsidR="00021940" w:rsidRPr="0003454B" w:rsidRDefault="00021940" w:rsidP="0002194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E6717D" w14:textId="46CECC24" w:rsidR="00021940" w:rsidRDefault="00021940" w:rsidP="00021940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143</w:t>
      </w:r>
      <w:r w:rsidRPr="0082643A">
        <w:t xml:space="preserve">" </w:t>
      </w:r>
      <w:r>
        <w:t>Tehtäväkiireellisyys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626A696" w14:textId="77777777" w:rsidR="000809EF" w:rsidRDefault="000809EF" w:rsidP="000809EF">
      <w:pPr>
        <w:pStyle w:val="Snt1"/>
      </w:pPr>
      <w:r>
        <w:t>3. PAKOLLINEN yksi [1..1] text</w:t>
      </w:r>
    </w:p>
    <w:p w14:paraId="23D1AC99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1F82D70B" w14:textId="66D36B1F" w:rsidR="00021940" w:rsidRDefault="00021940" w:rsidP="00021940">
      <w:pPr>
        <w:pStyle w:val="Snt1"/>
      </w:pPr>
      <w:r>
        <w:t xml:space="preserve">4. PAKOLLINEN yksi [1..1] effectiveTime/@value Tehtäväkiireellisyyden antoaika (144), arvo annetaan </w:t>
      </w:r>
      <w:r w:rsidR="00D4733D">
        <w:t>sekunnin</w:t>
      </w:r>
      <w:r>
        <w:t xml:space="preserve"> tarkkuudella TS-tietotyypillä</w:t>
      </w:r>
    </w:p>
    <w:p w14:paraId="79807F2F" w14:textId="4B35028A" w:rsidR="00021940" w:rsidRDefault="00021940" w:rsidP="00021940">
      <w:pPr>
        <w:pStyle w:val="Snt1"/>
      </w:pPr>
      <w:r>
        <w:t>5</w:t>
      </w:r>
      <w:r w:rsidRPr="00AE0334">
        <w:t xml:space="preserve">. </w:t>
      </w:r>
      <w:r w:rsidRPr="00021940">
        <w:t xml:space="preserve">PAKOLLINEN yksi [1..1] value </w:t>
      </w:r>
      <w:r>
        <w:t>Tehtäväkiireellisyys</w:t>
      </w:r>
      <w:r w:rsidRPr="00021940">
        <w:t xml:space="preserve"> (1</w:t>
      </w:r>
      <w:r>
        <w:t>43</w:t>
      </w:r>
      <w:r w:rsidRPr="00021940">
        <w:t xml:space="preserve">), arvo annetaan luokituksesta ENSIH – </w:t>
      </w:r>
      <w:r>
        <w:t>Tehtäväkiireellisyys</w:t>
      </w:r>
      <w:r w:rsidRPr="00021940">
        <w:t xml:space="preserve"> (codeSystem: 1.2.246.537.6.</w:t>
      </w:r>
      <w:r>
        <w:t>3002</w:t>
      </w:r>
      <w:r w:rsidRPr="00021940">
        <w:t>.2014) CD-tietotyypillä</w:t>
      </w:r>
    </w:p>
    <w:bookmarkStart w:id="166" w:name="_Yksikkö_hälytetty_-"/>
    <w:bookmarkEnd w:id="166"/>
    <w:p w14:paraId="618B9918" w14:textId="3B15F6C8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167" w:name="_Toc446509214"/>
      <w:r w:rsidR="00D949CA" w:rsidRPr="00820174">
        <w:rPr>
          <w:rStyle w:val="Hyperlinkki"/>
        </w:rPr>
        <w:t>Yksikkö hälytetty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16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F0F58" w14:paraId="7477AD2B" w14:textId="77777777" w:rsidTr="00A878B7">
        <w:tc>
          <w:tcPr>
            <w:tcW w:w="9236" w:type="dxa"/>
          </w:tcPr>
          <w:p w14:paraId="020E2A41" w14:textId="30768E9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0CDFD57F" w14:textId="77777777" w:rsidR="00C51DBD" w:rsidRPr="00C51DBD" w:rsidRDefault="00C51DBD" w:rsidP="00133376">
      <w:pPr>
        <w:pStyle w:val="Snt1"/>
        <w:rPr>
          <w:lang w:val="en-US"/>
        </w:rPr>
      </w:pPr>
    </w:p>
    <w:p w14:paraId="44019DBE" w14:textId="181A11A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D0D6C80" w14:textId="3977164F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145</w:t>
      </w:r>
      <w:r w:rsidRPr="0082643A">
        <w:t xml:space="preserve">" </w:t>
      </w:r>
      <w:r>
        <w:t>Yksikkö hälytetty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E16AA1E" w14:textId="061739DA" w:rsidR="00133376" w:rsidRDefault="000809EF" w:rsidP="00133376">
      <w:pPr>
        <w:pStyle w:val="Snt1"/>
      </w:pPr>
      <w:r>
        <w:t>3</w:t>
      </w:r>
      <w:r w:rsidR="00133376">
        <w:t xml:space="preserve">. PAKOLLINEN yksi [1..1] effectiveTime/@value Yksikkö hälytetty (145), arvo annetaan </w:t>
      </w:r>
      <w:r w:rsidR="00D4733D">
        <w:t>sekunnin</w:t>
      </w:r>
      <w:r w:rsidR="00133376">
        <w:t xml:space="preserve"> tarkkuudella TS-tietotyypillä</w:t>
      </w:r>
    </w:p>
    <w:bookmarkStart w:id="168" w:name="_Tehtävä_vastaanotettu_-)"/>
    <w:bookmarkEnd w:id="168"/>
    <w:p w14:paraId="31D3A560" w14:textId="42ABFF95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169" w:name="_Toc446509215"/>
      <w:r w:rsidR="00D949CA" w:rsidRPr="00820174">
        <w:rPr>
          <w:rStyle w:val="Hyperlinkki"/>
        </w:rPr>
        <w:t>Tehtävä vastaanotettu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1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F0F58" w14:paraId="3B51D6A5" w14:textId="77777777" w:rsidTr="00A878B7">
        <w:tc>
          <w:tcPr>
            <w:tcW w:w="9236" w:type="dxa"/>
          </w:tcPr>
          <w:p w14:paraId="23742F93" w14:textId="341BB4B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F486B54" w14:textId="77777777" w:rsidR="00C51DBD" w:rsidRPr="00C51DBD" w:rsidRDefault="00C51DBD" w:rsidP="00133376">
      <w:pPr>
        <w:pStyle w:val="Snt1"/>
        <w:rPr>
          <w:lang w:val="en-US"/>
        </w:rPr>
      </w:pPr>
    </w:p>
    <w:p w14:paraId="3D862A36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0E3028" w14:textId="5534D74B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146</w:t>
      </w:r>
      <w:r w:rsidRPr="0082643A">
        <w:t xml:space="preserve">" </w:t>
      </w:r>
      <w:r>
        <w:t>Tehtävä vastaanotettu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049E17" w14:textId="289939AB" w:rsidR="00F6149D" w:rsidRPr="00F6149D" w:rsidRDefault="000809EF" w:rsidP="00F6149D">
      <w:pPr>
        <w:pStyle w:val="Snt1"/>
      </w:pPr>
      <w:r>
        <w:t>3</w:t>
      </w:r>
      <w:r w:rsidR="00133376">
        <w:t xml:space="preserve">. PAKOLLINEN yksi [1..1] effectiveTime/@value Tehtävä vastaanotettu (146), arvo annetaan </w:t>
      </w:r>
      <w:r w:rsidR="00D4733D">
        <w:t>sekunnin</w:t>
      </w:r>
      <w:r w:rsidR="00133376">
        <w:t xml:space="preserve"> tarkkuudella TS-tietotyypillä</w:t>
      </w:r>
    </w:p>
    <w:bookmarkStart w:id="170" w:name="_Yksikkö_matkalla_-"/>
    <w:bookmarkEnd w:id="170"/>
    <w:p w14:paraId="7A3D53C9" w14:textId="50E988AA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171" w:name="_Toc446509216"/>
      <w:r w:rsidR="00D949CA" w:rsidRPr="00820174">
        <w:rPr>
          <w:rStyle w:val="Hyperlinkki"/>
        </w:rPr>
        <w:t>Yksikkö matkalla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17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F0F58" w14:paraId="01F35E5D" w14:textId="77777777" w:rsidTr="00A878B7">
        <w:tc>
          <w:tcPr>
            <w:tcW w:w="9236" w:type="dxa"/>
          </w:tcPr>
          <w:p w14:paraId="44155890" w14:textId="3DD887D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25F1B0B8" w14:textId="77777777" w:rsidR="00C51DBD" w:rsidRPr="00C51DBD" w:rsidRDefault="00C51DBD" w:rsidP="00133376">
      <w:pPr>
        <w:pStyle w:val="Snt1"/>
        <w:rPr>
          <w:lang w:val="en-US"/>
        </w:rPr>
      </w:pPr>
    </w:p>
    <w:p w14:paraId="688B40F9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148845F" w14:textId="1C89BEC0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147</w:t>
      </w:r>
      <w:r w:rsidRPr="0082643A">
        <w:t xml:space="preserve">" </w:t>
      </w:r>
      <w:r>
        <w:t>Yksikkö matkalla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F4D07C0" w14:textId="3492C465" w:rsidR="00F6149D" w:rsidRPr="00F6149D" w:rsidRDefault="000809EF" w:rsidP="00F6149D">
      <w:pPr>
        <w:pStyle w:val="Snt1"/>
      </w:pPr>
      <w:r>
        <w:t>3</w:t>
      </w:r>
      <w:r w:rsidR="00133376">
        <w:t xml:space="preserve">. PAKOLLINEN yksi [1..1] effectiveTime/@value Yksikkö matkalla (147), arvo annetaan </w:t>
      </w:r>
      <w:r w:rsidR="00D4733D">
        <w:t>sekunnin</w:t>
      </w:r>
      <w:r w:rsidR="00133376">
        <w:t xml:space="preserve"> tarkkuudella TS-tietotyypillä</w:t>
      </w:r>
    </w:p>
    <w:bookmarkStart w:id="172" w:name="_Yksikkö_kohteessa_-"/>
    <w:bookmarkEnd w:id="172"/>
    <w:p w14:paraId="0EE63D86" w14:textId="0CFF6CBA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173" w:name="_Toc446509217"/>
      <w:r w:rsidR="00D949CA" w:rsidRPr="00820174">
        <w:rPr>
          <w:rStyle w:val="Hyperlinkki"/>
        </w:rPr>
        <w:t>Yksikkö kohteessa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17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F0F58" w14:paraId="66747DC1" w14:textId="77777777" w:rsidTr="00A878B7">
        <w:tc>
          <w:tcPr>
            <w:tcW w:w="9236" w:type="dxa"/>
          </w:tcPr>
          <w:p w14:paraId="39F0D051" w14:textId="626F0BE5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74" w:name="_Yksikkö_potilaan_luona"/>
            <w:bookmarkEnd w:id="174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6E13447" w14:textId="77777777" w:rsidR="00C51DBD" w:rsidRPr="00C51DBD" w:rsidRDefault="00C51DBD" w:rsidP="00133376">
      <w:pPr>
        <w:pStyle w:val="Snt1"/>
        <w:rPr>
          <w:lang w:val="en-US"/>
        </w:rPr>
      </w:pPr>
    </w:p>
    <w:p w14:paraId="426C2087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928A78B" w14:textId="7977BD6B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</w:t>
      </w:r>
      <w:r w:rsidR="0038334A">
        <w:t>8</w:t>
      </w:r>
      <w:r w:rsidRPr="0082643A">
        <w:t xml:space="preserve">" </w:t>
      </w:r>
      <w:r>
        <w:t xml:space="preserve">Yksikkö </w:t>
      </w:r>
      <w:r w:rsidR="0038334A">
        <w:t>kohteessa</w:t>
      </w:r>
      <w:r>
        <w:t xml:space="preserve">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D851B79" w14:textId="77777777" w:rsidR="000809EF" w:rsidRDefault="000809EF" w:rsidP="000809EF">
      <w:pPr>
        <w:pStyle w:val="Snt1"/>
      </w:pPr>
      <w:r>
        <w:t>3. PAKOLLINEN yksi [1..1] text</w:t>
      </w:r>
    </w:p>
    <w:p w14:paraId="767BE76A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05FDCBC9" w14:textId="28B065F8" w:rsidR="00133376" w:rsidRPr="00F6149D" w:rsidRDefault="00133376" w:rsidP="00133376">
      <w:pPr>
        <w:pStyle w:val="Snt1"/>
      </w:pPr>
      <w:r>
        <w:t xml:space="preserve">4. PAKOLLINEN yksi [1..1] effectiveTime/@value Yksikkö </w:t>
      </w:r>
      <w:r w:rsidR="0038334A">
        <w:t>kohteessa</w:t>
      </w:r>
      <w:r>
        <w:t xml:space="preserve"> (148), arvo annetaan </w:t>
      </w:r>
      <w:r w:rsidR="00D4733D">
        <w:t>sekunnin</w:t>
      </w:r>
      <w:r>
        <w:t xml:space="preserve"> tarkkuudella TS-tietotyypillä</w:t>
      </w:r>
    </w:p>
    <w:p w14:paraId="06EFE0E2" w14:textId="538027E2" w:rsidR="00D949CA" w:rsidRDefault="003436CD" w:rsidP="00845B1F">
      <w:pPr>
        <w:pStyle w:val="Otsikko5"/>
      </w:pPr>
      <w:hyperlink w:anchor="_Ensihoitoyksikön_tehtävätiedot" w:history="1">
        <w:bookmarkStart w:id="175" w:name="_Toc446509218"/>
        <w:r w:rsidR="00D949CA" w:rsidRPr="00820174">
          <w:rPr>
            <w:rStyle w:val="Hyperlinkki"/>
          </w:rPr>
          <w:t>Yksikkö potilaan luona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17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F0F58" w14:paraId="0C889354" w14:textId="77777777" w:rsidTr="00A878B7">
        <w:tc>
          <w:tcPr>
            <w:tcW w:w="9236" w:type="dxa"/>
          </w:tcPr>
          <w:p w14:paraId="78C3D9D4" w14:textId="0D6DCCC7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76" w:name="_Hoitovastuu_siirretty_toiselle"/>
            <w:bookmarkEnd w:id="176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592843F4" w14:textId="77777777" w:rsidR="00C51DBD" w:rsidRPr="00C51DBD" w:rsidRDefault="00C51DBD" w:rsidP="0038334A">
      <w:pPr>
        <w:pStyle w:val="Snt1"/>
        <w:rPr>
          <w:lang w:val="en-US"/>
        </w:rPr>
      </w:pPr>
    </w:p>
    <w:p w14:paraId="4330943E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9B3D4A8" w14:textId="5D2FEC2B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149</w:t>
      </w:r>
      <w:r w:rsidRPr="0082643A">
        <w:t xml:space="preserve">" </w:t>
      </w:r>
      <w:r>
        <w:t>Yksikkö potilaan luona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69D475" w14:textId="77777777" w:rsidR="000809EF" w:rsidRDefault="000809EF" w:rsidP="000809EF">
      <w:pPr>
        <w:pStyle w:val="Snt1"/>
      </w:pPr>
      <w:r>
        <w:t>3. PAKOLLINEN yksi [1..1] text</w:t>
      </w:r>
    </w:p>
    <w:p w14:paraId="1908453A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5AAEDDA6" w14:textId="70095010" w:rsidR="0038334A" w:rsidRPr="00F6149D" w:rsidRDefault="0038334A" w:rsidP="0038334A">
      <w:pPr>
        <w:pStyle w:val="Snt1"/>
      </w:pPr>
      <w:r>
        <w:t xml:space="preserve">4. PAKOLLINEN yksi [1..1] effectiveTime/@value Yksikkö potilaan luona (149), arvo annetaan </w:t>
      </w:r>
      <w:r w:rsidR="00D4733D">
        <w:t>sekunnin</w:t>
      </w:r>
      <w:r>
        <w:t xml:space="preserve"> tarkkuudella TS-tietotyypillä</w:t>
      </w:r>
    </w:p>
    <w:p w14:paraId="11F3CDCA" w14:textId="539501F8" w:rsidR="00D949CA" w:rsidRDefault="003436CD" w:rsidP="00845B1F">
      <w:pPr>
        <w:pStyle w:val="Otsikko5"/>
      </w:pPr>
      <w:hyperlink w:anchor="_Ensihoitoyksikön_tehtävätiedot" w:history="1">
        <w:bookmarkStart w:id="177" w:name="_Toc446509219"/>
        <w:r w:rsidR="00D949CA" w:rsidRPr="00820174">
          <w:rPr>
            <w:rStyle w:val="Hyperlinkki"/>
          </w:rPr>
          <w:t>Hoitovastuu siirretty toiselle ensihoitoyksikölle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17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F0F58" w14:paraId="2B7065F8" w14:textId="77777777" w:rsidTr="00A878B7">
        <w:tc>
          <w:tcPr>
            <w:tcW w:w="9236" w:type="dxa"/>
          </w:tcPr>
          <w:p w14:paraId="35196CD1" w14:textId="5653CC6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78" w:name="_Yksikkö_poistuu_kohteesta"/>
            <w:bookmarkEnd w:id="178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8559614" w14:textId="77777777" w:rsidR="00C51DBD" w:rsidRPr="00C51DBD" w:rsidRDefault="00C51DBD" w:rsidP="0038334A">
      <w:pPr>
        <w:pStyle w:val="Snt1"/>
        <w:rPr>
          <w:lang w:val="en-US"/>
        </w:rPr>
      </w:pPr>
    </w:p>
    <w:p w14:paraId="1C1FEC21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FB26537" w14:textId="29CE4BCE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150</w:t>
      </w:r>
      <w:r w:rsidRPr="0082643A">
        <w:t xml:space="preserve">" </w:t>
      </w:r>
      <w:r>
        <w:t>Hoitovastuu siirretty toiselle ensihoitoýksikölle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F619CD7" w14:textId="5F110C4B" w:rsidR="0038334A" w:rsidRPr="00F6149D" w:rsidRDefault="000809EF" w:rsidP="0038334A">
      <w:pPr>
        <w:pStyle w:val="Snt1"/>
      </w:pPr>
      <w:r>
        <w:lastRenderedPageBreak/>
        <w:t>3</w:t>
      </w:r>
      <w:r w:rsidR="0038334A">
        <w:t xml:space="preserve">. PAKOLLINEN yksi [1..1] effectiveTime/@value Hoitovastuu siirretty toiselle ensihoitoýksikölle (150), arvo annetaan </w:t>
      </w:r>
      <w:r w:rsidR="00D4733D">
        <w:t>sekunnin</w:t>
      </w:r>
      <w:r w:rsidR="0038334A">
        <w:t xml:space="preserve"> tarkkuudella TS-tietotyypillä</w:t>
      </w:r>
    </w:p>
    <w:p w14:paraId="6769D38B" w14:textId="6863C973" w:rsidR="00D949CA" w:rsidRDefault="003436CD" w:rsidP="00845B1F">
      <w:pPr>
        <w:pStyle w:val="Otsikko5"/>
      </w:pPr>
      <w:hyperlink w:anchor="_Ensihoitoyksikön_tehtävätiedot" w:history="1">
        <w:bookmarkStart w:id="179" w:name="_Toc446509220"/>
        <w:r w:rsidR="00D949CA" w:rsidRPr="00820174">
          <w:rPr>
            <w:rStyle w:val="Hyperlinkki"/>
          </w:rPr>
          <w:t>Yksikkö poistuu kohteesta tai kuljettaa</w:t>
        </w:r>
      </w:hyperlink>
      <w:r w:rsidR="00D949CA" w:rsidRPr="00312BC3">
        <w:t xml:space="preserve"> </w:t>
      </w:r>
      <w:r w:rsidR="00F6149D">
        <w:t>–</w:t>
      </w:r>
      <w:r w:rsidR="00D949CA">
        <w:t xml:space="preserve"> act</w:t>
      </w:r>
      <w:bookmarkEnd w:id="17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F0F58" w14:paraId="56BBB612" w14:textId="77777777" w:rsidTr="00A878B7">
        <w:tc>
          <w:tcPr>
            <w:tcW w:w="9236" w:type="dxa"/>
          </w:tcPr>
          <w:p w14:paraId="4CFE66D4" w14:textId="3806D460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80" w:name="_Yksikkö_perillä_-"/>
            <w:bookmarkEnd w:id="180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67D4DD8F" w14:textId="77777777" w:rsidR="00C51DBD" w:rsidRPr="00C51DBD" w:rsidRDefault="00C51DBD" w:rsidP="0038334A">
      <w:pPr>
        <w:pStyle w:val="Snt1"/>
        <w:rPr>
          <w:lang w:val="en-US"/>
        </w:rPr>
      </w:pPr>
    </w:p>
    <w:p w14:paraId="51A3C6A5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3087FC3" w14:textId="7AEC99B0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151</w:t>
      </w:r>
      <w:r w:rsidRPr="0082643A">
        <w:t xml:space="preserve">" </w:t>
      </w:r>
      <w:r>
        <w:t>Yksikkö poistuu kohteesta tai kuljettaa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1181C6" w14:textId="77777777" w:rsidR="000809EF" w:rsidRDefault="000809EF" w:rsidP="000809EF">
      <w:pPr>
        <w:pStyle w:val="Snt1"/>
      </w:pPr>
      <w:r>
        <w:t>3. PAKOLLINEN yksi [1..1] text</w:t>
      </w:r>
    </w:p>
    <w:p w14:paraId="36AC4B51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2A1DEFDC" w14:textId="66000D14" w:rsidR="0038334A" w:rsidRPr="00F6149D" w:rsidRDefault="0038334A" w:rsidP="0038334A">
      <w:pPr>
        <w:pStyle w:val="Snt1"/>
      </w:pPr>
      <w:r>
        <w:t xml:space="preserve">4. PAKOLLINEN yksi [1..1] effectiveTime/@value Yksikkö poistuu kohteesta tai kuljettaa (151), arvo annetaan </w:t>
      </w:r>
      <w:r w:rsidR="00D4733D">
        <w:t>sekunnin</w:t>
      </w:r>
      <w:r>
        <w:t xml:space="preserve"> tarkkuudella TS-tietotyypillä</w:t>
      </w:r>
    </w:p>
    <w:p w14:paraId="3B123BD9" w14:textId="102CC8E6" w:rsidR="00D949CA" w:rsidRDefault="003436CD" w:rsidP="00845B1F">
      <w:pPr>
        <w:pStyle w:val="Otsikko5"/>
      </w:pPr>
      <w:hyperlink w:anchor="_Ensihoitoyksikön_tehtävätiedot" w:history="1">
        <w:bookmarkStart w:id="181" w:name="_Toc446509221"/>
        <w:r w:rsidR="00D949CA" w:rsidRPr="00820174">
          <w:rPr>
            <w:rStyle w:val="Hyperlinkki"/>
          </w:rPr>
          <w:t>Yksikkö perillä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18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F0F58" w14:paraId="07A9D838" w14:textId="77777777" w:rsidTr="00A878B7">
        <w:tc>
          <w:tcPr>
            <w:tcW w:w="9236" w:type="dxa"/>
          </w:tcPr>
          <w:p w14:paraId="2AC5F738" w14:textId="234BE5E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790E3CD1" w14:textId="77777777" w:rsidR="00C51DBD" w:rsidRPr="00C51DBD" w:rsidRDefault="00C51DBD" w:rsidP="0038334A">
      <w:pPr>
        <w:pStyle w:val="Snt1"/>
        <w:rPr>
          <w:lang w:val="en-US"/>
        </w:rPr>
      </w:pPr>
    </w:p>
    <w:p w14:paraId="445A8339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690117" w14:textId="1D30E45A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152</w:t>
      </w:r>
      <w:r w:rsidRPr="0082643A">
        <w:t xml:space="preserve">" </w:t>
      </w:r>
      <w:r>
        <w:t>Yksikkö perillä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D239B9" w14:textId="77777777" w:rsidR="000809EF" w:rsidRDefault="000809EF" w:rsidP="000809EF">
      <w:pPr>
        <w:pStyle w:val="Snt1"/>
      </w:pPr>
      <w:r>
        <w:t>3. PAKOLLINEN yksi [1..1] text</w:t>
      </w:r>
    </w:p>
    <w:p w14:paraId="3DFD12C6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0AC705B5" w14:textId="2001A113" w:rsidR="0038334A" w:rsidRPr="00F6149D" w:rsidRDefault="0038334A" w:rsidP="0038334A">
      <w:pPr>
        <w:pStyle w:val="Snt1"/>
      </w:pPr>
      <w:r>
        <w:t xml:space="preserve">4. PAKOLLINEN yksi [1..1] effectiveTime/@value Yksikkö perillä (152), arvo annetaan </w:t>
      </w:r>
      <w:r w:rsidR="00D4733D">
        <w:t>sekunnin</w:t>
      </w:r>
      <w:r>
        <w:t xml:space="preserve"> tarkkuudella TS-tietotyypillä</w:t>
      </w:r>
    </w:p>
    <w:p w14:paraId="110DC153" w14:textId="5A7D6706" w:rsidR="00D949CA" w:rsidRDefault="003436CD" w:rsidP="00845B1F">
      <w:pPr>
        <w:pStyle w:val="Otsikko5"/>
      </w:pPr>
      <w:hyperlink w:anchor="_Ensihoitoyksikön_tehtävätiedot" w:history="1">
        <w:bookmarkStart w:id="182" w:name="_Toc446509222"/>
        <w:r w:rsidR="00D949CA" w:rsidRPr="00820174">
          <w:rPr>
            <w:rStyle w:val="Hyperlinkki"/>
          </w:rPr>
          <w:t>Potilas luovutettu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18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F0F58" w14:paraId="25E52AAF" w14:textId="77777777" w:rsidTr="00A878B7">
        <w:tc>
          <w:tcPr>
            <w:tcW w:w="9236" w:type="dxa"/>
          </w:tcPr>
          <w:p w14:paraId="06487CB7" w14:textId="0A55E919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83" w:name="_Ajan_puuttumisen_perustelu"/>
            <w:bookmarkEnd w:id="183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1BEF84D" w14:textId="77777777" w:rsidR="00C51DBD" w:rsidRPr="00C51DBD" w:rsidRDefault="00C51DBD" w:rsidP="00820174">
      <w:pPr>
        <w:pStyle w:val="Snt1"/>
        <w:rPr>
          <w:lang w:val="en-US"/>
        </w:rPr>
      </w:pPr>
    </w:p>
    <w:p w14:paraId="1CC5DB5E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7D75B2" w14:textId="4102A38D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153</w:t>
      </w:r>
      <w:r w:rsidRPr="0082643A">
        <w:t xml:space="preserve">" </w:t>
      </w:r>
      <w:r>
        <w:t>Potilas luovutettu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0C601FC" w14:textId="77777777" w:rsidR="000809EF" w:rsidRDefault="000809EF" w:rsidP="000809EF">
      <w:pPr>
        <w:pStyle w:val="Snt1"/>
      </w:pPr>
      <w:r>
        <w:t>3. PAKOLLINEN yksi [1..1] text</w:t>
      </w:r>
    </w:p>
    <w:p w14:paraId="3746E209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39C5C03A" w14:textId="33293A5A" w:rsidR="00820174" w:rsidRPr="00F6149D" w:rsidRDefault="00820174" w:rsidP="00820174">
      <w:pPr>
        <w:pStyle w:val="Snt1"/>
      </w:pPr>
      <w:r>
        <w:t xml:space="preserve">4. PAKOLLINEN yksi [1..1] effectiveTime/@value Potilas luovutettu (153), arvo annetaan </w:t>
      </w:r>
      <w:r w:rsidR="00D4733D">
        <w:t>sekunnin</w:t>
      </w:r>
      <w:r>
        <w:t xml:space="preserve"> tarkkuudella TS-tietotyypillä</w:t>
      </w:r>
    </w:p>
    <w:p w14:paraId="3B26769D" w14:textId="11E3D1D3" w:rsidR="00D949CA" w:rsidRDefault="003436CD" w:rsidP="00845B1F">
      <w:pPr>
        <w:pStyle w:val="Otsikko5"/>
      </w:pPr>
      <w:hyperlink w:anchor="_Ensihoitoyksikön_tehtävätiedot" w:history="1">
        <w:bookmarkStart w:id="184" w:name="_Toc446509223"/>
        <w:r w:rsidR="00D949CA" w:rsidRPr="00820174">
          <w:rPr>
            <w:rStyle w:val="Hyperlinkki"/>
          </w:rPr>
          <w:t>Ajan puuttumisen perustelu</w:t>
        </w:r>
      </w:hyperlink>
      <w:r w:rsid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18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29B9" w:rsidRPr="005F0F58" w14:paraId="5151F2FE" w14:textId="77777777" w:rsidTr="00A878B7">
        <w:tc>
          <w:tcPr>
            <w:tcW w:w="9236" w:type="dxa"/>
          </w:tcPr>
          <w:p w14:paraId="7FCC07BE" w14:textId="77777777" w:rsidR="00C829B9" w:rsidRPr="00A878B7" w:rsidRDefault="00C829B9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85" w:name="_Syy_poikkeuksellisen_pitkälle"/>
            <w:bookmarkEnd w:id="185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7AD5613" w14:textId="77777777" w:rsidR="00C829B9" w:rsidRPr="00C829B9" w:rsidRDefault="00C829B9" w:rsidP="00820174">
      <w:pPr>
        <w:pStyle w:val="Snt1"/>
        <w:rPr>
          <w:lang w:val="en-US"/>
        </w:rPr>
      </w:pPr>
    </w:p>
    <w:p w14:paraId="028C16CA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353010C" w14:textId="1DB43F05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154</w:t>
      </w:r>
      <w:r w:rsidRPr="0082643A">
        <w:t xml:space="preserve">" </w:t>
      </w:r>
      <w:r>
        <w:t>Ajan puuttumisen perustelu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1C523BF" w14:textId="62E2CD23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Ajan puuttumisen perustelu (154)</w:t>
      </w:r>
      <w:r w:rsidR="00820174" w:rsidRPr="00AE0334">
        <w:t>, arvo annetaan</w:t>
      </w:r>
      <w:r w:rsidR="00820174">
        <w:t xml:space="preserve"> ST</w:t>
      </w:r>
      <w:r w:rsidR="00820174" w:rsidRPr="00AE0334">
        <w:t>-tietotyypillä</w:t>
      </w:r>
    </w:p>
    <w:p w14:paraId="3E9401EF" w14:textId="01C5BB7A" w:rsidR="00D949CA" w:rsidRDefault="003436CD" w:rsidP="00845B1F">
      <w:pPr>
        <w:pStyle w:val="Otsikko5"/>
      </w:pPr>
      <w:hyperlink w:anchor="_Ensihoitoyksikön_tehtävätiedot" w:history="1">
        <w:bookmarkStart w:id="186" w:name="_Toc446509224"/>
        <w:r w:rsidR="00D949CA" w:rsidRPr="00820174">
          <w:rPr>
            <w:rStyle w:val="Hyperlinkki"/>
          </w:rPr>
          <w:t>Syy poikkeuksellisen pitkälle kohteen tavoittamisajalle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18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5F0F58" w14:paraId="070A6750" w14:textId="77777777" w:rsidTr="00A878B7">
        <w:tc>
          <w:tcPr>
            <w:tcW w:w="9236" w:type="dxa"/>
          </w:tcPr>
          <w:p w14:paraId="15A571C6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87" w:name="_Syy_poikkeuksellisen_pitkälle_1"/>
            <w:bookmarkEnd w:id="18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317730C" w14:textId="77777777" w:rsidR="00613291" w:rsidRPr="00613291" w:rsidRDefault="00613291" w:rsidP="00820174">
      <w:pPr>
        <w:pStyle w:val="Snt1"/>
        <w:rPr>
          <w:lang w:val="en-US"/>
        </w:rPr>
      </w:pPr>
    </w:p>
    <w:p w14:paraId="645F8A8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51F565" w14:textId="05776D42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155</w:t>
      </w:r>
      <w:r w:rsidRPr="0082643A">
        <w:t xml:space="preserve">" </w:t>
      </w:r>
      <w:r w:rsidRPr="00820174">
        <w:t xml:space="preserve">Syy poikkeuksellisen pitkälle kohteen tavoittamisajalle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91EF9E1" w14:textId="2BB3239A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kohteen tavoittamisajalle </w:t>
      </w:r>
      <w:r w:rsidR="00820174">
        <w:t>(155)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Kohteen tavoittamisviive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7.6.3003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B77B120" w14:textId="4C25987C" w:rsidR="00D949CA" w:rsidRDefault="003436CD" w:rsidP="00845B1F">
      <w:pPr>
        <w:pStyle w:val="Otsikko5"/>
      </w:pPr>
      <w:hyperlink w:anchor="_Ensihoitoyksikön_tehtävätiedot" w:history="1">
        <w:bookmarkStart w:id="188" w:name="_Toc446509225"/>
        <w:r w:rsidR="00D949CA" w:rsidRPr="00820174">
          <w:rPr>
            <w:rStyle w:val="Hyperlinkki"/>
          </w:rPr>
          <w:t>Syy poikkeuksellisen pitkälle kohteessaoloajalle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18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5F0F58" w14:paraId="77854BD7" w14:textId="77777777" w:rsidTr="00A878B7">
        <w:tc>
          <w:tcPr>
            <w:tcW w:w="9236" w:type="dxa"/>
          </w:tcPr>
          <w:p w14:paraId="2DF051F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89" w:name="_Syy_poikkeuksellisen_pitkälle_2"/>
            <w:bookmarkEnd w:id="189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52A2C40" w14:textId="77777777" w:rsidR="00613291" w:rsidRPr="00613291" w:rsidRDefault="00613291" w:rsidP="00820174">
      <w:pPr>
        <w:pStyle w:val="Snt1"/>
        <w:rPr>
          <w:lang w:val="en-US"/>
        </w:rPr>
      </w:pPr>
    </w:p>
    <w:p w14:paraId="20DF120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8C2FCB2" w14:textId="2E2171EB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156</w:t>
      </w:r>
      <w:r w:rsidRPr="0082643A">
        <w:t xml:space="preserve">" </w:t>
      </w:r>
      <w:r w:rsidRPr="00820174">
        <w:t xml:space="preserve">Syy poikkeuksellisen pitkälle kohteessaoloajalle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BAF7CA3" w14:textId="7548F9B6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kohteessaoloajalle </w:t>
      </w:r>
      <w:r w:rsidR="00820174">
        <w:t>(156)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Kohteessaoloviive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7.6.3004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0080A3C" w14:textId="7716EBAF" w:rsidR="00D949CA" w:rsidRDefault="003436CD" w:rsidP="00845B1F">
      <w:pPr>
        <w:pStyle w:val="Otsikko5"/>
      </w:pPr>
      <w:hyperlink w:anchor="_Ensihoitoyksikön_tehtävätiedot" w:history="1">
        <w:bookmarkStart w:id="190" w:name="_Toc446509226"/>
        <w:r w:rsidR="00D949CA" w:rsidRPr="00820174">
          <w:rPr>
            <w:rStyle w:val="Hyperlinkki"/>
          </w:rPr>
          <w:t>Syy poikkeuksellisen pitkälle potilaan kuljetusajalle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19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5F0F58" w14:paraId="5473F3C5" w14:textId="77777777" w:rsidTr="00A878B7">
        <w:tc>
          <w:tcPr>
            <w:tcW w:w="9236" w:type="dxa"/>
          </w:tcPr>
          <w:p w14:paraId="6524EBB9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91" w:name="_Syy_poikkeuksellisen_pitkälle_3"/>
            <w:bookmarkEnd w:id="191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4FBB7283" w14:textId="77777777" w:rsidR="00613291" w:rsidRPr="00613291" w:rsidRDefault="00613291" w:rsidP="00820174">
      <w:pPr>
        <w:pStyle w:val="Snt1"/>
        <w:rPr>
          <w:lang w:val="en-US"/>
        </w:rPr>
      </w:pPr>
    </w:p>
    <w:p w14:paraId="74AA2BE8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F634EE1" w14:textId="30F3D8BA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157</w:t>
      </w:r>
      <w:r w:rsidRPr="0082643A">
        <w:t xml:space="preserve">" </w:t>
      </w:r>
      <w:r w:rsidRPr="00820174">
        <w:t xml:space="preserve">Syy poikkeuksellisen pitkälle potilaan kuljetusajalle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30754D" w14:textId="61EAA860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potilaan kuljetusajalle </w:t>
      </w:r>
      <w:r w:rsidR="00820174">
        <w:t>(157)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Kuljetusviive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7.6.3005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6AEF9C8D" w14:textId="42BF0B2C" w:rsidR="00D949CA" w:rsidRDefault="003436CD" w:rsidP="00845B1F">
      <w:pPr>
        <w:pStyle w:val="Otsikko5"/>
      </w:pPr>
      <w:hyperlink w:anchor="_Ensihoitoyksikön_tehtävätiedot,_aja" w:history="1">
        <w:bookmarkStart w:id="192" w:name="_Toc446509227"/>
        <w:r w:rsidR="00D949CA" w:rsidRPr="00820174">
          <w:rPr>
            <w:rStyle w:val="Hyperlinkki"/>
          </w:rPr>
          <w:t>Syy poikkeuksellisen pitkälle ajalle potilaan luovuttamisessa tai ensihoitoyksikön valmiuteen palaamisessa</w:t>
        </w:r>
      </w:hyperlink>
      <w:r w:rsidR="00D949CA" w:rsidRPr="00D949CA">
        <w:t xml:space="preserve"> </w:t>
      </w:r>
      <w:r w:rsidR="00845B1F">
        <w:t>-</w:t>
      </w:r>
      <w:r w:rsidR="00D949CA">
        <w:t xml:space="preserve"> observation</w:t>
      </w:r>
      <w:bookmarkEnd w:id="19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B75273" w14:paraId="6D498A7F" w14:textId="77777777" w:rsidTr="00A878B7">
        <w:tc>
          <w:tcPr>
            <w:tcW w:w="9236" w:type="dxa"/>
          </w:tcPr>
          <w:p w14:paraId="79D7F7C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F5BA50E" w14:textId="77777777" w:rsidR="00613291" w:rsidRPr="00613291" w:rsidRDefault="00613291" w:rsidP="00820174">
      <w:pPr>
        <w:pStyle w:val="Snt1"/>
        <w:rPr>
          <w:lang w:val="en-US"/>
        </w:rPr>
      </w:pPr>
    </w:p>
    <w:p w14:paraId="25E6FC5B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96BF7AA" w14:textId="3100D772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158</w:t>
      </w:r>
      <w:r w:rsidRPr="0082643A">
        <w:t xml:space="preserve">" </w:t>
      </w:r>
      <w:r w:rsidRPr="00820174">
        <w:t xml:space="preserve">Syy poikkeuksellisen pitkälle ajalle potilaan luovuttamisessa tai ensihoitoyksikön valmiuteen palaamisessa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90349C" w14:textId="7A8500BF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ajalle potilaan luovuttamisessa tai ensihoitoyksikön valmiuteen palaamisessa </w:t>
      </w:r>
      <w:r w:rsidR="00820174">
        <w:t>(158)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Viive potilaan luovuttamisessa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7.6.3006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7A1F01DB" w14:textId="25656B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93" w:name="_Toc446509228"/>
      <w:r w:rsidR="008558FE" w:rsidRPr="00382EF8">
        <w:rPr>
          <w:rStyle w:val="Hyperlinkki"/>
        </w:rPr>
        <w:t>Potilaan yleistiedot</w:t>
      </w:r>
      <w:bookmarkEnd w:id="193"/>
    </w:p>
    <w:p w14:paraId="6E276D58" w14:textId="77777777" w:rsidR="00A878B7" w:rsidRDefault="00382EF8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B75273" w14:paraId="405B6338" w14:textId="77777777" w:rsidTr="00A878B7">
        <w:tc>
          <w:tcPr>
            <w:tcW w:w="9236" w:type="dxa"/>
          </w:tcPr>
          <w:p w14:paraId="799ABD41" w14:textId="77777777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5FD76F57" w14:textId="77777777" w:rsidR="00A878B7" w:rsidRPr="00A878B7" w:rsidRDefault="00A878B7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A1F01DE" w14:textId="66D756BD" w:rsidR="0004647E" w:rsidRPr="0095153D" w:rsidRDefault="0082643A" w:rsidP="00AC4E00">
      <w:pPr>
        <w:pStyle w:val="Snt1"/>
      </w:pPr>
      <w:r w:rsidRPr="0082643A">
        <w:lastRenderedPageBreak/>
        <w:t>1</w:t>
      </w:r>
      <w:r w:rsidR="0004647E" w:rsidRPr="0082643A">
        <w:t xml:space="preserve">. </w:t>
      </w:r>
      <w:r w:rsidRPr="0082643A">
        <w:t>PAKOLLINEN yksi</w:t>
      </w:r>
      <w:r w:rsidR="0004647E" w:rsidRPr="0082643A">
        <w:t xml:space="preserve"> [1..1] code/@code="</w:t>
      </w:r>
      <w:r w:rsidRPr="0082643A">
        <w:t>76</w:t>
      </w:r>
      <w:r w:rsidR="0004647E" w:rsidRPr="0082643A">
        <w:t xml:space="preserve">" </w:t>
      </w:r>
      <w:r w:rsidRPr="0082643A">
        <w:t>Muu merkintä</w:t>
      </w:r>
      <w:r w:rsidR="0095153D">
        <w:t xml:space="preserve"> </w:t>
      </w:r>
      <w:r w:rsidR="000B14D2">
        <w:t>(codeSystem</w:t>
      </w:r>
      <w:r w:rsidR="0004647E" w:rsidRPr="0095153D">
        <w:t xml:space="preserve">: </w:t>
      </w:r>
      <w:r w:rsidRPr="0095153D">
        <w:t>1.2.246.537.6.14.2006</w:t>
      </w:r>
      <w:r w:rsidR="0004647E" w:rsidRPr="0095153D">
        <w:t xml:space="preserve"> </w:t>
      </w:r>
      <w:r w:rsidRPr="0095153D">
        <w:t>AR/YDIN - Otsikot</w:t>
      </w:r>
      <w:r w:rsidR="0004647E" w:rsidRPr="0095153D">
        <w:t>)</w:t>
      </w:r>
    </w:p>
    <w:p w14:paraId="7A1F01DF" w14:textId="51B7A7B9" w:rsidR="0004647E" w:rsidRPr="0082643A" w:rsidRDefault="0082643A" w:rsidP="00AC4E00">
      <w:pPr>
        <w:pStyle w:val="Snt1"/>
      </w:pPr>
      <w:r w:rsidRPr="0082643A">
        <w:t>2</w:t>
      </w:r>
      <w:r w:rsidR="0004647E" w:rsidRPr="0082643A">
        <w:t xml:space="preserve">. </w:t>
      </w:r>
      <w:r w:rsidRPr="0082643A">
        <w:t xml:space="preserve">PAKOLLINEN yksi </w:t>
      </w:r>
      <w:r w:rsidR="0004647E" w:rsidRPr="0082643A">
        <w:t>[1..1] title</w:t>
      </w:r>
      <w:r w:rsidR="00B44714">
        <w:t>, jonka</w:t>
      </w:r>
      <w:r w:rsidRPr="0082643A">
        <w:t xml:space="preserve"> </w:t>
      </w:r>
      <w:r>
        <w:t>PITÄ</w:t>
      </w:r>
      <w:r w:rsidR="00AC0525">
        <w:t>Ä</w:t>
      </w:r>
      <w:r w:rsidR="0004647E" w:rsidRPr="0082643A">
        <w:t xml:space="preserve"> </w:t>
      </w:r>
      <w:r w:rsidR="00B44714">
        <w:t>OLLA</w:t>
      </w:r>
      <w:r>
        <w:t xml:space="preserve"> sama kuin </w:t>
      </w:r>
      <w:r w:rsidR="0004647E" w:rsidRPr="0082643A">
        <w:t>"</w:t>
      </w:r>
      <w:r w:rsidRPr="0082643A">
        <w:t>Muu merkintä</w:t>
      </w:r>
      <w:r w:rsidR="0004647E" w:rsidRPr="0082643A">
        <w:t xml:space="preserve">" </w:t>
      </w:r>
    </w:p>
    <w:p w14:paraId="7A1F01E0" w14:textId="77777777" w:rsidR="0004647E" w:rsidRPr="0080598B" w:rsidRDefault="0082643A" w:rsidP="00AC4E00">
      <w:pPr>
        <w:pStyle w:val="Snt1"/>
      </w:pPr>
      <w:r w:rsidRPr="0080598B">
        <w:t>3</w:t>
      </w:r>
      <w:r w:rsidR="0004647E" w:rsidRPr="0080598B">
        <w:t xml:space="preserve">. </w:t>
      </w:r>
      <w:r w:rsidRPr="0080598B">
        <w:t>PAKOLLINEN yksi</w:t>
      </w:r>
      <w:r w:rsidR="0004647E" w:rsidRPr="0080598B">
        <w:t xml:space="preserve"> [1..1] text </w:t>
      </w:r>
    </w:p>
    <w:p w14:paraId="6547FA68" w14:textId="77777777" w:rsidR="0092749F" w:rsidRDefault="0092749F" w:rsidP="0092749F"/>
    <w:p w14:paraId="155E44FF" w14:textId="5E46CBB7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yleistiedot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20</w:t>
      </w:r>
      <w:r w:rsidRPr="00567C0E">
        <w:t>0)</w:t>
      </w:r>
      <w:r>
        <w:t xml:space="preserve"> Potilaan toimintakyky (203)*; </w:t>
      </w:r>
    </w:p>
    <w:p w14:paraId="5C899C9D" w14:textId="291F23FA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Yhteyshenkilön nimi (141)*; Yhteyshenkilön puhelinnumero (212); Yhteyshenkilön suhde potilaaseen (213)</w:t>
      </w:r>
      <w:r>
        <w:br/>
      </w:r>
      <w:r>
        <w:br/>
        <w:t>* myös otsikko</w:t>
      </w:r>
    </w:p>
    <w:p w14:paraId="264A12CC" w14:textId="77777777" w:rsidR="0092749F" w:rsidRPr="0080598B" w:rsidRDefault="0092749F" w:rsidP="0092749F"/>
    <w:p w14:paraId="7A1F01E4" w14:textId="77777777" w:rsidR="0004647E" w:rsidRPr="0082643A" w:rsidRDefault="0082643A" w:rsidP="00AE0334">
      <w:r w:rsidRPr="0082643A">
        <w:t>4</w:t>
      </w:r>
      <w:r w:rsidR="0004647E" w:rsidRPr="0082643A">
        <w:t xml:space="preserve">. </w:t>
      </w:r>
      <w:r w:rsidRPr="0082643A">
        <w:t>PAKOLLINEN yksi</w:t>
      </w:r>
      <w:r w:rsidR="0080598B">
        <w:t xml:space="preserve"> [1..1</w:t>
      </w:r>
      <w:r w:rsidR="0004647E" w:rsidRPr="0082643A">
        <w:t xml:space="preserve">] entry </w:t>
      </w:r>
    </w:p>
    <w:p w14:paraId="7A1F01E5" w14:textId="4F1E2D7A" w:rsidR="00B44714" w:rsidRDefault="0004647E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="00B44714" w:rsidRPr="0095153D">
        <w:t>1..1]</w:t>
      </w:r>
      <w:r w:rsidR="00B44714">
        <w:t xml:space="preserve"> templateId, jonka arvon PITÄÄ OLLA </w:t>
      </w:r>
      <w:r w:rsidR="00B44714" w:rsidRPr="00B44714">
        <w:t>@root=</w:t>
      </w:r>
      <w:r w:rsidR="00C22574">
        <w:t>”</w:t>
      </w:r>
      <w:ins w:id="194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7A1F01E6" w14:textId="64E45F5C" w:rsidR="00B44714" w:rsidRDefault="00B44714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1.2.246.537.6.12.2002.348.200</w:t>
      </w:r>
      <w:r>
        <w:t>” (Potilaan yleistiedot entry)</w:t>
      </w:r>
    </w:p>
    <w:p w14:paraId="7A1F01E7" w14:textId="44220A60" w:rsidR="0004647E" w:rsidRDefault="00B44714" w:rsidP="00AC4E00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r w:rsidR="0004647E" w:rsidRPr="0095153D">
        <w:t xml:space="preserve">1..1] </w:t>
      </w:r>
      <w:hyperlink w:anchor="_Potilaan_yleistiedot" w:history="1">
        <w:r w:rsidR="0095153D" w:rsidRPr="00E7746D">
          <w:rPr>
            <w:rStyle w:val="Hyperlinkki"/>
          </w:rPr>
          <w:t>Potilaan yleistiedot</w:t>
        </w:r>
      </w:hyperlink>
      <w:r w:rsidR="0095153D" w:rsidRPr="0095153D">
        <w:t xml:space="preserve"> </w:t>
      </w:r>
      <w:r w:rsidR="00487841">
        <w:t>organizer</w:t>
      </w:r>
    </w:p>
    <w:p w14:paraId="18A15A59" w14:textId="77777777" w:rsidR="006B018C" w:rsidRDefault="006B018C" w:rsidP="006B018C">
      <w:pPr>
        <w:pStyle w:val="Snt1"/>
      </w:pPr>
    </w:p>
    <w:p w14:paraId="585B649F" w14:textId="726260CD" w:rsidR="006B018C" w:rsidRPr="0095153D" w:rsidRDefault="006B018C" w:rsidP="006B018C">
      <w:pPr>
        <w:pStyle w:val="Snt1"/>
      </w:pPr>
      <w:r>
        <w:t>Toteutusohje: Potilaan yleistiedot</w:t>
      </w:r>
      <w:r w:rsidR="004343FC">
        <w:t xml:space="preserve"> </w:t>
      </w:r>
      <w:r>
        <w:t>-</w:t>
      </w:r>
      <w:r w:rsidR="003113AD">
        <w:t>entry:n</w:t>
      </w:r>
      <w:r>
        <w:t xml:space="preserve"> tietoja käsitellään päivit</w:t>
      </w:r>
      <w:r w:rsidR="004343FC">
        <w:t>et</w:t>
      </w:r>
      <w:r>
        <w:t>täessä tai täyden</w:t>
      </w:r>
      <w:r w:rsidR="004343FC">
        <w:t>net</w:t>
      </w:r>
      <w:r>
        <w:t xml:space="preserve">täessä siten, että tuoreimmalle kirjaukselle tulee koko </w:t>
      </w:r>
      <w:r w:rsidR="003113AD">
        <w:t>entry:n</w:t>
      </w:r>
      <w:r>
        <w:t xml:space="preserve"> ajantasainen sisältö.</w:t>
      </w:r>
    </w:p>
    <w:bookmarkStart w:id="195" w:name="_Potilaan_yleistiedot_organizer"/>
    <w:bookmarkEnd w:id="195"/>
    <w:p w14:paraId="7A1F01E8" w14:textId="5C3CADC6" w:rsidR="0095153D" w:rsidRDefault="00487841" w:rsidP="00AE0334">
      <w:pPr>
        <w:pStyle w:val="Otsikko3"/>
      </w:pPr>
      <w:r>
        <w:fldChar w:fldCharType="begin"/>
      </w:r>
      <w:r>
        <w:instrText xml:space="preserve"> HYPERLINK  \l "_Potilaan_yleistiedot" </w:instrText>
      </w:r>
      <w:r>
        <w:fldChar w:fldCharType="separate"/>
      </w:r>
      <w:bookmarkStart w:id="196" w:name="_Toc446509229"/>
      <w:r w:rsidR="0095153D" w:rsidRPr="00487841">
        <w:rPr>
          <w:rStyle w:val="Hyperlinkki"/>
        </w:rPr>
        <w:t>Potilaan yleistiedot</w:t>
      </w:r>
      <w:r>
        <w:fldChar w:fldCharType="end"/>
      </w:r>
      <w:r w:rsidR="0095153D" w:rsidRPr="00487841">
        <w:t xml:space="preserve"> </w:t>
      </w:r>
      <w:r w:rsidR="00181274">
        <w:t xml:space="preserve">- </w:t>
      </w:r>
      <w:r w:rsidR="0095153D" w:rsidRPr="00487841">
        <w:t>organizer</w:t>
      </w:r>
      <w:bookmarkEnd w:id="196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B75273" w14:paraId="7800CC38" w14:textId="77777777" w:rsidTr="00A878B7">
        <w:tc>
          <w:tcPr>
            <w:tcW w:w="9236" w:type="dxa"/>
          </w:tcPr>
          <w:p w14:paraId="111544E5" w14:textId="231ABFAD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63E9916" w14:textId="77777777" w:rsidR="00A878B7" w:rsidRPr="00A878B7" w:rsidRDefault="00A878B7" w:rsidP="00A878B7">
      <w:pPr>
        <w:pStyle w:val="Snt1"/>
        <w:ind w:left="0" w:firstLine="0"/>
        <w:rPr>
          <w:lang w:val="en-US"/>
        </w:rPr>
      </w:pPr>
    </w:p>
    <w:p w14:paraId="7A1F01EB" w14:textId="77777777" w:rsidR="0095153D" w:rsidRPr="007E0AC1" w:rsidRDefault="00B44714" w:rsidP="00AC4E00">
      <w:pPr>
        <w:pStyle w:val="Snt1"/>
      </w:pPr>
      <w:r w:rsidRPr="007E0AC1">
        <w:t xml:space="preserve">1. </w:t>
      </w:r>
      <w:r w:rsidR="007E0AC1" w:rsidRPr="007E0AC1">
        <w:t>PAKOLLINEN yksi [1..1] @classCode="CLUSTER" ja yksi [1..1] @moodCode="EVN"</w:t>
      </w:r>
    </w:p>
    <w:p w14:paraId="7A1F01EC" w14:textId="00274343" w:rsidR="007E0AC1" w:rsidRPr="007E0AC1" w:rsidRDefault="007E0AC1" w:rsidP="00AC4E00">
      <w:pPr>
        <w:pStyle w:val="Snt1"/>
      </w:pPr>
      <w:r w:rsidRPr="007E0AC1">
        <w:t>2. PAKOLLINEN yksi [1..1] id</w:t>
      </w:r>
      <w:ins w:id="197" w:author="Timo Kaskinen" w:date="2016-02-26T14:12:00Z">
        <w:r w:rsidR="009C3D1E" w:rsidRPr="009C3D1E">
          <w:t>/@root</w:t>
        </w:r>
      </w:ins>
    </w:p>
    <w:p w14:paraId="7A1F01ED" w14:textId="5B6A18B5" w:rsidR="007E0AC1" w:rsidRPr="0095153D" w:rsidRDefault="007E0AC1" w:rsidP="00AC4E00">
      <w:pPr>
        <w:pStyle w:val="Snt1"/>
      </w:pPr>
      <w:r>
        <w:t>3</w:t>
      </w:r>
      <w:r w:rsidRPr="0082643A">
        <w:t>. PAKOLLINEN yksi [1..1] code/@code="</w:t>
      </w:r>
      <w:r>
        <w:t>200</w:t>
      </w:r>
      <w:r w:rsidRPr="0082643A">
        <w:t xml:space="preserve">" </w:t>
      </w:r>
      <w:r>
        <w:t xml:space="preserve">Potilaan yleistiedot </w:t>
      </w:r>
      <w:r w:rsidRPr="0095153D">
        <w:t>(</w:t>
      </w:r>
      <w:r w:rsidR="002A573E">
        <w:t>c</w:t>
      </w:r>
      <w:r w:rsidR="000B14D2">
        <w:t>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A1F01EE" w14:textId="77777777" w:rsidR="007E0AC1" w:rsidRDefault="00E63460" w:rsidP="00AC4E00">
      <w:pPr>
        <w:pStyle w:val="Snt1"/>
      </w:pPr>
      <w:r>
        <w:t>4. PAKOLLINEN yksi statusCode/@code=”completed”</w:t>
      </w:r>
    </w:p>
    <w:p w14:paraId="7A1F01EF" w14:textId="77777777" w:rsidR="0080598B" w:rsidRPr="00125567" w:rsidRDefault="00125567" w:rsidP="00AC4E00">
      <w:pPr>
        <w:pStyle w:val="Snt1"/>
      </w:pPr>
      <w:r>
        <w:t>5</w:t>
      </w:r>
      <w:r w:rsidR="0080598B" w:rsidRPr="00125567">
        <w:t xml:space="preserve">. </w:t>
      </w:r>
      <w:r w:rsidRPr="00125567">
        <w:t>VAPAAEHTOINEN</w:t>
      </w:r>
      <w:r w:rsidR="00E63460" w:rsidRPr="00125567">
        <w:t xml:space="preserve"> </w:t>
      </w:r>
      <w:r>
        <w:t>nolla tai yksi</w:t>
      </w:r>
      <w:r w:rsidR="00E63460" w:rsidRPr="00125567">
        <w:t xml:space="preserve"> </w:t>
      </w:r>
      <w:r w:rsidR="0080598B" w:rsidRPr="00125567">
        <w:t>[</w:t>
      </w:r>
      <w:r w:rsidR="00AD4AB6" w:rsidRPr="00125567">
        <w:t>0</w:t>
      </w:r>
      <w:r w:rsidR="0080598B" w:rsidRPr="00125567">
        <w:t>..1] component</w:t>
      </w:r>
    </w:p>
    <w:p w14:paraId="7A1F01F0" w14:textId="52744CFB" w:rsidR="0080598B" w:rsidRPr="00AE0334" w:rsidRDefault="0080598B" w:rsidP="00AE0334">
      <w:pPr>
        <w:ind w:left="567"/>
        <w:rPr>
          <w:rFonts w:cs="Times New Roman"/>
        </w:rPr>
      </w:pPr>
      <w:r w:rsidRPr="00AE0334">
        <w:t xml:space="preserve">a. </w:t>
      </w:r>
      <w:r w:rsidR="007C79A5">
        <w:t>PAKOLLINEN yks</w:t>
      </w:r>
      <w:r w:rsidR="00487841">
        <w:t>i [</w:t>
      </w:r>
      <w:r w:rsidRPr="00AE0334">
        <w:t xml:space="preserve">1..1] </w:t>
      </w:r>
      <w:hyperlink w:anchor="_Potilaan_toimintakyky_observation" w:history="1">
        <w:r w:rsidR="00AD4AB6" w:rsidRPr="00E7746D">
          <w:rPr>
            <w:rStyle w:val="Hyperlinkki"/>
          </w:rPr>
          <w:t>Potilaan toimintakyky</w:t>
        </w:r>
      </w:hyperlink>
      <w:r w:rsidR="001F0C0D">
        <w:t xml:space="preserve"> </w:t>
      </w:r>
      <w:r w:rsidR="00D44A92">
        <w:t xml:space="preserve">(203) </w:t>
      </w:r>
      <w:r w:rsidR="001F0C0D">
        <w:t>observation</w:t>
      </w:r>
    </w:p>
    <w:p w14:paraId="7A1F01F1" w14:textId="77777777" w:rsidR="00125567" w:rsidRPr="00125567" w:rsidRDefault="00125567" w:rsidP="00AC4E00">
      <w:pPr>
        <w:pStyle w:val="Snt1"/>
      </w:pPr>
      <w:r>
        <w:t>6</w:t>
      </w:r>
      <w:r w:rsidRPr="00125567">
        <w:t xml:space="preserve">. VAPAAEHTOINEN </w:t>
      </w:r>
      <w:r>
        <w:t>nolla tai useampi</w:t>
      </w:r>
      <w:r w:rsidRPr="00125567">
        <w:t xml:space="preserve"> [0..</w:t>
      </w:r>
      <w:r>
        <w:t>*</w:t>
      </w:r>
      <w:r w:rsidRPr="00125567">
        <w:t>] component</w:t>
      </w:r>
    </w:p>
    <w:p w14:paraId="7A1F01F2" w14:textId="52BA157F" w:rsidR="00125567" w:rsidRPr="00125567" w:rsidRDefault="00125567" w:rsidP="00AE0334">
      <w:pPr>
        <w:ind w:left="567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yhteyshenkilöt_organizer" w:history="1">
        <w:r w:rsidRPr="00E7746D">
          <w:rPr>
            <w:rStyle w:val="Hyperlinkki"/>
          </w:rPr>
          <w:t>Potilaan yhteyshenkilöt</w:t>
        </w:r>
      </w:hyperlink>
      <w:r w:rsidRPr="00125567">
        <w:t xml:space="preserve"> </w:t>
      </w:r>
      <w:r w:rsidR="00D44A92">
        <w:t xml:space="preserve">(210) </w:t>
      </w:r>
      <w:r w:rsidR="00487841">
        <w:t>organizer</w:t>
      </w:r>
    </w:p>
    <w:bookmarkStart w:id="198" w:name="_Potilaan_toimintakyky_observation"/>
    <w:bookmarkEnd w:id="198"/>
    <w:p w14:paraId="7A1F01F3" w14:textId="58AE4FD4" w:rsidR="0095153D" w:rsidRDefault="00487841" w:rsidP="00AE0334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"_Potilaan_yleistiedot_organizer" </w:instrText>
      </w:r>
      <w:r>
        <w:rPr>
          <w:lang w:val="en-US"/>
        </w:rPr>
        <w:fldChar w:fldCharType="separate"/>
      </w:r>
      <w:bookmarkStart w:id="199" w:name="_Toc446509230"/>
      <w:r w:rsidR="0095153D" w:rsidRPr="00487841">
        <w:rPr>
          <w:rStyle w:val="Hyperlinkki"/>
          <w:lang w:val="en-US"/>
        </w:rPr>
        <w:t>Potilaan toimintakyky</w:t>
      </w:r>
      <w:r>
        <w:rPr>
          <w:lang w:val="en-US"/>
        </w:rPr>
        <w:fldChar w:fldCharType="end"/>
      </w:r>
      <w:r w:rsidR="00125567" w:rsidRPr="00487841">
        <w:rPr>
          <w:lang w:val="en-US"/>
        </w:rPr>
        <w:t xml:space="preserve"> </w:t>
      </w:r>
      <w:r w:rsidR="00181274">
        <w:rPr>
          <w:lang w:val="en-US"/>
        </w:rPr>
        <w:t xml:space="preserve">- </w:t>
      </w:r>
      <w:r w:rsidR="00125567" w:rsidRPr="00487841">
        <w:rPr>
          <w:lang w:val="en-US"/>
        </w:rPr>
        <w:t>observation</w:t>
      </w:r>
      <w:bookmarkEnd w:id="199"/>
      <w:r w:rsidR="00181274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B75273" w14:paraId="3C8D395B" w14:textId="77777777" w:rsidTr="00627942">
        <w:tc>
          <w:tcPr>
            <w:tcW w:w="9236" w:type="dxa"/>
          </w:tcPr>
          <w:p w14:paraId="72DDA844" w14:textId="22ACE33E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406D0619" w14:textId="77777777" w:rsidR="00370659" w:rsidRPr="00370659" w:rsidRDefault="00370659" w:rsidP="00370659">
      <w:pPr>
        <w:rPr>
          <w:lang w:val="en-US"/>
        </w:rPr>
      </w:pPr>
    </w:p>
    <w:p w14:paraId="7A1F01F6" w14:textId="77777777" w:rsidR="0003454B" w:rsidRPr="0003454B" w:rsidRDefault="0003454B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A1F01F7" w14:textId="292420B7" w:rsidR="0003454B" w:rsidRDefault="0003454B" w:rsidP="00AC4E00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203</w:t>
      </w:r>
      <w:r w:rsidRPr="0082643A">
        <w:t xml:space="preserve">" </w:t>
      </w:r>
      <w:r>
        <w:t xml:space="preserve">Potilaan toimintakyky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7188C4E" w14:textId="77777777" w:rsidR="0092749F" w:rsidRDefault="0092749F" w:rsidP="0092749F">
      <w:pPr>
        <w:pStyle w:val="Snt1"/>
      </w:pPr>
      <w:r>
        <w:t>3. PAKOLLINEN yksi [1..1] text</w:t>
      </w:r>
    </w:p>
    <w:p w14:paraId="23CB57B7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7A1F01F9" w14:textId="547A2DC2" w:rsidR="0003454B" w:rsidRPr="00AE0334" w:rsidRDefault="000B1BE8" w:rsidP="00AC4E00">
      <w:pPr>
        <w:pStyle w:val="Snt1"/>
      </w:pPr>
      <w:r w:rsidRPr="00AE0334">
        <w:t>4</w:t>
      </w:r>
      <w:r w:rsidR="0003454B" w:rsidRPr="00AE0334">
        <w:t>. PAKOLLINEN yksi [1..1] value</w:t>
      </w:r>
      <w:r w:rsidR="009D74B3">
        <w:t xml:space="preserve"> Potilaan toimintakyky (203)</w:t>
      </w:r>
      <w:r w:rsidR="00815A0E" w:rsidRPr="00AE0334">
        <w:t xml:space="preserve">, </w:t>
      </w:r>
      <w:r w:rsidR="0003454B" w:rsidRPr="00AE0334">
        <w:t>arvo</w:t>
      </w:r>
      <w:r w:rsidR="009D74B3" w:rsidRPr="00AE0334">
        <w:t xml:space="preserve"> annetaan</w:t>
      </w:r>
      <w:r w:rsidR="009D74B3">
        <w:t xml:space="preserve"> </w:t>
      </w:r>
      <w:r w:rsidR="0003454B" w:rsidRPr="00AE0334">
        <w:t>luokituksesta</w:t>
      </w:r>
      <w:r w:rsidRPr="00AE0334">
        <w:t xml:space="preserve"> </w:t>
      </w:r>
      <w:r w:rsidR="009D74B3" w:rsidRPr="00AE0334">
        <w:t>ENSIH - Potilaan toimintakyky ennen ensihoitotilannetta</w:t>
      </w:r>
      <w:r w:rsidR="009D74B3">
        <w:t xml:space="preserve"> </w:t>
      </w:r>
      <w:r w:rsidR="000B14D2">
        <w:t>(codeSystem</w:t>
      </w:r>
      <w:r w:rsidR="0003454B" w:rsidRPr="00AE0334">
        <w:t xml:space="preserve">: </w:t>
      </w:r>
      <w:r w:rsidRPr="00AE0334">
        <w:t>1.2.246.537.6.3007.2014</w:t>
      </w:r>
      <w:r w:rsidR="0003454B" w:rsidRPr="00AE0334">
        <w:t>)</w:t>
      </w:r>
      <w:r w:rsidR="00E7746D" w:rsidRPr="00E7746D">
        <w:t xml:space="preserve"> </w:t>
      </w:r>
      <w:r w:rsidR="00E7746D" w:rsidRPr="00AE0334">
        <w:t>CD-tietotyypillä</w:t>
      </w:r>
    </w:p>
    <w:bookmarkStart w:id="200" w:name="_Potilaan_yhteyshenkilöt_organizer"/>
    <w:bookmarkEnd w:id="200"/>
    <w:p w14:paraId="7A1F01FA" w14:textId="25183BB1" w:rsidR="0095153D" w:rsidRDefault="00487841" w:rsidP="00AE0334">
      <w:pPr>
        <w:pStyle w:val="Otsikko4"/>
      </w:pPr>
      <w:r>
        <w:fldChar w:fldCharType="begin"/>
      </w:r>
      <w:r>
        <w:instrText xml:space="preserve"> HYPERLINK  \l "_Potilaan_yleistiedot_organizer" </w:instrText>
      </w:r>
      <w:r>
        <w:fldChar w:fldCharType="separate"/>
      </w:r>
      <w:bookmarkStart w:id="201" w:name="_Toc446509231"/>
      <w:r w:rsidR="0095153D" w:rsidRPr="00487841">
        <w:rPr>
          <w:rStyle w:val="Hyperlinkki"/>
        </w:rPr>
        <w:t xml:space="preserve">Potilaan </w:t>
      </w:r>
      <w:r w:rsidR="00A907E1" w:rsidRPr="00487841">
        <w:rPr>
          <w:rStyle w:val="Hyperlinkki"/>
        </w:rPr>
        <w:t>yhteyshenkilöt</w:t>
      </w:r>
      <w:r>
        <w:fldChar w:fldCharType="end"/>
      </w:r>
      <w:r w:rsidR="000B1BE8" w:rsidRPr="00487841">
        <w:t xml:space="preserve"> </w:t>
      </w:r>
      <w:r w:rsidR="00181274">
        <w:t xml:space="preserve">- </w:t>
      </w:r>
      <w:r w:rsidR="000B1BE8" w:rsidRPr="00487841">
        <w:t>organizer</w:t>
      </w:r>
      <w:bookmarkEnd w:id="201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B75273" w14:paraId="408FD5FF" w14:textId="77777777" w:rsidTr="00627942">
        <w:tc>
          <w:tcPr>
            <w:tcW w:w="9236" w:type="dxa"/>
          </w:tcPr>
          <w:p w14:paraId="5EAA2665" w14:textId="35EA5F48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</w:p>
        </w:tc>
      </w:tr>
    </w:tbl>
    <w:p w14:paraId="68C45E1D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1FD" w14:textId="77777777" w:rsidR="000B1BE8" w:rsidRPr="007E0AC1" w:rsidRDefault="000B1BE8" w:rsidP="00AC4E00">
      <w:pPr>
        <w:pStyle w:val="Snt1"/>
      </w:pPr>
      <w:r w:rsidRPr="007E0AC1">
        <w:t>1. PAKOLLINEN yksi [1..1] @classCode="CLUSTER" ja yksi [1..1] @moodCode="EVN"</w:t>
      </w:r>
    </w:p>
    <w:p w14:paraId="7A1F01FE" w14:textId="28E3F20F" w:rsidR="000B1BE8" w:rsidRPr="0095153D" w:rsidRDefault="000B1BE8" w:rsidP="00AC4E00">
      <w:pPr>
        <w:pStyle w:val="Snt1"/>
      </w:pPr>
      <w:r>
        <w:t>2</w:t>
      </w:r>
      <w:r w:rsidRPr="0082643A">
        <w:t>. PAKOLLINEN yksi [1..1] code/@code="</w:t>
      </w:r>
      <w:r>
        <w:t>210</w:t>
      </w:r>
      <w:r w:rsidRPr="0082643A">
        <w:t xml:space="preserve">" </w:t>
      </w:r>
      <w:r>
        <w:t xml:space="preserve">Potilaan yhteyshenkilöt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(210)</w:t>
      </w:r>
    </w:p>
    <w:p w14:paraId="7A1F01FF" w14:textId="77777777" w:rsidR="000B1BE8" w:rsidRDefault="009E7314" w:rsidP="00AC4E00">
      <w:pPr>
        <w:pStyle w:val="Snt1"/>
      </w:pPr>
      <w:r>
        <w:t>3</w:t>
      </w:r>
      <w:r w:rsidR="000B1BE8">
        <w:t>. PAKOLLINEN yksi statusCode/@code=”completed”</w:t>
      </w:r>
    </w:p>
    <w:p w14:paraId="7A1F0200" w14:textId="77777777" w:rsidR="000B1BE8" w:rsidRPr="00125567" w:rsidRDefault="009E7314" w:rsidP="00AC4E00">
      <w:pPr>
        <w:pStyle w:val="Snt1"/>
      </w:pPr>
      <w:r>
        <w:t>4</w:t>
      </w:r>
      <w:r w:rsidR="000B1BE8" w:rsidRPr="00125567">
        <w:t xml:space="preserve">. </w:t>
      </w:r>
      <w:r w:rsidR="000B1BE8">
        <w:t>PAKOLLINEN yksi</w:t>
      </w:r>
      <w:r w:rsidR="000B1BE8" w:rsidRPr="00125567">
        <w:t xml:space="preserve"> [</w:t>
      </w:r>
      <w:r w:rsidR="000B1BE8">
        <w:t>1</w:t>
      </w:r>
      <w:r w:rsidR="000B1BE8" w:rsidRPr="00125567">
        <w:t>..1] component</w:t>
      </w:r>
    </w:p>
    <w:p w14:paraId="7A1F0201" w14:textId="47D77A95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nimi_observation" w:history="1">
        <w:r w:rsidRPr="00487841">
          <w:rPr>
            <w:rStyle w:val="Hyperlinkki"/>
          </w:rPr>
          <w:t>Yhteyshenkilön nimi</w:t>
        </w:r>
      </w:hyperlink>
      <w:r w:rsidR="00E7746D">
        <w:t xml:space="preserve"> </w:t>
      </w:r>
      <w:r w:rsidR="00D44A92">
        <w:t xml:space="preserve">(211) </w:t>
      </w:r>
      <w:r w:rsidR="00E7746D">
        <w:t>observation</w:t>
      </w:r>
    </w:p>
    <w:p w14:paraId="7A1F0202" w14:textId="77777777" w:rsidR="000B1BE8" w:rsidRPr="00125567" w:rsidRDefault="009E7314" w:rsidP="00AC4E00">
      <w:pPr>
        <w:pStyle w:val="Snt1"/>
      </w:pPr>
      <w:r>
        <w:t>5</w:t>
      </w:r>
      <w:r w:rsidR="000B1BE8" w:rsidRPr="00125567">
        <w:t xml:space="preserve">. VAPAAEHTOINEN </w:t>
      </w:r>
      <w:r w:rsidR="000B1BE8">
        <w:t xml:space="preserve">nolla tai </w:t>
      </w:r>
      <w:r>
        <w:t xml:space="preserve">yksi </w:t>
      </w:r>
      <w:r w:rsidR="000B1BE8" w:rsidRPr="00125567">
        <w:t>[0..</w:t>
      </w:r>
      <w:r>
        <w:t>1</w:t>
      </w:r>
      <w:r w:rsidR="000B1BE8" w:rsidRPr="00125567">
        <w:t>] component</w:t>
      </w:r>
    </w:p>
    <w:p w14:paraId="7A1F0203" w14:textId="308690FA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puhelinnumero_observ" w:history="1">
        <w:r w:rsidR="00815A0E" w:rsidRPr="00487841">
          <w:rPr>
            <w:rStyle w:val="Hyperlinkki"/>
          </w:rPr>
          <w:t>Yhteyshenkilön puhelinnumero</w:t>
        </w:r>
      </w:hyperlink>
      <w:r w:rsidR="00E7746D">
        <w:t xml:space="preserve"> </w:t>
      </w:r>
      <w:r w:rsidR="00D44A92">
        <w:t xml:space="preserve">(212) </w:t>
      </w:r>
      <w:r w:rsidR="00E7746D">
        <w:t>observation</w:t>
      </w:r>
    </w:p>
    <w:p w14:paraId="7A1F0204" w14:textId="77777777" w:rsidR="00815A0E" w:rsidRPr="00125567" w:rsidRDefault="009E7314" w:rsidP="00AC4E00">
      <w:pPr>
        <w:pStyle w:val="Snt1"/>
      </w:pPr>
      <w:r>
        <w:t>6</w:t>
      </w:r>
      <w:r w:rsidR="00815A0E" w:rsidRPr="00125567">
        <w:t xml:space="preserve">. VAPAAEHTOINEN </w:t>
      </w:r>
      <w:r w:rsidR="00815A0E">
        <w:t>nolla tai yksi</w:t>
      </w:r>
      <w:r w:rsidR="00815A0E" w:rsidRPr="00125567">
        <w:t xml:space="preserve"> [0..</w:t>
      </w:r>
      <w:r w:rsidR="00815A0E">
        <w:t>1</w:t>
      </w:r>
      <w:r w:rsidR="00815A0E" w:rsidRPr="00125567">
        <w:t>] component</w:t>
      </w:r>
    </w:p>
    <w:p w14:paraId="7A1F0205" w14:textId="3574A169" w:rsidR="00815A0E" w:rsidRPr="00125567" w:rsidRDefault="00815A0E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suhde_potilaaseen" w:history="1">
        <w:r w:rsidRPr="00487841">
          <w:rPr>
            <w:rStyle w:val="Hyperlinkki"/>
          </w:rPr>
          <w:t>Yhteyshenkilön suhde potilaaseen</w:t>
        </w:r>
      </w:hyperlink>
      <w:r w:rsidR="00E7746D">
        <w:t xml:space="preserve"> </w:t>
      </w:r>
      <w:r w:rsidR="00D44A92">
        <w:t xml:space="preserve">(213) </w:t>
      </w:r>
      <w:r w:rsidR="00E7746D">
        <w:t>observation</w:t>
      </w:r>
    </w:p>
    <w:bookmarkStart w:id="202" w:name="_Yhteyshenkilön_nimi_observation"/>
    <w:bookmarkEnd w:id="202"/>
    <w:p w14:paraId="7A1F0206" w14:textId="5E5FFAAA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03" w:name="_Toc446509232"/>
      <w:r w:rsidR="00815A0E" w:rsidRPr="00487841">
        <w:rPr>
          <w:rStyle w:val="Hyperlinkki"/>
        </w:rPr>
        <w:t>Yhteyshenkilön nimi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203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B75273" w14:paraId="6D9CFBAA" w14:textId="77777777" w:rsidTr="00627942">
        <w:tc>
          <w:tcPr>
            <w:tcW w:w="9236" w:type="dxa"/>
          </w:tcPr>
          <w:p w14:paraId="767B273B" w14:textId="1E7D3195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B56172F" w14:textId="77777777" w:rsidR="00370659" w:rsidRPr="00370659" w:rsidRDefault="00370659" w:rsidP="00370659">
      <w:pPr>
        <w:rPr>
          <w:lang w:val="en-US"/>
        </w:rPr>
      </w:pPr>
    </w:p>
    <w:p w14:paraId="7A1F020A" w14:textId="4379C988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0B" w14:textId="2003FE86" w:rsidR="00815A0E" w:rsidRDefault="00815A0E" w:rsidP="00AC4E00">
      <w:pPr>
        <w:pStyle w:val="Snt1"/>
      </w:pPr>
      <w:r>
        <w:t>2</w:t>
      </w:r>
      <w:r w:rsidRPr="0003454B">
        <w:t xml:space="preserve">. PAKOLLINEN yksi [1..1] </w:t>
      </w:r>
      <w:r w:rsidRPr="0082643A">
        <w:t>code/@code="</w:t>
      </w:r>
      <w:r>
        <w:t>211</w:t>
      </w:r>
      <w:r w:rsidRPr="0082643A">
        <w:t xml:space="preserve">" </w:t>
      </w:r>
      <w:r>
        <w:t xml:space="preserve">Yhteyshenkilön nimi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742A50" w14:textId="77777777" w:rsidR="0092749F" w:rsidRDefault="0092749F" w:rsidP="0092749F">
      <w:pPr>
        <w:pStyle w:val="Snt1"/>
      </w:pPr>
      <w:r>
        <w:t>3. PAKOLLINEN yksi [1..1] text</w:t>
      </w:r>
    </w:p>
    <w:p w14:paraId="4787EB58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7A1F020D" w14:textId="4C323762" w:rsidR="00815A0E" w:rsidRPr="000B1BE8" w:rsidRDefault="00815A0E" w:rsidP="00AC4E00">
      <w:pPr>
        <w:pStyle w:val="Snt1"/>
      </w:pPr>
      <w:r>
        <w:t>4</w:t>
      </w:r>
      <w:r w:rsidRPr="0003454B">
        <w:t>. PAKOLLINEN yksi [1..1] value</w:t>
      </w:r>
      <w:r w:rsidR="009D74B3">
        <w:t xml:space="preserve"> Yhteyshenkilön nimi (211)</w:t>
      </w:r>
      <w:r>
        <w:t>,</w:t>
      </w:r>
      <w:r w:rsidRPr="0003454B">
        <w:t xml:space="preserve"> </w:t>
      </w:r>
      <w:r w:rsidR="009D74B3">
        <w:t xml:space="preserve">arvo </w:t>
      </w:r>
      <w:r w:rsidR="00D44A92">
        <w:t xml:space="preserve">annetaan </w:t>
      </w:r>
      <w:r w:rsidR="00D44A92" w:rsidRPr="0003454B">
        <w:t>arvo</w:t>
      </w:r>
      <w:r w:rsidR="00D44A92">
        <w:t xml:space="preserve"> </w:t>
      </w:r>
      <w:r>
        <w:t>PN-tietotyy</w:t>
      </w:r>
      <w:r w:rsidRPr="0003454B">
        <w:t>pillä</w:t>
      </w:r>
    </w:p>
    <w:bookmarkStart w:id="204" w:name="_Yhteyshenkilön_puhelinnumero_observ"/>
    <w:bookmarkEnd w:id="204"/>
    <w:p w14:paraId="7A1F020F" w14:textId="29BC9F80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05" w:name="_Toc446509233"/>
      <w:r w:rsidR="00815A0E" w:rsidRPr="00487841">
        <w:rPr>
          <w:rStyle w:val="Hyperlinkki"/>
        </w:rPr>
        <w:t>Yhteyshenkilön puhelinnumero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205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B75273" w14:paraId="654E42FF" w14:textId="77777777" w:rsidTr="00627942">
        <w:tc>
          <w:tcPr>
            <w:tcW w:w="9236" w:type="dxa"/>
          </w:tcPr>
          <w:p w14:paraId="7E9CED73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25578E8" w14:textId="77777777" w:rsidR="00370659" w:rsidRPr="00370659" w:rsidRDefault="00370659" w:rsidP="00815A0E">
      <w:pPr>
        <w:pStyle w:val="Eivli"/>
        <w:rPr>
          <w:rFonts w:ascii="Times New Roman" w:hAnsi="Times New Roman" w:cs="Times New Roman"/>
          <w:lang w:val="en-US"/>
        </w:rPr>
      </w:pPr>
    </w:p>
    <w:p w14:paraId="7A1F0213" w14:textId="3E7313A1" w:rsidR="00815A0E" w:rsidRPr="0003454B" w:rsidRDefault="00815A0E" w:rsidP="00815A0E">
      <w:pPr>
        <w:pStyle w:val="Eivli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3454B">
        <w:rPr>
          <w:rFonts w:ascii="Times New Roman" w:hAnsi="Times New Roman" w:cs="Times New Roman"/>
        </w:rPr>
        <w:t xml:space="preserve">. PAKOLLINEN yksi </w:t>
      </w:r>
      <w:r w:rsidRPr="007E0AC1">
        <w:rPr>
          <w:rFonts w:ascii="Times New Roman" w:hAnsi="Times New Roman" w:cs="Times New Roman"/>
        </w:rPr>
        <w:t>[1..1] @classCode="</w:t>
      </w:r>
      <w:r>
        <w:rPr>
          <w:rFonts w:ascii="Times New Roman" w:hAnsi="Times New Roman" w:cs="Times New Roman"/>
        </w:rPr>
        <w:t>OBS</w:t>
      </w:r>
      <w:r w:rsidRPr="007E0AC1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ja yks</w:t>
      </w:r>
      <w:r w:rsidR="00487841">
        <w:rPr>
          <w:rFonts w:ascii="Times New Roman" w:hAnsi="Times New Roman" w:cs="Times New Roman"/>
        </w:rPr>
        <w:t>i [</w:t>
      </w:r>
      <w:r w:rsidRPr="0003454B">
        <w:rPr>
          <w:rFonts w:ascii="Times New Roman" w:hAnsi="Times New Roman" w:cs="Times New Roman"/>
        </w:rPr>
        <w:t xml:space="preserve">1..1] @moodCode="EVN" </w:t>
      </w:r>
    </w:p>
    <w:p w14:paraId="7A1F0214" w14:textId="6C119DAA" w:rsidR="00815A0E" w:rsidRPr="00AE0334" w:rsidRDefault="00815A0E" w:rsidP="00AC4E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code/@code="2</w:t>
      </w:r>
      <w:r w:rsidR="009E7314" w:rsidRPr="00AE0334">
        <w:t>12</w:t>
      </w:r>
      <w:r w:rsidRPr="00AE0334">
        <w:t xml:space="preserve">" </w:t>
      </w:r>
      <w:r w:rsidR="009E7314" w:rsidRPr="00AE0334">
        <w:t>Yhteyshenkilön puhelinnumero</w:t>
      </w:r>
      <w:r w:rsidRPr="00AE0334">
        <w:t xml:space="preserve"> </w:t>
      </w:r>
      <w:r w:rsidR="000B14D2">
        <w:t>(codeSystem</w:t>
      </w:r>
      <w:r w:rsidRPr="00AE0334">
        <w:t>: 1.2.246.537.6.12.2002.348)</w:t>
      </w:r>
    </w:p>
    <w:p w14:paraId="445C7638" w14:textId="77777777" w:rsidR="0092749F" w:rsidRDefault="0092749F" w:rsidP="0092749F">
      <w:pPr>
        <w:pStyle w:val="Snt1"/>
      </w:pPr>
      <w:r>
        <w:t>3. PAKOLLINEN yksi [1..1] text</w:t>
      </w:r>
    </w:p>
    <w:p w14:paraId="2A3027B9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7A1F0216" w14:textId="6277E128" w:rsidR="00815A0E" w:rsidRPr="000B1BE8" w:rsidRDefault="00815A0E" w:rsidP="00AC4E00">
      <w:pPr>
        <w:pStyle w:val="Snt1"/>
      </w:pPr>
      <w:r>
        <w:t>4</w:t>
      </w:r>
      <w:r w:rsidRPr="0003454B">
        <w:t>. PAKOLLINEN yksi</w:t>
      </w:r>
      <w:r w:rsidR="009E7314">
        <w:t xml:space="preserve"> tai useampi</w:t>
      </w:r>
      <w:r w:rsidRPr="0003454B">
        <w:t xml:space="preserve"> [1..</w:t>
      </w:r>
      <w:r w:rsidR="009E7314">
        <w:t>*</w:t>
      </w:r>
      <w:r w:rsidRPr="0003454B">
        <w:t>] value</w:t>
      </w:r>
      <w:r w:rsidR="009D74B3">
        <w:t xml:space="preserve"> Yhteyshenkilön puhelinnumero (212)</w:t>
      </w:r>
      <w:r>
        <w:t>,</w:t>
      </w:r>
      <w:r w:rsidRPr="0003454B">
        <w:t xml:space="preserve"> </w:t>
      </w:r>
      <w:r w:rsidR="00D44A92" w:rsidRPr="0003454B">
        <w:t>arvo</w:t>
      </w:r>
      <w:r w:rsidR="00D44A92">
        <w:t xml:space="preserve"> </w:t>
      </w:r>
      <w:r w:rsidR="009D74B3">
        <w:t xml:space="preserve">annetaan </w:t>
      </w:r>
      <w:r w:rsidR="009E7314">
        <w:t>TEL</w:t>
      </w:r>
      <w:r>
        <w:t>-tietotyy</w:t>
      </w:r>
      <w:r w:rsidRPr="0003454B">
        <w:t xml:space="preserve">pillä </w:t>
      </w:r>
    </w:p>
    <w:bookmarkStart w:id="206" w:name="_Yhteyshenkilön_suhde_potilaaseen"/>
    <w:bookmarkEnd w:id="206"/>
    <w:p w14:paraId="7A1F0218" w14:textId="3AB18B31" w:rsidR="00815A0E" w:rsidRP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07" w:name="_Toc446509234"/>
      <w:r w:rsidR="00815A0E" w:rsidRPr="00487841">
        <w:rPr>
          <w:rStyle w:val="Hyperlinkki"/>
        </w:rPr>
        <w:t>Yhteyshenkilön suhde potilaaseen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20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B75273" w14:paraId="51A51333" w14:textId="77777777" w:rsidTr="00627942">
        <w:tc>
          <w:tcPr>
            <w:tcW w:w="9236" w:type="dxa"/>
          </w:tcPr>
          <w:p w14:paraId="4ADB1442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1572F10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21C" w14:textId="1FFC5A11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1D" w14:textId="2B496FD7" w:rsidR="00815A0E" w:rsidRPr="00AE0334" w:rsidRDefault="00815A0E" w:rsidP="00AC4E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code/@code="2</w:t>
      </w:r>
      <w:r w:rsidR="009E7314" w:rsidRPr="00AE0334">
        <w:t>1</w:t>
      </w:r>
      <w:r w:rsidRPr="00AE0334">
        <w:t xml:space="preserve">3" </w:t>
      </w:r>
      <w:r w:rsidR="009E7314" w:rsidRPr="00AE0334">
        <w:t>Yhteyshenkilön suhde potilaaseen</w:t>
      </w:r>
      <w:r w:rsidRPr="00AE0334">
        <w:t xml:space="preserve"> </w:t>
      </w:r>
      <w:r w:rsidR="000B14D2">
        <w:t>(codeSystem</w:t>
      </w:r>
      <w:r w:rsidRPr="00AE0334">
        <w:t>: 1.2.246.537.6.12.2002.348)</w:t>
      </w:r>
    </w:p>
    <w:p w14:paraId="1470B4D5" w14:textId="77777777" w:rsidR="0092749F" w:rsidRDefault="0092749F" w:rsidP="0092749F">
      <w:pPr>
        <w:pStyle w:val="Snt1"/>
      </w:pPr>
      <w:r>
        <w:t>3. PAKOLLINEN yksi [1..1] text</w:t>
      </w:r>
    </w:p>
    <w:p w14:paraId="42D613F0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7A1F021F" w14:textId="5B9F4300" w:rsidR="00815A0E" w:rsidRDefault="00815A0E" w:rsidP="00AC4E00">
      <w:pPr>
        <w:pStyle w:val="Snt1"/>
      </w:pPr>
      <w:r>
        <w:t>4</w:t>
      </w:r>
      <w:r w:rsidRPr="0003454B">
        <w:t>. PAKOLLINEN yksi [1..1] value</w:t>
      </w:r>
      <w:r w:rsidR="009D74B3">
        <w:t xml:space="preserve"> </w:t>
      </w:r>
      <w:r w:rsidR="009D74B3" w:rsidRPr="00AE0334">
        <w:t xml:space="preserve">Yhteyshenkilön suhde potilaaseen </w:t>
      </w:r>
      <w:r w:rsidR="009D74B3">
        <w:t>(213)</w:t>
      </w:r>
      <w:r>
        <w:t>,</w:t>
      </w:r>
      <w:r w:rsidRPr="0003454B">
        <w:t xml:space="preserve"> arvo</w:t>
      </w:r>
      <w:r w:rsidR="001F0C0D">
        <w:t xml:space="preserve"> </w:t>
      </w:r>
      <w:r w:rsidR="009D74B3">
        <w:t xml:space="preserve">annetaan </w:t>
      </w:r>
      <w:r>
        <w:t xml:space="preserve">luokituksesta </w:t>
      </w:r>
      <w:r w:rsidR="009D74B3" w:rsidRPr="009E7314">
        <w:t>AR/YDIN - Sukulaisuus</w:t>
      </w:r>
      <w:r w:rsidR="009D74B3">
        <w:t xml:space="preserve"> </w:t>
      </w:r>
      <w:r w:rsidR="000B14D2">
        <w:t>(codeSystem</w:t>
      </w:r>
      <w:r w:rsidRPr="000B1BE8">
        <w:t xml:space="preserve">: </w:t>
      </w:r>
      <w:r w:rsidR="009E7314" w:rsidRPr="009E7314">
        <w:t>1.2.246.537.5.40054.2003</w:t>
      </w:r>
      <w:r w:rsidRPr="000B1BE8">
        <w:t>)</w:t>
      </w:r>
      <w:r w:rsidR="00D44A92" w:rsidRPr="00D44A92">
        <w:t xml:space="preserve"> </w:t>
      </w:r>
      <w:r w:rsidR="00D44A92" w:rsidRPr="0003454B">
        <w:t>CD</w:t>
      </w:r>
      <w:r w:rsidR="00D44A92">
        <w:t>-tietotyy</w:t>
      </w:r>
      <w:r w:rsidR="00D44A92" w:rsidRPr="0003454B">
        <w:t>pillä</w:t>
      </w:r>
    </w:p>
    <w:bookmarkStart w:id="208" w:name="_Kyseessä_on_ensihoitokertomusmerkin_1"/>
    <w:bookmarkEnd w:id="208"/>
    <w:p w14:paraId="2587763E" w14:textId="4352278A" w:rsidR="00F018C1" w:rsidRPr="00382EF8" w:rsidRDefault="00F018C1" w:rsidP="00F018C1">
      <w:pPr>
        <w:pStyle w:val="Otsikko2"/>
        <w:rPr>
          <w:rStyle w:val="Hyperlinkki"/>
        </w:rPr>
      </w:pPr>
      <w:r>
        <w:lastRenderedPageBreak/>
        <w:fldChar w:fldCharType="begin"/>
      </w:r>
      <w:r w:rsidR="00FD3170">
        <w:instrText>HYPERLINK  \l "_Ensihoitokertomus"</w:instrText>
      </w:r>
      <w:r>
        <w:fldChar w:fldCharType="separate"/>
      </w:r>
      <w:bookmarkStart w:id="209" w:name="_Toc446509235"/>
      <w:r w:rsidRPr="00F018C1">
        <w:rPr>
          <w:rStyle w:val="Hyperlinkki"/>
        </w:rPr>
        <w:t>Kyseessä on ensihoitokertomusmerkinnän väliversio</w:t>
      </w:r>
      <w:bookmarkEnd w:id="209"/>
    </w:p>
    <w:p w14:paraId="5AEFB384" w14:textId="77777777" w:rsidR="00615700" w:rsidRDefault="00F018C1" w:rsidP="00615700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3931FAD0" w14:textId="77777777" w:rsidTr="00627942">
        <w:tc>
          <w:tcPr>
            <w:tcW w:w="9236" w:type="dxa"/>
          </w:tcPr>
          <w:p w14:paraId="38C6AEF0" w14:textId="57AFD031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55E2DC83" w14:textId="77777777" w:rsidR="00615700" w:rsidRPr="00615700" w:rsidRDefault="00615700" w:rsidP="00615700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8CFDEEC" w14:textId="05FEEE0A" w:rsidR="00F018C1" w:rsidRPr="0095153D" w:rsidRDefault="00F018C1" w:rsidP="00F018C1">
      <w:pPr>
        <w:pStyle w:val="Snt1"/>
      </w:pPr>
      <w:r w:rsidRPr="0082643A">
        <w:t>1. PAKOLLINEN yksi [1..1] code/@code="76" Muu merkintä</w:t>
      </w:r>
      <w:r>
        <w:t xml:space="preserve"> (codeSystem</w:t>
      </w:r>
      <w:r w:rsidRPr="0095153D">
        <w:t>: 1.2.246.537.6.14.2006 AR/YDIN - Otsikot)</w:t>
      </w:r>
    </w:p>
    <w:p w14:paraId="39A7D8A1" w14:textId="77777777" w:rsidR="00F018C1" w:rsidRPr="0082643A" w:rsidRDefault="00F018C1" w:rsidP="00F018C1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72E6A9B" w14:textId="77777777" w:rsidR="00F018C1" w:rsidRPr="0080598B" w:rsidRDefault="00F018C1" w:rsidP="00F018C1">
      <w:pPr>
        <w:pStyle w:val="Snt1"/>
      </w:pPr>
      <w:r w:rsidRPr="0080598B">
        <w:t xml:space="preserve">3. PAKOLLINEN yksi [1..1] text </w:t>
      </w:r>
    </w:p>
    <w:p w14:paraId="24AE11B6" w14:textId="77777777" w:rsidR="0000172F" w:rsidRDefault="0000172F" w:rsidP="0000172F"/>
    <w:p w14:paraId="690AA208" w14:textId="399BDE7F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172F">
        <w:rPr>
          <w:b/>
        </w:rPr>
        <w:t>Kyseessä on ensihoitokertomusmerkinnän väliversio</w:t>
      </w:r>
      <w:r>
        <w:t xml:space="preserve"> </w:t>
      </w:r>
      <w:r w:rsidRPr="00567C0E">
        <w:t>(</w:t>
      </w:r>
      <w:r>
        <w:t>500</w:t>
      </w:r>
      <w:r w:rsidRPr="00567C0E">
        <w:t>0)</w:t>
      </w:r>
      <w:r>
        <w:t>*</w:t>
      </w:r>
    </w:p>
    <w:p w14:paraId="17A6A45A" w14:textId="77777777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3C7FA7" w14:textId="2BB37B50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vain otsikko, kun arvo=true</w:t>
      </w:r>
    </w:p>
    <w:p w14:paraId="57F6F50E" w14:textId="77777777" w:rsidR="0000172F" w:rsidRPr="0080598B" w:rsidRDefault="0000172F" w:rsidP="0000172F"/>
    <w:p w14:paraId="354F3429" w14:textId="60F542A1" w:rsidR="00F018C1" w:rsidRPr="0082643A" w:rsidRDefault="00F018C1" w:rsidP="00F018C1"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3A90E19C" w14:textId="53C3892C" w:rsidR="00F018C1" w:rsidRDefault="00F018C1" w:rsidP="00F018C1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10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632BF9E8" w14:textId="33EDBD56" w:rsidR="00F018C1" w:rsidRDefault="00F018C1" w:rsidP="00F018C1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1.2.246.537.6.12.2002.348.5000” (</w:t>
      </w:r>
      <w:r w:rsidRPr="00F018C1">
        <w:t>Kyseessä on ensihoitokertomusmerkinnän väliversio</w:t>
      </w:r>
      <w:r>
        <w:t xml:space="preserve"> entry)</w:t>
      </w:r>
    </w:p>
    <w:p w14:paraId="291F2A20" w14:textId="36F54A51" w:rsidR="00F018C1" w:rsidRDefault="00F018C1" w:rsidP="00F018C1">
      <w:pPr>
        <w:pStyle w:val="Snt2"/>
      </w:pPr>
      <w:r>
        <w:t>c. PAKOLLINEN yksi [</w:t>
      </w:r>
      <w:r w:rsidRPr="0095153D">
        <w:t xml:space="preserve">1..1] </w:t>
      </w:r>
      <w:hyperlink w:anchor="_Kyseessä_on_ensihoitokertomusmerkin" w:history="1">
        <w:r w:rsidRPr="00FD3170">
          <w:rPr>
            <w:rStyle w:val="Hyperlinkki"/>
          </w:rPr>
          <w:t>Kyseessä on ensihoitokertomusmerkinnän väliversio</w:t>
        </w:r>
      </w:hyperlink>
      <w:r w:rsidR="00FD3170">
        <w:t xml:space="preserve"> (5000)</w:t>
      </w:r>
      <w:r w:rsidRPr="0095153D">
        <w:t xml:space="preserve"> </w:t>
      </w:r>
      <w:r>
        <w:t>o</w:t>
      </w:r>
      <w:r w:rsidR="00FD3170">
        <w:t>bservation</w:t>
      </w:r>
    </w:p>
    <w:p w14:paraId="1C7F1289" w14:textId="77777777" w:rsidR="006B018C" w:rsidRDefault="006B018C" w:rsidP="006B018C">
      <w:pPr>
        <w:pStyle w:val="Snt1"/>
      </w:pPr>
      <w:bookmarkStart w:id="211" w:name="_Kyseessä_on_ensihoitokertomusmerkin"/>
      <w:bookmarkEnd w:id="211"/>
    </w:p>
    <w:p w14:paraId="51F6E10B" w14:textId="77777777" w:rsidR="006B018C" w:rsidRPr="0074128A" w:rsidRDefault="006B018C" w:rsidP="006B018C">
      <w:pPr>
        <w:pStyle w:val="Snt1"/>
        <w:rPr>
          <w:rFonts w:eastAsiaTheme="majorEastAsia" w:cstheme="majorHAnsi"/>
          <w:bCs/>
          <w:sz w:val="24"/>
          <w:szCs w:val="26"/>
        </w:rPr>
      </w:pPr>
      <w:r w:rsidRPr="0074128A">
        <w:rPr>
          <w:rFonts w:eastAsiaTheme="majorEastAsia" w:cstheme="majorHAnsi"/>
          <w:bCs/>
          <w:sz w:val="24"/>
          <w:szCs w:val="26"/>
        </w:rPr>
        <w:t>Toteutusohje:</w:t>
      </w:r>
      <w:r>
        <w:rPr>
          <w:rFonts w:eastAsiaTheme="majorEastAsia" w:cstheme="majorHAnsi"/>
          <w:bCs/>
          <w:sz w:val="24"/>
          <w:szCs w:val="26"/>
        </w:rPr>
        <w:t xml:space="preserve"> {JOS </w:t>
      </w:r>
      <w:r w:rsidRPr="00FD3170">
        <w:t>Kyseessä on ensihoitokertomusmerkinnän väliversio</w:t>
      </w:r>
      <w:r>
        <w:t xml:space="preserve"> (5000)=false} koko entry -rakennetta ei anneta ollenkaan. </w:t>
      </w:r>
    </w:p>
    <w:p w14:paraId="267F5D2C" w14:textId="3E158EAF" w:rsidR="00F018C1" w:rsidRDefault="003436CD" w:rsidP="00FD3170">
      <w:pPr>
        <w:pStyle w:val="Otsikko3"/>
      </w:pPr>
      <w:hyperlink w:anchor="_Kyseessä_on_ensihoitokertomusmerkin_1" w:history="1">
        <w:bookmarkStart w:id="212" w:name="_Toc446509236"/>
        <w:r w:rsidR="00F018C1" w:rsidRPr="00FD3170">
          <w:rPr>
            <w:rStyle w:val="Hyperlinkki"/>
          </w:rPr>
          <w:t>Kyseessä on ensihoitokertomusmerkinnän väliversio</w:t>
        </w:r>
      </w:hyperlink>
      <w:r w:rsidR="00F018C1">
        <w:t xml:space="preserve"> - observation</w:t>
      </w:r>
      <w:bookmarkEnd w:id="21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43D80EC1" w14:textId="77777777" w:rsidTr="00627942">
        <w:tc>
          <w:tcPr>
            <w:tcW w:w="9236" w:type="dxa"/>
          </w:tcPr>
          <w:p w14:paraId="027B00BD" w14:textId="44BB2224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ED2C5B0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F2628D6" w14:textId="77777777" w:rsidR="00F018C1" w:rsidRPr="0003454B" w:rsidRDefault="00F018C1" w:rsidP="00F018C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598AB9B" w14:textId="1A9759C0" w:rsidR="00C27EF8" w:rsidRDefault="00C27EF8" w:rsidP="00F018C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 w:rsidR="005137B0">
        <w:t xml:space="preserve"> id</w:t>
      </w:r>
      <w:r>
        <w:t>/@root</w:t>
      </w:r>
    </w:p>
    <w:p w14:paraId="75F9A15C" w14:textId="52EDDD52" w:rsidR="00F018C1" w:rsidRDefault="00C27EF8" w:rsidP="00F018C1">
      <w:pPr>
        <w:pStyle w:val="Snt1"/>
      </w:pPr>
      <w:r>
        <w:t>3</w:t>
      </w:r>
      <w:r w:rsidR="00F018C1" w:rsidRPr="00AE0334">
        <w:t xml:space="preserve">. PAKOLLINEN yksi [1..1] </w:t>
      </w:r>
      <w:r w:rsidR="00F018C1" w:rsidRPr="0082643A">
        <w:t>code/@code="</w:t>
      </w:r>
      <w:r w:rsidR="00FD3170">
        <w:t>5000</w:t>
      </w:r>
      <w:r w:rsidR="00F018C1" w:rsidRPr="0082643A">
        <w:t xml:space="preserve">" </w:t>
      </w:r>
      <w:r w:rsidR="00FD3170" w:rsidRPr="00FD3170">
        <w:t xml:space="preserve">Kyseessä on ensihoitokertomusmerkinnän väliversio </w:t>
      </w:r>
      <w:r w:rsidR="00F018C1">
        <w:t>(codeSystem</w:t>
      </w:r>
      <w:r w:rsidR="00F018C1" w:rsidRPr="0095153D">
        <w:t xml:space="preserve">: </w:t>
      </w:r>
      <w:r w:rsidR="00F018C1" w:rsidRPr="007E0AC1">
        <w:t>1.2.246.537.6.12.2002.348</w:t>
      </w:r>
      <w:r w:rsidR="00F018C1" w:rsidRPr="0095153D">
        <w:t>)</w:t>
      </w:r>
    </w:p>
    <w:p w14:paraId="29C7BFBF" w14:textId="045290A0" w:rsidR="0092749F" w:rsidRDefault="0092749F" w:rsidP="0092749F">
      <w:pPr>
        <w:pStyle w:val="Snt1"/>
      </w:pPr>
      <w:r>
        <w:t>4. PAKOLLINEN yksi [1..1] text</w:t>
      </w:r>
    </w:p>
    <w:p w14:paraId="6F13C8E4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059BF97B" w14:textId="2247F628" w:rsidR="00F018C1" w:rsidRDefault="00C27EF8" w:rsidP="00AC4E00">
      <w:pPr>
        <w:pStyle w:val="Snt1"/>
      </w:pPr>
      <w:r>
        <w:t>5</w:t>
      </w:r>
      <w:r w:rsidR="00F018C1" w:rsidRPr="00AE0334">
        <w:t>. PAKOLLINEN yksi [1..1] value</w:t>
      </w:r>
      <w:r w:rsidR="00FD3170">
        <w:t xml:space="preserve"> </w:t>
      </w:r>
      <w:r w:rsidR="00FD3170" w:rsidRPr="00FD3170">
        <w:t>Kyseessä on ensihoitokertomusmerkinnän väliversio</w:t>
      </w:r>
      <w:r w:rsidR="00FD3170">
        <w:t xml:space="preserve"> (5000), </w:t>
      </w:r>
      <w:r w:rsidR="00F018C1" w:rsidRPr="00AE0334">
        <w:t>arvo annetaan</w:t>
      </w:r>
      <w:r w:rsidR="00F018C1">
        <w:t xml:space="preserve"> </w:t>
      </w:r>
      <w:r w:rsidR="00FD3170">
        <w:t>BL-</w:t>
      </w:r>
      <w:r w:rsidR="00F018C1" w:rsidRPr="00AE0334">
        <w:t>tietotyypillä</w:t>
      </w:r>
    </w:p>
    <w:bookmarkStart w:id="213" w:name="_Hoidon_syy_ja_1"/>
    <w:bookmarkEnd w:id="213"/>
    <w:p w14:paraId="6149ABEA" w14:textId="77777777" w:rsidR="00FB21AB" w:rsidRPr="00382EF8" w:rsidRDefault="00FB21AB" w:rsidP="00FB21A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14" w:name="_Toc446509237"/>
      <w:r>
        <w:rPr>
          <w:rStyle w:val="Hyperlinkki"/>
        </w:rPr>
        <w:t>Esitiedot</w:t>
      </w:r>
      <w:bookmarkEnd w:id="214"/>
    </w:p>
    <w:p w14:paraId="6255087F" w14:textId="77777777" w:rsidR="00FB21AB" w:rsidRDefault="00FB21AB" w:rsidP="00FB21AB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B21AB" w:rsidRPr="00B75273" w14:paraId="27D20B39" w14:textId="77777777" w:rsidTr="00615700">
        <w:tc>
          <w:tcPr>
            <w:tcW w:w="9236" w:type="dxa"/>
          </w:tcPr>
          <w:p w14:paraId="7333DDD4" w14:textId="77777777" w:rsidR="00FB21AB" w:rsidRPr="00C51DBD" w:rsidRDefault="00FB21AB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40055144" w14:textId="77777777" w:rsidR="00FB21AB" w:rsidRPr="00604526" w:rsidRDefault="00FB21AB" w:rsidP="00FB21AB">
      <w:pPr>
        <w:pStyle w:val="Snt1"/>
        <w:rPr>
          <w:lang w:val="en-US"/>
        </w:rPr>
      </w:pPr>
    </w:p>
    <w:p w14:paraId="270B6317" w14:textId="77777777" w:rsidR="00FB21AB" w:rsidRPr="0095153D" w:rsidRDefault="00FB21AB" w:rsidP="00FB21AB">
      <w:pPr>
        <w:pStyle w:val="Snt1"/>
      </w:pPr>
      <w:r w:rsidRPr="00DE54CD">
        <w:rPr>
          <w:rFonts w:eastAsiaTheme="majorEastAsia" w:cstheme="majorHAnsi"/>
          <w:bCs/>
          <w:sz w:val="24"/>
          <w:szCs w:val="26"/>
        </w:rPr>
        <w:t>1</w:t>
      </w:r>
      <w:r w:rsidRPr="0082643A">
        <w:t>. PAKOLLINEN yksi [1..1] code/@code="</w:t>
      </w:r>
      <w:r>
        <w:t>14</w:t>
      </w:r>
      <w:r w:rsidRPr="0082643A">
        <w:t xml:space="preserve">" </w:t>
      </w:r>
      <w:r w:rsidRPr="00857C9E">
        <w:t>Esitiedot (anamneesi)</w:t>
      </w:r>
      <w:r>
        <w:t xml:space="preserve"> (codeSystem</w:t>
      </w:r>
      <w:r w:rsidRPr="0095153D">
        <w:t>: 1.2.246.537.6.14.2006 AR/YDIN - Otsikot)</w:t>
      </w:r>
    </w:p>
    <w:p w14:paraId="7AE52478" w14:textId="77777777" w:rsidR="00FB21AB" w:rsidRPr="0082643A" w:rsidRDefault="00FB21AB" w:rsidP="00FB21AB">
      <w:pPr>
        <w:pStyle w:val="Snt1"/>
      </w:pPr>
      <w:r>
        <w:t>2</w:t>
      </w:r>
      <w:r w:rsidRPr="0082643A">
        <w:t>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Pr="00857C9E">
        <w:t>Esitiedot (anamneesi)</w:t>
      </w:r>
      <w:r w:rsidRPr="0082643A">
        <w:t xml:space="preserve">" </w:t>
      </w:r>
    </w:p>
    <w:p w14:paraId="261CEC82" w14:textId="77777777" w:rsidR="006C0942" w:rsidRDefault="00FB21AB" w:rsidP="00FB21AB">
      <w:pPr>
        <w:pStyle w:val="Snt1"/>
      </w:pPr>
      <w:r>
        <w:t>3</w:t>
      </w:r>
      <w:r w:rsidRPr="0080598B">
        <w:t xml:space="preserve">. PAKOLLINEN yksi [1..1] text </w:t>
      </w:r>
    </w:p>
    <w:p w14:paraId="18334657" w14:textId="77777777" w:rsidR="006C0942" w:rsidRDefault="006C0942" w:rsidP="00FB21AB">
      <w:pPr>
        <w:pStyle w:val="Snt1"/>
      </w:pPr>
    </w:p>
    <w:p w14:paraId="43B51BDC" w14:textId="3B8C276A" w:rsidR="00FB21AB" w:rsidRDefault="006C0942" w:rsidP="00FB21AB">
      <w:pPr>
        <w:pStyle w:val="Snt1"/>
      </w:pPr>
      <w:r>
        <w:lastRenderedPageBreak/>
        <w:t xml:space="preserve">Toteutusohje: </w:t>
      </w:r>
      <w:r w:rsidR="00FB21AB">
        <w:t xml:space="preserve">Esitiedot </w:t>
      </w:r>
      <w:r w:rsidR="009A788F">
        <w:t xml:space="preserve">kirjataan </w:t>
      </w:r>
      <w:r w:rsidR="00FB21AB">
        <w:t xml:space="preserve">vapaamuotoisena tekstinä, ks. Potilastiedon arkiston Kertomus ja lomakkeet määrittely näyttömuoto-ohjeistus [5, luku </w:t>
      </w:r>
      <w:r w:rsidR="006B018C">
        <w:t>2.8</w:t>
      </w:r>
      <w:r w:rsidR="00FB21AB">
        <w:t>].</w:t>
      </w:r>
      <w:r>
        <w:t xml:space="preserve"> Kirjataan kullekin merkinnälle uudet kirjatut tiedot, aikaisempia ei toisteta.</w:t>
      </w:r>
    </w:p>
    <w:bookmarkStart w:id="215" w:name="_Hoidon_syy_ja_2"/>
    <w:bookmarkEnd w:id="215"/>
    <w:p w14:paraId="7A1F0221" w14:textId="284950D9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16" w:name="_Toc446509238"/>
      <w:r w:rsidR="008558FE" w:rsidRPr="00382EF8">
        <w:rPr>
          <w:rStyle w:val="Hyperlinkki"/>
        </w:rPr>
        <w:t>Hoidon syy ja kiireellisyys</w:t>
      </w:r>
      <w:bookmarkEnd w:id="216"/>
    </w:p>
    <w:p w14:paraId="443A9CD9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F8D13C3" w14:textId="77777777" w:rsidTr="00627942">
        <w:tc>
          <w:tcPr>
            <w:tcW w:w="9236" w:type="dxa"/>
          </w:tcPr>
          <w:p w14:paraId="179FFBD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5A8855D4" w14:textId="77777777" w:rsidR="00615700" w:rsidRPr="00615700" w:rsidRDefault="00615700" w:rsidP="006A4DF8">
      <w:pPr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92A1E6E" w14:textId="3B5197D5" w:rsidR="006A14B9" w:rsidRPr="0095153D" w:rsidRDefault="006A14B9" w:rsidP="006A4DF8"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79</w:t>
      </w:r>
      <w:r w:rsidRPr="0082643A">
        <w:t xml:space="preserve">" </w:t>
      </w:r>
      <w:r>
        <w:t xml:space="preserve">Tulosyy </w:t>
      </w:r>
      <w:r w:rsidR="000B14D2">
        <w:t>(codeSystem</w:t>
      </w:r>
      <w:r w:rsidRPr="0095153D">
        <w:t>: 1.2.246.537.6.14.2006 AR/YDIN - Otsikot)</w:t>
      </w:r>
    </w:p>
    <w:p w14:paraId="3FDE525B" w14:textId="2419C3CD" w:rsidR="006A14B9" w:rsidRPr="0082643A" w:rsidRDefault="006A14B9" w:rsidP="006A14B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Tulosyy</w:t>
      </w:r>
      <w:r w:rsidRPr="0082643A">
        <w:t xml:space="preserve">" </w:t>
      </w:r>
    </w:p>
    <w:p w14:paraId="4F0A3238" w14:textId="77777777" w:rsidR="006A14B9" w:rsidRPr="0080598B" w:rsidRDefault="006A14B9" w:rsidP="006A14B9">
      <w:pPr>
        <w:pStyle w:val="Snt1"/>
      </w:pPr>
      <w:r w:rsidRPr="0080598B">
        <w:t xml:space="preserve">3. PAKOLLINEN yksi [1..1] text </w:t>
      </w:r>
    </w:p>
    <w:p w14:paraId="619C95D5" w14:textId="77777777" w:rsidR="008B0BAD" w:rsidRDefault="008B0BAD" w:rsidP="008B0BAD"/>
    <w:p w14:paraId="4F2CED43" w14:textId="6591FD35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Hoidon syy ja kiireellisyys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250</w:t>
      </w:r>
      <w:r w:rsidRPr="00567C0E">
        <w:t>)</w:t>
      </w:r>
      <w:r>
        <w:t xml:space="preserve"> Hoidon syy (251)*, Hoidon kiireellisyys (triage) (252); </w:t>
      </w:r>
    </w:p>
    <w:p w14:paraId="0996F7DD" w14:textId="1A496E43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Potilaan ilmoittama oire (141); Oireiden tai tapahtuman alku (255)**, Oireen kesto (257)*; Hoidon toteuttamisen esteet (260)**</w:t>
      </w:r>
      <w:r>
        <w:br/>
      </w:r>
      <w:r>
        <w:br/>
        <w:t>* koodi ja arvo</w:t>
      </w:r>
      <w:r>
        <w:br/>
        <w:t>** myös otsikko</w:t>
      </w:r>
    </w:p>
    <w:p w14:paraId="7FAF8890" w14:textId="77777777" w:rsidR="008B0BAD" w:rsidRPr="0080598B" w:rsidRDefault="008B0BAD" w:rsidP="008B0BAD"/>
    <w:p w14:paraId="049688A2" w14:textId="77777777" w:rsidR="006A14B9" w:rsidRPr="0082643A" w:rsidRDefault="006A14B9" w:rsidP="006A14B9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1E045DC2" w14:textId="2A43DE9F" w:rsidR="006A14B9" w:rsidRDefault="006A14B9" w:rsidP="006A14B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17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288DAA14" w14:textId="77777777" w:rsidR="006A14B9" w:rsidRDefault="006A14B9" w:rsidP="006A14B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250” (</w:t>
      </w:r>
      <w:r w:rsidRPr="00CE65CD">
        <w:t>Hoidon syy ja kiireellisyys</w:t>
      </w:r>
      <w:r>
        <w:t xml:space="preserve"> entry)</w:t>
      </w:r>
    </w:p>
    <w:p w14:paraId="5DC2897F" w14:textId="11FCBC28" w:rsidR="006A14B9" w:rsidRDefault="006A14B9" w:rsidP="006A14B9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Hoidon_syy_ja" w:history="1">
        <w:r w:rsidRPr="00B06A75">
          <w:rPr>
            <w:rStyle w:val="Hyperlinkki"/>
          </w:rPr>
          <w:t>Hoidon syy ja kiireellisyys</w:t>
        </w:r>
      </w:hyperlink>
      <w:r>
        <w:t xml:space="preserve"> organizer</w:t>
      </w:r>
    </w:p>
    <w:p w14:paraId="3BAC0DCC" w14:textId="77777777" w:rsidR="009E1FD4" w:rsidRDefault="009E1FD4" w:rsidP="009E1FD4">
      <w:pPr>
        <w:pStyle w:val="Snt1"/>
      </w:pPr>
    </w:p>
    <w:p w14:paraId="312DEB12" w14:textId="139F73FB" w:rsidR="009E1FD4" w:rsidRDefault="009E1FD4" w:rsidP="009E1FD4">
      <w:pPr>
        <w:pStyle w:val="Snt1"/>
      </w:pPr>
      <w:r>
        <w:t xml:space="preserve">Toteutusohje: </w:t>
      </w:r>
      <w:r w:rsidRPr="00CE65CD">
        <w:t>Hoidon syy ja kiireellisyys</w:t>
      </w:r>
      <w:r w:rsidR="008852BB">
        <w:t xml:space="preserve"> -</w:t>
      </w:r>
      <w:r w:rsidR="003113AD">
        <w:t>entry:n</w:t>
      </w:r>
      <w:r>
        <w:t xml:space="preserve"> tietoja käsitellään päivit</w:t>
      </w:r>
      <w:r w:rsidR="008852BB">
        <w:t>että</w:t>
      </w:r>
      <w:r>
        <w:t>essä tai täyden</w:t>
      </w:r>
      <w:r w:rsidR="008852BB">
        <w:t>net</w:t>
      </w:r>
      <w:r>
        <w:t xml:space="preserve">täessä siten, että tuoreimmalle kirjaukselle tulee koko </w:t>
      </w:r>
      <w:r w:rsidR="003113AD">
        <w:t>entry:n</w:t>
      </w:r>
      <w:r>
        <w:t xml:space="preserve"> ajantasainen sisältö.</w:t>
      </w:r>
    </w:p>
    <w:bookmarkStart w:id="218" w:name="_Hoidon_syy_ja"/>
    <w:bookmarkEnd w:id="218"/>
    <w:p w14:paraId="0B21AAE0" w14:textId="30E42CA3" w:rsidR="006A14B9" w:rsidRDefault="00B06A75" w:rsidP="006A14B9">
      <w:pPr>
        <w:pStyle w:val="Otsikko3"/>
      </w:pPr>
      <w:r>
        <w:fldChar w:fldCharType="begin"/>
      </w:r>
      <w:ins w:id="219" w:author="Timo Kaskinen" w:date="2016-03-14T10:53:00Z">
        <w:r w:rsidR="00B26A3E">
          <w:instrText>HYPERLINK  \l "_Hoidon_syy_ja_2"</w:instrText>
        </w:r>
      </w:ins>
      <w:del w:id="220" w:author="Timo Kaskinen" w:date="2016-03-14T10:53:00Z">
        <w:r w:rsidDel="00B26A3E">
          <w:delInstrText xml:space="preserve"> HYPERLINK  \l "_Hoidon_syy_ja_1" </w:delInstrText>
        </w:r>
      </w:del>
      <w:r>
        <w:fldChar w:fldCharType="separate"/>
      </w:r>
      <w:bookmarkStart w:id="221" w:name="_Toc446509239"/>
      <w:r w:rsidR="006A14B9" w:rsidRPr="00B06A75">
        <w:rPr>
          <w:rStyle w:val="Hyperlinkki"/>
        </w:rPr>
        <w:t>Hoidon syy ja kiireellisyys</w:t>
      </w:r>
      <w:r>
        <w:fldChar w:fldCharType="end"/>
      </w:r>
      <w:r w:rsidR="006A14B9">
        <w:t xml:space="preserve"> </w:t>
      </w:r>
      <w:r w:rsidR="006A14B9" w:rsidRPr="0084646B">
        <w:t>-</w:t>
      </w:r>
      <w:r w:rsidR="006A14B9">
        <w:t xml:space="preserve"> organizer</w:t>
      </w:r>
      <w:bookmarkEnd w:id="22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FBB84BC" w14:textId="77777777" w:rsidTr="00627942">
        <w:tc>
          <w:tcPr>
            <w:tcW w:w="9236" w:type="dxa"/>
          </w:tcPr>
          <w:p w14:paraId="2072D0A8" w14:textId="3B518B6C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2361C8E4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BD71907" w14:textId="77777777" w:rsidR="006A14B9" w:rsidRDefault="006A14B9" w:rsidP="006A14B9">
      <w:pPr>
        <w:pStyle w:val="Snt1"/>
      </w:pPr>
      <w:r>
        <w:t>1. PAKOLLINEN yksi [1..1] @classCode="CLUSTER" ja yksi [1..1] @moodCode="EVN"</w:t>
      </w:r>
    </w:p>
    <w:p w14:paraId="65E7F5FC" w14:textId="7216988D" w:rsidR="006A14B9" w:rsidRDefault="006A14B9" w:rsidP="006A14B9">
      <w:pPr>
        <w:pStyle w:val="Snt1"/>
      </w:pPr>
      <w:r>
        <w:t>2. PAKOLLINEN yksi [1..1] id</w:t>
      </w:r>
      <w:r w:rsidR="00431FF3">
        <w:t>/@root</w:t>
      </w:r>
    </w:p>
    <w:p w14:paraId="0ED4B997" w14:textId="4192B8A5" w:rsidR="006A14B9" w:rsidRDefault="006A14B9" w:rsidP="006A14B9">
      <w:pPr>
        <w:pStyle w:val="Snt1"/>
      </w:pPr>
      <w:r>
        <w:t xml:space="preserve">3. PAKOLLINEN yksi [1..1] code/@code="250" </w:t>
      </w:r>
      <w:r w:rsidRPr="00CE65CD">
        <w:t>Hoidon syy ja kiireellisyys</w:t>
      </w:r>
      <w:r>
        <w:t xml:space="preserve"> </w:t>
      </w:r>
      <w:r w:rsidR="000B14D2">
        <w:t>(codeSystem</w:t>
      </w:r>
      <w:r>
        <w:t>: 1.2.246.537.6.12.2002.348)</w:t>
      </w:r>
    </w:p>
    <w:p w14:paraId="11E07EB2" w14:textId="77777777" w:rsidR="006A14B9" w:rsidRDefault="006A14B9" w:rsidP="006A14B9">
      <w:pPr>
        <w:pStyle w:val="Snt1"/>
      </w:pPr>
      <w:r>
        <w:t>4. PAKOLLINEN yksi statusCode/@code=”completed”</w:t>
      </w:r>
    </w:p>
    <w:p w14:paraId="6C6925EA" w14:textId="795E089E" w:rsidR="006A14B9" w:rsidRDefault="006A14B9" w:rsidP="006A14B9">
      <w:pPr>
        <w:pStyle w:val="Snt1"/>
      </w:pPr>
      <w:r>
        <w:t xml:space="preserve">5. </w:t>
      </w:r>
      <w:r w:rsidR="006A4DF8">
        <w:t>VAPAAEHTOINEN</w:t>
      </w:r>
      <w:r>
        <w:t xml:space="preserve"> </w:t>
      </w:r>
      <w:r w:rsidR="006A4DF8">
        <w:t xml:space="preserve">nolla tai </w:t>
      </w:r>
      <w:r>
        <w:t>yksi [</w:t>
      </w:r>
      <w:r w:rsidR="006A4DF8">
        <w:t>0</w:t>
      </w:r>
      <w:r>
        <w:t>..1] component</w:t>
      </w:r>
    </w:p>
    <w:p w14:paraId="18E06524" w14:textId="5DEC5DB3" w:rsidR="006A14B9" w:rsidRDefault="006A14B9" w:rsidP="006A14B9">
      <w:pPr>
        <w:pStyle w:val="Snt2"/>
      </w:pPr>
      <w:r>
        <w:t xml:space="preserve">a. PAKOLLINEN yksi [1..1] </w:t>
      </w:r>
      <w:hyperlink w:anchor="_Hoidon_syy_-" w:history="1">
        <w:r w:rsidRPr="00B06A75">
          <w:rPr>
            <w:rStyle w:val="Hyperlinkki"/>
          </w:rPr>
          <w:t>Hoidon syy</w:t>
        </w:r>
      </w:hyperlink>
      <w:r>
        <w:t xml:space="preserve"> (251) observation</w:t>
      </w:r>
    </w:p>
    <w:p w14:paraId="7394D58A" w14:textId="0485AC41" w:rsidR="006A14B9" w:rsidRDefault="006A14B9" w:rsidP="006A14B9">
      <w:pPr>
        <w:pStyle w:val="Snt1"/>
      </w:pPr>
      <w:r>
        <w:t xml:space="preserve">6. </w:t>
      </w:r>
      <w:r w:rsidR="006A4DF8">
        <w:t>VAPAAEHTOINEN</w:t>
      </w:r>
      <w:r>
        <w:t xml:space="preserve"> </w:t>
      </w:r>
      <w:r w:rsidR="006A4DF8">
        <w:t xml:space="preserve">nolla tai </w:t>
      </w:r>
      <w:r w:rsidR="00431FF3">
        <w:t>useampi</w:t>
      </w:r>
      <w:r>
        <w:t xml:space="preserve"> [</w:t>
      </w:r>
      <w:r w:rsidR="006A4DF8">
        <w:t>0</w:t>
      </w:r>
      <w:r>
        <w:t>..</w:t>
      </w:r>
      <w:r w:rsidR="00431FF3">
        <w:t>*</w:t>
      </w:r>
      <w:r>
        <w:t xml:space="preserve">] component </w:t>
      </w:r>
    </w:p>
    <w:p w14:paraId="2FD10991" w14:textId="5C914214" w:rsidR="006A14B9" w:rsidRDefault="006A14B9" w:rsidP="006A14B9">
      <w:pPr>
        <w:pStyle w:val="Snt2"/>
      </w:pPr>
      <w:r>
        <w:t xml:space="preserve">a. PAKOLLINEN yksi [1..1] </w:t>
      </w:r>
      <w:hyperlink w:anchor="_Hoidon_kiireellisyys_(triage)" w:history="1">
        <w:r w:rsidRPr="00B06A75">
          <w:rPr>
            <w:rStyle w:val="Hyperlinkki"/>
          </w:rPr>
          <w:t>Hoidon kiireellisyys (triage)</w:t>
        </w:r>
      </w:hyperlink>
      <w:r w:rsidRPr="00473217">
        <w:t xml:space="preserve"> </w:t>
      </w:r>
      <w:r>
        <w:t>(252) observation</w:t>
      </w:r>
    </w:p>
    <w:p w14:paraId="0168D207" w14:textId="0A061455" w:rsidR="006A14B9" w:rsidRDefault="006A14B9" w:rsidP="006A14B9">
      <w:pPr>
        <w:pStyle w:val="Snt1"/>
      </w:pPr>
      <w:r>
        <w:t xml:space="preserve">7. EHDOLLISESTI PAKOLLINEN nolla tai yksi [0..1] component </w:t>
      </w:r>
      <w:r w:rsidR="0047766A">
        <w:br/>
      </w:r>
      <w:r>
        <w:t>{</w:t>
      </w:r>
      <w:r w:rsidR="00431FF3">
        <w:t xml:space="preserve">JOS </w:t>
      </w:r>
      <w:r>
        <w:t>Hoidon syy (</w:t>
      </w:r>
      <w:r w:rsidRPr="003A125F">
        <w:t>251</w:t>
      </w:r>
      <w:r>
        <w:t>)</w:t>
      </w:r>
      <w:r w:rsidRPr="003A125F">
        <w:t xml:space="preserve"> </w:t>
      </w:r>
      <w:r>
        <w:t xml:space="preserve">= tyhjä TAI </w:t>
      </w:r>
      <w:r w:rsidRPr="00473217">
        <w:t xml:space="preserve">Hoidon kiireellisyys (triage) </w:t>
      </w:r>
      <w:r>
        <w:t>(</w:t>
      </w:r>
      <w:r w:rsidRPr="003A125F">
        <w:t>252</w:t>
      </w:r>
      <w:r>
        <w:t>)</w:t>
      </w:r>
      <w:r w:rsidRPr="003A125F">
        <w:t xml:space="preserve"> </w:t>
      </w:r>
      <w:r>
        <w:t xml:space="preserve">= </w:t>
      </w:r>
      <w:r w:rsidRPr="003A125F">
        <w:t>tyhjä</w:t>
      </w:r>
      <w:r>
        <w:t>}</w:t>
      </w:r>
    </w:p>
    <w:p w14:paraId="2D4DFB8F" w14:textId="36157F39" w:rsidR="006A14B9" w:rsidRDefault="006A14B9" w:rsidP="006A14B9">
      <w:pPr>
        <w:pStyle w:val="Snt2"/>
      </w:pPr>
      <w:r>
        <w:t xml:space="preserve">a. PAKOLLINEN yksi [1..1] </w:t>
      </w:r>
      <w:hyperlink w:anchor="_Hoidon_syyn_tai" w:history="1">
        <w:r w:rsidRPr="00B06A75">
          <w:rPr>
            <w:rStyle w:val="Hyperlinkki"/>
          </w:rPr>
          <w:t>Hoidon syyn tai kiireellisyyden puuttumisen perustelu</w:t>
        </w:r>
      </w:hyperlink>
      <w:r>
        <w:t xml:space="preserve"> (261) observation</w:t>
      </w:r>
    </w:p>
    <w:p w14:paraId="23B86C74" w14:textId="6305DA08" w:rsidR="006A14B9" w:rsidRDefault="006A14B9" w:rsidP="006A14B9">
      <w:pPr>
        <w:pStyle w:val="Snt1"/>
      </w:pPr>
      <w:r>
        <w:t>8. VAPAAEHTOINEN nolla tai useampi [</w:t>
      </w:r>
      <w:r w:rsidR="00AE3D21">
        <w:t>0..*</w:t>
      </w:r>
      <w:r>
        <w:t>] component</w:t>
      </w:r>
    </w:p>
    <w:p w14:paraId="75255266" w14:textId="01E5EFA1" w:rsidR="006A14B9" w:rsidRDefault="006A14B9" w:rsidP="006A14B9">
      <w:pPr>
        <w:pStyle w:val="Snt2"/>
      </w:pPr>
      <w:r>
        <w:t xml:space="preserve">a. PAKOLLINEN yksi [1..1] </w:t>
      </w:r>
      <w:hyperlink w:anchor="_Potilaan_ilmoittama_oire" w:history="1">
        <w:r w:rsidRPr="00B06A75">
          <w:rPr>
            <w:rStyle w:val="Hyperlinkki"/>
          </w:rPr>
          <w:t>Potilaan ilmoittama oire</w:t>
        </w:r>
      </w:hyperlink>
      <w:r>
        <w:t xml:space="preserve"> (254) observation </w:t>
      </w:r>
    </w:p>
    <w:p w14:paraId="33D71AB7" w14:textId="5D4C6F81" w:rsidR="006A14B9" w:rsidRDefault="00A424A9" w:rsidP="006A14B9">
      <w:pPr>
        <w:pStyle w:val="Snt1"/>
      </w:pPr>
      <w:r>
        <w:t>9</w:t>
      </w:r>
      <w:r w:rsidR="006A14B9">
        <w:t>. VAPAAEHTOINEN nolla tai yksi [0..1] component</w:t>
      </w:r>
    </w:p>
    <w:p w14:paraId="5E289FE4" w14:textId="521540B1" w:rsidR="006A14B9" w:rsidRDefault="006A14B9" w:rsidP="006A14B9">
      <w:pPr>
        <w:pStyle w:val="Snt2"/>
      </w:pPr>
      <w:r>
        <w:lastRenderedPageBreak/>
        <w:t xml:space="preserve">a. PAKOLLINEN yksi [1..1] </w:t>
      </w:r>
      <w:hyperlink w:anchor="_Hoidon_toteuttamisen_esteet" w:history="1">
        <w:r w:rsidRPr="00B06A75">
          <w:rPr>
            <w:rStyle w:val="Hyperlinkki"/>
          </w:rPr>
          <w:t>Hoidon toteuttamisen esteet</w:t>
        </w:r>
      </w:hyperlink>
      <w:r>
        <w:t xml:space="preserve"> (260) observation</w:t>
      </w:r>
    </w:p>
    <w:bookmarkStart w:id="222" w:name="_Hoidon_syy_-"/>
    <w:bookmarkEnd w:id="222"/>
    <w:p w14:paraId="578ADD9F" w14:textId="4A00A1BB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223" w:name="_Toc446509240"/>
      <w:r w:rsidR="006A14B9" w:rsidRPr="00B06A75">
        <w:rPr>
          <w:rStyle w:val="Hyperlinkki"/>
        </w:rPr>
        <w:t>Hoidon syy</w:t>
      </w:r>
      <w:r>
        <w:fldChar w:fldCharType="end"/>
      </w:r>
      <w:r w:rsidR="006A14B9">
        <w:t xml:space="preserve"> - observation</w:t>
      </w:r>
      <w:bookmarkEnd w:id="22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2FA7B5D1" w14:textId="77777777" w:rsidTr="00627942">
        <w:tc>
          <w:tcPr>
            <w:tcW w:w="9236" w:type="dxa"/>
          </w:tcPr>
          <w:p w14:paraId="02591C84" w14:textId="4CF4BA40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990E74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429855A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57ED9D6B" w14:textId="226B60CB" w:rsidR="006A14B9" w:rsidRDefault="006A14B9" w:rsidP="006A14B9">
      <w:pPr>
        <w:pStyle w:val="Snt1"/>
      </w:pPr>
      <w:r>
        <w:t xml:space="preserve">2. PAKOLLINEN yksi [1..1] code/@code="251" Hoidon syy </w:t>
      </w:r>
      <w:r w:rsidR="000B14D2">
        <w:t>(codeSystem</w:t>
      </w:r>
      <w:r>
        <w:t>: 1.2.246.537.6.12.2002.348)</w:t>
      </w:r>
    </w:p>
    <w:p w14:paraId="10808ECD" w14:textId="346DC3C5" w:rsidR="008B0BAD" w:rsidRDefault="008B0BAD" w:rsidP="008B0BAD">
      <w:pPr>
        <w:pStyle w:val="Snt1"/>
      </w:pPr>
      <w:r>
        <w:t>3. PAKOLLINEN yksi [1..1] text</w:t>
      </w:r>
    </w:p>
    <w:p w14:paraId="2EF30F96" w14:textId="77777777" w:rsidR="008B0BAD" w:rsidRDefault="008B0BAD" w:rsidP="008B0BAD">
      <w:pPr>
        <w:pStyle w:val="Snt2"/>
      </w:pPr>
      <w:r>
        <w:t>a. PAKOLLINEN yksi [1..1] reference/@value, viitattavan näyttömuoto-osion xml-ID annetaan II-tietotyypillä</w:t>
      </w:r>
    </w:p>
    <w:p w14:paraId="59326533" w14:textId="183DABB5" w:rsidR="006A14B9" w:rsidRDefault="006A14B9" w:rsidP="006A14B9">
      <w:pPr>
        <w:pStyle w:val="Snt1"/>
      </w:pPr>
      <w:r w:rsidRPr="00163411">
        <w:t>4. PAKOLLINEN yksi tai useampi [</w:t>
      </w:r>
      <w:r w:rsidR="00AE3D21">
        <w:t>1..*</w:t>
      </w:r>
      <w:r w:rsidRPr="00163411">
        <w:t>] value</w:t>
      </w:r>
      <w:r w:rsidR="00A347BD">
        <w:t xml:space="preserve"> Hoidon syy (251)</w:t>
      </w:r>
      <w:r w:rsidRPr="00163411">
        <w:t xml:space="preserve">, arvo annetaan luokituksesta Kuntaliitto - ICPC Perusterveydenhuollon luokitus </w:t>
      </w:r>
      <w:r w:rsidR="000B14D2">
        <w:t>(codeSystem</w:t>
      </w:r>
      <w:r w:rsidRPr="00163411">
        <w:t>: 1.2.246.537.6.31.2007)</w:t>
      </w:r>
      <w:r>
        <w:t xml:space="preserve"> </w:t>
      </w:r>
      <w:r w:rsidR="00A347BD" w:rsidRPr="00163411">
        <w:t>CD-tietotyypillä</w:t>
      </w:r>
    </w:p>
    <w:bookmarkStart w:id="224" w:name="_Hoidon_kiireellisyys_(triage)"/>
    <w:bookmarkEnd w:id="224"/>
    <w:p w14:paraId="7D613DE6" w14:textId="2585B475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225" w:name="_Toc446509241"/>
      <w:r w:rsidR="006A14B9" w:rsidRPr="00B06A75">
        <w:rPr>
          <w:rStyle w:val="Hyperlinkki"/>
        </w:rPr>
        <w:t>Hoidon kiireellisyys (triage)</w:t>
      </w:r>
      <w:r>
        <w:fldChar w:fldCharType="end"/>
      </w:r>
      <w:r w:rsidR="006A14B9" w:rsidRPr="00B8625A">
        <w:t xml:space="preserve"> </w:t>
      </w:r>
      <w:r w:rsidR="006A14B9">
        <w:t>- observation</w:t>
      </w:r>
      <w:bookmarkEnd w:id="225"/>
      <w:r w:rsidR="006A14B9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23D7FFD4" w14:textId="77777777" w:rsidTr="00627942">
        <w:tc>
          <w:tcPr>
            <w:tcW w:w="9236" w:type="dxa"/>
          </w:tcPr>
          <w:p w14:paraId="29470001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2BFC8F1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28635FC6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075E0207" w14:textId="30CDDCFD" w:rsidR="006A14B9" w:rsidRDefault="006A14B9" w:rsidP="006A14B9">
      <w:pPr>
        <w:pStyle w:val="Snt1"/>
      </w:pPr>
      <w:r>
        <w:t xml:space="preserve">2. PAKOLLINEN yksi [1..1] code/@code="252" </w:t>
      </w:r>
      <w:r w:rsidRPr="00163411">
        <w:t xml:space="preserve">Hoidon kiireellisyys (triage) </w:t>
      </w:r>
      <w:r w:rsidR="000B14D2">
        <w:t>(codeSystem</w:t>
      </w:r>
      <w:r>
        <w:t>: 1.2.246.537.6.12.2002.348)</w:t>
      </w:r>
    </w:p>
    <w:p w14:paraId="70BAC83D" w14:textId="61678D1B" w:rsidR="008B0BAD" w:rsidRDefault="008B0BAD" w:rsidP="008B0BAD">
      <w:pPr>
        <w:pStyle w:val="Snt1"/>
      </w:pPr>
      <w:r>
        <w:t>3. PAKOLLINEN yksi [1..1] text</w:t>
      </w:r>
    </w:p>
    <w:p w14:paraId="3C808AE1" w14:textId="5C9D1F8C" w:rsidR="006A14B9" w:rsidRDefault="008B0BAD" w:rsidP="008B0BAD">
      <w:pPr>
        <w:pStyle w:val="Snt2"/>
      </w:pPr>
      <w:r>
        <w:t>a. PAKOLLINEN yksi [1..1] reference/@value, viitattavan näyttömuoto-osion xml-ID annetaan II-tietotyypillä</w:t>
      </w:r>
    </w:p>
    <w:p w14:paraId="2A5CA664" w14:textId="771E493F" w:rsidR="006A14B9" w:rsidRDefault="006A14B9" w:rsidP="006A14B9">
      <w:pPr>
        <w:pStyle w:val="Snt1"/>
      </w:pPr>
      <w:r w:rsidRPr="00163411">
        <w:t>4. PAKOLLINEN yksi [1..1] effectiveTime/@value Hoidon kiireellisyyden määritysaika (</w:t>
      </w:r>
      <w:r>
        <w:t>253</w:t>
      </w:r>
      <w:r w:rsidRPr="00163411">
        <w:t>)</w:t>
      </w:r>
      <w:r w:rsidR="00A347BD">
        <w:t>, arvo annetaan</w:t>
      </w:r>
      <w:r w:rsidRPr="00163411">
        <w:t xml:space="preserve"> minuutin tarkkuudella</w:t>
      </w:r>
      <w:r w:rsidR="00A347BD">
        <w:t xml:space="preserve"> TS-tietotyypillä</w:t>
      </w:r>
    </w:p>
    <w:p w14:paraId="3F681D33" w14:textId="558356F8" w:rsidR="006A14B9" w:rsidRDefault="006A14B9" w:rsidP="006A14B9">
      <w:pPr>
        <w:pStyle w:val="Snt1"/>
      </w:pPr>
      <w:r w:rsidRPr="006A4DF8">
        <w:t>5. PAKOLLINEN yksi [</w:t>
      </w:r>
      <w:r w:rsidR="00A347BD">
        <w:t>1..1</w:t>
      </w:r>
      <w:r w:rsidRPr="006A4DF8">
        <w:t>] value</w:t>
      </w:r>
      <w:r w:rsidR="00A347BD">
        <w:t xml:space="preserve"> </w:t>
      </w:r>
      <w:r w:rsidR="00A347BD" w:rsidRPr="00163411">
        <w:t>Hoidon kiireellisyys (triage)</w:t>
      </w:r>
      <w:r w:rsidR="00A347BD">
        <w:t xml:space="preserve"> (252)</w:t>
      </w:r>
      <w:r w:rsidRPr="006A4DF8">
        <w:t>, arvo annetaan</w:t>
      </w:r>
      <w:r w:rsidR="00A347BD">
        <w:t xml:space="preserve"> </w:t>
      </w:r>
      <w:r w:rsidRPr="006A4DF8">
        <w:t xml:space="preserve">luokituksesta ENSIH - Hoidon kiireellisyys </w:t>
      </w:r>
      <w:r w:rsidR="000B14D2">
        <w:t>(codeSystem</w:t>
      </w:r>
      <w:r w:rsidRPr="006A4DF8">
        <w:t xml:space="preserve">: 1.2.246.537.6.3008.2014) </w:t>
      </w:r>
      <w:r w:rsidR="00A347BD" w:rsidRPr="006A4DF8">
        <w:t>CD-tietotyypillä</w:t>
      </w:r>
    </w:p>
    <w:bookmarkStart w:id="226" w:name="_Hoidon_syyn_tai"/>
    <w:bookmarkEnd w:id="226"/>
    <w:p w14:paraId="18350353" w14:textId="0063D7C1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227" w:name="_Toc446509242"/>
      <w:r w:rsidR="006A14B9" w:rsidRPr="00B06A75">
        <w:rPr>
          <w:rStyle w:val="Hyperlinkki"/>
        </w:rPr>
        <w:t>Hoidon syyn tai kiireellisyyden puuttumisen perustelu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observation</w:t>
      </w:r>
      <w:bookmarkEnd w:id="22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19D5E67D" w14:textId="77777777" w:rsidTr="00627942">
        <w:tc>
          <w:tcPr>
            <w:tcW w:w="9236" w:type="dxa"/>
          </w:tcPr>
          <w:p w14:paraId="2B1D30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5FF083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558E57E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3E68B684" w14:textId="1F4E6CC9" w:rsidR="006A14B9" w:rsidRDefault="006A14B9" w:rsidP="006A14B9">
      <w:pPr>
        <w:pStyle w:val="Snt1"/>
      </w:pPr>
      <w:r>
        <w:t xml:space="preserve">2. PAKOLLINEN yksi [1..1] code/@code="261" </w:t>
      </w:r>
      <w:r w:rsidRPr="004E5898">
        <w:t>Hoidon syyn tai kiireellisyyden puuttumisen perustelu</w:t>
      </w:r>
      <w:r>
        <w:t xml:space="preserve"> </w:t>
      </w:r>
      <w:r w:rsidR="000B14D2">
        <w:t>(codeSystem</w:t>
      </w:r>
      <w:r>
        <w:t>: 1.2.246.537.6.12.2002.348)</w:t>
      </w:r>
    </w:p>
    <w:p w14:paraId="64729815" w14:textId="53F921E6" w:rsidR="006A14B9" w:rsidRDefault="008B0BAD" w:rsidP="006A14B9">
      <w:pPr>
        <w:pStyle w:val="Snt1"/>
      </w:pPr>
      <w:r>
        <w:t>3</w:t>
      </w:r>
      <w:r w:rsidR="006A14B9">
        <w:t>. PAKOLLINEN yksi [1..1] value</w:t>
      </w:r>
      <w:r w:rsidR="00C73714">
        <w:t xml:space="preserve"> </w:t>
      </w:r>
      <w:r w:rsidR="00C73714" w:rsidRPr="00C73714">
        <w:t>Hoidon syyn tai kiireellisyyden puuttumisen perustelu</w:t>
      </w:r>
      <w:r w:rsidR="00C73714">
        <w:t xml:space="preserve"> (261)</w:t>
      </w:r>
      <w:r w:rsidR="006A14B9">
        <w:t xml:space="preserve">, arvo annetaan ST-tietotyypillä </w:t>
      </w:r>
    </w:p>
    <w:bookmarkStart w:id="228" w:name="_Potilaan_ilmoittama_oire"/>
    <w:bookmarkEnd w:id="228"/>
    <w:p w14:paraId="1B415046" w14:textId="6E724B9F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229" w:name="_Toc446509243"/>
      <w:r w:rsidR="006A14B9" w:rsidRPr="00B06A75">
        <w:rPr>
          <w:rStyle w:val="Hyperlinkki"/>
        </w:rPr>
        <w:t>Potilaan ilmoittama oire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observation</w:t>
      </w:r>
      <w:bookmarkEnd w:id="22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1A639F29" w14:textId="77777777" w:rsidTr="00627942">
        <w:tc>
          <w:tcPr>
            <w:tcW w:w="9236" w:type="dxa"/>
          </w:tcPr>
          <w:p w14:paraId="410C92AC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B62D42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6D5CC40F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1ADA56CF" w14:textId="674DA016" w:rsidR="006A14B9" w:rsidRDefault="006A14B9" w:rsidP="006A14B9">
      <w:pPr>
        <w:pStyle w:val="Snt1"/>
      </w:pPr>
      <w:r w:rsidRPr="001C7F58">
        <w:t>2. PAKOLLINEN yksi [1..1] code/@code="2</w:t>
      </w:r>
      <w:r>
        <w:t>54</w:t>
      </w:r>
      <w:r w:rsidRPr="001C7F58">
        <w:t xml:space="preserve">" Potilaan ilmoittama oire </w:t>
      </w:r>
      <w:r w:rsidR="000B14D2">
        <w:t>(codeSystem</w:t>
      </w:r>
      <w:r w:rsidRPr="001C7F58">
        <w:t>: 1.2.246.</w:t>
      </w:r>
      <w:r w:rsidRPr="00FA4AE8">
        <w:t>537</w:t>
      </w:r>
      <w:r w:rsidRPr="001C7F58">
        <w:t>.6.12.2002.348)</w:t>
      </w:r>
    </w:p>
    <w:p w14:paraId="299111D8" w14:textId="77777777" w:rsidR="008B0BAD" w:rsidRDefault="008B0BAD" w:rsidP="008B0BAD">
      <w:pPr>
        <w:pStyle w:val="Snt1"/>
      </w:pPr>
      <w:r>
        <w:t>3. PAKOLLINEN yksi [1..1] text</w:t>
      </w:r>
    </w:p>
    <w:p w14:paraId="3D6649BC" w14:textId="77777777" w:rsidR="008B0BAD" w:rsidRDefault="008B0BAD" w:rsidP="008B0BAD">
      <w:pPr>
        <w:pStyle w:val="Snt2"/>
      </w:pPr>
      <w:r>
        <w:t>a. PAKOLLINEN yksi [1..1] reference/@value, viitattavan näyttömuoto-osion xml-ID annetaan II-tietotyypillä</w:t>
      </w:r>
    </w:p>
    <w:p w14:paraId="677525D4" w14:textId="17689632" w:rsidR="006A14B9" w:rsidRDefault="006A14B9" w:rsidP="006A14B9">
      <w:pPr>
        <w:pStyle w:val="Snt1"/>
      </w:pPr>
      <w:r w:rsidRPr="001C7F58">
        <w:t xml:space="preserve">4. </w:t>
      </w:r>
      <w:r>
        <w:t>VAPAAEHTOINEN</w:t>
      </w:r>
      <w:r w:rsidRPr="001C7F58">
        <w:t xml:space="preserve"> </w:t>
      </w:r>
      <w:r w:rsidR="004A73A8">
        <w:t xml:space="preserve">nolla tai </w:t>
      </w:r>
      <w:r w:rsidRPr="001C7F58">
        <w:t>yksi [</w:t>
      </w:r>
      <w:r w:rsidR="004A73A8">
        <w:t>0</w:t>
      </w:r>
      <w:r w:rsidRPr="001C7F58">
        <w:t>..1] effectiveTime</w:t>
      </w:r>
    </w:p>
    <w:p w14:paraId="10DB4AE2" w14:textId="2256A97F" w:rsidR="00D560A6" w:rsidRDefault="00D560A6" w:rsidP="00D560A6">
      <w:pPr>
        <w:pStyle w:val="Snt2"/>
      </w:pPr>
      <w:r>
        <w:t>a. PAKOLLINEN yksi [1..1] low</w:t>
      </w:r>
      <w:r w:rsidRPr="001C7F58">
        <w:t>/@value Oireiden tai tapahtuman alku (25</w:t>
      </w:r>
      <w:r>
        <w:t>5</w:t>
      </w:r>
      <w:r w:rsidRPr="001C7F58">
        <w:t>)</w:t>
      </w:r>
      <w:r w:rsidR="004A73A8">
        <w:t>, arvo annetaan</w:t>
      </w:r>
      <w:r w:rsidRPr="001C7F58">
        <w:t xml:space="preserve"> minuutin tarkkuudella</w:t>
      </w:r>
      <w:r>
        <w:t xml:space="preserve"> TS-tietotyypillä</w:t>
      </w:r>
    </w:p>
    <w:p w14:paraId="14392B95" w14:textId="10C29334" w:rsidR="006A14B9" w:rsidRDefault="006A14B9" w:rsidP="006A14B9">
      <w:pPr>
        <w:pStyle w:val="Snt1"/>
      </w:pPr>
      <w:r>
        <w:t>5</w:t>
      </w:r>
      <w:r w:rsidRPr="001C7F58">
        <w:t xml:space="preserve">. </w:t>
      </w:r>
      <w:r>
        <w:t xml:space="preserve">VAPAAEHTOINEN </w:t>
      </w:r>
      <w:r w:rsidR="004A73A8">
        <w:t>nolla tai yksi [0</w:t>
      </w:r>
      <w:r w:rsidRPr="001C7F58">
        <w:t>..1] value</w:t>
      </w:r>
      <w:r w:rsidR="004A73A8">
        <w:t xml:space="preserve"> Potilaan ilmoittama oire (254)</w:t>
      </w:r>
      <w:r w:rsidRPr="001C7F58">
        <w:t>, arvo annetaan ST-tietotyypillä</w:t>
      </w:r>
    </w:p>
    <w:p w14:paraId="7049A661" w14:textId="40C695E3" w:rsidR="006A14B9" w:rsidRDefault="006A14B9" w:rsidP="006A14B9">
      <w:pPr>
        <w:pStyle w:val="Snt1"/>
      </w:pPr>
      <w:r>
        <w:lastRenderedPageBreak/>
        <w:t>6</w:t>
      </w:r>
      <w:r w:rsidRPr="001C7F58">
        <w:t xml:space="preserve">. </w:t>
      </w:r>
      <w:r w:rsidR="005B7BF1">
        <w:t>VAPAAEHTOINEN</w:t>
      </w:r>
      <w:r w:rsidRPr="001C7F58">
        <w:t xml:space="preserve"> </w:t>
      </w:r>
      <w:r w:rsidR="005B7BF1">
        <w:t>nolla</w:t>
      </w:r>
      <w:r w:rsidRPr="001C7F58">
        <w:t xml:space="preserve"> tai useampi [</w:t>
      </w:r>
      <w:r w:rsidR="005B7BF1">
        <w:t>0</w:t>
      </w:r>
      <w:r w:rsidR="00AE3D21">
        <w:t>..*</w:t>
      </w:r>
      <w:r w:rsidRPr="001C7F58">
        <w:t xml:space="preserve">] </w:t>
      </w:r>
      <w:r>
        <w:t>targetSiteCode/@code</w:t>
      </w:r>
      <w:r w:rsidR="005B7BF1">
        <w:t xml:space="preserve"> </w:t>
      </w:r>
      <w:r w:rsidR="005B7BF1" w:rsidRPr="005B7BF1">
        <w:t>Ensisijaisen oireen anatominen sijainti</w:t>
      </w:r>
      <w:r w:rsidR="005B7BF1">
        <w:t xml:space="preserve"> (258)</w:t>
      </w:r>
      <w:r w:rsidRPr="001C7F58">
        <w:t xml:space="preserve">, arvo annetaan luokituksesta ENSIH - Ensisijaisen oireen tai löydöksen anatominen sijainti </w:t>
      </w:r>
      <w:r w:rsidR="000B14D2">
        <w:t>(codeSystem</w:t>
      </w:r>
      <w:r w:rsidRPr="001C7F58">
        <w:t>: 1.2.246.537.6.3009.2014)</w:t>
      </w:r>
      <w:r>
        <w:t xml:space="preserve"> </w:t>
      </w:r>
      <w:r w:rsidR="005B7BF1" w:rsidRPr="001C7F58">
        <w:t>C</w:t>
      </w:r>
      <w:r w:rsidR="005B7BF1">
        <w:t>E</w:t>
      </w:r>
      <w:r w:rsidR="005B7BF1" w:rsidRPr="001C7F58">
        <w:t xml:space="preserve">-tietotyypillä </w:t>
      </w:r>
    </w:p>
    <w:p w14:paraId="5480BA5E" w14:textId="77777777" w:rsidR="006A14B9" w:rsidRDefault="006A14B9" w:rsidP="006A14B9">
      <w:pPr>
        <w:pStyle w:val="Snt1"/>
      </w:pPr>
      <w:r>
        <w:t>7. VAPAAEHTOINEN nolla tai yksi [0..1] entryRelationship</w:t>
      </w:r>
    </w:p>
    <w:p w14:paraId="697A8DF9" w14:textId="77777777" w:rsidR="006A14B9" w:rsidRDefault="006A14B9" w:rsidP="006A14B9">
      <w:pPr>
        <w:pStyle w:val="Snt2"/>
      </w:pPr>
      <w:r>
        <w:t>a. PAKOLLINEN yksi [1..1] @typeCode=”COMP”</w:t>
      </w:r>
    </w:p>
    <w:p w14:paraId="1DA583E4" w14:textId="79B2EED8" w:rsidR="006A14B9" w:rsidRDefault="006A14B9" w:rsidP="006A14B9">
      <w:pPr>
        <w:pStyle w:val="Snt2"/>
      </w:pPr>
      <w:r>
        <w:t xml:space="preserve">b. PAKOLLINEN yksi [1..1] </w:t>
      </w:r>
      <w:hyperlink w:anchor="_Oireen_ensisijaisuus_-" w:history="1">
        <w:r w:rsidRPr="00B06A75">
          <w:rPr>
            <w:rStyle w:val="Hyperlinkki"/>
          </w:rPr>
          <w:t>Oireen ensisijaisuus</w:t>
        </w:r>
      </w:hyperlink>
      <w:r>
        <w:t xml:space="preserve"> (256) observation</w:t>
      </w:r>
    </w:p>
    <w:p w14:paraId="71C19406" w14:textId="77777777" w:rsidR="006A14B9" w:rsidRDefault="006A14B9" w:rsidP="006A14B9">
      <w:pPr>
        <w:pStyle w:val="Snt1"/>
      </w:pPr>
      <w:r>
        <w:t>8. VAPAAEHTOINEN nolla tai yksi [0..1] entryRelationship</w:t>
      </w:r>
    </w:p>
    <w:p w14:paraId="2A588DFC" w14:textId="77777777" w:rsidR="006A14B9" w:rsidRDefault="006A14B9" w:rsidP="006A14B9">
      <w:pPr>
        <w:pStyle w:val="Snt2"/>
      </w:pPr>
      <w:r>
        <w:t>a. PAKOLLINEN yksi [1..1] @typeCode=”COMP”</w:t>
      </w:r>
    </w:p>
    <w:p w14:paraId="224BD44A" w14:textId="3DEB41FF" w:rsidR="006A14B9" w:rsidRDefault="006A14B9" w:rsidP="006A14B9">
      <w:pPr>
        <w:pStyle w:val="Snt2"/>
      </w:pPr>
      <w:r>
        <w:t xml:space="preserve">b. PAKOLLINEN yksi [1..1] </w:t>
      </w:r>
      <w:hyperlink w:anchor="_Oireen_kesto_-" w:history="1">
        <w:r w:rsidRPr="00B06A75">
          <w:rPr>
            <w:rStyle w:val="Hyperlinkki"/>
          </w:rPr>
          <w:t>Oireen kesto</w:t>
        </w:r>
      </w:hyperlink>
      <w:r>
        <w:t xml:space="preserve"> (257) observation</w:t>
      </w:r>
    </w:p>
    <w:p w14:paraId="521BE942" w14:textId="784C2592" w:rsidR="006A14B9" w:rsidRDefault="006A14B9" w:rsidP="006A14B9">
      <w:pPr>
        <w:pStyle w:val="Snt1"/>
      </w:pPr>
      <w:r>
        <w:t xml:space="preserve">9. </w:t>
      </w:r>
      <w:r w:rsidR="005B7BF1">
        <w:t>VAPAAEHTOINEN</w:t>
      </w:r>
      <w:r>
        <w:t xml:space="preserve"> nolla tai yksi [0..1] entryRelationship </w:t>
      </w:r>
    </w:p>
    <w:p w14:paraId="13D062AB" w14:textId="77777777" w:rsidR="006A14B9" w:rsidRDefault="006A14B9" w:rsidP="006A14B9">
      <w:pPr>
        <w:pStyle w:val="Snt2"/>
      </w:pPr>
      <w:r>
        <w:t>a. PAKOLLINEN yksi [1..1] @typeCode=”COMP”</w:t>
      </w:r>
    </w:p>
    <w:p w14:paraId="3C65FDDB" w14:textId="17FDEAC9" w:rsidR="006A14B9" w:rsidRDefault="006A14B9" w:rsidP="006A14B9">
      <w:pPr>
        <w:pStyle w:val="Snt2"/>
      </w:pPr>
      <w:r>
        <w:t xml:space="preserve">b. PAKOLLINEN yksi [1..1] </w:t>
      </w:r>
      <w:hyperlink w:anchor="_Ensisijaisen_oireen_elinjärjestelmä" w:history="1">
        <w:r w:rsidRPr="00B06A75">
          <w:rPr>
            <w:rStyle w:val="Hyperlinkki"/>
          </w:rPr>
          <w:t>Ensisijaisen oireen elinjärjestelmä</w:t>
        </w:r>
      </w:hyperlink>
      <w:r>
        <w:t xml:space="preserve"> (259) observation</w:t>
      </w:r>
    </w:p>
    <w:bookmarkStart w:id="230" w:name="_Oireen_ensisijaisuus_-"/>
    <w:bookmarkEnd w:id="230"/>
    <w:p w14:paraId="2FC89C31" w14:textId="459C6975" w:rsidR="006A14B9" w:rsidRDefault="00B06A75" w:rsidP="006A14B9">
      <w:pPr>
        <w:pStyle w:val="Otsikko5"/>
      </w:pPr>
      <w:r>
        <w:fldChar w:fldCharType="begin"/>
      </w:r>
      <w:r>
        <w:instrText xml:space="preserve"> HYPERLINK  \l "_Potilaan_ilmoittama_oire" </w:instrText>
      </w:r>
      <w:r>
        <w:fldChar w:fldCharType="separate"/>
      </w:r>
      <w:bookmarkStart w:id="231" w:name="_Toc446509244"/>
      <w:r w:rsidR="006A14B9" w:rsidRPr="00B06A75">
        <w:rPr>
          <w:rStyle w:val="Hyperlinkki"/>
        </w:rPr>
        <w:t>Oireen ensisijaisuus</w:t>
      </w:r>
      <w:r>
        <w:fldChar w:fldCharType="end"/>
      </w:r>
      <w:r w:rsidR="006A14B9">
        <w:t xml:space="preserve"> - observation</w:t>
      </w:r>
      <w:bookmarkEnd w:id="23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309AA6C9" w14:textId="77777777" w:rsidTr="00627942">
        <w:tc>
          <w:tcPr>
            <w:tcW w:w="9236" w:type="dxa"/>
          </w:tcPr>
          <w:p w14:paraId="257C677B" w14:textId="0A0D1DAD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26C5ED56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2956396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681A66AE" w14:textId="05B7150F" w:rsidR="006A14B9" w:rsidRDefault="006A14B9" w:rsidP="006A14B9">
      <w:pPr>
        <w:pStyle w:val="Snt1"/>
      </w:pPr>
      <w:r>
        <w:t xml:space="preserve">2. PAKOLLINEN yksi [1..1] code/@code="256" </w:t>
      </w:r>
      <w:r w:rsidRPr="004925BA">
        <w:t>Oireen ensisijaisuus</w:t>
      </w:r>
      <w:r>
        <w:t xml:space="preserve"> </w:t>
      </w:r>
      <w:r w:rsidR="000B14D2">
        <w:t>(codeSystem</w:t>
      </w:r>
      <w:r>
        <w:t>: 1.2.246.537.6.12.2002.348)</w:t>
      </w:r>
    </w:p>
    <w:p w14:paraId="13E76DB5" w14:textId="34D5AE7E" w:rsidR="006A14B9" w:rsidRDefault="00E634BD" w:rsidP="006A14B9">
      <w:pPr>
        <w:pStyle w:val="Snt1"/>
      </w:pPr>
      <w:r>
        <w:t>3</w:t>
      </w:r>
      <w:r w:rsidR="006A14B9">
        <w:t>. PAKOLLINEN yksi [1..1] value</w:t>
      </w:r>
      <w:r w:rsidR="005B7BF1">
        <w:t xml:space="preserve"> Oireen ensisijaisuus (256)</w:t>
      </w:r>
      <w:r w:rsidR="006A14B9">
        <w:t xml:space="preserve">, arvo annetaan luokituksesta </w:t>
      </w:r>
      <w:r w:rsidR="006A14B9" w:rsidRPr="004925BA">
        <w:t>AR/YDIN - Diagnoosin /toimenpiteen ensisijaisuus</w:t>
      </w:r>
      <w:r w:rsidR="006A14B9">
        <w:t xml:space="preserve"> </w:t>
      </w:r>
      <w:r w:rsidR="000B14D2">
        <w:t>(codeSystem</w:t>
      </w:r>
      <w:r w:rsidR="006A14B9">
        <w:t xml:space="preserve">: </w:t>
      </w:r>
      <w:r w:rsidR="006A14B9" w:rsidRPr="004925BA">
        <w:t>1.2.246.537.5.40005.2003</w:t>
      </w:r>
      <w:r w:rsidR="006A14B9">
        <w:t>)</w:t>
      </w:r>
      <w:r w:rsidR="005B7BF1" w:rsidRPr="005B7BF1">
        <w:t xml:space="preserve"> </w:t>
      </w:r>
      <w:r w:rsidR="005B7BF1">
        <w:t>CD-tietotyypillä</w:t>
      </w:r>
    </w:p>
    <w:bookmarkStart w:id="232" w:name="_Oireen_kesto_-"/>
    <w:bookmarkEnd w:id="232"/>
    <w:p w14:paraId="30687645" w14:textId="5FD6DAE6" w:rsidR="006A14B9" w:rsidRDefault="00B06A75" w:rsidP="006A14B9">
      <w:pPr>
        <w:pStyle w:val="Otsikko5"/>
      </w:pPr>
      <w:r>
        <w:fldChar w:fldCharType="begin"/>
      </w:r>
      <w:r>
        <w:instrText xml:space="preserve"> HYPERLINK  \l "_Potilaan_ilmoittama_oire" </w:instrText>
      </w:r>
      <w:r>
        <w:fldChar w:fldCharType="separate"/>
      </w:r>
      <w:bookmarkStart w:id="233" w:name="_Toc446509245"/>
      <w:r w:rsidR="006A14B9" w:rsidRPr="00B06A75">
        <w:rPr>
          <w:rStyle w:val="Hyperlinkki"/>
        </w:rPr>
        <w:t>Oireen kesto</w:t>
      </w:r>
      <w:r>
        <w:fldChar w:fldCharType="end"/>
      </w:r>
      <w:r w:rsidR="006A14B9">
        <w:t xml:space="preserve"> - observation</w:t>
      </w:r>
      <w:bookmarkEnd w:id="2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F8B9DCA" w14:textId="77777777" w:rsidTr="00627942">
        <w:tc>
          <w:tcPr>
            <w:tcW w:w="9236" w:type="dxa"/>
          </w:tcPr>
          <w:p w14:paraId="13D50E20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749E6C8B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F99838D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0F586BED" w14:textId="28378C1E" w:rsidR="006A14B9" w:rsidRDefault="006A14B9" w:rsidP="006A14B9">
      <w:pPr>
        <w:pStyle w:val="Snt1"/>
      </w:pPr>
      <w:r>
        <w:t xml:space="preserve">2. PAKOLLINEN yksi [1..1] code/@code="257" </w:t>
      </w:r>
      <w:r w:rsidRPr="000068F0">
        <w:t xml:space="preserve">Oireen kesto </w:t>
      </w:r>
      <w:r w:rsidR="000B14D2">
        <w:t>(codeSystem</w:t>
      </w:r>
      <w:r>
        <w:t>: 1.2.246.537.6.12.2002.348)</w:t>
      </w:r>
    </w:p>
    <w:p w14:paraId="0493F224" w14:textId="77777777" w:rsidR="00E634BD" w:rsidRDefault="00E634BD" w:rsidP="00E634BD">
      <w:pPr>
        <w:pStyle w:val="Snt1"/>
      </w:pPr>
      <w:r>
        <w:t>3. PAKOLLINEN yksi [1..1] text</w:t>
      </w:r>
    </w:p>
    <w:p w14:paraId="3ABD04CD" w14:textId="77777777" w:rsidR="00E634BD" w:rsidRDefault="00E634BD" w:rsidP="00E634BD">
      <w:pPr>
        <w:pStyle w:val="Snt2"/>
      </w:pPr>
      <w:r>
        <w:t>a. PAKOLLINEN yksi [1..1] reference/@value, viitattavan näyttömuoto-osion xml-ID annetaan II-tietotyypillä</w:t>
      </w:r>
    </w:p>
    <w:p w14:paraId="4E248117" w14:textId="248EF58F" w:rsidR="006A14B9" w:rsidRDefault="006A14B9" w:rsidP="006A14B9">
      <w:pPr>
        <w:pStyle w:val="Snt1"/>
      </w:pPr>
      <w:r>
        <w:t xml:space="preserve">4. PAKOLLINEN yksi [1..1] value, arvo annetaan </w:t>
      </w:r>
      <w:r w:rsidR="00A424A9" w:rsidRPr="000068F0">
        <w:t>joko päivissä, tunneissa tai minuuteissa</w:t>
      </w:r>
      <w:r w:rsidR="00A424A9">
        <w:t xml:space="preserve"> </w:t>
      </w:r>
      <w:r>
        <w:t xml:space="preserve">PQ-tietotyypillä </w:t>
      </w:r>
    </w:p>
    <w:bookmarkStart w:id="234" w:name="_Ensisijaisen_oireen_elinjärjestelmä"/>
    <w:bookmarkEnd w:id="234"/>
    <w:p w14:paraId="69791EB4" w14:textId="269AF479" w:rsidR="006A14B9" w:rsidRDefault="00B06A75" w:rsidP="006A14B9">
      <w:pPr>
        <w:pStyle w:val="Otsikko5"/>
      </w:pPr>
      <w:r>
        <w:fldChar w:fldCharType="begin"/>
      </w:r>
      <w:r>
        <w:instrText xml:space="preserve"> HYPERLINK  \l "_Potilaan_ilmoittama_oire" </w:instrText>
      </w:r>
      <w:r>
        <w:fldChar w:fldCharType="separate"/>
      </w:r>
      <w:bookmarkStart w:id="235" w:name="_Toc446509246"/>
      <w:r w:rsidR="006A14B9" w:rsidRPr="00B06A75">
        <w:rPr>
          <w:rStyle w:val="Hyperlinkki"/>
        </w:rPr>
        <w:t>Ensisijaisen oireen elinjärjestelmä</w:t>
      </w:r>
      <w:r>
        <w:fldChar w:fldCharType="end"/>
      </w:r>
      <w:r w:rsidR="006A14B9">
        <w:t xml:space="preserve"> - observation</w:t>
      </w:r>
      <w:bookmarkEnd w:id="23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9AF07A0" w14:textId="77777777" w:rsidTr="00627942">
        <w:tc>
          <w:tcPr>
            <w:tcW w:w="9236" w:type="dxa"/>
          </w:tcPr>
          <w:p w14:paraId="57F4E98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2FCECBC2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12BE671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0C343D31" w14:textId="08C4DEC8" w:rsidR="006A14B9" w:rsidRDefault="006A14B9" w:rsidP="006A14B9">
      <w:pPr>
        <w:pStyle w:val="Snt1"/>
      </w:pPr>
      <w:r>
        <w:t xml:space="preserve">2. PAKOLLINEN yksi [1..1] code/@code="259" </w:t>
      </w:r>
      <w:r w:rsidRPr="00942E04">
        <w:t xml:space="preserve">Ensisijaisen oireen elinjärjestelmä </w:t>
      </w:r>
      <w:r w:rsidR="000B14D2">
        <w:t>(codeSystem</w:t>
      </w:r>
      <w:r>
        <w:t>: 1.2.246.537.6.12.2002.348)</w:t>
      </w:r>
    </w:p>
    <w:p w14:paraId="16D744E5" w14:textId="4BD89E75" w:rsidR="006A14B9" w:rsidRDefault="00E634BD" w:rsidP="006A14B9">
      <w:pPr>
        <w:pStyle w:val="Snt1"/>
      </w:pPr>
      <w:r>
        <w:t>3</w:t>
      </w:r>
      <w:r w:rsidR="006A14B9" w:rsidRPr="00942E04">
        <w:t xml:space="preserve">. PAKOLLINEN yksi </w:t>
      </w:r>
      <w:r w:rsidR="006A14B9">
        <w:t xml:space="preserve">tai useampi </w:t>
      </w:r>
      <w:r w:rsidR="006A14B9" w:rsidRPr="00942E04">
        <w:t>[</w:t>
      </w:r>
      <w:r w:rsidR="00AE3D21">
        <w:t>1..*</w:t>
      </w:r>
      <w:r w:rsidR="006A14B9" w:rsidRPr="00942E04">
        <w:t>] value</w:t>
      </w:r>
      <w:r w:rsidR="00A424A9">
        <w:t xml:space="preserve"> </w:t>
      </w:r>
      <w:r w:rsidR="00A424A9" w:rsidRPr="00942E04">
        <w:t>Ensisijaisen oireen elinjärjestelmä</w:t>
      </w:r>
      <w:r w:rsidR="00A424A9">
        <w:t xml:space="preserve"> (259)</w:t>
      </w:r>
      <w:r w:rsidR="006A14B9" w:rsidRPr="00942E04">
        <w:t xml:space="preserve">, arvo annetaan luokituksesta ENSIH - Ensisijaisen oireen tai löydöksen elinjärjestelmä </w:t>
      </w:r>
      <w:r w:rsidR="000B14D2">
        <w:t>(codeSystem</w:t>
      </w:r>
      <w:r w:rsidR="006A14B9" w:rsidRPr="00942E04">
        <w:t>: 1.2.246.537.6.3010.2014)</w:t>
      </w:r>
      <w:r w:rsidR="00A424A9" w:rsidRPr="00A424A9">
        <w:t xml:space="preserve"> </w:t>
      </w:r>
      <w:r w:rsidR="00A424A9" w:rsidRPr="00942E04">
        <w:t>CD-tietotyypillä</w:t>
      </w:r>
    </w:p>
    <w:bookmarkStart w:id="236" w:name="_Hoidon_toteuttamisen_esteet"/>
    <w:bookmarkEnd w:id="236"/>
    <w:p w14:paraId="5B7AD49D" w14:textId="42D8784E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237" w:name="_Toc446509247"/>
      <w:r w:rsidR="006A14B9" w:rsidRPr="00B06A75">
        <w:rPr>
          <w:rStyle w:val="Hyperlinkki"/>
        </w:rPr>
        <w:t>Hoidon toteuttamisen esteet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observation</w:t>
      </w:r>
      <w:bookmarkEnd w:id="23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09661498" w14:textId="77777777" w:rsidTr="00627942">
        <w:tc>
          <w:tcPr>
            <w:tcW w:w="9236" w:type="dxa"/>
          </w:tcPr>
          <w:p w14:paraId="6129531B" w14:textId="654CE19E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E4D4F6E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6FA4A93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4B0BABF0" w14:textId="3558DC92" w:rsidR="006A14B9" w:rsidRDefault="006A14B9" w:rsidP="006A14B9">
      <w:pPr>
        <w:pStyle w:val="Snt1"/>
      </w:pPr>
      <w:r>
        <w:lastRenderedPageBreak/>
        <w:t xml:space="preserve">2. PAKOLLINEN yksi [1..1] code/@code="260" </w:t>
      </w:r>
      <w:r w:rsidRPr="00E02EE3">
        <w:t>Hoidon toteuttamisen esteet</w:t>
      </w:r>
      <w:r>
        <w:t xml:space="preserve"> </w:t>
      </w:r>
      <w:r w:rsidR="000B14D2">
        <w:t>(codeSystem</w:t>
      </w:r>
      <w:r>
        <w:t>: 1.2.246.537.6.12.2002.348)</w:t>
      </w:r>
    </w:p>
    <w:p w14:paraId="5043CF33" w14:textId="77777777" w:rsidR="00E634BD" w:rsidRDefault="00E634BD" w:rsidP="00E634BD">
      <w:pPr>
        <w:pStyle w:val="Snt1"/>
      </w:pPr>
      <w:r>
        <w:t>3. PAKOLLINEN yksi [1..1] text</w:t>
      </w:r>
    </w:p>
    <w:p w14:paraId="5470ADD8" w14:textId="77777777" w:rsidR="00E634BD" w:rsidRDefault="00E634BD" w:rsidP="00E634BD">
      <w:pPr>
        <w:pStyle w:val="Snt2"/>
      </w:pPr>
      <w:r>
        <w:t>a. PAKOLLINEN yksi [1..1] reference/@value, viitattavan näyttömuoto-osion xml-ID annetaan II-tietotyypillä</w:t>
      </w:r>
    </w:p>
    <w:p w14:paraId="5AECFA8E" w14:textId="7F60ABF7" w:rsidR="006A14B9" w:rsidRDefault="006A14B9" w:rsidP="006A14B9">
      <w:pPr>
        <w:pStyle w:val="Snt1"/>
      </w:pPr>
      <w:r>
        <w:t>4. PAKOLLINEN yksi tai useampi [</w:t>
      </w:r>
      <w:r w:rsidR="00AE3D21">
        <w:t>1..*</w:t>
      </w:r>
      <w:r>
        <w:t>] value</w:t>
      </w:r>
      <w:r w:rsidR="00A424A9">
        <w:t xml:space="preserve"> </w:t>
      </w:r>
      <w:r w:rsidR="00A424A9" w:rsidRPr="00E02EE3">
        <w:t>Hoidon toteuttamisen esteet</w:t>
      </w:r>
      <w:r w:rsidR="00A424A9">
        <w:t xml:space="preserve"> (260)</w:t>
      </w:r>
      <w:r>
        <w:t xml:space="preserve">, arvo annetaan luokituksesta </w:t>
      </w:r>
      <w:r w:rsidRPr="00E02EE3">
        <w:t>ENSIH - Hoidon toteuttamisen esteet</w:t>
      </w:r>
      <w:r>
        <w:t xml:space="preserve"> </w:t>
      </w:r>
      <w:r w:rsidR="000B14D2">
        <w:t>(codeSystem</w:t>
      </w:r>
      <w:r>
        <w:t xml:space="preserve">: </w:t>
      </w:r>
      <w:r w:rsidRPr="00E02EE3">
        <w:t>1.2.246.537.6.3011.2014</w:t>
      </w:r>
      <w:r>
        <w:t xml:space="preserve">) </w:t>
      </w:r>
      <w:r w:rsidR="00A424A9">
        <w:t>CD-tietotyypillä</w:t>
      </w:r>
    </w:p>
    <w:bookmarkStart w:id="238" w:name="_Hoito-ohjetiedot"/>
    <w:bookmarkEnd w:id="238"/>
    <w:p w14:paraId="7A1F0222" w14:textId="5274CE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39" w:name="_Toc446509248"/>
      <w:r w:rsidR="008558FE" w:rsidRPr="00382EF8">
        <w:rPr>
          <w:rStyle w:val="Hyperlinkki"/>
        </w:rPr>
        <w:t>Hoito-ohjetiedot</w:t>
      </w:r>
      <w:bookmarkEnd w:id="239"/>
    </w:p>
    <w:p w14:paraId="0811EF65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7D52E792" w14:textId="77777777" w:rsidTr="00627942">
        <w:tc>
          <w:tcPr>
            <w:tcW w:w="9236" w:type="dxa"/>
          </w:tcPr>
          <w:p w14:paraId="3319BC20" w14:textId="7B324FF9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1E6B4D4" w14:textId="77777777" w:rsidR="00615700" w:rsidRPr="00615700" w:rsidRDefault="00615700" w:rsidP="0038271E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6B5BF1B6" w14:textId="1AB40AE0" w:rsidR="00A23265" w:rsidRPr="0095153D" w:rsidRDefault="00A23265" w:rsidP="0038271E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75</w:t>
      </w:r>
      <w:r w:rsidRPr="0082643A">
        <w:t xml:space="preserve">" </w:t>
      </w:r>
      <w:r>
        <w:t xml:space="preserve">Suunnitelma </w:t>
      </w:r>
      <w:r w:rsidR="000B14D2">
        <w:t>(codeSystem</w:t>
      </w:r>
      <w:r w:rsidRPr="0095153D">
        <w:t>: 1.2.246.537.6.14.2006 AR/YDIN - Otsikot)</w:t>
      </w:r>
    </w:p>
    <w:p w14:paraId="4154C0B3" w14:textId="4782C502" w:rsidR="00A23265" w:rsidRPr="0082643A" w:rsidRDefault="00A23265" w:rsidP="00A23265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Suunnitelma</w:t>
      </w:r>
      <w:r w:rsidRPr="0082643A">
        <w:t xml:space="preserve">" </w:t>
      </w:r>
    </w:p>
    <w:p w14:paraId="6B7172B5" w14:textId="77777777" w:rsidR="00A23265" w:rsidRPr="0080598B" w:rsidRDefault="00A23265" w:rsidP="00A23265">
      <w:pPr>
        <w:pStyle w:val="Snt1"/>
      </w:pPr>
      <w:r w:rsidRPr="0080598B">
        <w:t xml:space="preserve">3. PAKOLLINEN yksi [1..1] text </w:t>
      </w:r>
    </w:p>
    <w:p w14:paraId="6219A9E8" w14:textId="77777777" w:rsidR="004D1A7B" w:rsidRDefault="004D1A7B" w:rsidP="004D1A7B"/>
    <w:p w14:paraId="0D981D80" w14:textId="15DEAE6B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Hoito-ohjetiedot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290</w:t>
      </w:r>
      <w:r w:rsidRPr="00567C0E">
        <w:t>)</w:t>
      </w:r>
      <w:r>
        <w:t xml:space="preserve"> </w:t>
      </w:r>
      <w:r w:rsidRPr="004D1A7B">
        <w:t>Hoito-ohjeen muoto</w:t>
      </w:r>
      <w:r>
        <w:t xml:space="preserve"> (291); </w:t>
      </w:r>
      <w:r w:rsidRPr="004D1A7B">
        <w:t>Käytetty kirjallinen hoito-ohje</w:t>
      </w:r>
      <w:r>
        <w:t xml:space="preserve"> (292); </w:t>
      </w:r>
    </w:p>
    <w:p w14:paraId="70426589" w14:textId="77777777" w:rsidR="00D51B65" w:rsidRDefault="00D51B65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Lääkärin nimi</w:t>
      </w:r>
      <w:r w:rsidR="004D1A7B">
        <w:t xml:space="preserve"> (</w:t>
      </w:r>
      <w:r>
        <w:t>295</w:t>
      </w:r>
      <w:r w:rsidR="004D1A7B">
        <w:t xml:space="preserve">); </w:t>
      </w:r>
      <w:r w:rsidRPr="00D51B65">
        <w:t>Lääkärin palveluyksikön nimi</w:t>
      </w:r>
      <w:r>
        <w:t xml:space="preserve"> (289); </w:t>
      </w:r>
      <w:r w:rsidRPr="00D51B65">
        <w:t xml:space="preserve">Lääkärin hoito-ohjeen sisältö </w:t>
      </w:r>
      <w:r w:rsidR="004D1A7B">
        <w:t>(2</w:t>
      </w:r>
      <w:r>
        <w:t>98</w:t>
      </w:r>
      <w:r w:rsidR="004D1A7B">
        <w:t>)</w:t>
      </w:r>
      <w:r>
        <w:t xml:space="preserve"> </w:t>
      </w:r>
    </w:p>
    <w:p w14:paraId="1FB0606A" w14:textId="27EBA6B3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F7CBA" w14:textId="77777777" w:rsidR="004D1A7B" w:rsidRPr="0080598B" w:rsidRDefault="004D1A7B" w:rsidP="004D1A7B"/>
    <w:p w14:paraId="5A800097" w14:textId="77777777" w:rsidR="00A23265" w:rsidRPr="0082643A" w:rsidRDefault="00A23265" w:rsidP="00A23265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BA3931E" w14:textId="08C04152" w:rsidR="00A23265" w:rsidRDefault="00A23265" w:rsidP="00A2326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40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4D4FE62D" w14:textId="77777777" w:rsidR="00A23265" w:rsidRDefault="00A23265" w:rsidP="00A2326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290” (</w:t>
      </w:r>
      <w:r w:rsidRPr="00CE65CD">
        <w:t>Hoito-ohjetiedot</w:t>
      </w:r>
      <w:r>
        <w:t xml:space="preserve"> entry)</w:t>
      </w:r>
    </w:p>
    <w:p w14:paraId="0D3E24FE" w14:textId="6C73B056" w:rsidR="00A23265" w:rsidRDefault="00A23265" w:rsidP="00A23265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Hoito-ohjetiedot_-_organizer" w:history="1">
        <w:r w:rsidRPr="00DA3FC1">
          <w:rPr>
            <w:rStyle w:val="Hyperlinkki"/>
          </w:rPr>
          <w:t>Hoito-ohjetiedot</w:t>
        </w:r>
      </w:hyperlink>
      <w:r>
        <w:t xml:space="preserve"> </w:t>
      </w:r>
      <w:r w:rsidR="00A77493">
        <w:t>–</w:t>
      </w:r>
      <w:r>
        <w:t>organizer</w:t>
      </w:r>
    </w:p>
    <w:p w14:paraId="29CBDBDF" w14:textId="77777777" w:rsidR="00A77493" w:rsidRDefault="00A77493" w:rsidP="00A77493">
      <w:pPr>
        <w:pStyle w:val="Snt1"/>
      </w:pPr>
    </w:p>
    <w:p w14:paraId="70800C7A" w14:textId="18EE169C" w:rsidR="00A77493" w:rsidRPr="0084646B" w:rsidRDefault="00A77493" w:rsidP="00A77493">
      <w:pPr>
        <w:pStyle w:val="Snt1"/>
      </w:pPr>
      <w:r>
        <w:t>Toteutusohje: Hoito-ohjeet kirjataan yhteen entry:n, mikäli merkinnän teon aikana hoito-ohjeita on useampia tai potilaan tilanne muuttuu, entry:n sisäisissä rakenteissa on toistumat</w:t>
      </w:r>
      <w:r w:rsidR="006C0942">
        <w:t>, millä</w:t>
      </w:r>
      <w:r>
        <w:t xml:space="preserve"> tiedot ilmaistaan. Mikäli hoito-ohjeita päivitetään useamman merkinnän teon aikana, aikaisempien merkintöjen hoito-ohjeita ei toisteta tuoreimmalla kirjauksella.</w:t>
      </w:r>
    </w:p>
    <w:bookmarkStart w:id="241" w:name="_Hoito-ohjetiedot_-_organizer"/>
    <w:bookmarkEnd w:id="241"/>
    <w:p w14:paraId="241DD32E" w14:textId="3BC1EBE0" w:rsidR="00A23265" w:rsidRDefault="00DA3FC1" w:rsidP="00A23265">
      <w:pPr>
        <w:pStyle w:val="Otsikko3"/>
      </w:pPr>
      <w:r>
        <w:fldChar w:fldCharType="begin"/>
      </w:r>
      <w:r>
        <w:instrText xml:space="preserve"> HYPERLINK  \l "_Hoito-ohjetiedot" </w:instrText>
      </w:r>
      <w:r>
        <w:fldChar w:fldCharType="separate"/>
      </w:r>
      <w:bookmarkStart w:id="242" w:name="_Toc446509249"/>
      <w:r w:rsidR="00A23265" w:rsidRPr="00DA3FC1">
        <w:rPr>
          <w:rStyle w:val="Hyperlinkki"/>
        </w:rPr>
        <w:t>Hoito-ohjetiedot</w:t>
      </w:r>
      <w:r>
        <w:fldChar w:fldCharType="end"/>
      </w:r>
      <w:r w:rsidR="00A23265" w:rsidRPr="00373E41">
        <w:t xml:space="preserve"> </w:t>
      </w:r>
      <w:r w:rsidR="00A23265">
        <w:t xml:space="preserve">- </w:t>
      </w:r>
      <w:r w:rsidR="00A23265" w:rsidRPr="00373E41">
        <w:t>organizer</w:t>
      </w:r>
      <w:bookmarkEnd w:id="24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44A6BC48" w14:textId="77777777" w:rsidTr="00627942">
        <w:tc>
          <w:tcPr>
            <w:tcW w:w="9236" w:type="dxa"/>
          </w:tcPr>
          <w:p w14:paraId="2DD0F729" w14:textId="4B91EE92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5432F8CB" w14:textId="77777777" w:rsidR="00615700" w:rsidRPr="00615700" w:rsidRDefault="00615700" w:rsidP="00A23265">
      <w:pPr>
        <w:pStyle w:val="Snt1"/>
        <w:rPr>
          <w:lang w:val="en-US"/>
        </w:rPr>
      </w:pPr>
    </w:p>
    <w:p w14:paraId="656155FB" w14:textId="77777777" w:rsidR="00A23265" w:rsidRDefault="00A23265" w:rsidP="00A23265">
      <w:pPr>
        <w:pStyle w:val="Snt1"/>
      </w:pPr>
      <w:r>
        <w:t>1. PAKOLLINEN yksi [1..1] @classCode="CLUSTER" ja yksi [1..1] @moodCode="EVN"</w:t>
      </w:r>
    </w:p>
    <w:p w14:paraId="622C60F0" w14:textId="38362223" w:rsidR="00A23265" w:rsidRDefault="00A23265" w:rsidP="00A23265">
      <w:pPr>
        <w:pStyle w:val="Snt1"/>
      </w:pPr>
      <w:r>
        <w:t>2. PAKOLLINEN yksi [1..1] id</w:t>
      </w:r>
      <w:ins w:id="243" w:author="Timo Kaskinen" w:date="2016-02-26T14:12:00Z">
        <w:r w:rsidR="009C3D1E" w:rsidRPr="009C3D1E">
          <w:t>/@root</w:t>
        </w:r>
      </w:ins>
    </w:p>
    <w:p w14:paraId="5B8FC076" w14:textId="09097B94" w:rsidR="00A23265" w:rsidRDefault="00A23265" w:rsidP="00A23265">
      <w:pPr>
        <w:pStyle w:val="Snt1"/>
      </w:pPr>
      <w:r>
        <w:t xml:space="preserve">3. PAKOLLINEN yksi [1..1] code/@code="290" </w:t>
      </w:r>
      <w:r w:rsidRPr="00373E41">
        <w:t>Hoito-ohjetiedot</w:t>
      </w:r>
      <w:r>
        <w:t xml:space="preserve"> </w:t>
      </w:r>
      <w:r w:rsidR="000B14D2">
        <w:t>(codeSystem</w:t>
      </w:r>
      <w:r>
        <w:t>: 1.2.246.537.6.12.2002.348)</w:t>
      </w:r>
    </w:p>
    <w:p w14:paraId="34D75093" w14:textId="31A6D524" w:rsidR="00A23265" w:rsidRDefault="00A23265" w:rsidP="00A23265">
      <w:pPr>
        <w:pStyle w:val="Snt1"/>
      </w:pPr>
      <w:r>
        <w:t xml:space="preserve">4. PAKOLLINEN yksi </w:t>
      </w:r>
      <w:r w:rsidR="00B628EA">
        <w:t xml:space="preserve">[1..1] </w:t>
      </w:r>
      <w:r>
        <w:t>statusCode/@code=”completed”</w:t>
      </w:r>
    </w:p>
    <w:p w14:paraId="433AEBD9" w14:textId="2717193E" w:rsidR="00A23265" w:rsidRDefault="00A23265" w:rsidP="00A23265">
      <w:pPr>
        <w:pStyle w:val="Snt1"/>
      </w:pPr>
      <w:r>
        <w:t xml:space="preserve">5. PAKOLLINEN yksi </w:t>
      </w:r>
      <w:r w:rsidR="0092342C">
        <w:t xml:space="preserve">tai useampi </w:t>
      </w:r>
      <w:r>
        <w:t>[1..</w:t>
      </w:r>
      <w:r w:rsidR="0092342C">
        <w:t>*</w:t>
      </w:r>
      <w:r>
        <w:t xml:space="preserve">] component </w:t>
      </w:r>
    </w:p>
    <w:p w14:paraId="4676B282" w14:textId="2DC41A41" w:rsidR="00A23265" w:rsidRDefault="00A23265" w:rsidP="00A23265">
      <w:pPr>
        <w:pStyle w:val="Snt2"/>
      </w:pPr>
      <w:r>
        <w:t xml:space="preserve">a. PAKOLLINEN yksi [1..1] </w:t>
      </w:r>
      <w:hyperlink w:anchor="_Hoito-ohjeen_muoto_-" w:history="1">
        <w:r w:rsidRPr="00DA3FC1">
          <w:rPr>
            <w:rStyle w:val="Hyperlinkki"/>
          </w:rPr>
          <w:t>Hoito-ohjeen muoto</w:t>
        </w:r>
      </w:hyperlink>
      <w:r>
        <w:t xml:space="preserve"> (291) observation</w:t>
      </w:r>
    </w:p>
    <w:bookmarkStart w:id="244" w:name="_Hoito-ohjeen_muoto_-"/>
    <w:bookmarkEnd w:id="244"/>
    <w:p w14:paraId="52AAF46D" w14:textId="58092FBA" w:rsidR="00A23265" w:rsidRDefault="00DA3FC1" w:rsidP="00A23265">
      <w:pPr>
        <w:pStyle w:val="Otsikko4"/>
      </w:pPr>
      <w:r>
        <w:fldChar w:fldCharType="begin"/>
      </w:r>
      <w:r>
        <w:instrText xml:space="preserve"> HYPERLINK  \l "_Hoito-ohjetiedot_-_organizer" </w:instrText>
      </w:r>
      <w:r>
        <w:fldChar w:fldCharType="separate"/>
      </w:r>
      <w:bookmarkStart w:id="245" w:name="_Toc446509250"/>
      <w:r w:rsidR="00A23265" w:rsidRPr="00DA3FC1">
        <w:rPr>
          <w:rStyle w:val="Hyperlinkki"/>
        </w:rPr>
        <w:t>Hoito-ohjeen muoto</w:t>
      </w:r>
      <w:r>
        <w:fldChar w:fldCharType="end"/>
      </w:r>
      <w:r w:rsidR="00A23265">
        <w:t xml:space="preserve"> </w:t>
      </w:r>
      <w:r w:rsidR="00615700">
        <w:t>–</w:t>
      </w:r>
      <w:r w:rsidR="00A23265">
        <w:t xml:space="preserve"> observation</w:t>
      </w:r>
      <w:bookmarkEnd w:id="2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1036549" w14:textId="77777777" w:rsidTr="00627942">
        <w:tc>
          <w:tcPr>
            <w:tcW w:w="9236" w:type="dxa"/>
          </w:tcPr>
          <w:p w14:paraId="7E7170DA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87A3DC4" w14:textId="77777777" w:rsidR="00615700" w:rsidRPr="00615700" w:rsidRDefault="00615700" w:rsidP="00615700">
      <w:pPr>
        <w:rPr>
          <w:lang w:val="en-US"/>
        </w:rPr>
      </w:pPr>
    </w:p>
    <w:p w14:paraId="3D780224" w14:textId="7F8B070E" w:rsidR="00A23265" w:rsidRDefault="0038271E" w:rsidP="00A23265">
      <w:r>
        <w:lastRenderedPageBreak/>
        <w:t xml:space="preserve">Toteutusohje: </w:t>
      </w:r>
      <w:r w:rsidR="00A23265">
        <w:t>Jos on useamp</w:t>
      </w:r>
      <w:r w:rsidR="000E528F">
        <w:t>aa eri</w:t>
      </w:r>
      <w:r w:rsidR="00B27969">
        <w:t>tyyppistä hoito-ohjeen muotoa käytössä</w:t>
      </w:r>
      <w:r w:rsidR="00A23265">
        <w:t xml:space="preserve">, </w:t>
      </w:r>
      <w:r w:rsidR="00A23265" w:rsidRPr="00373E41">
        <w:t xml:space="preserve">toistetaan koko </w:t>
      </w:r>
      <w:r w:rsidR="00A23265" w:rsidRPr="00B83DD5">
        <w:t xml:space="preserve">Hoito-ohjeen muoto </w:t>
      </w:r>
      <w:r w:rsidR="00A23265">
        <w:t>- component.</w:t>
      </w:r>
      <w:r w:rsidR="00A23265" w:rsidRPr="00B83DD5">
        <w:t xml:space="preserve">observation </w:t>
      </w:r>
      <w:r w:rsidR="00A23265">
        <w:t>-</w:t>
      </w:r>
      <w:r w:rsidR="00A23265" w:rsidRPr="00373E41">
        <w:t>rakennetta</w:t>
      </w:r>
      <w:r w:rsidR="00A23265">
        <w:t>.</w:t>
      </w:r>
    </w:p>
    <w:p w14:paraId="3FF6EC54" w14:textId="77777777" w:rsidR="00A23265" w:rsidRDefault="00A23265" w:rsidP="00A23265"/>
    <w:p w14:paraId="7ED536C4" w14:textId="77777777" w:rsidR="00A23265" w:rsidRDefault="00A23265" w:rsidP="0038271E">
      <w:pPr>
        <w:pStyle w:val="Snt1"/>
      </w:pPr>
      <w:r>
        <w:t>1. PAKOLLINEN yksi [1..1] @classCode="OBS" ja yksi [1..1] @moodCode="EVN"</w:t>
      </w:r>
    </w:p>
    <w:p w14:paraId="54A2FEC1" w14:textId="7EE48929" w:rsidR="00A23265" w:rsidRDefault="00A23265" w:rsidP="0038271E">
      <w:pPr>
        <w:pStyle w:val="Snt1"/>
      </w:pPr>
      <w:r>
        <w:t xml:space="preserve">2. </w:t>
      </w:r>
      <w:r w:rsidRPr="0038271E">
        <w:t>PAKOLLINEN</w:t>
      </w:r>
      <w:r>
        <w:t xml:space="preserve"> yksi [1..1] code/@code="291" </w:t>
      </w:r>
      <w:r w:rsidRPr="00373E41">
        <w:t>Hoito-ohjeen muoto</w:t>
      </w:r>
      <w:r>
        <w:t xml:space="preserve"> </w:t>
      </w:r>
      <w:r w:rsidR="000B14D2">
        <w:t>(codeSystem</w:t>
      </w:r>
      <w:r>
        <w:t>:</w:t>
      </w:r>
      <w:r w:rsidR="0038271E">
        <w:t xml:space="preserve"> </w:t>
      </w:r>
      <w:r>
        <w:t>1.2.246.537.6.12.2002.348)</w:t>
      </w:r>
    </w:p>
    <w:p w14:paraId="762673ED" w14:textId="77777777" w:rsidR="00D51B65" w:rsidRDefault="00D51B65" w:rsidP="00D51B65">
      <w:pPr>
        <w:pStyle w:val="Snt1"/>
      </w:pPr>
      <w:r>
        <w:t>3. PAKOLLINEN yksi [1..1] text</w:t>
      </w:r>
    </w:p>
    <w:p w14:paraId="0C140E34" w14:textId="2281A511" w:rsidR="00A23265" w:rsidRDefault="00D51B65" w:rsidP="00D51B65">
      <w:pPr>
        <w:pStyle w:val="Snt2"/>
      </w:pPr>
      <w:r>
        <w:t>a. PAKOLLINEN yksi [1..1] reference/@value, viitattavan näyttömuoto-osion xml-ID annetaan II-tietotyypillä</w:t>
      </w:r>
    </w:p>
    <w:p w14:paraId="78719D6E" w14:textId="399DF0C3" w:rsidR="00A23265" w:rsidRDefault="00A23265" w:rsidP="00A23265">
      <w:pPr>
        <w:pStyle w:val="Snt1"/>
      </w:pPr>
      <w:r w:rsidRPr="005E171D">
        <w:t xml:space="preserve">4. </w:t>
      </w:r>
      <w:r w:rsidR="002F2106">
        <w:t>PAKOLLINEN yksi [1</w:t>
      </w:r>
      <w:r w:rsidRPr="005E171D">
        <w:t>..1] value</w:t>
      </w:r>
      <w:r w:rsidR="002F2106">
        <w:t xml:space="preserve"> Hoito-ohjeen muoto (291)</w:t>
      </w:r>
      <w:r w:rsidRPr="005E171D">
        <w:t xml:space="preserve">, arvo annetaan luokituksesta ENSIH - Hoito-ohjeen muoto </w:t>
      </w:r>
      <w:r w:rsidR="000B14D2">
        <w:t>(codeSystem</w:t>
      </w:r>
      <w:r w:rsidRPr="005E171D">
        <w:t xml:space="preserve">: 1.2.246.537.6.3012.2014) </w:t>
      </w:r>
      <w:r w:rsidR="002F2106" w:rsidRPr="005E171D">
        <w:t xml:space="preserve">CD-tietotyypillä </w:t>
      </w:r>
    </w:p>
    <w:p w14:paraId="39B17C2C" w14:textId="6A22F6D5" w:rsidR="00A23265" w:rsidRDefault="00A23265" w:rsidP="00A23265">
      <w:pPr>
        <w:pStyle w:val="Snt1"/>
      </w:pPr>
      <w:r>
        <w:t xml:space="preserve">5. EHDOLLISESTI PAKOLLINEN nolla tai yksi [0..1] entryRelationship </w:t>
      </w:r>
      <w:r w:rsidR="00874661">
        <w:br/>
      </w:r>
      <w:r>
        <w:t>{</w:t>
      </w:r>
      <w:r w:rsidR="002F2106">
        <w:t xml:space="preserve">JOS </w:t>
      </w:r>
      <w:r w:rsidRPr="00E13FC7">
        <w:t xml:space="preserve">Hoito-ohjeen muoto </w:t>
      </w:r>
      <w:r>
        <w:t>(</w:t>
      </w:r>
      <w:r w:rsidRPr="00E13FC7">
        <w:t>291</w:t>
      </w:r>
      <w:r>
        <w:t>)</w:t>
      </w:r>
      <w:r w:rsidR="002F2106">
        <w:t xml:space="preserve"> = 291003 </w:t>
      </w:r>
      <w:r w:rsidRPr="00E13FC7">
        <w:t>Kirjallisen hoito-ohjeen mukainen</w:t>
      </w:r>
      <w:r>
        <w:t>}</w:t>
      </w:r>
    </w:p>
    <w:p w14:paraId="68F57D86" w14:textId="77777777" w:rsidR="00A23265" w:rsidRDefault="00A23265" w:rsidP="00A23265">
      <w:pPr>
        <w:pStyle w:val="Snt2"/>
      </w:pPr>
      <w:r>
        <w:t>a. PAKOLLINEN yksi [1..1] @typeCode=”COMP”</w:t>
      </w:r>
    </w:p>
    <w:p w14:paraId="2CDD59D8" w14:textId="3CF5979B" w:rsidR="00A23265" w:rsidRDefault="00A23265" w:rsidP="00A23265">
      <w:pPr>
        <w:pStyle w:val="Snt2"/>
      </w:pPr>
      <w:r>
        <w:t xml:space="preserve">b. PAKOLLINEN yksi [1..1] </w:t>
      </w:r>
      <w:hyperlink w:anchor="_Käytetty_kirjallinen_hoito-ohje" w:history="1">
        <w:r w:rsidRPr="00DA3FC1">
          <w:rPr>
            <w:rStyle w:val="Hyperlinkki"/>
          </w:rPr>
          <w:t>Käytetty kirjallinen hoito-ohje</w:t>
        </w:r>
      </w:hyperlink>
      <w:r>
        <w:t xml:space="preserve"> (292) observation</w:t>
      </w:r>
    </w:p>
    <w:p w14:paraId="42CC76FB" w14:textId="500DC85E" w:rsidR="00A23265" w:rsidRDefault="00A23265" w:rsidP="00A23265">
      <w:pPr>
        <w:pStyle w:val="Snt1"/>
      </w:pPr>
      <w:r>
        <w:t xml:space="preserve">6. </w:t>
      </w:r>
      <w:r w:rsidR="002F2106">
        <w:t xml:space="preserve">EHDOLLISESTI </w:t>
      </w:r>
      <w:r>
        <w:t xml:space="preserve">PAKOLLINEN </w:t>
      </w:r>
      <w:r w:rsidR="002F2106">
        <w:t xml:space="preserve">nolla tai </w:t>
      </w:r>
      <w:r w:rsidR="008706C8">
        <w:t>useampi</w:t>
      </w:r>
      <w:r>
        <w:t xml:space="preserve"> [</w:t>
      </w:r>
      <w:r w:rsidR="00874661">
        <w:t>0</w:t>
      </w:r>
      <w:r>
        <w:t>..</w:t>
      </w:r>
      <w:r w:rsidR="008706C8">
        <w:t>*</w:t>
      </w:r>
      <w:r>
        <w:t>] entryRelationship</w:t>
      </w:r>
      <w:r w:rsidR="002F2106">
        <w:t xml:space="preserve"> </w:t>
      </w:r>
      <w:r w:rsidR="00874661">
        <w:br/>
      </w:r>
      <w:r w:rsidR="002F2106">
        <w:t xml:space="preserve">{JOS </w:t>
      </w:r>
      <w:r w:rsidR="002F2106" w:rsidRPr="00E13FC7">
        <w:t xml:space="preserve">Hoito-ohjeen muoto </w:t>
      </w:r>
      <w:r w:rsidR="002F2106">
        <w:t>(</w:t>
      </w:r>
      <w:r w:rsidR="002F2106" w:rsidRPr="00E13FC7">
        <w:t>291</w:t>
      </w:r>
      <w:r w:rsidR="002F2106">
        <w:t xml:space="preserve">) = </w:t>
      </w:r>
      <w:r w:rsidR="002F2106" w:rsidRPr="002F2106">
        <w:t xml:space="preserve">291001 Ensihoito-ohje etäyhteydellä </w:t>
      </w:r>
      <w:r w:rsidR="002F2106">
        <w:t>TAI</w:t>
      </w:r>
      <w:r w:rsidR="002F2106" w:rsidRPr="002F2106">
        <w:t xml:space="preserve"> =291002 Tapahtumapaikalla</w:t>
      </w:r>
      <w:r w:rsidR="002F2106">
        <w:t>}</w:t>
      </w:r>
    </w:p>
    <w:p w14:paraId="38FD47E9" w14:textId="77777777" w:rsidR="00A23265" w:rsidRDefault="00A23265" w:rsidP="00A23265">
      <w:pPr>
        <w:pStyle w:val="Snt2"/>
      </w:pPr>
      <w:r>
        <w:t>a. PAKOLLINEN yksi [1..1] @typeCode=”COMP”</w:t>
      </w:r>
    </w:p>
    <w:p w14:paraId="67BC8F7B" w14:textId="08385A77" w:rsidR="00A23265" w:rsidRDefault="00A23265" w:rsidP="00A23265">
      <w:pPr>
        <w:pStyle w:val="Snt2"/>
      </w:pPr>
      <w:r>
        <w:t xml:space="preserve">b. PAKOLLINEN yksi [1..1] </w:t>
      </w:r>
      <w:hyperlink w:anchor="_Lääkärin_hoito-ohjeen_sisältö" w:history="1">
        <w:r w:rsidRPr="00DA3FC1">
          <w:rPr>
            <w:rStyle w:val="Hyperlinkki"/>
          </w:rPr>
          <w:t>Lääkärin hoito-ohjeen sisältö</w:t>
        </w:r>
      </w:hyperlink>
      <w:r>
        <w:t xml:space="preserve"> (298) observation</w:t>
      </w:r>
    </w:p>
    <w:p w14:paraId="53A78BC4" w14:textId="77777777" w:rsidR="00B27969" w:rsidRDefault="00B27969" w:rsidP="00A23265">
      <w:pPr>
        <w:pStyle w:val="Snt2"/>
      </w:pPr>
    </w:p>
    <w:p w14:paraId="5DA9D2A4" w14:textId="1EE43005" w:rsidR="00B27969" w:rsidRDefault="00B27969" w:rsidP="00A23265">
      <w:pPr>
        <w:pStyle w:val="Snt2"/>
      </w:pPr>
      <w:r>
        <w:t xml:space="preserve">Toteutusohje: </w:t>
      </w:r>
      <w:r w:rsidR="00DA085D">
        <w:t xml:space="preserve">Lääkärin hoito-ohjeen sisällön entryRelationship.observation-rakennetta toistetaan, mikäli lääkärin antamia hoito-ohjeita on merkinnän aikana useampia (toistuva per hoito-ohje/antoaika). </w:t>
      </w:r>
    </w:p>
    <w:bookmarkStart w:id="246" w:name="_Käytetty_kirjallinen_hoito-ohje"/>
    <w:bookmarkEnd w:id="246"/>
    <w:p w14:paraId="47D959B8" w14:textId="19577940" w:rsidR="00A23265" w:rsidRDefault="00DA3FC1" w:rsidP="00A23265">
      <w:pPr>
        <w:pStyle w:val="Otsikko5"/>
      </w:pPr>
      <w:r>
        <w:fldChar w:fldCharType="begin"/>
      </w:r>
      <w:r>
        <w:instrText xml:space="preserve"> HYPERLINK  \l "_Hoito-ohjeen_muoto_-" </w:instrText>
      </w:r>
      <w:r>
        <w:fldChar w:fldCharType="separate"/>
      </w:r>
      <w:bookmarkStart w:id="247" w:name="_Toc446509251"/>
      <w:r w:rsidR="00A23265" w:rsidRPr="00DA3FC1">
        <w:rPr>
          <w:rStyle w:val="Hyperlinkki"/>
        </w:rPr>
        <w:t>Käytetty kirjallinen hoito-ohje</w:t>
      </w:r>
      <w:r>
        <w:fldChar w:fldCharType="end"/>
      </w:r>
      <w:r w:rsidR="00A23265" w:rsidRPr="00707D45">
        <w:t xml:space="preserve"> </w:t>
      </w:r>
      <w:r w:rsidR="00615700">
        <w:t>–</w:t>
      </w:r>
      <w:r w:rsidR="00A23265" w:rsidRPr="00707D45">
        <w:t xml:space="preserve"> observation</w:t>
      </w:r>
      <w:bookmarkEnd w:id="2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2812C80" w14:textId="77777777" w:rsidTr="00627942">
        <w:tc>
          <w:tcPr>
            <w:tcW w:w="9236" w:type="dxa"/>
          </w:tcPr>
          <w:p w14:paraId="0545D175" w14:textId="109510C8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5A5198BB" w14:textId="77777777" w:rsidR="00615700" w:rsidRPr="00615700" w:rsidRDefault="00615700" w:rsidP="00615700">
      <w:pPr>
        <w:rPr>
          <w:lang w:val="en-US"/>
        </w:rPr>
      </w:pPr>
    </w:p>
    <w:p w14:paraId="6293DACD" w14:textId="77777777" w:rsidR="00A23265" w:rsidRDefault="00A23265" w:rsidP="00A23265">
      <w:pPr>
        <w:pStyle w:val="Snt1"/>
      </w:pPr>
      <w:r>
        <w:t>1. PAKOLLINEN yksi [1..1] @classCode="OBS" ja yksi [1..1] @moodCode="EVN"</w:t>
      </w:r>
    </w:p>
    <w:p w14:paraId="5D3DCB81" w14:textId="01DCE541" w:rsidR="00A23265" w:rsidRDefault="00A23265" w:rsidP="00A23265">
      <w:pPr>
        <w:pStyle w:val="Snt1"/>
      </w:pPr>
      <w:r>
        <w:t xml:space="preserve">2. PAKOLLINEN yksi [1..1] code/@code="292" </w:t>
      </w:r>
      <w:r w:rsidRPr="00AC447B">
        <w:t>Käytetty kirjallinen hoito-ohje</w:t>
      </w:r>
      <w:r>
        <w:t xml:space="preserve"> </w:t>
      </w:r>
      <w:r w:rsidR="000B14D2">
        <w:t>(codeSystem</w:t>
      </w:r>
      <w:r>
        <w:t>: 1.2.246.537.6.12.2002.348)</w:t>
      </w:r>
    </w:p>
    <w:p w14:paraId="62A64DF2" w14:textId="77777777" w:rsidR="00D51B65" w:rsidRDefault="00D51B65" w:rsidP="00D51B65">
      <w:pPr>
        <w:pStyle w:val="Snt1"/>
      </w:pPr>
      <w:r>
        <w:t>3. PAKOLLINEN yksi [1..1] text</w:t>
      </w:r>
    </w:p>
    <w:p w14:paraId="210935C7" w14:textId="77777777" w:rsidR="00D51B65" w:rsidRDefault="00D51B65" w:rsidP="00D51B65">
      <w:pPr>
        <w:pStyle w:val="Snt2"/>
      </w:pPr>
      <w:r>
        <w:t>a. PAKOLLINEN yksi [1..1] reference/@value, viitattavan näyttömuoto-osion xml-ID annetaan II-tietotyypillä</w:t>
      </w:r>
    </w:p>
    <w:p w14:paraId="075A7532" w14:textId="6A8AC3A6" w:rsidR="00A23265" w:rsidRDefault="00A23265" w:rsidP="00A23265">
      <w:pPr>
        <w:pStyle w:val="Snt1"/>
      </w:pPr>
      <w:r w:rsidRPr="00AC447B">
        <w:t>4. PAKOLLINEN yksi tai useampi [</w:t>
      </w:r>
      <w:r w:rsidR="00AE3D21">
        <w:t>1..*</w:t>
      </w:r>
      <w:r w:rsidRPr="00AC447B">
        <w:t>] value</w:t>
      </w:r>
      <w:r w:rsidR="002F2106">
        <w:t xml:space="preserve"> </w:t>
      </w:r>
      <w:r w:rsidR="002F2106" w:rsidRPr="002F2106">
        <w:t>Käytetty kirjallinen hoito-ohje</w:t>
      </w:r>
      <w:r w:rsidR="002F2106">
        <w:t xml:space="preserve"> (292)</w:t>
      </w:r>
      <w:r w:rsidRPr="00AC447B">
        <w:t xml:space="preserve">, arvo annetaan luokituksesta ENSIH - Käytetty kirjallinen hoito-ohje </w:t>
      </w:r>
      <w:r w:rsidR="000B14D2">
        <w:t>(codeSystem</w:t>
      </w:r>
      <w:r w:rsidRPr="00AC447B">
        <w:t xml:space="preserve">: 1.2.246.537.6.3013.2014) </w:t>
      </w:r>
      <w:r w:rsidR="009777AC" w:rsidRPr="00AC447B">
        <w:t>CD-tietotyypillä</w:t>
      </w:r>
    </w:p>
    <w:bookmarkStart w:id="248" w:name="_Lääkärin_hoito-ohjeen_sisältö"/>
    <w:bookmarkEnd w:id="248"/>
    <w:p w14:paraId="344EA4A1" w14:textId="16B931C5" w:rsidR="00A23265" w:rsidRDefault="00DA3FC1" w:rsidP="00A23265">
      <w:pPr>
        <w:pStyle w:val="Otsikko5"/>
      </w:pPr>
      <w:r>
        <w:fldChar w:fldCharType="begin"/>
      </w:r>
      <w:r>
        <w:instrText xml:space="preserve"> HYPERLINK  \l "_Hoito-ohjeen_muoto_-" </w:instrText>
      </w:r>
      <w:r>
        <w:fldChar w:fldCharType="separate"/>
      </w:r>
      <w:bookmarkStart w:id="249" w:name="_Toc446509252"/>
      <w:r w:rsidR="00A23265" w:rsidRPr="00DA3FC1">
        <w:rPr>
          <w:rStyle w:val="Hyperlinkki"/>
        </w:rPr>
        <w:t>Lääkärin hoito-ohjeen sisältö</w:t>
      </w:r>
      <w:r>
        <w:fldChar w:fldCharType="end"/>
      </w:r>
      <w:r w:rsidR="00A23265">
        <w:t xml:space="preserve"> - observation</w:t>
      </w:r>
      <w:bookmarkEnd w:id="2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792A82C6" w14:textId="77777777" w:rsidTr="00627942">
        <w:tc>
          <w:tcPr>
            <w:tcW w:w="9236" w:type="dxa"/>
          </w:tcPr>
          <w:p w14:paraId="428EBE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496781FA" w14:textId="77777777" w:rsidR="00615700" w:rsidRPr="00615700" w:rsidRDefault="00615700" w:rsidP="00A23265">
      <w:pPr>
        <w:pStyle w:val="Snt1"/>
        <w:rPr>
          <w:lang w:val="en-US"/>
        </w:rPr>
      </w:pPr>
    </w:p>
    <w:p w14:paraId="2D76D0AA" w14:textId="77777777" w:rsidR="00A23265" w:rsidRDefault="00A23265" w:rsidP="00A23265">
      <w:pPr>
        <w:pStyle w:val="Snt1"/>
      </w:pPr>
      <w:r>
        <w:t>1. PAKOLLINEN yksi [1..1] @classCode="OBS" ja yksi [1..1] @moodCode="EVN"</w:t>
      </w:r>
    </w:p>
    <w:p w14:paraId="422FC733" w14:textId="68E5E0E8" w:rsidR="00A23265" w:rsidRDefault="00A23265" w:rsidP="00A23265">
      <w:pPr>
        <w:pStyle w:val="Snt1"/>
      </w:pPr>
      <w:r>
        <w:t xml:space="preserve">2. PAKOLLINEN yksi [1..1] code/@code="298" </w:t>
      </w:r>
      <w:r w:rsidRPr="006C1669">
        <w:t>Lääkärin hoito-ohjeen sisältö</w:t>
      </w:r>
      <w:r>
        <w:t xml:space="preserve"> </w:t>
      </w:r>
      <w:r w:rsidR="000B14D2">
        <w:t>(codeSystem</w:t>
      </w:r>
      <w:r>
        <w:t>: 1.2.246.537.6.12.2002.348)</w:t>
      </w:r>
    </w:p>
    <w:p w14:paraId="7960C63E" w14:textId="77777777" w:rsidR="00D51B65" w:rsidRDefault="00D51B65" w:rsidP="00D51B65">
      <w:pPr>
        <w:pStyle w:val="Snt1"/>
      </w:pPr>
      <w:r>
        <w:t>3. PAKOLLINEN yksi [1..1] text</w:t>
      </w:r>
    </w:p>
    <w:p w14:paraId="10A22626" w14:textId="77777777" w:rsidR="00D51B65" w:rsidRDefault="00D51B65" w:rsidP="00D51B65">
      <w:pPr>
        <w:pStyle w:val="Snt2"/>
      </w:pPr>
      <w:r>
        <w:t>a. PAKOLLINEN yksi [1..1] reference/@value, viitattavan näyttömuoto-osion xml-ID annetaan II-tietotyypillä</w:t>
      </w:r>
    </w:p>
    <w:p w14:paraId="325E7071" w14:textId="23002D95" w:rsidR="00A23265" w:rsidRDefault="00A23265" w:rsidP="00A23265">
      <w:pPr>
        <w:pStyle w:val="Snt1"/>
      </w:pPr>
      <w:r>
        <w:t>4. PAKOLLINEN yksi [1..1] value</w:t>
      </w:r>
      <w:r w:rsidR="00551C13">
        <w:t xml:space="preserve"> </w:t>
      </w:r>
      <w:r w:rsidR="00551C13" w:rsidRPr="00551C13">
        <w:t>Lääkärin hoito-ohjeen sisältö</w:t>
      </w:r>
      <w:r w:rsidR="00551C13">
        <w:t xml:space="preserve"> (298)</w:t>
      </w:r>
      <w:r>
        <w:t xml:space="preserve">, arvo annetaan ST-tietotyypillä </w:t>
      </w:r>
    </w:p>
    <w:p w14:paraId="4F4BDD76" w14:textId="1695BC87" w:rsidR="008706C8" w:rsidRDefault="008706C8" w:rsidP="008706C8">
      <w:pPr>
        <w:pStyle w:val="Snt1"/>
      </w:pPr>
      <w:r>
        <w:t xml:space="preserve">5. VAPAAEHTOINEN nolla tai yksi [0..1] performer </w:t>
      </w:r>
    </w:p>
    <w:p w14:paraId="2C7BC6D8" w14:textId="77777777" w:rsidR="008706C8" w:rsidRDefault="008706C8" w:rsidP="008706C8">
      <w:pPr>
        <w:pStyle w:val="Snt2"/>
      </w:pPr>
      <w:r>
        <w:lastRenderedPageBreak/>
        <w:t>a. PAKOLLINEN yksi [1..1] assignedEntity</w:t>
      </w:r>
    </w:p>
    <w:p w14:paraId="2388112E" w14:textId="42FC0BD3" w:rsidR="008706C8" w:rsidRDefault="008706C8" w:rsidP="008706C8">
      <w:pPr>
        <w:pStyle w:val="Snt3"/>
      </w:pPr>
      <w:r>
        <w:t xml:space="preserve">a. PAKOLLINEN yksi [1..1] </w:t>
      </w:r>
      <w:r w:rsidRPr="00C00E6C">
        <w:t xml:space="preserve">id/@root= </w:t>
      </w:r>
      <w:r>
        <w:t xml:space="preserve">Haltik juuri </w:t>
      </w:r>
      <w:r w:rsidRPr="00C00E6C">
        <w:t xml:space="preserve">ja id/@extension </w:t>
      </w:r>
      <w:r>
        <w:t xml:space="preserve">Tuven P-tunnus (P12345 muoto) – </w:t>
      </w:r>
      <w:r w:rsidRPr="008706C8">
        <w:t xml:space="preserve">Konsultoineen ensihoitoyksikön jäsenen tunniste </w:t>
      </w:r>
      <w:r>
        <w:t>(288)</w:t>
      </w:r>
    </w:p>
    <w:p w14:paraId="3D14EEA7" w14:textId="77777777" w:rsidR="008706C8" w:rsidRDefault="008706C8" w:rsidP="008706C8">
      <w:pPr>
        <w:pStyle w:val="Snt3"/>
      </w:pPr>
    </w:p>
    <w:p w14:paraId="0F92CA12" w14:textId="05CBBB5B" w:rsidR="008706C8" w:rsidRDefault="008706C8" w:rsidP="008706C8">
      <w:pPr>
        <w:pStyle w:val="Snt3"/>
      </w:pPr>
      <w:r>
        <w:t xml:space="preserve">Toteutusohje: Mikäli lääkäri itse kirjaa ohjeen KEJO:on, silloin siitä tehdään erillinen merkintä ja tämä kuka konsultoi </w:t>
      </w:r>
      <w:r w:rsidR="004600D5">
        <w:t>-</w:t>
      </w:r>
      <w:r>
        <w:t>tieto</w:t>
      </w:r>
      <w:r w:rsidR="004600D5">
        <w:t xml:space="preserve"> jää pois. Mikäli lääkäri antaa</w:t>
      </w:r>
      <w:r>
        <w:t xml:space="preserve"> ohjeensa suullisesti ja ensihoitoyksikön jäsen kirjaa sen KEJO:on, tässä rakenteessa annetaan silloin konsultoineen yksikön jäsenen tunniste.</w:t>
      </w:r>
    </w:p>
    <w:p w14:paraId="67144472" w14:textId="77777777" w:rsidR="008706C8" w:rsidRDefault="008706C8" w:rsidP="008706C8">
      <w:pPr>
        <w:pStyle w:val="Snt3"/>
      </w:pPr>
    </w:p>
    <w:p w14:paraId="6C0C78BD" w14:textId="5DB0889C" w:rsidR="00A23265" w:rsidRDefault="008706C8" w:rsidP="00A23265">
      <w:pPr>
        <w:pStyle w:val="Snt1"/>
      </w:pPr>
      <w:r>
        <w:t>6</w:t>
      </w:r>
      <w:r w:rsidR="00A23265" w:rsidRPr="00D3217C">
        <w:t>. PAKOLLINEN yksi</w:t>
      </w:r>
      <w:r w:rsidR="000C4C8D">
        <w:t xml:space="preserve"> </w:t>
      </w:r>
      <w:r w:rsidR="00A23265" w:rsidRPr="00D3217C">
        <w:t>[</w:t>
      </w:r>
      <w:r>
        <w:t>1</w:t>
      </w:r>
      <w:r w:rsidR="00A23265" w:rsidRPr="00D3217C">
        <w:t>..1] author, Lääkärin tiedot (293-297)</w:t>
      </w:r>
      <w:r w:rsidR="00A23265" w:rsidRPr="008F6AE1">
        <w:t xml:space="preserve"> </w:t>
      </w:r>
    </w:p>
    <w:p w14:paraId="3580D4C2" w14:textId="34729353" w:rsidR="00A23265" w:rsidRDefault="00A23265" w:rsidP="00A23265">
      <w:pPr>
        <w:pStyle w:val="Snt2"/>
      </w:pPr>
      <w:r>
        <w:t xml:space="preserve">a. </w:t>
      </w:r>
      <w:r w:rsidR="003E1B8C">
        <w:t xml:space="preserve">VAPAAEHTOINEN nolla tai </w:t>
      </w:r>
      <w:r>
        <w:t>yksi [</w:t>
      </w:r>
      <w:r w:rsidR="003E1B8C">
        <w:t>0</w:t>
      </w:r>
      <w:r>
        <w:t xml:space="preserve">..1] functionCode/@code, </w:t>
      </w:r>
      <w:r w:rsidR="007736F2" w:rsidRPr="007736F2">
        <w:t xml:space="preserve">arvo annetaan </w:t>
      </w:r>
      <w:r>
        <w:t xml:space="preserve">luokituksesta </w:t>
      </w:r>
      <w:r w:rsidRPr="008F6AE1">
        <w:t xml:space="preserve">ENSIH - Lääkärin rooli ensihoitopalvelussa </w:t>
      </w:r>
      <w:r w:rsidR="000B14D2">
        <w:t>(codeSystem</w:t>
      </w:r>
      <w:r>
        <w:t xml:space="preserve">: </w:t>
      </w:r>
      <w:r w:rsidRPr="008F6AE1">
        <w:t>1.2.246.537.6.3014.2014</w:t>
      </w:r>
      <w:r>
        <w:t>)</w:t>
      </w:r>
      <w:r w:rsidR="003E1B8C" w:rsidRPr="003E1B8C">
        <w:t xml:space="preserve"> </w:t>
      </w:r>
      <w:r w:rsidR="003E1B8C" w:rsidRPr="007736F2">
        <w:t>CE-tietotyypillä</w:t>
      </w:r>
    </w:p>
    <w:p w14:paraId="2A6EF81C" w14:textId="13D55258" w:rsidR="00A23265" w:rsidRDefault="00A23265" w:rsidP="00A23265">
      <w:pPr>
        <w:pStyle w:val="Snt3"/>
      </w:pPr>
      <w:r>
        <w:t>a. VAPAAEHTOINEN nol</w:t>
      </w:r>
      <w:r w:rsidR="00E77750">
        <w:t>la tai yksi [0..1] originalText</w:t>
      </w:r>
      <w:r>
        <w:t xml:space="preserve"> </w:t>
      </w:r>
      <w:r w:rsidRPr="008F6AE1">
        <w:t>Lääkärin roolin tarkenne</w:t>
      </w:r>
      <w:r>
        <w:t xml:space="preserve"> (</w:t>
      </w:r>
      <w:r w:rsidRPr="008F6AE1">
        <w:t>297</w:t>
      </w:r>
      <w:r>
        <w:t>)</w:t>
      </w:r>
      <w:r w:rsidR="00E77750">
        <w:t>, arvo annetaan ST-tietotyypillä</w:t>
      </w:r>
    </w:p>
    <w:p w14:paraId="7E3117A5" w14:textId="58D7415A" w:rsidR="00A23265" w:rsidRDefault="00A23265" w:rsidP="00A23265">
      <w:pPr>
        <w:pStyle w:val="Snt2"/>
      </w:pPr>
      <w:r>
        <w:t xml:space="preserve">b. PAKOLLINEN yksi [1..1] time, </w:t>
      </w:r>
      <w:r w:rsidRPr="008F6AE1">
        <w:t xml:space="preserve">Lääkärin hoito-ohjeen </w:t>
      </w:r>
      <w:r w:rsidR="0007597A">
        <w:t>anto</w:t>
      </w:r>
      <w:r w:rsidRPr="00A42D1A">
        <w:t>aika</w:t>
      </w:r>
      <w:r>
        <w:t xml:space="preserve"> (293)</w:t>
      </w:r>
      <w:r w:rsidR="00E77750">
        <w:t>, arvo annetaan</w:t>
      </w:r>
      <w:r w:rsidR="003C538D" w:rsidRPr="003C538D">
        <w:t xml:space="preserve"> </w:t>
      </w:r>
      <w:r w:rsidR="003C538D">
        <w:t>minuutin tarkkuudella</w:t>
      </w:r>
      <w:r>
        <w:t xml:space="preserve"> </w:t>
      </w:r>
      <w:r w:rsidR="00E77750">
        <w:t xml:space="preserve">TS-tietotyypillä </w:t>
      </w:r>
    </w:p>
    <w:p w14:paraId="3C650E1A" w14:textId="77777777" w:rsidR="00A23265" w:rsidRDefault="00A23265" w:rsidP="00A23265">
      <w:pPr>
        <w:pStyle w:val="Snt2"/>
      </w:pPr>
      <w:r>
        <w:t>c. PAKOLLINEN yksi [1..1] assignedAuthor</w:t>
      </w:r>
    </w:p>
    <w:p w14:paraId="0BDACA59" w14:textId="2D7E21D0" w:rsidR="00A23265" w:rsidRPr="001F5D43" w:rsidRDefault="00A23265" w:rsidP="00A23265">
      <w:pPr>
        <w:pStyle w:val="Snt3"/>
      </w:pPr>
      <w:r>
        <w:t>a</w:t>
      </w:r>
      <w:r w:rsidRPr="001F5D43">
        <w:t>. PAKOLLINEN yksi [</w:t>
      </w:r>
      <w:r w:rsidR="001F5D43">
        <w:t>1</w:t>
      </w:r>
      <w:r w:rsidRPr="001F5D43">
        <w:t xml:space="preserve">..1] id/@root=”1.2.246.21” ja id/@extension </w:t>
      </w:r>
      <w:ins w:id="250" w:author="Timo Kaskinen" w:date="2016-03-18T16:26:00Z">
        <w:r w:rsidR="009171B7" w:rsidRPr="00F61F47">
          <w:t>(he</w:t>
        </w:r>
        <w:r w:rsidR="009171B7">
          <w:t>nkilötunnus</w:t>
        </w:r>
        <w:r w:rsidR="009171B7" w:rsidRPr="00F61F47">
          <w:t xml:space="preserve">) </w:t>
        </w:r>
        <w:r w:rsidR="009171B7">
          <w:t>TAI id/</w:t>
        </w:r>
        <w:r w:rsidR="009171B7" w:rsidRPr="00F61F47">
          <w:t>@root=”</w:t>
        </w:r>
        <w:r w:rsidR="009171B7">
          <w:t>1.2.246.537.26</w:t>
        </w:r>
        <w:r w:rsidR="009171B7" w:rsidRPr="00F61F47">
          <w:t>” ja id/@extension (</w:t>
        </w:r>
        <w:r w:rsidR="009171B7">
          <w:t>terhikki-numero</w:t>
        </w:r>
        <w:r w:rsidR="009171B7" w:rsidRPr="00F61F47">
          <w:t>)</w:t>
        </w:r>
      </w:ins>
      <w:r w:rsidRPr="001F5D43">
        <w:t xml:space="preserve"> Lääkärin tunniste (294)</w:t>
      </w:r>
      <w:r w:rsidR="001F5D43">
        <w:t>.</w:t>
      </w:r>
      <w:r w:rsidRPr="001F5D43">
        <w:t xml:space="preserve"> {</w:t>
      </w:r>
      <w:r w:rsidR="001F5D43">
        <w:t>JOS lääkärin tunniste =tyhjä</w:t>
      </w:r>
      <w:r w:rsidRPr="001F5D43">
        <w:t>}</w:t>
      </w:r>
      <w:r w:rsidR="001F5D43">
        <w:t xml:space="preserve">, id annetaan nullFlavorilla skeemapakollisuuden takia. </w:t>
      </w:r>
    </w:p>
    <w:p w14:paraId="63917612" w14:textId="52308396" w:rsidR="00A23265" w:rsidRPr="00B70561" w:rsidRDefault="00A23265" w:rsidP="00A23265">
      <w:pPr>
        <w:pStyle w:val="Snt3"/>
      </w:pPr>
      <w:r w:rsidRPr="001F5D43">
        <w:t xml:space="preserve">b. </w:t>
      </w:r>
      <w:r w:rsidR="0007597A" w:rsidRPr="001F5D43">
        <w:t xml:space="preserve">EHDOLLISESTI </w:t>
      </w:r>
      <w:r w:rsidRPr="001F5D43">
        <w:t xml:space="preserve">PAKOLLINEN </w:t>
      </w:r>
      <w:r w:rsidR="003C73F5" w:rsidRPr="001F5D43">
        <w:t xml:space="preserve">nolla tai </w:t>
      </w:r>
      <w:r w:rsidRPr="001F5D43">
        <w:t>yksi [</w:t>
      </w:r>
      <w:r w:rsidR="00B70561" w:rsidRPr="001F5D43">
        <w:t>0</w:t>
      </w:r>
      <w:r w:rsidRPr="001F5D43">
        <w:t>..1] assignedPerson</w:t>
      </w:r>
      <w:r w:rsidR="008A4C9E" w:rsidRPr="001F5D43">
        <w:t>,</w:t>
      </w:r>
      <w:r w:rsidR="00B70561" w:rsidRPr="001F5D43">
        <w:t xml:space="preserve"> {</w:t>
      </w:r>
      <w:r w:rsidR="001F5D43">
        <w:t xml:space="preserve">JOS </w:t>
      </w:r>
      <w:r w:rsidR="00B70561" w:rsidRPr="001F5D43">
        <w:t>Lääkärin tunniste (294) = tyhjä}</w:t>
      </w:r>
    </w:p>
    <w:p w14:paraId="3DD513A2" w14:textId="4431B976" w:rsidR="008A4C9E" w:rsidRDefault="008A4C9E" w:rsidP="00A23265">
      <w:pPr>
        <w:pStyle w:val="Snt4"/>
      </w:pPr>
      <w:r w:rsidRPr="008A4C9E">
        <w:t>a. PAKOLLINEN yksi [1..1] name, Lääkärin nimi (295)</w:t>
      </w:r>
    </w:p>
    <w:p w14:paraId="5DB9B06C" w14:textId="18101115" w:rsidR="00A23265" w:rsidRDefault="00A23265" w:rsidP="00A23265">
      <w:pPr>
        <w:pStyle w:val="Snt5"/>
      </w:pPr>
      <w:r w:rsidRPr="000C6E69">
        <w:t>a. PAKOLLINEN yksi</w:t>
      </w:r>
      <w:r w:rsidR="001F5D43">
        <w:t xml:space="preserve"> tai useampi</w:t>
      </w:r>
      <w:r w:rsidRPr="000C6E69">
        <w:t xml:space="preserve"> [1..</w:t>
      </w:r>
      <w:r w:rsidR="001F5D43">
        <w:t>*</w:t>
      </w:r>
      <w:r w:rsidRPr="000C6E69">
        <w:t xml:space="preserve">] </w:t>
      </w:r>
      <w:r>
        <w:t>given</w:t>
      </w:r>
    </w:p>
    <w:p w14:paraId="37B1FA6C" w14:textId="77777777" w:rsidR="00A23265" w:rsidRDefault="00A23265" w:rsidP="00A23265">
      <w:pPr>
        <w:pStyle w:val="Snt5"/>
      </w:pPr>
      <w:r>
        <w:t>b</w:t>
      </w:r>
      <w:r w:rsidRPr="000C6E69">
        <w:t xml:space="preserve">. PAKOLLINEN yksi [1..1] </w:t>
      </w:r>
      <w:r>
        <w:t xml:space="preserve">family </w:t>
      </w:r>
    </w:p>
    <w:p w14:paraId="41E0DD3F" w14:textId="7CDBA588" w:rsidR="00A23265" w:rsidRDefault="00A23265" w:rsidP="00A23265">
      <w:pPr>
        <w:pStyle w:val="Snt5"/>
      </w:pPr>
      <w:r>
        <w:t>c</w:t>
      </w:r>
      <w:r w:rsidRPr="000C6E69">
        <w:t xml:space="preserve">. </w:t>
      </w:r>
      <w:r w:rsidR="001F5D43">
        <w:t>VAPAAEHTOINEN</w:t>
      </w:r>
      <w:r w:rsidRPr="000C6E69">
        <w:t xml:space="preserve"> </w:t>
      </w:r>
      <w:r w:rsidR="004A73A8">
        <w:t xml:space="preserve">nolla tai </w:t>
      </w:r>
      <w:r w:rsidRPr="000C6E69">
        <w:t>yksi [</w:t>
      </w:r>
      <w:r w:rsidR="004A73A8">
        <w:t>0</w:t>
      </w:r>
      <w:r w:rsidRPr="000C6E69">
        <w:t xml:space="preserve">..1] </w:t>
      </w:r>
      <w:r>
        <w:t>suffix</w:t>
      </w:r>
    </w:p>
    <w:p w14:paraId="380B6E93" w14:textId="7E077CB4" w:rsidR="006A530A" w:rsidRPr="001F5D43" w:rsidRDefault="006A530A" w:rsidP="006A530A">
      <w:pPr>
        <w:pStyle w:val="Snt3"/>
        <w:rPr>
          <w:rStyle w:val="Snt3Char"/>
        </w:rPr>
      </w:pPr>
      <w:r w:rsidRPr="001F5D43">
        <w:t xml:space="preserve">c. </w:t>
      </w:r>
      <w:r w:rsidR="001F5D43">
        <w:rPr>
          <w:rStyle w:val="Snt3Char"/>
        </w:rPr>
        <w:t>PAKOLLINEN yksi [1</w:t>
      </w:r>
      <w:r w:rsidRPr="001F5D43">
        <w:rPr>
          <w:rStyle w:val="Snt3Char"/>
        </w:rPr>
        <w:t xml:space="preserve">..1] </w:t>
      </w:r>
      <w:r w:rsidR="00956F51" w:rsidRPr="001F5D43">
        <w:rPr>
          <w:rStyle w:val="Snt3Char"/>
        </w:rPr>
        <w:t xml:space="preserve">representedOrganization </w:t>
      </w:r>
    </w:p>
    <w:p w14:paraId="1A660DCB" w14:textId="4A81D603" w:rsidR="00956F51" w:rsidRPr="001F5D43" w:rsidRDefault="00956F51" w:rsidP="00956F51">
      <w:pPr>
        <w:pStyle w:val="Snt4"/>
      </w:pPr>
      <w:r w:rsidRPr="001F5D43">
        <w:t>a. PAKOLLINEN yksi [1..1] id</w:t>
      </w:r>
      <w:r w:rsidR="001F5D43">
        <w:t xml:space="preserve"> Lääkärin palveluyksikkö </w:t>
      </w:r>
      <w:r w:rsidR="001F5D43" w:rsidRPr="001F5D43">
        <w:rPr>
          <w:rStyle w:val="Snt3Char"/>
        </w:rPr>
        <w:t>(299)</w:t>
      </w:r>
      <w:r w:rsidR="001F5D43">
        <w:rPr>
          <w:rStyle w:val="Snt3Char"/>
        </w:rPr>
        <w:t>, arvo annetaan II-tietotyypillä</w:t>
      </w:r>
    </w:p>
    <w:p w14:paraId="3D31D915" w14:textId="5C0606D7" w:rsidR="00956F51" w:rsidRDefault="00956F51" w:rsidP="00956F51">
      <w:pPr>
        <w:pStyle w:val="Snt4"/>
      </w:pPr>
      <w:r w:rsidRPr="001F5D43">
        <w:t>b. PAKOLLINEN yksi [1..1] name</w:t>
      </w:r>
      <w:r w:rsidR="001F5D43">
        <w:t xml:space="preserve"> Lääkärin palveluyksikön nimi (289), arvo annetaan ST-tietotyypillä</w:t>
      </w:r>
    </w:p>
    <w:bookmarkStart w:id="251" w:name="_Vammautumistiedot"/>
    <w:bookmarkEnd w:id="251"/>
    <w:p w14:paraId="2190E109" w14:textId="23BEEB64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52" w:name="_Toc446509253"/>
      <w:r w:rsidR="00B161DC" w:rsidRPr="00382EF8">
        <w:rPr>
          <w:rStyle w:val="Hyperlinkki"/>
        </w:rPr>
        <w:t>Vammautumistiedot</w:t>
      </w:r>
      <w:bookmarkEnd w:id="252"/>
    </w:p>
    <w:p w14:paraId="6443EC7C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15DF5136" w14:textId="77777777" w:rsidTr="00627942">
        <w:tc>
          <w:tcPr>
            <w:tcW w:w="9236" w:type="dxa"/>
          </w:tcPr>
          <w:p w14:paraId="1CD44171" w14:textId="67C9E116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69F3FB57" w14:textId="77777777" w:rsidR="00615700" w:rsidRPr="00615700" w:rsidRDefault="00615700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37171CF8" w14:textId="4FFE27A6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14</w:t>
      </w:r>
      <w:r w:rsidRPr="0082643A">
        <w:t xml:space="preserve">" </w:t>
      </w:r>
      <w:r w:rsidRPr="00BF4C0F">
        <w:t>Esitiedot (anamneesi)</w:t>
      </w:r>
      <w:r>
        <w:t xml:space="preserve"> </w:t>
      </w:r>
      <w:r w:rsidR="000B14D2">
        <w:t>(codeSystem</w:t>
      </w:r>
      <w:r w:rsidRPr="0095153D">
        <w:t>: 1.2.246.537.6.14.2006 AR/YDIN - Otsikot)</w:t>
      </w:r>
    </w:p>
    <w:p w14:paraId="0CBF35A1" w14:textId="0E2F6CE9" w:rsidR="00B161DC" w:rsidRPr="0082643A" w:rsidRDefault="00B161DC" w:rsidP="00AC4E00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Pr="00BF4C0F">
        <w:t xml:space="preserve"> Esitiedot (anamneesi)</w:t>
      </w:r>
      <w:r w:rsidRPr="0082643A">
        <w:t xml:space="preserve">" </w:t>
      </w:r>
    </w:p>
    <w:p w14:paraId="1E792BAB" w14:textId="77777777" w:rsidR="00B161DC" w:rsidRPr="0080598B" w:rsidRDefault="00B161DC" w:rsidP="00AC4E00">
      <w:pPr>
        <w:pStyle w:val="Snt1"/>
      </w:pPr>
      <w:r w:rsidRPr="0080598B">
        <w:t xml:space="preserve">3. PAKOLLINEN yksi [1..1] text </w:t>
      </w:r>
    </w:p>
    <w:p w14:paraId="00338773" w14:textId="77777777" w:rsidR="00507552" w:rsidRDefault="00507552" w:rsidP="00507552"/>
    <w:p w14:paraId="54D7E708" w14:textId="3406DCD2" w:rsidR="00507552" w:rsidRDefault="00507552" w:rsidP="0050755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Vammautumistiedot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300</w:t>
      </w:r>
      <w:r w:rsidRPr="00567C0E">
        <w:t>)</w:t>
      </w:r>
      <w:r>
        <w:t xml:space="preserve"> </w:t>
      </w:r>
      <w:r w:rsidRPr="00507552">
        <w:t xml:space="preserve">Vammamekanismi </w:t>
      </w:r>
      <w:r>
        <w:t xml:space="preserve">(302); </w:t>
      </w:r>
      <w:r w:rsidRPr="00507552">
        <w:t xml:space="preserve">Vammautumisen riskitekijät </w:t>
      </w:r>
      <w:r>
        <w:t xml:space="preserve">(303); </w:t>
      </w:r>
      <w:r w:rsidRPr="00507552">
        <w:t>Potilaan paikka onnettomuusajoneuvossa</w:t>
      </w:r>
      <w:r>
        <w:t xml:space="preserve"> (304)*; </w:t>
      </w:r>
      <w:r w:rsidR="001E3FB6" w:rsidRPr="001E3FB6">
        <w:t xml:space="preserve">Turvatyynyjen käyttö </w:t>
      </w:r>
      <w:r>
        <w:t>(</w:t>
      </w:r>
      <w:r w:rsidR="001E3FB6">
        <w:t>306</w:t>
      </w:r>
      <w:r>
        <w:t xml:space="preserve">); </w:t>
      </w:r>
      <w:r w:rsidR="001E3FB6" w:rsidRPr="001E3FB6">
        <w:t>Putoamiskorkeus</w:t>
      </w:r>
      <w:r w:rsidRPr="00D51B65">
        <w:t xml:space="preserve"> </w:t>
      </w:r>
      <w:r>
        <w:t>(</w:t>
      </w:r>
      <w:r w:rsidR="001E3FB6">
        <w:t>307</w:t>
      </w:r>
      <w:r>
        <w:t>)</w:t>
      </w:r>
      <w:r w:rsidR="001E3FB6">
        <w:t>*</w:t>
      </w:r>
      <w:r>
        <w:t xml:space="preserve"> </w:t>
      </w:r>
      <w:r>
        <w:br/>
      </w:r>
      <w:r>
        <w:br/>
        <w:t>* myös otsikko</w:t>
      </w:r>
    </w:p>
    <w:p w14:paraId="644E6733" w14:textId="77777777" w:rsidR="00507552" w:rsidRPr="0080598B" w:rsidRDefault="00507552" w:rsidP="00507552"/>
    <w:p w14:paraId="535CB628" w14:textId="77777777" w:rsidR="00B161DC" w:rsidRPr="0082643A" w:rsidRDefault="00B161DC" w:rsidP="00AC4E00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26C4F253" w14:textId="5296AC2C" w:rsidR="00B161DC" w:rsidRDefault="00B161DC" w:rsidP="00AC4E00">
      <w:pPr>
        <w:pStyle w:val="Snt2"/>
      </w:pPr>
      <w:r w:rsidRPr="0095153D">
        <w:lastRenderedPageBreak/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53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6C91332A" w14:textId="34992932" w:rsidR="00B161DC" w:rsidRDefault="00B161DC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300” (Vammautumistiedot entry)</w:t>
      </w:r>
    </w:p>
    <w:p w14:paraId="1964CA5F" w14:textId="092EB590" w:rsidR="00B161DC" w:rsidRDefault="00B161DC" w:rsidP="00AC4E00">
      <w:pPr>
        <w:pStyle w:val="Snt2"/>
      </w:pPr>
      <w:r w:rsidRPr="0084646B">
        <w:t xml:space="preserve">c. </w:t>
      </w:r>
      <w:r w:rsidR="007C79A5">
        <w:t>PAKOLLINEN yks</w:t>
      </w:r>
      <w:r w:rsidR="00487841">
        <w:t>i [</w:t>
      </w:r>
      <w:r w:rsidRPr="0084646B">
        <w:t xml:space="preserve">1..1] </w:t>
      </w:r>
      <w:hyperlink w:anchor="_Vammautumistiedot_-_organizer" w:history="1">
        <w:r w:rsidRPr="00290ACB">
          <w:rPr>
            <w:rStyle w:val="Hyperlinkki"/>
          </w:rPr>
          <w:t>Vammautumistiedot</w:t>
        </w:r>
      </w:hyperlink>
      <w:r>
        <w:t xml:space="preserve"> </w:t>
      </w:r>
      <w:r w:rsidR="00487841">
        <w:t>organizer</w:t>
      </w:r>
    </w:p>
    <w:p w14:paraId="11117EE6" w14:textId="77777777" w:rsidR="00A77493" w:rsidRDefault="00A77493" w:rsidP="00AC4E00">
      <w:pPr>
        <w:pStyle w:val="Snt2"/>
      </w:pPr>
    </w:p>
    <w:p w14:paraId="1D80D144" w14:textId="0FD9249E" w:rsidR="00A77493" w:rsidRPr="0084646B" w:rsidRDefault="00A77493" w:rsidP="00A77493">
      <w:pPr>
        <w:pStyle w:val="Snt1"/>
      </w:pPr>
      <w:r>
        <w:t>Toteutusohje: Vammautumistiedot-</w:t>
      </w:r>
      <w:r w:rsidR="003113AD">
        <w:t>entry:n</w:t>
      </w:r>
      <w:r>
        <w:t xml:space="preserve"> tietoja käsitellään päivit</w:t>
      </w:r>
      <w:r w:rsidR="00E369F4">
        <w:t>et</w:t>
      </w:r>
      <w:r>
        <w:t>täessä tai täyden</w:t>
      </w:r>
      <w:r w:rsidR="00E369F4">
        <w:t>net</w:t>
      </w:r>
      <w:r>
        <w:t xml:space="preserve">täessä siten, että tuoreimmalle kirjaukselle tulee koko </w:t>
      </w:r>
      <w:r w:rsidR="003113AD">
        <w:t>entry:n</w:t>
      </w:r>
      <w:r>
        <w:t xml:space="preserve"> ajantasainen sisältö.</w:t>
      </w:r>
    </w:p>
    <w:bookmarkStart w:id="254" w:name="_Vammautumistiedot_-_organizer"/>
    <w:bookmarkEnd w:id="254"/>
    <w:p w14:paraId="4AB45895" w14:textId="3E8210E2" w:rsidR="00B161DC" w:rsidRDefault="00290ACB" w:rsidP="00B161DC">
      <w:pPr>
        <w:pStyle w:val="Otsikko3"/>
      </w:pPr>
      <w:r>
        <w:fldChar w:fldCharType="begin"/>
      </w:r>
      <w:r>
        <w:instrText xml:space="preserve"> HYPERLINK  \l "_Vammautumistiedot" </w:instrText>
      </w:r>
      <w:r>
        <w:fldChar w:fldCharType="separate"/>
      </w:r>
      <w:bookmarkStart w:id="255" w:name="_Toc446509254"/>
      <w:r w:rsidR="00B161DC" w:rsidRPr="00290ACB">
        <w:rPr>
          <w:rStyle w:val="Hyperlinkki"/>
        </w:rPr>
        <w:t>Vammautumistiedot</w:t>
      </w:r>
      <w:r>
        <w:fldChar w:fldCharType="end"/>
      </w:r>
      <w:r w:rsidR="00B161DC" w:rsidRPr="0084646B">
        <w:t xml:space="preserve"> </w:t>
      </w:r>
      <w:r w:rsidR="00615700">
        <w:t>–</w:t>
      </w:r>
      <w:r w:rsidR="00B161DC">
        <w:t xml:space="preserve"> </w:t>
      </w:r>
      <w:r w:rsidR="00B161DC" w:rsidRPr="0084646B">
        <w:t>organizer</w:t>
      </w:r>
      <w:bookmarkEnd w:id="25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78601CA" w14:textId="77777777" w:rsidTr="00627942">
        <w:tc>
          <w:tcPr>
            <w:tcW w:w="9236" w:type="dxa"/>
          </w:tcPr>
          <w:p w14:paraId="719E789D" w14:textId="1AFF8BCF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46CD07FF" w14:textId="77777777" w:rsidR="00615700" w:rsidRPr="00615700" w:rsidRDefault="00615700" w:rsidP="00615700">
      <w:pPr>
        <w:rPr>
          <w:lang w:val="en-US"/>
        </w:rPr>
      </w:pPr>
    </w:p>
    <w:p w14:paraId="3D830F63" w14:textId="77777777" w:rsidR="00B161DC" w:rsidRPr="007E0AC1" w:rsidRDefault="00B161DC" w:rsidP="00B76291">
      <w:pPr>
        <w:pStyle w:val="Snt1"/>
      </w:pPr>
      <w:r w:rsidRPr="007E0AC1">
        <w:t>1. PAKOLLINEN yksi [1..1] @classCode="CLUSTER" ja yksi [1..1] @moodCode="EVN"</w:t>
      </w:r>
    </w:p>
    <w:p w14:paraId="67F211B8" w14:textId="4A09EF36" w:rsidR="00B161DC" w:rsidRPr="007E0AC1" w:rsidRDefault="00B161DC" w:rsidP="00B76291">
      <w:pPr>
        <w:pStyle w:val="Snt1"/>
      </w:pPr>
      <w:r w:rsidRPr="007E0AC1">
        <w:t>2. PAKOLLINEN yksi [1..1] id</w:t>
      </w:r>
      <w:ins w:id="256" w:author="Timo Kaskinen" w:date="2016-02-26T14:12:00Z">
        <w:r w:rsidR="009C3D1E" w:rsidRPr="009C3D1E">
          <w:t>/@root</w:t>
        </w:r>
      </w:ins>
    </w:p>
    <w:p w14:paraId="4C9EA7FE" w14:textId="4DB52394" w:rsidR="00B161DC" w:rsidRPr="0095153D" w:rsidRDefault="00B161DC" w:rsidP="00B76291">
      <w:pPr>
        <w:pStyle w:val="Snt1"/>
      </w:pPr>
      <w:r>
        <w:t>3</w:t>
      </w:r>
      <w:r w:rsidRPr="0082643A">
        <w:t>. PAKOLLINEN yksi [1..1] code/@code="</w:t>
      </w:r>
      <w:r>
        <w:t>300</w:t>
      </w:r>
      <w:r w:rsidRPr="0082643A">
        <w:t xml:space="preserve">" </w:t>
      </w:r>
      <w:r>
        <w:t xml:space="preserve">Vammautumistiedot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(300)</w:t>
      </w:r>
    </w:p>
    <w:p w14:paraId="7D9FA78B" w14:textId="77777777" w:rsidR="00B161DC" w:rsidRDefault="00B161DC" w:rsidP="00B76291">
      <w:pPr>
        <w:pStyle w:val="Snt1"/>
      </w:pPr>
      <w:r>
        <w:t>4. PAKOLLINEN yksi statusCode/@code=”completed”</w:t>
      </w:r>
    </w:p>
    <w:p w14:paraId="70EB6B64" w14:textId="77777777" w:rsidR="00B161DC" w:rsidRPr="00125567" w:rsidRDefault="00B161DC" w:rsidP="00B76291">
      <w:pPr>
        <w:pStyle w:val="Snt1"/>
      </w:pPr>
      <w:r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1283CAC0" w14:textId="126D61A6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Vammapotilas_-_observation" w:history="1">
        <w:r w:rsidRPr="00290ACB">
          <w:rPr>
            <w:rStyle w:val="Hyperlinkki"/>
          </w:rPr>
          <w:t>Vammapotilas</w:t>
        </w:r>
      </w:hyperlink>
      <w:r>
        <w:t xml:space="preserve"> (301)</w:t>
      </w:r>
      <w:r w:rsidR="00E7746D">
        <w:t xml:space="preserve"> observation</w:t>
      </w:r>
    </w:p>
    <w:p w14:paraId="6505DF1F" w14:textId="1C93EE85" w:rsidR="00B161DC" w:rsidRPr="00125567" w:rsidRDefault="00B161DC" w:rsidP="00B76291">
      <w:pPr>
        <w:pStyle w:val="Snt1"/>
      </w:pPr>
      <w:r>
        <w:t>6</w:t>
      </w:r>
      <w:r w:rsidRPr="00125567">
        <w:t xml:space="preserve">. </w:t>
      </w:r>
      <w:r>
        <w:t>EHDOLLISESTI PAKOLLINEN</w:t>
      </w:r>
      <w:r w:rsidRPr="00125567">
        <w:t xml:space="preserve"> </w:t>
      </w:r>
      <w:r>
        <w:t xml:space="preserve">nolla tai yksi </w:t>
      </w:r>
      <w:r w:rsidRPr="00125567">
        <w:t>[0..</w:t>
      </w:r>
      <w:r>
        <w:t>1</w:t>
      </w:r>
      <w:r w:rsidRPr="00125567">
        <w:t xml:space="preserve">] </w:t>
      </w:r>
      <w:r w:rsidRPr="001F0C0D">
        <w:t>component</w:t>
      </w:r>
      <w:r w:rsidR="001F0C0D" w:rsidRPr="001F0C0D">
        <w:t xml:space="preserve"> {Vammapotilas (301)=true}</w:t>
      </w:r>
    </w:p>
    <w:p w14:paraId="2D4D8B05" w14:textId="6FD318A8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>1..</w:t>
      </w:r>
      <w:r>
        <w:t>1</w:t>
      </w:r>
      <w:r w:rsidRPr="00125567">
        <w:t xml:space="preserve">] </w:t>
      </w:r>
      <w:hyperlink w:anchor="_Vammamekanismi_-_observation" w:history="1">
        <w:r w:rsidRPr="00290ACB">
          <w:rPr>
            <w:rStyle w:val="Hyperlinkki"/>
          </w:rPr>
          <w:t>Vammamekanismi</w:t>
        </w:r>
      </w:hyperlink>
      <w:r w:rsidRPr="00125567">
        <w:t xml:space="preserve"> </w:t>
      </w:r>
      <w:r>
        <w:t>(302)</w:t>
      </w:r>
      <w:r w:rsidR="00E7746D">
        <w:t xml:space="preserve"> observation</w:t>
      </w:r>
    </w:p>
    <w:p w14:paraId="12DB01BB" w14:textId="77777777" w:rsidR="00B161DC" w:rsidRPr="00125567" w:rsidRDefault="00B161DC" w:rsidP="00B76291">
      <w:pPr>
        <w:pStyle w:val="Snt1"/>
      </w:pPr>
      <w:r>
        <w:t>7</w:t>
      </w:r>
      <w:r w:rsidRPr="00125567">
        <w:t xml:space="preserve">. VAPAAEHTOINEN </w:t>
      </w:r>
      <w:r>
        <w:t xml:space="preserve">nolla tai yksi </w:t>
      </w:r>
      <w:r w:rsidRPr="00125567">
        <w:t>[0..</w:t>
      </w:r>
      <w:r>
        <w:t>1</w:t>
      </w:r>
      <w:r w:rsidRPr="00125567">
        <w:t>] component</w:t>
      </w:r>
    </w:p>
    <w:p w14:paraId="76DE1E46" w14:textId="31EC2CF1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Vammautumisen_riskitekijät_-" w:history="1">
        <w:r w:rsidRPr="00290ACB">
          <w:rPr>
            <w:rStyle w:val="Hyperlinkki"/>
          </w:rPr>
          <w:t>Vammautumisen riskitekijät</w:t>
        </w:r>
      </w:hyperlink>
      <w:r>
        <w:t xml:space="preserve"> (303)</w:t>
      </w:r>
      <w:r w:rsidR="00E7746D">
        <w:t xml:space="preserve"> observation</w:t>
      </w:r>
      <w:r>
        <w:t xml:space="preserve"> </w:t>
      </w:r>
    </w:p>
    <w:p w14:paraId="423C5E3D" w14:textId="77777777" w:rsidR="00B161DC" w:rsidRPr="00125567" w:rsidRDefault="00B161DC" w:rsidP="00B76291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0F818E9" w14:textId="423C80DB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paikka_onnettomuusajoneuvo" w:history="1">
        <w:r w:rsidRPr="00290ACB">
          <w:rPr>
            <w:rStyle w:val="Hyperlinkki"/>
          </w:rPr>
          <w:t>Potilaan paikka onnettomuusajoneuvossa</w:t>
        </w:r>
      </w:hyperlink>
      <w:r>
        <w:t xml:space="preserve"> (304)</w:t>
      </w:r>
      <w:r w:rsidR="00E7746D">
        <w:t xml:space="preserve"> observation</w:t>
      </w:r>
    </w:p>
    <w:p w14:paraId="68E078CF" w14:textId="77777777" w:rsidR="00B161DC" w:rsidRPr="00125567" w:rsidRDefault="00B161DC" w:rsidP="00B76291">
      <w:pPr>
        <w:pStyle w:val="Snt1"/>
      </w:pPr>
      <w:r>
        <w:t>9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0687990F" w14:textId="268FA003" w:rsidR="00B161DC" w:rsidRPr="00125567" w:rsidRDefault="00B161DC" w:rsidP="00B161DC">
      <w:pPr>
        <w:tabs>
          <w:tab w:val="center" w:pos="567"/>
        </w:tabs>
        <w:ind w:left="567"/>
        <w:rPr>
          <w:rFonts w:cs="Times New Roman"/>
        </w:rPr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käyttämä_turvaväline" w:history="1">
        <w:r w:rsidRPr="00066AD5">
          <w:rPr>
            <w:rStyle w:val="Hyperlinkki"/>
          </w:rPr>
          <w:t>Potilaan käyttämä turvaväline</w:t>
        </w:r>
      </w:hyperlink>
      <w:r>
        <w:t xml:space="preserve"> (305)</w:t>
      </w:r>
      <w:r w:rsidR="00E7746D">
        <w:t xml:space="preserve"> observation</w:t>
      </w:r>
    </w:p>
    <w:p w14:paraId="1B079198" w14:textId="77777777" w:rsidR="00B161DC" w:rsidRPr="00125567" w:rsidRDefault="00B161DC" w:rsidP="00B76291">
      <w:pPr>
        <w:pStyle w:val="Snt1"/>
      </w:pPr>
      <w:r>
        <w:t>10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0C693017" w14:textId="6ECD4ECF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Turvatyynyjen_käyttö_-" w:history="1">
        <w:r w:rsidRPr="00066AD5">
          <w:rPr>
            <w:rStyle w:val="Hyperlinkki"/>
          </w:rPr>
          <w:t>Turvatyynyjen käyttö</w:t>
        </w:r>
      </w:hyperlink>
      <w:r w:rsidRPr="00125567">
        <w:t xml:space="preserve"> </w:t>
      </w:r>
      <w:r>
        <w:t>(306)</w:t>
      </w:r>
      <w:r w:rsidR="00E7746D">
        <w:t xml:space="preserve"> observation</w:t>
      </w:r>
    </w:p>
    <w:p w14:paraId="3A669ADA" w14:textId="77777777" w:rsidR="00B161DC" w:rsidRPr="00125567" w:rsidRDefault="00B161DC" w:rsidP="00B76291">
      <w:pPr>
        <w:pStyle w:val="Snt1"/>
      </w:pPr>
      <w:r>
        <w:t>11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0D4F7564" w14:textId="3D8F6245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utoamiskorkeus_-_observation" w:history="1">
        <w:r w:rsidRPr="00066AD5">
          <w:rPr>
            <w:rStyle w:val="Hyperlinkki"/>
          </w:rPr>
          <w:t>Putoamiskorkeus</w:t>
        </w:r>
      </w:hyperlink>
      <w:r w:rsidRPr="00125567">
        <w:t xml:space="preserve"> </w:t>
      </w:r>
      <w:r>
        <w:t>(307)</w:t>
      </w:r>
      <w:r w:rsidR="00E7746D">
        <w:t xml:space="preserve"> observation</w:t>
      </w:r>
    </w:p>
    <w:bookmarkStart w:id="257" w:name="_Vammapotilas_-_observation"/>
    <w:bookmarkEnd w:id="257"/>
    <w:p w14:paraId="3C5728C9" w14:textId="33335AE4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58" w:name="_Toc446509255"/>
      <w:r w:rsidR="00B161DC" w:rsidRPr="00290ACB">
        <w:rPr>
          <w:rStyle w:val="Hyperlinkki"/>
        </w:rPr>
        <w:t>Vammapotilas</w:t>
      </w:r>
      <w:r>
        <w:fldChar w:fldCharType="end"/>
      </w:r>
      <w:r w:rsidR="00B161DC" w:rsidRPr="00125567">
        <w:t xml:space="preserve"> </w:t>
      </w:r>
      <w:r w:rsidR="00615700">
        <w:t>–</w:t>
      </w:r>
      <w:r w:rsidR="00B161DC">
        <w:t xml:space="preserve"> </w:t>
      </w:r>
      <w:r w:rsidR="00B161DC" w:rsidRPr="00125567">
        <w:t>observation</w:t>
      </w:r>
      <w:bookmarkEnd w:id="25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5A2D99F0" w14:textId="77777777" w:rsidTr="00627942">
        <w:tc>
          <w:tcPr>
            <w:tcW w:w="9236" w:type="dxa"/>
          </w:tcPr>
          <w:p w14:paraId="35F02E51" w14:textId="5BD3B2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8A34D7A" w14:textId="77777777" w:rsidR="00615700" w:rsidRPr="00615700" w:rsidRDefault="00615700" w:rsidP="00615700">
      <w:pPr>
        <w:rPr>
          <w:lang w:val="en-US"/>
        </w:rPr>
      </w:pPr>
    </w:p>
    <w:p w14:paraId="22E69A14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03B1C437" w14:textId="046D1831" w:rsidR="00B161DC" w:rsidRPr="00770C6A" w:rsidRDefault="00B161DC" w:rsidP="00B76291">
      <w:pPr>
        <w:pStyle w:val="Snt1"/>
      </w:pPr>
      <w:r w:rsidRPr="00770C6A">
        <w:t xml:space="preserve">2. PAKOLLINEN yksi [1..1] code/@code="301" Vammapotilas </w:t>
      </w:r>
      <w:r w:rsidR="000B14D2">
        <w:t>(codeSystem</w:t>
      </w:r>
      <w:r w:rsidRPr="00770C6A">
        <w:t>: 1.2.246.537.6.12.2002.348)</w:t>
      </w:r>
      <w:r w:rsidR="00D44A92">
        <w:t xml:space="preserve"> (301)</w:t>
      </w:r>
    </w:p>
    <w:p w14:paraId="6E36E621" w14:textId="389F8D5A" w:rsidR="00B161DC" w:rsidRPr="00770C6A" w:rsidRDefault="00127578" w:rsidP="00B76291">
      <w:pPr>
        <w:pStyle w:val="Snt1"/>
      </w:pPr>
      <w:r>
        <w:t>3</w:t>
      </w:r>
      <w:r w:rsidR="00B161DC" w:rsidRPr="00770C6A">
        <w:t xml:space="preserve">. PAKOLLINEN yksi [1..1] value, </w:t>
      </w:r>
      <w:r w:rsidR="00570E97">
        <w:t xml:space="preserve">arvo annetaan </w:t>
      </w:r>
      <w:r w:rsidR="00B161DC" w:rsidRPr="00770C6A">
        <w:t xml:space="preserve">BL-tietotyypillä </w:t>
      </w:r>
    </w:p>
    <w:bookmarkStart w:id="259" w:name="_Vammamekanismi_-_observation"/>
    <w:bookmarkEnd w:id="259"/>
    <w:p w14:paraId="4B277879" w14:textId="01537091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60" w:name="_Toc446509256"/>
      <w:r w:rsidR="00B161DC" w:rsidRPr="00290ACB">
        <w:rPr>
          <w:rStyle w:val="Hyperlinkki"/>
        </w:rPr>
        <w:t>Vammamekanismi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26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39E08DF4" w14:textId="77777777" w:rsidTr="00627942">
        <w:tc>
          <w:tcPr>
            <w:tcW w:w="9236" w:type="dxa"/>
          </w:tcPr>
          <w:p w14:paraId="18095A79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DF15AD" w14:textId="77777777" w:rsidR="00615700" w:rsidRPr="00615700" w:rsidRDefault="00615700" w:rsidP="00B76291">
      <w:pPr>
        <w:pStyle w:val="Snt1"/>
        <w:rPr>
          <w:lang w:val="en-US"/>
        </w:rPr>
      </w:pPr>
    </w:p>
    <w:p w14:paraId="4AC7BFAC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6C1106B1" w14:textId="583602E5" w:rsidR="00B161DC" w:rsidRPr="00770C6A" w:rsidRDefault="00B161DC" w:rsidP="00B76291">
      <w:pPr>
        <w:pStyle w:val="Snt1"/>
      </w:pPr>
      <w:r w:rsidRPr="00770C6A">
        <w:t xml:space="preserve">2. PAKOLLINEN yksi [1..1] code/@code="302" Vammamekanismi </w:t>
      </w:r>
      <w:r w:rsidR="000B14D2">
        <w:t>(codeSystem</w:t>
      </w:r>
      <w:r w:rsidRPr="00770C6A">
        <w:t>: 1.2.246.537.6.12.2002.348)</w:t>
      </w:r>
      <w:r w:rsidR="00D44A92">
        <w:t xml:space="preserve"> (302)</w:t>
      </w:r>
    </w:p>
    <w:p w14:paraId="50FA7F40" w14:textId="77777777" w:rsidR="00127578" w:rsidRDefault="00127578" w:rsidP="00127578">
      <w:pPr>
        <w:pStyle w:val="Snt1"/>
      </w:pPr>
      <w:r>
        <w:t>3. PAKOLLINEN yksi [1..1] text</w:t>
      </w:r>
    </w:p>
    <w:p w14:paraId="34F0954A" w14:textId="77777777" w:rsidR="00127578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3AF20D32" w14:textId="1BADB2FE" w:rsidR="00B161DC" w:rsidRPr="00770C6A" w:rsidRDefault="00B161DC" w:rsidP="00B76291">
      <w:pPr>
        <w:pStyle w:val="Snt1"/>
      </w:pPr>
      <w:r w:rsidRPr="00770C6A">
        <w:lastRenderedPageBreak/>
        <w:t>4. PAKOLLINEN yksi tai useampi [</w:t>
      </w:r>
      <w:r w:rsidR="00AE3D21">
        <w:t>1..*</w:t>
      </w:r>
      <w:r w:rsidRPr="00770C6A">
        <w:t xml:space="preserve">] value, </w:t>
      </w:r>
      <w:r w:rsidR="00440466">
        <w:t xml:space="preserve">arvo annetaan </w:t>
      </w:r>
      <w:r w:rsidRPr="00770C6A">
        <w:t xml:space="preserve">luokituksesta ENSIH - Vammamekanismi </w:t>
      </w:r>
      <w:r w:rsidR="000B14D2">
        <w:t>(codeSystem</w:t>
      </w:r>
      <w:r w:rsidRPr="00770C6A">
        <w:t>: 1.2.246.537.6.3015.2014)</w:t>
      </w:r>
      <w:r w:rsidR="00D44A92" w:rsidRPr="00D44A92">
        <w:t xml:space="preserve"> </w:t>
      </w:r>
      <w:r w:rsidR="00D44A92" w:rsidRPr="00770C6A">
        <w:t>CD-tietotyypillä</w:t>
      </w:r>
    </w:p>
    <w:bookmarkStart w:id="261" w:name="_Vammautumisen_riskitekijät_-"/>
    <w:bookmarkEnd w:id="261"/>
    <w:p w14:paraId="72F11D37" w14:textId="6161818E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62" w:name="_Toc446509257"/>
      <w:r w:rsidR="00B161DC" w:rsidRPr="00290ACB">
        <w:rPr>
          <w:rStyle w:val="Hyperlinkki"/>
        </w:rPr>
        <w:t>Vammautumisen riskitekijät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26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0529BA6D" w14:textId="77777777" w:rsidTr="00627942">
        <w:tc>
          <w:tcPr>
            <w:tcW w:w="9236" w:type="dxa"/>
          </w:tcPr>
          <w:p w14:paraId="54CADA68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6B293BE" w14:textId="77777777" w:rsidR="00615700" w:rsidRPr="00615700" w:rsidRDefault="00615700" w:rsidP="00B76291">
      <w:pPr>
        <w:pStyle w:val="Snt1"/>
        <w:rPr>
          <w:lang w:val="en-US"/>
        </w:rPr>
      </w:pPr>
    </w:p>
    <w:p w14:paraId="1398498B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544A228D" w14:textId="502B38D0" w:rsidR="00B161DC" w:rsidRPr="00770C6A" w:rsidRDefault="00B161DC" w:rsidP="00B76291">
      <w:pPr>
        <w:pStyle w:val="Snt1"/>
      </w:pPr>
      <w:r w:rsidRPr="00770C6A">
        <w:t xml:space="preserve">2. PAKOLLINEN yksi [1..1] code/@code="303" Vammautumisen riskitekijät </w:t>
      </w:r>
      <w:r w:rsidR="000B14D2">
        <w:t>(codeSystem</w:t>
      </w:r>
      <w:r w:rsidRPr="00770C6A">
        <w:t>: 1.2.246.537.6.12.2002.348)</w:t>
      </w:r>
    </w:p>
    <w:p w14:paraId="589D6C2F" w14:textId="77777777" w:rsidR="00127578" w:rsidRDefault="00127578" w:rsidP="00127578">
      <w:pPr>
        <w:pStyle w:val="Snt1"/>
      </w:pPr>
      <w:r>
        <w:t>3. PAKOLLINEN yksi [1..1] text</w:t>
      </w:r>
    </w:p>
    <w:p w14:paraId="3B1C58E2" w14:textId="44BFEC61" w:rsidR="00B161DC" w:rsidRPr="00770C6A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498AB1E3" w14:textId="23F4178B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>
        <w:t xml:space="preserve">arvo annetaan </w:t>
      </w:r>
      <w:r w:rsidRPr="00770C6A">
        <w:t xml:space="preserve">luokituksesta ENSIH - Vammautumisen riskitekijät </w:t>
      </w:r>
      <w:r w:rsidR="000B14D2">
        <w:t>(codeSystem</w:t>
      </w:r>
      <w:r w:rsidRPr="00770C6A">
        <w:t>: 1.2.246.537.6.3016.2014)</w:t>
      </w:r>
      <w:r w:rsidR="00D44A92" w:rsidRPr="00D44A92">
        <w:t xml:space="preserve"> </w:t>
      </w:r>
      <w:r w:rsidR="00D44A92" w:rsidRPr="00770C6A">
        <w:t>CD-tietotyypillä</w:t>
      </w:r>
    </w:p>
    <w:bookmarkStart w:id="263" w:name="_Potilaan_paikka_onnettomuusajoneuvo"/>
    <w:bookmarkEnd w:id="263"/>
    <w:p w14:paraId="68D73EDC" w14:textId="500155B5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64" w:name="_Toc446509258"/>
      <w:r w:rsidR="00B161DC" w:rsidRPr="00290ACB">
        <w:rPr>
          <w:rStyle w:val="Hyperlinkki"/>
        </w:rPr>
        <w:t>Potilaan paikka onnettomuusajoneuvossa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26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4DF256D3" w14:textId="77777777" w:rsidTr="00627942">
        <w:tc>
          <w:tcPr>
            <w:tcW w:w="9236" w:type="dxa"/>
          </w:tcPr>
          <w:p w14:paraId="58AF08D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2CE197A1" w14:textId="77777777" w:rsidR="00615700" w:rsidRPr="00615700" w:rsidRDefault="00615700" w:rsidP="00B76291">
      <w:pPr>
        <w:pStyle w:val="Snt1"/>
        <w:rPr>
          <w:lang w:val="en-US"/>
        </w:rPr>
      </w:pPr>
    </w:p>
    <w:p w14:paraId="324DC90C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6D269EAF" w14:textId="09F6F187" w:rsidR="00B161DC" w:rsidRPr="00770C6A" w:rsidRDefault="00B161DC" w:rsidP="00B76291">
      <w:pPr>
        <w:pStyle w:val="Snt1"/>
      </w:pPr>
      <w:r w:rsidRPr="00770C6A">
        <w:t xml:space="preserve">2. PAKOLLINEN yksi [1..1] code/@code="304" Potilaan paikka onnettomuusajoneuvossa </w:t>
      </w:r>
      <w:r w:rsidR="000B14D2">
        <w:t>(codeSystem</w:t>
      </w:r>
      <w:r w:rsidRPr="00770C6A">
        <w:t>: 1.2.246.537.6.12.2002.348)</w:t>
      </w:r>
    </w:p>
    <w:p w14:paraId="44E330F7" w14:textId="77777777" w:rsidR="00127578" w:rsidRDefault="00127578" w:rsidP="00127578">
      <w:pPr>
        <w:pStyle w:val="Snt1"/>
      </w:pPr>
      <w:r>
        <w:t>3. PAKOLLINEN yksi [1..1] text</w:t>
      </w:r>
    </w:p>
    <w:p w14:paraId="7DA28ACB" w14:textId="0118ABA9" w:rsidR="00B161DC" w:rsidRPr="00770C6A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5FB38B40" w14:textId="4C43E317" w:rsidR="00B161DC" w:rsidRPr="00770C6A" w:rsidRDefault="00B161DC" w:rsidP="00B76291">
      <w:pPr>
        <w:pStyle w:val="Snt1"/>
      </w:pPr>
      <w:r w:rsidRPr="00770C6A">
        <w:t xml:space="preserve">4. PAKOLLINEN yksi [1..1] value, </w:t>
      </w:r>
      <w:r w:rsidR="00440466">
        <w:t xml:space="preserve">arvo </w:t>
      </w:r>
      <w:r w:rsidR="002B15F3">
        <w:t xml:space="preserve">(304) </w:t>
      </w:r>
      <w:r w:rsidR="00440466">
        <w:t xml:space="preserve">annetaan </w:t>
      </w:r>
      <w:r w:rsidRPr="00770C6A">
        <w:t xml:space="preserve">luokituksesta ENSIH - Potilaan paikka onnettomuusajoneuvossa </w:t>
      </w:r>
      <w:r w:rsidR="000B14D2">
        <w:t>(codeSystem</w:t>
      </w:r>
      <w:r w:rsidRPr="00770C6A">
        <w:t>: 1.2.246.537.6.3017.2014)</w:t>
      </w:r>
      <w:r w:rsidR="00D44A92" w:rsidRPr="00D44A92">
        <w:t xml:space="preserve"> </w:t>
      </w:r>
      <w:r w:rsidR="00D44A92" w:rsidRPr="00770C6A">
        <w:t>CD-tietotyypillä</w:t>
      </w:r>
    </w:p>
    <w:bookmarkStart w:id="265" w:name="_Potilaan_käyttämä_turvaväline"/>
    <w:bookmarkEnd w:id="265"/>
    <w:p w14:paraId="05F1F9AF" w14:textId="3C7584C1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66" w:name="_Toc446509259"/>
      <w:r w:rsidR="00B161DC" w:rsidRPr="00066AD5">
        <w:rPr>
          <w:rStyle w:val="Hyperlinkki"/>
        </w:rPr>
        <w:t>Potilaan käyttämä turvaväline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26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0FBB40F8" w14:textId="77777777" w:rsidTr="00627942">
        <w:tc>
          <w:tcPr>
            <w:tcW w:w="9236" w:type="dxa"/>
          </w:tcPr>
          <w:p w14:paraId="7DB123E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4F9C420" w14:textId="77777777" w:rsidR="00615700" w:rsidRPr="00615700" w:rsidRDefault="00615700" w:rsidP="00B161DC">
      <w:pPr>
        <w:pStyle w:val="Eivli"/>
        <w:rPr>
          <w:rFonts w:ascii="Times New Roman" w:hAnsi="Times New Roman" w:cs="Times New Roman"/>
          <w:lang w:val="en-US"/>
        </w:rPr>
      </w:pPr>
    </w:p>
    <w:p w14:paraId="1495FE02" w14:textId="77777777" w:rsidR="00B161DC" w:rsidRPr="00770C6A" w:rsidRDefault="00B161DC" w:rsidP="00B161DC">
      <w:pPr>
        <w:pStyle w:val="Eivli"/>
        <w:rPr>
          <w:rFonts w:ascii="Times New Roman" w:hAnsi="Times New Roman" w:cs="Times New Roman"/>
        </w:rPr>
      </w:pPr>
      <w:r w:rsidRPr="00770C6A">
        <w:rPr>
          <w:rFonts w:ascii="Times New Roman" w:hAnsi="Times New Roman" w:cs="Times New Roman"/>
        </w:rPr>
        <w:t xml:space="preserve">1. PAKOLLINEN yksi [1..1] @classCode="OBS" ja yksi [1..1] @moodCode="EVN" </w:t>
      </w:r>
    </w:p>
    <w:p w14:paraId="593E41B5" w14:textId="38C75FDA" w:rsidR="00B161DC" w:rsidRPr="00770C6A" w:rsidRDefault="00B161DC" w:rsidP="00B76291">
      <w:pPr>
        <w:pStyle w:val="Snt1"/>
      </w:pPr>
      <w:r w:rsidRPr="00770C6A">
        <w:t xml:space="preserve">2. PAKOLLINEN yksi [1..1] code/@code="305" Potilaan käyttämä turvaväline </w:t>
      </w:r>
      <w:r w:rsidR="000B14D2">
        <w:t>(codeSystem</w:t>
      </w:r>
      <w:r w:rsidRPr="00770C6A">
        <w:t>: 1.2.246.537.6.12.2002.348)</w:t>
      </w:r>
    </w:p>
    <w:p w14:paraId="2A7E1384" w14:textId="77777777" w:rsidR="00127578" w:rsidRDefault="00127578" w:rsidP="00127578">
      <w:pPr>
        <w:pStyle w:val="Snt1"/>
      </w:pPr>
      <w:r>
        <w:t>3. PAKOLLINEN yksi [1..1] text</w:t>
      </w:r>
    </w:p>
    <w:p w14:paraId="41BF6D5F" w14:textId="77777777" w:rsidR="00127578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6DD93E42" w14:textId="64160686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 w:rsidRPr="00770C6A">
        <w:t>arvo</w:t>
      </w:r>
      <w:r w:rsidR="00440466">
        <w:t xml:space="preserve"> </w:t>
      </w:r>
      <w:r w:rsidR="002B15F3">
        <w:t xml:space="preserve">(305) </w:t>
      </w:r>
      <w:r w:rsidRPr="00770C6A">
        <w:t xml:space="preserve">luokituksesta ENSIH - Potilaan käyttämä turvaväline </w:t>
      </w:r>
      <w:r w:rsidR="000B14D2">
        <w:t>(codeSystem</w:t>
      </w:r>
      <w:r w:rsidRPr="00770C6A">
        <w:t>: 1.2.246.537.6.3018.2014)</w:t>
      </w:r>
      <w:r w:rsidR="00D44A92" w:rsidRPr="00D44A92">
        <w:t xml:space="preserve"> </w:t>
      </w:r>
      <w:r w:rsidR="00D44A92" w:rsidRPr="00770C6A">
        <w:t>annetaan CD-tietotyypillä</w:t>
      </w:r>
    </w:p>
    <w:bookmarkStart w:id="267" w:name="_Turvatyynyjen_käyttö_-"/>
    <w:bookmarkEnd w:id="267"/>
    <w:p w14:paraId="42366E73" w14:textId="79ABD1DD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68" w:name="_Toc446509260"/>
      <w:r w:rsidR="00B161DC" w:rsidRPr="00066AD5">
        <w:rPr>
          <w:rStyle w:val="Hyperlinkki"/>
        </w:rPr>
        <w:t>Turvatyynyjen käyttö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26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027A9828" w14:textId="77777777" w:rsidTr="00627942">
        <w:tc>
          <w:tcPr>
            <w:tcW w:w="9236" w:type="dxa"/>
          </w:tcPr>
          <w:p w14:paraId="013FAA7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DB81AE0" w14:textId="77777777" w:rsidR="00615700" w:rsidRPr="00615700" w:rsidRDefault="00615700" w:rsidP="00B76291">
      <w:pPr>
        <w:pStyle w:val="Snt1"/>
        <w:rPr>
          <w:lang w:val="en-US"/>
        </w:rPr>
      </w:pPr>
    </w:p>
    <w:p w14:paraId="0C191A0F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3A097449" w14:textId="2F067F3E" w:rsidR="00B161DC" w:rsidRPr="00770C6A" w:rsidRDefault="00B161DC" w:rsidP="00B76291">
      <w:pPr>
        <w:pStyle w:val="Snt1"/>
      </w:pPr>
      <w:r w:rsidRPr="00770C6A">
        <w:t xml:space="preserve">2. PAKOLLINEN yksi [1..1] code/@code="306" Turvatyynyjen käyttö </w:t>
      </w:r>
      <w:r w:rsidR="000B14D2">
        <w:t>(codeSystem</w:t>
      </w:r>
      <w:r w:rsidRPr="00770C6A">
        <w:t>: 1.2.246.537.6.12.2002.348)</w:t>
      </w:r>
    </w:p>
    <w:p w14:paraId="67D3A040" w14:textId="77777777" w:rsidR="00127578" w:rsidRDefault="00127578" w:rsidP="00127578">
      <w:pPr>
        <w:pStyle w:val="Snt1"/>
      </w:pPr>
      <w:r>
        <w:t>3. PAKOLLINEN yksi [1..1] text</w:t>
      </w:r>
    </w:p>
    <w:p w14:paraId="3CB7AB64" w14:textId="77777777" w:rsidR="00127578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12ED8F8B" w14:textId="3352185B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 w:rsidRPr="00770C6A">
        <w:t>arvo</w:t>
      </w:r>
      <w:r w:rsidR="00440466">
        <w:t xml:space="preserve"> </w:t>
      </w:r>
      <w:r w:rsidR="002B15F3">
        <w:t xml:space="preserve">(306) </w:t>
      </w:r>
      <w:r w:rsidR="00440466" w:rsidRPr="00770C6A">
        <w:t xml:space="preserve">annetaan </w:t>
      </w:r>
      <w:r w:rsidRPr="00770C6A">
        <w:t xml:space="preserve">luokituksesta ENSIH - Turvatyynyjen käyttö </w:t>
      </w:r>
      <w:r w:rsidR="000B14D2">
        <w:t>(codeSystem</w:t>
      </w:r>
      <w:r w:rsidRPr="00770C6A">
        <w:t>: 1.2.246.537.6.3019.2014)</w:t>
      </w:r>
      <w:r w:rsidR="00D44A92" w:rsidRPr="00D44A92">
        <w:t xml:space="preserve"> </w:t>
      </w:r>
      <w:r w:rsidR="00D44A92" w:rsidRPr="00770C6A">
        <w:t>CD-tietotyypillä</w:t>
      </w:r>
    </w:p>
    <w:bookmarkStart w:id="269" w:name="_Putoamiskorkeus_-_observation"/>
    <w:bookmarkEnd w:id="269"/>
    <w:p w14:paraId="3EA895CC" w14:textId="0BAA8B5B" w:rsidR="00B161DC" w:rsidRDefault="00066AD5" w:rsidP="00B161DC">
      <w:pPr>
        <w:pStyle w:val="Otsikko4"/>
      </w:pPr>
      <w:r>
        <w:lastRenderedPageBreak/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70" w:name="_Toc446509261"/>
      <w:r w:rsidR="00B161DC" w:rsidRPr="00066AD5">
        <w:rPr>
          <w:rStyle w:val="Hyperlinkki"/>
        </w:rPr>
        <w:t>Putoamiskorkeus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27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53BC5D12" w14:textId="77777777" w:rsidTr="00627942">
        <w:tc>
          <w:tcPr>
            <w:tcW w:w="9236" w:type="dxa"/>
          </w:tcPr>
          <w:p w14:paraId="127CAB1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42BE79D" w14:textId="77777777" w:rsidR="00615700" w:rsidRPr="00615700" w:rsidRDefault="00615700" w:rsidP="00B76291">
      <w:pPr>
        <w:pStyle w:val="Snt1"/>
        <w:rPr>
          <w:lang w:val="en-US"/>
        </w:rPr>
      </w:pPr>
    </w:p>
    <w:p w14:paraId="537D530E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09E81116" w14:textId="30A575C3" w:rsidR="00B161DC" w:rsidRPr="00770C6A" w:rsidRDefault="00B161DC" w:rsidP="00B76291">
      <w:pPr>
        <w:pStyle w:val="Snt1"/>
      </w:pPr>
      <w:r w:rsidRPr="00770C6A">
        <w:t xml:space="preserve">2. PAKOLLINEN yksi [1..1] code/@code="307" Putoamiskorkeus </w:t>
      </w:r>
      <w:r w:rsidR="000B14D2">
        <w:t>(codeSystem</w:t>
      </w:r>
      <w:r w:rsidRPr="00770C6A">
        <w:t>: 1.2.246.537.6.12.2002.348)</w:t>
      </w:r>
    </w:p>
    <w:p w14:paraId="6D36E3A2" w14:textId="77777777" w:rsidR="00127578" w:rsidRDefault="00127578" w:rsidP="00127578">
      <w:pPr>
        <w:pStyle w:val="Snt1"/>
      </w:pPr>
      <w:r>
        <w:t>3. PAKOLLINEN yksi [1..1] text</w:t>
      </w:r>
    </w:p>
    <w:p w14:paraId="6DC7A28D" w14:textId="77777777" w:rsidR="00127578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1C9311DC" w14:textId="39348EBA" w:rsidR="00B161DC" w:rsidRPr="00770C6A" w:rsidRDefault="00B161DC" w:rsidP="00B76291">
      <w:pPr>
        <w:pStyle w:val="Snt1"/>
      </w:pPr>
      <w:r w:rsidRPr="00770C6A">
        <w:t xml:space="preserve">4. PAKOLLINEN yksi [1..1] value, </w:t>
      </w:r>
      <w:r w:rsidR="00440466" w:rsidRPr="00770C6A">
        <w:t xml:space="preserve">arvo </w:t>
      </w:r>
      <w:r w:rsidR="002B15F3">
        <w:t xml:space="preserve">(307) </w:t>
      </w:r>
      <w:r w:rsidR="00440466" w:rsidRPr="00770C6A">
        <w:t xml:space="preserve">annetaan </w:t>
      </w:r>
      <w:r w:rsidRPr="00770C6A">
        <w:t xml:space="preserve">PQ-tietotyypillä </w:t>
      </w:r>
    </w:p>
    <w:bookmarkStart w:id="271" w:name="_Potilaan_status"/>
    <w:bookmarkEnd w:id="271"/>
    <w:p w14:paraId="7A1F0224" w14:textId="5F99681B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72" w:name="_Toc446509262"/>
      <w:r w:rsidR="008558FE" w:rsidRPr="00382EF8">
        <w:rPr>
          <w:rStyle w:val="Hyperlinkki"/>
        </w:rPr>
        <w:t>Potilaan status</w:t>
      </w:r>
      <w:bookmarkEnd w:id="272"/>
    </w:p>
    <w:bookmarkStart w:id="273" w:name="_Fysiologiset_mittaukset"/>
    <w:bookmarkEnd w:id="273"/>
    <w:p w14:paraId="311DE56C" w14:textId="77777777" w:rsidR="00615700" w:rsidRDefault="00382EF8" w:rsidP="00615700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3E905E33" w14:textId="77777777" w:rsidTr="00627942">
        <w:tc>
          <w:tcPr>
            <w:tcW w:w="9236" w:type="dxa"/>
          </w:tcPr>
          <w:p w14:paraId="62F72697" w14:textId="437AA1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7C4B5736" w14:textId="77777777" w:rsidR="00615700" w:rsidRPr="00615700" w:rsidRDefault="00615700" w:rsidP="00EF31C6">
      <w:pPr>
        <w:pStyle w:val="Snt1"/>
        <w:rPr>
          <w:lang w:val="en-US"/>
        </w:rPr>
      </w:pPr>
    </w:p>
    <w:p w14:paraId="31ED5CE7" w14:textId="715DA8B4" w:rsidR="00EF31C6" w:rsidRPr="0095153D" w:rsidRDefault="00EF31C6" w:rsidP="00EF31C6">
      <w:pPr>
        <w:pStyle w:val="Snt1"/>
      </w:pPr>
      <w:r w:rsidRPr="0082643A">
        <w:t>1. PAKOLLINEN yksi [1..1] code/@code="</w:t>
      </w:r>
      <w:r>
        <w:t>37</w:t>
      </w:r>
      <w:r w:rsidRPr="0082643A">
        <w:t xml:space="preserve">" </w:t>
      </w:r>
      <w:r>
        <w:t>Nykytila (status) (codeSystem</w:t>
      </w:r>
      <w:r w:rsidRPr="0095153D">
        <w:t>: 1.2.246.537.6.14.2006 AR/YDIN - Otsikot)</w:t>
      </w:r>
    </w:p>
    <w:p w14:paraId="7A11D200" w14:textId="4A4A8095" w:rsidR="00EF31C6" w:rsidRPr="0082643A" w:rsidRDefault="00EF31C6" w:rsidP="00EF31C6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Nykytila (status)</w:t>
      </w:r>
      <w:r w:rsidRPr="0082643A">
        <w:t xml:space="preserve">" </w:t>
      </w:r>
    </w:p>
    <w:p w14:paraId="18B230CE" w14:textId="77777777" w:rsidR="00EF31C6" w:rsidRPr="0080598B" w:rsidRDefault="00EF31C6" w:rsidP="00EF31C6">
      <w:pPr>
        <w:pStyle w:val="Snt1"/>
      </w:pPr>
      <w:r w:rsidRPr="0080598B">
        <w:t xml:space="preserve">3. PAKOLLINEN yksi [1..1] text </w:t>
      </w:r>
    </w:p>
    <w:p w14:paraId="181B8118" w14:textId="77777777" w:rsidR="00635A82" w:rsidRDefault="00635A82" w:rsidP="00635A82"/>
    <w:p w14:paraId="0313992D" w14:textId="594AF66B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Painoarvio:</w:t>
      </w:r>
      <w:r>
        <w:t xml:space="preserve"> (401, otsikko) </w:t>
      </w:r>
      <w:r w:rsidR="00294D00">
        <w:t xml:space="preserve">Statuskirjauksen aika (422); </w:t>
      </w:r>
      <w:r w:rsidR="00227018">
        <w:t>Painoarvio (401</w:t>
      </w:r>
      <w:r>
        <w:t>, arvo</w:t>
      </w:r>
      <w:r w:rsidR="00227018">
        <w:t>)</w:t>
      </w:r>
      <w:r w:rsidR="00294D00">
        <w:t>;</w:t>
      </w:r>
      <w:r w:rsidR="00227018">
        <w:t xml:space="preserve"> </w:t>
      </w:r>
    </w:p>
    <w:p w14:paraId="142AA443" w14:textId="19F06E65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 xml:space="preserve">Ihon löydös: </w:t>
      </w:r>
      <w:r>
        <w:t xml:space="preserve">(402, otsikko) </w:t>
      </w:r>
      <w:r w:rsidR="00294D00">
        <w:t xml:space="preserve">Statuskirjauksen aika (422); </w:t>
      </w:r>
      <w:r w:rsidR="00227018">
        <w:t>Ihon löydös (402</w:t>
      </w:r>
      <w:r>
        <w:t>, arvo</w:t>
      </w:r>
      <w:r w:rsidR="00227018">
        <w:t>)</w:t>
      </w:r>
      <w:r w:rsidR="00930B8A">
        <w:t>*</w:t>
      </w:r>
      <w:r w:rsidR="00227018">
        <w:t>*</w:t>
      </w:r>
      <w:r w:rsidR="00294D00">
        <w:t>;</w:t>
      </w:r>
      <w:r w:rsidR="00227018">
        <w:t xml:space="preserve"> </w:t>
      </w:r>
    </w:p>
    <w:p w14:paraId="5A156CB7" w14:textId="28EC4F24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Pään löydös</w:t>
      </w:r>
      <w:r w:rsidR="00C95A55" w:rsidRPr="00C95A55">
        <w:rPr>
          <w:b/>
        </w:rPr>
        <w:t>:</w:t>
      </w:r>
      <w:r w:rsidRPr="0079309D">
        <w:t xml:space="preserve"> </w:t>
      </w:r>
      <w:r w:rsidR="00C95A55">
        <w:t xml:space="preserve">(403, otsikko) </w:t>
      </w:r>
      <w:r w:rsidR="00294D00">
        <w:t xml:space="preserve">Statuskirjauksen aika (422); </w:t>
      </w:r>
      <w:r w:rsidR="00227018">
        <w:t xml:space="preserve">Pään </w:t>
      </w:r>
      <w:r w:rsidR="00227018" w:rsidRPr="0079309D">
        <w:t>löydös (403</w:t>
      </w:r>
      <w:r w:rsidR="00C95A55">
        <w:t>, arvo</w:t>
      </w:r>
      <w:r w:rsidR="00227018" w:rsidRPr="0079309D">
        <w:t>)*</w:t>
      </w:r>
      <w:r w:rsidR="00930B8A">
        <w:t>*</w:t>
      </w:r>
      <w:r w:rsidR="00294D00">
        <w:t>;</w:t>
      </w:r>
      <w:r w:rsidR="00227018" w:rsidRPr="0079309D">
        <w:t xml:space="preserve"> </w:t>
      </w:r>
    </w:p>
    <w:p w14:paraId="7AAF34B3" w14:textId="0CA4E3E9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Kasvojen löydös:</w:t>
      </w:r>
      <w:r w:rsidRPr="0079309D">
        <w:t xml:space="preserve"> (404</w:t>
      </w:r>
      <w:r>
        <w:t xml:space="preserve">, otsikko) </w:t>
      </w:r>
      <w:r w:rsidR="00294D00">
        <w:t xml:space="preserve">Statuskirjauksen aika (422); </w:t>
      </w:r>
      <w:r w:rsidR="00227018" w:rsidRPr="0079309D">
        <w:t>Kasvojen löydös (404</w:t>
      </w:r>
      <w:r>
        <w:t>, arvo</w:t>
      </w:r>
      <w:r w:rsidR="00227018" w:rsidRPr="0079309D">
        <w:t>)</w:t>
      </w:r>
      <w:r w:rsidR="00930B8A">
        <w:t>*</w:t>
      </w:r>
      <w:r w:rsidR="00227018" w:rsidRPr="0079309D">
        <w:t>*</w:t>
      </w:r>
      <w:r w:rsidR="00294D00">
        <w:t>;</w:t>
      </w:r>
      <w:r w:rsidR="00227018" w:rsidRPr="0079309D">
        <w:t xml:space="preserve"> </w:t>
      </w:r>
    </w:p>
    <w:p w14:paraId="5034F14F" w14:textId="2CC80E3A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Kaulan löydös:</w:t>
      </w:r>
      <w:r w:rsidRPr="0079309D">
        <w:t xml:space="preserve"> (405</w:t>
      </w:r>
      <w:r>
        <w:t>, otsikko</w:t>
      </w:r>
      <w:r w:rsidRPr="0079309D">
        <w:t>)</w:t>
      </w:r>
      <w:r>
        <w:t xml:space="preserve"> </w:t>
      </w:r>
      <w:r w:rsidR="00294D00">
        <w:t xml:space="preserve">Statuskirjauksen aika (422); </w:t>
      </w:r>
      <w:r w:rsidR="00227018" w:rsidRPr="0079309D">
        <w:t>Kaulan löydös (405</w:t>
      </w:r>
      <w:r>
        <w:t>, arvo</w:t>
      </w:r>
      <w:r w:rsidR="00227018" w:rsidRPr="0079309D">
        <w:t>)*</w:t>
      </w:r>
      <w:r w:rsidR="00930B8A">
        <w:t>*</w:t>
      </w:r>
      <w:r w:rsidR="00294D00">
        <w:t>;</w:t>
      </w:r>
      <w:r w:rsidR="00227018" w:rsidRPr="0079309D">
        <w:t xml:space="preserve"> </w:t>
      </w:r>
    </w:p>
    <w:p w14:paraId="30EB9C90" w14:textId="11D6A3D6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Rintakehän tai keuhkojen löydös:</w:t>
      </w:r>
      <w:r w:rsidRPr="0079309D">
        <w:t xml:space="preserve"> (406</w:t>
      </w:r>
      <w:r>
        <w:t xml:space="preserve">, otsikko) </w:t>
      </w:r>
      <w:r w:rsidR="00294D00">
        <w:t xml:space="preserve">Statuskirjauksen aika (422); </w:t>
      </w:r>
      <w:r w:rsidR="00227018" w:rsidRPr="0079309D">
        <w:t>Rintake</w:t>
      </w:r>
      <w:r w:rsidR="0079309D" w:rsidRPr="0079309D">
        <w:t>hän tai keuhkojen löydös (406</w:t>
      </w:r>
      <w:r>
        <w:t>, arvo</w:t>
      </w:r>
      <w:r w:rsidR="0079309D" w:rsidRPr="0079309D">
        <w:t>)</w:t>
      </w:r>
      <w:r w:rsidR="00930B8A">
        <w:t>*</w:t>
      </w:r>
      <w:r w:rsidR="0079309D" w:rsidRPr="0079309D">
        <w:t>*</w:t>
      </w:r>
      <w:r w:rsidR="00294D00">
        <w:t>;</w:t>
      </w:r>
      <w:r w:rsidR="0079309D" w:rsidRPr="0079309D">
        <w:t xml:space="preserve"> </w:t>
      </w:r>
    </w:p>
    <w:p w14:paraId="2BF5961C" w14:textId="7257F745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 xml:space="preserve">Sydämen kuuntelulöydös: </w:t>
      </w:r>
      <w:r w:rsidRPr="0079309D">
        <w:t>(407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Sydämen kuuntelulöydös</w:t>
      </w:r>
      <w:r>
        <w:t xml:space="preserve"> </w:t>
      </w:r>
      <w:r w:rsidR="0079309D" w:rsidRPr="0079309D">
        <w:t>(407</w:t>
      </w:r>
      <w:r>
        <w:t>, arvo</w:t>
      </w:r>
      <w:r w:rsidR="0079309D" w:rsidRPr="0079309D">
        <w:t>)</w:t>
      </w:r>
      <w:r w:rsidR="00930B8A">
        <w:t>*</w:t>
      </w:r>
      <w:r w:rsidR="0079309D" w:rsidRPr="0079309D">
        <w:t>*</w:t>
      </w:r>
      <w:r w:rsidR="00294D00">
        <w:t>;</w:t>
      </w:r>
      <w:r w:rsidR="0079309D" w:rsidRPr="0079309D">
        <w:t xml:space="preserve"> </w:t>
      </w:r>
    </w:p>
    <w:p w14:paraId="4F06D163" w14:textId="33B60A8D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Vatsan löydös:</w:t>
      </w:r>
      <w:r w:rsidRPr="0079309D">
        <w:t xml:space="preserve"> (409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Vatsan löydös</w:t>
      </w:r>
      <w:r w:rsidR="0079309D" w:rsidRPr="0079309D">
        <w:t xml:space="preserve"> (409</w:t>
      </w:r>
      <w:r>
        <w:t>, arvo</w:t>
      </w:r>
      <w:r w:rsidR="0079309D" w:rsidRPr="0079309D">
        <w:t>)</w:t>
      </w:r>
      <w:r>
        <w:t>**</w:t>
      </w:r>
      <w:r w:rsidR="00227018" w:rsidRPr="0079309D">
        <w:t xml:space="preserve">; </w:t>
      </w:r>
      <w:r w:rsidR="0079309D" w:rsidRPr="0079309D">
        <w:t>Vatsan löydöksen sijainti (408)</w:t>
      </w:r>
      <w:r w:rsidR="00294D00">
        <w:t>;</w:t>
      </w:r>
      <w:r w:rsidR="00227018" w:rsidRPr="0079309D">
        <w:t xml:space="preserve"> </w:t>
      </w:r>
    </w:p>
    <w:p w14:paraId="2FF258E4" w14:textId="69BFA00E" w:rsidR="00A77493" w:rsidRDefault="0079309D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L</w:t>
      </w:r>
      <w:r w:rsidR="00227018" w:rsidRPr="00A0119F">
        <w:rPr>
          <w:b/>
        </w:rPr>
        <w:t>antion tai sukuelinten löydös</w:t>
      </w:r>
      <w:r w:rsidR="00A0119F" w:rsidRPr="00A0119F">
        <w:rPr>
          <w:b/>
        </w:rPr>
        <w:t>:</w:t>
      </w:r>
      <w:r>
        <w:t xml:space="preserve"> (410</w:t>
      </w:r>
      <w:r w:rsidR="00A0119F">
        <w:t>, otsikko</w:t>
      </w:r>
      <w:r>
        <w:t>)</w:t>
      </w:r>
      <w:r w:rsidR="00A0119F" w:rsidRPr="00A0119F">
        <w:t xml:space="preserve"> </w:t>
      </w:r>
      <w:r w:rsidR="00294D00">
        <w:t xml:space="preserve">Statuskirjauksen aika (422); </w:t>
      </w:r>
      <w:r w:rsidR="00A0119F">
        <w:t>L</w:t>
      </w:r>
      <w:r w:rsidR="00A0119F" w:rsidRPr="0079309D">
        <w:t>antion tai sukuelinten löydös</w:t>
      </w:r>
      <w:r w:rsidR="00A0119F">
        <w:t xml:space="preserve"> (410, arvo)</w:t>
      </w:r>
      <w:r w:rsidR="00930B8A">
        <w:t>*</w:t>
      </w:r>
      <w:r>
        <w:t>*</w:t>
      </w:r>
      <w:r w:rsidR="00294D00">
        <w:t>;</w:t>
      </w:r>
    </w:p>
    <w:p w14:paraId="539B9FBA" w14:textId="776C3B4F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Selän tai selkärangan löydös:</w:t>
      </w:r>
      <w:r>
        <w:t xml:space="preserve"> (412, otsikko)</w:t>
      </w:r>
      <w:r w:rsidRPr="0079309D">
        <w:t xml:space="preserve"> </w:t>
      </w:r>
      <w:r w:rsidR="00294D00">
        <w:t xml:space="preserve">Statuskirjauksen aika (422); </w:t>
      </w:r>
      <w:r w:rsidR="00227018" w:rsidRPr="0079309D">
        <w:t>Selän tai selkärangan löydös</w:t>
      </w:r>
      <w:r w:rsidR="00886D49">
        <w:t xml:space="preserve"> (412</w:t>
      </w:r>
      <w:r>
        <w:t>, arvo</w:t>
      </w:r>
      <w:r w:rsidR="00886D49">
        <w:t>)</w:t>
      </w:r>
      <w:r w:rsidR="00930B8A">
        <w:t>*</w:t>
      </w:r>
      <w:r w:rsidR="00886D49">
        <w:t>*</w:t>
      </w:r>
      <w:r w:rsidR="00227018" w:rsidRPr="0079309D">
        <w:t xml:space="preserve">; </w:t>
      </w:r>
      <w:r w:rsidR="00886D49">
        <w:t>Selän tai selkärangan löydöksen sijainti (411)</w:t>
      </w:r>
      <w:r w:rsidR="00294D00">
        <w:t>;</w:t>
      </w:r>
      <w:r w:rsidR="00227018" w:rsidRPr="0079309D">
        <w:t xml:space="preserve"> </w:t>
      </w:r>
    </w:p>
    <w:p w14:paraId="550F1C42" w14:textId="0E2C3A11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Raajan löydös:</w:t>
      </w:r>
      <w:r>
        <w:t xml:space="preserve"> (414, otsikko) </w:t>
      </w:r>
      <w:r w:rsidR="00294D00">
        <w:t xml:space="preserve">Statuskirjauksen aika (422); </w:t>
      </w:r>
      <w:r w:rsidR="00227018" w:rsidRPr="0079309D">
        <w:t>Raajan löydös</w:t>
      </w:r>
      <w:r w:rsidR="00886D49">
        <w:t xml:space="preserve"> (414</w:t>
      </w:r>
      <w:r>
        <w:t>, arvo</w:t>
      </w:r>
      <w:r w:rsidR="00886D49">
        <w:t>)*</w:t>
      </w:r>
      <w:r w:rsidR="00930B8A">
        <w:t>*</w:t>
      </w:r>
      <w:r w:rsidR="00227018" w:rsidRPr="0079309D">
        <w:t xml:space="preserve">; </w:t>
      </w:r>
      <w:r w:rsidR="00886D49" w:rsidRPr="00886D49">
        <w:t xml:space="preserve">Raajan löydöksen sijainti </w:t>
      </w:r>
      <w:r w:rsidR="00886D49">
        <w:t>(413)</w:t>
      </w:r>
      <w:r w:rsidR="00294D00">
        <w:t>;</w:t>
      </w:r>
      <w:r w:rsidR="00886D49">
        <w:t xml:space="preserve"> </w:t>
      </w:r>
    </w:p>
    <w:p w14:paraId="144B7778" w14:textId="51BC5519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Silmän löydös:</w:t>
      </w:r>
      <w:r>
        <w:t xml:space="preserve"> (416, otsikko) </w:t>
      </w:r>
      <w:r w:rsidR="00294D00">
        <w:t xml:space="preserve">Statuskirjauksen aika (422); </w:t>
      </w:r>
      <w:r w:rsidR="00227018" w:rsidRPr="0079309D">
        <w:t>Silmän löydös</w:t>
      </w:r>
      <w:r w:rsidR="00886D49">
        <w:t xml:space="preserve"> (416</w:t>
      </w:r>
      <w:r>
        <w:t>, arvo</w:t>
      </w:r>
      <w:r w:rsidR="00886D49">
        <w:t>)*</w:t>
      </w:r>
      <w:r w:rsidR="00930B8A">
        <w:t>*</w:t>
      </w:r>
      <w:r w:rsidR="00886D49">
        <w:t xml:space="preserve">; </w:t>
      </w:r>
      <w:r w:rsidR="00886D49" w:rsidRPr="00886D49">
        <w:t>Silmän löydöksen sijainti</w:t>
      </w:r>
      <w:r w:rsidR="00886D49">
        <w:t xml:space="preserve"> (415)</w:t>
      </w:r>
      <w:r w:rsidR="00294D00">
        <w:t>;</w:t>
      </w:r>
    </w:p>
    <w:p w14:paraId="5205AC65" w14:textId="41197F64" w:rsidR="00A77493" w:rsidRDefault="00227018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Psykiatrinen status</w:t>
      </w:r>
      <w:r w:rsidR="00A0119F" w:rsidRPr="00A0119F">
        <w:rPr>
          <w:b/>
        </w:rPr>
        <w:t>:</w:t>
      </w:r>
      <w:r w:rsidR="00886D49">
        <w:t xml:space="preserve"> (417</w:t>
      </w:r>
      <w:r w:rsidR="00A0119F">
        <w:t>, otsikko</w:t>
      </w:r>
      <w:r w:rsidR="00886D49">
        <w:t>)</w:t>
      </w:r>
      <w:r w:rsidR="00A0119F">
        <w:t xml:space="preserve"> </w:t>
      </w:r>
      <w:r w:rsidR="00294D00">
        <w:t xml:space="preserve">Statuskirjauksen aika (422); </w:t>
      </w:r>
      <w:r w:rsidR="00A0119F" w:rsidRPr="0079309D">
        <w:t>Psykiatrinen status</w:t>
      </w:r>
      <w:r w:rsidR="00A0119F">
        <w:t xml:space="preserve"> (417, arvo)</w:t>
      </w:r>
      <w:r w:rsidR="00294D00">
        <w:t>;</w:t>
      </w:r>
      <w:r w:rsidR="00886D49">
        <w:t xml:space="preserve"> </w:t>
      </w:r>
    </w:p>
    <w:p w14:paraId="1A7FEC85" w14:textId="0A38FAF8" w:rsidR="00635A82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Neurologinen status:</w:t>
      </w:r>
      <w:r>
        <w:t xml:space="preserve"> (418, otsikko) </w:t>
      </w:r>
      <w:r w:rsidR="00294D00">
        <w:t xml:space="preserve">Statuskirjauksen aika (422); </w:t>
      </w:r>
      <w:r w:rsidR="00227018" w:rsidRPr="0079309D">
        <w:t>Neurologinen status</w:t>
      </w:r>
      <w:r w:rsidR="00886D49">
        <w:t xml:space="preserve"> (418</w:t>
      </w:r>
      <w:r>
        <w:t>, arvo</w:t>
      </w:r>
      <w:r w:rsidR="00886D49">
        <w:t>)</w:t>
      </w:r>
      <w:r w:rsidR="00294D00">
        <w:t>;</w:t>
      </w:r>
    </w:p>
    <w:p w14:paraId="36CA6FF3" w14:textId="4700B530" w:rsidR="00886D49" w:rsidRDefault="00886D49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86D49">
        <w:rPr>
          <w:b/>
        </w:rPr>
        <w:t>Päihteiden käytön merkit:</w:t>
      </w:r>
      <w:r>
        <w:t xml:space="preserve"> (419, otsikko) </w:t>
      </w:r>
      <w:r w:rsidR="00294D00">
        <w:t xml:space="preserve">Statuskirjauksen aika (422); </w:t>
      </w:r>
      <w:r w:rsidRPr="00886D49">
        <w:t>Päihteiden käytön merkit</w:t>
      </w:r>
      <w:r>
        <w:t xml:space="preserve"> (419, arvo)</w:t>
      </w:r>
      <w:r w:rsidR="00294D00">
        <w:t>;</w:t>
      </w:r>
    </w:p>
    <w:p w14:paraId="358350D9" w14:textId="0133DC04" w:rsidR="003F5756" w:rsidRDefault="003F5756" w:rsidP="003F57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Raskaus</w:t>
      </w:r>
      <w:r w:rsidRPr="00886D49">
        <w:rPr>
          <w:b/>
        </w:rPr>
        <w:t>:</w:t>
      </w:r>
      <w:r>
        <w:t xml:space="preserve"> (420, otsikko) </w:t>
      </w:r>
      <w:r w:rsidR="00294D00">
        <w:t xml:space="preserve">Statuskirjauksen aika (422); </w:t>
      </w:r>
      <w:r>
        <w:t>Raskaus (420, arvo)</w:t>
      </w:r>
      <w:r w:rsidR="00294D00">
        <w:t>***;</w:t>
      </w:r>
    </w:p>
    <w:p w14:paraId="658AAA78" w14:textId="77EF49E8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Lisätiedot</w:t>
      </w:r>
      <w:r w:rsidRPr="00886D49">
        <w:rPr>
          <w:b/>
        </w:rPr>
        <w:t>:</w:t>
      </w:r>
      <w:r>
        <w:t xml:space="preserve"> (421, otsikko) Lisätiedot (421, arvo)</w:t>
      </w:r>
    </w:p>
    <w:p w14:paraId="79D73D68" w14:textId="4428846B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9BE0E12" w14:textId="3B215C76" w:rsidR="00930B8A" w:rsidRDefault="008B2C10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 xml:space="preserve">** </w:t>
      </w:r>
      <w:r w:rsidR="00930B8A">
        <w:t>jos arvo on =</w:t>
      </w:r>
      <w:r w:rsidR="00F50252">
        <w:t xml:space="preserve"> </w:t>
      </w:r>
      <w:r w:rsidR="00930B8A">
        <w:t>”normaali”, tietoa ei tuoda näyttömuotoon</w:t>
      </w:r>
    </w:p>
    <w:p w14:paraId="43EB264D" w14:textId="57940AD5" w:rsidR="00930B8A" w:rsidRDefault="00930B8A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>*** jos arvo on = ”ei raskaana”, tietoa ei tuoda näyttömuotoon</w:t>
      </w:r>
    </w:p>
    <w:p w14:paraId="2CB0ECFA" w14:textId="77777777" w:rsidR="00635A82" w:rsidRPr="0080598B" w:rsidRDefault="00635A82" w:rsidP="00635A82"/>
    <w:p w14:paraId="4E11C8D1" w14:textId="3BD1B06C" w:rsidR="001F79FC" w:rsidRPr="0082643A" w:rsidRDefault="001F79FC" w:rsidP="001F79FC">
      <w:pPr>
        <w:pStyle w:val="Snt1"/>
      </w:pPr>
      <w:r>
        <w:t xml:space="preserve">4. </w:t>
      </w:r>
      <w:r w:rsidR="003F5756">
        <w:t>VAPAAEHTOINEN</w:t>
      </w:r>
      <w:r>
        <w:t xml:space="preserve"> </w:t>
      </w:r>
      <w:r w:rsidR="0030641F">
        <w:t>nolla tai useampi [0..*]</w:t>
      </w:r>
      <w:r w:rsidRPr="0082643A">
        <w:t xml:space="preserve"> entry</w:t>
      </w:r>
    </w:p>
    <w:p w14:paraId="1B51D112" w14:textId="7957F577" w:rsidR="001F79FC" w:rsidRDefault="001F79FC" w:rsidP="001F79FC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74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44D2CCCF" w14:textId="337284B5" w:rsidR="00294D00" w:rsidRDefault="001F79FC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A503B9">
        <w:t>1</w:t>
      </w:r>
      <w:r>
        <w:t>” (</w:t>
      </w:r>
      <w:r w:rsidR="00A503B9">
        <w:t>Painoarvio</w:t>
      </w:r>
      <w:r>
        <w:t xml:space="preserve"> entry</w:t>
      </w:r>
      <w:r w:rsidR="003F5756">
        <w:t>)</w:t>
      </w:r>
    </w:p>
    <w:p w14:paraId="70050FA2" w14:textId="77777777" w:rsidR="00A503B9" w:rsidRDefault="00A503B9" w:rsidP="00A503B9">
      <w:pPr>
        <w:pStyle w:val="Snt2"/>
      </w:pPr>
      <w:r>
        <w:t xml:space="preserve">a. PAKOLLINEN yksi [1..1] </w:t>
      </w:r>
      <w:hyperlink w:anchor="_Painoarvio_-_observation" w:history="1">
        <w:r w:rsidRPr="00F12967">
          <w:rPr>
            <w:rStyle w:val="Hyperlinkki"/>
          </w:rPr>
          <w:t>Painoarvio</w:t>
        </w:r>
      </w:hyperlink>
      <w:r>
        <w:t xml:space="preserve"> (401) observation</w:t>
      </w:r>
    </w:p>
    <w:p w14:paraId="6B032EFA" w14:textId="57380598" w:rsidR="00A503B9" w:rsidRPr="0082643A" w:rsidRDefault="00A503B9" w:rsidP="00A503B9">
      <w:pPr>
        <w:pStyle w:val="Snt1"/>
      </w:pPr>
      <w:r>
        <w:t xml:space="preserve">5. VAPAAEHTOINEN </w:t>
      </w:r>
      <w:r w:rsidR="0030641F">
        <w:t>nolla tai useampi [0..*]</w:t>
      </w:r>
      <w:r w:rsidRPr="0082643A">
        <w:t xml:space="preserve"> entry</w:t>
      </w:r>
    </w:p>
    <w:p w14:paraId="742E21DB" w14:textId="3E70BC2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75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28D5C446" w14:textId="49B12541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2</w:t>
      </w:r>
      <w:r>
        <w:t>” (</w:t>
      </w:r>
      <w:r w:rsidR="0030641F">
        <w:t>Ihon löydös</w:t>
      </w:r>
      <w:r>
        <w:t xml:space="preserve"> entry)</w:t>
      </w:r>
    </w:p>
    <w:p w14:paraId="5EB4397D" w14:textId="77777777" w:rsidR="00A503B9" w:rsidRDefault="00A503B9" w:rsidP="00A503B9">
      <w:pPr>
        <w:pStyle w:val="Snt2"/>
      </w:pPr>
      <w:r>
        <w:t xml:space="preserve">a. PAKOLLINEN yksi [1..1] </w:t>
      </w:r>
      <w:hyperlink w:anchor="_Ihon_löydös_-" w:history="1">
        <w:r w:rsidRPr="00F12967">
          <w:rPr>
            <w:rStyle w:val="Hyperlinkki"/>
          </w:rPr>
          <w:t>Ihon löydös</w:t>
        </w:r>
      </w:hyperlink>
      <w:r>
        <w:t xml:space="preserve"> (402) observation</w:t>
      </w:r>
    </w:p>
    <w:p w14:paraId="2BD772B2" w14:textId="55DAD55B" w:rsidR="00A503B9" w:rsidRPr="0082643A" w:rsidRDefault="00A503B9" w:rsidP="00A503B9">
      <w:pPr>
        <w:pStyle w:val="Snt1"/>
      </w:pPr>
      <w:r>
        <w:t xml:space="preserve">6. VAPAAEHTOINEN </w:t>
      </w:r>
      <w:r w:rsidR="0030641F">
        <w:t>nolla tai useampi [0..*]</w:t>
      </w:r>
      <w:r w:rsidRPr="0082643A">
        <w:t xml:space="preserve"> entry</w:t>
      </w:r>
    </w:p>
    <w:p w14:paraId="0357D229" w14:textId="05EE3F65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76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5B262AE9" w14:textId="216C790C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3</w:t>
      </w:r>
      <w:r>
        <w:t>” (</w:t>
      </w:r>
      <w:r w:rsidR="0030641F">
        <w:t>Pään löydös</w:t>
      </w:r>
      <w:r>
        <w:t xml:space="preserve"> entry)</w:t>
      </w:r>
    </w:p>
    <w:p w14:paraId="16CA64D9" w14:textId="77777777" w:rsidR="00A503B9" w:rsidRDefault="00A503B9" w:rsidP="00A503B9">
      <w:pPr>
        <w:pStyle w:val="Snt2"/>
      </w:pPr>
      <w:r>
        <w:t xml:space="preserve">a. PAKOLLINEN yksi [1..1] </w:t>
      </w:r>
      <w:hyperlink w:anchor="_Pään_löydös_-" w:history="1">
        <w:r w:rsidRPr="00F12967">
          <w:rPr>
            <w:rStyle w:val="Hyperlinkki"/>
          </w:rPr>
          <w:t>Pään löydös</w:t>
        </w:r>
      </w:hyperlink>
      <w:r>
        <w:t xml:space="preserve"> (403) observation</w:t>
      </w:r>
    </w:p>
    <w:p w14:paraId="62491970" w14:textId="48DAA91A" w:rsidR="00A503B9" w:rsidRPr="0082643A" w:rsidRDefault="00A503B9" w:rsidP="00A503B9">
      <w:pPr>
        <w:pStyle w:val="Snt1"/>
      </w:pPr>
      <w:r>
        <w:t xml:space="preserve">7. VAPAAEHTOINEN </w:t>
      </w:r>
      <w:r w:rsidR="0030641F">
        <w:t>nolla tai useampi [0..*]</w:t>
      </w:r>
      <w:r w:rsidRPr="0082643A">
        <w:t xml:space="preserve"> entry</w:t>
      </w:r>
    </w:p>
    <w:p w14:paraId="2961D400" w14:textId="2002AD68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77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290ED693" w14:textId="05673A60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4</w:t>
      </w:r>
      <w:r>
        <w:t>” (</w:t>
      </w:r>
      <w:r w:rsidR="0030641F">
        <w:t>Kasvojen löydös</w:t>
      </w:r>
      <w:r>
        <w:t xml:space="preserve"> entry)</w:t>
      </w:r>
    </w:p>
    <w:p w14:paraId="1D396862" w14:textId="77777777" w:rsidR="00A503B9" w:rsidRDefault="00A503B9" w:rsidP="00A503B9">
      <w:pPr>
        <w:pStyle w:val="Snt2"/>
      </w:pPr>
      <w:r>
        <w:t xml:space="preserve">a. PAKOLLINEN yksi [1..1] </w:t>
      </w:r>
      <w:hyperlink w:anchor="_Kasvojen_löydös_-" w:history="1">
        <w:r w:rsidRPr="00F12967">
          <w:rPr>
            <w:rStyle w:val="Hyperlinkki"/>
          </w:rPr>
          <w:t>Kasvojen löydös</w:t>
        </w:r>
      </w:hyperlink>
      <w:r>
        <w:t xml:space="preserve"> (404) observation</w:t>
      </w:r>
    </w:p>
    <w:p w14:paraId="394A7F53" w14:textId="24FDE193" w:rsidR="00A503B9" w:rsidRPr="0082643A" w:rsidRDefault="00A503B9" w:rsidP="00A503B9">
      <w:pPr>
        <w:pStyle w:val="Snt1"/>
      </w:pPr>
      <w:r>
        <w:t xml:space="preserve">8. VAPAAEHTOINEN </w:t>
      </w:r>
      <w:r w:rsidR="0030641F">
        <w:t>nolla tai useampi [0..*]</w:t>
      </w:r>
      <w:r w:rsidRPr="0082643A">
        <w:t xml:space="preserve"> entry</w:t>
      </w:r>
    </w:p>
    <w:p w14:paraId="7A035649" w14:textId="21C32C99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78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6D122521" w14:textId="456B5EAB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5</w:t>
      </w:r>
      <w:r>
        <w:t>” (</w:t>
      </w:r>
      <w:r w:rsidR="0030641F">
        <w:t>Kaulan löydös</w:t>
      </w:r>
      <w:r>
        <w:t xml:space="preserve"> entry)</w:t>
      </w:r>
    </w:p>
    <w:p w14:paraId="7266DABA" w14:textId="77777777" w:rsidR="00A503B9" w:rsidRDefault="00A503B9" w:rsidP="00A503B9">
      <w:pPr>
        <w:pStyle w:val="Snt2"/>
      </w:pPr>
      <w:r>
        <w:t xml:space="preserve">a. PAKOLLINEN yksi [1..1] </w:t>
      </w:r>
      <w:hyperlink w:anchor="_Kaulan_löydös_-" w:history="1">
        <w:r w:rsidRPr="00F12967">
          <w:rPr>
            <w:rStyle w:val="Hyperlinkki"/>
          </w:rPr>
          <w:t>Kaulan löydös</w:t>
        </w:r>
      </w:hyperlink>
      <w:r>
        <w:t xml:space="preserve"> (405) observation</w:t>
      </w:r>
    </w:p>
    <w:p w14:paraId="6C275181" w14:textId="7A64672E" w:rsidR="00A503B9" w:rsidRPr="0082643A" w:rsidRDefault="00A503B9" w:rsidP="00A503B9">
      <w:pPr>
        <w:pStyle w:val="Snt1"/>
      </w:pPr>
      <w:r>
        <w:t xml:space="preserve">9. VAPAAEHTOINEN </w:t>
      </w:r>
      <w:r w:rsidR="0030641F">
        <w:t>nolla tai useampi [0..*]</w:t>
      </w:r>
      <w:r w:rsidRPr="0082643A">
        <w:t xml:space="preserve"> entry</w:t>
      </w:r>
    </w:p>
    <w:p w14:paraId="3B6EBF12" w14:textId="5792BDCD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79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22A4DD19" w14:textId="5C12ADFC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6</w:t>
      </w:r>
      <w:r>
        <w:t>” (</w:t>
      </w:r>
      <w:r w:rsidR="0030641F">
        <w:t>Rintakehän tai keuhkojen löydös</w:t>
      </w:r>
      <w:r>
        <w:t xml:space="preserve"> entry)</w:t>
      </w:r>
    </w:p>
    <w:p w14:paraId="6E331451" w14:textId="77777777" w:rsidR="00A503B9" w:rsidRDefault="00A503B9" w:rsidP="00A503B9">
      <w:pPr>
        <w:pStyle w:val="Snt2"/>
      </w:pPr>
      <w:r>
        <w:t xml:space="preserve">a. PAKOLLINEN yksi [1..1] </w:t>
      </w:r>
      <w:hyperlink w:anchor="_Rintakehän_tai_keuhkojen" w:history="1">
        <w:r w:rsidRPr="00F12967">
          <w:rPr>
            <w:rStyle w:val="Hyperlinkki"/>
          </w:rPr>
          <w:t>Rintakehän tai keuhkojen löydös</w:t>
        </w:r>
      </w:hyperlink>
      <w:r>
        <w:t xml:space="preserve"> (406) observation</w:t>
      </w:r>
    </w:p>
    <w:p w14:paraId="29C2CD78" w14:textId="757828E4" w:rsidR="00A503B9" w:rsidRPr="0082643A" w:rsidRDefault="00A503B9" w:rsidP="00A503B9">
      <w:pPr>
        <w:pStyle w:val="Snt1"/>
      </w:pPr>
      <w:r>
        <w:t xml:space="preserve">10. VAPAAEHTOINEN </w:t>
      </w:r>
      <w:r w:rsidR="0030641F">
        <w:t>nolla tai useampi [0..*]</w:t>
      </w:r>
      <w:r w:rsidRPr="0082643A">
        <w:t xml:space="preserve"> entry</w:t>
      </w:r>
    </w:p>
    <w:p w14:paraId="31512FB7" w14:textId="0D49B2E0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80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12A03F06" w14:textId="4F42E101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7</w:t>
      </w:r>
      <w:r>
        <w:t>” (</w:t>
      </w:r>
      <w:r w:rsidR="0030641F">
        <w:t>Sydämen kuuntelulöydös</w:t>
      </w:r>
      <w:r>
        <w:t xml:space="preserve"> entry)</w:t>
      </w:r>
    </w:p>
    <w:p w14:paraId="54F8AD03" w14:textId="77777777" w:rsidR="00A503B9" w:rsidRDefault="00A503B9" w:rsidP="00A503B9">
      <w:pPr>
        <w:pStyle w:val="Snt2"/>
      </w:pPr>
      <w:r>
        <w:t xml:space="preserve">a. PAKOLLINEN yksi [1..1] </w:t>
      </w:r>
      <w:hyperlink w:anchor="_Sydämen_kuuntelulöydös_-" w:history="1">
        <w:r w:rsidRPr="00F12967">
          <w:rPr>
            <w:rStyle w:val="Hyperlinkki"/>
          </w:rPr>
          <w:t>Sydämen kuuntelulöydös</w:t>
        </w:r>
      </w:hyperlink>
      <w:r>
        <w:t xml:space="preserve"> (407) observation</w:t>
      </w:r>
    </w:p>
    <w:p w14:paraId="289E7DDB" w14:textId="0EADBB12" w:rsidR="00A503B9" w:rsidRPr="0082643A" w:rsidRDefault="00A503B9" w:rsidP="00A503B9">
      <w:pPr>
        <w:pStyle w:val="Snt1"/>
      </w:pPr>
      <w:r>
        <w:t>11. VAPAAEHTOINEN nolla tai useampi [0..*</w:t>
      </w:r>
      <w:r w:rsidRPr="0082643A">
        <w:t>] entry</w:t>
      </w:r>
    </w:p>
    <w:p w14:paraId="634F08A2" w14:textId="5F5FED80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81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6A0B1307" w14:textId="476D5F07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9</w:t>
      </w:r>
      <w:r>
        <w:t>” (</w:t>
      </w:r>
      <w:r w:rsidR="0030641F">
        <w:t>Vatsan löydös</w:t>
      </w:r>
      <w:r>
        <w:t xml:space="preserve"> entry)</w:t>
      </w:r>
    </w:p>
    <w:p w14:paraId="4BDB3AE6" w14:textId="77777777" w:rsidR="00A503B9" w:rsidRDefault="00A503B9" w:rsidP="00A503B9">
      <w:pPr>
        <w:pStyle w:val="Snt2"/>
      </w:pPr>
      <w:r>
        <w:t xml:space="preserve">a. PAKOLLINEN yksi [1..1] </w:t>
      </w:r>
      <w:hyperlink w:anchor="_Vatsan_löydös_-" w:history="1">
        <w:r w:rsidRPr="00F12967">
          <w:rPr>
            <w:rStyle w:val="Hyperlinkki"/>
          </w:rPr>
          <w:t>Vatsan löydös</w:t>
        </w:r>
      </w:hyperlink>
      <w:r>
        <w:t xml:space="preserve"> (409) observation</w:t>
      </w:r>
    </w:p>
    <w:p w14:paraId="04ED73D8" w14:textId="06857489" w:rsidR="00A503B9" w:rsidRPr="0082643A" w:rsidRDefault="00A503B9" w:rsidP="00A503B9">
      <w:pPr>
        <w:pStyle w:val="Snt1"/>
      </w:pPr>
      <w:r>
        <w:t>12. VAPAAEHTOINEN nolla tai useampi [0..*</w:t>
      </w:r>
      <w:r w:rsidRPr="0082643A">
        <w:t>] entry</w:t>
      </w:r>
    </w:p>
    <w:p w14:paraId="2481E4B6" w14:textId="4130960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82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262FD949" w14:textId="78F19B52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</w:t>
      </w:r>
      <w:r w:rsidR="0030641F">
        <w:t>10</w:t>
      </w:r>
      <w:r>
        <w:t>” (</w:t>
      </w:r>
      <w:r w:rsidR="0030641F">
        <w:t>Lantion tai sukuelinten löydös</w:t>
      </w:r>
      <w:r>
        <w:t xml:space="preserve"> entry)</w:t>
      </w:r>
    </w:p>
    <w:p w14:paraId="2F5C15D7" w14:textId="77777777" w:rsidR="00A503B9" w:rsidRDefault="00A503B9" w:rsidP="00A503B9">
      <w:pPr>
        <w:pStyle w:val="Snt2"/>
      </w:pPr>
      <w:r>
        <w:lastRenderedPageBreak/>
        <w:t xml:space="preserve">a. PAKOLLINEN yksi [1..1] </w:t>
      </w:r>
      <w:hyperlink w:anchor="_Lantion_tai_sukuelinten" w:history="1">
        <w:r w:rsidRPr="00F12967">
          <w:rPr>
            <w:rStyle w:val="Hyperlinkki"/>
          </w:rPr>
          <w:t>Lantion tai sukuelinten löydös</w:t>
        </w:r>
      </w:hyperlink>
      <w:r>
        <w:t xml:space="preserve"> (410) observation</w:t>
      </w:r>
    </w:p>
    <w:p w14:paraId="14AF7DB8" w14:textId="162BA780" w:rsidR="00A503B9" w:rsidRPr="0082643A" w:rsidRDefault="00A503B9" w:rsidP="00A503B9">
      <w:pPr>
        <w:pStyle w:val="Snt1"/>
      </w:pPr>
      <w:r>
        <w:t>13. VAPAAEHTOINEN nolla tai useampi [0..*</w:t>
      </w:r>
      <w:r w:rsidRPr="0082643A">
        <w:t>] entry</w:t>
      </w:r>
    </w:p>
    <w:p w14:paraId="2B76B82A" w14:textId="7FF79248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83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0483DF34" w14:textId="05C8B259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1.2.246.537.6.12.2002.348.41</w:t>
      </w:r>
      <w:r w:rsidR="0030641F">
        <w:t>2</w:t>
      </w:r>
      <w:r>
        <w:t>” (</w:t>
      </w:r>
      <w:r w:rsidR="0030641F">
        <w:t>Selän tai selkärangan löydös</w:t>
      </w:r>
      <w:r>
        <w:t xml:space="preserve"> entry)</w:t>
      </w:r>
    </w:p>
    <w:p w14:paraId="7F1AB425" w14:textId="77777777" w:rsidR="00A503B9" w:rsidRDefault="00A503B9" w:rsidP="00A503B9">
      <w:pPr>
        <w:pStyle w:val="Snt2"/>
      </w:pPr>
      <w:r>
        <w:t xml:space="preserve">a. PAKOLLINEN yksi [1..1] </w:t>
      </w:r>
      <w:hyperlink w:anchor="_Selän_tai_selkärangan" w:history="1">
        <w:r w:rsidRPr="00F12967">
          <w:rPr>
            <w:rStyle w:val="Hyperlinkki"/>
          </w:rPr>
          <w:t>Selän tai selkärangan löydös</w:t>
        </w:r>
      </w:hyperlink>
      <w:r>
        <w:t xml:space="preserve"> (412) observation</w:t>
      </w:r>
    </w:p>
    <w:p w14:paraId="52168D5B" w14:textId="23C5A3FB" w:rsidR="00A503B9" w:rsidRPr="0082643A" w:rsidRDefault="00A503B9" w:rsidP="00A503B9">
      <w:pPr>
        <w:pStyle w:val="Snt1"/>
      </w:pPr>
      <w:r>
        <w:t>14. VAPAAEHTOINEN nolla tai useampi [0..*</w:t>
      </w:r>
      <w:r w:rsidRPr="0082643A">
        <w:t>] entry</w:t>
      </w:r>
    </w:p>
    <w:p w14:paraId="4639B021" w14:textId="57B3BFE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84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2E26B430" w14:textId="30AF1924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</w:t>
      </w:r>
      <w:r w:rsidR="0030641F">
        <w:t>14</w:t>
      </w:r>
      <w:r>
        <w:t>” (</w:t>
      </w:r>
      <w:r w:rsidR="0030641F">
        <w:t>Raajan löydös</w:t>
      </w:r>
      <w:r>
        <w:t xml:space="preserve"> entry)</w:t>
      </w:r>
    </w:p>
    <w:p w14:paraId="00C6DA09" w14:textId="77777777" w:rsidR="00A503B9" w:rsidRDefault="00A503B9" w:rsidP="00A503B9">
      <w:pPr>
        <w:pStyle w:val="Snt2"/>
      </w:pPr>
      <w:r>
        <w:t xml:space="preserve">a. PAKOLLINEN yksi [1..1] </w:t>
      </w:r>
      <w:hyperlink w:anchor="_Raajan_löydös_-" w:history="1">
        <w:r w:rsidRPr="00F12967">
          <w:rPr>
            <w:rStyle w:val="Hyperlinkki"/>
          </w:rPr>
          <w:t>Raajan löydös</w:t>
        </w:r>
      </w:hyperlink>
      <w:r>
        <w:t xml:space="preserve"> (414) observation</w:t>
      </w:r>
    </w:p>
    <w:p w14:paraId="1DDB52E2" w14:textId="13FBCB99" w:rsidR="00A503B9" w:rsidRPr="0082643A" w:rsidRDefault="00A503B9" w:rsidP="00A503B9">
      <w:pPr>
        <w:pStyle w:val="Snt1"/>
      </w:pPr>
      <w:r>
        <w:t>15. VAPAAEHTOINEN nolla tai useampi [0..*</w:t>
      </w:r>
      <w:r w:rsidRPr="0082643A">
        <w:t>] entry</w:t>
      </w:r>
    </w:p>
    <w:p w14:paraId="0207597C" w14:textId="25D5E28D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85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6F00920E" w14:textId="643B0EAF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</w:t>
      </w:r>
      <w:r w:rsidR="0030641F">
        <w:t>16</w:t>
      </w:r>
      <w:r>
        <w:t>” (</w:t>
      </w:r>
      <w:r w:rsidR="0030641F">
        <w:t>Silmän löydös</w:t>
      </w:r>
      <w:r>
        <w:t xml:space="preserve"> entry)</w:t>
      </w:r>
    </w:p>
    <w:p w14:paraId="17DC8304" w14:textId="77777777" w:rsidR="00A503B9" w:rsidRDefault="00A503B9" w:rsidP="00A503B9">
      <w:pPr>
        <w:pStyle w:val="Snt2"/>
      </w:pPr>
      <w:r>
        <w:t xml:space="preserve">a. PAKOLLINEN yksi [1..1] </w:t>
      </w:r>
      <w:hyperlink w:anchor="_Silmän_löydös_-" w:history="1">
        <w:r w:rsidRPr="00F12967">
          <w:rPr>
            <w:rStyle w:val="Hyperlinkki"/>
          </w:rPr>
          <w:t>Silmän löydös</w:t>
        </w:r>
      </w:hyperlink>
      <w:r>
        <w:t xml:space="preserve"> (416) observation</w:t>
      </w:r>
    </w:p>
    <w:p w14:paraId="4B461813" w14:textId="44D986FF" w:rsidR="00A503B9" w:rsidRPr="0082643A" w:rsidRDefault="00A503B9" w:rsidP="00A503B9">
      <w:pPr>
        <w:pStyle w:val="Snt1"/>
      </w:pPr>
      <w:r>
        <w:t xml:space="preserve">16. VAPAAEHTOINEN </w:t>
      </w:r>
      <w:r w:rsidR="0030641F">
        <w:t>nolla tai useampi [0..*]</w:t>
      </w:r>
      <w:r w:rsidRPr="0082643A">
        <w:t xml:space="preserve"> entry</w:t>
      </w:r>
    </w:p>
    <w:p w14:paraId="5B16639F" w14:textId="196108B4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86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04F8B8FC" w14:textId="2CFF2FF1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1.2.246.537.6.12.2002.348.41</w:t>
      </w:r>
      <w:r w:rsidR="0030641F">
        <w:t>7</w:t>
      </w:r>
      <w:r>
        <w:t>” (</w:t>
      </w:r>
      <w:r w:rsidR="0030641F">
        <w:t>Psykiatrinen status</w:t>
      </w:r>
      <w:r>
        <w:t xml:space="preserve"> entry)</w:t>
      </w:r>
    </w:p>
    <w:p w14:paraId="31D008F9" w14:textId="77777777" w:rsidR="00A503B9" w:rsidRPr="00B51930" w:rsidRDefault="00A503B9" w:rsidP="00A503B9">
      <w:pPr>
        <w:pStyle w:val="Snt2"/>
      </w:pPr>
      <w:r>
        <w:t xml:space="preserve">a. PAKOLLINEN yksi [1..1] </w:t>
      </w:r>
      <w:hyperlink w:anchor="_Psykiatrinen_status_-" w:history="1">
        <w:r w:rsidRPr="00F12967">
          <w:rPr>
            <w:rStyle w:val="Hyperlinkki"/>
          </w:rPr>
          <w:t>Psykiatrinen status</w:t>
        </w:r>
      </w:hyperlink>
      <w:r w:rsidRPr="00B51930">
        <w:t xml:space="preserve"> (417) observation</w:t>
      </w:r>
    </w:p>
    <w:p w14:paraId="54DD5671" w14:textId="3381ABF3" w:rsidR="00A503B9" w:rsidRPr="0082643A" w:rsidRDefault="00A503B9" w:rsidP="00A503B9">
      <w:pPr>
        <w:pStyle w:val="Snt1"/>
      </w:pPr>
      <w:r>
        <w:t xml:space="preserve">17. VAPAAEHTOINEN </w:t>
      </w:r>
      <w:r w:rsidR="0030641F">
        <w:t>nolla tai useampi [0..*]</w:t>
      </w:r>
      <w:r w:rsidRPr="0082643A">
        <w:t xml:space="preserve"> entry</w:t>
      </w:r>
    </w:p>
    <w:p w14:paraId="4A49FE0C" w14:textId="3A978DD3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87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13A3F9C3" w14:textId="09E4F4DD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 w:rsidR="0030641F">
        <w:t>1.2.246.537.6.12.2002.348.4</w:t>
      </w:r>
      <w:r>
        <w:t>1</w:t>
      </w:r>
      <w:r w:rsidR="0030641F">
        <w:t>8</w:t>
      </w:r>
      <w:r>
        <w:t>” (</w:t>
      </w:r>
      <w:r w:rsidR="0030641F">
        <w:t>Neurologinen</w:t>
      </w:r>
      <w:r>
        <w:t xml:space="preserve"> </w:t>
      </w:r>
      <w:r w:rsidR="00F50252">
        <w:t xml:space="preserve">status </w:t>
      </w:r>
      <w:r>
        <w:t>entry)</w:t>
      </w:r>
    </w:p>
    <w:p w14:paraId="74BD571F" w14:textId="189DCCDB" w:rsidR="00A503B9" w:rsidRDefault="00A503B9" w:rsidP="00A503B9">
      <w:pPr>
        <w:pStyle w:val="Snt2"/>
      </w:pPr>
      <w:r w:rsidRPr="00B51930">
        <w:t xml:space="preserve">a. PAKOLLINEN yksi [1..1] </w:t>
      </w:r>
      <w:hyperlink w:anchor="_Neurologinen_status_-" w:history="1">
        <w:r w:rsidRPr="00F12967">
          <w:rPr>
            <w:rStyle w:val="Hyperlinkki"/>
          </w:rPr>
          <w:t>Neurologinen status</w:t>
        </w:r>
      </w:hyperlink>
      <w:r w:rsidRPr="00B51930">
        <w:t xml:space="preserve"> (418) observation</w:t>
      </w:r>
    </w:p>
    <w:p w14:paraId="00F9F4B7" w14:textId="094ED36A" w:rsidR="009E0997" w:rsidRPr="0082643A" w:rsidRDefault="00A503B9" w:rsidP="009E0997">
      <w:pPr>
        <w:pStyle w:val="Snt1"/>
      </w:pPr>
      <w:r>
        <w:t>18</w:t>
      </w:r>
      <w:r w:rsidR="009E0997">
        <w:t xml:space="preserve">. VAPAAEHTOINEN </w:t>
      </w:r>
      <w:r w:rsidR="0030641F">
        <w:t>nolla tai useampi [0..*]</w:t>
      </w:r>
      <w:r w:rsidR="009E0997" w:rsidRPr="0082643A">
        <w:t xml:space="preserve"> entry</w:t>
      </w:r>
    </w:p>
    <w:p w14:paraId="102DCA41" w14:textId="6328A67A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88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47B4D4D0" w14:textId="0459B3B0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 xml:space="preserve">1.2.246.537.6.12.2002.348.419” (Päihteiden </w:t>
      </w:r>
      <w:r w:rsidR="009E0F7C">
        <w:t>käytön merkit</w:t>
      </w:r>
      <w:r>
        <w:t xml:space="preserve"> entry</w:t>
      </w:r>
      <w:r w:rsidR="006D075B">
        <w:t>)</w:t>
      </w:r>
    </w:p>
    <w:p w14:paraId="7F55138D" w14:textId="7418CA90" w:rsidR="009E0997" w:rsidRDefault="009E0997" w:rsidP="009E0997">
      <w:pPr>
        <w:pStyle w:val="Snt2"/>
      </w:pPr>
      <w:r>
        <w:t xml:space="preserve">c. PAKOLLINEN yksi [1..1] </w:t>
      </w:r>
      <w:hyperlink w:anchor="_Päihteiden_käytön_merkit" w:history="1">
        <w:r w:rsidRPr="009E0F7C">
          <w:rPr>
            <w:rStyle w:val="Hyperlinkki"/>
          </w:rPr>
          <w:t xml:space="preserve">Päihteiden </w:t>
        </w:r>
        <w:r w:rsidR="009E0F7C" w:rsidRPr="009E0F7C">
          <w:rPr>
            <w:rStyle w:val="Hyperlinkki"/>
          </w:rPr>
          <w:t>käytön merkit</w:t>
        </w:r>
      </w:hyperlink>
      <w:r>
        <w:t xml:space="preserve"> (419) observation</w:t>
      </w:r>
    </w:p>
    <w:p w14:paraId="6E6B4AF6" w14:textId="22B06673" w:rsidR="009E0997" w:rsidRPr="0082643A" w:rsidRDefault="00A503B9" w:rsidP="009E0997">
      <w:pPr>
        <w:pStyle w:val="Snt1"/>
      </w:pPr>
      <w:r>
        <w:t>19</w:t>
      </w:r>
      <w:r w:rsidR="009E0997">
        <w:t xml:space="preserve">. VAPAAEHTOINEN </w:t>
      </w:r>
      <w:r w:rsidR="0030641F">
        <w:t>nolla tai useampi [0..*]</w:t>
      </w:r>
      <w:r w:rsidR="009E0997" w:rsidRPr="0082643A">
        <w:t xml:space="preserve"> entry</w:t>
      </w:r>
    </w:p>
    <w:p w14:paraId="2527BCE0" w14:textId="5EAB1541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89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00859A72" w14:textId="5B82A286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1.2.246.537.6.12.2002.348.420” (Raskaus entry</w:t>
      </w:r>
      <w:r w:rsidR="006D075B">
        <w:t>)</w:t>
      </w:r>
    </w:p>
    <w:p w14:paraId="2082BC51" w14:textId="5CC12E76" w:rsidR="009E0997" w:rsidRDefault="009E0997" w:rsidP="009E0997">
      <w:pPr>
        <w:pStyle w:val="Snt2"/>
      </w:pPr>
      <w:r>
        <w:t xml:space="preserve">c. PAKOLLINEN yksi [1..1] </w:t>
      </w:r>
      <w:hyperlink w:anchor="_Raskaus_–_observation" w:history="1">
        <w:r w:rsidRPr="009E0997">
          <w:rPr>
            <w:rStyle w:val="Hyperlinkki"/>
          </w:rPr>
          <w:t>Raskaus</w:t>
        </w:r>
      </w:hyperlink>
      <w:r>
        <w:t xml:space="preserve"> (420) observation</w:t>
      </w:r>
    </w:p>
    <w:p w14:paraId="33C64D41" w14:textId="7C91267E" w:rsidR="009E0997" w:rsidRPr="0082643A" w:rsidRDefault="00A503B9" w:rsidP="009E0997">
      <w:pPr>
        <w:pStyle w:val="Snt1"/>
      </w:pPr>
      <w:r>
        <w:t>20.</w:t>
      </w:r>
      <w:r w:rsidR="009E0997">
        <w:t xml:space="preserve"> VAPAAEHTOINEN </w:t>
      </w:r>
      <w:r w:rsidR="0030641F">
        <w:t>nolla tai useampi [0..*]</w:t>
      </w:r>
      <w:r w:rsidR="009E0997" w:rsidRPr="0082643A">
        <w:t xml:space="preserve"> entry</w:t>
      </w:r>
    </w:p>
    <w:p w14:paraId="598E983E" w14:textId="645B3D52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90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4E73765D" w14:textId="3DA1D448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1.2.246.537.6.12.2002.348.421” (Lisätiedot entry</w:t>
      </w:r>
      <w:r w:rsidR="006D075B">
        <w:t>)</w:t>
      </w:r>
    </w:p>
    <w:p w14:paraId="3E90A095" w14:textId="13BA5FD0" w:rsidR="009E0997" w:rsidRDefault="009E0997" w:rsidP="009E0997">
      <w:pPr>
        <w:pStyle w:val="Snt2"/>
      </w:pPr>
      <w:r>
        <w:t xml:space="preserve">c. PAKOLLINEN yksi [1..1] </w:t>
      </w:r>
      <w:hyperlink w:anchor="_Lisätiedot_–_observation" w:history="1">
        <w:r w:rsidRPr="009E0997">
          <w:rPr>
            <w:rStyle w:val="Hyperlinkki"/>
          </w:rPr>
          <w:t>Lisätiedot</w:t>
        </w:r>
      </w:hyperlink>
      <w:r>
        <w:t xml:space="preserve"> (421) observation</w:t>
      </w:r>
    </w:p>
    <w:p w14:paraId="077F12F3" w14:textId="77777777" w:rsidR="006912D1" w:rsidRDefault="006912D1" w:rsidP="009E0997">
      <w:pPr>
        <w:pStyle w:val="Snt2"/>
      </w:pPr>
    </w:p>
    <w:p w14:paraId="3106A043" w14:textId="50D6BA82" w:rsidR="006912D1" w:rsidRDefault="006912D1" w:rsidP="006912D1">
      <w:pPr>
        <w:pStyle w:val="Snt1"/>
      </w:pPr>
      <w:r>
        <w:lastRenderedPageBreak/>
        <w:t>Toteutusohje: Potilaan status</w:t>
      </w:r>
      <w:r w:rsidR="000B3D9A">
        <w:t xml:space="preserve"> </w:t>
      </w:r>
      <w:r>
        <w:t xml:space="preserve">-osion </w:t>
      </w:r>
      <w:r w:rsidR="003113AD">
        <w:t>entry:t</w:t>
      </w:r>
      <w:r>
        <w:t xml:space="preserve"> ovat toisistaan riippumattomia, merkinnälle viedään ne entry:t (havainnot) jotka ko. merkinnän aikavälillä ovat syntyneet. Entry:illä on aikaleima, uudesta havainnosta tehdään uusi entry. </w:t>
      </w:r>
    </w:p>
    <w:bookmarkStart w:id="291" w:name="_Potilaan_status_-"/>
    <w:bookmarkStart w:id="292" w:name="_Painoarvio_-_observation"/>
    <w:bookmarkEnd w:id="291"/>
    <w:bookmarkEnd w:id="292"/>
    <w:p w14:paraId="7CB9DC8D" w14:textId="6C76CEC5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293" w:name="_Toc446509263"/>
      <w:r w:rsidR="009E0997" w:rsidRPr="00766B33">
        <w:rPr>
          <w:rStyle w:val="Hyperlinkki"/>
        </w:rPr>
        <w:t>Painoarvio</w:t>
      </w:r>
      <w:r>
        <w:fldChar w:fldCharType="end"/>
      </w:r>
      <w:r w:rsidR="009E0997">
        <w:t xml:space="preserve"> - observation</w:t>
      </w:r>
      <w:bookmarkEnd w:id="29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5512DA9B" w14:textId="77777777" w:rsidTr="00627942">
        <w:tc>
          <w:tcPr>
            <w:tcW w:w="9236" w:type="dxa"/>
          </w:tcPr>
          <w:p w14:paraId="604BC008" w14:textId="0C3876D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3C7EEF1" w14:textId="77777777" w:rsidR="00615700" w:rsidRPr="00615700" w:rsidRDefault="00615700" w:rsidP="00C5435B">
      <w:pPr>
        <w:pStyle w:val="Snt1"/>
        <w:rPr>
          <w:lang w:val="en-US"/>
        </w:rPr>
      </w:pPr>
    </w:p>
    <w:p w14:paraId="521FFE09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E10736B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306184CC" w14:textId="57E7409C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r w:rsidR="00C5435B" w:rsidRPr="0082643A">
        <w:t>code/@code="</w:t>
      </w:r>
      <w:r w:rsidR="00C5435B">
        <w:t>401</w:t>
      </w:r>
      <w:r w:rsidR="00C5435B" w:rsidRPr="0082643A">
        <w:t xml:space="preserve">" </w:t>
      </w:r>
      <w:r w:rsidR="00C5435B">
        <w:t>Painoarvio (codeSystem</w:t>
      </w:r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7FC1EEE5" w14:textId="5AFDF3FD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4DF6B63C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6F185198" w14:textId="40B0556A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1D6AC307" w14:textId="1AAF27A3" w:rsidR="009E0997" w:rsidRDefault="00C8484C" w:rsidP="009E0997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 xml:space="preserve">PAKOLLINEN yksi [1..1] value </w:t>
      </w:r>
      <w:r w:rsidR="00C5435B">
        <w:t>Painoarvio</w:t>
      </w:r>
      <w:r w:rsidR="00C5435B" w:rsidRPr="00021940">
        <w:t xml:space="preserve"> (</w:t>
      </w:r>
      <w:r w:rsidR="00C5435B">
        <w:t>401</w:t>
      </w:r>
      <w:r w:rsidR="00C5435B" w:rsidRPr="00021940">
        <w:t xml:space="preserve">), arvo annetaan </w:t>
      </w:r>
      <w:r w:rsidR="00C5435B">
        <w:t>kilogramman tarkkuudella PQ</w:t>
      </w:r>
      <w:r w:rsidR="00C5435B" w:rsidRPr="00021940">
        <w:t>-tietotyypillä</w:t>
      </w:r>
    </w:p>
    <w:bookmarkStart w:id="294" w:name="_Ihon_löydös_-"/>
    <w:bookmarkEnd w:id="294"/>
    <w:p w14:paraId="014F1645" w14:textId="3B09008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295" w:name="_Toc446509264"/>
      <w:r w:rsidR="009E0997" w:rsidRPr="00766B33">
        <w:rPr>
          <w:rStyle w:val="Hyperlinkki"/>
        </w:rPr>
        <w:t>Ihon löydös</w:t>
      </w:r>
      <w:r>
        <w:fldChar w:fldCharType="end"/>
      </w:r>
      <w:r w:rsidR="009E0997">
        <w:t xml:space="preserve"> - observation</w:t>
      </w:r>
      <w:bookmarkEnd w:id="29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463E1379" w14:textId="77777777" w:rsidTr="00627942">
        <w:tc>
          <w:tcPr>
            <w:tcW w:w="9236" w:type="dxa"/>
          </w:tcPr>
          <w:p w14:paraId="68D81F85" w14:textId="71ABDB35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1368D8" w14:textId="77777777" w:rsidR="00615700" w:rsidRPr="00615700" w:rsidRDefault="00615700" w:rsidP="00C5435B">
      <w:pPr>
        <w:pStyle w:val="Snt1"/>
        <w:rPr>
          <w:lang w:val="en-US"/>
        </w:rPr>
      </w:pPr>
    </w:p>
    <w:p w14:paraId="59020965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9E557CC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3E2F5D08" w14:textId="5D10F3FC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r w:rsidR="00C5435B" w:rsidRPr="0082643A">
        <w:t>code/@code="</w:t>
      </w:r>
      <w:r w:rsidR="00C5435B">
        <w:t>402</w:t>
      </w:r>
      <w:r w:rsidR="00C5435B" w:rsidRPr="0082643A">
        <w:t xml:space="preserve">" </w:t>
      </w:r>
      <w:r w:rsidR="00C5435B" w:rsidRPr="00C5435B">
        <w:t>Ihon löydös</w:t>
      </w:r>
      <w:r w:rsidR="00C5435B">
        <w:t xml:space="preserve"> (codeSystem</w:t>
      </w:r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0CB9FD22" w14:textId="626B7CAB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5630B2F4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70373CB9" w14:textId="57F747A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15CABDAD" w14:textId="139AA45E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 xml:space="preserve">PAKOLLINEN </w:t>
      </w:r>
      <w:r w:rsidR="00BE05C1" w:rsidRPr="00021940">
        <w:t>yksi</w:t>
      </w:r>
      <w:r w:rsidR="00BE05C1">
        <w:t xml:space="preserve"> tai useampi [1..*</w:t>
      </w:r>
      <w:r w:rsidR="00BE05C1" w:rsidRPr="00021940">
        <w:t>]</w:t>
      </w:r>
      <w:r w:rsidR="00C5435B" w:rsidRPr="00021940">
        <w:t xml:space="preserve"> value </w:t>
      </w:r>
      <w:r w:rsidR="00C5435B" w:rsidRPr="00C5435B">
        <w:t xml:space="preserve">Ihon löydös </w:t>
      </w:r>
      <w:r w:rsidR="00C5435B" w:rsidRPr="00021940">
        <w:t>(</w:t>
      </w:r>
      <w:r w:rsidR="00C5435B">
        <w:t>402</w:t>
      </w:r>
      <w:r w:rsidR="00C5435B" w:rsidRPr="00021940">
        <w:t xml:space="preserve">), arvo annetaan luokituksesta ENSIH – </w:t>
      </w:r>
      <w:r w:rsidR="00C5435B" w:rsidRPr="00C5435B">
        <w:t>Ihon löydös</w:t>
      </w:r>
      <w:r w:rsidR="00C5435B" w:rsidRPr="00021940">
        <w:t xml:space="preserve"> (codeSystem: 1.2.246.537.6.</w:t>
      </w:r>
      <w:r w:rsidR="00C5435B">
        <w:t>3020</w:t>
      </w:r>
      <w:r w:rsidR="00C5435B" w:rsidRPr="00021940">
        <w:t>.2014) CD-tietotyypillä</w:t>
      </w:r>
    </w:p>
    <w:bookmarkStart w:id="296" w:name="_Pään_löydös_-"/>
    <w:bookmarkEnd w:id="296"/>
    <w:p w14:paraId="52161115" w14:textId="004174CC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297" w:name="_Toc446509265"/>
      <w:r w:rsidR="009E0997" w:rsidRPr="00766B33">
        <w:rPr>
          <w:rStyle w:val="Hyperlinkki"/>
        </w:rPr>
        <w:t>Pään löydös</w:t>
      </w:r>
      <w:r>
        <w:fldChar w:fldCharType="end"/>
      </w:r>
      <w:r w:rsidR="009E0997">
        <w:t xml:space="preserve"> - observation</w:t>
      </w:r>
      <w:bookmarkEnd w:id="29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0835E451" w14:textId="77777777" w:rsidTr="00627942">
        <w:tc>
          <w:tcPr>
            <w:tcW w:w="9236" w:type="dxa"/>
          </w:tcPr>
          <w:p w14:paraId="2E2979E4" w14:textId="4231020C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7DE0D9" w14:textId="77777777" w:rsidR="00615700" w:rsidRPr="00615700" w:rsidRDefault="00615700" w:rsidP="00C5435B">
      <w:pPr>
        <w:pStyle w:val="Snt1"/>
        <w:rPr>
          <w:lang w:val="en-US"/>
        </w:rPr>
      </w:pPr>
    </w:p>
    <w:p w14:paraId="59DDADD0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4D7BE2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2861EF0A" w14:textId="3DC2393B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r w:rsidR="00C5435B" w:rsidRPr="0082643A">
        <w:t>code/@code="</w:t>
      </w:r>
      <w:r w:rsidR="00C5435B">
        <w:t>40</w:t>
      </w:r>
      <w:r w:rsidR="00B40E2A">
        <w:t>3</w:t>
      </w:r>
      <w:r w:rsidR="00C5435B" w:rsidRPr="0082643A">
        <w:t xml:space="preserve">" </w:t>
      </w:r>
      <w:r w:rsidR="00B40E2A">
        <w:t>Pään</w:t>
      </w:r>
      <w:r w:rsidR="00C5435B" w:rsidRPr="00C5435B">
        <w:t xml:space="preserve"> löydös</w:t>
      </w:r>
      <w:r w:rsidR="00C5435B">
        <w:t xml:space="preserve"> (codeSystem</w:t>
      </w:r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254E1DEC" w14:textId="11DB283A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40DEB410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396A45F7" w14:textId="49A6F98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5EC70A78" w14:textId="432191DB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>PAKOLLINEN yksi</w:t>
      </w:r>
      <w:r w:rsidR="00B40E2A">
        <w:t xml:space="preserve"> tai useampi [1..*</w:t>
      </w:r>
      <w:r w:rsidR="00C5435B" w:rsidRPr="00021940">
        <w:t xml:space="preserve">] value </w:t>
      </w:r>
      <w:r w:rsidR="00B40E2A">
        <w:t>Pään</w:t>
      </w:r>
      <w:r w:rsidR="00C5435B" w:rsidRPr="00C5435B">
        <w:t xml:space="preserve"> löydös </w:t>
      </w:r>
      <w:r w:rsidR="00C5435B" w:rsidRPr="00021940">
        <w:t>(</w:t>
      </w:r>
      <w:r w:rsidR="00C5435B">
        <w:t>40</w:t>
      </w:r>
      <w:r w:rsidR="00B40E2A">
        <w:t>3</w:t>
      </w:r>
      <w:r w:rsidR="00C5435B" w:rsidRPr="00021940">
        <w:t xml:space="preserve">), arvo annetaan luokituksesta ENSIH – </w:t>
      </w:r>
      <w:r w:rsidR="00B40E2A">
        <w:t>Pään</w:t>
      </w:r>
      <w:r w:rsidR="00C5435B" w:rsidRPr="00C5435B">
        <w:t xml:space="preserve"> löydös</w:t>
      </w:r>
      <w:r w:rsidR="00C5435B" w:rsidRPr="00021940">
        <w:t xml:space="preserve"> (codeSystem: 1.2.246.537.6.</w:t>
      </w:r>
      <w:r w:rsidR="00C5435B">
        <w:t>3021</w:t>
      </w:r>
      <w:r w:rsidR="00C5435B" w:rsidRPr="00021940">
        <w:t>.2014) CD-tietotyypillä</w:t>
      </w:r>
    </w:p>
    <w:bookmarkStart w:id="298" w:name="_Kasvojen_löydös_-"/>
    <w:bookmarkEnd w:id="298"/>
    <w:p w14:paraId="339A3F6D" w14:textId="1AB1DB0D" w:rsidR="009E0997" w:rsidRDefault="00766B33" w:rsidP="00A503B9">
      <w:pPr>
        <w:pStyle w:val="Otsikko3"/>
      </w:pPr>
      <w:r>
        <w:lastRenderedPageBreak/>
        <w:fldChar w:fldCharType="begin"/>
      </w:r>
      <w:r w:rsidR="004D63D3">
        <w:instrText>HYPERLINK  \l "_Potilaan_status"</w:instrText>
      </w:r>
      <w:r>
        <w:fldChar w:fldCharType="separate"/>
      </w:r>
      <w:bookmarkStart w:id="299" w:name="_Toc446509266"/>
      <w:r w:rsidR="009E0997" w:rsidRPr="00766B33">
        <w:rPr>
          <w:rStyle w:val="Hyperlinkki"/>
        </w:rPr>
        <w:t>Kasvojen löydös</w:t>
      </w:r>
      <w:r>
        <w:fldChar w:fldCharType="end"/>
      </w:r>
      <w:r w:rsidR="009E0997">
        <w:t xml:space="preserve"> - observation</w:t>
      </w:r>
      <w:bookmarkEnd w:id="29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3DA92C37" w14:textId="77777777" w:rsidTr="00627942">
        <w:tc>
          <w:tcPr>
            <w:tcW w:w="9236" w:type="dxa"/>
          </w:tcPr>
          <w:p w14:paraId="4A446A27" w14:textId="0B57991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684ABA7" w14:textId="77777777" w:rsidR="00615700" w:rsidRPr="00615700" w:rsidRDefault="00615700" w:rsidP="00B40E2A">
      <w:pPr>
        <w:pStyle w:val="Snt1"/>
        <w:rPr>
          <w:lang w:val="en-US"/>
        </w:rPr>
      </w:pPr>
    </w:p>
    <w:p w14:paraId="4763CC62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F7EDD6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5AA4AE22" w14:textId="06FF0796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404</w:t>
      </w:r>
      <w:r w:rsidR="00B40E2A" w:rsidRPr="0082643A">
        <w:t xml:space="preserve">" </w:t>
      </w:r>
      <w:r w:rsidR="00B40E2A">
        <w:t xml:space="preserve">Kasvojen </w:t>
      </w:r>
      <w:r w:rsidR="00B40E2A" w:rsidRPr="00C5435B">
        <w:t>löydös</w:t>
      </w:r>
      <w:r w:rsidR="00B40E2A">
        <w:t xml:space="preserve"> 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3AAE8EAC" w14:textId="2F25D2BB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55A4338D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3D0AE4E7" w14:textId="29972592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2B75DAEA" w14:textId="73407821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 xml:space="preserve">] value </w:t>
      </w:r>
      <w:r w:rsidR="00B40E2A">
        <w:t>Kasvojen</w:t>
      </w:r>
      <w:r w:rsidR="00B40E2A" w:rsidRPr="00C5435B">
        <w:t xml:space="preserve"> löydös </w:t>
      </w:r>
      <w:r w:rsidR="00B40E2A" w:rsidRPr="00021940">
        <w:t>(</w:t>
      </w:r>
      <w:r w:rsidR="00B40E2A">
        <w:t>404</w:t>
      </w:r>
      <w:r w:rsidR="00B40E2A" w:rsidRPr="00021940">
        <w:t xml:space="preserve">), arvo annetaan luokituksesta ENSIH – </w:t>
      </w:r>
      <w:r w:rsidR="00B40E2A">
        <w:t>Kasvojen</w:t>
      </w:r>
      <w:r w:rsidR="00B40E2A" w:rsidRPr="00C5435B">
        <w:t xml:space="preserve"> löydös</w:t>
      </w:r>
      <w:r w:rsidR="00B40E2A" w:rsidRPr="00021940">
        <w:t xml:space="preserve"> (codeSystem: 1.2.246.537.6.</w:t>
      </w:r>
      <w:r w:rsidR="00B40E2A">
        <w:t>3022</w:t>
      </w:r>
      <w:r w:rsidR="00B40E2A" w:rsidRPr="00021940">
        <w:t>.2014) CD-tietotyypillä</w:t>
      </w:r>
    </w:p>
    <w:bookmarkStart w:id="300" w:name="_Kaulan_löydös_-"/>
    <w:bookmarkEnd w:id="300"/>
    <w:p w14:paraId="3F801403" w14:textId="239B8C3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301" w:name="_Toc446509267"/>
      <w:r w:rsidR="009E0997" w:rsidRPr="00766B33">
        <w:rPr>
          <w:rStyle w:val="Hyperlinkki"/>
        </w:rPr>
        <w:t>Kaulan löydös</w:t>
      </w:r>
      <w:r>
        <w:fldChar w:fldCharType="end"/>
      </w:r>
      <w:r w:rsidR="009E0997">
        <w:t xml:space="preserve"> - observation</w:t>
      </w:r>
      <w:bookmarkEnd w:id="30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0B4D13F5" w14:textId="77777777" w:rsidTr="00627942">
        <w:tc>
          <w:tcPr>
            <w:tcW w:w="9236" w:type="dxa"/>
          </w:tcPr>
          <w:p w14:paraId="59C23A8D" w14:textId="5C2C5BB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E120FDA" w14:textId="77777777" w:rsidR="00615700" w:rsidRPr="00615700" w:rsidRDefault="00615700" w:rsidP="00B40E2A">
      <w:pPr>
        <w:pStyle w:val="Snt1"/>
        <w:rPr>
          <w:lang w:val="en-US"/>
        </w:rPr>
      </w:pPr>
    </w:p>
    <w:p w14:paraId="0F316E19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DECA1A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76596F39" w14:textId="6926A94B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405</w:t>
      </w:r>
      <w:r w:rsidR="00B40E2A" w:rsidRPr="0082643A">
        <w:t xml:space="preserve">" </w:t>
      </w:r>
      <w:r w:rsidR="00B40E2A">
        <w:t xml:space="preserve">Kaulan </w:t>
      </w:r>
      <w:r w:rsidR="00B40E2A" w:rsidRPr="00C5435B">
        <w:t>löydös</w:t>
      </w:r>
      <w:r w:rsidR="00B40E2A">
        <w:t xml:space="preserve"> 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75A849D" w14:textId="3A7945B6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069E2D17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62A78A4B" w14:textId="5A3EF066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6865087E" w14:textId="04B4A55E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r w:rsidR="00B40E2A" w:rsidRPr="00021940">
        <w:t xml:space="preserve">value </w:t>
      </w:r>
      <w:r w:rsidR="00B40E2A">
        <w:t>Kaulan</w:t>
      </w:r>
      <w:r w:rsidR="00B40E2A" w:rsidRPr="00C5435B">
        <w:t xml:space="preserve"> löydös </w:t>
      </w:r>
      <w:r w:rsidR="00B40E2A" w:rsidRPr="00021940">
        <w:t>(</w:t>
      </w:r>
      <w:r w:rsidR="00B40E2A">
        <w:t>405</w:t>
      </w:r>
      <w:r w:rsidR="00B40E2A" w:rsidRPr="00021940">
        <w:t xml:space="preserve">), arvo annetaan luokituksesta ENSIH – </w:t>
      </w:r>
      <w:r w:rsidR="00B40E2A">
        <w:t>Kaulan</w:t>
      </w:r>
      <w:r w:rsidR="00B40E2A" w:rsidRPr="00C5435B">
        <w:t xml:space="preserve"> löydös</w:t>
      </w:r>
      <w:r w:rsidR="00B40E2A" w:rsidRPr="00021940">
        <w:t xml:space="preserve"> (codeSystem: 1.2.246.537.6.</w:t>
      </w:r>
      <w:r w:rsidR="00B40E2A">
        <w:t>3023</w:t>
      </w:r>
      <w:r w:rsidR="00B40E2A" w:rsidRPr="00021940">
        <w:t>.2014) CD-tietotyypillä</w:t>
      </w:r>
    </w:p>
    <w:bookmarkStart w:id="302" w:name="_Rintakehän_tai_keuhkojen"/>
    <w:bookmarkEnd w:id="302"/>
    <w:p w14:paraId="2F8C81A5" w14:textId="31B80A5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303" w:name="_Toc446509268"/>
      <w:r w:rsidR="009E0997" w:rsidRPr="00766B33">
        <w:rPr>
          <w:rStyle w:val="Hyperlinkki"/>
        </w:rPr>
        <w:t>Rintakehän tai keuhkojen löydös</w:t>
      </w:r>
      <w:r>
        <w:fldChar w:fldCharType="end"/>
      </w:r>
      <w:r w:rsidR="009E0997">
        <w:t xml:space="preserve"> - observation</w:t>
      </w:r>
      <w:bookmarkEnd w:id="30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64ACEB5" w14:textId="77777777" w:rsidTr="00627942">
        <w:tc>
          <w:tcPr>
            <w:tcW w:w="9236" w:type="dxa"/>
          </w:tcPr>
          <w:p w14:paraId="747FCF90" w14:textId="60DED6FF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7036497" w14:textId="77777777" w:rsidR="00615700" w:rsidRPr="00615700" w:rsidRDefault="00615700" w:rsidP="00B40E2A">
      <w:pPr>
        <w:pStyle w:val="Snt1"/>
        <w:rPr>
          <w:lang w:val="en-US"/>
        </w:rPr>
      </w:pPr>
    </w:p>
    <w:p w14:paraId="68D65483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E063D11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01751F34" w14:textId="2D0B37D9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406</w:t>
      </w:r>
      <w:r w:rsidR="00B40E2A" w:rsidRPr="0082643A">
        <w:t xml:space="preserve">" </w:t>
      </w:r>
      <w:r w:rsidR="00B40E2A" w:rsidRPr="00B40E2A">
        <w:t xml:space="preserve">Rintakehän tai keuhkojen löydös </w:t>
      </w:r>
      <w:r w:rsidR="00B40E2A">
        <w:t>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7D348BB7" w14:textId="6058E2B2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63E0ECCE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48202094" w14:textId="3BA9A804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38F6B1E2" w14:textId="5D3315F9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value </w:t>
      </w:r>
      <w:r w:rsidR="00B40E2A" w:rsidRPr="00B40E2A">
        <w:t xml:space="preserve">Rintakehän tai keuhkojen löydös </w:t>
      </w:r>
      <w:r w:rsidR="00B40E2A" w:rsidRPr="00021940">
        <w:t>(</w:t>
      </w:r>
      <w:r w:rsidR="00B40E2A">
        <w:t>406</w:t>
      </w:r>
      <w:r w:rsidR="00B40E2A" w:rsidRPr="00021940">
        <w:t xml:space="preserve">), arvo annetaan luokituksesta ENSIH – </w:t>
      </w:r>
      <w:r w:rsidR="00B40E2A" w:rsidRPr="00B40E2A">
        <w:t>Rintakehän tai keuhkojen löydös</w:t>
      </w:r>
      <w:r w:rsidR="00B40E2A" w:rsidRPr="00021940">
        <w:t xml:space="preserve"> (codeSystem: 1.2.246.537.6.</w:t>
      </w:r>
      <w:r w:rsidR="00B40E2A">
        <w:t>3024</w:t>
      </w:r>
      <w:r w:rsidR="00B40E2A" w:rsidRPr="00021940">
        <w:t>.2014) CD-tietotyypillä</w:t>
      </w:r>
    </w:p>
    <w:bookmarkStart w:id="304" w:name="_Sydämen_kuuntelulöydös_-"/>
    <w:bookmarkEnd w:id="304"/>
    <w:p w14:paraId="3C566684" w14:textId="008F3C2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305" w:name="_Toc446509269"/>
      <w:r w:rsidR="009E0997" w:rsidRPr="00766B33">
        <w:rPr>
          <w:rStyle w:val="Hyperlinkki"/>
        </w:rPr>
        <w:t>Sydämen kuuntelulöydös</w:t>
      </w:r>
      <w:r>
        <w:fldChar w:fldCharType="end"/>
      </w:r>
      <w:r w:rsidR="009E0997">
        <w:t xml:space="preserve"> - observation</w:t>
      </w:r>
      <w:bookmarkEnd w:id="30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4BC46117" w14:textId="77777777" w:rsidTr="00627942">
        <w:tc>
          <w:tcPr>
            <w:tcW w:w="9236" w:type="dxa"/>
          </w:tcPr>
          <w:p w14:paraId="0E32BE8A" w14:textId="05D6C4C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EE8D848" w14:textId="77777777" w:rsidR="00615700" w:rsidRPr="00615700" w:rsidRDefault="00615700" w:rsidP="00B40E2A">
      <w:pPr>
        <w:pStyle w:val="Snt1"/>
        <w:rPr>
          <w:lang w:val="en-US"/>
        </w:rPr>
      </w:pPr>
    </w:p>
    <w:p w14:paraId="27D46FBE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3EBA9E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1BCF89D8" w14:textId="436340EF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407</w:t>
      </w:r>
      <w:r w:rsidR="00B40E2A" w:rsidRPr="0082643A">
        <w:t xml:space="preserve">" </w:t>
      </w:r>
      <w:r w:rsidR="00B40E2A" w:rsidRPr="00B40E2A">
        <w:t xml:space="preserve">Sydämen kuuntelulöydös </w:t>
      </w:r>
      <w:r w:rsidR="00B40E2A">
        <w:t>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46E98875" w14:textId="22A7FFAB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0824C062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181F78A4" w14:textId="27527455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6F563D48" w14:textId="08A93295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r w:rsidR="00B40E2A" w:rsidRPr="00021940">
        <w:t xml:space="preserve">value </w:t>
      </w:r>
      <w:r w:rsidR="00B40E2A" w:rsidRPr="00B40E2A">
        <w:t xml:space="preserve">Sydämen kuuntelulöydös </w:t>
      </w:r>
      <w:r w:rsidR="00B40E2A" w:rsidRPr="00021940">
        <w:t>(</w:t>
      </w:r>
      <w:r w:rsidR="00B40E2A">
        <w:t>407</w:t>
      </w:r>
      <w:r w:rsidR="00B40E2A" w:rsidRPr="00021940">
        <w:t xml:space="preserve">), arvo annetaan luokituksesta ENSIH – </w:t>
      </w:r>
      <w:r w:rsidR="00B40E2A" w:rsidRPr="00B40E2A">
        <w:t xml:space="preserve">Sydämen kuuntelulöydös </w:t>
      </w:r>
      <w:r w:rsidR="00B40E2A" w:rsidRPr="00021940">
        <w:t>(codeSystem: 1.2.246.537.6.</w:t>
      </w:r>
      <w:r w:rsidR="00B40E2A">
        <w:t>3025</w:t>
      </w:r>
      <w:r w:rsidR="00B40E2A" w:rsidRPr="00021940">
        <w:t>.2014) CD-tietotyypillä</w:t>
      </w:r>
    </w:p>
    <w:bookmarkStart w:id="306" w:name="_Vatsan_löydös_-"/>
    <w:bookmarkEnd w:id="306"/>
    <w:p w14:paraId="59A7AC0B" w14:textId="728D07FE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307" w:name="_Toc446509270"/>
      <w:r w:rsidR="009E0997" w:rsidRPr="004D63D3">
        <w:rPr>
          <w:rStyle w:val="Hyperlinkki"/>
        </w:rPr>
        <w:t>Vatsan löydös</w:t>
      </w:r>
      <w:r>
        <w:fldChar w:fldCharType="end"/>
      </w:r>
      <w:r w:rsidR="009E0997">
        <w:t xml:space="preserve"> - observation</w:t>
      </w:r>
      <w:bookmarkEnd w:id="30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223377F5" w14:textId="77777777" w:rsidTr="00627942">
        <w:tc>
          <w:tcPr>
            <w:tcW w:w="9236" w:type="dxa"/>
          </w:tcPr>
          <w:p w14:paraId="5899E001" w14:textId="70F6A4C6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CD8898" w14:textId="77777777" w:rsidR="00615700" w:rsidRPr="00615700" w:rsidRDefault="00615700" w:rsidP="00B40E2A">
      <w:pPr>
        <w:pStyle w:val="Snt1"/>
        <w:rPr>
          <w:lang w:val="en-US"/>
        </w:rPr>
      </w:pPr>
    </w:p>
    <w:p w14:paraId="074A50B8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396AD4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49075785" w14:textId="4C474D93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409</w:t>
      </w:r>
      <w:r w:rsidR="00B40E2A" w:rsidRPr="0082643A">
        <w:t xml:space="preserve">" </w:t>
      </w:r>
      <w:r w:rsidR="00B40E2A">
        <w:t>Vatsan löydös</w:t>
      </w:r>
      <w:r w:rsidR="00B40E2A" w:rsidRPr="00B40E2A">
        <w:t xml:space="preserve"> </w:t>
      </w:r>
      <w:r w:rsidR="00B40E2A">
        <w:t>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04F514D8" w14:textId="2254E7A9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492D6082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63615BF1" w14:textId="18F44B3D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7CE67B81" w14:textId="19C46A86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r w:rsidR="00B40E2A" w:rsidRPr="00021940">
        <w:t xml:space="preserve">value </w:t>
      </w:r>
      <w:r w:rsidR="00B40E2A">
        <w:t>Vatsan löydös</w:t>
      </w:r>
      <w:r w:rsidR="00B40E2A" w:rsidRPr="00B40E2A">
        <w:t xml:space="preserve"> </w:t>
      </w:r>
      <w:r w:rsidR="00B40E2A" w:rsidRPr="00021940">
        <w:t>(</w:t>
      </w:r>
      <w:r w:rsidR="00B40E2A">
        <w:t>409</w:t>
      </w:r>
      <w:r w:rsidR="00B40E2A" w:rsidRPr="00021940">
        <w:t xml:space="preserve">), arvo annetaan luokituksesta ENSIH – </w:t>
      </w:r>
      <w:r w:rsidR="00B40E2A">
        <w:t>Vatsan löydös</w:t>
      </w:r>
      <w:r w:rsidR="00B40E2A" w:rsidRPr="00B40E2A">
        <w:t xml:space="preserve"> </w:t>
      </w:r>
      <w:r w:rsidR="00B40E2A" w:rsidRPr="00021940">
        <w:t>(codeSystem: 1.2.246.537.6.</w:t>
      </w:r>
      <w:r w:rsidR="00B40E2A">
        <w:t>302</w:t>
      </w:r>
      <w:r w:rsidR="001B1DE0">
        <w:t>7</w:t>
      </w:r>
      <w:r w:rsidR="00B40E2A" w:rsidRPr="00021940">
        <w:t>.2014) CD-tietotyypillä</w:t>
      </w:r>
    </w:p>
    <w:p w14:paraId="49253843" w14:textId="2B5D8194" w:rsidR="00B40E2A" w:rsidRDefault="00C8484C" w:rsidP="00B40E2A">
      <w:pPr>
        <w:pStyle w:val="Snt1"/>
      </w:pPr>
      <w:r>
        <w:t>7</w:t>
      </w:r>
      <w:r w:rsidR="00B40E2A">
        <w:t xml:space="preserve">. VAPAAEHTOINEN nolla tai yksi [0..1] targetSiteCode </w:t>
      </w:r>
      <w:r w:rsidR="001B1DE0">
        <w:t>Vatsan löydöksen sijainti (408)</w:t>
      </w:r>
      <w:r w:rsidR="00B40E2A">
        <w:t>,</w:t>
      </w:r>
      <w:r w:rsidR="001B1DE0">
        <w:t xml:space="preserve"> </w:t>
      </w:r>
      <w:r w:rsidR="00B40E2A" w:rsidRPr="00021940">
        <w:t xml:space="preserve">arvo annetaan luokituksesta ENSIH – </w:t>
      </w:r>
      <w:r w:rsidR="001B1DE0">
        <w:t>Vatsan löydöksen sijainti</w:t>
      </w:r>
      <w:r w:rsidR="00B40E2A" w:rsidRPr="00B40E2A">
        <w:t xml:space="preserve"> </w:t>
      </w:r>
      <w:r w:rsidR="00B40E2A" w:rsidRPr="00021940">
        <w:t>(codeSystem: 1.2.246.537.6.</w:t>
      </w:r>
      <w:r w:rsidR="00B40E2A">
        <w:t>302</w:t>
      </w:r>
      <w:r w:rsidR="001B1DE0">
        <w:t>6</w:t>
      </w:r>
      <w:r w:rsidR="00B40E2A" w:rsidRPr="00021940">
        <w:t>.2014) C</w:t>
      </w:r>
      <w:r w:rsidR="001B1DE0">
        <w:t>E</w:t>
      </w:r>
      <w:r w:rsidR="00B40E2A" w:rsidRPr="00021940">
        <w:t>-tietotyypillä</w:t>
      </w:r>
    </w:p>
    <w:p w14:paraId="73BDA24F" w14:textId="77777777" w:rsidR="00955C52" w:rsidRDefault="00955C52" w:rsidP="00B40E2A">
      <w:pPr>
        <w:pStyle w:val="Snt1"/>
      </w:pPr>
    </w:p>
    <w:p w14:paraId="4D0899F9" w14:textId="2623978A" w:rsidR="00955C52" w:rsidRDefault="00955C52" w:rsidP="00B40E2A">
      <w:pPr>
        <w:pStyle w:val="Snt1"/>
      </w:pPr>
      <w:r>
        <w:t>Toteutusohje: Löydöksen toistuma toteutetaan value:ta toistamalla. Mikäli sama löydös on useamman sijainnin alueella, toistetaan koko enrty-rakennetta targetSiteCode-elementin skeemarajoitteen takia.</w:t>
      </w:r>
    </w:p>
    <w:bookmarkStart w:id="308" w:name="_Lantion_tai_sukuelinten"/>
    <w:bookmarkEnd w:id="308"/>
    <w:p w14:paraId="108016E3" w14:textId="5899E406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309" w:name="_Toc446509271"/>
      <w:r w:rsidR="009E0997" w:rsidRPr="004D63D3">
        <w:rPr>
          <w:rStyle w:val="Hyperlinkki"/>
        </w:rPr>
        <w:t>Lantion tai sukuelinten löydös</w:t>
      </w:r>
      <w:r>
        <w:fldChar w:fldCharType="end"/>
      </w:r>
      <w:r w:rsidR="009E0997">
        <w:t xml:space="preserve"> - observation</w:t>
      </w:r>
      <w:bookmarkEnd w:id="30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DA57532" w14:textId="77777777" w:rsidTr="00627942">
        <w:tc>
          <w:tcPr>
            <w:tcW w:w="9236" w:type="dxa"/>
          </w:tcPr>
          <w:p w14:paraId="74B20CE4" w14:textId="7B5E0CF9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B8DB391" w14:textId="77777777" w:rsidR="00615700" w:rsidRPr="00615700" w:rsidRDefault="00615700" w:rsidP="001B1DE0">
      <w:pPr>
        <w:pStyle w:val="Snt1"/>
        <w:rPr>
          <w:lang w:val="en-US"/>
        </w:rPr>
      </w:pPr>
    </w:p>
    <w:p w14:paraId="3E88AFE1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8C55A9F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1CD02D45" w14:textId="0AAEED64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410</w:t>
      </w:r>
      <w:r w:rsidR="001B1DE0" w:rsidRPr="0082643A">
        <w:t xml:space="preserve">" </w:t>
      </w:r>
      <w:r w:rsidR="001B1DE0" w:rsidRPr="001B1DE0">
        <w:t xml:space="preserve">Lantion tai sukuelinten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6CDC4459" w14:textId="6A4EE679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59370477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59FE4D2C" w14:textId="63D9017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46968465" w14:textId="5F3C49F7" w:rsidR="001B1DE0" w:rsidRDefault="00C8484C" w:rsidP="001B1DE0">
      <w:pPr>
        <w:pStyle w:val="Snt1"/>
      </w:pPr>
      <w:r>
        <w:lastRenderedPageBreak/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 w:rsidRPr="001B1DE0">
        <w:t xml:space="preserve">Lantion tai sukuelinten löydös </w:t>
      </w:r>
      <w:r w:rsidR="001B1DE0" w:rsidRPr="00021940">
        <w:t>(</w:t>
      </w:r>
      <w:r w:rsidR="001B1DE0">
        <w:t>410</w:t>
      </w:r>
      <w:r w:rsidR="001B1DE0" w:rsidRPr="00021940">
        <w:t xml:space="preserve">), arvo annetaan luokituksesta ENSIH – </w:t>
      </w:r>
      <w:r w:rsidR="001B1DE0" w:rsidRPr="001B1DE0">
        <w:t xml:space="preserve">Lantion tai sukuelinten löydös </w:t>
      </w:r>
      <w:r w:rsidR="001B1DE0" w:rsidRPr="00021940">
        <w:t>(codeSystem: 1.2.246.537.6.</w:t>
      </w:r>
      <w:r w:rsidR="001B1DE0">
        <w:t>3028</w:t>
      </w:r>
      <w:del w:id="310" w:author="Timo Kaskinen" w:date="2016-02-24T19:08:00Z">
        <w:r w:rsidR="001B1DE0" w:rsidRPr="00021940" w:rsidDel="009C3BC6">
          <w:delText>.2014</w:delText>
        </w:r>
      </w:del>
      <w:r w:rsidR="001B1DE0" w:rsidRPr="00021940">
        <w:t>) CD-tietotyypillä</w:t>
      </w:r>
    </w:p>
    <w:bookmarkStart w:id="311" w:name="_Selän_tai_selkärangan"/>
    <w:bookmarkEnd w:id="311"/>
    <w:p w14:paraId="5B33986D" w14:textId="77855AAF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312" w:name="_Toc446509272"/>
      <w:r w:rsidR="009E0997" w:rsidRPr="00766B33">
        <w:rPr>
          <w:rStyle w:val="Hyperlinkki"/>
        </w:rPr>
        <w:t>Selän tai selkärangan löydös</w:t>
      </w:r>
      <w:r>
        <w:fldChar w:fldCharType="end"/>
      </w:r>
      <w:r w:rsidR="009E0997">
        <w:t xml:space="preserve"> - observation</w:t>
      </w:r>
      <w:bookmarkEnd w:id="31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2AD92460" w14:textId="77777777" w:rsidTr="00627942">
        <w:tc>
          <w:tcPr>
            <w:tcW w:w="9236" w:type="dxa"/>
          </w:tcPr>
          <w:p w14:paraId="54D5D855" w14:textId="2C9B039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7F8DEE6E" w14:textId="77777777" w:rsidR="00615700" w:rsidRPr="00615700" w:rsidRDefault="00615700" w:rsidP="001B1DE0">
      <w:pPr>
        <w:pStyle w:val="Snt1"/>
        <w:rPr>
          <w:lang w:val="en-US"/>
        </w:rPr>
      </w:pPr>
    </w:p>
    <w:p w14:paraId="05CFBBC8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C08396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0D6389FA" w14:textId="342E459B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412</w:t>
      </w:r>
      <w:r w:rsidR="001B1DE0" w:rsidRPr="0082643A">
        <w:t xml:space="preserve">" </w:t>
      </w:r>
      <w:r w:rsidR="001B1DE0" w:rsidRPr="001B1DE0">
        <w:t xml:space="preserve">Selän tai selkärangan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2EB32611" w14:textId="6E3CF68B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29C8360A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68E66B4E" w14:textId="13BB61EB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25F2BB9C" w14:textId="4C721CFA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 w:rsidRPr="001B1DE0">
        <w:t xml:space="preserve">Selän tai selkärangan löydös </w:t>
      </w:r>
      <w:r w:rsidR="001B1DE0" w:rsidRPr="00021940">
        <w:t>(</w:t>
      </w:r>
      <w:r w:rsidR="001B1DE0">
        <w:t>412</w:t>
      </w:r>
      <w:r w:rsidR="001B1DE0" w:rsidRPr="00021940">
        <w:t xml:space="preserve">), arvo annetaan luokituksesta ENSIH – </w:t>
      </w:r>
      <w:r w:rsidR="001B1DE0" w:rsidRPr="001B1DE0">
        <w:t xml:space="preserve">Selän tai selkärangan löydös </w:t>
      </w:r>
      <w:r w:rsidR="001B1DE0" w:rsidRPr="00021940">
        <w:t>(codeSystem: 1.2.246.537.6.</w:t>
      </w:r>
      <w:r w:rsidR="001B1DE0">
        <w:t>3030</w:t>
      </w:r>
      <w:r w:rsidR="001B1DE0" w:rsidRPr="00021940">
        <w:t>.2014) CD-tietotyypillä</w:t>
      </w:r>
    </w:p>
    <w:p w14:paraId="6C1414D4" w14:textId="1DE181F0" w:rsidR="001B1DE0" w:rsidRDefault="00C8484C" w:rsidP="001B1DE0">
      <w:pPr>
        <w:pStyle w:val="Snt1"/>
      </w:pPr>
      <w:r>
        <w:t>7</w:t>
      </w:r>
      <w:r w:rsidR="001B1DE0">
        <w:t xml:space="preserve">. VAPAAEHTOINEN nolla tai yksi [0..1] targetSiteCode </w:t>
      </w:r>
      <w:r w:rsidR="001B1DE0" w:rsidRPr="001B1DE0">
        <w:t xml:space="preserve">Selän tai selkärangan löydöksen sijainti </w:t>
      </w:r>
      <w:r w:rsidR="001B1DE0">
        <w:t xml:space="preserve">(411), </w:t>
      </w:r>
      <w:r w:rsidR="001B1DE0" w:rsidRPr="00021940">
        <w:t xml:space="preserve">arvo annetaan luokituksesta ENSIH – </w:t>
      </w:r>
      <w:r w:rsidR="001B1DE0" w:rsidRPr="001B1DE0">
        <w:t xml:space="preserve">Selän tai selkärangan löydöksen sijainti </w:t>
      </w:r>
      <w:r w:rsidR="001B1DE0" w:rsidRPr="00021940">
        <w:t>(codeSystem: 1.2.246.537.6.</w:t>
      </w:r>
      <w:r w:rsidR="001B1DE0">
        <w:t>3029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080CBE3A" w14:textId="77777777" w:rsidR="00CF1E56" w:rsidRDefault="00CF1E56" w:rsidP="001B1DE0">
      <w:pPr>
        <w:pStyle w:val="Snt1"/>
      </w:pPr>
    </w:p>
    <w:p w14:paraId="1B2E8CB9" w14:textId="77777777" w:rsidR="00CF1E56" w:rsidRDefault="00CF1E56" w:rsidP="00CF1E56">
      <w:pPr>
        <w:pStyle w:val="Snt1"/>
      </w:pPr>
      <w:r>
        <w:t>Toteutusohje: Löydöksen toistuma toteutetaan value:ta toistamalla. Mikäli sama löydös on useamman sijainnin alueella, toistetaan koko enrty-rakennetta targetSiteCode-elementin skeemarajoitteen takia.</w:t>
      </w:r>
    </w:p>
    <w:bookmarkStart w:id="313" w:name="_Raajan_löydös_-"/>
    <w:bookmarkEnd w:id="313"/>
    <w:p w14:paraId="65B3B69D" w14:textId="17E778E2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314" w:name="_Toc446509273"/>
      <w:r w:rsidR="009E0997" w:rsidRPr="00766B33">
        <w:rPr>
          <w:rStyle w:val="Hyperlinkki"/>
        </w:rPr>
        <w:t>Raajan löydös</w:t>
      </w:r>
      <w:r>
        <w:fldChar w:fldCharType="end"/>
      </w:r>
      <w:r w:rsidR="009E0997">
        <w:t xml:space="preserve"> - observation</w:t>
      </w:r>
      <w:bookmarkEnd w:id="31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538CAACE" w14:textId="77777777" w:rsidTr="00627942">
        <w:tc>
          <w:tcPr>
            <w:tcW w:w="9236" w:type="dxa"/>
          </w:tcPr>
          <w:p w14:paraId="7929CC39" w14:textId="68EE4C1B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7554C24" w14:textId="77777777" w:rsidR="00615700" w:rsidRPr="00615700" w:rsidRDefault="00615700" w:rsidP="001B1DE0">
      <w:pPr>
        <w:pStyle w:val="Snt1"/>
        <w:rPr>
          <w:lang w:val="en-US"/>
        </w:rPr>
      </w:pPr>
    </w:p>
    <w:p w14:paraId="4979EE03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9F3D0BE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65ACD6DC" w14:textId="18C05379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414</w:t>
      </w:r>
      <w:r w:rsidR="001B1DE0" w:rsidRPr="0082643A">
        <w:t xml:space="preserve">" </w:t>
      </w:r>
      <w:r w:rsidR="001B1DE0">
        <w:t>Raajan</w:t>
      </w:r>
      <w:r w:rsidR="001B1DE0" w:rsidRPr="001B1DE0">
        <w:t xml:space="preserve">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0CDEBA3" w14:textId="64EBC0D4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76D5830F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1C97A16B" w14:textId="244362A3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611F56A8" w14:textId="53942838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>
        <w:t>Raajan</w:t>
      </w:r>
      <w:r w:rsidR="001B1DE0" w:rsidRPr="001B1DE0">
        <w:t xml:space="preserve"> löydös </w:t>
      </w:r>
      <w:r w:rsidR="001B1DE0" w:rsidRPr="00021940">
        <w:t>(</w:t>
      </w:r>
      <w:r w:rsidR="001B1DE0">
        <w:t>414</w:t>
      </w:r>
      <w:r w:rsidR="001B1DE0" w:rsidRPr="00021940">
        <w:t xml:space="preserve">), arvo annetaan luokituksesta ENSIH – </w:t>
      </w:r>
      <w:r w:rsidR="001B1DE0">
        <w:t>Raajan</w:t>
      </w:r>
      <w:r w:rsidR="001B1DE0" w:rsidRPr="001B1DE0">
        <w:t xml:space="preserve"> löydös </w:t>
      </w:r>
      <w:r w:rsidR="001B1DE0" w:rsidRPr="00021940">
        <w:t>(codeSystem: 1.2.246.537.6.</w:t>
      </w:r>
      <w:r w:rsidR="001B1DE0">
        <w:t>3032</w:t>
      </w:r>
      <w:r w:rsidR="001B1DE0" w:rsidRPr="00021940">
        <w:t>.2014) CD-tietotyypillä</w:t>
      </w:r>
    </w:p>
    <w:p w14:paraId="0A4C5030" w14:textId="7192EDFA" w:rsidR="001B1DE0" w:rsidRDefault="00C8484C" w:rsidP="001B1DE0">
      <w:pPr>
        <w:pStyle w:val="Snt1"/>
      </w:pPr>
      <w:r>
        <w:t>7</w:t>
      </w:r>
      <w:r w:rsidR="001B1DE0">
        <w:t xml:space="preserve">. VAPAAEHTOINEN nolla tai yksi [0..1] targetSiteCode Raajan </w:t>
      </w:r>
      <w:r w:rsidR="001B1DE0" w:rsidRPr="001B1DE0">
        <w:t xml:space="preserve">löydöksen sijainti </w:t>
      </w:r>
      <w:r w:rsidR="001B1DE0">
        <w:t xml:space="preserve">(413), </w:t>
      </w:r>
      <w:r w:rsidR="001B1DE0" w:rsidRPr="00021940">
        <w:t xml:space="preserve">arvo annetaan luokituksesta ENSIH – </w:t>
      </w:r>
      <w:r w:rsidR="001B1DE0">
        <w:t>Raajan</w:t>
      </w:r>
      <w:r w:rsidR="001B1DE0" w:rsidRPr="001B1DE0">
        <w:t xml:space="preserve"> löydöksen sijainti </w:t>
      </w:r>
      <w:r w:rsidR="001B1DE0" w:rsidRPr="00021940">
        <w:t>(codeSystem: 1.2.246.537.6.</w:t>
      </w:r>
      <w:r w:rsidR="001B1DE0">
        <w:t>3031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248F132D" w14:textId="77777777" w:rsidR="00CF1E56" w:rsidRDefault="00CF1E56" w:rsidP="001B1DE0">
      <w:pPr>
        <w:pStyle w:val="Snt1"/>
      </w:pPr>
    </w:p>
    <w:p w14:paraId="57E793D0" w14:textId="77777777" w:rsidR="00CF1E56" w:rsidRDefault="00CF1E56" w:rsidP="00CF1E56">
      <w:pPr>
        <w:pStyle w:val="Snt1"/>
      </w:pPr>
      <w:r>
        <w:t>Toteutusohje: Löydöksen toistuma toteutetaan value:ta toistamalla. Mikäli sama löydös on useamman sijainnin alueella, toistetaan koko enrty-rakennetta targetSiteCode-elementin skeemarajoitteen takia.</w:t>
      </w:r>
    </w:p>
    <w:bookmarkStart w:id="315" w:name="_Silmän_löydös_-"/>
    <w:bookmarkEnd w:id="315"/>
    <w:p w14:paraId="3A719B59" w14:textId="6844FA4F" w:rsidR="009E0997" w:rsidRDefault="004D63D3" w:rsidP="00A503B9">
      <w:pPr>
        <w:pStyle w:val="Otsikko3"/>
      </w:pPr>
      <w:r>
        <w:lastRenderedPageBreak/>
        <w:fldChar w:fldCharType="begin"/>
      </w:r>
      <w:r>
        <w:instrText xml:space="preserve"> HYPERLINK  \l "_Potilaan_status" </w:instrText>
      </w:r>
      <w:r>
        <w:fldChar w:fldCharType="separate"/>
      </w:r>
      <w:bookmarkStart w:id="316" w:name="_Toc446509274"/>
      <w:r w:rsidR="009E0997" w:rsidRPr="004D63D3">
        <w:rPr>
          <w:rStyle w:val="Hyperlinkki"/>
        </w:rPr>
        <w:t>Silmän löydös</w:t>
      </w:r>
      <w:r>
        <w:fldChar w:fldCharType="end"/>
      </w:r>
      <w:r w:rsidR="009E0997">
        <w:t xml:space="preserve"> - observation</w:t>
      </w:r>
      <w:bookmarkEnd w:id="31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72E8614F" w14:textId="77777777" w:rsidTr="00627942">
        <w:tc>
          <w:tcPr>
            <w:tcW w:w="9236" w:type="dxa"/>
          </w:tcPr>
          <w:p w14:paraId="72243A95" w14:textId="52F4B423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8183AA" w14:textId="77777777" w:rsidR="00615700" w:rsidRPr="00615700" w:rsidRDefault="00615700" w:rsidP="001B1DE0">
      <w:pPr>
        <w:pStyle w:val="Snt1"/>
        <w:rPr>
          <w:lang w:val="en-US"/>
        </w:rPr>
      </w:pPr>
    </w:p>
    <w:p w14:paraId="739C5ED5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D12BADF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50EF164D" w14:textId="53571AAE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416</w:t>
      </w:r>
      <w:r w:rsidR="001B1DE0" w:rsidRPr="0082643A">
        <w:t xml:space="preserve">" </w:t>
      </w:r>
      <w:r w:rsidR="001B1DE0">
        <w:t>Silmän</w:t>
      </w:r>
      <w:r w:rsidR="001B1DE0" w:rsidRPr="001B1DE0">
        <w:t xml:space="preserve">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7811D527" w14:textId="6557ABFA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5F2B248A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38DF92F3" w14:textId="559DA9D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0C092AB8" w14:textId="61A1E834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>
        <w:t>Silmän</w:t>
      </w:r>
      <w:r w:rsidR="001B1DE0" w:rsidRPr="001B1DE0">
        <w:t xml:space="preserve"> löydös </w:t>
      </w:r>
      <w:r w:rsidR="001B1DE0" w:rsidRPr="00021940">
        <w:t>(</w:t>
      </w:r>
      <w:r w:rsidR="001B1DE0">
        <w:t>416</w:t>
      </w:r>
      <w:r w:rsidR="001B1DE0" w:rsidRPr="00021940">
        <w:t xml:space="preserve">), arvo annetaan luokituksesta ENSIH – </w:t>
      </w:r>
      <w:r w:rsidR="001B1DE0">
        <w:t>Silmän</w:t>
      </w:r>
      <w:r w:rsidR="001B1DE0" w:rsidRPr="001B1DE0">
        <w:t xml:space="preserve"> löydös </w:t>
      </w:r>
      <w:r w:rsidR="001B1DE0" w:rsidRPr="00021940">
        <w:t>(codeSystem: 1.2.246.537.6.</w:t>
      </w:r>
      <w:r w:rsidR="001B1DE0">
        <w:t>3034</w:t>
      </w:r>
      <w:r w:rsidR="001B1DE0" w:rsidRPr="00021940">
        <w:t>.2014) CD-tietotyypillä</w:t>
      </w:r>
    </w:p>
    <w:p w14:paraId="56B88C37" w14:textId="47C57D71" w:rsidR="001B1DE0" w:rsidRDefault="00C8484C" w:rsidP="001B1DE0">
      <w:pPr>
        <w:pStyle w:val="Snt1"/>
      </w:pPr>
      <w:r>
        <w:t>7</w:t>
      </w:r>
      <w:r w:rsidR="001B1DE0">
        <w:t xml:space="preserve">. VAPAAEHTOINEN nolla tai yksi [0..1] targetSiteCode Silmän </w:t>
      </w:r>
      <w:r w:rsidR="001B1DE0" w:rsidRPr="001B1DE0">
        <w:t xml:space="preserve">löydöksen sijainti </w:t>
      </w:r>
      <w:r w:rsidR="001B1DE0">
        <w:t xml:space="preserve">(415), </w:t>
      </w:r>
      <w:r w:rsidR="001B1DE0" w:rsidRPr="00021940">
        <w:t xml:space="preserve">arvo annetaan luokituksesta </w:t>
      </w:r>
      <w:del w:id="317" w:author="Timo Kaskinen" w:date="2016-03-04T10:15:00Z">
        <w:r w:rsidR="001B1DE0" w:rsidRPr="00021940" w:rsidDel="0098016F">
          <w:delText xml:space="preserve">ENSIH </w:delText>
        </w:r>
      </w:del>
      <w:ins w:id="318" w:author="Timo Kaskinen" w:date="2016-03-04T10:15:00Z">
        <w:r w:rsidR="0098016F">
          <w:t>THL</w:t>
        </w:r>
        <w:r w:rsidR="0098016F" w:rsidRPr="00021940">
          <w:t xml:space="preserve"> </w:t>
        </w:r>
      </w:ins>
      <w:r w:rsidR="001B1DE0" w:rsidRPr="00021940">
        <w:t xml:space="preserve">– </w:t>
      </w:r>
      <w:r w:rsidR="001B1DE0">
        <w:t>Silmän</w:t>
      </w:r>
      <w:r w:rsidR="001B1DE0" w:rsidRPr="001B1DE0">
        <w:t xml:space="preserve"> löydöksen sijainti </w:t>
      </w:r>
      <w:r w:rsidR="001B1DE0" w:rsidRPr="00021940">
        <w:t>(codeSystem: 1.2.246.537.6.</w:t>
      </w:r>
      <w:r w:rsidR="001B1DE0">
        <w:t>3033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1EDAC059" w14:textId="77777777" w:rsidR="00CF1E56" w:rsidRDefault="00CF1E56" w:rsidP="001B1DE0">
      <w:pPr>
        <w:pStyle w:val="Snt1"/>
      </w:pPr>
    </w:p>
    <w:p w14:paraId="448AE579" w14:textId="77777777" w:rsidR="00CF1E56" w:rsidRDefault="00CF1E56" w:rsidP="00CF1E56">
      <w:pPr>
        <w:pStyle w:val="Snt1"/>
      </w:pPr>
      <w:r>
        <w:t>Toteutusohje: Löydöksen toistuma toteutetaan value:ta toistamalla. Mikäli sama löydös on useamman sijainnin alueella, toistetaan koko enrty-rakennetta targetSiteCode-elementin skeemarajoitteen takia.</w:t>
      </w:r>
    </w:p>
    <w:bookmarkStart w:id="319" w:name="_Psykiatrinen_status_-"/>
    <w:bookmarkEnd w:id="319"/>
    <w:p w14:paraId="336177E7" w14:textId="60E3BF5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320" w:name="_Toc446509275"/>
      <w:r w:rsidR="009E0997" w:rsidRPr="00766B33">
        <w:rPr>
          <w:rStyle w:val="Hyperlinkki"/>
        </w:rPr>
        <w:t>Psykiatrinen status</w:t>
      </w:r>
      <w:r>
        <w:fldChar w:fldCharType="end"/>
      </w:r>
      <w:r w:rsidR="009E0997">
        <w:t xml:space="preserve"> - observation</w:t>
      </w:r>
      <w:bookmarkEnd w:id="32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108A1943" w14:textId="77777777" w:rsidTr="00627942">
        <w:tc>
          <w:tcPr>
            <w:tcW w:w="9236" w:type="dxa"/>
          </w:tcPr>
          <w:p w14:paraId="1BC2858C" w14:textId="7D384EE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7EA0537" w14:textId="77777777" w:rsidR="00615700" w:rsidRPr="00615700" w:rsidRDefault="00615700" w:rsidP="001B1DE0">
      <w:pPr>
        <w:pStyle w:val="Snt1"/>
        <w:rPr>
          <w:lang w:val="en-US"/>
        </w:rPr>
      </w:pPr>
    </w:p>
    <w:p w14:paraId="4B37D946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CAF79D" w14:textId="77777777" w:rsidR="00D9056F" w:rsidRPr="0003454B" w:rsidRDefault="00D9056F" w:rsidP="00D9056F">
      <w:pPr>
        <w:pStyle w:val="Snt1"/>
      </w:pPr>
      <w:r>
        <w:t>2. PAKOLLINEN yksi [1..1] id/@root</w:t>
      </w:r>
    </w:p>
    <w:p w14:paraId="389730C4" w14:textId="10A080FB" w:rsidR="001B1DE0" w:rsidRDefault="00D9056F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417</w:t>
      </w:r>
      <w:r w:rsidR="001B1DE0" w:rsidRPr="0082643A">
        <w:t xml:space="preserve">" </w:t>
      </w:r>
      <w:r w:rsidR="001B1DE0" w:rsidRPr="001B1DE0">
        <w:t xml:space="preserve">Psykiatrinen status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1525A737" w14:textId="02D43DEC" w:rsidR="00ED612D" w:rsidRDefault="00D9056F" w:rsidP="00ED612D">
      <w:pPr>
        <w:pStyle w:val="Snt1"/>
      </w:pPr>
      <w:r>
        <w:t>4</w:t>
      </w:r>
      <w:r w:rsidR="00ED612D">
        <w:t>. PAKOLLINEN yksi [1..1] text</w:t>
      </w:r>
    </w:p>
    <w:p w14:paraId="608C9DBA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097D4769" w14:textId="095F4B13" w:rsidR="001F213E" w:rsidRPr="0003454B" w:rsidRDefault="00D9056F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1931117E" w14:textId="67F6CE36" w:rsidR="001B1DE0" w:rsidRDefault="00D9056F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9E0F7C" w:rsidRPr="009E0F7C">
        <w:t xml:space="preserve">Psykiatrinen status </w:t>
      </w:r>
      <w:r w:rsidR="001B1DE0" w:rsidRPr="00021940">
        <w:t>(</w:t>
      </w:r>
      <w:r w:rsidR="001B1DE0">
        <w:t>41</w:t>
      </w:r>
      <w:r w:rsidR="009E0F7C">
        <w:t>7</w:t>
      </w:r>
      <w:r w:rsidR="001B1DE0" w:rsidRPr="00021940">
        <w:t xml:space="preserve">), arvo annetaan luokituksesta ENSIH – </w:t>
      </w:r>
      <w:r w:rsidR="009E0F7C" w:rsidRPr="009E0F7C">
        <w:t xml:space="preserve">Psykiatrinen status </w:t>
      </w:r>
      <w:r w:rsidR="001B1DE0" w:rsidRPr="00021940">
        <w:t>(codeSystem: 1.2.246.537.6.</w:t>
      </w:r>
      <w:r w:rsidR="001B1DE0">
        <w:t>303</w:t>
      </w:r>
      <w:r w:rsidR="009E0F7C">
        <w:t>5</w:t>
      </w:r>
      <w:r w:rsidR="001B1DE0" w:rsidRPr="00021940">
        <w:t>.2014) CD-tietotyypillä</w:t>
      </w:r>
    </w:p>
    <w:bookmarkStart w:id="321" w:name="_Neurologinen_status_-"/>
    <w:bookmarkEnd w:id="321"/>
    <w:p w14:paraId="666FD3B7" w14:textId="17D261FD" w:rsidR="001F79FC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322" w:name="_Toc446509276"/>
      <w:r w:rsidR="009E0997" w:rsidRPr="004D63D3">
        <w:rPr>
          <w:rStyle w:val="Hyperlinkki"/>
        </w:rPr>
        <w:t>Neurologinen status</w:t>
      </w:r>
      <w:r>
        <w:fldChar w:fldCharType="end"/>
      </w:r>
      <w:r w:rsidR="009E0997">
        <w:t xml:space="preserve"> - observation</w:t>
      </w:r>
      <w:bookmarkEnd w:id="32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41DC73BB" w14:textId="77777777" w:rsidTr="00627942">
        <w:tc>
          <w:tcPr>
            <w:tcW w:w="9236" w:type="dxa"/>
          </w:tcPr>
          <w:p w14:paraId="6960CE6F" w14:textId="20F8522E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23" w:name="_Päihteiden_vaikutus_–"/>
            <w:bookmarkEnd w:id="323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CF7EB2B" w14:textId="77777777" w:rsidR="00615700" w:rsidRPr="00615700" w:rsidRDefault="00615700" w:rsidP="009E0F7C">
      <w:pPr>
        <w:pStyle w:val="Snt1"/>
        <w:rPr>
          <w:lang w:val="en-US"/>
        </w:rPr>
      </w:pPr>
    </w:p>
    <w:p w14:paraId="51A4FADD" w14:textId="77777777" w:rsidR="009E0F7C" w:rsidRPr="0003454B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0DAFAE2" w14:textId="77777777" w:rsidR="007944FD" w:rsidRPr="0003454B" w:rsidRDefault="007944FD" w:rsidP="007944FD">
      <w:pPr>
        <w:pStyle w:val="Snt1"/>
      </w:pPr>
      <w:r>
        <w:t>2. PAKOLLINEN yksi [1..1] id/@root</w:t>
      </w:r>
    </w:p>
    <w:p w14:paraId="4138DBBC" w14:textId="4286C5C1" w:rsidR="009E0F7C" w:rsidRDefault="007944FD" w:rsidP="009E0F7C">
      <w:pPr>
        <w:pStyle w:val="Snt1"/>
      </w:pPr>
      <w:r>
        <w:t>3</w:t>
      </w:r>
      <w:r w:rsidR="009E0F7C" w:rsidRPr="00AE0334">
        <w:t xml:space="preserve">. PAKOLLINEN yksi [1..1] </w:t>
      </w:r>
      <w:r w:rsidR="009E0F7C" w:rsidRPr="0082643A">
        <w:t>code/@code="</w:t>
      </w:r>
      <w:r w:rsidR="009E0F7C">
        <w:t>418</w:t>
      </w:r>
      <w:r w:rsidR="009E0F7C" w:rsidRPr="0082643A">
        <w:t xml:space="preserve">" </w:t>
      </w:r>
      <w:r w:rsidR="009E0F7C" w:rsidRPr="009E0F7C">
        <w:t xml:space="preserve">Neurologinen </w:t>
      </w:r>
      <w:r w:rsidR="009E0F7C" w:rsidRPr="001B1DE0">
        <w:t xml:space="preserve">status </w:t>
      </w:r>
      <w:r w:rsidR="009E0F7C">
        <w:t>(codeSystem</w:t>
      </w:r>
      <w:r w:rsidR="009E0F7C" w:rsidRPr="0095153D">
        <w:t xml:space="preserve">: </w:t>
      </w:r>
      <w:r w:rsidR="009E0F7C" w:rsidRPr="007E0AC1">
        <w:t>1.2.246.537.6.12.2002.348</w:t>
      </w:r>
      <w:r w:rsidR="009E0F7C" w:rsidRPr="0095153D">
        <w:t>)</w:t>
      </w:r>
    </w:p>
    <w:p w14:paraId="0D8BE3FB" w14:textId="655BC39A" w:rsidR="00ED612D" w:rsidRDefault="007944FD" w:rsidP="00ED612D">
      <w:pPr>
        <w:pStyle w:val="Snt1"/>
      </w:pPr>
      <w:r>
        <w:t>4</w:t>
      </w:r>
      <w:r w:rsidR="00ED612D">
        <w:t>. PAKOLLINEN yksi [1..1] text</w:t>
      </w:r>
    </w:p>
    <w:p w14:paraId="4AB5CDE1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09BFB6A6" w14:textId="1E381B62" w:rsidR="001F213E" w:rsidRPr="0003454B" w:rsidRDefault="007944FD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2128144F" w14:textId="5126AA20" w:rsidR="009E0F7C" w:rsidRDefault="007944FD" w:rsidP="009E0F7C">
      <w:pPr>
        <w:pStyle w:val="Snt1"/>
      </w:pPr>
      <w:r>
        <w:lastRenderedPageBreak/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[1..*</w:t>
      </w:r>
      <w:r w:rsidR="009E0F7C" w:rsidRPr="00021940">
        <w:t>]</w:t>
      </w:r>
      <w:r w:rsidR="009E0F7C">
        <w:t xml:space="preserve"> </w:t>
      </w:r>
      <w:r w:rsidR="009E0F7C" w:rsidRPr="00021940">
        <w:t xml:space="preserve">value </w:t>
      </w:r>
      <w:r w:rsidR="009E0F7C" w:rsidRPr="009E0F7C">
        <w:t xml:space="preserve">Neurologinen status </w:t>
      </w:r>
      <w:r w:rsidR="009E0F7C" w:rsidRPr="00021940">
        <w:t>(</w:t>
      </w:r>
      <w:r w:rsidR="009E0F7C">
        <w:t>418</w:t>
      </w:r>
      <w:r w:rsidR="009E0F7C" w:rsidRPr="00021940">
        <w:t xml:space="preserve">), arvo annetaan luokituksesta ENSIH – </w:t>
      </w:r>
      <w:r w:rsidR="009E0F7C" w:rsidRPr="009E0F7C">
        <w:t xml:space="preserve">Neurologinen status </w:t>
      </w:r>
      <w:r w:rsidR="009E0F7C" w:rsidRPr="00021940">
        <w:t>(codeSystem: 1.2.246.537.6.</w:t>
      </w:r>
      <w:r w:rsidR="009E0F7C">
        <w:t>3036</w:t>
      </w:r>
      <w:r w:rsidR="009E0F7C" w:rsidRPr="00021940">
        <w:t>.2014) CD-tietotyypillä</w:t>
      </w:r>
    </w:p>
    <w:bookmarkStart w:id="324" w:name="_Päihteiden_käytön_merkit"/>
    <w:bookmarkEnd w:id="324"/>
    <w:p w14:paraId="1567A927" w14:textId="0EB2CAB9" w:rsidR="009E0997" w:rsidRDefault="004D63D3" w:rsidP="009E0997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325" w:name="_Toc446509277"/>
      <w:r w:rsidR="009E0997" w:rsidRPr="004D63D3">
        <w:rPr>
          <w:rStyle w:val="Hyperlinkki"/>
        </w:rPr>
        <w:t>Päihteiden</w:t>
      </w:r>
      <w:r w:rsidR="009E0F7C" w:rsidRPr="004D63D3">
        <w:rPr>
          <w:rStyle w:val="Hyperlinkki"/>
        </w:rPr>
        <w:t xml:space="preserve"> käytön merkit</w:t>
      </w:r>
      <w:r>
        <w:fldChar w:fldCharType="end"/>
      </w:r>
      <w:r w:rsidR="009E0997">
        <w:t xml:space="preserve"> – observation</w:t>
      </w:r>
      <w:bookmarkEnd w:id="32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DFB2E4B" w14:textId="77777777" w:rsidTr="00627942">
        <w:tc>
          <w:tcPr>
            <w:tcW w:w="9236" w:type="dxa"/>
          </w:tcPr>
          <w:p w14:paraId="35D60143" w14:textId="69764C9B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26" w:name="_Raskaus_–_observation"/>
            <w:bookmarkEnd w:id="326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 w:rsidR="00BB4A2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150ACFE" w14:textId="77777777" w:rsidR="00615700" w:rsidRPr="00615700" w:rsidRDefault="00615700" w:rsidP="009E0F7C">
      <w:pPr>
        <w:pStyle w:val="Snt1"/>
        <w:rPr>
          <w:lang w:val="en-US"/>
        </w:rPr>
      </w:pPr>
    </w:p>
    <w:p w14:paraId="2CF079AE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6826ECD" w14:textId="49EC3E07" w:rsidR="009E0F7C" w:rsidRPr="0003454B" w:rsidRDefault="009E0F7C" w:rsidP="009E0F7C">
      <w:pPr>
        <w:pStyle w:val="Snt1"/>
      </w:pPr>
      <w:r>
        <w:t>2. PAKOLLINEN yksi [1..1] id/@root</w:t>
      </w:r>
    </w:p>
    <w:p w14:paraId="2078D637" w14:textId="36E4CDE2" w:rsidR="009E0F7C" w:rsidRDefault="009E0F7C" w:rsidP="009E0F7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419</w:t>
      </w:r>
      <w:r w:rsidRPr="0082643A">
        <w:t xml:space="preserve">" </w:t>
      </w:r>
      <w:r>
        <w:t>Päihteiden käytön merkit</w:t>
      </w:r>
      <w:r w:rsidRPr="001B1DE0">
        <w:t xml:space="preserve">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BA80555" w14:textId="09D7224D" w:rsidR="00ED612D" w:rsidRDefault="00ED612D" w:rsidP="00ED612D">
      <w:pPr>
        <w:pStyle w:val="Snt1"/>
      </w:pPr>
      <w:r>
        <w:t>4. PAKOLLINEN yksi [1..1] text</w:t>
      </w:r>
    </w:p>
    <w:p w14:paraId="37E16A7E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757FDD79" w14:textId="1CBFCF4E" w:rsidR="001F213E" w:rsidRPr="0003454B" w:rsidRDefault="001F213E" w:rsidP="001F213E">
      <w:pPr>
        <w:pStyle w:val="Snt1"/>
      </w:pPr>
      <w:r>
        <w:t>5. PAKOLLINEN yksi [1..1</w:t>
      </w:r>
      <w:r w:rsidRPr="00021940">
        <w:t>]</w:t>
      </w:r>
      <w:r>
        <w:t xml:space="preserve"> effectiveTime/@value Statuskirjauksen aika (422), arvo annetaan minuutin tarkkuudella TS-tietotyypillä</w:t>
      </w:r>
    </w:p>
    <w:p w14:paraId="6CDF475B" w14:textId="3340030D" w:rsidR="009E0F7C" w:rsidRDefault="001F213E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[1..*</w:t>
      </w:r>
      <w:r w:rsidR="009E0F7C" w:rsidRPr="00021940">
        <w:t>]</w:t>
      </w:r>
      <w:r w:rsidR="009E0F7C">
        <w:t xml:space="preserve"> </w:t>
      </w:r>
      <w:r w:rsidR="009E0F7C" w:rsidRPr="00021940">
        <w:t xml:space="preserve">value </w:t>
      </w:r>
      <w:r w:rsidR="009E0F7C">
        <w:t>Päihteiden käytön merkit</w:t>
      </w:r>
      <w:r w:rsidR="009E0F7C" w:rsidRPr="001B1DE0">
        <w:t xml:space="preserve"> </w:t>
      </w:r>
      <w:r w:rsidR="009E0F7C" w:rsidRPr="00021940">
        <w:t>(</w:t>
      </w:r>
      <w:r w:rsidR="009E0F7C">
        <w:t>419</w:t>
      </w:r>
      <w:r w:rsidR="009E0F7C" w:rsidRPr="00021940">
        <w:t xml:space="preserve">), arvo annetaan luokituksesta ENSIH – </w:t>
      </w:r>
      <w:r w:rsidR="009E0F7C">
        <w:t>Päihteiden käytön merkit</w:t>
      </w:r>
      <w:r w:rsidR="009E0F7C" w:rsidRPr="001B1DE0">
        <w:t xml:space="preserve"> </w:t>
      </w:r>
      <w:r w:rsidR="009E0F7C" w:rsidRPr="00021940">
        <w:t>(codeSystem: 1.2.246.537.6.</w:t>
      </w:r>
      <w:r w:rsidR="009E0F7C">
        <w:t>3037</w:t>
      </w:r>
      <w:r w:rsidR="009E0F7C" w:rsidRPr="00021940">
        <w:t>.2014) CD-tietotyypillä</w:t>
      </w:r>
    </w:p>
    <w:p w14:paraId="08466CBA" w14:textId="0F6C805C" w:rsidR="009E0997" w:rsidRDefault="003436CD" w:rsidP="009E0997">
      <w:pPr>
        <w:pStyle w:val="Otsikko3"/>
      </w:pPr>
      <w:hyperlink w:anchor="_Potilaan_status" w:history="1">
        <w:bookmarkStart w:id="327" w:name="_Toc446509278"/>
        <w:r w:rsidR="009E0997" w:rsidRPr="009E0997">
          <w:rPr>
            <w:rStyle w:val="Hyperlinkki"/>
          </w:rPr>
          <w:t>Raskaus</w:t>
        </w:r>
      </w:hyperlink>
      <w:r w:rsidR="009E0997">
        <w:t xml:space="preserve"> – observation</w:t>
      </w:r>
      <w:bookmarkEnd w:id="32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34C3EBED" w14:textId="77777777" w:rsidTr="00627942">
        <w:tc>
          <w:tcPr>
            <w:tcW w:w="9236" w:type="dxa"/>
          </w:tcPr>
          <w:p w14:paraId="027DF24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28" w:name="_Lisätiedot_–_observation"/>
            <w:bookmarkEnd w:id="328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82BF3F9" w14:textId="77777777" w:rsidR="00615700" w:rsidRPr="00615700" w:rsidRDefault="00615700" w:rsidP="009E0F7C">
      <w:pPr>
        <w:pStyle w:val="Snt1"/>
        <w:rPr>
          <w:lang w:val="en-US"/>
        </w:rPr>
      </w:pPr>
    </w:p>
    <w:p w14:paraId="1D1D3491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41B90E2" w14:textId="77777777" w:rsidR="009E0F7C" w:rsidRPr="0003454B" w:rsidRDefault="009E0F7C" w:rsidP="009E0F7C">
      <w:pPr>
        <w:pStyle w:val="Snt1"/>
      </w:pPr>
      <w:r>
        <w:t>2. PAKOLLINEN yksi [1..1] id/@root</w:t>
      </w:r>
    </w:p>
    <w:p w14:paraId="04765E25" w14:textId="6102A365" w:rsidR="009E0F7C" w:rsidRDefault="009E0F7C" w:rsidP="009E0F7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420</w:t>
      </w:r>
      <w:r w:rsidRPr="0082643A">
        <w:t xml:space="preserve">" </w:t>
      </w:r>
      <w:r>
        <w:t>Raskaus</w:t>
      </w:r>
      <w:r w:rsidRPr="001B1DE0">
        <w:t xml:space="preserve">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D4B99B3" w14:textId="11B36F02" w:rsidR="00ED612D" w:rsidRDefault="00ED612D" w:rsidP="00ED612D">
      <w:pPr>
        <w:pStyle w:val="Snt1"/>
      </w:pPr>
      <w:r>
        <w:t>4. PAKOLLINEN yksi [1..1] text</w:t>
      </w:r>
    </w:p>
    <w:p w14:paraId="78542491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5DB14394" w14:textId="77777777" w:rsidR="001F213E" w:rsidRPr="0003454B" w:rsidRDefault="001F213E" w:rsidP="001F213E">
      <w:pPr>
        <w:pStyle w:val="Snt1"/>
      </w:pPr>
      <w:r>
        <w:t>5. PAKOLLINEN yksi [1..1</w:t>
      </w:r>
      <w:r w:rsidRPr="00021940">
        <w:t>]</w:t>
      </w:r>
      <w:r>
        <w:t xml:space="preserve"> effectiveTime/@value Statuskirjauksen aika (422), arvo annetaan minuutin tarkkuudella TS-tietotyypillä</w:t>
      </w:r>
    </w:p>
    <w:p w14:paraId="2B7D0701" w14:textId="4A484236" w:rsidR="009E0F7C" w:rsidRDefault="001F213E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[1</w:t>
      </w:r>
      <w:r w:rsidR="00BE05C1">
        <w:t>..1</w:t>
      </w:r>
      <w:r w:rsidR="00BE05C1" w:rsidRPr="00021940">
        <w:t>]</w:t>
      </w:r>
      <w:r w:rsidR="00BE05C1">
        <w:t xml:space="preserve"> </w:t>
      </w:r>
      <w:r w:rsidR="009E0F7C" w:rsidRPr="00021940">
        <w:t xml:space="preserve">value </w:t>
      </w:r>
      <w:r w:rsidR="009E0F7C">
        <w:t>Raskaus</w:t>
      </w:r>
      <w:r w:rsidR="009E0F7C" w:rsidRPr="00021940">
        <w:t xml:space="preserve"> (</w:t>
      </w:r>
      <w:r w:rsidR="009E0F7C">
        <w:t>420</w:t>
      </w:r>
      <w:r w:rsidR="009E0F7C" w:rsidRPr="00021940">
        <w:t xml:space="preserve">), arvo annetaan luokituksesta ENSIH – </w:t>
      </w:r>
      <w:r w:rsidR="009E0F7C">
        <w:t>Raskaus</w:t>
      </w:r>
      <w:r w:rsidR="009E0F7C" w:rsidRPr="00021940">
        <w:t xml:space="preserve"> (codeSystem: 1.2.246.537.6.</w:t>
      </w:r>
      <w:r w:rsidR="009E0F7C">
        <w:t>3038</w:t>
      </w:r>
      <w:r w:rsidR="009E0F7C" w:rsidRPr="00021940">
        <w:t>.2014) CD-tietotyypillä</w:t>
      </w:r>
    </w:p>
    <w:p w14:paraId="08845063" w14:textId="1EF82D0C" w:rsidR="009E0997" w:rsidRDefault="003436CD" w:rsidP="009E0997">
      <w:pPr>
        <w:pStyle w:val="Otsikko3"/>
      </w:pPr>
      <w:hyperlink w:anchor="_Potilaan_status" w:history="1">
        <w:bookmarkStart w:id="329" w:name="_Toc446509279"/>
        <w:r w:rsidR="009E0997" w:rsidRPr="009E0997">
          <w:rPr>
            <w:rStyle w:val="Hyperlinkki"/>
          </w:rPr>
          <w:t>Lisätiedot</w:t>
        </w:r>
      </w:hyperlink>
      <w:r w:rsidR="009E0997">
        <w:t xml:space="preserve"> – observation</w:t>
      </w:r>
      <w:bookmarkEnd w:id="32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2EC31E2E" w14:textId="77777777" w:rsidTr="00627942">
        <w:tc>
          <w:tcPr>
            <w:tcW w:w="9236" w:type="dxa"/>
          </w:tcPr>
          <w:p w14:paraId="0FC90B4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B3EB90B" w14:textId="77777777" w:rsidR="00BB4A27" w:rsidRPr="00BB4A27" w:rsidRDefault="00BB4A27" w:rsidP="009E0F7C">
      <w:pPr>
        <w:pStyle w:val="Snt1"/>
        <w:rPr>
          <w:lang w:val="en-US"/>
        </w:rPr>
      </w:pPr>
    </w:p>
    <w:p w14:paraId="12A19234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B728152" w14:textId="77777777" w:rsidR="009E0F7C" w:rsidRPr="0003454B" w:rsidRDefault="009E0F7C" w:rsidP="009E0F7C">
      <w:pPr>
        <w:pStyle w:val="Snt1"/>
      </w:pPr>
      <w:r>
        <w:t>2. PAKOLLINEN yksi [1..1] id/@root</w:t>
      </w:r>
    </w:p>
    <w:p w14:paraId="52D81BFA" w14:textId="359A354C" w:rsidR="009E0F7C" w:rsidRDefault="009E0F7C" w:rsidP="009E0F7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42</w:t>
      </w:r>
      <w:r w:rsidR="00A613AA">
        <w:t>1</w:t>
      </w:r>
      <w:r w:rsidRPr="0082643A">
        <w:t xml:space="preserve">" </w:t>
      </w:r>
      <w:r w:rsidR="00A613AA">
        <w:t>Lisätiedot</w:t>
      </w:r>
      <w:r w:rsidRPr="001B1DE0">
        <w:t xml:space="preserve">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CFBDF8F" w14:textId="77777777" w:rsidR="00ED612D" w:rsidRDefault="00ED612D" w:rsidP="00ED612D">
      <w:pPr>
        <w:pStyle w:val="Snt1"/>
      </w:pPr>
      <w:r>
        <w:t>3. PAKOLLINEN yksi [1..1] text</w:t>
      </w:r>
    </w:p>
    <w:p w14:paraId="47B622F5" w14:textId="0BD731E8" w:rsidR="009E0F7C" w:rsidRPr="0003454B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3167E261" w14:textId="0BAC5AD8" w:rsidR="009E0F7C" w:rsidRDefault="009E0F7C" w:rsidP="009E0F7C">
      <w:pPr>
        <w:pStyle w:val="Snt1"/>
      </w:pPr>
      <w:r>
        <w:t>5</w:t>
      </w:r>
      <w:r w:rsidRPr="00AE0334">
        <w:t xml:space="preserve">. </w:t>
      </w:r>
      <w:r w:rsidRPr="00021940">
        <w:t>PAKOLLINEN yksi</w:t>
      </w:r>
      <w:r>
        <w:t xml:space="preserve"> [1</w:t>
      </w:r>
      <w:r w:rsidR="00BE05C1">
        <w:t>..1</w:t>
      </w:r>
      <w:r w:rsidR="00BE05C1" w:rsidRPr="00021940">
        <w:t>]</w:t>
      </w:r>
      <w:r w:rsidR="00BE05C1">
        <w:t xml:space="preserve"> </w:t>
      </w:r>
      <w:r w:rsidRPr="00021940">
        <w:t xml:space="preserve">value </w:t>
      </w:r>
      <w:r w:rsidR="00A613AA">
        <w:t>Lisätiedot</w:t>
      </w:r>
      <w:r w:rsidRPr="00021940">
        <w:t xml:space="preserve"> (</w:t>
      </w:r>
      <w:r>
        <w:t>42</w:t>
      </w:r>
      <w:r w:rsidR="00A613AA">
        <w:t>1</w:t>
      </w:r>
      <w:r w:rsidRPr="00021940">
        <w:t xml:space="preserve">), arvo annetaan </w:t>
      </w:r>
      <w:r w:rsidR="00A613AA">
        <w:t>ST</w:t>
      </w:r>
      <w:r w:rsidRPr="00021940">
        <w:t>-tietotyypillä</w:t>
      </w:r>
    </w:p>
    <w:bookmarkStart w:id="330" w:name="_Fysiologiset_mittaukset_1"/>
    <w:bookmarkEnd w:id="330"/>
    <w:p w14:paraId="7A1F0225" w14:textId="204BD5B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31" w:name="_Toc446509280"/>
      <w:r w:rsidR="008558FE" w:rsidRPr="00382EF8">
        <w:rPr>
          <w:rStyle w:val="Hyperlinkki"/>
        </w:rPr>
        <w:t>Fysiologiset mittaukset</w:t>
      </w:r>
      <w:bookmarkEnd w:id="331"/>
    </w:p>
    <w:bookmarkStart w:id="332" w:name="_Laboratorio-_ja_kuvantamistutkimuks"/>
    <w:bookmarkStart w:id="333" w:name="_Toc433030208"/>
    <w:bookmarkEnd w:id="332"/>
    <w:p w14:paraId="4991AFEE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1047E046" w14:textId="77777777" w:rsidTr="00627942">
        <w:tc>
          <w:tcPr>
            <w:tcW w:w="9236" w:type="dxa"/>
          </w:tcPr>
          <w:p w14:paraId="75170C82" w14:textId="3A0306DD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0E698DB3" w14:textId="77777777" w:rsidR="00BB4A27" w:rsidRPr="00BB4A27" w:rsidRDefault="00BB4A27" w:rsidP="00B037A2">
      <w:pPr>
        <w:jc w:val="left"/>
        <w:rPr>
          <w:lang w:val="en-US"/>
        </w:rPr>
      </w:pPr>
    </w:p>
    <w:p w14:paraId="0261633C" w14:textId="026DCE58" w:rsidR="001A67A9" w:rsidRPr="0095153D" w:rsidRDefault="00B037A2" w:rsidP="00B037A2">
      <w:pPr>
        <w:jc w:val="left"/>
      </w:pPr>
      <w:r>
        <w:t xml:space="preserve">1. </w:t>
      </w:r>
      <w:r w:rsidR="001A67A9" w:rsidRPr="0082643A">
        <w:t>PAKOLLINEN yksi [1..1] code/@code="</w:t>
      </w:r>
      <w:r w:rsidR="001A67A9">
        <w:t>64</w:t>
      </w:r>
      <w:r w:rsidR="001A67A9" w:rsidRPr="0082643A">
        <w:t xml:space="preserve">" </w:t>
      </w:r>
      <w:r w:rsidR="001A67A9">
        <w:t>Fysiologiset mittaukset (codeSystem</w:t>
      </w:r>
      <w:r w:rsidR="001A67A9" w:rsidRPr="0095153D">
        <w:t>: 1.2.246.537.6.14.2006 AR/YDIN - Otsikot)</w:t>
      </w:r>
    </w:p>
    <w:p w14:paraId="6D28B276" w14:textId="075D7579" w:rsidR="001A67A9" w:rsidRPr="0082643A" w:rsidRDefault="001A67A9" w:rsidP="00B037A2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Fysiologiset mittaukset</w:t>
      </w:r>
      <w:r w:rsidRPr="0082643A">
        <w:t xml:space="preserve">" </w:t>
      </w:r>
    </w:p>
    <w:p w14:paraId="4D534584" w14:textId="77777777" w:rsidR="001A67A9" w:rsidRPr="0080598B" w:rsidRDefault="001A67A9" w:rsidP="00B037A2">
      <w:pPr>
        <w:pStyle w:val="Snt1"/>
      </w:pPr>
      <w:r w:rsidRPr="0080598B">
        <w:t xml:space="preserve">3. PAKOLLINEN yksi [1..1] text </w:t>
      </w:r>
    </w:p>
    <w:p w14:paraId="610C1A51" w14:textId="77777777" w:rsidR="00B4244F" w:rsidRDefault="00B4244F" w:rsidP="00B4244F"/>
    <w:p w14:paraId="07201E73" w14:textId="34944CC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Systolinen verenpaine (503, arvo)</w:t>
      </w:r>
      <w:r w:rsidR="00C83913">
        <w:t>*</w:t>
      </w:r>
    </w:p>
    <w:p w14:paraId="55853E92" w14:textId="3851BC0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Diastolinen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504,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B4244F">
        <w:t>Diastolinen</w:t>
      </w:r>
      <w:r>
        <w:t xml:space="preserve"> verenpaine (504, arvo)</w:t>
      </w:r>
      <w:r w:rsidR="00C83913">
        <w:t>*</w:t>
      </w:r>
    </w:p>
    <w:p w14:paraId="2E39F81B" w14:textId="61221CF3" w:rsidR="004033E1" w:rsidRDefault="004033E1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Keskiverenpaine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525,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Keskiverenpaine (525, arvo)</w:t>
      </w:r>
      <w:r w:rsidR="00043AA1">
        <w:t>; Verenpaineen mittaustapa (502)</w:t>
      </w:r>
    </w:p>
    <w:p w14:paraId="0A37BC4B" w14:textId="73603DF9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Syke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50</w:t>
      </w:r>
      <w:r>
        <w:t>6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Syketaajuus</w:t>
      </w:r>
      <w:r w:rsidR="00B4244F">
        <w:t xml:space="preserve"> (50</w:t>
      </w:r>
      <w:r>
        <w:t>6</w:t>
      </w:r>
      <w:r w:rsidR="00B4244F">
        <w:t>, arvo)</w:t>
      </w:r>
      <w:r>
        <w:t>*</w:t>
      </w:r>
    </w:p>
    <w:p w14:paraId="38D34247" w14:textId="492ECFF6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EKG löydös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507,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EKG-löydös</w:t>
      </w:r>
      <w:r w:rsidR="00B4244F">
        <w:t xml:space="preserve"> (50</w:t>
      </w:r>
      <w:r>
        <w:t>7</w:t>
      </w:r>
      <w:r w:rsidR="00B4244F">
        <w:t>, arvo)</w:t>
      </w:r>
      <w:r>
        <w:t>; EKG-tulkinta (509); EKG-kytkennät (508)</w:t>
      </w:r>
    </w:p>
    <w:p w14:paraId="0A467B81" w14:textId="30574635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Hengitystiheys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510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Hengitystaajuus</w:t>
      </w:r>
      <w:r w:rsidR="00B4244F">
        <w:t xml:space="preserve"> (</w:t>
      </w:r>
      <w:r>
        <w:t>510</w:t>
      </w:r>
      <w:r w:rsidR="00B4244F">
        <w:t>, arvo)</w:t>
      </w:r>
      <w:r>
        <w:t>; Hengitystyö (511)</w:t>
      </w:r>
    </w:p>
    <w:p w14:paraId="60012E54" w14:textId="132B193F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Uloshengitysilman hiilidioksidi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>
        <w:t>12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Uloshengitysilman hiilidioksidi </w:t>
      </w:r>
      <w:r w:rsidR="00B4244F">
        <w:t>(5</w:t>
      </w:r>
      <w:r>
        <w:t>12</w:t>
      </w:r>
      <w:r w:rsidR="00B4244F">
        <w:t>, arvo)</w:t>
      </w:r>
    </w:p>
    <w:p w14:paraId="54493595" w14:textId="77777777" w:rsidR="00B21042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Veren häkäpitoisuus, %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 w:rsidR="00B21042">
        <w:t>1</w:t>
      </w:r>
      <w:r w:rsidR="00B4244F">
        <w:t>3,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Veren häkäpitoisuus, % </w:t>
      </w:r>
      <w:r w:rsidR="00B4244F">
        <w:t>(5</w:t>
      </w:r>
      <w:r w:rsidR="00B21042">
        <w:t>1</w:t>
      </w:r>
      <w:r w:rsidR="00B4244F">
        <w:t>3, arvo)</w:t>
      </w:r>
    </w:p>
    <w:p w14:paraId="009572CD" w14:textId="288968CF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Happisaturaatio</w:t>
      </w:r>
      <w:r>
        <w:t xml:space="preserve"> </w:t>
      </w:r>
      <w:r w:rsidRPr="00567C0E">
        <w:t>(</w:t>
      </w:r>
      <w:r>
        <w:t>513,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C83913">
        <w:t xml:space="preserve">Veren </w:t>
      </w:r>
      <w:r>
        <w:t>happisaturaatio</w:t>
      </w:r>
      <w:r w:rsidRPr="00C83913">
        <w:t xml:space="preserve">, % </w:t>
      </w:r>
      <w:r>
        <w:t>(513, arvo)</w:t>
      </w:r>
      <w:r w:rsidR="008530A1">
        <w:t>*</w:t>
      </w:r>
    </w:p>
    <w:p w14:paraId="0E02ED91" w14:textId="355D4AC4" w:rsidR="00BD5F65" w:rsidRPr="00BD5F65" w:rsidRDefault="00BD5F65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rPr>
          <w:b/>
        </w:rPr>
        <w:t>Glasgow'n kooma-asteikko</w:t>
      </w:r>
      <w:r>
        <w:rPr>
          <w:b/>
        </w:rPr>
        <w:t xml:space="preserve">: </w:t>
      </w:r>
      <w:r>
        <w:t>(9003, otsikko)</w:t>
      </w:r>
    </w:p>
    <w:p w14:paraId="5F04F1F0" w14:textId="0616E884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silmien avaaminen:</w:t>
      </w:r>
      <w:r>
        <w:t xml:space="preserve"> (515)</w:t>
      </w:r>
      <w:r w:rsidR="00BD5F65">
        <w:t>**</w:t>
      </w:r>
    </w:p>
    <w:p w14:paraId="6BE8E04B" w14:textId="0396E8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verbaalinen vaste:</w:t>
      </w:r>
      <w:r w:rsidRPr="00B21042">
        <w:t xml:space="preserve"> </w:t>
      </w:r>
      <w:r w:rsidR="00BD5F65">
        <w:t>(516,)**</w:t>
      </w:r>
    </w:p>
    <w:p w14:paraId="62BC0A3C" w14:textId="4515C1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motoriikka:</w:t>
      </w:r>
      <w:r>
        <w:t xml:space="preserve"> (517</w:t>
      </w:r>
      <w:r w:rsidR="00BD5F65">
        <w:t>)**</w:t>
      </w:r>
    </w:p>
    <w:p w14:paraId="505DB71D" w14:textId="0E8C77B7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Mittaustapahtuman aika</w:t>
      </w:r>
      <w:r w:rsidRPr="00507552">
        <w:t xml:space="preserve"> </w:t>
      </w:r>
      <w:r>
        <w:t xml:space="preserve">(501); </w:t>
      </w:r>
      <w:r w:rsidRPr="00B21042">
        <w:t>GCS:n arvioon vaikuttavat tekijät</w:t>
      </w:r>
      <w:r>
        <w:t xml:space="preserve"> (518)</w:t>
      </w:r>
    </w:p>
    <w:p w14:paraId="57C48A3A" w14:textId="5D58AC0E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Kivun voimakkuus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519,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Kivun voimakkuus (519, arvo)</w:t>
      </w:r>
    </w:p>
    <w:p w14:paraId="63AF9A3C" w14:textId="63CF7795" w:rsidR="00B21042" w:rsidRDefault="008530A1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530A1">
        <w:rPr>
          <w:b/>
        </w:rPr>
        <w:t>Uloshengitysilman alkoholipitoisuus</w:t>
      </w:r>
      <w:r w:rsidR="00B21042" w:rsidRPr="00567C0E">
        <w:rPr>
          <w:b/>
        </w:rPr>
        <w:t>:</w:t>
      </w:r>
      <w:r w:rsidR="00B21042">
        <w:t xml:space="preserve"> </w:t>
      </w:r>
      <w:r w:rsidR="00B21042" w:rsidRPr="00567C0E">
        <w:t>(</w:t>
      </w:r>
      <w:r w:rsidR="00B21042">
        <w:t>5</w:t>
      </w:r>
      <w:r>
        <w:t>20</w:t>
      </w:r>
      <w:r w:rsidR="00B21042">
        <w:t>, otsikko</w:t>
      </w:r>
      <w:r w:rsidR="00B21042" w:rsidRPr="00567C0E">
        <w:t>)</w:t>
      </w:r>
      <w:r w:rsidR="00B21042">
        <w:t xml:space="preserve"> Mittaustapahtuman aika</w:t>
      </w:r>
      <w:r w:rsidR="00B21042" w:rsidRPr="00507552">
        <w:t xml:space="preserve"> </w:t>
      </w:r>
      <w:r w:rsidR="00B21042">
        <w:t xml:space="preserve">(501); </w:t>
      </w:r>
      <w:r w:rsidRPr="008530A1">
        <w:t>Alkoholin määrä uloshengitysilmassa</w:t>
      </w:r>
      <w:r w:rsidR="00B21042">
        <w:t xml:space="preserve"> (5</w:t>
      </w:r>
      <w:r>
        <w:t>20</w:t>
      </w:r>
      <w:r w:rsidR="00B21042">
        <w:t>, arvo)</w:t>
      </w:r>
    </w:p>
    <w:p w14:paraId="18F526CB" w14:textId="6A8918CD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Kehon lämpötila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522,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Kehon lämpötila (522, arvo); </w:t>
      </w:r>
      <w:r w:rsidRPr="008530A1">
        <w:t>Kehon lämpötilan mittauspaikka</w:t>
      </w:r>
      <w:r>
        <w:t xml:space="preserve"> (521)*</w:t>
      </w:r>
    </w:p>
    <w:p w14:paraId="465EB965" w14:textId="4D02411F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ins w:id="334" w:author="Timo Kaskinen" w:date="2016-02-26T18:26:00Z"/>
        </w:rPr>
      </w:pPr>
      <w:r>
        <w:rPr>
          <w:b/>
        </w:rPr>
        <w:t>APGAR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APGAR (523, arvo)</w:t>
      </w:r>
    </w:p>
    <w:p w14:paraId="68A9AD30" w14:textId="7DB2866F" w:rsidR="00304084" w:rsidRPr="00304084" w:rsidRDefault="00304084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ins w:id="335" w:author="Timo Kaskinen" w:date="2016-02-26T18:26:00Z">
        <w:r>
          <w:rPr>
            <w:b/>
          </w:rPr>
          <w:t>Mit</w:t>
        </w:r>
      </w:ins>
      <w:ins w:id="336" w:author="Timo Kaskinen" w:date="2016-02-26T18:27:00Z">
        <w:r>
          <w:rPr>
            <w:b/>
          </w:rPr>
          <w:t xml:space="preserve">tauksen kirjaamattomuuden perustelu: </w:t>
        </w:r>
        <w:r>
          <w:t xml:space="preserve">(524, otsikko) </w:t>
        </w:r>
      </w:ins>
      <w:ins w:id="337" w:author="Timo Kaskinen" w:date="2016-02-26T18:28:00Z">
        <w:r w:rsidRPr="00304084">
          <w:t>Mittauksen kirjaamattomuuden perustelu</w:t>
        </w:r>
        <w:r>
          <w:t xml:space="preserve"> (524, arvo)</w:t>
        </w:r>
      </w:ins>
    </w:p>
    <w:p w14:paraId="6EAB8C3A" w14:textId="575963F6" w:rsidR="00BD5F65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br/>
      </w:r>
      <w:r>
        <w:t xml:space="preserve">* </w:t>
      </w:r>
      <w:r w:rsidR="00C83913">
        <w:t>näyttömuotoon vain ensimmäinen ja viimeinen mittaustapahtuma</w:t>
      </w:r>
      <w:r w:rsidR="00BD5F65">
        <w:br/>
        <w:t>**</w:t>
      </w:r>
      <w:r w:rsidR="006743E0">
        <w:t xml:space="preserve"> </w:t>
      </w:r>
      <w:r w:rsidR="00BD5F65">
        <w:t>myös otsikko</w:t>
      </w:r>
      <w:r w:rsidR="00BD5F65">
        <w:br/>
        <w:t>Huom. tiedon otsikot ovat monilla tiedoilla finLOINC koodin mukainen arvo mittaukselle, ei tietosisältöön kirjattu muoto</w:t>
      </w:r>
    </w:p>
    <w:p w14:paraId="3334354E" w14:textId="77777777" w:rsidR="00B4244F" w:rsidRPr="0080598B" w:rsidRDefault="00B4244F" w:rsidP="00B4244F"/>
    <w:p w14:paraId="5B4B2F9C" w14:textId="2572CDB2" w:rsidR="001A67A9" w:rsidRPr="0082643A" w:rsidRDefault="001A67A9" w:rsidP="001A67A9">
      <w:pPr>
        <w:pStyle w:val="Snt1"/>
      </w:pPr>
      <w:r w:rsidRPr="0082643A">
        <w:t xml:space="preserve">4. </w:t>
      </w:r>
      <w:r w:rsidR="000F3F11">
        <w:t>VAPAAEHTOINEN nolla tai useampi [0..*] entry</w:t>
      </w:r>
    </w:p>
    <w:p w14:paraId="6E6E699B" w14:textId="1B4C6369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338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1CD65BC4" w14:textId="5CA4826E" w:rsidR="001A67A9" w:rsidRDefault="001A67A9" w:rsidP="001A67A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 xml:space="preserve">1.2.246.537.6.12.2002.348.503” (Systolinen verenpaine entry) </w:t>
      </w:r>
    </w:p>
    <w:p w14:paraId="668B3CCD" w14:textId="0C32BA2B" w:rsidR="001A67A9" w:rsidRPr="0095153D" w:rsidRDefault="001A67A9" w:rsidP="001A67A9">
      <w:pPr>
        <w:pStyle w:val="Snt2"/>
      </w:pPr>
      <w:r>
        <w:t xml:space="preserve">c. PAKOLLINEN yksi </w:t>
      </w:r>
      <w:r w:rsidRPr="0095153D">
        <w:t xml:space="preserve">[1..1] </w:t>
      </w:r>
      <w:hyperlink w:anchor="_Systolinen_verenpaine_-" w:history="1">
        <w:r w:rsidRPr="0065252E">
          <w:rPr>
            <w:rStyle w:val="Hyperlinkki"/>
          </w:rPr>
          <w:t>Systolinen verenpaine</w:t>
        </w:r>
      </w:hyperlink>
      <w:r>
        <w:t xml:space="preserve"> (503) observation</w:t>
      </w:r>
    </w:p>
    <w:p w14:paraId="075330EA" w14:textId="27289BF2" w:rsidR="001A67A9" w:rsidRPr="0082643A" w:rsidRDefault="001A67A9" w:rsidP="001A67A9">
      <w:pPr>
        <w:pStyle w:val="Snt1"/>
      </w:pPr>
      <w:r>
        <w:t>5</w:t>
      </w:r>
      <w:r w:rsidRPr="0082643A">
        <w:t xml:space="preserve">. </w:t>
      </w:r>
      <w:r w:rsidR="000F3F11">
        <w:t>VAPAAEHTOINEN nolla tai useampi [0..*] entry</w:t>
      </w:r>
    </w:p>
    <w:p w14:paraId="1D883D67" w14:textId="5C8E66D8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339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0EA85B55" w14:textId="2A5F0CB9" w:rsidR="001A67A9" w:rsidRDefault="001A67A9" w:rsidP="001A67A9">
      <w:pPr>
        <w:pStyle w:val="Snt2"/>
      </w:pPr>
      <w:r>
        <w:lastRenderedPageBreak/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1.2.246.537.6.12.2002.348.504” (Diastolinen verenpaine entry)</w:t>
      </w:r>
    </w:p>
    <w:p w14:paraId="6BC48738" w14:textId="4FAA8C23" w:rsidR="001A67A9" w:rsidRPr="0095153D" w:rsidRDefault="001A67A9" w:rsidP="001A67A9">
      <w:pPr>
        <w:pStyle w:val="Snt2"/>
      </w:pPr>
      <w:r>
        <w:t xml:space="preserve">c. PAKOLLINEN yksi [1..1] </w:t>
      </w:r>
      <w:hyperlink w:anchor="_Diastolinen_verenpaine_-" w:history="1">
        <w:r w:rsidRPr="00D4733D">
          <w:rPr>
            <w:rStyle w:val="Hyperlinkki"/>
          </w:rPr>
          <w:t>Diastolinen verenpaine</w:t>
        </w:r>
      </w:hyperlink>
      <w:r>
        <w:t xml:space="preserve"> (504) observation</w:t>
      </w:r>
    </w:p>
    <w:p w14:paraId="41D4A807" w14:textId="77777777" w:rsidR="002714A9" w:rsidRPr="0082643A" w:rsidRDefault="002714A9" w:rsidP="002714A9">
      <w:pPr>
        <w:pStyle w:val="Snt1"/>
      </w:pPr>
      <w:r>
        <w:t>5</w:t>
      </w:r>
      <w:r w:rsidRPr="0082643A">
        <w:t xml:space="preserve">. </w:t>
      </w:r>
      <w:r>
        <w:t>VAPAAEHTOINEN nolla tai useampi [0..*] entry</w:t>
      </w:r>
    </w:p>
    <w:p w14:paraId="163EDBA7" w14:textId="5E0C530B" w:rsidR="002714A9" w:rsidRDefault="002714A9" w:rsidP="002714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340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047D579C" w14:textId="7A05CE1F" w:rsidR="002714A9" w:rsidRDefault="002714A9" w:rsidP="002714A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1.2.246.537.6.12.2002.348.525” (Keskiverenpaine entry)</w:t>
      </w:r>
    </w:p>
    <w:p w14:paraId="5796A927" w14:textId="6972B956" w:rsidR="002714A9" w:rsidRPr="0095153D" w:rsidRDefault="002714A9" w:rsidP="002714A9">
      <w:pPr>
        <w:pStyle w:val="Snt2"/>
      </w:pPr>
      <w:r>
        <w:t xml:space="preserve">c. PAKOLLINEN yksi [1..1] </w:t>
      </w:r>
      <w:hyperlink w:anchor="_Keskiverenpaine_-_observation" w:history="1">
        <w:r>
          <w:rPr>
            <w:rStyle w:val="Hyperlinkki"/>
          </w:rPr>
          <w:t>Keski</w:t>
        </w:r>
        <w:r w:rsidRPr="00D4733D">
          <w:rPr>
            <w:rStyle w:val="Hyperlinkki"/>
          </w:rPr>
          <w:t>verenpaine</w:t>
        </w:r>
      </w:hyperlink>
      <w:r>
        <w:t xml:space="preserve"> (525) observation</w:t>
      </w:r>
    </w:p>
    <w:p w14:paraId="1FAC52D2" w14:textId="77777777" w:rsidR="000F3F11" w:rsidRPr="0082643A" w:rsidRDefault="00D8584C" w:rsidP="000F3F11">
      <w:pPr>
        <w:pStyle w:val="Snt1"/>
      </w:pPr>
      <w:r>
        <w:t>6</w:t>
      </w:r>
      <w:r w:rsidRPr="0082643A">
        <w:t xml:space="preserve">. </w:t>
      </w:r>
      <w:r w:rsidR="000F3F11">
        <w:t>VAPAAEHTOINEN nolla tai useampi [0..*] entry</w:t>
      </w:r>
    </w:p>
    <w:p w14:paraId="3E90DC86" w14:textId="19DAC063" w:rsidR="00D8584C" w:rsidRDefault="00D8584C" w:rsidP="00D8584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341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5668C550" w14:textId="6124FC13" w:rsidR="00D8584C" w:rsidRDefault="00D8584C" w:rsidP="00D8584C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1.2.246.537.6.12.2002.348.506” (Syketaajuus entry)</w:t>
      </w:r>
    </w:p>
    <w:p w14:paraId="0C667697" w14:textId="2B54D6F7" w:rsidR="00D8584C" w:rsidRDefault="00D8584C" w:rsidP="00D8584C">
      <w:pPr>
        <w:pStyle w:val="Snt2"/>
      </w:pPr>
      <w:r>
        <w:t xml:space="preserve">c. PAKOLLINEN yksi [1..1] </w:t>
      </w:r>
      <w:hyperlink w:anchor="_Syketaajuus_-_observation" w:history="1">
        <w:r w:rsidRPr="00D8584C">
          <w:rPr>
            <w:rStyle w:val="Hyperlinkki"/>
          </w:rPr>
          <w:t>Syketaajuus</w:t>
        </w:r>
      </w:hyperlink>
      <w:r>
        <w:t xml:space="preserve"> (506) observation</w:t>
      </w:r>
    </w:p>
    <w:p w14:paraId="4F81F9F3" w14:textId="77777777" w:rsidR="000F3F11" w:rsidRPr="0082643A" w:rsidRDefault="00473BF8" w:rsidP="000F3F11">
      <w:pPr>
        <w:pStyle w:val="Snt1"/>
      </w:pPr>
      <w:r>
        <w:t>7</w:t>
      </w:r>
      <w:r w:rsidRPr="0082643A">
        <w:t xml:space="preserve">. </w:t>
      </w:r>
      <w:r w:rsidR="000F3F11">
        <w:t>VAPAAEHTOINEN nolla tai useampi [0..*] entry</w:t>
      </w:r>
    </w:p>
    <w:p w14:paraId="18FC7815" w14:textId="78136550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342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28978FAD" w14:textId="51B0979B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1.2.246.537.6.12.2002.348.507” (EKG-löydös entry)</w:t>
      </w:r>
    </w:p>
    <w:p w14:paraId="596FB5B7" w14:textId="1FCBEA9E" w:rsidR="00473BF8" w:rsidRDefault="00473BF8" w:rsidP="00473BF8">
      <w:pPr>
        <w:pStyle w:val="Snt2"/>
      </w:pPr>
      <w:r>
        <w:t xml:space="preserve">c. PAKOLLINEN yksi [1..1] </w:t>
      </w:r>
      <w:hyperlink w:anchor="_EKG-löydös_-_observation" w:history="1">
        <w:r w:rsidRPr="005E58B7">
          <w:rPr>
            <w:rStyle w:val="Hyperlinkki"/>
          </w:rPr>
          <w:t>EKG-löydös</w:t>
        </w:r>
      </w:hyperlink>
      <w:r>
        <w:t xml:space="preserve"> (507) observation</w:t>
      </w:r>
    </w:p>
    <w:p w14:paraId="759A1DF0" w14:textId="77777777" w:rsidR="000F3F11" w:rsidRPr="0082643A" w:rsidRDefault="00473BF8" w:rsidP="000F3F11">
      <w:pPr>
        <w:pStyle w:val="Snt1"/>
      </w:pPr>
      <w:r>
        <w:t>8</w:t>
      </w:r>
      <w:r w:rsidRPr="0082643A">
        <w:t xml:space="preserve">. </w:t>
      </w:r>
      <w:r w:rsidR="000F3F11">
        <w:t>VAPAAEHTOINEN nolla tai useampi [0..*] entry</w:t>
      </w:r>
    </w:p>
    <w:p w14:paraId="77B61900" w14:textId="2C7EEC7A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343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1FEA0971" w14:textId="6FB85859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1.2.246.537.6.12.2002.348.510” (Hengitystaajuus entry)</w:t>
      </w:r>
    </w:p>
    <w:p w14:paraId="7078F204" w14:textId="78F7CF33" w:rsidR="00473BF8" w:rsidRDefault="00473BF8" w:rsidP="00473BF8">
      <w:pPr>
        <w:pStyle w:val="Snt2"/>
      </w:pPr>
      <w:r>
        <w:t xml:space="preserve">c. PAKOLLINEN yksi [1..1] </w:t>
      </w:r>
      <w:hyperlink w:anchor="_Hengitystaajuus_-_observation" w:history="1">
        <w:r w:rsidRPr="005E58B7">
          <w:rPr>
            <w:rStyle w:val="Hyperlinkki"/>
          </w:rPr>
          <w:t>Hengitystaajuus</w:t>
        </w:r>
      </w:hyperlink>
      <w:r>
        <w:t xml:space="preserve"> (510) observation</w:t>
      </w:r>
    </w:p>
    <w:p w14:paraId="7EF6C525" w14:textId="77777777" w:rsidR="000F3F11" w:rsidRPr="0082643A" w:rsidRDefault="00473BF8" w:rsidP="000F3F11">
      <w:pPr>
        <w:pStyle w:val="Snt1"/>
      </w:pPr>
      <w:r>
        <w:t>9</w:t>
      </w:r>
      <w:r w:rsidRPr="0082643A">
        <w:t xml:space="preserve">. </w:t>
      </w:r>
      <w:r w:rsidR="000F3F11">
        <w:t>VAPAAEHTOINEN nolla tai useampi [0..*] entry</w:t>
      </w:r>
    </w:p>
    <w:p w14:paraId="47AAC904" w14:textId="4C93B997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344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7DEE6FD2" w14:textId="549040CA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1.2.246.537.6.12.2002.348.512” (</w:t>
      </w:r>
      <w:r w:rsidRPr="00473BF8">
        <w:t>Uloshengitysilman hiilidioksidi</w:t>
      </w:r>
      <w:r>
        <w:t xml:space="preserve"> entry)</w:t>
      </w:r>
    </w:p>
    <w:p w14:paraId="3F44D588" w14:textId="32777E0D" w:rsidR="00473BF8" w:rsidRDefault="00473BF8" w:rsidP="00473BF8">
      <w:pPr>
        <w:pStyle w:val="Snt2"/>
      </w:pPr>
      <w:r>
        <w:t xml:space="preserve">c. PAKOLLINEN yksi [1..1] </w:t>
      </w:r>
      <w:hyperlink w:anchor="_Uloshengitysilman_hiilidioksidi_-" w:history="1">
        <w:r w:rsidRPr="005E58B7">
          <w:rPr>
            <w:rStyle w:val="Hyperlinkki"/>
          </w:rPr>
          <w:t>Uloshengitysilman hiilidioksidi</w:t>
        </w:r>
      </w:hyperlink>
      <w:r w:rsidRPr="00473BF8">
        <w:t xml:space="preserve"> </w:t>
      </w:r>
      <w:r>
        <w:t>(512) observation</w:t>
      </w:r>
    </w:p>
    <w:p w14:paraId="0CF4C969" w14:textId="77777777" w:rsidR="000F3F11" w:rsidRPr="0082643A" w:rsidRDefault="00473BF8" w:rsidP="000F3F11">
      <w:pPr>
        <w:pStyle w:val="Snt1"/>
      </w:pPr>
      <w:r>
        <w:t>10</w:t>
      </w:r>
      <w:r w:rsidRPr="0082643A">
        <w:t xml:space="preserve">. </w:t>
      </w:r>
      <w:r w:rsidR="000F3F11">
        <w:t>VAPAAEHTOINEN nolla tai useampi [0..*] entry</w:t>
      </w:r>
    </w:p>
    <w:p w14:paraId="3966A88B" w14:textId="5A43C38D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345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325CAE78" w14:textId="14213185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1.2.246.537.6.12.2002.348.513” (</w:t>
      </w:r>
      <w:r w:rsidRPr="00473BF8">
        <w:t>Veren häkäpitoisuus, %</w:t>
      </w:r>
      <w:r>
        <w:t xml:space="preserve"> entry)</w:t>
      </w:r>
    </w:p>
    <w:p w14:paraId="289E007F" w14:textId="24638932" w:rsidR="00473BF8" w:rsidRDefault="00473BF8" w:rsidP="00473BF8">
      <w:pPr>
        <w:pStyle w:val="Snt2"/>
      </w:pPr>
      <w:r>
        <w:t xml:space="preserve">c. PAKOLLINEN yksi [1..1] </w:t>
      </w:r>
      <w:hyperlink w:anchor="_Veren_häkäpitoisuus,_%" w:history="1">
        <w:r w:rsidRPr="005E58B7">
          <w:rPr>
            <w:rStyle w:val="Hyperlinkki"/>
          </w:rPr>
          <w:t>Veren häkäpitoisuus, %</w:t>
        </w:r>
      </w:hyperlink>
      <w:r w:rsidRPr="00473BF8">
        <w:t xml:space="preserve"> </w:t>
      </w:r>
      <w:r>
        <w:t>(513) observation</w:t>
      </w:r>
    </w:p>
    <w:p w14:paraId="0AFF4D1D" w14:textId="77777777" w:rsidR="000F3F11" w:rsidRPr="0082643A" w:rsidRDefault="00473BF8" w:rsidP="000F3F11">
      <w:pPr>
        <w:pStyle w:val="Snt1"/>
      </w:pPr>
      <w:r>
        <w:t>11</w:t>
      </w:r>
      <w:r w:rsidRPr="0082643A">
        <w:t xml:space="preserve">. </w:t>
      </w:r>
      <w:r w:rsidR="000F3F11">
        <w:t>VAPAAEHTOINEN nolla tai useampi [0..*] entry</w:t>
      </w:r>
    </w:p>
    <w:p w14:paraId="57F245DD" w14:textId="74B1CF10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346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046F21A1" w14:textId="6A2D4828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1.2.246.537.6.12.2002.348.514” (</w:t>
      </w:r>
      <w:r w:rsidRPr="00473BF8">
        <w:t>Veren happisaturaatio, %</w:t>
      </w:r>
      <w:r>
        <w:t xml:space="preserve"> entry)</w:t>
      </w:r>
    </w:p>
    <w:p w14:paraId="3669D802" w14:textId="094F45D7" w:rsidR="00473BF8" w:rsidRDefault="00473BF8" w:rsidP="00473BF8">
      <w:pPr>
        <w:pStyle w:val="Snt2"/>
      </w:pPr>
      <w:r>
        <w:t xml:space="preserve">c. PAKOLLINEN yksi [1..1] </w:t>
      </w:r>
      <w:hyperlink w:anchor="_Veren_happisaturaatio,_%" w:history="1">
        <w:r w:rsidRPr="005E58B7">
          <w:rPr>
            <w:rStyle w:val="Hyperlinkki"/>
          </w:rPr>
          <w:t>Veren happisaturaatio, %</w:t>
        </w:r>
      </w:hyperlink>
      <w:r w:rsidRPr="00473BF8">
        <w:t xml:space="preserve"> </w:t>
      </w:r>
      <w:r>
        <w:t>(514) observation</w:t>
      </w:r>
    </w:p>
    <w:p w14:paraId="0BFC571D" w14:textId="77777777" w:rsidR="000F3F11" w:rsidRPr="0082643A" w:rsidRDefault="00473BF8" w:rsidP="000F3F11">
      <w:pPr>
        <w:pStyle w:val="Snt1"/>
      </w:pPr>
      <w:r>
        <w:t>12</w:t>
      </w:r>
      <w:r w:rsidRPr="0082643A">
        <w:t xml:space="preserve">. </w:t>
      </w:r>
      <w:r w:rsidR="000F3F11">
        <w:t>VAPAAEHTOINEN nolla tai useampi [0..*] entry</w:t>
      </w:r>
    </w:p>
    <w:p w14:paraId="4B59C647" w14:textId="646186A8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347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4E186317" w14:textId="772B4D96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</w:t>
      </w:r>
      <w:r w:rsidR="00322594">
        <w:t>9003</w:t>
      </w:r>
      <w:r>
        <w:t>” (</w:t>
      </w:r>
      <w:r w:rsidR="00322594" w:rsidRPr="00322594">
        <w:t>Glasgow'n kooma-asteikko</w:t>
      </w:r>
      <w:r>
        <w:t xml:space="preserve"> entry)</w:t>
      </w:r>
    </w:p>
    <w:p w14:paraId="189E4645" w14:textId="168BE05F" w:rsidR="00473BF8" w:rsidRDefault="00473BF8" w:rsidP="00473BF8">
      <w:pPr>
        <w:pStyle w:val="Snt2"/>
      </w:pPr>
      <w:r>
        <w:t xml:space="preserve">c. PAKOLLINEN yksi [1..1] </w:t>
      </w:r>
      <w:hyperlink w:anchor="_Glasgow'n_kooma-asteikko_-" w:history="1">
        <w:r w:rsidR="00322594" w:rsidRPr="005E58B7">
          <w:rPr>
            <w:rStyle w:val="Hyperlinkki"/>
          </w:rPr>
          <w:t>Glasgow'n kooma-asteikko</w:t>
        </w:r>
      </w:hyperlink>
      <w:r w:rsidR="00322594" w:rsidRPr="00322594">
        <w:t xml:space="preserve"> </w:t>
      </w:r>
      <w:r>
        <w:t>(</w:t>
      </w:r>
      <w:r w:rsidR="00322594">
        <w:t>9003</w:t>
      </w:r>
      <w:r>
        <w:t xml:space="preserve">) </w:t>
      </w:r>
      <w:r w:rsidR="00322594">
        <w:t>organizer</w:t>
      </w:r>
    </w:p>
    <w:p w14:paraId="196FCC96" w14:textId="77777777" w:rsidR="000F3F11" w:rsidRPr="0082643A" w:rsidRDefault="00322594" w:rsidP="000F3F11">
      <w:pPr>
        <w:pStyle w:val="Snt1"/>
      </w:pPr>
      <w:r>
        <w:t>13</w:t>
      </w:r>
      <w:r w:rsidRPr="0082643A">
        <w:t xml:space="preserve">. </w:t>
      </w:r>
      <w:r w:rsidR="000F3F11">
        <w:t>VAPAAEHTOINEN nolla tai useampi [0..*] entry</w:t>
      </w:r>
    </w:p>
    <w:p w14:paraId="596094B4" w14:textId="0C77BFF7" w:rsidR="00322594" w:rsidRDefault="00322594" w:rsidP="00322594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348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6935B4E6" w14:textId="65DD80BF" w:rsidR="00322594" w:rsidRDefault="00322594" w:rsidP="00322594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1.2.246.537.6.12.2002.348.519” (Kivun voimakkuus entry)</w:t>
      </w:r>
    </w:p>
    <w:p w14:paraId="4C69D0E4" w14:textId="7301B249" w:rsidR="00322594" w:rsidRDefault="00322594" w:rsidP="00322594">
      <w:pPr>
        <w:pStyle w:val="Snt2"/>
      </w:pPr>
      <w:r>
        <w:t xml:space="preserve">c. PAKOLLINEN yksi [1..1] </w:t>
      </w:r>
      <w:hyperlink w:anchor="_Kivun_voimakkuus_-" w:history="1">
        <w:r w:rsidRPr="005E58B7">
          <w:rPr>
            <w:rStyle w:val="Hyperlinkki"/>
          </w:rPr>
          <w:t>Kivun voimakkuus</w:t>
        </w:r>
      </w:hyperlink>
      <w:r w:rsidRPr="00473BF8">
        <w:t xml:space="preserve"> </w:t>
      </w:r>
      <w:r>
        <w:t>(519) observation</w:t>
      </w:r>
    </w:p>
    <w:p w14:paraId="6A770DCF" w14:textId="77777777" w:rsidR="000F3F11" w:rsidRPr="0082643A" w:rsidRDefault="00322594" w:rsidP="000F3F11">
      <w:pPr>
        <w:pStyle w:val="Snt1"/>
      </w:pPr>
      <w:r>
        <w:t>14</w:t>
      </w:r>
      <w:r w:rsidRPr="0082643A">
        <w:t xml:space="preserve">. </w:t>
      </w:r>
      <w:r w:rsidR="000F3F11">
        <w:t>VAPAAEHTOINEN nolla tai useampi [0..*] entry</w:t>
      </w:r>
    </w:p>
    <w:p w14:paraId="6917A7F5" w14:textId="690C0D8B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349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4B934EB9" w14:textId="334A4B75" w:rsidR="00322594" w:rsidRDefault="00322594" w:rsidP="00322594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1.2.246.537.6.12.2002.348.520” (</w:t>
      </w:r>
      <w:r w:rsidRPr="00322594">
        <w:t>Alkoholin määrä uloshengitysilmassa</w:t>
      </w:r>
      <w:r>
        <w:t xml:space="preserve"> entry)</w:t>
      </w:r>
    </w:p>
    <w:p w14:paraId="6D3FFE8C" w14:textId="28240BAA" w:rsidR="00322594" w:rsidRDefault="00322594" w:rsidP="00322594">
      <w:pPr>
        <w:pStyle w:val="Snt2"/>
      </w:pPr>
      <w:r>
        <w:t xml:space="preserve">c. PAKOLLINEN yksi [1..1] </w:t>
      </w:r>
      <w:hyperlink w:anchor="_Alkoholin_määrä_uloshengitysilmassa" w:history="1">
        <w:r w:rsidRPr="005E58B7">
          <w:rPr>
            <w:rStyle w:val="Hyperlinkki"/>
          </w:rPr>
          <w:t>Alkoholin määrä uloshengitysilmassa</w:t>
        </w:r>
      </w:hyperlink>
      <w:r w:rsidRPr="00322594">
        <w:t xml:space="preserve"> </w:t>
      </w:r>
      <w:r>
        <w:t>(520) observation</w:t>
      </w:r>
    </w:p>
    <w:p w14:paraId="2FFBDD56" w14:textId="77777777" w:rsidR="000F3F11" w:rsidRPr="0082643A" w:rsidRDefault="00281E5B" w:rsidP="000F3F11">
      <w:pPr>
        <w:pStyle w:val="Snt1"/>
      </w:pPr>
      <w:r>
        <w:t>15</w:t>
      </w:r>
      <w:r w:rsidRPr="0082643A">
        <w:t xml:space="preserve">. </w:t>
      </w:r>
      <w:r w:rsidR="000F3F11">
        <w:t>VAPAAEHTOINEN nolla tai useampi [0..*] entry</w:t>
      </w:r>
    </w:p>
    <w:p w14:paraId="4ACD5305" w14:textId="0E706AC9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350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41F6B7E4" w14:textId="3014DA2E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1.2.246.537.6.12.2002.348.522” (Kehon lämpötila entry)</w:t>
      </w:r>
    </w:p>
    <w:p w14:paraId="30F96DD6" w14:textId="53D2DE42" w:rsidR="00281E5B" w:rsidRDefault="00281E5B" w:rsidP="00281E5B">
      <w:pPr>
        <w:pStyle w:val="Snt2"/>
      </w:pPr>
      <w:r>
        <w:t xml:space="preserve">c. PAKOLLINEN yksi [1..1] </w:t>
      </w:r>
      <w:hyperlink w:anchor="_Kehon_lämpötila_-" w:history="1">
        <w:r w:rsidRPr="005E58B7">
          <w:rPr>
            <w:rStyle w:val="Hyperlinkki"/>
          </w:rPr>
          <w:t>Kehon lämpötila</w:t>
        </w:r>
      </w:hyperlink>
      <w:r w:rsidRPr="00322594">
        <w:t xml:space="preserve"> </w:t>
      </w:r>
      <w:r>
        <w:t>(522) observation</w:t>
      </w:r>
    </w:p>
    <w:p w14:paraId="4453487A" w14:textId="77777777" w:rsidR="000F3F11" w:rsidRPr="0082643A" w:rsidRDefault="00281E5B" w:rsidP="000F3F11">
      <w:pPr>
        <w:pStyle w:val="Snt1"/>
      </w:pPr>
      <w:r>
        <w:t>16</w:t>
      </w:r>
      <w:r w:rsidRPr="0082643A">
        <w:t xml:space="preserve">. </w:t>
      </w:r>
      <w:r w:rsidR="000F3F11">
        <w:t>VAPAAEHTOINEN nolla tai useampi [0..*] entry</w:t>
      </w:r>
    </w:p>
    <w:p w14:paraId="63C8C1C1" w14:textId="09BD59F8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351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27BDFC5B" w14:textId="13C92E38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1.2.246.537.6.12.2002.348.523” (APGAR entry)</w:t>
      </w:r>
    </w:p>
    <w:p w14:paraId="3E86F079" w14:textId="5E377526" w:rsidR="00281E5B" w:rsidRDefault="00281E5B" w:rsidP="00281E5B">
      <w:pPr>
        <w:pStyle w:val="Snt2"/>
      </w:pPr>
      <w:r>
        <w:t xml:space="preserve">c. PAKOLLINEN yksi [1..1] </w:t>
      </w:r>
      <w:hyperlink w:anchor="_APGAR_-_observation" w:history="1">
        <w:r w:rsidRPr="005E58B7">
          <w:rPr>
            <w:rStyle w:val="Hyperlinkki"/>
          </w:rPr>
          <w:t>APGAR</w:t>
        </w:r>
      </w:hyperlink>
      <w:r w:rsidRPr="00322594">
        <w:t xml:space="preserve"> </w:t>
      </w:r>
      <w:r>
        <w:t>(523) observation</w:t>
      </w:r>
    </w:p>
    <w:p w14:paraId="140D0653" w14:textId="5DC17AA6" w:rsidR="00281E5B" w:rsidRPr="0082643A" w:rsidRDefault="00281E5B" w:rsidP="00281E5B">
      <w:pPr>
        <w:pStyle w:val="Snt1"/>
      </w:pPr>
      <w:bookmarkStart w:id="352" w:name="_Systolinen_verenpaine_-"/>
      <w:bookmarkEnd w:id="352"/>
      <w:r>
        <w:t>1</w:t>
      </w:r>
      <w:r w:rsidR="000F3F11">
        <w:t>7</w:t>
      </w:r>
      <w:r w:rsidRPr="0082643A">
        <w:t xml:space="preserve">. </w:t>
      </w:r>
      <w:r>
        <w:t>EHDOLLISESTI PAKOLLINEN nolla tai yksi [0..1</w:t>
      </w:r>
      <w:r w:rsidRPr="0082643A">
        <w:t xml:space="preserve">] entry </w:t>
      </w:r>
      <w:r w:rsidR="00AA726A">
        <w:br/>
      </w:r>
      <w:r w:rsidR="00AA726A" w:rsidRPr="00AA726A">
        <w:t>{JOS Systolinen verenpaine (503) TAI Diastolinen verenpaine (504) TAI Syketaajuus (506) TAI Hengitystaajuus (510) TAI Uloshengitysilman hiilidioksidi (512) TAI Veren happisaturaatio, % (514) TAI Glasgow'n kooma-asteikko (9003) = tyhjä}</w:t>
      </w:r>
    </w:p>
    <w:p w14:paraId="52B86688" w14:textId="4031345E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353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07425B15" w14:textId="68027AD8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1.2.246.537.6.12.2002.348.524” (</w:t>
      </w:r>
      <w:r w:rsidRPr="00281E5B">
        <w:t>Mittauksen kirjaamattomuuden perustelu</w:t>
      </w:r>
      <w:r>
        <w:t xml:space="preserve"> entry)</w:t>
      </w:r>
    </w:p>
    <w:p w14:paraId="17ACE8C8" w14:textId="6F24CDD8" w:rsidR="00281E5B" w:rsidRDefault="00281E5B" w:rsidP="00281E5B">
      <w:pPr>
        <w:pStyle w:val="Snt2"/>
      </w:pPr>
      <w:r>
        <w:t xml:space="preserve">c. PAKOLLINEN yksi [1..1] </w:t>
      </w:r>
      <w:hyperlink w:anchor="_Mittauksen_kirjaamattomuuden_perust" w:history="1">
        <w:r w:rsidRPr="005E58B7">
          <w:rPr>
            <w:rStyle w:val="Hyperlinkki"/>
          </w:rPr>
          <w:t>Mittauksen kirjaamattomuuden perustelu</w:t>
        </w:r>
      </w:hyperlink>
      <w:r w:rsidRPr="00322594">
        <w:t xml:space="preserve"> </w:t>
      </w:r>
      <w:r>
        <w:t>(524) observation</w:t>
      </w:r>
    </w:p>
    <w:p w14:paraId="5E09792F" w14:textId="77777777" w:rsidR="000A4CA6" w:rsidRDefault="000A4CA6" w:rsidP="00281E5B">
      <w:pPr>
        <w:pStyle w:val="Snt2"/>
      </w:pPr>
    </w:p>
    <w:p w14:paraId="2C7AE202" w14:textId="1BC59448" w:rsidR="000A4CA6" w:rsidRDefault="000A4CA6" w:rsidP="000A4CA6">
      <w:pPr>
        <w:pStyle w:val="Snt1"/>
      </w:pPr>
      <w:r>
        <w:t>Toteutusohje: Fysiologisten mittausten entry:t annetaan per mittaustapahtuma aikaleimalla varustettuna ja ne ovat toisistaan riippumattomia kirjauksia.</w:t>
      </w:r>
      <w:r w:rsidR="00ED5E4E">
        <w:t xml:space="preserve"> </w:t>
      </w:r>
      <w:r>
        <w:t>Vitaalien osalta mittauksen kirjaamattomuuden perustelu (524) annetaan, mikäli mittausta ei ole tehty tai arvoa ole pystytty tuottamaan asiakirjalle.</w:t>
      </w:r>
    </w:p>
    <w:p w14:paraId="71CBC223" w14:textId="0DC812B7" w:rsidR="0065252E" w:rsidRDefault="003436CD" w:rsidP="0065252E">
      <w:pPr>
        <w:pStyle w:val="Otsikko3"/>
      </w:pPr>
      <w:hyperlink w:anchor="_Fysiologiset_mittaukset_1" w:history="1">
        <w:bookmarkStart w:id="354" w:name="_Toc446509281"/>
        <w:r w:rsidR="0065252E" w:rsidRPr="0065252E">
          <w:rPr>
            <w:rStyle w:val="Hyperlinkki"/>
          </w:rPr>
          <w:t>Systolinen verenpaine</w:t>
        </w:r>
      </w:hyperlink>
      <w:r w:rsidR="0065252E">
        <w:t xml:space="preserve"> </w:t>
      </w:r>
      <w:r w:rsidR="00BB4A27">
        <w:t>–</w:t>
      </w:r>
      <w:r w:rsidR="0065252E">
        <w:t xml:space="preserve"> observation</w:t>
      </w:r>
      <w:bookmarkEnd w:id="35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DD4E643" w14:textId="77777777" w:rsidTr="00627942">
        <w:tc>
          <w:tcPr>
            <w:tcW w:w="9236" w:type="dxa"/>
          </w:tcPr>
          <w:p w14:paraId="60CAC42D" w14:textId="4B92721B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13D40A60" w14:textId="77777777" w:rsidR="00BB4A27" w:rsidRPr="00BB4A27" w:rsidRDefault="00BB4A27" w:rsidP="00BB4A27">
      <w:pPr>
        <w:rPr>
          <w:lang w:val="en-US"/>
        </w:rPr>
      </w:pPr>
    </w:p>
    <w:p w14:paraId="2072D7BF" w14:textId="77777777" w:rsidR="00707831" w:rsidRDefault="00707831" w:rsidP="0070783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0CB74AE" w14:textId="77777777" w:rsidR="00707831" w:rsidRPr="0003454B" w:rsidRDefault="00707831" w:rsidP="00707831">
      <w:pPr>
        <w:pStyle w:val="Snt1"/>
      </w:pPr>
      <w:r>
        <w:t>2. PAKOLLINEN yksi [1..1] id/@root</w:t>
      </w:r>
    </w:p>
    <w:p w14:paraId="48481D30" w14:textId="73774F66" w:rsidR="00707831" w:rsidRDefault="00707831" w:rsidP="00707831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707831">
        <w:t>8480-6</w:t>
      </w:r>
      <w:r w:rsidRPr="0082643A">
        <w:t xml:space="preserve">" </w:t>
      </w:r>
      <w:r>
        <w:t>Systolinen verenpaine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432DE8A0" w14:textId="790353FC" w:rsidR="00707831" w:rsidRDefault="00707831" w:rsidP="00707831">
      <w:pPr>
        <w:pStyle w:val="Snt2"/>
      </w:pPr>
      <w:r>
        <w:t>Huom! Systolisen verenpaineen mittauksen tarkempia FinLOINC-koodeja ei ensihoidossa käytetä.</w:t>
      </w:r>
    </w:p>
    <w:p w14:paraId="2C6FE981" w14:textId="78B704B3" w:rsidR="004033E1" w:rsidRDefault="004033E1" w:rsidP="004033E1">
      <w:pPr>
        <w:pStyle w:val="Snt1"/>
      </w:pPr>
      <w:r>
        <w:t xml:space="preserve">4. </w:t>
      </w:r>
      <w:r w:rsidR="00043AA1">
        <w:t>VAPAAEHTOINEN nolla tai</w:t>
      </w:r>
      <w:r>
        <w:t xml:space="preserve"> yksi [</w:t>
      </w:r>
      <w:r w:rsidR="00043AA1">
        <w:t>0</w:t>
      </w:r>
      <w:r>
        <w:t>..1] text</w:t>
      </w:r>
    </w:p>
    <w:p w14:paraId="5C5DD0B4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24230CC6" w14:textId="3A098B16" w:rsidR="00707831" w:rsidRPr="0003454B" w:rsidRDefault="00707831" w:rsidP="00707831">
      <w:pPr>
        <w:pStyle w:val="Snt1"/>
      </w:pPr>
      <w:r>
        <w:lastRenderedPageBreak/>
        <w:t>5. PAKOLLINEN yksi [1..1</w:t>
      </w:r>
      <w:r w:rsidRPr="00021940">
        <w:t>]</w:t>
      </w:r>
      <w:r>
        <w:t xml:space="preserve"> effectiveTime/@value Mittaustapahtuman aika</w:t>
      </w:r>
      <w:r w:rsidR="00D4733D">
        <w:t xml:space="preserve"> (501)</w:t>
      </w:r>
      <w:r>
        <w:t>, arvo annetaan</w:t>
      </w:r>
      <w:r w:rsidR="00D4733D">
        <w:t xml:space="preserve"> sekunnin tarkkuudella</w:t>
      </w:r>
      <w:r>
        <w:t xml:space="preserve"> </w:t>
      </w:r>
      <w:r w:rsidR="00D4733D">
        <w:t>TS-tietotyypillä</w:t>
      </w:r>
    </w:p>
    <w:p w14:paraId="0D456B3E" w14:textId="4E221322" w:rsidR="00707831" w:rsidRDefault="00D4733D" w:rsidP="00707831">
      <w:pPr>
        <w:pStyle w:val="Snt1"/>
      </w:pPr>
      <w:r>
        <w:t>6</w:t>
      </w:r>
      <w:r w:rsidR="00707831" w:rsidRPr="00AE0334">
        <w:t xml:space="preserve">. </w:t>
      </w:r>
      <w:r w:rsidR="00707831" w:rsidRPr="00021940">
        <w:t xml:space="preserve">PAKOLLINEN </w:t>
      </w:r>
      <w:r w:rsidR="00707831">
        <w:t>yksi [1..1</w:t>
      </w:r>
      <w:r w:rsidR="00707831" w:rsidRPr="00021940">
        <w:t>]</w:t>
      </w:r>
      <w:r w:rsidR="00707831">
        <w:t xml:space="preserve"> </w:t>
      </w:r>
      <w:r w:rsidR="00707831" w:rsidRPr="00021940">
        <w:t xml:space="preserve">value </w:t>
      </w:r>
      <w:r w:rsidR="00707831">
        <w:t>Systolinen verenpaine</w:t>
      </w:r>
      <w:r w:rsidR="00707831" w:rsidRPr="00021940">
        <w:t xml:space="preserve"> (</w:t>
      </w:r>
      <w:r w:rsidR="002714A9">
        <w:t>503</w:t>
      </w:r>
      <w:r w:rsidR="00707831" w:rsidRPr="00021940">
        <w:t xml:space="preserve">), arvo annetaan </w:t>
      </w:r>
      <w:r w:rsidR="00707831">
        <w:t>PQ</w:t>
      </w:r>
      <w:r w:rsidR="00707831" w:rsidRPr="00021940">
        <w:t>-tietotyypillä</w:t>
      </w:r>
    </w:p>
    <w:p w14:paraId="30E3BDCA" w14:textId="2CB99557" w:rsidR="0065252E" w:rsidRDefault="004033E1" w:rsidP="0065252E">
      <w:pPr>
        <w:pStyle w:val="Snt1"/>
      </w:pPr>
      <w:r>
        <w:t>7</w:t>
      </w:r>
      <w:r w:rsidR="00D4733D">
        <w:t>. VAPAAEHTOINEN nolla tai yksi [0..1] methodCode Verenpaineen mittaustapa (502), arvo annetaan luokituksesta ENSIH – Verenpaineen mittaustapa (codeSystem: 1.2.246.537.6.3039.2014) CE-tietotyypillä</w:t>
      </w:r>
    </w:p>
    <w:bookmarkStart w:id="355" w:name="_Diastolinen_verenpaine_-"/>
    <w:bookmarkEnd w:id="355"/>
    <w:p w14:paraId="2BF4B8A3" w14:textId="1338DEE8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356" w:name="_Toc446509282"/>
      <w:r w:rsidRPr="0065252E">
        <w:rPr>
          <w:rStyle w:val="Hyperlinkki"/>
        </w:rPr>
        <w:t>Diastolinen verenpaine</w:t>
      </w:r>
      <w:r>
        <w:fldChar w:fldCharType="end"/>
      </w:r>
      <w:r>
        <w:t xml:space="preserve"> - observation</w:t>
      </w:r>
      <w:bookmarkEnd w:id="35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9B2CA59" w14:textId="77777777" w:rsidTr="00627942">
        <w:tc>
          <w:tcPr>
            <w:tcW w:w="9236" w:type="dxa"/>
          </w:tcPr>
          <w:p w14:paraId="7700185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57" w:name="_Syketaajuus_-_observation"/>
            <w:bookmarkEnd w:id="357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4F330F5" w14:textId="77777777" w:rsidR="00BB4A27" w:rsidRPr="00BB4A27" w:rsidRDefault="00BB4A27" w:rsidP="00D8584C">
      <w:pPr>
        <w:pStyle w:val="Snt1"/>
        <w:rPr>
          <w:lang w:val="en-US"/>
        </w:rPr>
      </w:pPr>
    </w:p>
    <w:p w14:paraId="2FAD77F2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DF39BC" w14:textId="77777777" w:rsidR="00D8584C" w:rsidRPr="0003454B" w:rsidRDefault="00D8584C" w:rsidP="00D8584C">
      <w:pPr>
        <w:pStyle w:val="Snt1"/>
      </w:pPr>
      <w:r>
        <w:t>2. PAKOLLINEN yksi [1..1] id/@root</w:t>
      </w:r>
    </w:p>
    <w:p w14:paraId="0AB6AB54" w14:textId="77777777" w:rsidR="00D8584C" w:rsidRDefault="00D8584C" w:rsidP="00D8584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707831">
        <w:t>84</w:t>
      </w:r>
      <w:r>
        <w:t>62</w:t>
      </w:r>
      <w:r w:rsidRPr="00707831">
        <w:t>-</w:t>
      </w:r>
      <w:r>
        <w:t>4</w:t>
      </w:r>
      <w:r w:rsidRPr="0082643A">
        <w:t xml:space="preserve">" </w:t>
      </w:r>
      <w:r>
        <w:t>Diastolinen verenpaine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CD77AAD" w14:textId="77777777" w:rsidR="00D8584C" w:rsidRDefault="00D8584C" w:rsidP="00D8584C">
      <w:pPr>
        <w:pStyle w:val="Snt2"/>
      </w:pPr>
      <w:r>
        <w:t>Huom! Diastolisen verenpaineen mittauksen tarkempia FinLOINC-koodeja ei ensihoidossa käytetä.</w:t>
      </w:r>
    </w:p>
    <w:p w14:paraId="7EEC6A86" w14:textId="77777777" w:rsidR="00043AA1" w:rsidRDefault="00043AA1" w:rsidP="00043AA1">
      <w:pPr>
        <w:pStyle w:val="Snt1"/>
      </w:pPr>
      <w:r>
        <w:t>4. VAPAAEHTOINEN nolla tai yksi [0..1] text</w:t>
      </w:r>
    </w:p>
    <w:p w14:paraId="4EBF9B01" w14:textId="77777777" w:rsidR="00043AA1" w:rsidRPr="0003454B" w:rsidRDefault="00043AA1" w:rsidP="00043AA1">
      <w:pPr>
        <w:pStyle w:val="Snt2"/>
      </w:pPr>
      <w:r>
        <w:t>a. PAKOLLINEN yksi [1..1] reference/@value, viitattavan näyttömuoto-osion xml-ID annetaan II-tietotyypillä</w:t>
      </w:r>
    </w:p>
    <w:p w14:paraId="77E5207F" w14:textId="77777777" w:rsidR="00D8584C" w:rsidRPr="0003454B" w:rsidRDefault="00D8584C" w:rsidP="00D8584C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2C1CA86A" w14:textId="5F1C2E04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0B7788">
        <w:t>Diastolinen</w:t>
      </w:r>
      <w:r>
        <w:t xml:space="preserve"> verenpaine</w:t>
      </w:r>
      <w:r w:rsidRPr="00021940">
        <w:t xml:space="preserve"> (</w:t>
      </w:r>
      <w:r w:rsidR="002714A9">
        <w:t>504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6275C325" w14:textId="13CF1F0B" w:rsidR="00D8584C" w:rsidRDefault="004033E1" w:rsidP="00D8584C">
      <w:pPr>
        <w:pStyle w:val="Snt1"/>
      </w:pPr>
      <w:r>
        <w:t>7</w:t>
      </w:r>
      <w:r w:rsidR="00D8584C">
        <w:t>. VAPAAEHTOINEN nolla tai yksi [0..1] methodCode Verenpaineen mittaustapa (502), arvo annetaan luokituksesta ENSIH – Verenpaineen mittaustapa (codeSystem: 1.2.246.537.6.3039.2014) CE-tietotyypillä</w:t>
      </w:r>
    </w:p>
    <w:bookmarkStart w:id="358" w:name="_Keskiverenpaine_-_observation"/>
    <w:bookmarkEnd w:id="358"/>
    <w:p w14:paraId="4B34E535" w14:textId="56DF10B1" w:rsidR="004033E1" w:rsidRDefault="004033E1" w:rsidP="004033E1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359" w:name="_Toc446509283"/>
      <w:r>
        <w:rPr>
          <w:rStyle w:val="Hyperlinkki"/>
        </w:rPr>
        <w:t>Keskiverenp</w:t>
      </w:r>
      <w:r w:rsidRPr="0065252E">
        <w:rPr>
          <w:rStyle w:val="Hyperlinkki"/>
        </w:rPr>
        <w:t>aine</w:t>
      </w:r>
      <w:r>
        <w:fldChar w:fldCharType="end"/>
      </w:r>
      <w:r>
        <w:t xml:space="preserve"> - observation</w:t>
      </w:r>
      <w:bookmarkEnd w:id="35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033E1" w:rsidRPr="00B75273" w14:paraId="2B0BF289" w14:textId="77777777" w:rsidTr="008706C8">
        <w:tc>
          <w:tcPr>
            <w:tcW w:w="9236" w:type="dxa"/>
          </w:tcPr>
          <w:p w14:paraId="7D4A6B86" w14:textId="77777777" w:rsidR="004033E1" w:rsidRPr="00C51DBD" w:rsidRDefault="004033E1" w:rsidP="008706C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0464392E" w14:textId="77777777" w:rsidR="004033E1" w:rsidRPr="00BB4A27" w:rsidRDefault="004033E1" w:rsidP="004033E1">
      <w:pPr>
        <w:pStyle w:val="Snt1"/>
        <w:rPr>
          <w:lang w:val="en-US"/>
        </w:rPr>
      </w:pPr>
    </w:p>
    <w:p w14:paraId="13F25129" w14:textId="77777777" w:rsidR="004033E1" w:rsidRDefault="004033E1" w:rsidP="004033E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2205541" w14:textId="77777777" w:rsidR="004033E1" w:rsidRPr="0003454B" w:rsidRDefault="004033E1" w:rsidP="004033E1">
      <w:pPr>
        <w:pStyle w:val="Snt1"/>
      </w:pPr>
      <w:r>
        <w:t>2. PAKOLLINEN yksi [1..1] id/@root</w:t>
      </w:r>
    </w:p>
    <w:p w14:paraId="3D7383C4" w14:textId="20773FED" w:rsidR="004033E1" w:rsidRDefault="004033E1" w:rsidP="004033E1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4033E1">
        <w:t>8478-0</w:t>
      </w:r>
      <w:r w:rsidRPr="0082643A">
        <w:t xml:space="preserve">" </w:t>
      </w:r>
      <w:r>
        <w:t>Keskiverenpaine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00EAE64" w14:textId="77777777" w:rsidR="004033E1" w:rsidRDefault="004033E1" w:rsidP="004033E1">
      <w:pPr>
        <w:pStyle w:val="Snt1"/>
      </w:pPr>
      <w:r>
        <w:t>4. PAKOLLINEN yksi [1..1] text</w:t>
      </w:r>
    </w:p>
    <w:p w14:paraId="1E44EECC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6928847B" w14:textId="77777777" w:rsidR="004033E1" w:rsidRPr="0003454B" w:rsidRDefault="004033E1" w:rsidP="004033E1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526F5A1E" w14:textId="4F66EC95" w:rsidR="004033E1" w:rsidRDefault="004033E1" w:rsidP="004033E1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2714A9">
        <w:t>Keski</w:t>
      </w:r>
      <w:r>
        <w:t>verenpaine</w:t>
      </w:r>
      <w:r w:rsidRPr="00021940">
        <w:t xml:space="preserve"> (</w:t>
      </w:r>
      <w:r w:rsidR="002714A9">
        <w:t>525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4E11F45" w14:textId="77777777" w:rsidR="004033E1" w:rsidRDefault="004033E1" w:rsidP="004033E1">
      <w:pPr>
        <w:pStyle w:val="Snt1"/>
      </w:pPr>
      <w:r>
        <w:t>7. VAPAAEHTOINEN nolla tai yksi [0..1] methodCode Verenpaineen mittaustapa (502), arvo annetaan luokituksesta ENSIH – Verenpaineen mittaustapa (codeSystem: 1.2.246.537.6.3039.2014) CE-tietotyypillä</w:t>
      </w:r>
    </w:p>
    <w:p w14:paraId="7728CD5E" w14:textId="788450C3" w:rsidR="0065252E" w:rsidRDefault="003436CD" w:rsidP="0065252E">
      <w:pPr>
        <w:pStyle w:val="Otsikko3"/>
      </w:pPr>
      <w:hyperlink w:anchor="_Fysiologiset_mittaukset_1" w:history="1">
        <w:bookmarkStart w:id="360" w:name="_Toc446509284"/>
        <w:r w:rsidR="0065252E" w:rsidRPr="0065252E">
          <w:rPr>
            <w:rStyle w:val="Hyperlinkki"/>
          </w:rPr>
          <w:t>Syketaajuus</w:t>
        </w:r>
      </w:hyperlink>
      <w:r w:rsidR="0065252E">
        <w:t xml:space="preserve"> - observation</w:t>
      </w:r>
      <w:bookmarkEnd w:id="36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478B0A09" w14:textId="77777777" w:rsidTr="00627942">
        <w:tc>
          <w:tcPr>
            <w:tcW w:w="9236" w:type="dxa"/>
          </w:tcPr>
          <w:p w14:paraId="15F3DDA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B09A534" w14:textId="77777777" w:rsidR="00BB4A27" w:rsidRPr="00BB4A27" w:rsidRDefault="00BB4A27" w:rsidP="00D8584C">
      <w:pPr>
        <w:pStyle w:val="Snt1"/>
        <w:rPr>
          <w:lang w:val="en-US"/>
        </w:rPr>
      </w:pPr>
    </w:p>
    <w:p w14:paraId="72636EA8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B9916A5" w14:textId="77777777" w:rsidR="00D8584C" w:rsidRPr="0003454B" w:rsidRDefault="00D8584C" w:rsidP="00D8584C">
      <w:pPr>
        <w:pStyle w:val="Snt1"/>
      </w:pPr>
      <w:r>
        <w:t>2. PAKOLLINEN yksi [1..1] id/@root</w:t>
      </w:r>
    </w:p>
    <w:p w14:paraId="6B069C45" w14:textId="77777777" w:rsidR="00D8584C" w:rsidRDefault="00D8584C" w:rsidP="00D8584C">
      <w:pPr>
        <w:pStyle w:val="Snt1"/>
      </w:pPr>
      <w:r>
        <w:lastRenderedPageBreak/>
        <w:t>3</w:t>
      </w:r>
      <w:r w:rsidRPr="00AE0334">
        <w:t xml:space="preserve">. PAKOLLINEN yksi [1..1] </w:t>
      </w:r>
      <w:r w:rsidRPr="0082643A">
        <w:t>code/@code="</w:t>
      </w:r>
      <w:r>
        <w:t>8867-4</w:t>
      </w:r>
      <w:r w:rsidRPr="0082643A">
        <w:t xml:space="preserve">" </w:t>
      </w:r>
      <w:r>
        <w:t>Syke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27AA46D0" w14:textId="77777777" w:rsidR="00043AA1" w:rsidRDefault="00043AA1" w:rsidP="00043AA1">
      <w:pPr>
        <w:pStyle w:val="Snt1"/>
      </w:pPr>
      <w:r>
        <w:t>4. VAPAAEHTOINEN nolla tai yksi [0..1] text</w:t>
      </w:r>
    </w:p>
    <w:p w14:paraId="4A6B5E0C" w14:textId="77777777" w:rsidR="00043AA1" w:rsidRPr="0003454B" w:rsidRDefault="00043AA1" w:rsidP="00043AA1">
      <w:pPr>
        <w:pStyle w:val="Snt2"/>
      </w:pPr>
      <w:r>
        <w:t>a. PAKOLLINEN yksi [1..1] reference/@value, viitattavan näyttömuoto-osion xml-ID annetaan II-tietotyypillä</w:t>
      </w:r>
    </w:p>
    <w:p w14:paraId="325A738B" w14:textId="77777777" w:rsidR="00D8584C" w:rsidRPr="0003454B" w:rsidRDefault="00D8584C" w:rsidP="00D8584C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530F7ABB" w14:textId="77777777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Syketaajuus</w:t>
      </w:r>
      <w:r w:rsidRPr="00021940">
        <w:t xml:space="preserve"> (</w:t>
      </w:r>
      <w:r>
        <w:t>506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3E42C9B" w14:textId="2579207B" w:rsidR="00D8584C" w:rsidRDefault="005E58B7" w:rsidP="00D8584C">
      <w:pPr>
        <w:pStyle w:val="Snt1"/>
      </w:pPr>
      <w:r>
        <w:t>7</w:t>
      </w:r>
      <w:r w:rsidR="00D8584C">
        <w:t>. VAPAAEHTOINEN nolla tai yksi [0..1] methodCode Syketaajuuden mittaustapa (505), arvo annetaan luokituksesta ENSIH – Syketaajuuden mittaustapa (codeSystem: 1.2.246.537.6.3040.2014) CE-tietotyypillä</w:t>
      </w:r>
    </w:p>
    <w:bookmarkStart w:id="361" w:name="_EKG-löydös_-_observation"/>
    <w:bookmarkEnd w:id="361"/>
    <w:p w14:paraId="18ABB77C" w14:textId="200E2D1F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362" w:name="_Toc446509285"/>
      <w:r w:rsidR="0065252E" w:rsidRPr="0065252E">
        <w:rPr>
          <w:rStyle w:val="Hyperlinkki"/>
        </w:rPr>
        <w:t>EKG-löydös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36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480328DA" w14:textId="77777777" w:rsidTr="00627942">
        <w:tc>
          <w:tcPr>
            <w:tcW w:w="9236" w:type="dxa"/>
          </w:tcPr>
          <w:p w14:paraId="594505F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63" w:name="_Hengitystaajuus_-_observation"/>
            <w:bookmarkEnd w:id="363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0CE837" w14:textId="77777777" w:rsidR="00BB4A27" w:rsidRPr="00BB4A27" w:rsidRDefault="00BB4A27" w:rsidP="005E58B7">
      <w:pPr>
        <w:pStyle w:val="Snt1"/>
        <w:rPr>
          <w:lang w:val="en-US"/>
        </w:rPr>
      </w:pPr>
    </w:p>
    <w:p w14:paraId="36B3A96E" w14:textId="77777777" w:rsidR="005E58B7" w:rsidRDefault="005E58B7" w:rsidP="005E58B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77B302" w14:textId="77777777" w:rsidR="005E58B7" w:rsidRPr="0003454B" w:rsidRDefault="005E58B7" w:rsidP="005E58B7">
      <w:pPr>
        <w:pStyle w:val="Snt1"/>
      </w:pPr>
      <w:r>
        <w:t>2. PAKOLLINEN yksi [1..1] id/@root</w:t>
      </w:r>
    </w:p>
    <w:p w14:paraId="7C1B2997" w14:textId="3933FFDE" w:rsidR="005E58B7" w:rsidRDefault="005E58B7" w:rsidP="005E58B7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code/@code="507</w:t>
      </w:r>
      <w:r w:rsidRPr="00770C6A">
        <w:t xml:space="preserve">" </w:t>
      </w:r>
      <w:r>
        <w:t>EKG-löydös (codeSystem</w:t>
      </w:r>
      <w:r w:rsidRPr="00770C6A">
        <w:t>: 1.2.246.537.6.12.2002.348)</w:t>
      </w:r>
    </w:p>
    <w:p w14:paraId="6BDB597C" w14:textId="77777777" w:rsidR="004033E1" w:rsidRDefault="004033E1" w:rsidP="004033E1">
      <w:pPr>
        <w:pStyle w:val="Snt1"/>
      </w:pPr>
      <w:r>
        <w:t>4. PAKOLLINEN yksi [1..1] text</w:t>
      </w:r>
    </w:p>
    <w:p w14:paraId="5904EBE5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576A7497" w14:textId="77777777" w:rsidR="005E58B7" w:rsidRPr="0003454B" w:rsidRDefault="005E58B7" w:rsidP="005E58B7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2A07AC8F" w14:textId="6538A583" w:rsidR="005E58B7" w:rsidRDefault="005E58B7" w:rsidP="005E58B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EKG-löydös</w:t>
      </w:r>
      <w:r w:rsidRPr="00021940">
        <w:t xml:space="preserve"> (</w:t>
      </w:r>
      <w:r>
        <w:t>507</w:t>
      </w:r>
      <w:r w:rsidRPr="00021940">
        <w:t xml:space="preserve">), arvo </w:t>
      </w:r>
      <w:r>
        <w:t>annetaan luokituksesta ENSIH – EKG-löydös (codeSystem: 1.2.246.537.6.3041.2014) CD-tietotyypillä</w:t>
      </w:r>
    </w:p>
    <w:p w14:paraId="0373AC6A" w14:textId="2CD534D9" w:rsidR="005E58B7" w:rsidRDefault="005E58B7" w:rsidP="005E58B7">
      <w:pPr>
        <w:pStyle w:val="Snt1"/>
      </w:pPr>
      <w:r>
        <w:t>7. VAPAAEHTOINEN nolla tai yksi [0..1] methodCode EKG-tulkinta (509), arvo annetaan luokituksesta ENSIH – EKG-tulkinta (codeSystem: 1.2.246.537.6.3043.2014) CE-tietotyypillä</w:t>
      </w:r>
    </w:p>
    <w:p w14:paraId="0A593FE8" w14:textId="09BC0C44" w:rsidR="005E58B7" w:rsidRDefault="005E58B7" w:rsidP="005E58B7">
      <w:pPr>
        <w:pStyle w:val="Snt1"/>
      </w:pPr>
      <w:r>
        <w:t>8. PAKOLLINEN yksi [1..1] participant</w:t>
      </w:r>
    </w:p>
    <w:p w14:paraId="1CF54DF2" w14:textId="1B3C03A7" w:rsidR="005E58B7" w:rsidRDefault="005E58B7" w:rsidP="005E58B7">
      <w:pPr>
        <w:pStyle w:val="Snt2"/>
      </w:pPr>
      <w:r>
        <w:t>a. PAKOLLINEN yksi [1..1] @typeCode=”DEV”</w:t>
      </w:r>
    </w:p>
    <w:p w14:paraId="0E2F4DE5" w14:textId="72DE8F2C" w:rsidR="005E58B7" w:rsidRDefault="005E58B7" w:rsidP="005E58B7">
      <w:pPr>
        <w:pStyle w:val="Snt2"/>
      </w:pPr>
      <w:r>
        <w:t>b. PAKOLLINEN yksi [1..1]</w:t>
      </w:r>
      <w:r w:rsidRPr="005E58B7">
        <w:t xml:space="preserve"> participantRole</w:t>
      </w:r>
    </w:p>
    <w:p w14:paraId="77F798FB" w14:textId="0A334C46" w:rsidR="005E58B7" w:rsidRDefault="005E58B7" w:rsidP="005E58B7">
      <w:pPr>
        <w:pStyle w:val="Snt3"/>
      </w:pPr>
      <w:r>
        <w:t>a.. PAKOLLINEN yksi [1..1]</w:t>
      </w:r>
      <w:r w:rsidRPr="005E58B7">
        <w:t xml:space="preserve"> playingDevice</w:t>
      </w:r>
    </w:p>
    <w:p w14:paraId="6914C053" w14:textId="628D9E49" w:rsidR="005572FB" w:rsidRDefault="005572FB" w:rsidP="005572FB">
      <w:pPr>
        <w:pStyle w:val="Snt4"/>
      </w:pPr>
      <w:r>
        <w:t>a. PAKOLLINEN yksi [1..1] code</w:t>
      </w:r>
      <w:r w:rsidRPr="005572FB">
        <w:t xml:space="preserve"> EKG-</w:t>
      </w:r>
      <w:r>
        <w:t>kytkennät</w:t>
      </w:r>
      <w:r w:rsidRPr="005572FB">
        <w:t xml:space="preserve"> (50</w:t>
      </w:r>
      <w:r>
        <w:t>8</w:t>
      </w:r>
      <w:r w:rsidRPr="005572FB">
        <w:t>), arvo annetaan luokituksesta ENSIH – EKG-</w:t>
      </w:r>
      <w:r>
        <w:t>kytkennät</w:t>
      </w:r>
      <w:r w:rsidRPr="005572FB">
        <w:t xml:space="preserve"> (codeSystem: 1.2.246.537.6.304</w:t>
      </w:r>
      <w:r>
        <w:t>2</w:t>
      </w:r>
      <w:r w:rsidRPr="005572FB">
        <w:t>.2014) CE-tietotyypillä</w:t>
      </w:r>
    </w:p>
    <w:bookmarkStart w:id="364" w:name="_Hengitystaajuus_-_observation_1"/>
    <w:bookmarkEnd w:id="364"/>
    <w:p w14:paraId="4A2CA58E" w14:textId="1B892270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365" w:name="_Toc446509286"/>
      <w:r w:rsidRPr="0065252E">
        <w:rPr>
          <w:rStyle w:val="Hyperlinkki"/>
        </w:rPr>
        <w:t>Hengitystaajuus</w:t>
      </w:r>
      <w:r>
        <w:fldChar w:fldCharType="end"/>
      </w:r>
      <w:r>
        <w:t xml:space="preserve"> - observation</w:t>
      </w:r>
      <w:bookmarkEnd w:id="36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0B5E8C19" w14:textId="77777777" w:rsidTr="00627942">
        <w:tc>
          <w:tcPr>
            <w:tcW w:w="9236" w:type="dxa"/>
          </w:tcPr>
          <w:p w14:paraId="1771FF5F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4315A7" w14:textId="77777777" w:rsidR="00BB4A27" w:rsidRPr="00BB4A27" w:rsidRDefault="00BB4A27" w:rsidP="008D274F">
      <w:pPr>
        <w:pStyle w:val="Snt1"/>
        <w:rPr>
          <w:lang w:val="en-US"/>
        </w:rPr>
      </w:pPr>
    </w:p>
    <w:p w14:paraId="0B2AA7C1" w14:textId="77777777" w:rsidR="008D274F" w:rsidRDefault="008D274F" w:rsidP="008D274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725407" w14:textId="77777777" w:rsidR="008D274F" w:rsidRPr="0003454B" w:rsidRDefault="008D274F" w:rsidP="008D274F">
      <w:pPr>
        <w:pStyle w:val="Snt1"/>
      </w:pPr>
      <w:r>
        <w:t>2. PAKOLLINEN yksi [1..1] id/@root</w:t>
      </w:r>
    </w:p>
    <w:p w14:paraId="030E843C" w14:textId="562175F6" w:rsidR="008D274F" w:rsidRDefault="008D274F" w:rsidP="008D274F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8D274F">
        <w:t>9279-1</w:t>
      </w:r>
      <w:r w:rsidRPr="0082643A">
        <w:t xml:space="preserve">" </w:t>
      </w:r>
      <w:r>
        <w:t>Hengitystiheys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2CDAA827" w14:textId="77777777" w:rsidR="004033E1" w:rsidRDefault="004033E1" w:rsidP="004033E1">
      <w:pPr>
        <w:pStyle w:val="Snt1"/>
      </w:pPr>
      <w:r>
        <w:t>4. PAKOLLINEN yksi [1..1] text</w:t>
      </w:r>
    </w:p>
    <w:p w14:paraId="5B71B296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46B3221A" w14:textId="77777777" w:rsidR="008D274F" w:rsidRPr="0003454B" w:rsidRDefault="008D274F" w:rsidP="008D274F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61300C78" w14:textId="646980CD" w:rsidR="008D274F" w:rsidRDefault="008D274F" w:rsidP="008D274F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Hengitystaajuus</w:t>
      </w:r>
      <w:r w:rsidRPr="00021940">
        <w:t xml:space="preserve"> (</w:t>
      </w:r>
      <w:r>
        <w:t>510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D5F3799" w14:textId="6E25BC73" w:rsidR="008D274F" w:rsidRDefault="00091CBE" w:rsidP="008D274F">
      <w:pPr>
        <w:pStyle w:val="Snt1"/>
      </w:pPr>
      <w:r>
        <w:t>7</w:t>
      </w:r>
      <w:r w:rsidR="008D274F">
        <w:t>. VAPAAEHTOINEN nolla tai yksi [0..1] entryRelationship</w:t>
      </w:r>
    </w:p>
    <w:p w14:paraId="68E49946" w14:textId="77777777" w:rsidR="008D274F" w:rsidRDefault="008D274F" w:rsidP="008D274F">
      <w:pPr>
        <w:pStyle w:val="Snt2"/>
      </w:pPr>
      <w:r>
        <w:lastRenderedPageBreak/>
        <w:t>a. PAKOLLINEN yksi [1..1] @typeCode=”COMP”</w:t>
      </w:r>
    </w:p>
    <w:p w14:paraId="24D905EF" w14:textId="62541606" w:rsidR="008D274F" w:rsidRPr="00F6277F" w:rsidRDefault="008D274F" w:rsidP="008D274F">
      <w:pPr>
        <w:pStyle w:val="Snt2"/>
      </w:pPr>
      <w:r>
        <w:t xml:space="preserve">b. PAKOLLINEN yksi [1..1] </w:t>
      </w:r>
      <w:hyperlink w:anchor="_Hengitystyö_-_observation" w:history="1">
        <w:r w:rsidRPr="008D274F">
          <w:rPr>
            <w:rStyle w:val="Hyperlinkki"/>
          </w:rPr>
          <w:t>Hengitystyö</w:t>
        </w:r>
      </w:hyperlink>
      <w:r>
        <w:t xml:space="preserve"> (511) observation</w:t>
      </w:r>
    </w:p>
    <w:bookmarkStart w:id="366" w:name="_Hengitystyö_-_observation"/>
    <w:bookmarkEnd w:id="366"/>
    <w:p w14:paraId="568F6286" w14:textId="6684A368" w:rsidR="0065252E" w:rsidRDefault="00473BF8" w:rsidP="0065252E">
      <w:pPr>
        <w:pStyle w:val="Otsikko4"/>
      </w:pPr>
      <w:r>
        <w:fldChar w:fldCharType="begin"/>
      </w:r>
      <w:r w:rsidR="008D274F">
        <w:instrText>HYPERLINK  \l "_Hengitystaajuus_-_observation_1"</w:instrText>
      </w:r>
      <w:r>
        <w:fldChar w:fldCharType="separate"/>
      </w:r>
      <w:bookmarkStart w:id="367" w:name="_Toc446509287"/>
      <w:r w:rsidR="0065252E" w:rsidRPr="0065252E">
        <w:rPr>
          <w:rStyle w:val="Hyperlinkki"/>
        </w:rPr>
        <w:t>Hengitystyö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36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2A00B44D" w14:textId="77777777" w:rsidTr="00627942">
        <w:tc>
          <w:tcPr>
            <w:tcW w:w="9236" w:type="dxa"/>
          </w:tcPr>
          <w:p w14:paraId="44F5EFE3" w14:textId="7811C9D5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/component/section/entry/observation/entryRelationship/observation</w:t>
            </w:r>
          </w:p>
        </w:tc>
      </w:tr>
    </w:tbl>
    <w:p w14:paraId="4531517B" w14:textId="77777777" w:rsidR="00BB4A27" w:rsidRPr="00BB4A27" w:rsidRDefault="00BB4A27" w:rsidP="008D274F">
      <w:pPr>
        <w:pStyle w:val="Snt1"/>
        <w:rPr>
          <w:lang w:val="en-US"/>
        </w:rPr>
      </w:pPr>
    </w:p>
    <w:p w14:paraId="17F9C819" w14:textId="77777777" w:rsidR="008D274F" w:rsidRDefault="008D274F" w:rsidP="008D274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8F261E6" w14:textId="0C97B394" w:rsidR="008D274F" w:rsidRDefault="008D274F" w:rsidP="008D274F">
      <w:pPr>
        <w:pStyle w:val="Snt1"/>
      </w:pPr>
      <w:r>
        <w:t>2</w:t>
      </w:r>
      <w:r w:rsidRPr="00AE0334">
        <w:t xml:space="preserve">. </w:t>
      </w:r>
      <w:r w:rsidRPr="00770C6A">
        <w:t xml:space="preserve">PAKOLLINEN yksi [1..1] </w:t>
      </w:r>
      <w:r>
        <w:t>code/@code="5</w:t>
      </w:r>
      <w:r w:rsidR="00281921">
        <w:t>11</w:t>
      </w:r>
      <w:r w:rsidRPr="00770C6A">
        <w:t xml:space="preserve">" </w:t>
      </w:r>
      <w:r w:rsidR="00281921">
        <w:t>Hengitystyö</w:t>
      </w:r>
      <w:r>
        <w:t xml:space="preserve"> (codeSystem</w:t>
      </w:r>
      <w:r w:rsidRPr="00770C6A">
        <w:t>: 1.2.246.537.6.12.2002.348)</w:t>
      </w:r>
    </w:p>
    <w:p w14:paraId="33DD1D34" w14:textId="6B10AECC" w:rsidR="004033E1" w:rsidRDefault="004033E1" w:rsidP="004033E1">
      <w:pPr>
        <w:pStyle w:val="Snt1"/>
      </w:pPr>
      <w:r>
        <w:t>3. PAKOLLINEN yksi [1..1] text</w:t>
      </w:r>
    </w:p>
    <w:p w14:paraId="44B61F45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772DF59A" w14:textId="3E139828" w:rsidR="008D274F" w:rsidRDefault="008D274F" w:rsidP="008D274F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281921">
        <w:t>Hengitystyö</w:t>
      </w:r>
      <w:r w:rsidR="00281921" w:rsidRPr="00021940">
        <w:t xml:space="preserve"> </w:t>
      </w:r>
      <w:r w:rsidRPr="00021940">
        <w:t>(</w:t>
      </w:r>
      <w:r>
        <w:t>5</w:t>
      </w:r>
      <w:r w:rsidR="00281921">
        <w:t>11</w:t>
      </w:r>
      <w:r w:rsidRPr="00021940">
        <w:t xml:space="preserve">), arvo </w:t>
      </w:r>
      <w:r>
        <w:t xml:space="preserve">annetaan luokituksesta ENSIH – </w:t>
      </w:r>
      <w:r w:rsidR="00281921">
        <w:t>Hengitystyö</w:t>
      </w:r>
      <w:r>
        <w:t xml:space="preserve"> (codeSystem: 1.2.246.537.6.304</w:t>
      </w:r>
      <w:r w:rsidR="00281921">
        <w:t>4</w:t>
      </w:r>
      <w:r>
        <w:t>.2014) CD-tietotyypillä</w:t>
      </w:r>
    </w:p>
    <w:bookmarkStart w:id="368" w:name="_Uloshengitysilman_hiilidioksidi_-"/>
    <w:bookmarkEnd w:id="368"/>
    <w:p w14:paraId="4D9D76D8" w14:textId="24473FA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369" w:name="_Toc446509288"/>
      <w:r w:rsidR="0065252E" w:rsidRPr="0065252E">
        <w:rPr>
          <w:rStyle w:val="Hyperlinkki"/>
        </w:rPr>
        <w:t>Uloshengitysilman hiilidioksidi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3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17A405E" w14:textId="77777777" w:rsidTr="00627942">
        <w:tc>
          <w:tcPr>
            <w:tcW w:w="9236" w:type="dxa"/>
          </w:tcPr>
          <w:p w14:paraId="5C1FF8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D78E4BE" w14:textId="77777777" w:rsidR="00BB4A27" w:rsidRPr="00BB4A27" w:rsidRDefault="00BB4A27" w:rsidP="00281921">
      <w:pPr>
        <w:pStyle w:val="Snt1"/>
        <w:rPr>
          <w:lang w:val="en-US"/>
        </w:rPr>
      </w:pPr>
    </w:p>
    <w:p w14:paraId="043430A9" w14:textId="77777777" w:rsidR="00281921" w:rsidRDefault="00281921" w:rsidP="0028192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3B784B" w14:textId="77777777" w:rsidR="00281921" w:rsidRPr="0003454B" w:rsidRDefault="00281921" w:rsidP="00281921">
      <w:pPr>
        <w:pStyle w:val="Snt1"/>
      </w:pPr>
      <w:r>
        <w:t>2. PAKOLLINEN yksi [1..1] id/@root</w:t>
      </w:r>
    </w:p>
    <w:p w14:paraId="4182B83A" w14:textId="24F7679C" w:rsidR="00281921" w:rsidRDefault="00281921" w:rsidP="00281921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code/@code="512</w:t>
      </w:r>
      <w:r w:rsidRPr="00770C6A">
        <w:t xml:space="preserve">" </w:t>
      </w:r>
      <w:r w:rsidRPr="00281921">
        <w:t xml:space="preserve">Uloshengitysilman hiilidioksidi </w:t>
      </w:r>
      <w:r>
        <w:t>(codeSystem</w:t>
      </w:r>
      <w:r w:rsidRPr="00770C6A">
        <w:t>: 1.2.246.537.6.12.2002.348)</w:t>
      </w:r>
    </w:p>
    <w:p w14:paraId="7A0EC11E" w14:textId="77777777" w:rsidR="004033E1" w:rsidRDefault="004033E1" w:rsidP="004033E1">
      <w:pPr>
        <w:pStyle w:val="Snt1"/>
      </w:pPr>
      <w:r>
        <w:t>4. PAKOLLINEN yksi [1..1] text</w:t>
      </w:r>
    </w:p>
    <w:p w14:paraId="2313833A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5DABB9CF" w14:textId="77777777" w:rsidR="00281921" w:rsidRPr="0003454B" w:rsidRDefault="00281921" w:rsidP="00281921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20040FC5" w14:textId="4687213F" w:rsidR="00281921" w:rsidRDefault="00281921" w:rsidP="00281921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281921">
        <w:t xml:space="preserve">Uloshengitysilman hiilidioksidi </w:t>
      </w:r>
      <w:r w:rsidRPr="00021940">
        <w:t>(</w:t>
      </w:r>
      <w:r>
        <w:t>512</w:t>
      </w:r>
      <w:r w:rsidRPr="00021940">
        <w:t xml:space="preserve">), arvo </w:t>
      </w:r>
      <w:r>
        <w:t>annetaan PQ-tietotyypillä</w:t>
      </w:r>
    </w:p>
    <w:bookmarkStart w:id="370" w:name="_Veren_häkäpitoisuus,_%"/>
    <w:bookmarkEnd w:id="370"/>
    <w:p w14:paraId="6C8CDB3F" w14:textId="76D147E0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371" w:name="_Toc446509289"/>
      <w:r w:rsidR="0065252E" w:rsidRPr="0065252E">
        <w:rPr>
          <w:rStyle w:val="Hyperlinkki"/>
        </w:rPr>
        <w:t>Veren häkäpitoisuus, %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37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1A861942" w14:textId="77777777" w:rsidTr="00627942">
        <w:tc>
          <w:tcPr>
            <w:tcW w:w="9236" w:type="dxa"/>
          </w:tcPr>
          <w:p w14:paraId="598D3D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A04263F" w14:textId="77777777" w:rsidR="00BB4A27" w:rsidRPr="00BB4A27" w:rsidRDefault="00BB4A27" w:rsidP="00283AD7">
      <w:pPr>
        <w:pStyle w:val="Snt1"/>
        <w:rPr>
          <w:lang w:val="en-US"/>
        </w:rPr>
      </w:pPr>
    </w:p>
    <w:p w14:paraId="210D501D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C73950" w14:textId="77777777" w:rsidR="00283AD7" w:rsidRPr="0003454B" w:rsidRDefault="00283AD7" w:rsidP="00283AD7">
      <w:pPr>
        <w:pStyle w:val="Snt1"/>
      </w:pPr>
      <w:r>
        <w:t>2. PAKOLLINEN yksi [1..1] id/@root</w:t>
      </w:r>
    </w:p>
    <w:p w14:paraId="73EE5E31" w14:textId="15427D35" w:rsidR="00283AD7" w:rsidRDefault="00283AD7" w:rsidP="00283AD7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code/@code="513</w:t>
      </w:r>
      <w:r w:rsidRPr="00770C6A">
        <w:t xml:space="preserve">" </w:t>
      </w:r>
      <w:r w:rsidRPr="00283AD7">
        <w:t xml:space="preserve">Veren häkäpitoisuus, % </w:t>
      </w:r>
      <w:r>
        <w:t>(codeSystem</w:t>
      </w:r>
      <w:r w:rsidRPr="00770C6A">
        <w:t>: 1.2.246.537.6.12.2002.348)</w:t>
      </w:r>
    </w:p>
    <w:p w14:paraId="3E9E0E21" w14:textId="77777777" w:rsidR="004033E1" w:rsidRDefault="004033E1" w:rsidP="004033E1">
      <w:pPr>
        <w:pStyle w:val="Snt1"/>
      </w:pPr>
      <w:r>
        <w:t>4. PAKOLLINEN yksi [1..1] text</w:t>
      </w:r>
    </w:p>
    <w:p w14:paraId="5090DB75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19FA9EF1" w14:textId="77777777" w:rsidR="00283AD7" w:rsidRPr="0003454B" w:rsidRDefault="00283AD7" w:rsidP="00283AD7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3EB0536D" w14:textId="6A2E02AB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283AD7">
        <w:t xml:space="preserve">Veren häkäpitoisuus, % </w:t>
      </w:r>
      <w:r w:rsidRPr="00021940">
        <w:t>(</w:t>
      </w:r>
      <w:r>
        <w:t>513</w:t>
      </w:r>
      <w:r w:rsidRPr="00021940">
        <w:t xml:space="preserve">), arvo </w:t>
      </w:r>
      <w:r>
        <w:t>annetaan PQ-tietotyypillä</w:t>
      </w:r>
    </w:p>
    <w:bookmarkStart w:id="372" w:name="_Veren_happisaturaatio,_%"/>
    <w:bookmarkEnd w:id="372"/>
    <w:p w14:paraId="62D454A7" w14:textId="5E9D9277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373" w:name="_Toc446509290"/>
      <w:r w:rsidR="0065252E" w:rsidRPr="0065252E">
        <w:rPr>
          <w:rStyle w:val="Hyperlinkki"/>
        </w:rPr>
        <w:t>Veren happisaturaatio, %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37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73423786" w14:textId="77777777" w:rsidTr="00627942">
        <w:tc>
          <w:tcPr>
            <w:tcW w:w="9236" w:type="dxa"/>
          </w:tcPr>
          <w:p w14:paraId="6A6D0413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74" w:name="_Glasgow'n_kooma-asteikko_-"/>
            <w:bookmarkEnd w:id="374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583C927" w14:textId="77777777" w:rsidR="00BB4A27" w:rsidRPr="00BB4A27" w:rsidRDefault="00BB4A27" w:rsidP="00283AD7">
      <w:pPr>
        <w:pStyle w:val="Snt1"/>
        <w:rPr>
          <w:lang w:val="en-US"/>
        </w:rPr>
      </w:pPr>
    </w:p>
    <w:p w14:paraId="3F2799BB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415EE4" w14:textId="77777777" w:rsidR="00283AD7" w:rsidRPr="0003454B" w:rsidRDefault="00283AD7" w:rsidP="00283AD7">
      <w:pPr>
        <w:pStyle w:val="Snt1"/>
      </w:pPr>
      <w:r>
        <w:t>2. PAKOLLINEN yksi [1..1] id/@root</w:t>
      </w:r>
    </w:p>
    <w:p w14:paraId="5671C5DA" w14:textId="4C7EEB0B" w:rsidR="00283AD7" w:rsidRDefault="00283AD7" w:rsidP="00283AD7">
      <w:pPr>
        <w:pStyle w:val="Snt1"/>
      </w:pPr>
      <w:r>
        <w:lastRenderedPageBreak/>
        <w:t>3</w:t>
      </w:r>
      <w:r w:rsidRPr="00AE0334">
        <w:t xml:space="preserve">. PAKOLLINEN yksi [1..1] </w:t>
      </w:r>
      <w:r w:rsidRPr="0082643A">
        <w:t>code/@code="</w:t>
      </w:r>
      <w:r w:rsidRPr="00283AD7">
        <w:t>40592-8</w:t>
      </w:r>
      <w:r w:rsidRPr="0082643A">
        <w:t xml:space="preserve">" </w:t>
      </w:r>
      <w:r w:rsidRPr="00283AD7">
        <w:t>Happisaturaatio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403CCF3" w14:textId="77777777" w:rsidR="00043AA1" w:rsidRDefault="00043AA1" w:rsidP="00043AA1">
      <w:pPr>
        <w:pStyle w:val="Snt1"/>
      </w:pPr>
      <w:r>
        <w:t>4. VAPAAEHTOINEN nolla tai yksi [0..1] text</w:t>
      </w:r>
    </w:p>
    <w:p w14:paraId="70DA50E7" w14:textId="77777777" w:rsidR="00043AA1" w:rsidRPr="0003454B" w:rsidRDefault="00043AA1" w:rsidP="00043AA1">
      <w:pPr>
        <w:pStyle w:val="Snt2"/>
      </w:pPr>
      <w:r>
        <w:t>a. PAKOLLINEN yksi [1..1] reference/@value, viitattavan näyttömuoto-osion xml-ID annetaan II-tietotyypillä</w:t>
      </w:r>
    </w:p>
    <w:p w14:paraId="5FDB7813" w14:textId="77777777" w:rsidR="00283AD7" w:rsidRPr="0003454B" w:rsidRDefault="00283AD7" w:rsidP="00283AD7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019A5A41" w14:textId="2469E07F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283AD7">
        <w:t xml:space="preserve">Veren happisaturaatio, % </w:t>
      </w:r>
      <w:r w:rsidRPr="00021940">
        <w:t>(</w:t>
      </w:r>
      <w:r>
        <w:t>514</w:t>
      </w:r>
      <w:r w:rsidRPr="00021940">
        <w:t xml:space="preserve">), arvo </w:t>
      </w:r>
      <w:r>
        <w:t>annetaan PQ-tietotyypillä</w:t>
      </w:r>
    </w:p>
    <w:bookmarkStart w:id="375" w:name="_Glasgow'n_kooma-asteikko_-_1"/>
    <w:bookmarkEnd w:id="375"/>
    <w:p w14:paraId="232963DC" w14:textId="4FA283CC" w:rsidR="0065252E" w:rsidRDefault="0065252E" w:rsidP="0065252E">
      <w:pPr>
        <w:pStyle w:val="Otsikko3"/>
      </w:pPr>
      <w:r>
        <w:fldChar w:fldCharType="begin"/>
      </w:r>
      <w:r>
        <w:instrText>HYPERLINK  \l "_Fysiologiset_mittaukset_1"</w:instrText>
      </w:r>
      <w:r>
        <w:fldChar w:fldCharType="separate"/>
      </w:r>
      <w:bookmarkStart w:id="376" w:name="_Toc446509291"/>
      <w:r w:rsidRPr="0065252E">
        <w:rPr>
          <w:rStyle w:val="Hyperlinkki"/>
        </w:rPr>
        <w:t>Glasgow'n kooma-asteikko</w:t>
      </w:r>
      <w:r>
        <w:fldChar w:fldCharType="end"/>
      </w:r>
      <w:r>
        <w:t xml:space="preserve"> - organizer</w:t>
      </w:r>
      <w:bookmarkEnd w:id="37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06F5A841" w14:textId="77777777" w:rsidTr="00627942">
        <w:tc>
          <w:tcPr>
            <w:tcW w:w="9236" w:type="dxa"/>
          </w:tcPr>
          <w:p w14:paraId="7E225A78" w14:textId="74E5E2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4E58FBBA" w14:textId="77777777" w:rsidR="00BB4A27" w:rsidRPr="00BB4A27" w:rsidRDefault="00BB4A27" w:rsidP="00B92BB9">
      <w:pPr>
        <w:pStyle w:val="Snt1"/>
        <w:rPr>
          <w:lang w:val="en-US"/>
        </w:rPr>
      </w:pPr>
    </w:p>
    <w:p w14:paraId="469C54E5" w14:textId="77777777" w:rsidR="00B92BB9" w:rsidRPr="007E0AC1" w:rsidRDefault="00B92BB9" w:rsidP="00B92BB9">
      <w:pPr>
        <w:pStyle w:val="Snt1"/>
      </w:pPr>
      <w:r w:rsidRPr="007E0AC1">
        <w:t>1. PAKOLLINEN yksi [1..1] @classCode="CLUSTER" ja yksi [1..1] @moodCode="EVN"</w:t>
      </w:r>
    </w:p>
    <w:p w14:paraId="7671B9BE" w14:textId="49F43725" w:rsidR="00B92BB9" w:rsidRPr="007E0AC1" w:rsidRDefault="00B92BB9" w:rsidP="00B92BB9">
      <w:pPr>
        <w:pStyle w:val="Snt1"/>
      </w:pPr>
      <w:r w:rsidRPr="007E0AC1">
        <w:t>2. PAKOLLINEN yksi [1..1] id</w:t>
      </w:r>
      <w:ins w:id="377" w:author="Timo Kaskinen" w:date="2016-02-26T14:13:00Z">
        <w:r w:rsidR="009C3D1E" w:rsidRPr="009C3D1E">
          <w:t>/@root</w:t>
        </w:r>
      </w:ins>
    </w:p>
    <w:p w14:paraId="03EFA517" w14:textId="11068132" w:rsidR="00B92BB9" w:rsidRPr="0095153D" w:rsidRDefault="00B92BB9" w:rsidP="00B92BB9">
      <w:pPr>
        <w:pStyle w:val="Snt1"/>
      </w:pPr>
      <w:r>
        <w:t>3</w:t>
      </w:r>
      <w:r w:rsidRPr="0082643A">
        <w:t>. PAKOLLINEN yksi [1..1] code/@code="</w:t>
      </w:r>
      <w:r>
        <w:t>9003</w:t>
      </w:r>
      <w:r w:rsidRPr="0082643A">
        <w:t xml:space="preserve">" </w:t>
      </w:r>
      <w:r w:rsidRPr="00B92BB9">
        <w:t xml:space="preserve">Glasgow'n kooma-asteikko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B9D0899" w14:textId="77777777" w:rsidR="00B92BB9" w:rsidRDefault="00B92BB9" w:rsidP="00B92BB9">
      <w:pPr>
        <w:pStyle w:val="Snt1"/>
      </w:pPr>
      <w:r>
        <w:t>4. PAKOLLINEN yksi statusCode/@code=”completed”</w:t>
      </w:r>
    </w:p>
    <w:p w14:paraId="489494D6" w14:textId="77777777" w:rsidR="00A81EEB" w:rsidRPr="0003454B" w:rsidRDefault="00A81EEB" w:rsidP="00A81EEB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725F939F" w14:textId="401D2EF9" w:rsidR="00B92BB9" w:rsidRPr="00125567" w:rsidRDefault="00A81EEB" w:rsidP="00B92BB9">
      <w:pPr>
        <w:pStyle w:val="Snt1"/>
      </w:pPr>
      <w:r>
        <w:t>6</w:t>
      </w:r>
      <w:r w:rsidR="00B92BB9" w:rsidRPr="00125567">
        <w:t xml:space="preserve">. </w:t>
      </w:r>
      <w:r w:rsidR="0010330A">
        <w:t>PAKOLLINEN</w:t>
      </w:r>
      <w:r w:rsidR="00B92BB9">
        <w:t xml:space="preserve"> yksi</w:t>
      </w:r>
      <w:r w:rsidR="00B92BB9" w:rsidRPr="00125567">
        <w:t xml:space="preserve"> [</w:t>
      </w:r>
      <w:r w:rsidR="0010330A">
        <w:t>1</w:t>
      </w:r>
      <w:r w:rsidR="00B92BB9" w:rsidRPr="00125567">
        <w:t>..1] component</w:t>
      </w:r>
    </w:p>
    <w:p w14:paraId="57AF23E3" w14:textId="23DE84A2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>1..1</w:t>
      </w:r>
      <w:r w:rsidR="0010330A">
        <w:t xml:space="preserve">] </w:t>
      </w:r>
      <w:hyperlink w:anchor="_Silmien_GCS-pisteytys_-" w:history="1">
        <w:r w:rsidR="0010330A" w:rsidRPr="0010330A">
          <w:rPr>
            <w:rStyle w:val="Hyperlinkki"/>
          </w:rPr>
          <w:t>Silmien GCS-pisteytys</w:t>
        </w:r>
      </w:hyperlink>
      <w:r>
        <w:t xml:space="preserve"> (</w:t>
      </w:r>
      <w:r w:rsidR="0010330A">
        <w:t>515</w:t>
      </w:r>
      <w:r>
        <w:t>) observation</w:t>
      </w:r>
    </w:p>
    <w:p w14:paraId="75008F4F" w14:textId="2169E0EC" w:rsidR="00B92BB9" w:rsidRPr="00125567" w:rsidRDefault="00A81EEB" w:rsidP="00B92BB9">
      <w:pPr>
        <w:pStyle w:val="Snt1"/>
      </w:pPr>
      <w:r>
        <w:t>7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r w:rsidR="0010330A">
        <w:t>1</w:t>
      </w:r>
      <w:r w:rsidR="0010330A" w:rsidRPr="00125567">
        <w:t>..1] component</w:t>
      </w:r>
    </w:p>
    <w:p w14:paraId="3186AD5B" w14:textId="76CB23E8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uheen_GCS-pisteytys_-" w:history="1">
        <w:r w:rsidR="0010330A" w:rsidRPr="0010330A">
          <w:rPr>
            <w:rStyle w:val="Hyperlinkki"/>
          </w:rPr>
          <w:t>Puheen GCS-pisteytys</w:t>
        </w:r>
      </w:hyperlink>
      <w:r w:rsidR="0010330A">
        <w:t xml:space="preserve"> </w:t>
      </w:r>
      <w:r>
        <w:t>(</w:t>
      </w:r>
      <w:r w:rsidR="0010330A">
        <w:t>516</w:t>
      </w:r>
      <w:r>
        <w:t>) observation</w:t>
      </w:r>
    </w:p>
    <w:p w14:paraId="16B54604" w14:textId="2857CAD6" w:rsidR="00B92BB9" w:rsidRPr="00125567" w:rsidRDefault="00A81EEB" w:rsidP="00B92BB9">
      <w:pPr>
        <w:pStyle w:val="Snt1"/>
      </w:pPr>
      <w:r>
        <w:t>8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r w:rsidR="0010330A">
        <w:t>1</w:t>
      </w:r>
      <w:r w:rsidR="0010330A" w:rsidRPr="00125567">
        <w:t>..1] component</w:t>
      </w:r>
    </w:p>
    <w:p w14:paraId="434BC5A5" w14:textId="27E5882D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Liikevasteen_GCS-pisteytys_-" w:history="1">
        <w:r w:rsidR="0010330A" w:rsidRPr="0010330A">
          <w:rPr>
            <w:rStyle w:val="Hyperlinkki"/>
          </w:rPr>
          <w:t>Liikevasteen GCS-pisteytys</w:t>
        </w:r>
      </w:hyperlink>
      <w:r w:rsidR="0010330A">
        <w:t xml:space="preserve"> </w:t>
      </w:r>
      <w:r>
        <w:t>(</w:t>
      </w:r>
      <w:r w:rsidR="0010330A">
        <w:t>517</w:t>
      </w:r>
      <w:r>
        <w:t>) observation</w:t>
      </w:r>
    </w:p>
    <w:p w14:paraId="4CEA1BA4" w14:textId="57D0A586" w:rsidR="00B92BB9" w:rsidRPr="00125567" w:rsidRDefault="00A81EEB" w:rsidP="00B92BB9">
      <w:pPr>
        <w:pStyle w:val="Snt1"/>
      </w:pPr>
      <w:r>
        <w:t>9</w:t>
      </w:r>
      <w:r w:rsidR="00B92BB9" w:rsidRPr="00125567">
        <w:t xml:space="preserve">. </w:t>
      </w:r>
      <w:r w:rsidR="00B92BB9">
        <w:t>VAPAAEHTOINEN nolla tai</w:t>
      </w:r>
      <w:r w:rsidR="00B92BB9" w:rsidRPr="00125567">
        <w:t xml:space="preserve"> </w:t>
      </w:r>
      <w:r w:rsidR="00B92BB9">
        <w:t>yksi</w:t>
      </w:r>
      <w:r w:rsidR="00B92BB9" w:rsidRPr="00125567">
        <w:t xml:space="preserve"> [</w:t>
      </w:r>
      <w:r w:rsidR="00B92BB9">
        <w:t>0</w:t>
      </w:r>
      <w:r w:rsidR="00B92BB9" w:rsidRPr="00125567">
        <w:t>..1] component</w:t>
      </w:r>
    </w:p>
    <w:p w14:paraId="4C332E1B" w14:textId="371F52FF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GCS:n_arvioon_vaikuttavat" w:history="1">
        <w:r w:rsidR="0010330A" w:rsidRPr="0010330A">
          <w:rPr>
            <w:rStyle w:val="Hyperlinkki"/>
          </w:rPr>
          <w:t>GCS:n arvioon vaikuttavat tekijät</w:t>
        </w:r>
      </w:hyperlink>
      <w:r w:rsidR="0010330A">
        <w:t xml:space="preserve"> </w:t>
      </w:r>
      <w:r>
        <w:t>(</w:t>
      </w:r>
      <w:r w:rsidR="0010330A">
        <w:t>518</w:t>
      </w:r>
      <w:r>
        <w:t>) observation</w:t>
      </w:r>
    </w:p>
    <w:bookmarkStart w:id="378" w:name="_Silmien_GCS-pisteytys_-"/>
    <w:bookmarkEnd w:id="378"/>
    <w:p w14:paraId="4A4EA1D8" w14:textId="7E912881" w:rsidR="0065252E" w:rsidRDefault="00473BF8" w:rsidP="0065252E">
      <w:pPr>
        <w:pStyle w:val="Otsikko4"/>
      </w:pPr>
      <w:r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379" w:name="_Toc446509292"/>
      <w:r w:rsidR="0065252E" w:rsidRPr="0065252E">
        <w:rPr>
          <w:rStyle w:val="Hyperlinkki"/>
        </w:rPr>
        <w:t>Silmien GCS-pisteytys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37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6812C9D0" w14:textId="77777777" w:rsidTr="00627942">
        <w:tc>
          <w:tcPr>
            <w:tcW w:w="9236" w:type="dxa"/>
          </w:tcPr>
          <w:p w14:paraId="021B3026" w14:textId="33D5309E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4AFE289" w14:textId="77777777" w:rsidR="00BB4A27" w:rsidRPr="00BB4A27" w:rsidRDefault="00BB4A27" w:rsidP="00A81EEB">
      <w:pPr>
        <w:pStyle w:val="Snt1"/>
        <w:rPr>
          <w:lang w:val="en-US"/>
        </w:rPr>
      </w:pPr>
    </w:p>
    <w:p w14:paraId="6F1EA996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1CB1AC3" w14:textId="38603F62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r w:rsidRPr="0082643A">
        <w:t>code/@code="</w:t>
      </w:r>
      <w:r w:rsidRPr="00A81EEB">
        <w:t>9267-6</w:t>
      </w:r>
      <w:r w:rsidRPr="0082643A">
        <w:t xml:space="preserve">" </w:t>
      </w:r>
      <w:r w:rsidRPr="00A81EEB">
        <w:t>Glasgow'n kooma-asteikko: silmien avaaminen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2D4A382" w14:textId="26B588D3" w:rsidR="004033E1" w:rsidRDefault="004033E1" w:rsidP="004033E1">
      <w:pPr>
        <w:pStyle w:val="Snt1"/>
      </w:pPr>
      <w:r>
        <w:t>3. PAKOLLINEN yksi [1..1] text</w:t>
      </w:r>
    </w:p>
    <w:p w14:paraId="0291766A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1F8EF8E6" w14:textId="3A555153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A81EEB">
        <w:t xml:space="preserve">Silmien GCS-pisteytys </w:t>
      </w:r>
      <w:r w:rsidRPr="00021940">
        <w:t>(</w:t>
      </w:r>
      <w:r>
        <w:t>515</w:t>
      </w:r>
      <w:r w:rsidRPr="00021940">
        <w:t xml:space="preserve">), arvo </w:t>
      </w:r>
      <w:r>
        <w:t xml:space="preserve">annetaan INT-tietotyypillä. Sallitut arvot: </w:t>
      </w:r>
      <w:r w:rsidRPr="00A81EEB">
        <w:t>4=Spontaani,</w:t>
      </w:r>
      <w:r w:rsidR="00EB07F8">
        <w:t xml:space="preserve"> </w:t>
      </w:r>
      <w:r w:rsidRPr="00A81EEB">
        <w:t>3=Puheelle,</w:t>
      </w:r>
      <w:r w:rsidR="00EB07F8">
        <w:t xml:space="preserve"> </w:t>
      </w:r>
      <w:r w:rsidRPr="00A81EEB">
        <w:t>2=Kivulle,</w:t>
      </w:r>
      <w:r w:rsidR="00EB07F8">
        <w:t xml:space="preserve"> </w:t>
      </w:r>
      <w:r w:rsidRPr="00A81EEB">
        <w:t>1=Ei vastetta</w:t>
      </w:r>
    </w:p>
    <w:bookmarkStart w:id="380" w:name="_Puheen_GCS-pisteytys_-"/>
    <w:bookmarkEnd w:id="380"/>
    <w:p w14:paraId="362FD532" w14:textId="7575D433" w:rsidR="0065252E" w:rsidRDefault="00473BF8" w:rsidP="0065252E">
      <w:pPr>
        <w:pStyle w:val="Otsikko4"/>
      </w:pPr>
      <w:r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381" w:name="_Toc446509293"/>
      <w:r w:rsidR="0065252E" w:rsidRPr="0065252E">
        <w:rPr>
          <w:rStyle w:val="Hyperlinkki"/>
        </w:rPr>
        <w:t>Puheen GCS-pisteytys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38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2FFA4B03" w14:textId="77777777" w:rsidTr="00627942">
        <w:tc>
          <w:tcPr>
            <w:tcW w:w="9236" w:type="dxa"/>
          </w:tcPr>
          <w:p w14:paraId="5590D2F8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82" w:name="_Liikevasteen_GCS-pisteytys_-"/>
            <w:bookmarkEnd w:id="382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C27A39" w14:textId="77777777" w:rsidR="00BB4A27" w:rsidRPr="00BB4A27" w:rsidRDefault="00BB4A27" w:rsidP="00A81EEB">
      <w:pPr>
        <w:pStyle w:val="Snt1"/>
        <w:rPr>
          <w:lang w:val="en-US"/>
        </w:rPr>
      </w:pPr>
    </w:p>
    <w:p w14:paraId="677DF7B1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942CD2" w14:textId="052801C2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r w:rsidRPr="0082643A">
        <w:t>code/@code="</w:t>
      </w:r>
      <w:r w:rsidRPr="00A81EEB">
        <w:t>92</w:t>
      </w:r>
      <w:r>
        <w:t>70</w:t>
      </w:r>
      <w:r w:rsidRPr="00A81EEB">
        <w:t>-</w:t>
      </w:r>
      <w:r>
        <w:t>0</w:t>
      </w:r>
      <w:r w:rsidRPr="0082643A">
        <w:t xml:space="preserve">" </w:t>
      </w:r>
      <w:r w:rsidRPr="00A81EEB">
        <w:t xml:space="preserve">Glasgow'n kooma-asteikko: verbaalinen vaste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D4ECC57" w14:textId="00C3C785" w:rsidR="004033E1" w:rsidRDefault="004033E1" w:rsidP="004033E1">
      <w:pPr>
        <w:pStyle w:val="Snt1"/>
      </w:pPr>
      <w:r>
        <w:t>3. PAKOLLINEN yksi [1..1] text</w:t>
      </w:r>
    </w:p>
    <w:p w14:paraId="7301D63B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54ED0E56" w14:textId="38BB7985" w:rsidR="00A81EEB" w:rsidRDefault="00A81EEB" w:rsidP="00A81EEB">
      <w:pPr>
        <w:pStyle w:val="Snt1"/>
      </w:pPr>
      <w:r>
        <w:lastRenderedPageBreak/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 xml:space="preserve">Puheen </w:t>
      </w:r>
      <w:r w:rsidRPr="00A81EEB">
        <w:t xml:space="preserve">GCS-pisteytys </w:t>
      </w:r>
      <w:r w:rsidRPr="00021940">
        <w:t>(</w:t>
      </w:r>
      <w:r>
        <w:t>51</w:t>
      </w:r>
      <w:r w:rsidR="001B7800">
        <w:t>6</w:t>
      </w:r>
      <w:r w:rsidRPr="00021940">
        <w:t xml:space="preserve">), arvo </w:t>
      </w:r>
      <w:r>
        <w:t>annetaan INT-tietotyypillä. Sallitut arvot: 5</w:t>
      </w:r>
      <w:r w:rsidRPr="00A81EEB">
        <w:t>=Asiallinen</w:t>
      </w:r>
      <w:r w:rsidR="003B4455">
        <w:t>,</w:t>
      </w:r>
      <w:r w:rsidR="00EB07F8">
        <w:t xml:space="preserve"> </w:t>
      </w:r>
      <w:r w:rsidRPr="00A81EEB">
        <w:t>4=Sekava,</w:t>
      </w:r>
      <w:r w:rsidR="00EB07F8">
        <w:t xml:space="preserve"> </w:t>
      </w:r>
      <w:r w:rsidRPr="00A81EEB">
        <w:t>3=Sanoja,</w:t>
      </w:r>
      <w:r w:rsidR="00EB07F8">
        <w:t xml:space="preserve"> </w:t>
      </w:r>
      <w:r w:rsidRPr="00A81EEB">
        <w:t>2=Ääntelyä,</w:t>
      </w:r>
      <w:r w:rsidR="00EB07F8">
        <w:t xml:space="preserve"> </w:t>
      </w:r>
      <w:r w:rsidRPr="00A81EEB">
        <w:t>1=Ei vastetta</w:t>
      </w:r>
    </w:p>
    <w:p w14:paraId="3EA35DC6" w14:textId="22FE084E" w:rsidR="0065252E" w:rsidRDefault="003436CD" w:rsidP="0065252E">
      <w:pPr>
        <w:pStyle w:val="Otsikko4"/>
      </w:pPr>
      <w:hyperlink w:anchor="_Glasgow'n_kooma-asteikko_-_1" w:history="1">
        <w:bookmarkStart w:id="383" w:name="_Toc446509294"/>
        <w:r w:rsidR="0065252E" w:rsidRPr="0065252E">
          <w:rPr>
            <w:rStyle w:val="Hyperlinkki"/>
          </w:rPr>
          <w:t>Liikevasteen GCS-pisteytys</w:t>
        </w:r>
      </w:hyperlink>
      <w:r w:rsidR="0065252E">
        <w:t xml:space="preserve"> - observation</w:t>
      </w:r>
      <w:bookmarkEnd w:id="38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1BE8486E" w14:textId="77777777" w:rsidTr="00627942">
        <w:tc>
          <w:tcPr>
            <w:tcW w:w="9236" w:type="dxa"/>
          </w:tcPr>
          <w:p w14:paraId="4250415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84" w:name="_GCS:n_arvioon_vaikuttavat"/>
            <w:bookmarkEnd w:id="384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01C808B" w14:textId="77777777" w:rsidR="00BB4A27" w:rsidRPr="00BB4A27" w:rsidRDefault="00BB4A27" w:rsidP="00A81EEB">
      <w:pPr>
        <w:pStyle w:val="Snt1"/>
        <w:rPr>
          <w:lang w:val="en-US"/>
        </w:rPr>
      </w:pPr>
    </w:p>
    <w:p w14:paraId="6B92A158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3449903" w14:textId="1C19BECA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r w:rsidRPr="0082643A">
        <w:t>code/@code="</w:t>
      </w:r>
      <w:r w:rsidRPr="00A81EEB">
        <w:t>9268-4</w:t>
      </w:r>
      <w:r w:rsidRPr="0082643A">
        <w:t xml:space="preserve">" </w:t>
      </w:r>
      <w:r w:rsidRPr="00A81EEB">
        <w:t xml:space="preserve">Glasgow'n kooma-asteikko: </w:t>
      </w:r>
      <w:r>
        <w:t>motoriikka</w:t>
      </w:r>
      <w:r w:rsidRPr="00A81EEB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71C9F94D" w14:textId="27F45175" w:rsidR="004033E1" w:rsidRDefault="004033E1" w:rsidP="004033E1">
      <w:pPr>
        <w:pStyle w:val="Snt1"/>
      </w:pPr>
      <w:r>
        <w:t>3. PAKOLLINEN yksi [1..1] text</w:t>
      </w:r>
    </w:p>
    <w:p w14:paraId="6C6E03D2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3A767BA6" w14:textId="5BE59351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 xml:space="preserve">Liikevasteen </w:t>
      </w:r>
      <w:r w:rsidRPr="00A81EEB">
        <w:t xml:space="preserve">GCS-pisteytys </w:t>
      </w:r>
      <w:r w:rsidRPr="00021940">
        <w:t>(</w:t>
      </w:r>
      <w:r>
        <w:t>517</w:t>
      </w:r>
      <w:r w:rsidRPr="00021940">
        <w:t xml:space="preserve">), arvo </w:t>
      </w:r>
      <w:r>
        <w:t xml:space="preserve">annetaan INT-tietotyypillä. Sallitut arvot: </w:t>
      </w:r>
      <w:r w:rsidRPr="00A81EEB">
        <w:t>6=Noudattaa kehotuksia,</w:t>
      </w:r>
      <w:r w:rsidR="00EB07F8">
        <w:t xml:space="preserve"> </w:t>
      </w:r>
      <w:r w:rsidRPr="00A81EEB">
        <w:t>5=Paikantaa kivun,</w:t>
      </w:r>
      <w:r w:rsidR="00EB07F8">
        <w:t xml:space="preserve"> </w:t>
      </w:r>
      <w:r w:rsidRPr="00A81EEB">
        <w:t>4=Väistää kivulle,</w:t>
      </w:r>
      <w:r w:rsidR="00EB07F8">
        <w:t xml:space="preserve"> </w:t>
      </w:r>
      <w:r w:rsidRPr="00A81EEB">
        <w:t>3=Koukistus,</w:t>
      </w:r>
      <w:r>
        <w:t xml:space="preserve"> </w:t>
      </w:r>
      <w:r w:rsidRPr="00A81EEB">
        <w:t>2=Ojennus,</w:t>
      </w:r>
      <w:r w:rsidR="00EB07F8">
        <w:t xml:space="preserve"> </w:t>
      </w:r>
      <w:r w:rsidRPr="00A81EEB">
        <w:t>1=Ei vastetta</w:t>
      </w:r>
    </w:p>
    <w:p w14:paraId="7813988B" w14:textId="785D6A57" w:rsidR="0065252E" w:rsidRDefault="003436CD" w:rsidP="0065252E">
      <w:pPr>
        <w:pStyle w:val="Otsikko4"/>
      </w:pPr>
      <w:hyperlink w:anchor="_Glasgow'n_kooma-asteikko_-_1" w:history="1">
        <w:bookmarkStart w:id="385" w:name="_Toc446509295"/>
        <w:r w:rsidR="0065252E" w:rsidRPr="0010330A">
          <w:rPr>
            <w:rStyle w:val="Hyperlinkki"/>
          </w:rPr>
          <w:t>GCS:n arvioon vaikuttavat tekijät</w:t>
        </w:r>
      </w:hyperlink>
      <w:r w:rsidR="0065252E">
        <w:t xml:space="preserve"> - observation</w:t>
      </w:r>
      <w:bookmarkEnd w:id="38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1F276DB2" w14:textId="77777777" w:rsidTr="00627942">
        <w:tc>
          <w:tcPr>
            <w:tcW w:w="9236" w:type="dxa"/>
          </w:tcPr>
          <w:p w14:paraId="56A1FB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92F6DEA" w14:textId="77777777" w:rsidR="00BB4A27" w:rsidRPr="00BB4A27" w:rsidRDefault="00BB4A27" w:rsidP="00306934">
      <w:pPr>
        <w:pStyle w:val="Snt1"/>
        <w:rPr>
          <w:lang w:val="en-US"/>
        </w:rPr>
      </w:pPr>
    </w:p>
    <w:p w14:paraId="62011B53" w14:textId="77777777" w:rsidR="00306934" w:rsidRDefault="00306934" w:rsidP="0030693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822E0B" w14:textId="66876BA2" w:rsidR="00306934" w:rsidRDefault="00306934" w:rsidP="00306934">
      <w:pPr>
        <w:pStyle w:val="Snt1"/>
      </w:pPr>
      <w:r>
        <w:t>2</w:t>
      </w:r>
      <w:r w:rsidRPr="00AE0334">
        <w:t xml:space="preserve">. </w:t>
      </w:r>
      <w:r w:rsidRPr="00770C6A">
        <w:t xml:space="preserve">PAKOLLINEN yksi [1..1] </w:t>
      </w:r>
      <w:r>
        <w:t>code/@code="518</w:t>
      </w:r>
      <w:r w:rsidRPr="00770C6A">
        <w:t xml:space="preserve">" </w:t>
      </w:r>
      <w:r w:rsidRPr="00306934">
        <w:t>GCS:n arvioon vaikuttavat tekijät</w:t>
      </w:r>
      <w:r>
        <w:t xml:space="preserve"> (codeSystem</w:t>
      </w:r>
      <w:r w:rsidRPr="00770C6A">
        <w:t>: 1.2.246.537.6.12.2002.348)</w:t>
      </w:r>
    </w:p>
    <w:p w14:paraId="62E5C8F9" w14:textId="3BD86716" w:rsidR="004033E1" w:rsidRDefault="004033E1" w:rsidP="004033E1">
      <w:pPr>
        <w:pStyle w:val="Snt1"/>
      </w:pPr>
      <w:r>
        <w:t>3. PAKOLLINEN yksi [1..1] text</w:t>
      </w:r>
    </w:p>
    <w:p w14:paraId="245BDFA3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0639ED95" w14:textId="15E33F09" w:rsidR="00306934" w:rsidRDefault="00306934" w:rsidP="00306934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tai useampi [1..*</w:t>
      </w:r>
      <w:r w:rsidRPr="00021940">
        <w:t>]</w:t>
      </w:r>
      <w:r>
        <w:t xml:space="preserve"> </w:t>
      </w:r>
      <w:r w:rsidRPr="00021940">
        <w:t xml:space="preserve">value </w:t>
      </w:r>
      <w:r w:rsidRPr="00306934">
        <w:t xml:space="preserve">GCS:n arvioon vaikuttavat tekijät </w:t>
      </w:r>
      <w:r w:rsidRPr="00021940">
        <w:t>(</w:t>
      </w:r>
      <w:r>
        <w:t>518</w:t>
      </w:r>
      <w:r w:rsidRPr="00021940">
        <w:t xml:space="preserve">), arvo </w:t>
      </w:r>
      <w:r>
        <w:t xml:space="preserve">annetaan luokituksesta ENSIH – </w:t>
      </w:r>
      <w:r w:rsidRPr="00306934">
        <w:t>GCS:n arvioon vaikuttavat tekijät</w:t>
      </w:r>
      <w:r>
        <w:t xml:space="preserve"> (codeSystem: 1.2.246.537.6.3045.2014) CD-tietotyypillä</w:t>
      </w:r>
    </w:p>
    <w:bookmarkStart w:id="386" w:name="_Kivun_voimakkuus_-"/>
    <w:bookmarkEnd w:id="386"/>
    <w:p w14:paraId="215ECDF8" w14:textId="4CFE2169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387" w:name="_Toc446509296"/>
      <w:r w:rsidR="0065252E" w:rsidRPr="0065252E">
        <w:rPr>
          <w:rStyle w:val="Hyperlinkki"/>
        </w:rPr>
        <w:t>Kivun voimakkuus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3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4BCD65E5" w14:textId="77777777" w:rsidTr="00627942">
        <w:tc>
          <w:tcPr>
            <w:tcW w:w="9236" w:type="dxa"/>
          </w:tcPr>
          <w:p w14:paraId="254B10BA" w14:textId="293BF7A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6A803B4" w14:textId="77777777" w:rsidR="00BB4A27" w:rsidRPr="00BB4A27" w:rsidRDefault="00BB4A27" w:rsidP="003B4455">
      <w:pPr>
        <w:pStyle w:val="Snt1"/>
        <w:rPr>
          <w:lang w:val="en-US"/>
        </w:rPr>
      </w:pPr>
    </w:p>
    <w:p w14:paraId="1964343C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4349C2B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6157E434" w14:textId="428D1AF6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3B4455">
        <w:t>38214-3</w:t>
      </w:r>
      <w:r w:rsidRPr="0082643A">
        <w:t xml:space="preserve">" </w:t>
      </w:r>
      <w:r>
        <w:t>Kivun voimakkuus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77F77B40" w14:textId="77777777" w:rsidR="004033E1" w:rsidRDefault="004033E1" w:rsidP="004033E1">
      <w:pPr>
        <w:pStyle w:val="Snt1"/>
      </w:pPr>
      <w:r>
        <w:t>4. PAKOLLINEN yksi [1..1] text</w:t>
      </w:r>
    </w:p>
    <w:p w14:paraId="6C40324B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6FF1A89F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24DEBCCC" w14:textId="3A582E4C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Kivun voimakkuus</w:t>
      </w:r>
      <w:r w:rsidRPr="00283AD7">
        <w:t xml:space="preserve"> </w:t>
      </w:r>
      <w:r w:rsidRPr="00021940">
        <w:t>(</w:t>
      </w:r>
      <w:r>
        <w:t>519</w:t>
      </w:r>
      <w:r w:rsidRPr="00021940">
        <w:t xml:space="preserve">), arvo </w:t>
      </w:r>
      <w:r>
        <w:t>annetaan INT-tietotyypillä. Sallitut arvot 0-10 (VAS-asteikko)</w:t>
      </w:r>
      <w:r w:rsidR="004F5D17">
        <w:t>.</w:t>
      </w:r>
    </w:p>
    <w:bookmarkStart w:id="388" w:name="_Alkoholin_määrä_uloshengitysilmassa"/>
    <w:bookmarkEnd w:id="388"/>
    <w:p w14:paraId="0790C84F" w14:textId="6C311B9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389" w:name="_Toc446509297"/>
      <w:r w:rsidR="0065252E" w:rsidRPr="0065252E">
        <w:rPr>
          <w:rStyle w:val="Hyperlinkki"/>
        </w:rPr>
        <w:t>Alkoholin määrä uloshengitysilmassa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38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46945688" w14:textId="77777777" w:rsidTr="00627942">
        <w:tc>
          <w:tcPr>
            <w:tcW w:w="9236" w:type="dxa"/>
          </w:tcPr>
          <w:p w14:paraId="62D2A86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75209F8" w14:textId="77777777" w:rsidR="00BB4A27" w:rsidRPr="00BB4A27" w:rsidRDefault="00BB4A27" w:rsidP="003B4455">
      <w:pPr>
        <w:pStyle w:val="Snt1"/>
        <w:rPr>
          <w:lang w:val="en-US"/>
        </w:rPr>
      </w:pPr>
    </w:p>
    <w:p w14:paraId="3523FDD4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CD744C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24F36FFD" w14:textId="2CEFD0C8" w:rsidR="003B4455" w:rsidRDefault="003B4455" w:rsidP="003B4455">
      <w:pPr>
        <w:pStyle w:val="Snt1"/>
      </w:pPr>
      <w:r>
        <w:lastRenderedPageBreak/>
        <w:t>3</w:t>
      </w:r>
      <w:r w:rsidRPr="00AE0334">
        <w:t xml:space="preserve">. PAKOLLINEN yksi [1..1] </w:t>
      </w:r>
      <w:r w:rsidRPr="0082643A">
        <w:t>code/@code="</w:t>
      </w:r>
      <w:r w:rsidRPr="003B4455">
        <w:t>5641-6</w:t>
      </w:r>
      <w:r w:rsidRPr="0082643A">
        <w:t xml:space="preserve">" </w:t>
      </w:r>
      <w:r w:rsidRPr="003B4455">
        <w:t xml:space="preserve">Uloshengitysilman alkoholipitoisuus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75D664BF" w14:textId="77777777" w:rsidR="004033E1" w:rsidRDefault="004033E1" w:rsidP="004033E1">
      <w:pPr>
        <w:pStyle w:val="Snt1"/>
      </w:pPr>
      <w:r>
        <w:t>4. PAKOLLINEN yksi [1..1] text</w:t>
      </w:r>
    </w:p>
    <w:p w14:paraId="3CE3FD2E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0D0735F5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58613266" w14:textId="7DD76C6F" w:rsidR="0065252E" w:rsidRDefault="003B4455" w:rsidP="00BB4A2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3B4455">
        <w:t>Alkoholin määrä uloshengitysilmassa</w:t>
      </w:r>
      <w:r w:rsidRPr="00283AD7">
        <w:t xml:space="preserve"> </w:t>
      </w:r>
      <w:r w:rsidRPr="00021940">
        <w:t>(</w:t>
      </w:r>
      <w:r>
        <w:t>520</w:t>
      </w:r>
      <w:r w:rsidRPr="00021940">
        <w:t xml:space="preserve">), arvo </w:t>
      </w:r>
      <w:r w:rsidR="00BB4A27">
        <w:t>annetaan PQ-tietotyypillä.</w:t>
      </w:r>
    </w:p>
    <w:bookmarkStart w:id="390" w:name="_Kehon_lämpötila_-"/>
    <w:bookmarkEnd w:id="390"/>
    <w:p w14:paraId="23D759A2" w14:textId="0B31B2F8" w:rsidR="0065252E" w:rsidRDefault="0065252E" w:rsidP="0065252E">
      <w:pPr>
        <w:pStyle w:val="Otsikko3"/>
      </w:pPr>
      <w:r>
        <w:fldChar w:fldCharType="begin"/>
      </w:r>
      <w:r w:rsidR="007B6CFE">
        <w:instrText>HYPERLINK  \l "_Fysiologiset_mittaukset_1"</w:instrText>
      </w:r>
      <w:r>
        <w:fldChar w:fldCharType="separate"/>
      </w:r>
      <w:bookmarkStart w:id="391" w:name="_Toc446509298"/>
      <w:r w:rsidRPr="0065252E">
        <w:rPr>
          <w:rStyle w:val="Hyperlinkki"/>
        </w:rPr>
        <w:t>Kehon lämpötila</w:t>
      </w:r>
      <w:r>
        <w:fldChar w:fldCharType="end"/>
      </w:r>
      <w:r>
        <w:t xml:space="preserve"> - observation</w:t>
      </w:r>
      <w:bookmarkEnd w:id="39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7F715C2B" w14:textId="77777777" w:rsidTr="00627942">
        <w:tc>
          <w:tcPr>
            <w:tcW w:w="9236" w:type="dxa"/>
          </w:tcPr>
          <w:p w14:paraId="0932DDB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C67D4EF" w14:textId="77777777" w:rsidR="00BB4A27" w:rsidRPr="00BB4A27" w:rsidRDefault="00BB4A27" w:rsidP="003B4455">
      <w:pPr>
        <w:pStyle w:val="Snt1"/>
        <w:rPr>
          <w:lang w:val="en-US"/>
        </w:rPr>
      </w:pPr>
    </w:p>
    <w:p w14:paraId="6DB724C3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60A457A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73181DE0" w14:textId="6C3AFD08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3B4455">
        <w:t>8310-5</w:t>
      </w:r>
      <w:r w:rsidRPr="0082643A">
        <w:t xml:space="preserve">" </w:t>
      </w:r>
      <w:r>
        <w:t>Kehon lämpö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025EAAD4" w14:textId="77777777" w:rsidR="00043AA1" w:rsidRDefault="00043AA1" w:rsidP="00043AA1">
      <w:pPr>
        <w:pStyle w:val="Snt1"/>
      </w:pPr>
      <w:r>
        <w:t>4. VAPAAEHTOINEN nolla tai yksi [0..1] text</w:t>
      </w:r>
    </w:p>
    <w:p w14:paraId="04CC32B4" w14:textId="77777777" w:rsidR="00043AA1" w:rsidRPr="0003454B" w:rsidRDefault="00043AA1" w:rsidP="00043AA1">
      <w:pPr>
        <w:pStyle w:val="Snt2"/>
      </w:pPr>
      <w:r>
        <w:t>a. PAKOLLINEN yksi [1..1] reference/@value, viitattavan näyttömuoto-osion xml-ID annetaan II-tietotyypillä</w:t>
      </w:r>
    </w:p>
    <w:p w14:paraId="34138445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6BC609A1" w14:textId="14F93576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Kehon lämpötila</w:t>
      </w:r>
      <w:r w:rsidRPr="00021940">
        <w:t xml:space="preserve"> (</w:t>
      </w:r>
      <w:r>
        <w:t>522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79668E1" w14:textId="0CAB8ACB" w:rsidR="0065252E" w:rsidRDefault="003B4455" w:rsidP="0065252E">
      <w:pPr>
        <w:pStyle w:val="Snt1"/>
      </w:pPr>
      <w:r>
        <w:t xml:space="preserve">7. VAPAAEHTOINEN nolla tai yksi [0..1] targetSiteCode </w:t>
      </w:r>
      <w:r w:rsidRPr="003B4455">
        <w:t xml:space="preserve">Kehon lämpötilan mittauspaikka </w:t>
      </w:r>
      <w:r>
        <w:t xml:space="preserve">(521), arvo annetaan luokituksesta ENSIH – </w:t>
      </w:r>
      <w:r w:rsidRPr="003B4455">
        <w:t xml:space="preserve">Kehon lämpötilan mittauspaikka </w:t>
      </w:r>
      <w:r>
        <w:t>(codeSystem: 1.2.246.537.6.3046.2014) CE-tietotyypillä</w:t>
      </w:r>
    </w:p>
    <w:bookmarkStart w:id="392" w:name="_APGAR_-_observation"/>
    <w:bookmarkEnd w:id="392"/>
    <w:p w14:paraId="00424F17" w14:textId="0C67BF1D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393" w:name="_Toc446509299"/>
      <w:r w:rsidR="0065252E" w:rsidRPr="0065252E">
        <w:rPr>
          <w:rStyle w:val="Hyperlinkki"/>
        </w:rPr>
        <w:t>APGAR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39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01DF617B" w14:textId="77777777" w:rsidTr="00627942">
        <w:tc>
          <w:tcPr>
            <w:tcW w:w="9236" w:type="dxa"/>
          </w:tcPr>
          <w:p w14:paraId="74EEA290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AE9ECE2" w14:textId="77777777" w:rsidR="00BB4A27" w:rsidRPr="00BB4A27" w:rsidRDefault="00BB4A27" w:rsidP="003B4455">
      <w:pPr>
        <w:pStyle w:val="Snt1"/>
        <w:rPr>
          <w:lang w:val="en-US"/>
        </w:rPr>
      </w:pPr>
    </w:p>
    <w:p w14:paraId="75E3E0BE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231CEBC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19E9D195" w14:textId="3B1CA447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code/@code="523</w:t>
      </w:r>
      <w:r w:rsidRPr="00770C6A">
        <w:t xml:space="preserve">" </w:t>
      </w:r>
      <w:r>
        <w:t>APGAR</w:t>
      </w:r>
      <w:r w:rsidRPr="00283AD7">
        <w:t xml:space="preserve"> </w:t>
      </w:r>
      <w:r>
        <w:t>(codeSystem</w:t>
      </w:r>
      <w:r w:rsidRPr="00770C6A">
        <w:t>: 1.2.246.537.6.12.2002.348)</w:t>
      </w:r>
    </w:p>
    <w:p w14:paraId="0AD27966" w14:textId="77777777" w:rsidR="004033E1" w:rsidRDefault="004033E1" w:rsidP="004033E1">
      <w:pPr>
        <w:pStyle w:val="Snt1"/>
      </w:pPr>
      <w:r>
        <w:t>4. PAKOLLINEN yksi [1..1] text</w:t>
      </w:r>
    </w:p>
    <w:p w14:paraId="4787ED69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7634573C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51038598" w14:textId="3A34585F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2832D4">
        <w:t>APGAR</w:t>
      </w:r>
      <w:r w:rsidR="002832D4" w:rsidRPr="00021940">
        <w:t xml:space="preserve"> </w:t>
      </w:r>
      <w:r w:rsidRPr="00021940">
        <w:t>(</w:t>
      </w:r>
      <w:r>
        <w:t>52</w:t>
      </w:r>
      <w:r w:rsidR="002832D4">
        <w:t>3</w:t>
      </w:r>
      <w:r w:rsidRPr="00021940">
        <w:t xml:space="preserve">), arvo annetaan </w:t>
      </w:r>
      <w:r w:rsidR="002832D4">
        <w:t>INT</w:t>
      </w:r>
      <w:r w:rsidRPr="00021940">
        <w:t>-tietotyypillä</w:t>
      </w:r>
      <w:r w:rsidR="002832D4">
        <w:t>: Sallitut arvot 1-10.</w:t>
      </w:r>
    </w:p>
    <w:bookmarkStart w:id="394" w:name="_Mittauksen_kirjaamattomuuden_perust"/>
    <w:bookmarkEnd w:id="394"/>
    <w:p w14:paraId="70F93D62" w14:textId="7CE9AEB4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395" w:name="_Toc446509300"/>
      <w:r w:rsidR="0065252E" w:rsidRPr="0065252E">
        <w:rPr>
          <w:rStyle w:val="Hyperlinkki"/>
        </w:rPr>
        <w:t>Mittauksen kirjaamattomuuden perustelu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39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0523EAA2" w14:textId="77777777" w:rsidTr="00627942">
        <w:tc>
          <w:tcPr>
            <w:tcW w:w="9236" w:type="dxa"/>
          </w:tcPr>
          <w:p w14:paraId="651581D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1AB6633" w14:textId="77777777" w:rsidR="00BB4A27" w:rsidRPr="00BB4A27" w:rsidRDefault="00BB4A27" w:rsidP="002832D4">
      <w:pPr>
        <w:pStyle w:val="Snt1"/>
        <w:rPr>
          <w:lang w:val="en-US"/>
        </w:rPr>
      </w:pPr>
    </w:p>
    <w:p w14:paraId="71DA933A" w14:textId="77777777" w:rsidR="002832D4" w:rsidRDefault="002832D4" w:rsidP="002832D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94F0D8E" w14:textId="77777777" w:rsidR="002832D4" w:rsidRPr="0003454B" w:rsidRDefault="002832D4" w:rsidP="002832D4">
      <w:pPr>
        <w:pStyle w:val="Snt1"/>
      </w:pPr>
      <w:r>
        <w:t>2. PAKOLLINEN yksi [1..1] id/@root</w:t>
      </w:r>
    </w:p>
    <w:p w14:paraId="18C7F999" w14:textId="612DD713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code/@code="524</w:t>
      </w:r>
      <w:r w:rsidRPr="00770C6A">
        <w:t xml:space="preserve">" </w:t>
      </w:r>
      <w:r w:rsidRPr="002832D4">
        <w:t>Mittauksen kirjaamattomuuden perustelu</w:t>
      </w:r>
      <w:r w:rsidRPr="00283AD7">
        <w:t xml:space="preserve"> </w:t>
      </w:r>
      <w:r>
        <w:t>(codeSystem</w:t>
      </w:r>
      <w:r w:rsidRPr="00770C6A">
        <w:t>: 1.2.246.537.6.12.2002.348)</w:t>
      </w:r>
    </w:p>
    <w:p w14:paraId="44ABA731" w14:textId="77777777" w:rsidR="004033E1" w:rsidRDefault="004033E1" w:rsidP="004033E1">
      <w:pPr>
        <w:pStyle w:val="Snt1"/>
      </w:pPr>
      <w:r>
        <w:t>4. PAKOLLINEN yksi [1..1] text</w:t>
      </w:r>
    </w:p>
    <w:p w14:paraId="0839D8AC" w14:textId="77777777" w:rsidR="004033E1" w:rsidRPr="0003454B" w:rsidRDefault="004033E1" w:rsidP="004033E1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7492FC14" w14:textId="6EBF2A08" w:rsidR="002832D4" w:rsidRDefault="00BA0F53" w:rsidP="002832D4">
      <w:pPr>
        <w:pStyle w:val="Snt1"/>
      </w:pPr>
      <w:r>
        <w:t>5</w:t>
      </w:r>
      <w:r w:rsidR="002832D4" w:rsidRPr="00AE0334">
        <w:t xml:space="preserve">. </w:t>
      </w:r>
      <w:r w:rsidR="002832D4" w:rsidRPr="00021940">
        <w:t xml:space="preserve">PAKOLLINEN </w:t>
      </w:r>
      <w:r w:rsidR="002832D4">
        <w:t>yksi [1..1</w:t>
      </w:r>
      <w:r w:rsidR="002832D4" w:rsidRPr="00021940">
        <w:t>]</w:t>
      </w:r>
      <w:r w:rsidR="002832D4">
        <w:t xml:space="preserve"> </w:t>
      </w:r>
      <w:r w:rsidR="002832D4" w:rsidRPr="00021940">
        <w:t xml:space="preserve">value </w:t>
      </w:r>
      <w:r w:rsidR="002832D4" w:rsidRPr="002832D4">
        <w:t>Mittauksen kirjaamattomuuden perustelu</w:t>
      </w:r>
      <w:r w:rsidR="002832D4" w:rsidRPr="00021940">
        <w:t xml:space="preserve"> (</w:t>
      </w:r>
      <w:r w:rsidR="002832D4">
        <w:t>524</w:t>
      </w:r>
      <w:r w:rsidR="002832D4" w:rsidRPr="00021940">
        <w:t xml:space="preserve">), arvo annetaan </w:t>
      </w:r>
      <w:r w:rsidR="002832D4">
        <w:t>ST</w:t>
      </w:r>
      <w:r w:rsidR="002832D4" w:rsidRPr="00021940">
        <w:t>-tietotyypillä</w:t>
      </w:r>
      <w:r w:rsidR="002832D4">
        <w:t>:</w:t>
      </w:r>
    </w:p>
    <w:bookmarkStart w:id="396" w:name="_Laboratorio-_ja_kuvantamistutkimuks_1"/>
    <w:bookmarkEnd w:id="396"/>
    <w:p w14:paraId="38A12FA3" w14:textId="56BB6275" w:rsidR="004327C9" w:rsidRPr="00382EF8" w:rsidRDefault="00382EF8" w:rsidP="004327C9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97" w:name="_Toc446509301"/>
      <w:r w:rsidR="004327C9" w:rsidRPr="00382EF8">
        <w:rPr>
          <w:rStyle w:val="Hyperlinkki"/>
        </w:rPr>
        <w:t>Laboratorio- ja kuvantamistutkimukset</w:t>
      </w:r>
      <w:bookmarkEnd w:id="333"/>
      <w:bookmarkEnd w:id="397"/>
    </w:p>
    <w:p w14:paraId="4AF5819D" w14:textId="3E5F4789" w:rsidR="00BB4A27" w:rsidRDefault="00382EF8" w:rsidP="00BB4A27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391A3B3C" w14:textId="77777777" w:rsidTr="00627942">
        <w:tc>
          <w:tcPr>
            <w:tcW w:w="9236" w:type="dxa"/>
          </w:tcPr>
          <w:p w14:paraId="477A479D" w14:textId="33B3508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348CE6D" w14:textId="4443E134" w:rsidR="00302044" w:rsidRPr="00302044" w:rsidRDefault="00302044" w:rsidP="001A67A9">
      <w:pPr>
        <w:rPr>
          <w:lang w:val="en-US"/>
        </w:rPr>
      </w:pPr>
    </w:p>
    <w:p w14:paraId="164C4E8B" w14:textId="2B23FFBE" w:rsidR="004327C9" w:rsidRPr="0095153D" w:rsidRDefault="004327C9" w:rsidP="001A67A9">
      <w:r w:rsidRPr="0082643A">
        <w:t>1. PAKOLLINEN yksi [1..1] code/@code="</w:t>
      </w:r>
      <w:r>
        <w:t>53</w:t>
      </w:r>
      <w:r w:rsidRPr="0082643A">
        <w:t xml:space="preserve">" </w:t>
      </w:r>
      <w:r>
        <w:t xml:space="preserve">Tutkimukset </w:t>
      </w:r>
      <w:r w:rsidR="000B14D2">
        <w:t>(codeSystem</w:t>
      </w:r>
      <w:r w:rsidRPr="0095153D">
        <w:t>: 1.2.246.537.6.14.2006 AR/YDIN - Otsikot)</w:t>
      </w:r>
    </w:p>
    <w:p w14:paraId="086DEB76" w14:textId="1BA53284" w:rsidR="004327C9" w:rsidRPr="0082643A" w:rsidRDefault="004327C9" w:rsidP="004327C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Tutkimukset</w:t>
      </w:r>
      <w:r w:rsidRPr="0082643A">
        <w:t xml:space="preserve">" </w:t>
      </w:r>
    </w:p>
    <w:p w14:paraId="7BEED3D9" w14:textId="77777777" w:rsidR="004327C9" w:rsidRPr="0080598B" w:rsidRDefault="004327C9" w:rsidP="004327C9">
      <w:pPr>
        <w:pStyle w:val="Snt1"/>
      </w:pPr>
      <w:r w:rsidRPr="0080598B">
        <w:t xml:space="preserve">3. PAKOLLINEN yksi [1..1] text </w:t>
      </w:r>
    </w:p>
    <w:p w14:paraId="7779E2B1" w14:textId="77777777" w:rsidR="00F35BEC" w:rsidRDefault="00F35BEC" w:rsidP="00F35BEC"/>
    <w:p w14:paraId="19FA8F59" w14:textId="19CAE901" w:rsidR="00F35BEC" w:rsidRP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ins w:id="398" w:author="Timo Kaskinen" w:date="2016-03-18T16:02:00Z">
        <w:r>
          <w:rPr>
            <w:b/>
          </w:rPr>
          <w:t xml:space="preserve">Laboratoriotutkimus </w:t>
        </w:r>
      </w:ins>
      <w:r w:rsidR="00D217DA" w:rsidRPr="005957A3">
        <w:rPr>
          <w:b/>
        </w:rPr>
        <w:t>Laboratoriotutkimus</w:t>
      </w:r>
      <w:r w:rsidR="00D217DA">
        <w:t xml:space="preserve"> (572)</w:t>
      </w:r>
      <w:r w:rsidR="005957A3">
        <w:t>:</w:t>
      </w:r>
      <w:r w:rsidR="00D217DA">
        <w:t xml:space="preserve"> Laboratoriotulos ja yksikkö (577)</w:t>
      </w:r>
      <w:r w:rsidR="00F35BEC">
        <w:t xml:space="preserve">; </w:t>
      </w:r>
      <w:r w:rsidR="00D217DA">
        <w:t>Laboratoriotulos tekstinä (573)</w:t>
      </w:r>
    </w:p>
    <w:p w14:paraId="5FD09DE4" w14:textId="77777777" w:rsidR="00D217DA" w:rsidRDefault="00D217DA" w:rsidP="00F35BE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438565C" w14:textId="18598E94" w:rsid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ins w:id="399" w:author="Timo Kaskinen" w:date="2016-03-18T16:03:00Z">
        <w:r>
          <w:rPr>
            <w:b/>
          </w:rPr>
          <w:t xml:space="preserve">Kuvantamistutkimus </w:t>
        </w:r>
      </w:ins>
      <w:r w:rsidR="00D217DA" w:rsidRPr="005957A3">
        <w:rPr>
          <w:b/>
        </w:rPr>
        <w:t>Kuvantamistutkimus</w:t>
      </w:r>
      <w:r w:rsidR="00D217DA" w:rsidRPr="00D217DA">
        <w:t xml:space="preserve"> (574)</w:t>
      </w:r>
      <w:r w:rsidR="00D217DA">
        <w:t>; Kuvantamistulos (575)</w:t>
      </w:r>
    </w:p>
    <w:p w14:paraId="1FFBB3CD" w14:textId="77777777" w:rsidR="004B2D3C" w:rsidRDefault="004B2D3C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A329E25" w14:textId="77777777" w:rsidR="00E03F23" w:rsidRDefault="00E03F23" w:rsidP="00F35BEC">
      <w:pPr>
        <w:pStyle w:val="Snt1"/>
        <w:ind w:left="0" w:firstLine="0"/>
      </w:pPr>
    </w:p>
    <w:p w14:paraId="4880C593" w14:textId="74B4E307" w:rsidR="004327C9" w:rsidRPr="0082643A" w:rsidRDefault="004327C9" w:rsidP="004327C9">
      <w:pPr>
        <w:pStyle w:val="Snt1"/>
      </w:pPr>
      <w:r w:rsidRPr="0082643A">
        <w:t xml:space="preserve">4. </w:t>
      </w:r>
      <w:r w:rsidR="00D609D6">
        <w:t xml:space="preserve">VAPAAEHTOINEN </w:t>
      </w:r>
      <w:r>
        <w:t>nolla tai useampi [</w:t>
      </w:r>
      <w:r w:rsidR="00AE3D21">
        <w:t>0..*</w:t>
      </w:r>
      <w:r w:rsidRPr="0082643A">
        <w:t xml:space="preserve">] entry </w:t>
      </w:r>
    </w:p>
    <w:p w14:paraId="0F2871A5" w14:textId="3AB2D99C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400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1D9C873B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 xml:space="preserve">1.2.246.537.6.12.2002.348.572” (Laboratoriotutkimus entry) </w:t>
      </w:r>
    </w:p>
    <w:p w14:paraId="18FCB66E" w14:textId="77777777" w:rsidR="004327C9" w:rsidRPr="0095153D" w:rsidRDefault="004327C9" w:rsidP="004327C9">
      <w:pPr>
        <w:pStyle w:val="Snt2"/>
      </w:pPr>
      <w:r>
        <w:t xml:space="preserve">c. PAKOLLINEN yksi </w:t>
      </w:r>
      <w:r w:rsidRPr="0095153D">
        <w:t xml:space="preserve">[1..1] </w:t>
      </w:r>
      <w:hyperlink w:anchor="_Laboratoriotutkimus_-_observation" w:history="1">
        <w:r w:rsidRPr="002B15F3">
          <w:rPr>
            <w:rStyle w:val="Hyperlinkki"/>
          </w:rPr>
          <w:t>Laboratoriotutkimus</w:t>
        </w:r>
      </w:hyperlink>
      <w:r>
        <w:t xml:space="preserve"> (572) observation</w:t>
      </w:r>
    </w:p>
    <w:p w14:paraId="22E9C151" w14:textId="77777777" w:rsidR="00E03F23" w:rsidRDefault="00E03F23" w:rsidP="004327C9">
      <w:pPr>
        <w:pStyle w:val="Snt1"/>
      </w:pPr>
    </w:p>
    <w:p w14:paraId="4809CA5D" w14:textId="04AFD190" w:rsidR="004327C9" w:rsidRPr="0082643A" w:rsidRDefault="004327C9" w:rsidP="004327C9">
      <w:pPr>
        <w:pStyle w:val="Snt1"/>
      </w:pPr>
      <w:r>
        <w:t>5</w:t>
      </w:r>
      <w:r w:rsidRPr="0082643A">
        <w:t xml:space="preserve">. </w:t>
      </w:r>
      <w:r w:rsidR="00D609D6">
        <w:t>VAPAAEHTOINEN</w:t>
      </w:r>
      <w:r>
        <w:t xml:space="preserve"> nolla tai useampi [</w:t>
      </w:r>
      <w:r w:rsidR="00AE3D21">
        <w:t>0..*</w:t>
      </w:r>
      <w:r w:rsidRPr="0082643A">
        <w:t>] entry</w:t>
      </w:r>
    </w:p>
    <w:p w14:paraId="3AA52927" w14:textId="7A52F8E1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401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6D288F10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1.2.246.537.6.12.2002.348.574” (Kuvantamistutkimus entry)</w:t>
      </w:r>
    </w:p>
    <w:p w14:paraId="4805471B" w14:textId="77777777" w:rsidR="004327C9" w:rsidRDefault="004327C9" w:rsidP="004327C9">
      <w:pPr>
        <w:pStyle w:val="Snt2"/>
      </w:pPr>
      <w:r>
        <w:t xml:space="preserve">c. PAKOLLINEN yksi </w:t>
      </w:r>
      <w:r w:rsidRPr="0095153D">
        <w:t xml:space="preserve">[1..1] </w:t>
      </w:r>
      <w:hyperlink w:anchor="_Kuvantamistutkimus_-_observation" w:history="1">
        <w:r w:rsidRPr="002B15F3">
          <w:rPr>
            <w:rStyle w:val="Hyperlinkki"/>
          </w:rPr>
          <w:t>Kuvantamistutkimus</w:t>
        </w:r>
      </w:hyperlink>
      <w:r>
        <w:t xml:space="preserve"> (574) observation</w:t>
      </w:r>
    </w:p>
    <w:p w14:paraId="68073A7B" w14:textId="77777777" w:rsidR="00D609D6" w:rsidRDefault="00D609D6" w:rsidP="004327C9">
      <w:pPr>
        <w:pStyle w:val="Snt2"/>
      </w:pPr>
    </w:p>
    <w:p w14:paraId="785B7139" w14:textId="08FB4A5C" w:rsidR="00D609D6" w:rsidRPr="0095153D" w:rsidRDefault="00D609D6" w:rsidP="00D609D6">
      <w:pPr>
        <w:pStyle w:val="Snt1"/>
      </w:pPr>
      <w:r>
        <w:t>Toteutusohje: Kuvantamis- ja laboratoriotutkimus</w:t>
      </w:r>
      <w:r w:rsidR="00404E6A">
        <w:t>-</w:t>
      </w:r>
      <w:r w:rsidR="003113AD">
        <w:t>entry:t</w:t>
      </w:r>
      <w:r>
        <w:t xml:space="preserve"> kirjataa</w:t>
      </w:r>
      <w:r w:rsidR="009A788F">
        <w:t>n</w:t>
      </w:r>
      <w:r>
        <w:t xml:space="preserve"> per tutkimus tekoajan kanssa, entry:t ovat toisistaan riippumattomia. </w:t>
      </w:r>
    </w:p>
    <w:bookmarkStart w:id="402" w:name="_Laboratoriotutkimus_-_observation"/>
    <w:bookmarkStart w:id="403" w:name="_Laboratoriotutkimus_–_observation"/>
    <w:bookmarkEnd w:id="402"/>
    <w:bookmarkEnd w:id="403"/>
    <w:p w14:paraId="5EFE8925" w14:textId="1F072AD2" w:rsidR="004327C9" w:rsidRDefault="004327C9" w:rsidP="004327C9">
      <w:pPr>
        <w:pStyle w:val="Otsikko3"/>
      </w:pPr>
      <w:r>
        <w:fldChar w:fldCharType="begin"/>
      </w:r>
      <w:r>
        <w:instrText xml:space="preserve"> HYPERLINK  \l "_Laboratorio-_ja_kuvantamistutkimuks" </w:instrText>
      </w:r>
      <w:r>
        <w:fldChar w:fldCharType="separate"/>
      </w:r>
      <w:bookmarkStart w:id="404" w:name="_Toc446509302"/>
      <w:r w:rsidRPr="002B15F3">
        <w:rPr>
          <w:rStyle w:val="Hyperlinkki"/>
        </w:rPr>
        <w:t>Laboratoriotutkimus</w:t>
      </w:r>
      <w:r>
        <w:fldChar w:fldCharType="end"/>
      </w:r>
      <w:r>
        <w:t xml:space="preserve"> </w:t>
      </w:r>
      <w:r w:rsidR="00E03F23">
        <w:t>–</w:t>
      </w:r>
      <w:r>
        <w:t xml:space="preserve"> observation</w:t>
      </w:r>
      <w:bookmarkEnd w:id="40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E0530C9" w14:textId="77777777" w:rsidTr="00627942">
        <w:tc>
          <w:tcPr>
            <w:tcW w:w="9236" w:type="dxa"/>
          </w:tcPr>
          <w:p w14:paraId="1EF2A734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D0DF02F" w14:textId="77777777" w:rsidR="00E03F23" w:rsidRPr="00E03F23" w:rsidRDefault="00E03F23" w:rsidP="00E03F23">
      <w:pPr>
        <w:rPr>
          <w:lang w:val="en-US"/>
        </w:rPr>
      </w:pPr>
    </w:p>
    <w:p w14:paraId="65E03837" w14:textId="77777777" w:rsidR="004327C9" w:rsidRPr="007E0AC1" w:rsidRDefault="004327C9" w:rsidP="004327C9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5D985C6" w14:textId="756EBE4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[1..1] id</w:t>
      </w:r>
      <w:ins w:id="405" w:author="Timo Kaskinen" w:date="2016-02-26T14:13:00Z">
        <w:r w:rsidR="009C3D1E" w:rsidRPr="009C3D1E">
          <w:t>/@root</w:t>
        </w:r>
      </w:ins>
    </w:p>
    <w:p w14:paraId="64EDD711" w14:textId="4D0B59CE" w:rsidR="004327C9" w:rsidRDefault="004327C9" w:rsidP="004327C9">
      <w:pPr>
        <w:pStyle w:val="Snt1"/>
      </w:pPr>
      <w:r>
        <w:t>3. PAKOLLINEN yksi [1..1] code Laboratoriotutkimus (572</w:t>
      </w:r>
      <w:r w:rsidR="00737045">
        <w:t>)</w:t>
      </w:r>
      <w:r>
        <w:t xml:space="preserve">, </w:t>
      </w:r>
      <w:r w:rsidR="00737045">
        <w:t xml:space="preserve">arvo annetaan luokituksella </w:t>
      </w:r>
      <w:r w:rsidR="00737045" w:rsidRPr="00580A9F">
        <w:t>Kuntaliitto – Laboratoriotutkimusnimikkeistö</w:t>
      </w:r>
      <w:r w:rsidR="00737045">
        <w:t xml:space="preserve"> (</w:t>
      </w:r>
      <w:r w:rsidR="000B14D2">
        <w:t>CodeSystem</w:t>
      </w:r>
      <w:r>
        <w:t xml:space="preserve">: </w:t>
      </w:r>
      <w:r w:rsidR="00737045">
        <w:t>1.2.246.537.6.3.2006</w:t>
      </w:r>
      <w:r w:rsidRPr="00580A9F">
        <w:t>)</w:t>
      </w:r>
      <w:r w:rsidR="00737045">
        <w:t xml:space="preserve"> CD-tietotyypillä</w:t>
      </w:r>
    </w:p>
    <w:p w14:paraId="30489A8F" w14:textId="51ABF76D" w:rsidR="00AD792F" w:rsidRDefault="00AD792F" w:rsidP="00AD792F">
      <w:pPr>
        <w:pStyle w:val="Snt1"/>
      </w:pPr>
      <w:r>
        <w:t>4. PAKOLLINEN yksi [1..1] text</w:t>
      </w:r>
    </w:p>
    <w:p w14:paraId="6C5E234F" w14:textId="77777777" w:rsidR="00AD792F" w:rsidRDefault="00AD792F" w:rsidP="00AD792F">
      <w:pPr>
        <w:pStyle w:val="Snt2"/>
      </w:pPr>
      <w:r>
        <w:t>a. PAKOLLINEN yksi [1..1] reference/@value, viitattavan näyttömuoto-osion xml-ID annetaan II-tietotyypillä</w:t>
      </w:r>
    </w:p>
    <w:p w14:paraId="681905FA" w14:textId="7228B5A4" w:rsidR="00F8106D" w:rsidRDefault="00F8106D" w:rsidP="004327C9">
      <w:pPr>
        <w:pStyle w:val="Snt1"/>
      </w:pPr>
      <w:r>
        <w:t xml:space="preserve">5. </w:t>
      </w:r>
      <w:r w:rsidRPr="00770C6A">
        <w:t>PAKOLLINEN</w:t>
      </w:r>
      <w:r>
        <w:t xml:space="preserve"> yksi [1..1] effectiveTime/@value Tutkimuksen tekoaika (571), arvo annetaan TS-tietotyypillä</w:t>
      </w:r>
    </w:p>
    <w:p w14:paraId="7B36461C" w14:textId="1DAE7AB5" w:rsidR="004327C9" w:rsidRPr="00874661" w:rsidRDefault="00F8106D" w:rsidP="004327C9">
      <w:pPr>
        <w:pStyle w:val="Snt1"/>
      </w:pPr>
      <w:r w:rsidRPr="00874661">
        <w:lastRenderedPageBreak/>
        <w:t>6</w:t>
      </w:r>
      <w:r w:rsidR="004327C9" w:rsidRPr="00874661">
        <w:t xml:space="preserve">. </w:t>
      </w:r>
      <w:r w:rsidR="004A73A8" w:rsidRPr="00874661">
        <w:t xml:space="preserve">EHDOLLISESTI </w:t>
      </w:r>
      <w:r w:rsidR="004327C9" w:rsidRPr="00874661">
        <w:t xml:space="preserve">PAKOLLINEN nolla tai yksi [0..1] value </w:t>
      </w:r>
      <w:r w:rsidR="00F6608D" w:rsidRPr="00874661">
        <w:t xml:space="preserve">Laboratoriotulos ja yksikkö </w:t>
      </w:r>
      <w:r w:rsidR="004327C9" w:rsidRPr="00874661">
        <w:t>(577)</w:t>
      </w:r>
      <w:r w:rsidR="00F35BEC" w:rsidRPr="00874661">
        <w:t>,</w:t>
      </w:r>
      <w:r w:rsidR="004327C9" w:rsidRPr="00874661">
        <w:t xml:space="preserve"> arvo annetaan PQ-tietotyypillä</w:t>
      </w:r>
      <w:r w:rsidR="004A73A8" w:rsidRPr="00874661">
        <w:br/>
        <w:t>{JOS Laboratoriotulos tekstinä (573)=tyhjä}</w:t>
      </w:r>
    </w:p>
    <w:p w14:paraId="6C2C9642" w14:textId="493B3668" w:rsidR="004327C9" w:rsidRDefault="00F8106D" w:rsidP="004327C9">
      <w:pPr>
        <w:pStyle w:val="Snt1"/>
      </w:pPr>
      <w:r w:rsidRPr="00874661">
        <w:t>7</w:t>
      </w:r>
      <w:r w:rsidR="004327C9" w:rsidRPr="00874661">
        <w:t xml:space="preserve">. </w:t>
      </w:r>
      <w:r w:rsidR="004A73A8" w:rsidRPr="00874661">
        <w:t>EHDOLLISESTI</w:t>
      </w:r>
      <w:r w:rsidR="004327C9" w:rsidRPr="00874661">
        <w:t xml:space="preserve"> PAKOLLINEN nolla tai yksi [0..1] value </w:t>
      </w:r>
      <w:r w:rsidR="00F6608D" w:rsidRPr="00874661">
        <w:t xml:space="preserve">Laboratoriotulos tekstinä </w:t>
      </w:r>
      <w:r w:rsidR="004327C9" w:rsidRPr="00874661">
        <w:t>(573)</w:t>
      </w:r>
      <w:r w:rsidR="00F35BEC" w:rsidRPr="00874661">
        <w:t>,</w:t>
      </w:r>
      <w:r w:rsidR="004327C9" w:rsidRPr="00874661">
        <w:t xml:space="preserve"> arvo annetaan ST-tietotyypillä</w:t>
      </w:r>
      <w:r w:rsidR="004A73A8" w:rsidRPr="00874661">
        <w:br/>
        <w:t xml:space="preserve">{JOS </w:t>
      </w:r>
      <w:r w:rsidR="00874661" w:rsidRPr="00874661">
        <w:t>Laboratoriotulos ja yksikkö (577)</w:t>
      </w:r>
      <w:r w:rsidR="004A73A8" w:rsidRPr="00874661">
        <w:t>=tyhjä}</w:t>
      </w:r>
    </w:p>
    <w:p w14:paraId="058D4602" w14:textId="76A38808" w:rsidR="004327C9" w:rsidRDefault="00F8106D" w:rsidP="004327C9">
      <w:pPr>
        <w:pStyle w:val="Snt1"/>
      </w:pPr>
      <w:r>
        <w:t>8</w:t>
      </w:r>
      <w:r w:rsidR="004327C9">
        <w:t>. VAPAAEHTOINEN nolla tai yksi [0..1] entryRelationship</w:t>
      </w:r>
    </w:p>
    <w:p w14:paraId="17C38116" w14:textId="2CB311BF" w:rsidR="004327C9" w:rsidRDefault="004327C9" w:rsidP="00F14767">
      <w:pPr>
        <w:pStyle w:val="Snt2"/>
      </w:pPr>
      <w:r>
        <w:t>a. PAKOLLINEN yksi [1..1] @typeCode=”COMP”</w:t>
      </w:r>
    </w:p>
    <w:p w14:paraId="423BF1F9" w14:textId="6CBCA94C" w:rsidR="004327C9" w:rsidRPr="00F6277F" w:rsidRDefault="004327C9" w:rsidP="00F14767">
      <w:pPr>
        <w:pStyle w:val="Snt2"/>
      </w:pPr>
      <w:r>
        <w:t xml:space="preserve">b. PAKOLLINEN yksi [1..1] </w:t>
      </w:r>
      <w:hyperlink w:anchor="_Tutkimuksen_tekotapa_–observation" w:history="1">
        <w:r w:rsidRPr="00A9359A">
          <w:rPr>
            <w:rStyle w:val="Hyperlinkki"/>
          </w:rPr>
          <w:t>Tutkimuksen tekotapa</w:t>
        </w:r>
      </w:hyperlink>
      <w:r>
        <w:t xml:space="preserve"> (576) observation</w:t>
      </w:r>
    </w:p>
    <w:bookmarkStart w:id="406" w:name="_Kuvantamistutkimus_-_observation"/>
    <w:bookmarkStart w:id="407" w:name="_Tutkimuksen_tekotapa_–observation"/>
    <w:bookmarkEnd w:id="406"/>
    <w:bookmarkEnd w:id="407"/>
    <w:p w14:paraId="10BEB427" w14:textId="58B8A0D6" w:rsidR="004327C9" w:rsidRDefault="004327C9" w:rsidP="004327C9">
      <w:pPr>
        <w:pStyle w:val="Otsikko4"/>
      </w:pPr>
      <w:r>
        <w:fldChar w:fldCharType="begin"/>
      </w:r>
      <w:r>
        <w:instrText xml:space="preserve"> HYPERLINK  \l "_Laboratoriotutkimus_–_observation" </w:instrText>
      </w:r>
      <w:r>
        <w:fldChar w:fldCharType="separate"/>
      </w:r>
      <w:bookmarkStart w:id="408" w:name="_Toc446509303"/>
      <w:r w:rsidRPr="00DA518B">
        <w:rPr>
          <w:rStyle w:val="Hyperlinkki"/>
        </w:rPr>
        <w:t>Tutkimuksen tekotapa</w:t>
      </w:r>
      <w:r>
        <w:fldChar w:fldCharType="end"/>
      </w:r>
      <w:r>
        <w:t xml:space="preserve"> </w:t>
      </w:r>
      <w:r w:rsidR="00E03F23">
        <w:t>–</w:t>
      </w:r>
      <w:r w:rsidR="002847E1">
        <w:t xml:space="preserve"> </w:t>
      </w:r>
      <w:r>
        <w:t>observation</w:t>
      </w:r>
      <w:bookmarkEnd w:id="40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1ACF6CAA" w14:textId="77777777" w:rsidTr="00627942">
        <w:tc>
          <w:tcPr>
            <w:tcW w:w="9236" w:type="dxa"/>
          </w:tcPr>
          <w:p w14:paraId="51829D0A" w14:textId="690B7401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/component/section/entry/observation/entryRelationship/observation</w:t>
            </w:r>
          </w:p>
        </w:tc>
      </w:tr>
    </w:tbl>
    <w:p w14:paraId="74DA5DA2" w14:textId="77777777" w:rsidR="00E03F23" w:rsidRPr="00E03F23" w:rsidRDefault="00E03F23" w:rsidP="00E03F23">
      <w:pPr>
        <w:rPr>
          <w:lang w:val="en-US"/>
        </w:rPr>
      </w:pPr>
    </w:p>
    <w:p w14:paraId="7F11F5B6" w14:textId="77777777" w:rsidR="004327C9" w:rsidRDefault="004327C9" w:rsidP="004327C9"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F0C3423" w14:textId="3715961C" w:rsidR="004327C9" w:rsidRPr="00770C6A" w:rsidRDefault="004327C9" w:rsidP="004327C9">
      <w:pPr>
        <w:pStyle w:val="Snt1"/>
      </w:pPr>
      <w:r w:rsidRPr="00770C6A">
        <w:t xml:space="preserve">2. PAKOLLINEN yksi [1..1] </w:t>
      </w:r>
      <w:r>
        <w:t>code/@code="576</w:t>
      </w:r>
      <w:r w:rsidRPr="00770C6A">
        <w:t xml:space="preserve">" </w:t>
      </w:r>
      <w:r>
        <w:t xml:space="preserve">Tutkimuksen tekotapa </w:t>
      </w:r>
      <w:r w:rsidR="000B14D2">
        <w:t>(codeSystem</w:t>
      </w:r>
      <w:r w:rsidRPr="00770C6A">
        <w:t>: 1.2.246.537.6.12.2002.348)</w:t>
      </w:r>
    </w:p>
    <w:p w14:paraId="20E71232" w14:textId="39A6F748" w:rsidR="004327C9" w:rsidRDefault="00A736B8" w:rsidP="004327C9">
      <w:pPr>
        <w:pStyle w:val="Snt1"/>
      </w:pPr>
      <w:r>
        <w:t>3</w:t>
      </w:r>
      <w:r w:rsidR="004327C9" w:rsidRPr="00770C6A">
        <w:t>. P</w:t>
      </w:r>
      <w:r w:rsidR="004327C9">
        <w:t>AKOLLINEN yksi [1..1</w:t>
      </w:r>
      <w:r w:rsidR="004327C9" w:rsidRPr="00770C6A">
        <w:t>] value</w:t>
      </w:r>
      <w:r w:rsidR="004327C9">
        <w:t xml:space="preserve"> </w:t>
      </w:r>
      <w:r w:rsidR="00F8106D">
        <w:t xml:space="preserve">Tutkimuksen tekotapa </w:t>
      </w:r>
      <w:r w:rsidR="004327C9">
        <w:t>(576)</w:t>
      </w:r>
      <w:r w:rsidR="004327C9" w:rsidRPr="00770C6A">
        <w:t xml:space="preserve">, </w:t>
      </w:r>
      <w:r w:rsidR="004327C9">
        <w:t xml:space="preserve">arvo annetaan </w:t>
      </w:r>
      <w:r w:rsidR="004327C9" w:rsidRPr="00770C6A">
        <w:t xml:space="preserve">luokituksesta </w:t>
      </w:r>
      <w:r w:rsidR="004327C9">
        <w:t>THL –</w:t>
      </w:r>
      <w:r w:rsidR="004327C9" w:rsidRPr="00770C6A">
        <w:t xml:space="preserve"> </w:t>
      </w:r>
      <w:r w:rsidR="004327C9">
        <w:t xml:space="preserve">Mittauksen tekotapa </w:t>
      </w:r>
      <w:r w:rsidR="000B14D2">
        <w:t>(codeSystem</w:t>
      </w:r>
      <w:r w:rsidR="004327C9" w:rsidRPr="00770C6A">
        <w:t xml:space="preserve">: </w:t>
      </w:r>
      <w:r w:rsidR="004327C9" w:rsidRPr="00DA518B">
        <w:t>1.2.246.537.6.607</w:t>
      </w:r>
      <w:r w:rsidR="004327C9" w:rsidRPr="00770C6A">
        <w:t>)</w:t>
      </w:r>
      <w:r w:rsidR="004327C9" w:rsidRPr="00D44A92">
        <w:t xml:space="preserve"> </w:t>
      </w:r>
      <w:r w:rsidR="004327C9">
        <w:t>CD</w:t>
      </w:r>
      <w:r w:rsidR="004327C9" w:rsidRPr="00770C6A">
        <w:t>-tietotyypillä</w:t>
      </w:r>
    </w:p>
    <w:p w14:paraId="5BB1C60E" w14:textId="609AC409" w:rsidR="004327C9" w:rsidRDefault="003436CD" w:rsidP="004327C9">
      <w:pPr>
        <w:pStyle w:val="Otsikko3"/>
      </w:pPr>
      <w:hyperlink w:anchor="_Laboratorio-_ja_kuvantamistutkimuks" w:history="1">
        <w:bookmarkStart w:id="409" w:name="_Toc446509304"/>
        <w:r w:rsidR="004327C9" w:rsidRPr="002B15F3">
          <w:rPr>
            <w:rStyle w:val="Hyperlinkki"/>
          </w:rPr>
          <w:t>Kuvantamistutkimus</w:t>
        </w:r>
      </w:hyperlink>
      <w:r w:rsidR="004327C9">
        <w:t xml:space="preserve"> </w:t>
      </w:r>
      <w:r w:rsidR="002847E1">
        <w:t>-</w:t>
      </w:r>
      <w:r w:rsidR="004327C9">
        <w:t xml:space="preserve"> observation</w:t>
      </w:r>
      <w:bookmarkEnd w:id="40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0231B9C9" w14:textId="77777777" w:rsidTr="00627942">
        <w:tc>
          <w:tcPr>
            <w:tcW w:w="9236" w:type="dxa"/>
          </w:tcPr>
          <w:p w14:paraId="1D452F3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1FBEAF0" w14:textId="77777777" w:rsidR="00BB4A27" w:rsidRDefault="00BB4A27" w:rsidP="004327C9">
      <w:pPr>
        <w:pStyle w:val="Snt1"/>
        <w:rPr>
          <w:lang w:val="en-US"/>
        </w:rPr>
      </w:pPr>
    </w:p>
    <w:p w14:paraId="6A11231A" w14:textId="40239C14" w:rsidR="00D93180" w:rsidRPr="00EE3F24" w:rsidRDefault="00D93180" w:rsidP="00D93180">
      <w:pPr>
        <w:pStyle w:val="Snt1"/>
      </w:pPr>
      <w:r w:rsidRPr="00D93180">
        <w:t>Toteutusohje: Tehdystä kuvantamistutkimu</w:t>
      </w:r>
      <w:r w:rsidR="009A788F">
        <w:t>k</w:t>
      </w:r>
      <w:r w:rsidRPr="00D93180">
        <w:t>sesta</w:t>
      </w:r>
      <w:r>
        <w:t xml:space="preserve"> tehdään myös erilliselle asiakirjalle Radiologia- näkymälle tutkimusmerkintä. Se sisältää mm. tehdyn tutkimuksen Study Instance UID:n, jonka avulla tutkimus löytyy DICOM-muodossa Kanta</w:t>
      </w:r>
      <w:r w:rsidR="00623F47">
        <w:t xml:space="preserve"> </w:t>
      </w:r>
      <w:r>
        <w:t xml:space="preserve">- kuva-aineistojen arkistosta. </w:t>
      </w:r>
    </w:p>
    <w:p w14:paraId="6D6C2D42" w14:textId="77777777" w:rsidR="00D93180" w:rsidRPr="00D93180" w:rsidRDefault="00D93180" w:rsidP="004327C9">
      <w:pPr>
        <w:pStyle w:val="Snt1"/>
      </w:pPr>
    </w:p>
    <w:p w14:paraId="4E07E246" w14:textId="77777777" w:rsidR="004327C9" w:rsidRPr="007E0AC1" w:rsidRDefault="004327C9" w:rsidP="004327C9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F807372" w14:textId="1207202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[1..1] id</w:t>
      </w:r>
      <w:ins w:id="410" w:author="Timo Kaskinen" w:date="2016-02-26T14:13:00Z">
        <w:r w:rsidR="009C3D1E" w:rsidRPr="009C3D1E">
          <w:t>/@root</w:t>
        </w:r>
      </w:ins>
    </w:p>
    <w:p w14:paraId="1DD991FD" w14:textId="57E51044" w:rsidR="004327C9" w:rsidRDefault="004327C9" w:rsidP="004327C9">
      <w:pPr>
        <w:pStyle w:val="Snt1"/>
      </w:pPr>
      <w:r>
        <w:t>3. PA</w:t>
      </w:r>
      <w:r w:rsidR="00737045">
        <w:t xml:space="preserve">KOLLINEN yksi [1..1] code </w:t>
      </w:r>
      <w:r>
        <w:t>Kuvantamistutkimus (574</w:t>
      </w:r>
      <w:r w:rsidR="00737045">
        <w:t>)</w:t>
      </w:r>
      <w:r>
        <w:t xml:space="preserve">, </w:t>
      </w:r>
      <w:r w:rsidR="00737045">
        <w:t xml:space="preserve">arvo annetaan luokituksesta </w:t>
      </w:r>
      <w:r w:rsidR="00737045" w:rsidRPr="00A9359A">
        <w:t>ENSIH - Kuvantamismenetelmä</w:t>
      </w:r>
      <w:r w:rsidR="00737045">
        <w:t xml:space="preserve"> (</w:t>
      </w:r>
      <w:r w:rsidR="000B14D2">
        <w:t>CodeSystem</w:t>
      </w:r>
      <w:r>
        <w:t xml:space="preserve">: </w:t>
      </w:r>
      <w:r w:rsidRPr="00A9359A">
        <w:t>1.2.246.537.6.3047</w:t>
      </w:r>
      <w:ins w:id="411" w:author="Timo Kaskinen" w:date="2016-02-24T19:03:00Z">
        <w:r w:rsidR="009C3BC6">
          <w:t>.2014</w:t>
        </w:r>
      </w:ins>
      <w:r w:rsidRPr="00580A9F">
        <w:t>)</w:t>
      </w:r>
      <w:r w:rsidR="00737045">
        <w:t xml:space="preserve"> CD-tietotyypillä</w:t>
      </w:r>
    </w:p>
    <w:p w14:paraId="28D51391" w14:textId="54FC0454" w:rsidR="00AD792F" w:rsidRDefault="00AD792F" w:rsidP="00AD792F">
      <w:pPr>
        <w:pStyle w:val="Snt1"/>
      </w:pPr>
      <w:r>
        <w:t>4. PAKOLLINEN yksi [1..1] text</w:t>
      </w:r>
    </w:p>
    <w:p w14:paraId="3EC26BE1" w14:textId="22299D94" w:rsidR="004327C9" w:rsidRPr="00770C6A" w:rsidRDefault="00AD792F" w:rsidP="00AD792F">
      <w:pPr>
        <w:pStyle w:val="Snt2"/>
      </w:pPr>
      <w:r>
        <w:t>a. PAKOLLINEN yksi [1..1] reference/@value, viitattavan näyttömuoto-osion xml-ID annetaan II-tietotyypillä</w:t>
      </w:r>
    </w:p>
    <w:p w14:paraId="198EB473" w14:textId="77777777" w:rsidR="00F8106D" w:rsidRDefault="00F8106D" w:rsidP="00F8106D">
      <w:pPr>
        <w:pStyle w:val="Snt1"/>
      </w:pPr>
      <w:r>
        <w:t xml:space="preserve">5. </w:t>
      </w:r>
      <w:r w:rsidRPr="00770C6A">
        <w:t>PAKOLLINEN</w:t>
      </w:r>
      <w:r>
        <w:t xml:space="preserve"> yksi [1..1] effectiveTime/@value Tutkimuksen tekoaika (571), arvo annetaan TS-tietotyypillä</w:t>
      </w:r>
    </w:p>
    <w:p w14:paraId="43B16FD4" w14:textId="2562AB15" w:rsidR="004327C9" w:rsidRPr="00A9359A" w:rsidRDefault="00F8106D" w:rsidP="004327C9">
      <w:pPr>
        <w:pStyle w:val="Snt1"/>
      </w:pPr>
      <w:r>
        <w:t>6</w:t>
      </w:r>
      <w:r w:rsidR="004327C9">
        <w:t xml:space="preserve">. </w:t>
      </w:r>
      <w:r>
        <w:t xml:space="preserve">VAPAAEHTOINEN </w:t>
      </w:r>
      <w:r w:rsidR="004327C9">
        <w:t>nolla tai yksi [0..1] value</w:t>
      </w:r>
      <w:r>
        <w:t xml:space="preserve"> Kuvantamistulos</w:t>
      </w:r>
      <w:r w:rsidR="004327C9">
        <w:t xml:space="preserve"> (575), arvo annetaan ST-tietotyypillä </w:t>
      </w:r>
    </w:p>
    <w:bookmarkStart w:id="412" w:name="_Potilaan_elvytys"/>
    <w:bookmarkEnd w:id="412"/>
    <w:p w14:paraId="7A1F0227" w14:textId="16B03A4D" w:rsidR="008558FE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413" w:name="_Toc446509305"/>
      <w:r w:rsidR="008558FE" w:rsidRPr="00382EF8">
        <w:rPr>
          <w:rStyle w:val="Hyperlinkki"/>
        </w:rPr>
        <w:t>Potilaan elvytys</w:t>
      </w:r>
      <w:bookmarkEnd w:id="413"/>
    </w:p>
    <w:bookmarkStart w:id="414" w:name="_Ensihoitotoimenpiteet"/>
    <w:bookmarkStart w:id="415" w:name="_Toc433030210"/>
    <w:bookmarkEnd w:id="414"/>
    <w:p w14:paraId="37B142B6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418DD176" w14:textId="77777777" w:rsidTr="00627942">
        <w:tc>
          <w:tcPr>
            <w:tcW w:w="9236" w:type="dxa"/>
          </w:tcPr>
          <w:p w14:paraId="26590E7E" w14:textId="6153CC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102A667D" w14:textId="77777777" w:rsidR="00BB4A27" w:rsidRPr="00BB4A27" w:rsidRDefault="00BB4A27" w:rsidP="00BC488B">
      <w:pPr>
        <w:pStyle w:val="Snt1"/>
        <w:rPr>
          <w:lang w:val="en-US"/>
        </w:rPr>
      </w:pPr>
    </w:p>
    <w:p w14:paraId="46776F91" w14:textId="45AA7758" w:rsidR="00BC488B" w:rsidRPr="0095153D" w:rsidRDefault="00BC488B" w:rsidP="00BC488B">
      <w:pPr>
        <w:pStyle w:val="Snt1"/>
      </w:pPr>
      <w:r w:rsidRPr="0082643A">
        <w:t>1. PAKOLLINEN yksi [1..1] code/@code="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(codeSystem</w:t>
      </w:r>
      <w:r w:rsidRPr="0095153D">
        <w:t>: 1.2.246.537.6.14.2006 AR/YDIN - Otsikot)</w:t>
      </w:r>
    </w:p>
    <w:p w14:paraId="6EFFFA05" w14:textId="433162F5" w:rsidR="00BC488B" w:rsidRPr="0082643A" w:rsidRDefault="00BC488B" w:rsidP="00BC488B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D2784AE" w14:textId="77777777" w:rsidR="00BC488B" w:rsidRPr="0080598B" w:rsidRDefault="00BC488B" w:rsidP="00BC488B">
      <w:pPr>
        <w:pStyle w:val="Snt1"/>
      </w:pPr>
      <w:r w:rsidRPr="0080598B">
        <w:t xml:space="preserve">3. PAKOLLINEN yksi [1..1] text </w:t>
      </w:r>
    </w:p>
    <w:p w14:paraId="6F7F8BB0" w14:textId="77777777" w:rsidR="002D7105" w:rsidRDefault="002D7105" w:rsidP="002D7105"/>
    <w:p w14:paraId="7658A068" w14:textId="77777777" w:rsidR="002D7105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elvytys</w:t>
      </w:r>
      <w:r>
        <w:t xml:space="preserve"> (600): </w:t>
      </w:r>
    </w:p>
    <w:p w14:paraId="0B1EC990" w14:textId="51E9BBB9" w:rsidR="002D7105" w:rsidRPr="00D217DA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2D7105">
        <w:t xml:space="preserve">Potilaan elottomuus </w:t>
      </w:r>
      <w:r>
        <w:t xml:space="preserve">(601); </w:t>
      </w:r>
      <w:r w:rsidRPr="002D7105">
        <w:t>Potilaan elottomuuden arvioitu aika</w:t>
      </w:r>
      <w:r>
        <w:t xml:space="preserve"> (602)</w:t>
      </w:r>
      <w:ins w:id="416" w:author="Timo Kaskinen" w:date="2016-03-18T16:05:00Z">
        <w:r w:rsidR="008F4E46">
          <w:t>*</w:t>
        </w:r>
      </w:ins>
      <w:r>
        <w:t xml:space="preserve">; </w:t>
      </w:r>
      <w:r w:rsidRPr="002D7105">
        <w:t>Potilaan elottomuuden havaitsija</w:t>
      </w:r>
      <w:r>
        <w:t xml:space="preserve"> (603)</w:t>
      </w:r>
      <w:ins w:id="417" w:author="Timo Kaskinen" w:date="2016-03-18T16:05:00Z">
        <w:r w:rsidR="008F4E46">
          <w:t>*</w:t>
        </w:r>
      </w:ins>
    </w:p>
    <w:p w14:paraId="7F33E6CB" w14:textId="18886C32" w:rsidR="002D7105" w:rsidRDefault="00A61DB3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61DB3">
        <w:lastRenderedPageBreak/>
        <w:t>Elvytys ennen ensihoitohenkilöstöä</w:t>
      </w:r>
      <w:r w:rsidR="00CE354C">
        <w:t xml:space="preserve"> (604)*; </w:t>
      </w:r>
      <w:r w:rsidRPr="00A61DB3">
        <w:t>Elvytyksen antaja ennen ensihoitohenkilöstöä</w:t>
      </w:r>
      <w:r w:rsidR="00CE354C">
        <w:t xml:space="preserve"> (605)</w:t>
      </w:r>
    </w:p>
    <w:p w14:paraId="383E02A1" w14:textId="78F629AB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Neuvovan defibrillaattorin käyttö peruselvytyksessä</w:t>
      </w:r>
      <w:r>
        <w:t xml:space="preserve"> (606); </w:t>
      </w:r>
      <w:r w:rsidRPr="00CE354C">
        <w:t>Neuvovan defibrillaattorin käyttäjä peruselvytyksessä</w:t>
      </w:r>
      <w:r>
        <w:t xml:space="preserve"> (607)</w:t>
      </w:r>
    </w:p>
    <w:p w14:paraId="00849288" w14:textId="0913004F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elottomuuden syy</w:t>
      </w:r>
      <w:r>
        <w:t xml:space="preserve"> (608)* </w:t>
      </w:r>
    </w:p>
    <w:p w14:paraId="38FF93EB" w14:textId="093C717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Hoitoelvytyksen toteuttaminen</w:t>
      </w:r>
      <w:r>
        <w:t xml:space="preserve"> (609); </w:t>
      </w:r>
      <w:r w:rsidRPr="00CE354C">
        <w:t>Hoitoelvytyksen tarkennus</w:t>
      </w:r>
      <w:r>
        <w:t xml:space="preserve"> (610)</w:t>
      </w:r>
    </w:p>
    <w:p w14:paraId="6ED95963" w14:textId="124D6FA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Jäähdytyshoito</w:t>
      </w:r>
      <w:r>
        <w:t xml:space="preserve"> (611)*; </w:t>
      </w:r>
      <w:r w:rsidRPr="00CE354C">
        <w:t>Primaarirytmi</w:t>
      </w:r>
      <w:r>
        <w:t xml:space="preserve"> (612)*</w:t>
      </w:r>
    </w:p>
    <w:p w14:paraId="1462185D" w14:textId="59D2D36E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lopputulos</w:t>
      </w:r>
      <w:r>
        <w:t xml:space="preserve"> (613)*; </w:t>
      </w:r>
      <w:r w:rsidRPr="00CE354C">
        <w:t>Spontaanin verenkierron palautuminen</w:t>
      </w:r>
      <w:r>
        <w:t xml:space="preserve"> (614)*</w:t>
      </w:r>
    </w:p>
    <w:p w14:paraId="4FBB26F8" w14:textId="5F230D6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EKG-löydös jatkohoitoon luovutettaessa</w:t>
      </w:r>
      <w:r>
        <w:t xml:space="preserve"> (615)*</w:t>
      </w:r>
    </w:p>
    <w:p w14:paraId="69D9AF32" w14:textId="24F868FD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lopettamisen aika</w:t>
      </w:r>
      <w:r>
        <w:t xml:space="preserve"> (616)</w:t>
      </w:r>
      <w:r w:rsidR="00FA2F92">
        <w:t>*</w:t>
      </w:r>
      <w:r>
        <w:t xml:space="preserve">; </w:t>
      </w:r>
      <w:r w:rsidRPr="00CE354C">
        <w:t>Potilaan elvytyksen lopettamisen syy</w:t>
      </w:r>
      <w:r>
        <w:t xml:space="preserve"> (617)</w:t>
      </w:r>
    </w:p>
    <w:p w14:paraId="33331F09" w14:textId="4250E535" w:rsidR="00FA2F92" w:rsidRPr="00CE354C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FA2F92">
        <w:t>Elvytystiedon puuttumisen perustelu</w:t>
      </w:r>
      <w:r>
        <w:t xml:space="preserve"> (618)*</w:t>
      </w:r>
    </w:p>
    <w:p w14:paraId="650FC4AD" w14:textId="77777777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8E07AF7" w14:textId="7275FB35" w:rsidR="00FA2F92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0529FD19" w14:textId="77777777" w:rsidR="002D7105" w:rsidRDefault="002D7105" w:rsidP="002D7105">
      <w:pPr>
        <w:pStyle w:val="Snt1"/>
        <w:ind w:left="0" w:firstLine="0"/>
      </w:pPr>
    </w:p>
    <w:p w14:paraId="239FAE7B" w14:textId="7381A355" w:rsidR="00BC488B" w:rsidRPr="0082643A" w:rsidRDefault="00BC488B" w:rsidP="00BC488B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3FF557DC" w14:textId="3E2B86C0" w:rsidR="00BC488B" w:rsidRDefault="00BC488B" w:rsidP="00BC488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418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42386F15" w14:textId="7D260625" w:rsidR="00BC488B" w:rsidRDefault="00BC488B" w:rsidP="00BC488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1.2.246.537.6.12.2002.348.600” (Potilaan elvytys entry)</w:t>
      </w:r>
    </w:p>
    <w:p w14:paraId="0A0A6282" w14:textId="54FA01D3" w:rsidR="00BC488B" w:rsidRDefault="00BC488B" w:rsidP="00BC488B">
      <w:pPr>
        <w:pStyle w:val="Snt2"/>
      </w:pPr>
      <w:r>
        <w:t>c. PAKOLLINEN yksi [</w:t>
      </w:r>
      <w:r w:rsidRPr="0095153D">
        <w:t xml:space="preserve">1..1] </w:t>
      </w:r>
      <w:hyperlink w:anchor="_Potilaan_elvytys_–" w:history="1">
        <w:r w:rsidRPr="005C40CB">
          <w:rPr>
            <w:rStyle w:val="Hyperlinkki"/>
          </w:rPr>
          <w:t>Potilaan elvytys</w:t>
        </w:r>
      </w:hyperlink>
      <w:r w:rsidRPr="00487841">
        <w:t xml:space="preserve"> </w:t>
      </w:r>
      <w:r>
        <w:t>(600) organizer</w:t>
      </w:r>
    </w:p>
    <w:p w14:paraId="0270785D" w14:textId="77777777" w:rsidR="00DF2B7C" w:rsidRDefault="00DF2B7C" w:rsidP="00BC488B">
      <w:pPr>
        <w:pStyle w:val="Snt2"/>
      </w:pPr>
    </w:p>
    <w:p w14:paraId="2FC64B86" w14:textId="58E4515A" w:rsidR="00DF2B7C" w:rsidRDefault="00DF2B7C" w:rsidP="00DF2B7C">
      <w:pPr>
        <w:pStyle w:val="Snt1"/>
      </w:pPr>
      <w:r>
        <w:t xml:space="preserve">Toteutusohje: Elvytys </w:t>
      </w:r>
      <w:r w:rsidR="003113AD">
        <w:t>entry:n</w:t>
      </w:r>
      <w:r w:rsidRPr="00DF2B7C">
        <w:t xml:space="preserve"> tietoja käsitellään päivit</w:t>
      </w:r>
      <w:r w:rsidR="00D75F5A">
        <w:t>et</w:t>
      </w:r>
      <w:r w:rsidRPr="00DF2B7C">
        <w:t>täessä tai täyden</w:t>
      </w:r>
      <w:r w:rsidR="00D75F5A">
        <w:t>net</w:t>
      </w:r>
      <w:r w:rsidRPr="00DF2B7C">
        <w:t xml:space="preserve">täessä siten, että tuoreimmalle kirjaukselle tulee koko </w:t>
      </w:r>
      <w:r w:rsidR="003113AD">
        <w:t>entry:n</w:t>
      </w:r>
      <w:r w:rsidRPr="00DF2B7C">
        <w:t xml:space="preserve"> ajantasainen sisältö.</w:t>
      </w:r>
    </w:p>
    <w:bookmarkStart w:id="419" w:name="_Potilaan_elvytys_–"/>
    <w:bookmarkEnd w:id="419"/>
    <w:p w14:paraId="0E86D985" w14:textId="3EAB2420" w:rsidR="00BC488B" w:rsidRDefault="005C40CB" w:rsidP="005C40CB">
      <w:pPr>
        <w:pStyle w:val="Otsikko3"/>
      </w:pPr>
      <w:r>
        <w:fldChar w:fldCharType="begin"/>
      </w:r>
      <w:r>
        <w:instrText xml:space="preserve"> HYPERLINK  \l "_Potilaan_elvytys" </w:instrText>
      </w:r>
      <w:r>
        <w:fldChar w:fldCharType="separate"/>
      </w:r>
      <w:bookmarkStart w:id="420" w:name="_Toc446509306"/>
      <w:r w:rsidRPr="005C40CB">
        <w:rPr>
          <w:rStyle w:val="Hyperlinkki"/>
        </w:rPr>
        <w:t>Potilaan elvytys</w:t>
      </w:r>
      <w:r>
        <w:fldChar w:fldCharType="end"/>
      </w:r>
      <w:r>
        <w:t xml:space="preserve"> – organizer</w:t>
      </w:r>
      <w:bookmarkEnd w:id="42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4B598779" w14:textId="77777777" w:rsidTr="00627942">
        <w:tc>
          <w:tcPr>
            <w:tcW w:w="9236" w:type="dxa"/>
          </w:tcPr>
          <w:p w14:paraId="62434FCE" w14:textId="0AA74625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66C6336E" w14:textId="77777777" w:rsidR="00BB4A27" w:rsidRPr="00BB4A27" w:rsidRDefault="00BB4A27" w:rsidP="005C40CB">
      <w:pPr>
        <w:pStyle w:val="Snt1"/>
        <w:rPr>
          <w:lang w:val="en-US"/>
        </w:rPr>
      </w:pPr>
    </w:p>
    <w:p w14:paraId="38CBBFB6" w14:textId="77777777" w:rsidR="005C40CB" w:rsidRPr="007E0AC1" w:rsidRDefault="005C40CB" w:rsidP="005C40CB">
      <w:pPr>
        <w:pStyle w:val="Snt1"/>
      </w:pPr>
      <w:r w:rsidRPr="007E0AC1">
        <w:t>1. PAKOLLINEN yksi [1..1] @classCode="CLUSTER" ja yksi [1..1] @moodCode="EVN"</w:t>
      </w:r>
    </w:p>
    <w:p w14:paraId="7B867EAF" w14:textId="21AF1993" w:rsidR="005C40CB" w:rsidRPr="007E0AC1" w:rsidRDefault="005C40CB" w:rsidP="005C40CB">
      <w:pPr>
        <w:pStyle w:val="Snt1"/>
      </w:pPr>
      <w:r w:rsidRPr="007E0AC1">
        <w:t>2. PAKOLLINEN yksi [1..1] id</w:t>
      </w:r>
      <w:ins w:id="421" w:author="Timo Kaskinen" w:date="2016-02-26T14:13:00Z">
        <w:r w:rsidR="009C3D1E" w:rsidRPr="009C3D1E">
          <w:t>/@root</w:t>
        </w:r>
      </w:ins>
    </w:p>
    <w:p w14:paraId="71B6EA0B" w14:textId="0EFEB3A8" w:rsidR="005C40CB" w:rsidRPr="0095153D" w:rsidRDefault="005C40CB" w:rsidP="005C40CB">
      <w:pPr>
        <w:pStyle w:val="Snt1"/>
      </w:pPr>
      <w:r>
        <w:t>3</w:t>
      </w:r>
      <w:r w:rsidRPr="0082643A">
        <w:t>. PAKOLLINEN yksi [1..1] code/@code="</w:t>
      </w:r>
      <w:r>
        <w:t>600</w:t>
      </w:r>
      <w:r w:rsidRPr="0082643A">
        <w:t xml:space="preserve">" </w:t>
      </w:r>
      <w:r>
        <w:t xml:space="preserve">Potilaan elvytys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13DAC8C" w14:textId="77777777" w:rsidR="005C40CB" w:rsidRDefault="005C40CB" w:rsidP="005C40CB">
      <w:pPr>
        <w:pStyle w:val="Snt1"/>
      </w:pPr>
      <w:r>
        <w:t>4. PAKOLLINEN yksi statusCode/@code=”completed”</w:t>
      </w:r>
    </w:p>
    <w:p w14:paraId="061136C7" w14:textId="19C51B8E" w:rsidR="005C40CB" w:rsidRPr="00125567" w:rsidRDefault="005C40CB" w:rsidP="005C40CB">
      <w:pPr>
        <w:pStyle w:val="Snt1"/>
      </w:pPr>
      <w:r>
        <w:t>5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5D6F2172" w14:textId="32926708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ottomuus_–" w:history="1">
        <w:r w:rsidR="00F0586D" w:rsidRPr="002F779C">
          <w:rPr>
            <w:rStyle w:val="Hyperlinkki"/>
          </w:rPr>
          <w:t>Potilaan elottomuus</w:t>
        </w:r>
      </w:hyperlink>
      <w:r>
        <w:t xml:space="preserve"> (</w:t>
      </w:r>
      <w:r w:rsidR="00F0586D">
        <w:t>601</w:t>
      </w:r>
      <w:r>
        <w:t>) observation</w:t>
      </w:r>
    </w:p>
    <w:p w14:paraId="64702E33" w14:textId="7868CF5C" w:rsidR="005C40CB" w:rsidRPr="00125567" w:rsidRDefault="00F0586D" w:rsidP="005C40CB">
      <w:pPr>
        <w:pStyle w:val="Snt1"/>
      </w:pPr>
      <w:r>
        <w:t>6</w:t>
      </w:r>
      <w:r w:rsidR="005C40CB" w:rsidRPr="00125567">
        <w:t xml:space="preserve">. </w:t>
      </w:r>
      <w:r w:rsidR="005C40CB">
        <w:t>VAPAAEHTOINEN nolla tai</w:t>
      </w:r>
      <w:r w:rsidR="005C40CB" w:rsidRPr="00125567">
        <w:t xml:space="preserve"> </w:t>
      </w:r>
      <w:r w:rsidR="005C40CB">
        <w:t>yksi</w:t>
      </w:r>
      <w:r w:rsidR="005C40CB" w:rsidRPr="00125567">
        <w:t xml:space="preserve"> [</w:t>
      </w:r>
      <w:r w:rsidR="005C40CB">
        <w:t>0</w:t>
      </w:r>
      <w:r w:rsidR="005C40CB" w:rsidRPr="00125567">
        <w:t>..1] component</w:t>
      </w:r>
    </w:p>
    <w:p w14:paraId="3EA938B6" w14:textId="194A7D9B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lvytys_ennen_ensihoitoyksikköä" w:history="1">
        <w:r w:rsidR="00F0586D" w:rsidRPr="002F779C">
          <w:rPr>
            <w:rStyle w:val="Hyperlinkki"/>
          </w:rPr>
          <w:t>Elvytys ennen ensihoito</w:t>
        </w:r>
        <w:r w:rsidR="00A61DB3">
          <w:rPr>
            <w:rStyle w:val="Hyperlinkki"/>
          </w:rPr>
          <w:t>henkilöstöä</w:t>
        </w:r>
      </w:hyperlink>
      <w:r>
        <w:t xml:space="preserve"> (</w:t>
      </w:r>
      <w:r w:rsidR="00F0586D">
        <w:t>604</w:t>
      </w:r>
      <w:r>
        <w:t>) observation</w:t>
      </w:r>
    </w:p>
    <w:p w14:paraId="1128DD46" w14:textId="4AC1ED36" w:rsidR="00F0586D" w:rsidRPr="00125567" w:rsidRDefault="00F0586D" w:rsidP="00F0586D">
      <w:pPr>
        <w:pStyle w:val="Snt1"/>
      </w:pPr>
      <w:r>
        <w:t>7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67BD8CB6" w14:textId="1CEF8CC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ottomuuden_syy" w:history="1">
        <w:r w:rsidRPr="002F779C">
          <w:rPr>
            <w:rStyle w:val="Hyperlinkki"/>
          </w:rPr>
          <w:t>Potilaan elottomuuden syy</w:t>
        </w:r>
      </w:hyperlink>
      <w:r>
        <w:t xml:space="preserve"> (608) observation</w:t>
      </w:r>
    </w:p>
    <w:p w14:paraId="6DCC0A7D" w14:textId="0138CC8D" w:rsidR="00F0586D" w:rsidRPr="00125567" w:rsidRDefault="00F0586D" w:rsidP="00F0586D">
      <w:pPr>
        <w:pStyle w:val="Snt1"/>
      </w:pPr>
      <w:r>
        <w:t>8</w:t>
      </w:r>
      <w:r w:rsidRPr="00125567">
        <w:t xml:space="preserve">. </w:t>
      </w:r>
      <w:r>
        <w:t>VAPAAEHTOINEN nolla tai</w:t>
      </w:r>
      <w:r w:rsidRPr="00125567">
        <w:t xml:space="preserve"> </w:t>
      </w:r>
      <w:del w:id="422" w:author="Timo Kaskinen" w:date="2016-03-15T18:59:00Z">
        <w:r w:rsidDel="001242B4">
          <w:delText>yksi</w:delText>
        </w:r>
        <w:r w:rsidRPr="00125567" w:rsidDel="001242B4">
          <w:delText xml:space="preserve"> </w:delText>
        </w:r>
      </w:del>
      <w:ins w:id="423" w:author="Timo Kaskinen" w:date="2016-03-15T18:59:00Z">
        <w:r w:rsidR="001242B4">
          <w:t>useampi</w:t>
        </w:r>
        <w:r w:rsidR="001242B4" w:rsidRPr="00125567">
          <w:t xml:space="preserve"> </w:t>
        </w:r>
      </w:ins>
      <w:r w:rsidRPr="00125567">
        <w:t>[</w:t>
      </w:r>
      <w:r>
        <w:t>0</w:t>
      </w:r>
      <w:r w:rsidRPr="00125567">
        <w:t>..</w:t>
      </w:r>
      <w:del w:id="424" w:author="Timo Kaskinen" w:date="2016-03-15T18:59:00Z">
        <w:r w:rsidRPr="00125567" w:rsidDel="001242B4">
          <w:delText>1</w:delText>
        </w:r>
      </w:del>
      <w:ins w:id="425" w:author="Timo Kaskinen" w:date="2016-03-15T18:59:00Z">
        <w:r w:rsidR="001242B4">
          <w:t>*</w:t>
        </w:r>
      </w:ins>
      <w:r w:rsidRPr="00125567">
        <w:t>] component</w:t>
      </w:r>
    </w:p>
    <w:p w14:paraId="47BB5E96" w14:textId="755F430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Hoitoelvytyksen_toteuttaminen_-" w:history="1">
        <w:r w:rsidRPr="002F779C">
          <w:rPr>
            <w:rStyle w:val="Hyperlinkki"/>
          </w:rPr>
          <w:t>Hoitoelvytyksen toteuttaminen</w:t>
        </w:r>
      </w:hyperlink>
      <w:r>
        <w:t xml:space="preserve"> (609) observation</w:t>
      </w:r>
    </w:p>
    <w:p w14:paraId="7A288006" w14:textId="47CFB51A" w:rsidR="00F0586D" w:rsidRPr="00125567" w:rsidRDefault="00F0586D" w:rsidP="00F0586D">
      <w:pPr>
        <w:pStyle w:val="Snt1"/>
      </w:pPr>
      <w:r>
        <w:t>9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7EC456B8" w14:textId="42BAF9D6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Jäähdytyshoito_-_observation" w:history="1">
        <w:r w:rsidRPr="002F779C">
          <w:rPr>
            <w:rStyle w:val="Hyperlinkki"/>
          </w:rPr>
          <w:t>Jäähdytyshoito</w:t>
        </w:r>
      </w:hyperlink>
      <w:r>
        <w:t xml:space="preserve"> (611) observation</w:t>
      </w:r>
    </w:p>
    <w:p w14:paraId="4D3FCA74" w14:textId="332BD775" w:rsidR="00F0586D" w:rsidRPr="00125567" w:rsidRDefault="00F0586D" w:rsidP="00F0586D">
      <w:pPr>
        <w:pStyle w:val="Snt1"/>
      </w:pPr>
      <w:r>
        <w:t>10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2346967D" w14:textId="7A1BD93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rimaarirytmi_-_observation" w:history="1">
        <w:r w:rsidRPr="002F779C">
          <w:rPr>
            <w:rStyle w:val="Hyperlinkki"/>
          </w:rPr>
          <w:t>Primaarirytmi</w:t>
        </w:r>
      </w:hyperlink>
      <w:r>
        <w:t xml:space="preserve"> (612) observation</w:t>
      </w:r>
    </w:p>
    <w:p w14:paraId="660804C9" w14:textId="6C40C5DA" w:rsidR="00F0586D" w:rsidRPr="00125567" w:rsidRDefault="00F0586D" w:rsidP="00F0586D">
      <w:pPr>
        <w:pStyle w:val="Snt1"/>
      </w:pPr>
      <w:r>
        <w:t>11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5CAC88E1" w14:textId="230C7D7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vytyksen_lopputulos" w:history="1">
        <w:r w:rsidRPr="002F779C">
          <w:rPr>
            <w:rStyle w:val="Hyperlinkki"/>
          </w:rPr>
          <w:t>Potilaan elvytyksen lopputulos</w:t>
        </w:r>
      </w:hyperlink>
      <w:r>
        <w:t xml:space="preserve"> (613) observation</w:t>
      </w:r>
    </w:p>
    <w:p w14:paraId="620C1539" w14:textId="0D7505F9" w:rsidR="00F0586D" w:rsidRPr="00125567" w:rsidRDefault="00F0586D" w:rsidP="00F0586D">
      <w:pPr>
        <w:pStyle w:val="Snt1"/>
      </w:pPr>
      <w:r>
        <w:t>12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049724B8" w14:textId="56CC82A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Spontaanin_verenkierron_palautumine" w:history="1">
        <w:r w:rsidRPr="002F779C">
          <w:rPr>
            <w:rStyle w:val="Hyperlinkki"/>
          </w:rPr>
          <w:t>Spontaanin verenkierron palautuminen</w:t>
        </w:r>
      </w:hyperlink>
      <w:r>
        <w:t xml:space="preserve"> (614) observation</w:t>
      </w:r>
    </w:p>
    <w:p w14:paraId="356867BC" w14:textId="1CD21ECC" w:rsidR="00F0586D" w:rsidRPr="00125567" w:rsidRDefault="00F0586D" w:rsidP="00F0586D">
      <w:pPr>
        <w:pStyle w:val="Snt1"/>
      </w:pPr>
      <w:r>
        <w:t>13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01605651" w14:textId="15B1B3C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KG-löydös_jatkohoitoon_luovuttaess" w:history="1">
        <w:r w:rsidRPr="002F779C">
          <w:rPr>
            <w:rStyle w:val="Hyperlinkki"/>
          </w:rPr>
          <w:t>EKG-löydös jatkohoitoon luovuttaessa</w:t>
        </w:r>
      </w:hyperlink>
      <w:r>
        <w:t xml:space="preserve"> (615) observation</w:t>
      </w:r>
    </w:p>
    <w:p w14:paraId="67DC0BAF" w14:textId="09474A85" w:rsidR="00F0586D" w:rsidRPr="00125567" w:rsidRDefault="00F0586D" w:rsidP="00F0586D">
      <w:pPr>
        <w:pStyle w:val="Snt1"/>
      </w:pPr>
      <w:r>
        <w:t>14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7FB9237F" w14:textId="050092C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vytyksen_lopettamisen" w:history="1">
        <w:r w:rsidRPr="002F779C">
          <w:rPr>
            <w:rStyle w:val="Hyperlinkki"/>
          </w:rPr>
          <w:t>Potilaan elvytyksen lopettamisen syy</w:t>
        </w:r>
      </w:hyperlink>
      <w:r>
        <w:t xml:space="preserve"> (617) observation</w:t>
      </w:r>
    </w:p>
    <w:p w14:paraId="7C93AC27" w14:textId="314D9107" w:rsidR="00F0586D" w:rsidRPr="00125567" w:rsidRDefault="00F0586D" w:rsidP="00F0586D">
      <w:pPr>
        <w:pStyle w:val="Snt1"/>
      </w:pPr>
      <w:r>
        <w:lastRenderedPageBreak/>
        <w:t>15</w:t>
      </w:r>
      <w:r w:rsidRPr="00125567">
        <w:t xml:space="preserve">. </w:t>
      </w:r>
      <w:r>
        <w:t>EHDOLLISESTI PAKOLLINEN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  <w:r>
        <w:t xml:space="preserve"> </w:t>
      </w:r>
      <w:r w:rsidR="00874661">
        <w:br/>
      </w:r>
      <w:r w:rsidRPr="00A217DC">
        <w:t>{</w:t>
      </w:r>
      <w:r w:rsidR="00290193" w:rsidRPr="00A217DC">
        <w:br/>
        <w:t>{</w:t>
      </w:r>
      <w:r w:rsidR="00874661" w:rsidRPr="00A217DC">
        <w:t xml:space="preserve">JOS </w:t>
      </w:r>
      <w:r w:rsidR="00290193" w:rsidRPr="00A217DC">
        <w:t>Potilaan elottomuuden arvioitu aika (</w:t>
      </w:r>
      <w:r w:rsidR="00E44CB0" w:rsidRPr="00A217DC">
        <w:t>602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elottomuuden havaitsija (</w:t>
      </w:r>
      <w:r w:rsidR="00E44CB0" w:rsidRPr="00A217DC">
        <w:t>603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Elvytys ennen ensihoitohenkilöstöä (</w:t>
      </w:r>
      <w:r w:rsidR="00E44CB0" w:rsidRPr="00A217DC">
        <w:t>604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elvytyksen lopettamisen aika (</w:t>
      </w:r>
      <w:r w:rsidR="00E44CB0" w:rsidRPr="00A217DC">
        <w:t>616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Elvytyksen antaja ennen ensihoitohenkilöstöä (</w:t>
      </w:r>
      <w:r w:rsidR="00E44CB0" w:rsidRPr="00A217DC">
        <w:t>605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Neuvovan defibrillaattorin käyttö peruselvytyksessä (</w:t>
      </w:r>
      <w:r w:rsidR="00E44CB0" w:rsidRPr="00A217DC">
        <w:t>606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Neuvovan defibrillaattorin käyttäjä peruselvytyksessä (</w:t>
      </w:r>
      <w:r w:rsidR="00E44CB0" w:rsidRPr="00A217DC">
        <w:t>607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Hoitoelvytyksen tarkennus (</w:t>
      </w:r>
      <w:r w:rsidR="00E44CB0" w:rsidRPr="00A217DC">
        <w:t>610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Jäähdytyshoito (</w:t>
      </w:r>
      <w:r w:rsidR="00E44CB0" w:rsidRPr="00A217DC">
        <w:t>611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Primaarirytmi (</w:t>
      </w:r>
      <w:r w:rsidR="00E44CB0" w:rsidRPr="00A217DC">
        <w:t>612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elvytyksen lopputulos (</w:t>
      </w:r>
      <w:r w:rsidR="00E44CB0" w:rsidRPr="00A217DC">
        <w:t>613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Spontaani verenkierron palautuminen (</w:t>
      </w:r>
      <w:r w:rsidR="00E44CB0" w:rsidRPr="00A217DC">
        <w:t>614</w:t>
      </w:r>
      <w:r w:rsidR="00290193" w:rsidRPr="00A217DC">
        <w:t>)</w:t>
      </w:r>
      <w:r w:rsidR="00E44CB0" w:rsidRPr="00A217DC">
        <w:t xml:space="preserve"> </w:t>
      </w:r>
      <w:r w:rsidR="00290193" w:rsidRPr="00A217DC">
        <w:t>=</w:t>
      </w:r>
      <w:r w:rsidR="007C503B">
        <w:t xml:space="preserve"> </w:t>
      </w:r>
      <w:r w:rsidR="00290193" w:rsidRPr="00A217DC">
        <w:t>tyhjä}</w:t>
      </w:r>
      <w:r w:rsidR="00E44CB0" w:rsidRPr="00A217DC">
        <w:t xml:space="preserve"> </w:t>
      </w:r>
      <w:r w:rsidR="00A217DC" w:rsidRPr="00A217DC">
        <w:br/>
      </w:r>
      <w:r w:rsidR="00290193" w:rsidRPr="00A217DC">
        <w:t>TAI</w:t>
      </w:r>
      <w:r w:rsidR="00E44CB0" w:rsidRPr="00A217DC">
        <w:br/>
      </w:r>
      <w:r w:rsidR="00290193" w:rsidRPr="00A217DC">
        <w:t>{</w:t>
      </w:r>
      <w:r w:rsidR="00A217DC" w:rsidRPr="00A217DC">
        <w:t>JOS EKG-löydös jatkohoitoon luovutettaessa</w:t>
      </w:r>
      <w:r w:rsidR="00E44CB0" w:rsidRPr="00A217DC">
        <w:t xml:space="preserve"> </w:t>
      </w:r>
      <w:r w:rsidR="00290193" w:rsidRPr="00A217DC">
        <w:t>(</w:t>
      </w:r>
      <w:r w:rsidR="00E44CB0" w:rsidRPr="00A217DC">
        <w:t>615</w:t>
      </w:r>
      <w:r w:rsidR="00290193" w:rsidRPr="00A217DC">
        <w:t>)</w:t>
      </w:r>
      <w:r w:rsidR="00E44CB0" w:rsidRPr="00A217DC">
        <w:t xml:space="preserve"> </w:t>
      </w:r>
      <w:r w:rsidR="00A217DC" w:rsidRPr="00A217DC">
        <w:t>=</w:t>
      </w:r>
      <w:r w:rsidR="00E44CB0" w:rsidRPr="00A217DC">
        <w:t xml:space="preserve"> tyhjä</w:t>
      </w:r>
      <w:r w:rsidR="00290193" w:rsidRPr="00A217DC">
        <w:t xml:space="preserve"> JA</w:t>
      </w:r>
      <w:r w:rsidR="00E44CB0" w:rsidRPr="00A217DC">
        <w:t xml:space="preserve"> </w:t>
      </w:r>
      <w:r w:rsidR="00A217DC" w:rsidRPr="00A217DC">
        <w:t>Spontaanin verenkierron palautuminen</w:t>
      </w:r>
      <w:r w:rsidR="00E44CB0" w:rsidRPr="00A217DC">
        <w:t xml:space="preserve"> </w:t>
      </w:r>
      <w:r w:rsidR="00A217DC" w:rsidRPr="00A217DC">
        <w:t>(</w:t>
      </w:r>
      <w:r w:rsidR="00E44CB0" w:rsidRPr="00A217DC">
        <w:t>614</w:t>
      </w:r>
      <w:r w:rsidR="00A217DC" w:rsidRPr="00A217DC">
        <w:t>)</w:t>
      </w:r>
      <w:r w:rsidR="00E44CB0" w:rsidRPr="00A217DC">
        <w:t xml:space="preserve"> </w:t>
      </w:r>
      <w:r w:rsidR="00A217DC" w:rsidRPr="00A217DC">
        <w:t xml:space="preserve">= </w:t>
      </w:r>
      <w:r w:rsidR="00E44CB0" w:rsidRPr="00A217DC">
        <w:t>täytetty</w:t>
      </w:r>
      <w:r w:rsidR="00290193" w:rsidRPr="00A217DC">
        <w:t>}</w:t>
      </w:r>
      <w:r w:rsidR="00A217DC" w:rsidRPr="00A217DC">
        <w:t xml:space="preserve"> </w:t>
      </w:r>
      <w:r w:rsidR="00A217DC" w:rsidRPr="00A217DC">
        <w:br/>
      </w:r>
      <w:r w:rsidR="00290193" w:rsidRPr="00A217DC">
        <w:t>TAI</w:t>
      </w:r>
      <w:r w:rsidR="00E44CB0" w:rsidRPr="00A217DC">
        <w:t xml:space="preserve"> </w:t>
      </w:r>
      <w:r w:rsidR="00290193" w:rsidRPr="00A217DC">
        <w:br/>
        <w:t>{</w:t>
      </w:r>
      <w:r w:rsidR="00A217DC" w:rsidRPr="00A217DC">
        <w:t>JOS Neuvovan defibrillaattorin käyttäjä peruselvytyksessä</w:t>
      </w:r>
      <w:r w:rsidR="00E44CB0" w:rsidRPr="00A217DC">
        <w:t xml:space="preserve"> </w:t>
      </w:r>
      <w:r w:rsidR="00A217DC" w:rsidRPr="00A217DC">
        <w:t>(</w:t>
      </w:r>
      <w:r w:rsidR="00E44CB0" w:rsidRPr="00A217DC">
        <w:t>607</w:t>
      </w:r>
      <w:r w:rsidR="00A217DC" w:rsidRPr="00A217DC">
        <w:t>)</w:t>
      </w:r>
      <w:r w:rsidR="00E44CB0" w:rsidRPr="00A217DC">
        <w:t xml:space="preserve"> = 607001 (Elvytetty) </w:t>
      </w:r>
      <w:r w:rsidR="00A217DC" w:rsidRPr="00A217DC">
        <w:t>JA</w:t>
      </w:r>
      <w:r w:rsidR="00E44CB0" w:rsidRPr="00A217DC">
        <w:t xml:space="preserve"> </w:t>
      </w:r>
      <w:r w:rsidR="00A217DC" w:rsidRPr="00A217DC">
        <w:t>Potilaan elottomuuden syy</w:t>
      </w:r>
      <w:r w:rsidR="00E44CB0" w:rsidRPr="00A217DC">
        <w:t xml:space="preserve"> </w:t>
      </w:r>
      <w:r w:rsidR="00A217DC" w:rsidRPr="00A217DC">
        <w:t>(</w:t>
      </w:r>
      <w:r w:rsidR="00E44CB0" w:rsidRPr="00A217DC">
        <w:t>608</w:t>
      </w:r>
      <w:r w:rsidR="00A217DC" w:rsidRPr="00A217DC">
        <w:t>) TAI</w:t>
      </w:r>
      <w:r w:rsidR="00E44CB0" w:rsidRPr="00A217DC">
        <w:t xml:space="preserve"> </w:t>
      </w:r>
      <w:r w:rsidR="00A217DC" w:rsidRPr="00A217DC">
        <w:t>Hoitoelvytyksen toteuttaminen</w:t>
      </w:r>
      <w:r w:rsidR="00E44CB0" w:rsidRPr="00A217DC">
        <w:t xml:space="preserve"> </w:t>
      </w:r>
      <w:r w:rsidR="00A217DC" w:rsidRPr="00A217DC">
        <w:t>(</w:t>
      </w:r>
      <w:r w:rsidR="00E44CB0" w:rsidRPr="00A217DC">
        <w:t>609</w:t>
      </w:r>
      <w:r w:rsidR="00A217DC" w:rsidRPr="00A217DC">
        <w:t>)</w:t>
      </w:r>
      <w:r w:rsidR="00E44CB0" w:rsidRPr="00A217DC">
        <w:t xml:space="preserve"> </w:t>
      </w:r>
      <w:r w:rsidR="00A217DC" w:rsidRPr="00A217DC">
        <w:t>=</w:t>
      </w:r>
      <w:r w:rsidR="00E44CB0" w:rsidRPr="00A217DC">
        <w:t xml:space="preserve"> tyhjä</w:t>
      </w:r>
      <w:r w:rsidRPr="00A217DC">
        <w:t>}</w:t>
      </w:r>
      <w:r w:rsidR="00290193" w:rsidRPr="00A217DC">
        <w:br/>
        <w:t>}</w:t>
      </w:r>
    </w:p>
    <w:p w14:paraId="48405F76" w14:textId="1808FFD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lvytystiedon_puuttumisen_perustelu" w:history="1">
        <w:r w:rsidRPr="002F779C">
          <w:rPr>
            <w:rStyle w:val="Hyperlinkki"/>
          </w:rPr>
          <w:t>Elvytystiedon puuttumisen perustelu</w:t>
        </w:r>
      </w:hyperlink>
      <w:r>
        <w:t xml:space="preserve"> (618) observation</w:t>
      </w:r>
    </w:p>
    <w:bookmarkStart w:id="426" w:name="_Potilaan_elottomuus_–"/>
    <w:bookmarkEnd w:id="426"/>
    <w:p w14:paraId="54C07EA1" w14:textId="2EBEBCBD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27" w:name="_Toc446509307"/>
      <w:r w:rsidR="00A54CC9" w:rsidRPr="002F6A94">
        <w:rPr>
          <w:rStyle w:val="Hyperlinkki"/>
        </w:rPr>
        <w:t>Potilaan elottomuus</w:t>
      </w:r>
      <w:r>
        <w:fldChar w:fldCharType="end"/>
      </w:r>
      <w:r w:rsidR="00A54CC9">
        <w:t xml:space="preserve"> – observation</w:t>
      </w:r>
      <w:bookmarkEnd w:id="42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AFE9571" w14:textId="77777777" w:rsidTr="00627942">
        <w:tc>
          <w:tcPr>
            <w:tcW w:w="9236" w:type="dxa"/>
          </w:tcPr>
          <w:p w14:paraId="5300A674" w14:textId="74E77B37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E3AB934" w14:textId="77777777" w:rsidR="00BB4A27" w:rsidRPr="00BB4A27" w:rsidRDefault="00BB4A27" w:rsidP="00A54CC9">
      <w:pPr>
        <w:pStyle w:val="Snt1"/>
        <w:rPr>
          <w:lang w:val="en-US"/>
        </w:rPr>
      </w:pPr>
    </w:p>
    <w:p w14:paraId="4D8C3070" w14:textId="77777777" w:rsidR="00A54CC9" w:rsidRDefault="00A54CC9" w:rsidP="00A54CC9">
      <w:pPr>
        <w:pStyle w:val="Snt1"/>
      </w:pPr>
      <w:r>
        <w:t>1. PAKOLLINEN yksi [1..1] @classCode="OBS" ja yksi [1..1] @moodCode="EVN"</w:t>
      </w:r>
    </w:p>
    <w:p w14:paraId="162B153A" w14:textId="2BF85827" w:rsidR="00A54CC9" w:rsidRDefault="00A54CC9" w:rsidP="00A54CC9">
      <w:pPr>
        <w:pStyle w:val="Snt1"/>
      </w:pPr>
      <w:r>
        <w:t>2. PAKOLLINEN yksi [1..1] code/@code="</w:t>
      </w:r>
      <w:r w:rsidR="00031C03">
        <w:t>6</w:t>
      </w:r>
      <w:r>
        <w:t xml:space="preserve">01" Potilaan elottomuus </w:t>
      </w:r>
      <w:r w:rsidR="000B14D2">
        <w:t>(codeSystem</w:t>
      </w:r>
      <w:r>
        <w:t>: 1.2.246.537.6.12.2002.348)</w:t>
      </w:r>
    </w:p>
    <w:p w14:paraId="29D178C6" w14:textId="6842BFB1" w:rsidR="00FA2F92" w:rsidRDefault="00FA2F92" w:rsidP="00FA2F92">
      <w:pPr>
        <w:pStyle w:val="Snt1"/>
      </w:pPr>
      <w:r>
        <w:t>3. PAKOLLINEN yksi [1..1] text</w:t>
      </w:r>
    </w:p>
    <w:p w14:paraId="0DDA1210" w14:textId="4A281A3C" w:rsidR="00A54CC9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6A2FD341" w14:textId="2D9448DF" w:rsidR="006F1DB0" w:rsidRDefault="006F1DB0" w:rsidP="00A54CC9">
      <w:pPr>
        <w:pStyle w:val="Snt1"/>
      </w:pPr>
      <w:r>
        <w:t xml:space="preserve">4. VAPAAEHTOINEN nolla tai yksi [0..1] effectiveTime/@value </w:t>
      </w:r>
      <w:r w:rsidRPr="006F1DB0">
        <w:t>Potilaan elottomuuden arvioitu aika</w:t>
      </w:r>
      <w:r>
        <w:t xml:space="preserve"> (602), arvo annetaan minuutin tarkkuudella TS-tietotyypillä</w:t>
      </w:r>
    </w:p>
    <w:p w14:paraId="01F3A7F0" w14:textId="0E0486B6" w:rsidR="00A54CC9" w:rsidRDefault="006F1DB0" w:rsidP="00A54CC9">
      <w:pPr>
        <w:pStyle w:val="Snt1"/>
      </w:pPr>
      <w:r>
        <w:t>5</w:t>
      </w:r>
      <w:r w:rsidR="00A54CC9">
        <w:t xml:space="preserve">. PAKOLLINEN yksi [1..1] value Potilaan elottomuus (601), arvo annetaan luokituksesta ENSIH </w:t>
      </w:r>
      <w:r>
        <w:t>–</w:t>
      </w:r>
      <w:r w:rsidR="00A54CC9">
        <w:t xml:space="preserve"> </w:t>
      </w:r>
      <w:r>
        <w:t>Potilaan elottomuus</w:t>
      </w:r>
      <w:r w:rsidR="00BD6AA1">
        <w:t xml:space="preserve"> </w:t>
      </w:r>
      <w:r w:rsidR="000B14D2">
        <w:t>(codeSystem</w:t>
      </w:r>
      <w:r w:rsidR="00BD6AA1">
        <w:t>: 1.2.246.537.6.304</w:t>
      </w:r>
      <w:r w:rsidR="00A54CC9">
        <w:t>8.2014) CD-tietotyypillä</w:t>
      </w:r>
    </w:p>
    <w:p w14:paraId="2780CAF7" w14:textId="77777777" w:rsidR="009D034E" w:rsidRDefault="009D034E" w:rsidP="009D034E">
      <w:pPr>
        <w:pStyle w:val="Snt1"/>
      </w:pPr>
      <w:r>
        <w:t>6. VAPAAEHTOINEN nolla tai yksi [0..1] informant</w:t>
      </w:r>
    </w:p>
    <w:p w14:paraId="12F73E73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[1..1] @typeCode=”INF”</w:t>
      </w:r>
    </w:p>
    <w:p w14:paraId="322377A7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r>
        <w:t>relatedEntity</w:t>
      </w:r>
    </w:p>
    <w:p w14:paraId="15B20C26" w14:textId="77777777" w:rsidR="009D034E" w:rsidRDefault="009D034E" w:rsidP="009D034E">
      <w:pPr>
        <w:pStyle w:val="Snt3"/>
      </w:pPr>
      <w:r>
        <w:t>a. PAKOLLINEN yksi [1..1] @classCode=”AGNT”</w:t>
      </w:r>
    </w:p>
    <w:p w14:paraId="6A88D668" w14:textId="3A95DE55" w:rsidR="009D034E" w:rsidRPr="00125567" w:rsidRDefault="009D034E" w:rsidP="009D034E">
      <w:pPr>
        <w:pStyle w:val="Snt3"/>
      </w:pPr>
      <w:r>
        <w:t xml:space="preserve">b. PAKOLLINEN yksi [1..1] code </w:t>
      </w:r>
      <w:r w:rsidRPr="00BD6AA1">
        <w:t>Potilaan elottomuuden havaitsija</w:t>
      </w:r>
      <w:r>
        <w:t xml:space="preserve"> (603), arvo annetaan luokituksesta ENSIH – Potilaan elottomuuden havaitsija </w:t>
      </w:r>
      <w:r w:rsidR="000B14D2">
        <w:t>(codeSystem</w:t>
      </w:r>
      <w:r>
        <w:t>: 1.2.246.537.6.3049.2014) CD-tietotyypillä</w:t>
      </w:r>
    </w:p>
    <w:bookmarkStart w:id="428" w:name="_Elvytys_ennen_ensihoitoyksikköä"/>
    <w:bookmarkEnd w:id="428"/>
    <w:p w14:paraId="46ADE158" w14:textId="251090F7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29" w:name="_Toc446509308"/>
      <w:r w:rsidR="00A54CC9" w:rsidRPr="002F6A94">
        <w:rPr>
          <w:rStyle w:val="Hyperlinkki"/>
        </w:rPr>
        <w:t>Elvytys ennen ensihoito</w:t>
      </w:r>
      <w:r w:rsidR="00A61DB3">
        <w:rPr>
          <w:rStyle w:val="Hyperlinkki"/>
        </w:rPr>
        <w:t>henkilöstöä</w:t>
      </w:r>
      <w:r>
        <w:fldChar w:fldCharType="end"/>
      </w:r>
      <w:r w:rsidR="00A54CC9">
        <w:t xml:space="preserve"> - observation</w:t>
      </w:r>
      <w:bookmarkEnd w:id="42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3EEB8B8F" w14:textId="77777777" w:rsidTr="00627942">
        <w:tc>
          <w:tcPr>
            <w:tcW w:w="9236" w:type="dxa"/>
          </w:tcPr>
          <w:p w14:paraId="740D57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167A338F" w14:textId="77777777" w:rsidR="00BB4A27" w:rsidRPr="00BB4A27" w:rsidRDefault="00BB4A27" w:rsidP="00192B7F">
      <w:pPr>
        <w:pStyle w:val="Snt1"/>
        <w:rPr>
          <w:lang w:val="en-US"/>
        </w:rPr>
      </w:pPr>
    </w:p>
    <w:p w14:paraId="07D6D521" w14:textId="77777777" w:rsidR="00192B7F" w:rsidRDefault="00192B7F" w:rsidP="00192B7F">
      <w:pPr>
        <w:pStyle w:val="Snt1"/>
      </w:pPr>
      <w:r>
        <w:t>1. PAKOLLINEN yksi [1..1] @classCode="OBS" ja yksi [1..1] @moodCode="EVN"</w:t>
      </w:r>
    </w:p>
    <w:p w14:paraId="57BB1406" w14:textId="6C334BC5" w:rsidR="00192B7F" w:rsidRDefault="00192B7F" w:rsidP="00192B7F">
      <w:pPr>
        <w:pStyle w:val="Snt1"/>
      </w:pPr>
      <w:r>
        <w:t>2. PAKOLLINEN yksi [1..1] code/@code="604" Elvytys ennen ensihoito</w:t>
      </w:r>
      <w:r w:rsidR="00A61DB3">
        <w:t>henkilöstöä</w:t>
      </w:r>
      <w:r>
        <w:t xml:space="preserve"> </w:t>
      </w:r>
      <w:r w:rsidR="000B14D2">
        <w:t>(codeSystem</w:t>
      </w:r>
      <w:r>
        <w:t>: 1.2.246.537.6.12.2002.348)</w:t>
      </w:r>
    </w:p>
    <w:p w14:paraId="63C0C66F" w14:textId="792EF44C" w:rsidR="00FA2F92" w:rsidRDefault="00FA2F92" w:rsidP="00FA2F92">
      <w:pPr>
        <w:pStyle w:val="Snt1"/>
      </w:pPr>
      <w:r>
        <w:t>3. PAKOLLINEN yksi [1..1] text</w:t>
      </w:r>
    </w:p>
    <w:p w14:paraId="7589880F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66EB089F" w14:textId="0BE03AF0" w:rsidR="00192B7F" w:rsidRDefault="00192B7F" w:rsidP="00192B7F">
      <w:pPr>
        <w:pStyle w:val="Snt1"/>
      </w:pPr>
      <w:r>
        <w:t>4. PAKOLLINEN yksi [1..1] value Elvytys ennen ensihoito</w:t>
      </w:r>
      <w:r w:rsidR="00A61DB3">
        <w:t>henkilöstöä</w:t>
      </w:r>
      <w:r>
        <w:t xml:space="preserve"> (604), arvo annetaan BL-tietotyypillä</w:t>
      </w:r>
    </w:p>
    <w:p w14:paraId="7C20B5E4" w14:textId="22DA0BB8" w:rsidR="009D034E" w:rsidRDefault="009D034E" w:rsidP="009D034E">
      <w:pPr>
        <w:pStyle w:val="Snt1"/>
      </w:pPr>
      <w:r>
        <w:t>5. VAPAAEHTOINEN nolla tai useampi [0..*]</w:t>
      </w:r>
      <w:r w:rsidR="00F70889">
        <w:t xml:space="preserve"> </w:t>
      </w:r>
      <w:r>
        <w:t>participant</w:t>
      </w:r>
    </w:p>
    <w:p w14:paraId="0DEEE9C9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[1..1] @typeCode=”RESP”</w:t>
      </w:r>
    </w:p>
    <w:p w14:paraId="218B8489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r>
        <w:t>participantRole</w:t>
      </w:r>
    </w:p>
    <w:p w14:paraId="00683E4F" w14:textId="33A865FF" w:rsidR="009D034E" w:rsidRPr="00125567" w:rsidRDefault="009D034E" w:rsidP="009D034E">
      <w:pPr>
        <w:pStyle w:val="Snt3"/>
      </w:pPr>
      <w:r>
        <w:lastRenderedPageBreak/>
        <w:t xml:space="preserve">b. PAKOLLINEN yksi [1..1] code </w:t>
      </w:r>
      <w:r w:rsidRPr="00192B7F">
        <w:t>Elvytyksen antaja ennen ensihoito</w:t>
      </w:r>
      <w:r w:rsidR="00A61DB3">
        <w:t>henkilöstöä</w:t>
      </w:r>
      <w:r w:rsidRPr="00192B7F">
        <w:t xml:space="preserve"> </w:t>
      </w:r>
      <w:r>
        <w:t xml:space="preserve">(605), arvo annetaan luokituksesta ENSIH – </w:t>
      </w:r>
      <w:r w:rsidRPr="00192B7F">
        <w:t xml:space="preserve">Elvytyksen antaja ennen </w:t>
      </w:r>
      <w:del w:id="430" w:author="Timo Kaskinen" w:date="2016-03-14T14:22:00Z">
        <w:r w:rsidRPr="00192B7F" w:rsidDel="00B67554">
          <w:delText>ensihoitoyksikkö</w:delText>
        </w:r>
        <w:r w:rsidR="000237BB" w:rsidDel="00B67554">
          <w:delText>ä</w:delText>
        </w:r>
        <w:r w:rsidRPr="00192B7F" w:rsidDel="00B67554">
          <w:delText xml:space="preserve"> </w:delText>
        </w:r>
      </w:del>
      <w:ins w:id="431" w:author="Timo Kaskinen" w:date="2016-03-14T14:22:00Z">
        <w:r w:rsidR="00B67554" w:rsidRPr="00192B7F">
          <w:t>ensihoito</w:t>
        </w:r>
        <w:r w:rsidR="00B67554">
          <w:t>henkilöstöä</w:t>
        </w:r>
        <w:r w:rsidR="00B67554" w:rsidRPr="00192B7F">
          <w:t xml:space="preserve"> </w:t>
        </w:r>
      </w:ins>
      <w:r w:rsidR="000B14D2">
        <w:t>(codeSystem</w:t>
      </w:r>
      <w:r>
        <w:t>: 1.2.246.537.6.3050) CD-tietotyypillä</w:t>
      </w:r>
    </w:p>
    <w:p w14:paraId="319EAAEB" w14:textId="205D9A38" w:rsidR="00F14767" w:rsidRDefault="00F14767" w:rsidP="00F14767">
      <w:pPr>
        <w:pStyle w:val="Snt1"/>
      </w:pPr>
      <w:r>
        <w:t>6. VAPAAEHTOINEN nolla tai yksi [0..1] entryRelationship</w:t>
      </w:r>
    </w:p>
    <w:p w14:paraId="2F0FCCC5" w14:textId="77777777" w:rsidR="00F14767" w:rsidRDefault="00F14767" w:rsidP="00F14767">
      <w:pPr>
        <w:pStyle w:val="Snt2"/>
      </w:pPr>
      <w:r>
        <w:t>a. PAKOLLINEN yksi [1..1] @typeCode=”COMP”</w:t>
      </w:r>
    </w:p>
    <w:p w14:paraId="0C2F5B6A" w14:textId="7E2E2282" w:rsidR="00F14767" w:rsidRDefault="00F14767" w:rsidP="00F14767">
      <w:pPr>
        <w:pStyle w:val="Snt2"/>
      </w:pPr>
      <w:r>
        <w:t xml:space="preserve">b. PAKOLLINEN yksi [1..1] </w:t>
      </w:r>
      <w:hyperlink w:anchor="_Neuvovan_defibrillaattorin_käyttö" w:history="1">
        <w:r w:rsidRPr="002F6A94">
          <w:rPr>
            <w:rStyle w:val="Hyperlinkki"/>
          </w:rPr>
          <w:t>Neuvovan defibrillaattorin käyttö</w:t>
        </w:r>
      </w:hyperlink>
      <w:r w:rsidRPr="00F14767">
        <w:t xml:space="preserve"> </w:t>
      </w:r>
      <w:r>
        <w:t>(606) observation</w:t>
      </w:r>
    </w:p>
    <w:bookmarkStart w:id="432" w:name="_Neuvovan_defibrillaattorin_käyttö"/>
    <w:bookmarkEnd w:id="432"/>
    <w:p w14:paraId="5DCA96C0" w14:textId="307F0457" w:rsidR="00F14767" w:rsidRDefault="00111FAA" w:rsidP="00F14767">
      <w:pPr>
        <w:pStyle w:val="Otsikko5"/>
      </w:pPr>
      <w:r>
        <w:fldChar w:fldCharType="begin"/>
      </w:r>
      <w:r>
        <w:instrText xml:space="preserve"> HYPERLINK  \l "_Elvytys_ennen_ensihoitoyksikköä" </w:instrText>
      </w:r>
      <w:r>
        <w:fldChar w:fldCharType="separate"/>
      </w:r>
      <w:bookmarkStart w:id="433" w:name="_Toc446509309"/>
      <w:r w:rsidR="00F14767" w:rsidRPr="00111FAA">
        <w:rPr>
          <w:rStyle w:val="Hyperlinkki"/>
        </w:rPr>
        <w:t>Neuvovan defibrillaattorin käyttö</w:t>
      </w:r>
      <w:r>
        <w:fldChar w:fldCharType="end"/>
      </w:r>
      <w:r w:rsidR="00F14767">
        <w:t xml:space="preserve"> - observation</w:t>
      </w:r>
      <w:bookmarkEnd w:id="4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8C7B6F2" w14:textId="77777777" w:rsidTr="00627942">
        <w:tc>
          <w:tcPr>
            <w:tcW w:w="9236" w:type="dxa"/>
          </w:tcPr>
          <w:p w14:paraId="52EFE8ED" w14:textId="00C23C82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6D55B2B4" w14:textId="77777777" w:rsidR="00BB4A27" w:rsidRPr="00BB4A27" w:rsidRDefault="00BB4A27" w:rsidP="00F14767">
      <w:pPr>
        <w:pStyle w:val="Snt1"/>
        <w:rPr>
          <w:lang w:val="en-US"/>
        </w:rPr>
      </w:pPr>
    </w:p>
    <w:p w14:paraId="1339D039" w14:textId="77777777" w:rsidR="00F14767" w:rsidRDefault="00F14767" w:rsidP="00F14767">
      <w:pPr>
        <w:pStyle w:val="Snt1"/>
      </w:pPr>
      <w:r>
        <w:t>1. PAKOLLINEN yksi [1..1] @classCode="OBS" ja yksi [1..1] @moodCode="EVN"</w:t>
      </w:r>
    </w:p>
    <w:p w14:paraId="2BF5D60D" w14:textId="653A58F0" w:rsidR="00F14767" w:rsidRDefault="00F14767" w:rsidP="00F14767">
      <w:pPr>
        <w:pStyle w:val="Snt1"/>
      </w:pPr>
      <w:r>
        <w:t xml:space="preserve">2. PAKOLLINEN yksi [1..1] code/@code="606" Neuvovan defibrillaattorin käyttö </w:t>
      </w:r>
      <w:r w:rsidR="007B554A">
        <w:t xml:space="preserve">peruselvytyksessä </w:t>
      </w:r>
      <w:r w:rsidR="000B14D2">
        <w:t>(codeSystem</w:t>
      </w:r>
      <w:r>
        <w:t>: 1.2.246.537.6.12.2002.348)</w:t>
      </w:r>
    </w:p>
    <w:p w14:paraId="195EFF33" w14:textId="484ADB7F" w:rsidR="00FA2F92" w:rsidRDefault="00FA2F92" w:rsidP="00FA2F92">
      <w:pPr>
        <w:pStyle w:val="Snt1"/>
      </w:pPr>
      <w:r>
        <w:t>3. PAKOLLINEN yksi [1..1] text</w:t>
      </w:r>
    </w:p>
    <w:p w14:paraId="6C70F71B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4DFE914C" w14:textId="74205A79" w:rsidR="00F14767" w:rsidRDefault="00F14767" w:rsidP="00F14767">
      <w:pPr>
        <w:pStyle w:val="Snt1"/>
      </w:pPr>
      <w:r>
        <w:t xml:space="preserve">4. PAKOLLINEN yksi [1..1] value </w:t>
      </w:r>
      <w:r w:rsidR="007B554A">
        <w:t xml:space="preserve">Neuvovan defibrillaattorin käyttö peruselvytyksessä </w:t>
      </w:r>
      <w:r>
        <w:t xml:space="preserve">(606), arvo annetaan luokituksesta ENSIH – Neuvovan defibrillaattorin käyttö </w:t>
      </w:r>
      <w:r w:rsidR="000B14D2">
        <w:t>(codeSystem</w:t>
      </w:r>
      <w:r>
        <w:t>: 1.2.246.537.6.3051.2014) CD-tietotyypillä</w:t>
      </w:r>
    </w:p>
    <w:p w14:paraId="1471A7F5" w14:textId="220055F5" w:rsidR="00F14767" w:rsidRDefault="00F14767" w:rsidP="00F14767">
      <w:pPr>
        <w:pStyle w:val="Snt1"/>
      </w:pPr>
      <w:r>
        <w:t>5. VAPAAEHTOINEN nolla tai useampi [0..*]</w:t>
      </w:r>
      <w:r w:rsidR="00F70889">
        <w:t xml:space="preserve"> </w:t>
      </w:r>
      <w:r>
        <w:t>participant</w:t>
      </w:r>
    </w:p>
    <w:p w14:paraId="67451840" w14:textId="77777777" w:rsidR="00F14767" w:rsidRDefault="00F14767" w:rsidP="00F14767">
      <w:pPr>
        <w:pStyle w:val="Snt2"/>
      </w:pPr>
      <w:r w:rsidRPr="00125567">
        <w:t xml:space="preserve">a. </w:t>
      </w:r>
      <w:r>
        <w:t>PAKOLLINEN yksi [1..1] @typeCode=”RESP”</w:t>
      </w:r>
    </w:p>
    <w:p w14:paraId="60C03C92" w14:textId="77777777" w:rsidR="00F14767" w:rsidRDefault="00F14767" w:rsidP="00F14767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r>
        <w:t>participantRole</w:t>
      </w:r>
    </w:p>
    <w:p w14:paraId="49E08767" w14:textId="112E9D8E" w:rsidR="00F14767" w:rsidRPr="00125567" w:rsidRDefault="00F14767" w:rsidP="00F14767">
      <w:pPr>
        <w:pStyle w:val="Snt3"/>
      </w:pPr>
      <w:r>
        <w:t>b. PAKOLLINEN yksi [1..1] code Neuvovan defibrillaattorin käyttäjä peruselvytyksessä</w:t>
      </w:r>
      <w:r w:rsidRPr="00192B7F">
        <w:t xml:space="preserve"> </w:t>
      </w:r>
      <w:r>
        <w:t xml:space="preserve">(607), arvo annetaan luokituksesta ENSIH – </w:t>
      </w:r>
      <w:r w:rsidR="005E60FB">
        <w:t>Neuvovan defibrillaattorin käyttäjä</w:t>
      </w:r>
      <w:r w:rsidRPr="00192B7F">
        <w:t xml:space="preserve"> </w:t>
      </w:r>
      <w:r w:rsidR="000B14D2">
        <w:t>(codeSystem</w:t>
      </w:r>
      <w:r>
        <w:t>: 1.2.246.537.6.305</w:t>
      </w:r>
      <w:r w:rsidR="00600C35">
        <w:t>2</w:t>
      </w:r>
      <w:r>
        <w:t>) CD-tietotyypillä</w:t>
      </w:r>
    </w:p>
    <w:bookmarkStart w:id="434" w:name="_Potilaan_elottomuuden_syy"/>
    <w:bookmarkEnd w:id="434"/>
    <w:p w14:paraId="3C544BC2" w14:textId="3E027E05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35" w:name="_Toc446509310"/>
      <w:r w:rsidR="00A54CC9" w:rsidRPr="00111FAA">
        <w:rPr>
          <w:rStyle w:val="Hyperlinkki"/>
        </w:rPr>
        <w:t>Potilaan elottomuuden syy</w:t>
      </w:r>
      <w:r>
        <w:fldChar w:fldCharType="end"/>
      </w:r>
      <w:r w:rsidR="00A54CC9">
        <w:t xml:space="preserve"> - observation</w:t>
      </w:r>
      <w:bookmarkEnd w:id="43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1991F43F" w14:textId="77777777" w:rsidTr="00627942">
        <w:tc>
          <w:tcPr>
            <w:tcW w:w="9236" w:type="dxa"/>
          </w:tcPr>
          <w:p w14:paraId="05B55BDE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97EB7E" w14:textId="77777777" w:rsidR="00BB4A27" w:rsidRPr="00BB4A27" w:rsidRDefault="00BB4A27" w:rsidP="00BD6AA1">
      <w:pPr>
        <w:pStyle w:val="Snt1"/>
        <w:rPr>
          <w:lang w:val="en-US"/>
        </w:rPr>
      </w:pPr>
    </w:p>
    <w:p w14:paraId="43E4B0A0" w14:textId="77777777" w:rsidR="00BD6AA1" w:rsidRDefault="00BD6AA1" w:rsidP="00BD6AA1">
      <w:pPr>
        <w:pStyle w:val="Snt1"/>
      </w:pPr>
      <w:r>
        <w:t>1. PAKOLLINEN yksi [1..1] @classCode="OBS" ja yksi [1..1] @moodCode="EVN"</w:t>
      </w:r>
    </w:p>
    <w:p w14:paraId="3758CE01" w14:textId="54D78803" w:rsidR="00BD6AA1" w:rsidRDefault="00BD6AA1" w:rsidP="00BD6AA1">
      <w:pPr>
        <w:pStyle w:val="Snt1"/>
      </w:pPr>
      <w:r>
        <w:t xml:space="preserve">2. PAKOLLINEN yksi [1..1] code/@code="608" Potilaan elottomuuden syy </w:t>
      </w:r>
      <w:r w:rsidR="000B14D2">
        <w:t>(codeSystem</w:t>
      </w:r>
      <w:r>
        <w:t>: 1.2.246.537.6.12.2002.348)</w:t>
      </w:r>
    </w:p>
    <w:p w14:paraId="7AD35FD0" w14:textId="4F5EE1EB" w:rsidR="00FA2F92" w:rsidRDefault="00FA2F92" w:rsidP="00FA2F92">
      <w:pPr>
        <w:pStyle w:val="Snt1"/>
      </w:pPr>
      <w:r>
        <w:t>3. PAKOLLINEN yksi [1..1] text</w:t>
      </w:r>
    </w:p>
    <w:p w14:paraId="1A0FB61C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16890299" w14:textId="202D9AC3" w:rsidR="00BD6AA1" w:rsidRDefault="00BD6AA1" w:rsidP="00BD6AA1">
      <w:pPr>
        <w:pStyle w:val="Snt1"/>
      </w:pPr>
      <w:r>
        <w:t xml:space="preserve">4. PAKOLLINEN yksi [1..1] value Potilaan elottomuuden syy (608), arvo annetaan luokituksesta ENSIH – Potilaan elottomuuden syy </w:t>
      </w:r>
      <w:r w:rsidR="000B14D2">
        <w:t>(codeSystem</w:t>
      </w:r>
      <w:r>
        <w:t>: 1.2.246.537.6.3053.2014) CD-tietotyypillä</w:t>
      </w:r>
    </w:p>
    <w:bookmarkStart w:id="436" w:name="_Hoitoelvytyksen_toteuttaminen_-"/>
    <w:bookmarkEnd w:id="436"/>
    <w:p w14:paraId="232D4EB8" w14:textId="1970E77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37" w:name="_Toc446509311"/>
      <w:r w:rsidR="00A54CC9" w:rsidRPr="00111FAA">
        <w:rPr>
          <w:rStyle w:val="Hyperlinkki"/>
        </w:rPr>
        <w:t>Hoitoelvytyksen toteuttaminen</w:t>
      </w:r>
      <w:r>
        <w:fldChar w:fldCharType="end"/>
      </w:r>
      <w:r w:rsidR="00A54CC9">
        <w:t xml:space="preserve"> - observation</w:t>
      </w:r>
      <w:bookmarkEnd w:id="43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2F15FED6" w14:textId="77777777" w:rsidTr="00627942">
        <w:tc>
          <w:tcPr>
            <w:tcW w:w="9236" w:type="dxa"/>
          </w:tcPr>
          <w:p w14:paraId="0BD96C2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0F53C8E4" w14:textId="77777777" w:rsidR="00BB4A27" w:rsidRPr="00BB4A27" w:rsidRDefault="00BB4A27" w:rsidP="002F779C">
      <w:pPr>
        <w:pStyle w:val="Snt1"/>
        <w:rPr>
          <w:lang w:val="en-US"/>
        </w:rPr>
      </w:pPr>
    </w:p>
    <w:p w14:paraId="72BBA4CA" w14:textId="77777777" w:rsidR="002F779C" w:rsidRDefault="002F779C" w:rsidP="002F779C">
      <w:pPr>
        <w:pStyle w:val="Snt1"/>
      </w:pPr>
      <w:r>
        <w:t>1. PAKOLLINEN yksi [1..1] @classCode="OBS" ja yksi [1..1] @moodCode="EVN"</w:t>
      </w:r>
    </w:p>
    <w:p w14:paraId="23ADC342" w14:textId="068B1EB9" w:rsidR="002F779C" w:rsidRDefault="002F779C" w:rsidP="002F779C">
      <w:pPr>
        <w:pStyle w:val="Snt1"/>
      </w:pPr>
      <w:r>
        <w:t xml:space="preserve">2. PAKOLLINEN yksi [1..1] code/@code="609" Hoitoelvytyksen toteuttaminen </w:t>
      </w:r>
      <w:r w:rsidR="000B14D2">
        <w:t>(codeSystem</w:t>
      </w:r>
      <w:r>
        <w:t>: 1.2.246.537.6.12.2002.348)</w:t>
      </w:r>
    </w:p>
    <w:p w14:paraId="060DE332" w14:textId="57862B6E" w:rsidR="00FA2F92" w:rsidRDefault="00FA2F92" w:rsidP="00FA2F92">
      <w:pPr>
        <w:pStyle w:val="Snt1"/>
      </w:pPr>
      <w:r>
        <w:t>3. PAKOLLINEN yksi [1..1] text</w:t>
      </w:r>
    </w:p>
    <w:p w14:paraId="5DD19B14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19EDBE1A" w14:textId="33391581" w:rsidR="002F779C" w:rsidRDefault="002F779C" w:rsidP="002F779C">
      <w:pPr>
        <w:pStyle w:val="Snt1"/>
      </w:pPr>
      <w:r>
        <w:t xml:space="preserve">4. PAKOLLINEN yksi [1..1] value Hoitoelvytyksen toteuttaminen (609), arvo annetaan luokituksesta ENSIH – Hoitoelvytyksen toteuttaminen </w:t>
      </w:r>
      <w:r w:rsidR="000B14D2">
        <w:t>(codeSystem</w:t>
      </w:r>
      <w:r>
        <w:t>: 1.2.246.537.6.3054.2014) CD-tietotyypillä</w:t>
      </w:r>
    </w:p>
    <w:p w14:paraId="1C31B5B9" w14:textId="4529F09D" w:rsidR="00A54CC9" w:rsidRDefault="002F779C" w:rsidP="00A54CC9">
      <w:pPr>
        <w:pStyle w:val="Snt1"/>
      </w:pPr>
      <w:r>
        <w:lastRenderedPageBreak/>
        <w:t xml:space="preserve">5. VAPAAEHTOINEN nolla tai yksi [0..1] methodCode Hoitoelvytyksen tarkennus (610), arvo annetaan luokituksesta ENSIH – Hoitoelvytyksen tarkennus </w:t>
      </w:r>
      <w:r w:rsidR="000B14D2">
        <w:t>(codeSystem</w:t>
      </w:r>
      <w:r>
        <w:t>: 1.2.246.537.6.3055.2014) CE-tietotyypillä</w:t>
      </w:r>
    </w:p>
    <w:p w14:paraId="4666AD96" w14:textId="77777777" w:rsidR="00186242" w:rsidRDefault="00186242" w:rsidP="00A54CC9">
      <w:pPr>
        <w:pStyle w:val="Snt1"/>
      </w:pPr>
    </w:p>
    <w:p w14:paraId="6C1E21CA" w14:textId="75D8191A" w:rsidR="00186242" w:rsidRPr="00A54CC9" w:rsidRDefault="00186242" w:rsidP="00A54CC9">
      <w:pPr>
        <w:pStyle w:val="Snt1"/>
      </w:pPr>
      <w:r>
        <w:t>Toteutusohje: Hoitoelvytyksen tarkennus (610) on tietosisällössä toistuva. Skeemassa methodCode ei ole toistuva, joten toistuma toteutetaan toistamalla koko component.observation –rakennetta.</w:t>
      </w:r>
    </w:p>
    <w:bookmarkStart w:id="438" w:name="_Jäähdytyshoito_-_observation"/>
    <w:bookmarkEnd w:id="438"/>
    <w:p w14:paraId="1A3E1DE2" w14:textId="72204B9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39" w:name="_Toc446509312"/>
      <w:r w:rsidR="00A54CC9" w:rsidRPr="00111FAA">
        <w:rPr>
          <w:rStyle w:val="Hyperlinkki"/>
        </w:rPr>
        <w:t>Jäähdytyshoito</w:t>
      </w:r>
      <w:r>
        <w:fldChar w:fldCharType="end"/>
      </w:r>
      <w:r w:rsidR="00A54CC9">
        <w:t xml:space="preserve"> - observation</w:t>
      </w:r>
      <w:bookmarkEnd w:id="43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1794EA5F" w14:textId="77777777" w:rsidTr="00627942">
        <w:tc>
          <w:tcPr>
            <w:tcW w:w="9236" w:type="dxa"/>
          </w:tcPr>
          <w:p w14:paraId="4FAF6A7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DE3134" w14:textId="77777777" w:rsidR="00BB4A27" w:rsidRPr="00BB4A27" w:rsidRDefault="00BB4A27" w:rsidP="00F644E6">
      <w:pPr>
        <w:pStyle w:val="Snt1"/>
        <w:rPr>
          <w:lang w:val="en-US"/>
        </w:rPr>
      </w:pPr>
    </w:p>
    <w:p w14:paraId="5975C761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166EB44D" w14:textId="30B47F34" w:rsidR="00F644E6" w:rsidRDefault="00F644E6" w:rsidP="00F644E6">
      <w:pPr>
        <w:pStyle w:val="Snt1"/>
      </w:pPr>
      <w:r>
        <w:t xml:space="preserve">2. PAKOLLINEN yksi [1..1] code/@code="611" Jäähdytyshoito </w:t>
      </w:r>
      <w:r w:rsidR="000B14D2">
        <w:t>(codeSystem</w:t>
      </w:r>
      <w:r>
        <w:t>: 1.2.246.537.6.12.2002.348)</w:t>
      </w:r>
    </w:p>
    <w:p w14:paraId="513CF21A" w14:textId="75D9E44D" w:rsidR="00FA2F92" w:rsidRDefault="00FA2F92" w:rsidP="00FA2F92">
      <w:pPr>
        <w:pStyle w:val="Snt1"/>
      </w:pPr>
      <w:r>
        <w:t>3. PAKOLLINEN yksi [1..1] text</w:t>
      </w:r>
    </w:p>
    <w:p w14:paraId="2A20B2CD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2F005381" w14:textId="2B02AF98" w:rsidR="00F644E6" w:rsidRDefault="00F644E6" w:rsidP="00F644E6">
      <w:pPr>
        <w:pStyle w:val="Snt1"/>
      </w:pPr>
      <w:r>
        <w:t>4. PAKOLLINEN yksi [1..1] value Jäähdytyshoito (611), arvo annetaan BL-tietotyypillä</w:t>
      </w:r>
    </w:p>
    <w:bookmarkStart w:id="440" w:name="_Primaarirytmi_-_observation"/>
    <w:bookmarkEnd w:id="440"/>
    <w:p w14:paraId="37FB116E" w14:textId="26287DBC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41" w:name="_Toc446509313"/>
      <w:r w:rsidR="00A54CC9" w:rsidRPr="00111FAA">
        <w:rPr>
          <w:rStyle w:val="Hyperlinkki"/>
        </w:rPr>
        <w:t>Primaarirytmi</w:t>
      </w:r>
      <w:r>
        <w:fldChar w:fldCharType="end"/>
      </w:r>
      <w:r w:rsidR="00A54CC9">
        <w:t xml:space="preserve"> - observation</w:t>
      </w:r>
      <w:bookmarkEnd w:id="44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630F1BFE" w14:textId="77777777" w:rsidTr="00627942">
        <w:tc>
          <w:tcPr>
            <w:tcW w:w="9236" w:type="dxa"/>
          </w:tcPr>
          <w:p w14:paraId="3871066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6EFF163" w14:textId="77777777" w:rsidR="00BB4A27" w:rsidRPr="00BB4A27" w:rsidRDefault="00BB4A27" w:rsidP="00F644E6">
      <w:pPr>
        <w:pStyle w:val="Snt1"/>
        <w:rPr>
          <w:lang w:val="en-US"/>
        </w:rPr>
      </w:pPr>
    </w:p>
    <w:p w14:paraId="5EADB791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4968112A" w14:textId="42F99CEA" w:rsidR="00F644E6" w:rsidRDefault="00F644E6" w:rsidP="00F644E6">
      <w:pPr>
        <w:pStyle w:val="Snt1"/>
      </w:pPr>
      <w:r>
        <w:t xml:space="preserve">2. PAKOLLINEN yksi [1..1] code/@code="612" </w:t>
      </w:r>
      <w:r w:rsidRPr="00F644E6">
        <w:t>Primaarirytmi</w:t>
      </w:r>
      <w:r>
        <w:t xml:space="preserve"> </w:t>
      </w:r>
      <w:r w:rsidR="000B14D2">
        <w:t>(codeSystem</w:t>
      </w:r>
      <w:r>
        <w:t>: 1.2.246.537.6.12.2002.348)</w:t>
      </w:r>
    </w:p>
    <w:p w14:paraId="5D465A93" w14:textId="77777777" w:rsidR="00FA2F92" w:rsidRDefault="00FA2F92" w:rsidP="00FA2F92">
      <w:pPr>
        <w:pStyle w:val="Snt1"/>
      </w:pPr>
      <w:r>
        <w:t>3. PAKOLLINEN yksi [1..1] text</w:t>
      </w:r>
    </w:p>
    <w:p w14:paraId="6F0D9DE1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6D86491B" w14:textId="5BFA032C" w:rsidR="00F644E6" w:rsidRDefault="00F644E6" w:rsidP="00F644E6">
      <w:pPr>
        <w:pStyle w:val="Snt1"/>
      </w:pPr>
      <w:r>
        <w:t xml:space="preserve">4. PAKOLLINEN yksi [1..1] value </w:t>
      </w:r>
      <w:r w:rsidRPr="00F644E6">
        <w:t>Primaarirytmi</w:t>
      </w:r>
      <w:r>
        <w:t xml:space="preserve"> (612), arvo annetaan luokituksesta ENSIH – </w:t>
      </w:r>
      <w:r w:rsidRPr="00F644E6">
        <w:t>Primaarirytmi</w:t>
      </w:r>
      <w:r>
        <w:t xml:space="preserve"> </w:t>
      </w:r>
      <w:r w:rsidR="000B14D2">
        <w:t>(codeSystem</w:t>
      </w:r>
      <w:r>
        <w:t>: 1.2.246.537.6.3056.2014) CD-tietotyypillä</w:t>
      </w:r>
    </w:p>
    <w:bookmarkStart w:id="442" w:name="_Potilaan_elvytyksen_lopputulos"/>
    <w:bookmarkEnd w:id="442"/>
    <w:p w14:paraId="3441F089" w14:textId="35439F3D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43" w:name="_Toc446509314"/>
      <w:r w:rsidR="00A54CC9" w:rsidRPr="00111FAA">
        <w:rPr>
          <w:rStyle w:val="Hyperlinkki"/>
        </w:rPr>
        <w:t>Potilaan elvytyksen lopputulos</w:t>
      </w:r>
      <w:r>
        <w:fldChar w:fldCharType="end"/>
      </w:r>
      <w:r w:rsidR="00A54CC9">
        <w:t xml:space="preserve"> - observation</w:t>
      </w:r>
      <w:bookmarkEnd w:id="44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68EF8A24" w14:textId="77777777" w:rsidTr="00627942">
        <w:tc>
          <w:tcPr>
            <w:tcW w:w="9236" w:type="dxa"/>
          </w:tcPr>
          <w:p w14:paraId="0CF688E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5B1CE2B" w14:textId="77777777" w:rsidR="00BB4A27" w:rsidRPr="00BB4A27" w:rsidRDefault="00BB4A27" w:rsidP="00F644E6">
      <w:pPr>
        <w:pStyle w:val="Snt1"/>
        <w:rPr>
          <w:lang w:val="en-US"/>
        </w:rPr>
      </w:pPr>
    </w:p>
    <w:p w14:paraId="50A9BF88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1B259BA0" w14:textId="5FEFB102" w:rsidR="00F644E6" w:rsidRDefault="00F644E6" w:rsidP="00F644E6">
      <w:pPr>
        <w:pStyle w:val="Snt1"/>
      </w:pPr>
      <w:r>
        <w:t xml:space="preserve">2. PAKOLLINEN yksi [1..1] code/@code="613" </w:t>
      </w:r>
      <w:r w:rsidRPr="00F644E6">
        <w:t>Potilaan elvytyksen lopputulos</w:t>
      </w:r>
      <w:r>
        <w:t xml:space="preserve"> </w:t>
      </w:r>
      <w:r w:rsidR="000B14D2">
        <w:t>(codeSystem</w:t>
      </w:r>
      <w:r>
        <w:t>: 1.2.246.537.6.12.2002.348)</w:t>
      </w:r>
    </w:p>
    <w:p w14:paraId="786EB0D4" w14:textId="77777777" w:rsidR="00FA2F92" w:rsidRDefault="00FA2F92" w:rsidP="00FA2F92">
      <w:pPr>
        <w:pStyle w:val="Snt1"/>
      </w:pPr>
      <w:r>
        <w:t>3. PAKOLLINEN yksi [1..1] text</w:t>
      </w:r>
    </w:p>
    <w:p w14:paraId="4982AB07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2492D52B" w14:textId="3C54FD5D" w:rsidR="00F644E6" w:rsidRDefault="00F644E6" w:rsidP="00F644E6">
      <w:pPr>
        <w:pStyle w:val="Snt1"/>
      </w:pPr>
      <w:r>
        <w:t xml:space="preserve">4. PAKOLLINEN yksi [1..1] value </w:t>
      </w:r>
      <w:r w:rsidRPr="00F644E6">
        <w:t>Potilaan elvytyksen lopputulos</w:t>
      </w:r>
      <w:r>
        <w:t xml:space="preserve"> (613), arvo annetaan luokituksesta ENSIH – </w:t>
      </w:r>
      <w:r w:rsidRPr="00F644E6">
        <w:t>Potilaan elvytyksen lopputulos</w:t>
      </w:r>
      <w:r>
        <w:t xml:space="preserve"> </w:t>
      </w:r>
      <w:r w:rsidR="000B14D2">
        <w:t>(codeSystem</w:t>
      </w:r>
      <w:r>
        <w:t>: 1.2.246.537.6.3057.2014) CD-tietotyypillä</w:t>
      </w:r>
    </w:p>
    <w:bookmarkStart w:id="444" w:name="_Spontaanin_verenkierron_palautumine"/>
    <w:bookmarkEnd w:id="444"/>
    <w:p w14:paraId="530B7B63" w14:textId="2009C88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45" w:name="_Toc446509315"/>
      <w:r w:rsidR="00A54CC9" w:rsidRPr="00111FAA">
        <w:rPr>
          <w:rStyle w:val="Hyperlinkki"/>
        </w:rPr>
        <w:t>Spontaanin verenkierron palautuminen</w:t>
      </w:r>
      <w:r>
        <w:fldChar w:fldCharType="end"/>
      </w:r>
      <w:r w:rsidR="00A54CC9">
        <w:t xml:space="preserve"> - observation</w:t>
      </w:r>
      <w:bookmarkEnd w:id="4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1591F2D" w14:textId="77777777" w:rsidTr="00627942">
        <w:tc>
          <w:tcPr>
            <w:tcW w:w="9236" w:type="dxa"/>
          </w:tcPr>
          <w:p w14:paraId="526D977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8938110" w14:textId="77777777" w:rsidR="00BB4A27" w:rsidRPr="00BB4A27" w:rsidRDefault="00BB4A27" w:rsidP="00D23BA6">
      <w:pPr>
        <w:pStyle w:val="Snt1"/>
        <w:rPr>
          <w:lang w:val="en-US"/>
        </w:rPr>
      </w:pPr>
    </w:p>
    <w:p w14:paraId="01CB060F" w14:textId="77777777" w:rsidR="00D23BA6" w:rsidRDefault="00D23BA6" w:rsidP="00D23BA6">
      <w:pPr>
        <w:pStyle w:val="Snt1"/>
      </w:pPr>
      <w:r>
        <w:t>1. PAKOLLINEN yksi [1..1] @classCode="OBS" ja yksi [1..1] @moodCode="EVN"</w:t>
      </w:r>
    </w:p>
    <w:p w14:paraId="64B416A8" w14:textId="715A91CD" w:rsidR="00D23BA6" w:rsidRDefault="00D23BA6" w:rsidP="00D23BA6">
      <w:pPr>
        <w:pStyle w:val="Snt1"/>
      </w:pPr>
      <w:r>
        <w:t>2. PAKOLLINEN yksi [1..1] code/@code="61</w:t>
      </w:r>
      <w:r w:rsidR="00904856">
        <w:t>4</w:t>
      </w:r>
      <w:r>
        <w:t xml:space="preserve">" </w:t>
      </w:r>
      <w:r w:rsidRPr="00D23BA6">
        <w:t xml:space="preserve">Spontaanin verenkierron palautuminen </w:t>
      </w:r>
      <w:r w:rsidR="000B14D2">
        <w:t>(codeSystem</w:t>
      </w:r>
      <w:r>
        <w:t>: 1.2.246.537.6.12.2002.348)</w:t>
      </w:r>
    </w:p>
    <w:p w14:paraId="34E808AE" w14:textId="77777777" w:rsidR="00FA2F92" w:rsidRDefault="00FA2F92" w:rsidP="00FA2F92">
      <w:pPr>
        <w:pStyle w:val="Snt1"/>
      </w:pPr>
      <w:r>
        <w:t>3. PAKOLLINEN yksi [1..1] text</w:t>
      </w:r>
    </w:p>
    <w:p w14:paraId="44A1CC95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7A8971AF" w14:textId="3F89DC57" w:rsidR="00A54CC9" w:rsidRPr="00A54CC9" w:rsidRDefault="00D23BA6" w:rsidP="00A54CC9">
      <w:pPr>
        <w:pStyle w:val="Snt1"/>
      </w:pPr>
      <w:r>
        <w:lastRenderedPageBreak/>
        <w:t xml:space="preserve">4. PAKOLLINEN yksi [1..1] value </w:t>
      </w:r>
      <w:r w:rsidRPr="00D23BA6">
        <w:t xml:space="preserve">Spontaanin verenkierron palautuminen </w:t>
      </w:r>
      <w:r>
        <w:t xml:space="preserve">(614), arvo annetaan luokituksesta ENSIH – </w:t>
      </w:r>
      <w:r w:rsidRPr="00D23BA6">
        <w:t xml:space="preserve">Spontaanin verenkierron palautuminen </w:t>
      </w:r>
      <w:r w:rsidR="000B14D2">
        <w:t>(codeSystem</w:t>
      </w:r>
      <w:r>
        <w:t>: 1.2.246.537.6.3058.2014) CD-tietotyypillä</w:t>
      </w:r>
    </w:p>
    <w:bookmarkStart w:id="446" w:name="_EKG-löydös_jatkohoitoon_luovuttaess"/>
    <w:bookmarkEnd w:id="446"/>
    <w:p w14:paraId="015290EA" w14:textId="721CF404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47" w:name="_Toc446509316"/>
      <w:r w:rsidR="00A54CC9" w:rsidRPr="00111FAA">
        <w:rPr>
          <w:rStyle w:val="Hyperlinkki"/>
        </w:rPr>
        <w:t>EKG-löydös jatkohoitoon luovuttaessa</w:t>
      </w:r>
      <w:r>
        <w:fldChar w:fldCharType="end"/>
      </w:r>
      <w:r w:rsidR="00A54CC9">
        <w:t xml:space="preserve"> - observation</w:t>
      </w:r>
      <w:bookmarkEnd w:id="4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2AB46DB2" w14:textId="77777777" w:rsidTr="00627942">
        <w:tc>
          <w:tcPr>
            <w:tcW w:w="9236" w:type="dxa"/>
          </w:tcPr>
          <w:p w14:paraId="60D3717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30DE4DA" w14:textId="77777777" w:rsidR="00BB4A27" w:rsidRPr="00BB4A27" w:rsidRDefault="00BB4A27" w:rsidP="0035685E">
      <w:pPr>
        <w:pStyle w:val="Snt1"/>
        <w:rPr>
          <w:lang w:val="en-US"/>
        </w:rPr>
      </w:pPr>
    </w:p>
    <w:p w14:paraId="5BCD47FD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6D4F8B86" w14:textId="16EA3C3B" w:rsidR="0035685E" w:rsidRDefault="0035685E" w:rsidP="0035685E">
      <w:pPr>
        <w:pStyle w:val="Snt1"/>
      </w:pPr>
      <w:r>
        <w:t>2. PAKOLLINEN yksi [1..1] code/@code="615" EKG-löydös jatkohoitoon luovuttaessa</w:t>
      </w:r>
      <w:r w:rsidRPr="00D23BA6">
        <w:t xml:space="preserve"> </w:t>
      </w:r>
      <w:r w:rsidR="000B14D2">
        <w:t>(codeSystem</w:t>
      </w:r>
      <w:r>
        <w:t>: 1.2.246.537.6.12.2002.348)</w:t>
      </w:r>
    </w:p>
    <w:p w14:paraId="0E325403" w14:textId="77777777" w:rsidR="00FA2F92" w:rsidRDefault="00FA2F92" w:rsidP="00FA2F92">
      <w:pPr>
        <w:pStyle w:val="Snt1"/>
      </w:pPr>
      <w:r>
        <w:t>3. PAKOLLINEN yksi [1..1] text</w:t>
      </w:r>
    </w:p>
    <w:p w14:paraId="3BCDAF70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211B9867" w14:textId="56B3A34C" w:rsidR="0035685E" w:rsidRPr="00A54CC9" w:rsidRDefault="0035685E" w:rsidP="0035685E">
      <w:pPr>
        <w:pStyle w:val="Snt1"/>
      </w:pPr>
      <w:r>
        <w:t>4. PAKOLLINEN yksi tai useampi [1..*] value EKG-löydös jatkohoitoon luovuttaessa</w:t>
      </w:r>
      <w:r w:rsidRPr="00D23BA6">
        <w:t xml:space="preserve"> </w:t>
      </w:r>
      <w:r>
        <w:t>(615), arvo annetaan luokituksesta ENSIH – EKG-löydös</w:t>
      </w:r>
      <w:r w:rsidRPr="00D23BA6">
        <w:t xml:space="preserve"> </w:t>
      </w:r>
      <w:r w:rsidR="000B14D2">
        <w:t>(codeSystem</w:t>
      </w:r>
      <w:r>
        <w:t>: 1.2.246.537.6.3041.2014) CD-tietotyypillä</w:t>
      </w:r>
    </w:p>
    <w:bookmarkStart w:id="448" w:name="_Potilaan_elvytyksen_lopettamisen"/>
    <w:bookmarkEnd w:id="448"/>
    <w:p w14:paraId="3D5C56CD" w14:textId="5EF3F88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49" w:name="_Toc446509317"/>
      <w:r w:rsidR="00A54CC9" w:rsidRPr="00111FAA">
        <w:rPr>
          <w:rStyle w:val="Hyperlinkki"/>
        </w:rPr>
        <w:t>Potilaan elvytyksen lopettamisen syy</w:t>
      </w:r>
      <w:r>
        <w:fldChar w:fldCharType="end"/>
      </w:r>
      <w:r w:rsidR="00A54CC9">
        <w:t xml:space="preserve"> - observation</w:t>
      </w:r>
      <w:bookmarkEnd w:id="4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B9D1B6C" w14:textId="77777777" w:rsidTr="00627942">
        <w:tc>
          <w:tcPr>
            <w:tcW w:w="9236" w:type="dxa"/>
          </w:tcPr>
          <w:p w14:paraId="3FA943D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6E1177C" w14:textId="77777777" w:rsidR="00BB4A27" w:rsidRPr="00BB4A27" w:rsidRDefault="00BB4A27" w:rsidP="0035685E">
      <w:pPr>
        <w:pStyle w:val="Snt1"/>
        <w:rPr>
          <w:lang w:val="en-US"/>
        </w:rPr>
      </w:pPr>
    </w:p>
    <w:p w14:paraId="30C7D8F1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7DDA686B" w14:textId="5A98BA3E" w:rsidR="0035685E" w:rsidRDefault="0035685E" w:rsidP="0035685E">
      <w:pPr>
        <w:pStyle w:val="Snt1"/>
      </w:pPr>
      <w:r>
        <w:t>2. PAKOLLINEN yksi [1..1] code/@code="617" Potilaan elvytyksen lopettamisen syy</w:t>
      </w:r>
      <w:r w:rsidRPr="00D23BA6">
        <w:t xml:space="preserve"> </w:t>
      </w:r>
      <w:r w:rsidR="000B14D2">
        <w:t>(codeSystem</w:t>
      </w:r>
      <w:r>
        <w:t>: 1.2.246.537.6.12.2002.348)</w:t>
      </w:r>
    </w:p>
    <w:p w14:paraId="5CD025F1" w14:textId="77777777" w:rsidR="00FA2F92" w:rsidRDefault="00FA2F92" w:rsidP="00FA2F92">
      <w:pPr>
        <w:pStyle w:val="Snt1"/>
      </w:pPr>
      <w:r>
        <w:t>3. PAKOLLINEN yksi [1..1] text</w:t>
      </w:r>
    </w:p>
    <w:p w14:paraId="384C689E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72411AC5" w14:textId="1CF6454F" w:rsidR="0035685E" w:rsidRDefault="0035685E" w:rsidP="0035685E">
      <w:pPr>
        <w:pStyle w:val="Snt1"/>
      </w:pPr>
      <w:r>
        <w:t>4. PAKOLLINEN yksi [1..1] statusCode/@code=</w:t>
      </w:r>
      <w:r w:rsidR="00AC5596">
        <w:t>”</w:t>
      </w:r>
      <w:r>
        <w:t>aborted”</w:t>
      </w:r>
    </w:p>
    <w:p w14:paraId="46ACF5F8" w14:textId="5964CD26" w:rsidR="0035685E" w:rsidRDefault="0035685E" w:rsidP="0035685E">
      <w:pPr>
        <w:pStyle w:val="Snt1"/>
      </w:pPr>
      <w:r>
        <w:t>5.</w:t>
      </w:r>
      <w:r w:rsidR="00AC5596">
        <w:t xml:space="preserve"> PAKOLLINEN yksi [1..1] effectiveTime</w:t>
      </w:r>
    </w:p>
    <w:p w14:paraId="0B1F14AF" w14:textId="161A3543" w:rsidR="00AC5596" w:rsidRDefault="00AC5596" w:rsidP="00AC5596">
      <w:pPr>
        <w:pStyle w:val="Snt2"/>
      </w:pPr>
      <w:r>
        <w:t>a. PAKOLLINEN yksi [1..1] high/@value Potilaan elvytyksen lopettamisen aika (616), arvo annetaan minuutin tarkkuudella TS-tietotyypillä</w:t>
      </w:r>
    </w:p>
    <w:p w14:paraId="6A9A5EA1" w14:textId="66690C0E" w:rsidR="0035685E" w:rsidRPr="00A54CC9" w:rsidRDefault="00AC5596" w:rsidP="0035685E">
      <w:pPr>
        <w:pStyle w:val="Snt1"/>
      </w:pPr>
      <w:r>
        <w:t>6</w:t>
      </w:r>
      <w:r w:rsidR="0035685E">
        <w:t xml:space="preserve">. PAKOLLINEN yksi [1..1] value </w:t>
      </w:r>
      <w:r>
        <w:t>Potilaan elvytyksen lopettamisen syy</w:t>
      </w:r>
      <w:r w:rsidR="0035685E" w:rsidRPr="00D23BA6">
        <w:t xml:space="preserve"> </w:t>
      </w:r>
      <w:r w:rsidR="0035685E">
        <w:t>(61</w:t>
      </w:r>
      <w:r>
        <w:t>7</w:t>
      </w:r>
      <w:r w:rsidR="0035685E">
        <w:t>), arvo annetaan luokituksesta ENSIH – Elvytyksen lopettamisen syy</w:t>
      </w:r>
      <w:r w:rsidR="0035685E" w:rsidRPr="00D23BA6">
        <w:t xml:space="preserve"> </w:t>
      </w:r>
      <w:r w:rsidR="000B14D2">
        <w:t>(codeSystem</w:t>
      </w:r>
      <w:r w:rsidR="0035685E">
        <w:t>: 1.2.246.537.6.3059.2014) CD-tietotyypillä</w:t>
      </w:r>
    </w:p>
    <w:bookmarkStart w:id="450" w:name="_Elvytystiedon_puuttumisen_perustelu"/>
    <w:bookmarkEnd w:id="450"/>
    <w:p w14:paraId="203ABFEE" w14:textId="7DD7412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51" w:name="_Toc446509318"/>
      <w:r w:rsidR="00A54CC9" w:rsidRPr="00111FAA">
        <w:rPr>
          <w:rStyle w:val="Hyperlinkki"/>
        </w:rPr>
        <w:t>Elvytystiedon puuttumisen perustelu</w:t>
      </w:r>
      <w:r>
        <w:fldChar w:fldCharType="end"/>
      </w:r>
      <w:r w:rsidR="00A54CC9">
        <w:t xml:space="preserve"> - observation</w:t>
      </w:r>
      <w:bookmarkEnd w:id="45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77224128" w14:textId="77777777" w:rsidTr="00627942">
        <w:tc>
          <w:tcPr>
            <w:tcW w:w="9236" w:type="dxa"/>
          </w:tcPr>
          <w:p w14:paraId="7E7C06E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531E988" w14:textId="77777777" w:rsidR="00BB4A27" w:rsidRPr="00BB4A27" w:rsidRDefault="00BB4A27" w:rsidP="0035685E">
      <w:pPr>
        <w:pStyle w:val="Snt1"/>
        <w:rPr>
          <w:lang w:val="en-US"/>
        </w:rPr>
      </w:pPr>
    </w:p>
    <w:p w14:paraId="62DD139E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5646852A" w14:textId="16E871D6" w:rsidR="0035685E" w:rsidRDefault="0035685E" w:rsidP="0035685E">
      <w:pPr>
        <w:pStyle w:val="Snt1"/>
      </w:pPr>
      <w:r>
        <w:t>2. PAKOLLINEN yksi [1..1] code/@code="618" Elvytystiedon puuttumisen perustelu</w:t>
      </w:r>
      <w:r w:rsidRPr="00D23BA6">
        <w:t xml:space="preserve"> </w:t>
      </w:r>
      <w:r w:rsidR="000B14D2">
        <w:t>(codeSystem</w:t>
      </w:r>
      <w:r>
        <w:t>: 1.2.246.537.6.12.2002.348)</w:t>
      </w:r>
    </w:p>
    <w:p w14:paraId="6656359C" w14:textId="77777777" w:rsidR="00FA2F92" w:rsidRDefault="00FA2F92" w:rsidP="00FA2F92">
      <w:pPr>
        <w:pStyle w:val="Snt1"/>
      </w:pPr>
      <w:r>
        <w:t>3. PAKOLLINEN yksi [1..1] text</w:t>
      </w:r>
    </w:p>
    <w:p w14:paraId="14539510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5331B64F" w14:textId="3645727C" w:rsidR="0035685E" w:rsidRPr="00A54CC9" w:rsidRDefault="0035685E" w:rsidP="0035685E">
      <w:pPr>
        <w:pStyle w:val="Snt1"/>
      </w:pPr>
      <w:r>
        <w:t>4. PAKOLLINEN yksi [1..1] value Elvytystiedon puuttumisen perustelu</w:t>
      </w:r>
      <w:r w:rsidRPr="00D23BA6">
        <w:t xml:space="preserve"> </w:t>
      </w:r>
      <w:r>
        <w:t>(618), arvo annetaan ST-tietotyypillä</w:t>
      </w:r>
    </w:p>
    <w:bookmarkStart w:id="452" w:name="_Ensihoitotoimenpiteet_1"/>
    <w:bookmarkEnd w:id="452"/>
    <w:p w14:paraId="1C0BCD1D" w14:textId="38305F59" w:rsidR="00AC2AFB" w:rsidRPr="00382EF8" w:rsidRDefault="00382EF8" w:rsidP="00AC2AF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453" w:name="_Toc446509319"/>
      <w:r w:rsidR="00AC2AFB" w:rsidRPr="00382EF8">
        <w:rPr>
          <w:rStyle w:val="Hyperlinkki"/>
        </w:rPr>
        <w:t>Ensihoitotoimenpiteet</w:t>
      </w:r>
      <w:bookmarkEnd w:id="415"/>
      <w:bookmarkEnd w:id="453"/>
    </w:p>
    <w:p w14:paraId="12D6AD61" w14:textId="77777777" w:rsidR="00BB4A27" w:rsidRDefault="00382EF8" w:rsidP="00BB4A27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A641D57" w14:textId="77777777" w:rsidTr="00627942">
        <w:tc>
          <w:tcPr>
            <w:tcW w:w="9236" w:type="dxa"/>
          </w:tcPr>
          <w:p w14:paraId="50C616C3" w14:textId="53040303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76F20AC9" w14:textId="782A8900" w:rsidR="006D6CAB" w:rsidRPr="006D6CAB" w:rsidRDefault="006D6CAB" w:rsidP="00BB4A2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0BC88371" w14:textId="3E94B1C9" w:rsidR="00AC2AFB" w:rsidRPr="0095153D" w:rsidRDefault="00AC2AFB" w:rsidP="00AC2AFB">
      <w:pPr>
        <w:pStyle w:val="Snt1"/>
      </w:pPr>
      <w:r w:rsidRPr="0082643A">
        <w:lastRenderedPageBreak/>
        <w:t>1. PAKOLLINEN yksi [1..1] code/@code="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(codeSystem</w:t>
      </w:r>
      <w:r w:rsidRPr="0095153D">
        <w:t>: 1.2.246.537.6.14.2006 AR/YDIN - Otsikot)</w:t>
      </w:r>
    </w:p>
    <w:p w14:paraId="2667387B" w14:textId="2CAE7224" w:rsidR="00AC2AFB" w:rsidRPr="0082643A" w:rsidRDefault="00AC2AFB" w:rsidP="00AC2AFB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0EE8386" w14:textId="77777777" w:rsidR="00AC2AFB" w:rsidRPr="0080598B" w:rsidRDefault="00AC2AFB" w:rsidP="00AC2AFB">
      <w:pPr>
        <w:pStyle w:val="Snt1"/>
      </w:pPr>
      <w:r w:rsidRPr="0080598B">
        <w:t xml:space="preserve">3. PAKOLLINEN yksi [1..1] text </w:t>
      </w:r>
    </w:p>
    <w:p w14:paraId="7D5B2FD6" w14:textId="77777777" w:rsidR="004A3C71" w:rsidRDefault="004A3C71" w:rsidP="004A3C71"/>
    <w:p w14:paraId="71C7ECBE" w14:textId="1D57863C" w:rsidR="004A3C71" w:rsidRDefault="00164CBE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Ensihoitotoimenpide</w:t>
      </w:r>
      <w:r w:rsidR="004A3C71">
        <w:rPr>
          <w:b/>
        </w:rPr>
        <w:t>:</w:t>
      </w:r>
      <w:r w:rsidR="004A3C71">
        <w:t xml:space="preserve"> (7</w:t>
      </w:r>
      <w:r>
        <w:t>02, otsikko</w:t>
      </w:r>
      <w:r w:rsidR="004A3C71">
        <w:t xml:space="preserve">); </w:t>
      </w:r>
      <w:r>
        <w:t xml:space="preserve">Ensihoitotoimenpide (702, arvo); Toimenpiteen aika (701); </w:t>
      </w:r>
      <w:r w:rsidR="006F7BAF">
        <w:t>Toimenpiteen suorittajan nimi (721)</w:t>
      </w:r>
    </w:p>
    <w:p w14:paraId="406B4991" w14:textId="4441864D" w:rsid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Hengitystiehallinnan syy (705)*; Hengitystiehallinnan komplikaatio (</w:t>
      </w:r>
      <w:r w:rsidR="00AB2878">
        <w:t>706</w:t>
      </w:r>
      <w:r>
        <w:t>)</w:t>
      </w:r>
      <w:r w:rsidR="00AB2878">
        <w:t>*</w:t>
      </w:r>
      <w:r>
        <w:t>; Hengitystiehallinnan komplikaation syy</w:t>
      </w:r>
      <w:r w:rsidR="00AB2878">
        <w:t xml:space="preserve"> (707)*</w:t>
      </w:r>
    </w:p>
    <w:p w14:paraId="76BEC3B8" w14:textId="170D420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Käytetty hengitystieväline (708)*; Hengitystievälineen syvyys (709)*; Hengitystievälineen sijainnin varmistamistapa (710); Hengitystievälineen sijainnin varmistaja (711)</w:t>
      </w:r>
    </w:p>
    <w:p w14:paraId="0F675226" w14:textId="72AA3AA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Hoitoväline ja koko (712)*</w:t>
      </w:r>
    </w:p>
    <w:p w14:paraId="09C7294A" w14:textId="07987F5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Nesteensiirtoreitti (713)*</w:t>
      </w:r>
    </w:p>
    <w:p w14:paraId="3887B92D" w14:textId="6FD9D21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Defibrillointi: (9001) Defibrilloinnin energia (714); Iskujen kokonaismäärä (715)*</w:t>
      </w:r>
    </w:p>
    <w:p w14:paraId="49D7BD27" w14:textId="086FD93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Tahdistus: (9002) Tahdistuksen energia (716); Tahdistustaajuus (717)*</w:t>
      </w:r>
    </w:p>
    <w:p w14:paraId="748057C8" w14:textId="42DFECFC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komplikaatiot</w:t>
      </w:r>
      <w:r>
        <w:t xml:space="preserve"> (718, otsikko): Ensihoitotoimenpiteiden komplikaatiot (718, arvot)</w:t>
      </w:r>
    </w:p>
    <w:p w14:paraId="4AC2EE20" w14:textId="6A7C264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lisätieto</w:t>
      </w:r>
      <w:r>
        <w:t xml:space="preserve"> (719, otsikko): Ensihoitotoimenpiteiden lisätieto (719, arvo)</w:t>
      </w:r>
    </w:p>
    <w:p w14:paraId="561D8D67" w14:textId="22524F8F" w:rsidR="006F7BAF" w:rsidRDefault="006F7BAF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C6026A" w14:textId="2E5D6C6E" w:rsidR="006F7BAF" w:rsidRP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 myös otsikko </w:t>
      </w:r>
    </w:p>
    <w:p w14:paraId="1DD22B43" w14:textId="77777777" w:rsidR="004A3C71" w:rsidRDefault="004A3C71" w:rsidP="004A3C71">
      <w:pPr>
        <w:pStyle w:val="Snt1"/>
        <w:ind w:left="0" w:firstLine="0"/>
      </w:pPr>
    </w:p>
    <w:p w14:paraId="2455B24C" w14:textId="523F6308" w:rsidR="00AC2AFB" w:rsidRPr="0082643A" w:rsidRDefault="00AC2AFB" w:rsidP="00AC2AFB">
      <w:pPr>
        <w:pStyle w:val="Snt1"/>
      </w:pPr>
      <w:r w:rsidRPr="0082643A">
        <w:t>4. PAKOLLINEN yksi</w:t>
      </w:r>
      <w:r>
        <w:t xml:space="preserve"> tai useampi [</w:t>
      </w:r>
      <w:r w:rsidR="00AE3D21">
        <w:t>1..*</w:t>
      </w:r>
      <w:r w:rsidRPr="0082643A">
        <w:t xml:space="preserve">] entry </w:t>
      </w:r>
    </w:p>
    <w:p w14:paraId="06A5D445" w14:textId="26DD43ED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454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22CD198F" w14:textId="43302FF5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1.2.246.537.6.12.2002.348.7</w:t>
      </w:r>
      <w:r w:rsidRPr="0095153D">
        <w:t>00</w:t>
      </w:r>
      <w:r>
        <w:t>” (Ensihoitotoimenpiteet entry)</w:t>
      </w:r>
    </w:p>
    <w:p w14:paraId="315A4929" w14:textId="77777777" w:rsidR="00AC2AFB" w:rsidRDefault="00AC2AFB" w:rsidP="00AC2AFB">
      <w:pPr>
        <w:pStyle w:val="Snt2"/>
      </w:pPr>
      <w:r>
        <w:t>c. PAKOLLINEN yksi [</w:t>
      </w:r>
      <w:r w:rsidRPr="0095153D">
        <w:t xml:space="preserve">1..1] </w:t>
      </w:r>
      <w:hyperlink w:anchor="_Ensihoitotoimenpide_procedure" w:history="1">
        <w:r w:rsidRPr="00487841">
          <w:rPr>
            <w:rStyle w:val="Hyperlinkki"/>
          </w:rPr>
          <w:t>Ensihoitotoimenpide</w:t>
        </w:r>
      </w:hyperlink>
      <w:r w:rsidRPr="00487841">
        <w:t xml:space="preserve"> procedure</w:t>
      </w:r>
    </w:p>
    <w:p w14:paraId="60371BBC" w14:textId="77777777" w:rsidR="00DF2B7C" w:rsidRDefault="00DF2B7C" w:rsidP="00F429B4">
      <w:pPr>
        <w:pStyle w:val="Snt2"/>
      </w:pPr>
    </w:p>
    <w:p w14:paraId="3E279377" w14:textId="28086981" w:rsidR="00900490" w:rsidRDefault="00E6750F" w:rsidP="00F429B4">
      <w:pPr>
        <w:pStyle w:val="Snt2"/>
      </w:pPr>
      <w:r w:rsidRPr="00FD3170">
        <w:t>Toteutusohje</w:t>
      </w:r>
      <w:r w:rsidR="004558D2" w:rsidRPr="00FD3170">
        <w:t xml:space="preserve">: </w:t>
      </w:r>
      <w:r w:rsidR="00900490">
        <w:t>Ensihoitotoimenpiteet entry:t tiedot tuotetaan per ensihoitotoimenpide aikaleimoineen.</w:t>
      </w:r>
    </w:p>
    <w:p w14:paraId="0CBAA6A7" w14:textId="36EAA9A4" w:rsidR="00E6750F" w:rsidRDefault="00900490" w:rsidP="00F429B4">
      <w:pPr>
        <w:pStyle w:val="Snt2"/>
      </w:pPr>
      <w:r>
        <w:t xml:space="preserve">Toteutusohje: </w:t>
      </w:r>
      <w:r w:rsidR="004558D2" w:rsidRPr="00FD3170">
        <w:t>{JOS Samaa toimenpidettä (702) yrittää useampi Toimenpiteen suorittaja (703)} toistetaan koko entry.procedure-rakennetta</w:t>
      </w:r>
      <w:r w:rsidR="00FD3170" w:rsidRPr="00FD3170">
        <w:t>, koska t</w:t>
      </w:r>
      <w:r w:rsidR="004558D2" w:rsidRPr="00FD3170">
        <w:t xml:space="preserve">oimenpideyritysten määrä (704) halutaan kirjattavan </w:t>
      </w:r>
      <w:r w:rsidR="00FD3170" w:rsidRPr="00FD3170">
        <w:t>per toimenpiteen suorittaja.</w:t>
      </w:r>
    </w:p>
    <w:p w14:paraId="3D2FF73B" w14:textId="77777777" w:rsidR="00DF2B7C" w:rsidRDefault="00DF2B7C" w:rsidP="00F429B4">
      <w:pPr>
        <w:pStyle w:val="Snt2"/>
      </w:pPr>
    </w:p>
    <w:p w14:paraId="1CEE2A20" w14:textId="77777777" w:rsidR="00AC2AFB" w:rsidRPr="0082643A" w:rsidRDefault="00AC2AFB" w:rsidP="00627942">
      <w:pPr>
        <w:pStyle w:val="Snt1"/>
        <w:ind w:left="0" w:firstLine="0"/>
      </w:pPr>
      <w:r>
        <w:t>5. VAPAAEHTOINEN nolla tai</w:t>
      </w:r>
      <w:r w:rsidRPr="0082643A">
        <w:t xml:space="preserve"> yksi</w:t>
      </w:r>
      <w:r>
        <w:t xml:space="preserve"> [0..1</w:t>
      </w:r>
      <w:r w:rsidRPr="0082643A">
        <w:t xml:space="preserve">] entry </w:t>
      </w:r>
    </w:p>
    <w:p w14:paraId="77D2C67E" w14:textId="11839C37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455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6C15CACE" w14:textId="77777777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 xml:space="preserve">718” (Ensihoitotoimenpiteiden </w:t>
      </w:r>
      <w:r w:rsidRPr="00D627C7">
        <w:t>komplikaatiot</w:t>
      </w:r>
      <w:r>
        <w:t xml:space="preserve"> entry)</w:t>
      </w:r>
    </w:p>
    <w:p w14:paraId="1B122491" w14:textId="77777777" w:rsidR="00AC2AFB" w:rsidRDefault="00AC2AFB" w:rsidP="00AC2AFB">
      <w:pPr>
        <w:pStyle w:val="Snt2"/>
      </w:pPr>
      <w:r>
        <w:t xml:space="preserve">c. PAKOLLINEN yksi [1..1] </w:t>
      </w:r>
      <w:hyperlink w:anchor="_Ensihoitotoimenpiteiden_komplikaati" w:history="1">
        <w:r w:rsidRPr="002B15F3">
          <w:rPr>
            <w:rStyle w:val="Hyperlinkki"/>
          </w:rPr>
          <w:t>Ensihoitotoimenpiteiden komplikaatiot</w:t>
        </w:r>
      </w:hyperlink>
      <w:r>
        <w:t xml:space="preserve"> (718) observation</w:t>
      </w:r>
    </w:p>
    <w:p w14:paraId="1921B126" w14:textId="77777777" w:rsidR="00AC2AFB" w:rsidRPr="0082643A" w:rsidRDefault="00AC2AFB" w:rsidP="00AC2AFB">
      <w:pPr>
        <w:pStyle w:val="Snt1"/>
      </w:pPr>
      <w:r>
        <w:t>6. 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3C95ADA3" w14:textId="010C978B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456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55330DD8" w14:textId="77777777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719” (Ensihoitotoimenpiteiden lisätieto entry)</w:t>
      </w:r>
    </w:p>
    <w:p w14:paraId="22A70A30" w14:textId="77777777" w:rsidR="00AC2AFB" w:rsidRDefault="00AC2AFB" w:rsidP="00AC2AFB">
      <w:pPr>
        <w:pStyle w:val="Snt2"/>
      </w:pPr>
      <w:r>
        <w:t xml:space="preserve">c. PAKOLLINEN yksi [1..1] </w:t>
      </w:r>
      <w:hyperlink w:anchor="_Ensihoitotoimenpiteiden_lisätieto_o" w:history="1">
        <w:r w:rsidRPr="00483CFB">
          <w:rPr>
            <w:rStyle w:val="Hyperlinkki"/>
          </w:rPr>
          <w:t>Ensihoitotoimenpiteiden lisätieto</w:t>
        </w:r>
      </w:hyperlink>
      <w:r>
        <w:t xml:space="preserve"> (719) observation</w:t>
      </w:r>
    </w:p>
    <w:bookmarkStart w:id="457" w:name="_Ensihoitotoimenpide_procedure"/>
    <w:bookmarkStart w:id="458" w:name="_Ensihoitotoimenpide_-_procedure"/>
    <w:bookmarkStart w:id="459" w:name="_Toc433030212"/>
    <w:bookmarkEnd w:id="457"/>
    <w:bookmarkEnd w:id="458"/>
    <w:p w14:paraId="7D3E8A6E" w14:textId="77777777" w:rsidR="00AC2AFB" w:rsidRPr="00C87D4E" w:rsidRDefault="00AC2AFB" w:rsidP="00AC2AFB">
      <w:pPr>
        <w:pStyle w:val="Otsikko3"/>
      </w:pPr>
      <w:r>
        <w:fldChar w:fldCharType="begin"/>
      </w:r>
      <w:r>
        <w:instrText xml:space="preserve"> HYPERLINK  \l "_Ensihoitotoimenpiteet" </w:instrText>
      </w:r>
      <w:r>
        <w:fldChar w:fldCharType="separate"/>
      </w:r>
      <w:bookmarkStart w:id="460" w:name="_Toc446509320"/>
      <w:r w:rsidRPr="00487841">
        <w:rPr>
          <w:rStyle w:val="Hyperlinkki"/>
        </w:rPr>
        <w:t>Ensihoitotoimenpide</w:t>
      </w:r>
      <w:bookmarkEnd w:id="459"/>
      <w:r>
        <w:fldChar w:fldCharType="end"/>
      </w:r>
      <w:r w:rsidRPr="00487841">
        <w:t xml:space="preserve"> </w:t>
      </w:r>
      <w:r>
        <w:t xml:space="preserve">- </w:t>
      </w:r>
      <w:r w:rsidRPr="00487841">
        <w:t>procedure</w:t>
      </w:r>
      <w:bookmarkEnd w:id="46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67E8F033" w14:textId="77777777" w:rsidTr="00627942">
        <w:tc>
          <w:tcPr>
            <w:tcW w:w="9236" w:type="dxa"/>
          </w:tcPr>
          <w:p w14:paraId="325E54D3" w14:textId="2111FBB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</w:t>
            </w:r>
          </w:p>
        </w:tc>
      </w:tr>
    </w:tbl>
    <w:p w14:paraId="19A18CB3" w14:textId="77777777" w:rsidR="00627942" w:rsidRPr="00627942" w:rsidRDefault="00627942" w:rsidP="00AC2AFB">
      <w:pPr>
        <w:pStyle w:val="Snt1"/>
        <w:rPr>
          <w:lang w:val="en-US"/>
        </w:rPr>
      </w:pPr>
    </w:p>
    <w:p w14:paraId="6351AA99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PROC</w:t>
      </w:r>
      <w:r w:rsidRPr="007E0AC1">
        <w:t>" ja yksi [1..1] @moodCode="EVN"</w:t>
      </w:r>
    </w:p>
    <w:p w14:paraId="4F0AAD89" w14:textId="77777777" w:rsidR="00AC2AFB" w:rsidRPr="007E0AC1" w:rsidRDefault="00AC2AFB" w:rsidP="00AC2AFB">
      <w:pPr>
        <w:pStyle w:val="Snt1"/>
      </w:pPr>
      <w:r w:rsidRPr="007E0AC1">
        <w:lastRenderedPageBreak/>
        <w:t>2. PAKOLLINEN yksi [1..1] id</w:t>
      </w:r>
      <w:r>
        <w:t>/@root</w:t>
      </w:r>
    </w:p>
    <w:p w14:paraId="67B04792" w14:textId="236984D9" w:rsidR="00AC2AFB" w:rsidRDefault="00AC2AFB" w:rsidP="00AC2AFB">
      <w:pPr>
        <w:pStyle w:val="Snt1"/>
      </w:pPr>
      <w:r>
        <w:t>3</w:t>
      </w:r>
      <w:r w:rsidRPr="0082643A">
        <w:t>. PAK</w:t>
      </w:r>
      <w:r>
        <w:t>OLLINEN yksi [1..1] code</w:t>
      </w:r>
      <w:r w:rsidR="00D42425">
        <w:t xml:space="preserve"> </w:t>
      </w:r>
      <w:r>
        <w:t xml:space="preserve">Ensihoitotoimenpiteen koodi </w:t>
      </w:r>
      <w:r w:rsidRPr="0095153D">
        <w:t>(</w:t>
      </w:r>
      <w:r>
        <w:t>702</w:t>
      </w:r>
      <w:r w:rsidR="00D42425">
        <w:t>)</w:t>
      </w:r>
      <w:r>
        <w:t>,</w:t>
      </w:r>
      <w:r w:rsidR="00D42425">
        <w:t xml:space="preserve"> arvo annetaan luokituksesta </w:t>
      </w:r>
      <w:r w:rsidR="00C937F7" w:rsidRPr="00C937F7">
        <w:t>ENSIH - Ensihoidon toimenpiteet</w:t>
      </w:r>
      <w:r w:rsidR="00D42425">
        <w:t xml:space="preserve"> (codeSystem: </w:t>
      </w:r>
      <w:ins w:id="461" w:author="Timo Kaskinen" w:date="2016-03-14T15:29:00Z">
        <w:r w:rsidR="00F952C0" w:rsidRPr="00F952C0">
          <w:t>1.2.246.537.6.3079.201601</w:t>
        </w:r>
      </w:ins>
      <w:r w:rsidR="00D42425">
        <w:t>) CD-tietotyypillä</w:t>
      </w:r>
      <w:r w:rsidR="00D42425" w:rsidRPr="00770C6A">
        <w:t>.</w:t>
      </w:r>
    </w:p>
    <w:p w14:paraId="5953CAB7" w14:textId="77777777" w:rsidR="00D42425" w:rsidRDefault="00D42425" w:rsidP="00D42425">
      <w:pPr>
        <w:pStyle w:val="Snt1"/>
      </w:pPr>
      <w:r>
        <w:t>4. PAKOLLINEN yksi [1..1] text</w:t>
      </w:r>
    </w:p>
    <w:p w14:paraId="7E94BCB3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70B68DF8" w14:textId="564239E3" w:rsidR="00AC2AFB" w:rsidRDefault="00D42425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</w:t>
      </w:r>
      <w:r w:rsidR="00AC2AFB" w:rsidRPr="00125567">
        <w:t xml:space="preserve"> </w:t>
      </w:r>
      <w:r w:rsidR="00AC2AFB">
        <w:t>yksi [1</w:t>
      </w:r>
      <w:r w:rsidR="00AC2AFB" w:rsidRPr="00125567">
        <w:t xml:space="preserve">..1] </w:t>
      </w:r>
      <w:r w:rsidR="00AC2AFB">
        <w:t>effectiveTime/@value Toimenpiteen aika (701)</w:t>
      </w:r>
      <w:r w:rsidR="009011F0">
        <w:t>, arvo annetaan</w:t>
      </w:r>
      <w:r w:rsidR="00AC2AFB">
        <w:t xml:space="preserve"> minuutin tarkkuudella</w:t>
      </w:r>
      <w:r w:rsidR="009011F0">
        <w:t xml:space="preserve"> TS-tietotyypillä</w:t>
      </w:r>
    </w:p>
    <w:p w14:paraId="26714C72" w14:textId="185A2427" w:rsidR="00AC2AFB" w:rsidRDefault="00D42425" w:rsidP="00AC2AFB">
      <w:pPr>
        <w:pStyle w:val="Snt1"/>
      </w:pPr>
      <w:r>
        <w:t>6</w:t>
      </w:r>
      <w:r w:rsidR="00AC2AFB">
        <w:t>. PAKOLLINEN yksi [</w:t>
      </w:r>
      <w:r w:rsidR="00AE3D21">
        <w:t>1..</w:t>
      </w:r>
      <w:r w:rsidR="00F55F46">
        <w:t>1</w:t>
      </w:r>
      <w:r w:rsidR="00AC2AFB">
        <w:t>]) performer</w:t>
      </w:r>
    </w:p>
    <w:p w14:paraId="232E23D1" w14:textId="77777777" w:rsidR="00A32448" w:rsidRDefault="00AC2AFB" w:rsidP="00AC2AFB">
      <w:pPr>
        <w:pStyle w:val="Snt2"/>
      </w:pPr>
      <w:r w:rsidRPr="00125567">
        <w:t xml:space="preserve">a. </w:t>
      </w:r>
      <w:r>
        <w:t>PAKOLLINEN yksi</w:t>
      </w:r>
      <w:r w:rsidRPr="00125567">
        <w:t xml:space="preserve"> [1..</w:t>
      </w:r>
      <w:r>
        <w:t>1</w:t>
      </w:r>
      <w:r w:rsidRPr="00125567">
        <w:t xml:space="preserve">] </w:t>
      </w:r>
      <w:r w:rsidR="009011F0">
        <w:t>assignedEntity</w:t>
      </w:r>
    </w:p>
    <w:p w14:paraId="638E73E0" w14:textId="2B938AC3" w:rsidR="00AC2AFB" w:rsidRDefault="00A32448" w:rsidP="00A32448">
      <w:pPr>
        <w:pStyle w:val="Snt3"/>
      </w:pPr>
      <w:r>
        <w:t xml:space="preserve">a. </w:t>
      </w:r>
      <w:r w:rsidR="00AC2AFB">
        <w:t>PAKOLLINEN yksi [</w:t>
      </w:r>
      <w:r w:rsidR="00AE3D21">
        <w:t>1..</w:t>
      </w:r>
      <w:r>
        <w:t>1</w:t>
      </w:r>
      <w:r w:rsidR="00AC2AFB">
        <w:t xml:space="preserve">] </w:t>
      </w:r>
      <w:r w:rsidR="00AC2AFB" w:rsidRPr="00A32448">
        <w:t>id/@root=”1.2.246.21</w:t>
      </w:r>
      <w:r w:rsidR="00AC2AFB">
        <w:t>” ja id/@extension (hetu)</w:t>
      </w:r>
      <w:r w:rsidR="00F55F46" w:rsidRPr="00F55F46">
        <w:t xml:space="preserve"> </w:t>
      </w:r>
      <w:r w:rsidR="00F55F46">
        <w:t>Toimenpiteen suorittaja (703)</w:t>
      </w:r>
    </w:p>
    <w:p w14:paraId="6D2B5598" w14:textId="782399CE" w:rsidR="00F55F46" w:rsidRDefault="00F55F46" w:rsidP="00A32448">
      <w:pPr>
        <w:pStyle w:val="Snt3"/>
      </w:pPr>
      <w:r>
        <w:t>a. PAKOLLINEN yksi [1..1] assignedPerson</w:t>
      </w:r>
    </w:p>
    <w:p w14:paraId="413C3347" w14:textId="236D1BC5" w:rsidR="00F55F46" w:rsidRDefault="00F55F46" w:rsidP="00F55F46">
      <w:pPr>
        <w:pStyle w:val="Snt4"/>
      </w:pPr>
      <w:r>
        <w:t xml:space="preserve">a. PAKOLLINEN yksi [1..1] name </w:t>
      </w:r>
      <w:r w:rsidRPr="00F55F46">
        <w:t>Toimenpiteen suorittajan nimi</w:t>
      </w:r>
      <w:r>
        <w:t xml:space="preserve"> (721), arvo annetaan PN-tietotyypillä </w:t>
      </w:r>
    </w:p>
    <w:p w14:paraId="0FCD47EE" w14:textId="77777777" w:rsidR="008C20B8" w:rsidRDefault="008C20B8" w:rsidP="00F55F46">
      <w:pPr>
        <w:pStyle w:val="Snt4"/>
      </w:pPr>
    </w:p>
    <w:p w14:paraId="514D1C33" w14:textId="4306B0EB" w:rsidR="008C20B8" w:rsidRDefault="008C20B8" w:rsidP="009C3BC6">
      <w:pPr>
        <w:pStyle w:val="Snt1"/>
      </w:pPr>
      <w:r>
        <w:t xml:space="preserve">Toteutusohje: Toimenpiteen suorittajan toistuma toteutetaan koko entry.procedure –rakennetta toistamalla. </w:t>
      </w:r>
    </w:p>
    <w:p w14:paraId="163FA6D9" w14:textId="77777777" w:rsidR="008C20B8" w:rsidRPr="00D05B9B" w:rsidRDefault="008C20B8" w:rsidP="00F55F46">
      <w:pPr>
        <w:pStyle w:val="Snt4"/>
      </w:pPr>
    </w:p>
    <w:p w14:paraId="6B0036A2" w14:textId="3B0355EA" w:rsidR="00AC2AFB" w:rsidRDefault="00D42425" w:rsidP="00AC2AFB">
      <w:pPr>
        <w:pStyle w:val="Snt1"/>
      </w:pPr>
      <w:r>
        <w:t>7</w:t>
      </w:r>
      <w:r w:rsidR="00AC2AFB" w:rsidRPr="00125567">
        <w:t xml:space="preserve">. </w:t>
      </w:r>
      <w:r w:rsidR="00AC2AFB">
        <w:t>VAPAAEHTOINEN</w:t>
      </w:r>
      <w:r w:rsidR="00AC2AFB" w:rsidRPr="00125567">
        <w:t xml:space="preserve"> </w:t>
      </w:r>
      <w:r w:rsidR="00AC2AFB">
        <w:t>nolla tai yksi [0</w:t>
      </w:r>
      <w:r w:rsidR="00AC2AFB" w:rsidRPr="00125567">
        <w:t>..</w:t>
      </w:r>
      <w:r w:rsidR="00AC2AFB">
        <w:t>1</w:t>
      </w:r>
      <w:r w:rsidR="00AC2AFB" w:rsidRPr="00125567">
        <w:t xml:space="preserve">] </w:t>
      </w:r>
      <w:r w:rsidR="00AC2AFB">
        <w:t>entryRelationship</w:t>
      </w:r>
    </w:p>
    <w:p w14:paraId="023CD207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7251FCAE" w14:textId="77777777" w:rsidR="00AC2AFB" w:rsidRPr="00125567" w:rsidRDefault="00AC2AFB" w:rsidP="00AC2AFB">
      <w:pPr>
        <w:pStyle w:val="Snt2"/>
      </w:pPr>
      <w:r>
        <w:t xml:space="preserve">b. PAKOLLINEN yksi </w:t>
      </w:r>
      <w:r w:rsidRPr="00125567">
        <w:t>[1..</w:t>
      </w:r>
      <w:r>
        <w:t>1</w:t>
      </w:r>
      <w:r w:rsidRPr="00125567">
        <w:t xml:space="preserve">] </w:t>
      </w:r>
      <w:hyperlink w:anchor="_Toimenpideyritysten_määrä_observati" w:history="1">
        <w:r w:rsidRPr="001F0C0D">
          <w:rPr>
            <w:rStyle w:val="Hyperlinkki"/>
          </w:rPr>
          <w:t>Toimenpideyritysten määrä</w:t>
        </w:r>
      </w:hyperlink>
      <w:r>
        <w:t xml:space="preserve"> (704) observation</w:t>
      </w:r>
    </w:p>
    <w:p w14:paraId="4E578A83" w14:textId="4BA5188D" w:rsidR="00AC2AFB" w:rsidRDefault="00D42425" w:rsidP="00AC2AFB">
      <w:pPr>
        <w:pStyle w:val="Snt1"/>
      </w:pPr>
      <w:r>
        <w:t>8</w:t>
      </w:r>
      <w:r w:rsidR="00AC2AFB" w:rsidRPr="00125567">
        <w:t xml:space="preserve">. </w:t>
      </w:r>
      <w:r w:rsidR="00AC2AFB">
        <w:t xml:space="preserve">EHDOLLISESTI PAKOLLINEN nolla tai yksi </w:t>
      </w:r>
      <w:r w:rsidR="00AC2AFB" w:rsidRPr="00125567">
        <w:t>[0..</w:t>
      </w:r>
      <w:r w:rsidR="00AC2AFB">
        <w:t>1</w:t>
      </w:r>
      <w:r w:rsidR="00AC2AFB" w:rsidRPr="00125567">
        <w:t xml:space="preserve">] </w:t>
      </w:r>
      <w:r w:rsidR="00AC2AFB">
        <w:t xml:space="preserve">entryRelationship { JOS </w:t>
      </w:r>
      <w:r w:rsidR="00DD2FF7">
        <w:t>Toimenpiteen koodi (702)</w:t>
      </w:r>
      <w:r w:rsidR="00AC2AFB">
        <w:t xml:space="preserve"> vastaa hengitystiekoodeja }</w:t>
      </w:r>
    </w:p>
    <w:p w14:paraId="0F699258" w14:textId="77777777" w:rsidR="00AC2AFB" w:rsidRPr="005D783D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601FE9C5" w14:textId="77777777" w:rsidR="00AC2AFB" w:rsidRPr="00125567" w:rsidRDefault="00AC2AFB" w:rsidP="00AC2AFB">
      <w:pPr>
        <w:pStyle w:val="Snt2"/>
      </w:pPr>
      <w:r>
        <w:t>b. PAKOLLINEN yksi [1..1</w:t>
      </w:r>
      <w:r w:rsidRPr="00125567">
        <w:t xml:space="preserve">] </w:t>
      </w:r>
      <w:hyperlink w:anchor="_Hengitystiehallinta_organizer" w:history="1">
        <w:r w:rsidRPr="00483CFB">
          <w:rPr>
            <w:rStyle w:val="Hyperlinkki"/>
          </w:rPr>
          <w:t>Hengitystiehallinta</w:t>
        </w:r>
      </w:hyperlink>
      <w:r>
        <w:t xml:space="preserve"> (9004) organizer</w:t>
      </w:r>
    </w:p>
    <w:p w14:paraId="4358266C" w14:textId="3193D7E4" w:rsidR="00AC2AFB" w:rsidRPr="00125567" w:rsidRDefault="00D42425" w:rsidP="00AC2AFB">
      <w:pPr>
        <w:pStyle w:val="Snt1"/>
      </w:pPr>
      <w:r>
        <w:t>9</w:t>
      </w:r>
      <w:r w:rsidR="00AC2AFB" w:rsidRPr="00125567">
        <w:t xml:space="preserve">. VAPAAEHTOINEN </w:t>
      </w:r>
      <w:r w:rsidR="00AC2AFB">
        <w:t>nolla tai yksi [0..1</w:t>
      </w:r>
      <w:r w:rsidR="00AC2AFB" w:rsidRPr="00125567">
        <w:t xml:space="preserve">] </w:t>
      </w:r>
      <w:r w:rsidR="00AC2AFB">
        <w:t>entryRelationship</w:t>
      </w:r>
    </w:p>
    <w:p w14:paraId="27C6E0BE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13A894E5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oitoväline_ja_koko" w:history="1">
        <w:r w:rsidRPr="00483CFB">
          <w:rPr>
            <w:rStyle w:val="Hyperlinkki"/>
          </w:rPr>
          <w:t>Hoitoväline ja koko</w:t>
        </w:r>
      </w:hyperlink>
      <w:r>
        <w:t xml:space="preserve"> (712) observation</w:t>
      </w:r>
    </w:p>
    <w:p w14:paraId="4564CDB0" w14:textId="6ED03540" w:rsidR="00AC2AFB" w:rsidRPr="00125567" w:rsidRDefault="00D42425" w:rsidP="00AC2AFB">
      <w:pPr>
        <w:pStyle w:val="Snt1"/>
      </w:pPr>
      <w:r>
        <w:t>10</w:t>
      </w:r>
      <w:r w:rsidR="00AC2AFB" w:rsidRPr="00125567">
        <w:t xml:space="preserve">. VAPAAEHTOINEN </w:t>
      </w:r>
      <w:r w:rsidR="00AC2AFB">
        <w:t>nolla tai yksi [0..1</w:t>
      </w:r>
      <w:r w:rsidR="00AC2AFB" w:rsidRPr="00125567">
        <w:t xml:space="preserve">] </w:t>
      </w:r>
      <w:r w:rsidR="00AC2AFB">
        <w:t>entryRelationship</w:t>
      </w:r>
    </w:p>
    <w:p w14:paraId="4733B121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251F10D0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Nesteensiirtoreitti_observation" w:history="1">
        <w:r w:rsidRPr="00483CFB">
          <w:rPr>
            <w:rStyle w:val="Hyperlinkki"/>
          </w:rPr>
          <w:t>Nesteensiirtoreitti</w:t>
        </w:r>
      </w:hyperlink>
      <w:r>
        <w:t xml:space="preserve"> (713) observation</w:t>
      </w:r>
    </w:p>
    <w:p w14:paraId="33D4BC87" w14:textId="100FCF33" w:rsidR="00AC2AFB" w:rsidRPr="00125567" w:rsidRDefault="00AC2AFB" w:rsidP="00AC2AFB">
      <w:pPr>
        <w:pStyle w:val="Snt1"/>
      </w:pPr>
      <w:r>
        <w:t>1</w:t>
      </w:r>
      <w:r w:rsidR="00D42425">
        <w:t>1</w:t>
      </w:r>
      <w:r w:rsidRPr="00125567">
        <w:t xml:space="preserve">. VAPAAEHTOINEN </w:t>
      </w:r>
      <w:r w:rsidRPr="004A7B80">
        <w:t>nolla tai yksi [0..1]</w:t>
      </w:r>
      <w:r w:rsidRPr="00125567">
        <w:t xml:space="preserve"> </w:t>
      </w:r>
      <w:r>
        <w:t>entryRelationship</w:t>
      </w:r>
    </w:p>
    <w:p w14:paraId="03514D08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6104D20B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Defibrillointi_organizer" w:history="1">
        <w:r w:rsidRPr="00483CFB">
          <w:rPr>
            <w:rStyle w:val="Hyperlinkki"/>
          </w:rPr>
          <w:t>Defibrillointi</w:t>
        </w:r>
      </w:hyperlink>
      <w:r>
        <w:t xml:space="preserve"> (9001)</w:t>
      </w:r>
      <w:r w:rsidRPr="00125567">
        <w:t xml:space="preserve"> </w:t>
      </w:r>
      <w:r>
        <w:t>organizer</w:t>
      </w:r>
    </w:p>
    <w:p w14:paraId="10FADB4D" w14:textId="2FF41494" w:rsidR="00AC2AFB" w:rsidRPr="00125567" w:rsidRDefault="00AC2AFB" w:rsidP="00AC2AFB">
      <w:pPr>
        <w:pStyle w:val="Snt1"/>
      </w:pPr>
      <w:r>
        <w:t>1</w:t>
      </w:r>
      <w:r w:rsidR="00D42425">
        <w:t>2</w:t>
      </w:r>
      <w:r w:rsidRPr="00125567">
        <w:t xml:space="preserve">. VAPAAEHTOINEN </w:t>
      </w:r>
      <w:r w:rsidRPr="004A7B80">
        <w:t>nolla tai yksi [0..1]</w:t>
      </w:r>
      <w:r w:rsidRPr="00125567">
        <w:t xml:space="preserve"> </w:t>
      </w:r>
      <w:r>
        <w:t>entryRelationship</w:t>
      </w:r>
    </w:p>
    <w:p w14:paraId="02BBC14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77F2DCB7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ahdistus_organizer" w:history="1">
        <w:r w:rsidRPr="00483CFB">
          <w:rPr>
            <w:rStyle w:val="Hyperlinkki"/>
          </w:rPr>
          <w:t>Tahdistus</w:t>
        </w:r>
      </w:hyperlink>
      <w:r>
        <w:t xml:space="preserve"> (9002)</w:t>
      </w:r>
      <w:r w:rsidRPr="00125567">
        <w:t xml:space="preserve"> </w:t>
      </w:r>
      <w:r>
        <w:t>organizer</w:t>
      </w:r>
    </w:p>
    <w:bookmarkStart w:id="462" w:name="_Toimenpideyritysten_määrä_observati"/>
    <w:bookmarkEnd w:id="462"/>
    <w:p w14:paraId="3B0A5876" w14:textId="77777777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463" w:name="_Toc446509321"/>
      <w:r w:rsidRPr="00487841">
        <w:rPr>
          <w:rStyle w:val="Hyperlinkki"/>
        </w:rPr>
        <w:t>Toimenpideyritysten määrä</w:t>
      </w:r>
      <w:r>
        <w:fldChar w:fldCharType="end"/>
      </w:r>
      <w:r>
        <w:t xml:space="preserve"> - observation</w:t>
      </w:r>
      <w:bookmarkEnd w:id="46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08FC3064" w14:textId="77777777" w:rsidTr="00627942">
        <w:tc>
          <w:tcPr>
            <w:tcW w:w="9236" w:type="dxa"/>
          </w:tcPr>
          <w:p w14:paraId="134CEBBB" w14:textId="4DD91C6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5E31476C" w14:textId="77777777" w:rsidR="00627942" w:rsidRPr="00627942" w:rsidRDefault="00627942" w:rsidP="00AC2AFB">
      <w:pPr>
        <w:pStyle w:val="Snt1"/>
        <w:rPr>
          <w:lang w:val="en-US"/>
        </w:rPr>
      </w:pPr>
    </w:p>
    <w:p w14:paraId="01B924BD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6C316EA" w14:textId="77A6287F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code/@code="704</w:t>
      </w:r>
      <w:r w:rsidRPr="00770C6A">
        <w:t xml:space="preserve">" </w:t>
      </w:r>
      <w:r>
        <w:t xml:space="preserve">Toimenpideyritysten määrä </w:t>
      </w:r>
      <w:r w:rsidR="000B14D2">
        <w:t>(codeSystem</w:t>
      </w:r>
      <w:r w:rsidRPr="00770C6A">
        <w:t>: 1.2.246.537.6.12.2002.348)</w:t>
      </w:r>
    </w:p>
    <w:p w14:paraId="08993710" w14:textId="2E8F2D87" w:rsidR="00AC2AFB" w:rsidRPr="00770C6A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[1..1</w:t>
      </w:r>
      <w:r w:rsidR="00AC2AFB" w:rsidRPr="00770C6A">
        <w:t>] value</w:t>
      </w:r>
      <w:r w:rsidR="00A32448">
        <w:t xml:space="preserve"> Toimenpideyritysten määrä (704)</w:t>
      </w:r>
      <w:r w:rsidR="00AC2AFB" w:rsidRPr="00770C6A">
        <w:t xml:space="preserve">, </w:t>
      </w:r>
      <w:r w:rsidR="00AC2AFB">
        <w:t>arvo annetaan INT-tietotyypillä.</w:t>
      </w:r>
    </w:p>
    <w:bookmarkStart w:id="464" w:name="_Hengitystiehallinta_-_organizer"/>
    <w:bookmarkStart w:id="465" w:name="_Hengitystiehallinta_organizer"/>
    <w:bookmarkEnd w:id="464"/>
    <w:bookmarkEnd w:id="465"/>
    <w:p w14:paraId="78E215EF" w14:textId="3B3EBC6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"_Ensihoitotoimenpide_-_procedure" </w:instrText>
      </w:r>
      <w:r>
        <w:fldChar w:fldCharType="separate"/>
      </w:r>
      <w:bookmarkStart w:id="466" w:name="_Toc446509322"/>
      <w:r w:rsidRPr="00483CFB">
        <w:rPr>
          <w:rStyle w:val="Hyperlinkki"/>
        </w:rPr>
        <w:t>Hengitystiehallinta</w:t>
      </w:r>
      <w:r>
        <w:fldChar w:fldCharType="end"/>
      </w:r>
      <w:r>
        <w:t xml:space="preserve"> </w:t>
      </w:r>
      <w:r w:rsidR="00627942">
        <w:t>–</w:t>
      </w:r>
      <w:r w:rsidR="002847E1">
        <w:t xml:space="preserve"> </w:t>
      </w:r>
      <w:r>
        <w:t>organizer</w:t>
      </w:r>
      <w:bookmarkEnd w:id="46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64BC3B04" w14:textId="77777777" w:rsidTr="00627942">
        <w:tc>
          <w:tcPr>
            <w:tcW w:w="9236" w:type="dxa"/>
          </w:tcPr>
          <w:p w14:paraId="4EB73013" w14:textId="06121EA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10DD4C47" w14:textId="77777777" w:rsidR="00627942" w:rsidRPr="00627942" w:rsidRDefault="00627942" w:rsidP="00627942">
      <w:pPr>
        <w:rPr>
          <w:lang w:val="en-US"/>
        </w:rPr>
      </w:pPr>
    </w:p>
    <w:p w14:paraId="4BFE5582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7723273A" w14:textId="2C462737" w:rsidR="00AC2AFB" w:rsidRPr="0095153D" w:rsidRDefault="00AC2AFB" w:rsidP="00AC2AFB">
      <w:pPr>
        <w:pStyle w:val="Snt1"/>
      </w:pPr>
      <w:r>
        <w:lastRenderedPageBreak/>
        <w:t>2</w:t>
      </w:r>
      <w:r w:rsidRPr="0082643A">
        <w:t>. PAKOLLINEN yksi [1..1] code/@code="</w:t>
      </w:r>
      <w:r>
        <w:t>9004</w:t>
      </w:r>
      <w:r w:rsidRPr="0082643A">
        <w:t xml:space="preserve">" </w:t>
      </w:r>
      <w:r>
        <w:t xml:space="preserve">Hengitystiehallinta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AA4D575" w14:textId="77777777" w:rsidR="00AC2AFB" w:rsidRDefault="00AC2AFB" w:rsidP="00AC2AFB">
      <w:pPr>
        <w:pStyle w:val="Snt1"/>
      </w:pPr>
      <w:r>
        <w:t>3. PAKOLLINEN yksi statusCode/@code=”completed”</w:t>
      </w:r>
    </w:p>
    <w:p w14:paraId="6653AFCC" w14:textId="0F04061D" w:rsidR="00DD2FF7" w:rsidRDefault="00AC2AFB" w:rsidP="00AC2AFB">
      <w:pPr>
        <w:pStyle w:val="Snt1"/>
      </w:pPr>
      <w:r>
        <w:t>4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="008168F8">
        <w:t>[1..1</w:t>
      </w:r>
      <w:r w:rsidRPr="00125567">
        <w:t>] component</w:t>
      </w:r>
      <w:r>
        <w:t xml:space="preserve"> </w:t>
      </w:r>
    </w:p>
    <w:p w14:paraId="7B1789C8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Hengitystiehallinnan_syy" w:history="1">
        <w:r w:rsidRPr="00425BFE">
          <w:rPr>
            <w:rStyle w:val="Hyperlinkki"/>
          </w:rPr>
          <w:t>Hengitystiehallinnan syy</w:t>
        </w:r>
      </w:hyperlink>
      <w:r>
        <w:t xml:space="preserve"> (705) observation</w:t>
      </w:r>
    </w:p>
    <w:p w14:paraId="510DB684" w14:textId="1A547526" w:rsidR="00AC2AFB" w:rsidRPr="00125567" w:rsidRDefault="00AC2AFB" w:rsidP="00AC2AFB">
      <w:pPr>
        <w:pStyle w:val="Snt1"/>
      </w:pPr>
      <w:r>
        <w:t>5</w:t>
      </w:r>
      <w:r w:rsidRPr="00125567">
        <w:t xml:space="preserve">. </w:t>
      </w:r>
      <w:r>
        <w:t xml:space="preserve">VAPAAEHTOINEN nolla tai useampi </w:t>
      </w:r>
      <w:r w:rsidRPr="00125567">
        <w:t>[</w:t>
      </w:r>
      <w:r w:rsidR="00AE3D21">
        <w:t>0..*</w:t>
      </w:r>
      <w:r w:rsidRPr="00125567">
        <w:t>] component</w:t>
      </w:r>
    </w:p>
    <w:p w14:paraId="161FBF58" w14:textId="77777777" w:rsidR="00AC2AFB" w:rsidRDefault="00AC2AFB" w:rsidP="00AC2AFB">
      <w:pPr>
        <w:pStyle w:val="Snt2"/>
      </w:pPr>
      <w:r w:rsidRPr="00125567">
        <w:t xml:space="preserve">a. </w:t>
      </w:r>
      <w:r w:rsidRPr="00920DD0">
        <w:t>PAKOLLINEN yksi [1..1]</w:t>
      </w:r>
      <w:r w:rsidRPr="00125567">
        <w:t xml:space="preserve"> </w:t>
      </w:r>
      <w:hyperlink w:anchor="_Hengitystiehallinnan_komplikaatio" w:history="1">
        <w:r w:rsidRPr="00425BFE">
          <w:rPr>
            <w:rStyle w:val="Hyperlinkki"/>
          </w:rPr>
          <w:t>Hengitystiehallinnan komplikaatio</w:t>
        </w:r>
      </w:hyperlink>
      <w:r>
        <w:t xml:space="preserve"> (706) observation</w:t>
      </w:r>
    </w:p>
    <w:p w14:paraId="5AFC6131" w14:textId="009DCBF0" w:rsidR="00AC2AFB" w:rsidRPr="00125567" w:rsidRDefault="00AC2AFB" w:rsidP="003E2ADD">
      <w:pPr>
        <w:pStyle w:val="Snt1"/>
      </w:pPr>
      <w:r>
        <w:t xml:space="preserve">6. </w:t>
      </w:r>
      <w:r w:rsidR="004A7B80">
        <w:t xml:space="preserve">EHDOLLISESTI </w:t>
      </w:r>
      <w:r w:rsidRPr="004A7B80">
        <w:t xml:space="preserve">PAKOLLINEN </w:t>
      </w:r>
      <w:r w:rsidR="008168F8" w:rsidRPr="004A7B80">
        <w:t>nolla tai useampi</w:t>
      </w:r>
      <w:r w:rsidR="008168F8">
        <w:t xml:space="preserve"> [</w:t>
      </w:r>
      <w:r w:rsidR="00AE3D21">
        <w:t>0..*</w:t>
      </w:r>
      <w:r w:rsidRPr="00125567">
        <w:t>] component</w:t>
      </w:r>
      <w:r>
        <w:t xml:space="preserve"> </w:t>
      </w:r>
      <w:r w:rsidR="00123D3D">
        <w:br/>
      </w:r>
      <w:r>
        <w:t xml:space="preserve">{JOS </w:t>
      </w:r>
      <w:r w:rsidR="004A7B80">
        <w:t>Hengitysvälinetiedon puuttumisen perustelu (720)</w:t>
      </w:r>
      <w:r>
        <w:t xml:space="preserve"> </w:t>
      </w:r>
      <w:r w:rsidR="004A7B80">
        <w:t>= tyhjä</w:t>
      </w:r>
      <w:r>
        <w:t>}</w:t>
      </w:r>
    </w:p>
    <w:p w14:paraId="1F2986EB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[1..</w:t>
      </w:r>
      <w:r>
        <w:t>1</w:t>
      </w:r>
      <w:r w:rsidRPr="00125567">
        <w:t xml:space="preserve">] </w:t>
      </w:r>
      <w:hyperlink w:anchor="_Käytetty_hengitystieväline_-" w:history="1">
        <w:r w:rsidRPr="00425BFE">
          <w:rPr>
            <w:rStyle w:val="Hyperlinkki"/>
          </w:rPr>
          <w:t>Käytetty hengitystieväline</w:t>
        </w:r>
      </w:hyperlink>
      <w:r>
        <w:t xml:space="preserve"> (708) observation</w:t>
      </w:r>
    </w:p>
    <w:p w14:paraId="2D3F6E0A" w14:textId="248E7389" w:rsidR="00DD2FF7" w:rsidRPr="004A7B80" w:rsidRDefault="00AC2AFB" w:rsidP="003E2ADD">
      <w:pPr>
        <w:pStyle w:val="Snt1"/>
        <w:tabs>
          <w:tab w:val="left" w:pos="8010"/>
        </w:tabs>
      </w:pPr>
      <w:r w:rsidRPr="004A7B80">
        <w:t xml:space="preserve">7. EHDOLLISESTI PAKOLLINEN nolla tai yksi [0..1] component </w:t>
      </w:r>
      <w:r w:rsidR="00123D3D">
        <w:br/>
      </w:r>
      <w:r w:rsidR="00FF6D90">
        <w:t>{</w:t>
      </w:r>
      <w:r w:rsidRPr="004A7B80">
        <w:t xml:space="preserve">JOS </w:t>
      </w:r>
      <w:r w:rsidR="008168F8" w:rsidRPr="004A7B80">
        <w:t>Käytetty hengitystieväline (</w:t>
      </w:r>
      <w:r w:rsidRPr="004A7B80">
        <w:t>708</w:t>
      </w:r>
      <w:r w:rsidR="008168F8" w:rsidRPr="004A7B80">
        <w:t>)</w:t>
      </w:r>
      <w:r w:rsidRPr="004A7B80">
        <w:t xml:space="preserve"> </w:t>
      </w:r>
      <w:r w:rsidR="004A7B80" w:rsidRPr="004A7B80">
        <w:t xml:space="preserve">= tyhjä} </w:t>
      </w:r>
      <w:r w:rsidRPr="004A7B80">
        <w:t xml:space="preserve"> </w:t>
      </w:r>
    </w:p>
    <w:p w14:paraId="35858437" w14:textId="77777777" w:rsidR="00AC2AFB" w:rsidRDefault="00AC2AFB" w:rsidP="00AC2AFB">
      <w:pPr>
        <w:pStyle w:val="Snt2"/>
      </w:pPr>
      <w:r w:rsidRPr="004A7B80">
        <w:t xml:space="preserve">a. PAKOLLINEN yksi [1..1] </w:t>
      </w:r>
      <w:hyperlink w:anchor="_Hengitystievälinetiedon_puuttumisen" w:history="1">
        <w:r w:rsidRPr="004A7B80">
          <w:rPr>
            <w:rStyle w:val="Hyperlinkki"/>
          </w:rPr>
          <w:t>Hengitystievälinetiedon puuttumisen</w:t>
        </w:r>
      </w:hyperlink>
      <w:r w:rsidRPr="004A7B80">
        <w:t xml:space="preserve"> perustelu (720) observation</w:t>
      </w:r>
    </w:p>
    <w:bookmarkStart w:id="467" w:name="_Hengitystiehallinnan_syy"/>
    <w:bookmarkStart w:id="468" w:name="_Toc433030221"/>
    <w:bookmarkEnd w:id="467"/>
    <w:p w14:paraId="26BC3225" w14:textId="66E8E1F7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469" w:name="_Toc446509323"/>
      <w:r w:rsidRPr="00A473EF">
        <w:rPr>
          <w:rStyle w:val="Hyperlinkki"/>
        </w:rPr>
        <w:t>Hengitystiehallinnan syy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4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19660D3C" w14:textId="77777777" w:rsidTr="00627942">
        <w:tc>
          <w:tcPr>
            <w:tcW w:w="9236" w:type="dxa"/>
          </w:tcPr>
          <w:p w14:paraId="459C5497" w14:textId="261D2F6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002DDB03" w14:textId="77777777" w:rsidR="00627942" w:rsidRPr="00627942" w:rsidRDefault="00627942" w:rsidP="00AC2AFB">
      <w:pPr>
        <w:pStyle w:val="Snt1"/>
        <w:rPr>
          <w:lang w:val="en-US"/>
        </w:rPr>
      </w:pPr>
    </w:p>
    <w:p w14:paraId="4751B7F2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250A9010" w14:textId="389575AE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code/@code="705</w:t>
      </w:r>
      <w:r w:rsidRPr="00770C6A">
        <w:t xml:space="preserve">" </w:t>
      </w:r>
      <w:r>
        <w:t xml:space="preserve">Hengitystiehallinnan syy </w:t>
      </w:r>
      <w:r w:rsidR="000B14D2">
        <w:t>(codeSystem</w:t>
      </w:r>
      <w:r w:rsidRPr="00770C6A">
        <w:t>: 1.2.246.537.6.12.2002.348)</w:t>
      </w:r>
    </w:p>
    <w:p w14:paraId="45D2584D" w14:textId="0C8DB69F" w:rsidR="00D42425" w:rsidRDefault="00D42425" w:rsidP="00D42425">
      <w:pPr>
        <w:pStyle w:val="Snt1"/>
      </w:pPr>
      <w:r>
        <w:t>3. PAKOLLINEN yksi [1..1] text</w:t>
      </w:r>
    </w:p>
    <w:p w14:paraId="31926E05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0303FE19" w14:textId="4D68ADEC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3E2ADD">
        <w:t xml:space="preserve"> Hengitystiehallinnan syy (705)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– Hengitystiehallinnan syy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</w:t>
      </w:r>
      <w:r w:rsidRPr="00C5689D">
        <w:t>1.2.246.537.6.3060.2014)</w:t>
      </w:r>
      <w:r w:rsidR="003E2ADD" w:rsidRPr="003E2ADD">
        <w:t xml:space="preserve"> </w:t>
      </w:r>
      <w:r w:rsidR="003E2ADD">
        <w:t>CD-tietotyypillä.</w:t>
      </w:r>
    </w:p>
    <w:bookmarkStart w:id="470" w:name="_Hengitystiehallinnan_komplikaatio"/>
    <w:bookmarkStart w:id="471" w:name="_Hengitystiehallinnan_komplikaatio_o"/>
    <w:bookmarkEnd w:id="470"/>
    <w:bookmarkEnd w:id="471"/>
    <w:p w14:paraId="312F1477" w14:textId="0F31B5EC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472" w:name="_Toc446509324"/>
      <w:r w:rsidRPr="00A473EF">
        <w:rPr>
          <w:rStyle w:val="Hyperlinkki"/>
        </w:rPr>
        <w:t>Hengitystiehallinnan komplikaatio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47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64F3F5D8" w14:textId="77777777" w:rsidTr="00627942">
        <w:tc>
          <w:tcPr>
            <w:tcW w:w="9236" w:type="dxa"/>
          </w:tcPr>
          <w:p w14:paraId="4EC48A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793975CB" w14:textId="77777777" w:rsidR="00627942" w:rsidRPr="00627942" w:rsidRDefault="00627942" w:rsidP="00AC2AFB">
      <w:pPr>
        <w:pStyle w:val="Snt1"/>
        <w:rPr>
          <w:lang w:val="en-US"/>
        </w:rPr>
      </w:pPr>
    </w:p>
    <w:p w14:paraId="2DC8E598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F1CBB82" w14:textId="46ED3B3C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code/@code="706</w:t>
      </w:r>
      <w:r w:rsidRPr="00770C6A">
        <w:t xml:space="preserve">" </w:t>
      </w:r>
      <w:r>
        <w:t xml:space="preserve">Hengitystiehallinnan komplikaatio </w:t>
      </w:r>
      <w:r w:rsidR="000B14D2">
        <w:t>(codeSystem</w:t>
      </w:r>
      <w:r w:rsidRPr="00770C6A">
        <w:t>: 1.2.246.537.6.12.2002.348)</w:t>
      </w:r>
    </w:p>
    <w:p w14:paraId="33A3A7F0" w14:textId="35796518" w:rsidR="00D42425" w:rsidRDefault="00D42425" w:rsidP="00D42425">
      <w:pPr>
        <w:pStyle w:val="Snt1"/>
      </w:pPr>
      <w:r>
        <w:t>3. PAKOLLINEN yksi [1..1] text</w:t>
      </w:r>
    </w:p>
    <w:p w14:paraId="286E622E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55F10C90" w14:textId="0CA7EC2C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3E2ADD">
        <w:t xml:space="preserve"> Hengitystiehallinnan komplikaatio (706)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- Hengitystiehallinnan komplikaatio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</w:t>
      </w:r>
      <w:r w:rsidRPr="00C5689D">
        <w:t>1.2.246.537.6.3061.2014)</w:t>
      </w:r>
      <w:r w:rsidR="003E2ADD" w:rsidRPr="003E2ADD">
        <w:t xml:space="preserve"> </w:t>
      </w:r>
      <w:r w:rsidR="003E2ADD">
        <w:t>CD-tietotyypillä.</w:t>
      </w:r>
    </w:p>
    <w:p w14:paraId="1B7BC0DD" w14:textId="77777777" w:rsidR="00AC2AFB" w:rsidRDefault="00AC2AFB" w:rsidP="00AC2AFB">
      <w:pPr>
        <w:pStyle w:val="Snt1"/>
      </w:pPr>
      <w:r>
        <w:t>5. PAKOLLINEN yksi [1..1] entryRelationship</w:t>
      </w:r>
    </w:p>
    <w:p w14:paraId="75A29BE0" w14:textId="0EE51FEF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</w:t>
      </w:r>
      <w:r w:rsidR="008168F8">
        <w:t>RSON</w:t>
      </w:r>
      <w:r>
        <w:t>”</w:t>
      </w:r>
    </w:p>
    <w:p w14:paraId="7A42C60D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hallinnan_komplikaation_" w:history="1">
        <w:r w:rsidRPr="00E3647A">
          <w:rPr>
            <w:rStyle w:val="Hyperlinkki"/>
          </w:rPr>
          <w:t>Hengity</w:t>
        </w:r>
        <w:r>
          <w:rPr>
            <w:rStyle w:val="Hyperlinkki"/>
          </w:rPr>
          <w:t>stiehallinna</w:t>
        </w:r>
        <w:r w:rsidRPr="00E3647A">
          <w:rPr>
            <w:rStyle w:val="Hyperlinkki"/>
          </w:rPr>
          <w:t>n komplikaation syy</w:t>
        </w:r>
      </w:hyperlink>
      <w:r>
        <w:t xml:space="preserve"> (707) observation</w:t>
      </w:r>
    </w:p>
    <w:bookmarkStart w:id="473" w:name="_Hengitystiehallinnan_komplikaation_"/>
    <w:bookmarkEnd w:id="473"/>
    <w:p w14:paraId="61ADA08C" w14:textId="011CD583" w:rsidR="00AC2AFB" w:rsidRDefault="00AC2AFB" w:rsidP="00AC2AFB">
      <w:pPr>
        <w:pStyle w:val="Otsikko6"/>
      </w:pPr>
      <w:r>
        <w:fldChar w:fldCharType="begin"/>
      </w:r>
      <w:r>
        <w:instrText xml:space="preserve"> HYPERLINK  \l "_Hengitystiehallinnan_komplikaatio_o" </w:instrText>
      </w:r>
      <w:r>
        <w:fldChar w:fldCharType="separate"/>
      </w:r>
      <w:bookmarkStart w:id="474" w:name="_Toc446509325"/>
      <w:r w:rsidRPr="00E3647A">
        <w:rPr>
          <w:rStyle w:val="Hyperlinkki"/>
        </w:rPr>
        <w:t>Hengitystiehallinnan komplikaation syy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47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79E3C941" w14:textId="77777777" w:rsidTr="00627942">
        <w:tc>
          <w:tcPr>
            <w:tcW w:w="9236" w:type="dxa"/>
          </w:tcPr>
          <w:p w14:paraId="37600670" w14:textId="32ACC94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2B41D9" w14:textId="77777777" w:rsidR="00627942" w:rsidRPr="00627942" w:rsidRDefault="00627942" w:rsidP="00AC2AFB">
      <w:pPr>
        <w:pStyle w:val="Snt1"/>
        <w:rPr>
          <w:lang w:val="en-US"/>
        </w:rPr>
      </w:pPr>
    </w:p>
    <w:p w14:paraId="2F58EA80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1290134" w14:textId="4A403815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code/@code="707</w:t>
      </w:r>
      <w:r w:rsidRPr="00770C6A">
        <w:t xml:space="preserve">" </w:t>
      </w:r>
      <w:r>
        <w:t xml:space="preserve">Hengitystiehallinnan komplikaation syy </w:t>
      </w:r>
      <w:r w:rsidR="000B14D2">
        <w:t>(codeSystem</w:t>
      </w:r>
      <w:r w:rsidRPr="00770C6A">
        <w:t>: 1.2.246.537.6.12.2002.348)</w:t>
      </w:r>
    </w:p>
    <w:p w14:paraId="0D2809C9" w14:textId="080EDFA5" w:rsidR="00D42425" w:rsidRDefault="00D42425" w:rsidP="00D42425">
      <w:pPr>
        <w:pStyle w:val="Snt1"/>
      </w:pPr>
      <w:r>
        <w:lastRenderedPageBreak/>
        <w:t>3. PAKOLLINEN yksi [1..1] text</w:t>
      </w:r>
    </w:p>
    <w:p w14:paraId="540C231C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680A6F85" w14:textId="4FE52D3C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3E2ADD">
        <w:t xml:space="preserve"> Hengitystiehallinnan komplikaation syy (707)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 xml:space="preserve">ENSIH – Hengitystiehallinnan </w:t>
      </w:r>
      <w:r w:rsidR="003E2ADD">
        <w:t xml:space="preserve">komplikaation </w:t>
      </w:r>
      <w:r w:rsidR="003E2ADD" w:rsidRPr="00C5689D">
        <w:t>syy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1.2.246.537.6.3062</w:t>
      </w:r>
      <w:r w:rsidRPr="00C5689D">
        <w:t>.2014)</w:t>
      </w:r>
      <w:r w:rsidR="003E2ADD" w:rsidRPr="003E2ADD">
        <w:t xml:space="preserve"> </w:t>
      </w:r>
      <w:r w:rsidR="003E2ADD">
        <w:t>CD-tietotyypillä.</w:t>
      </w:r>
    </w:p>
    <w:bookmarkStart w:id="475" w:name="_Käytetty_hengitystieväline_-"/>
    <w:bookmarkStart w:id="476" w:name="_Käytetty_hengitystieväline_observat"/>
    <w:bookmarkEnd w:id="475"/>
    <w:bookmarkEnd w:id="476"/>
    <w:p w14:paraId="0D7159D2" w14:textId="4A37AD99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477" w:name="_Toc446509326"/>
      <w:r w:rsidRPr="00C22F87">
        <w:rPr>
          <w:rStyle w:val="Hyperlinkki"/>
        </w:rPr>
        <w:t>Käytetty hengitystieväline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47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19B61C44" w14:textId="77777777" w:rsidTr="00627942">
        <w:tc>
          <w:tcPr>
            <w:tcW w:w="9236" w:type="dxa"/>
          </w:tcPr>
          <w:p w14:paraId="33ECAD03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9B1D28D" w14:textId="77777777" w:rsidR="00627942" w:rsidRPr="00627942" w:rsidRDefault="00627942" w:rsidP="00AC2AFB">
      <w:pPr>
        <w:pStyle w:val="Snt1"/>
        <w:rPr>
          <w:lang w:val="en-US"/>
        </w:rPr>
      </w:pPr>
    </w:p>
    <w:p w14:paraId="295171F7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48DDC42" w14:textId="333E2B53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code/@code="708</w:t>
      </w:r>
      <w:r w:rsidRPr="00770C6A">
        <w:t xml:space="preserve">" </w:t>
      </w:r>
      <w:r>
        <w:t xml:space="preserve">Käytetty hengitystieväline </w:t>
      </w:r>
      <w:r w:rsidR="000B14D2">
        <w:t>(codeSystem</w:t>
      </w:r>
      <w:r w:rsidRPr="00770C6A">
        <w:t>: 1.2.246.537.6.12.2002.348)</w:t>
      </w:r>
    </w:p>
    <w:p w14:paraId="16257DF8" w14:textId="77777777" w:rsidR="00E2656D" w:rsidRDefault="00AC2AFB" w:rsidP="00E2656D">
      <w:pPr>
        <w:pStyle w:val="Snt1"/>
      </w:pPr>
      <w:r w:rsidRPr="00770C6A">
        <w:t>3</w:t>
      </w:r>
      <w:r w:rsidR="00E2656D">
        <w:t>. PAKOLLINEN yksi [1..1] text</w:t>
      </w:r>
    </w:p>
    <w:p w14:paraId="375E6212" w14:textId="77777777" w:rsidR="00E2656D" w:rsidRDefault="00E2656D" w:rsidP="00E2656D">
      <w:pPr>
        <w:pStyle w:val="Snt2"/>
      </w:pPr>
      <w:r>
        <w:t>a. PAKOLLINEN yksi [1..1] reference/@value, viitattavan näyttömuoto-osion xml-ID annetaan II-tietotyypillä</w:t>
      </w:r>
    </w:p>
    <w:p w14:paraId="75D48263" w14:textId="6799AE8B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3E2ADD">
        <w:t xml:space="preserve"> Käytetty hengitystieväline (708)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22F87">
        <w:t>ENSIH - Käytetty hengitystieväline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</w:t>
      </w:r>
      <w:r w:rsidRPr="00C22F87">
        <w:t>1.2.246.537.6.3063</w:t>
      </w:r>
      <w:r w:rsidRPr="00C5689D">
        <w:t>.2014)</w:t>
      </w:r>
      <w:r w:rsidR="003E2ADD" w:rsidRPr="003E2ADD">
        <w:t xml:space="preserve"> </w:t>
      </w:r>
      <w:r w:rsidR="003E2ADD">
        <w:t>CD-tietotyypillä</w:t>
      </w:r>
    </w:p>
    <w:p w14:paraId="749B09B8" w14:textId="03297E39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[0..1] entryRelationship</w:t>
      </w:r>
    </w:p>
    <w:p w14:paraId="7AD0DE7D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39F44AFC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yvyys_observat" w:history="1">
        <w:r w:rsidRPr="00483CFB">
          <w:rPr>
            <w:rStyle w:val="Hyperlinkki"/>
          </w:rPr>
          <w:t>Hengitystievälineen syvyys</w:t>
        </w:r>
      </w:hyperlink>
      <w:r>
        <w:t xml:space="preserve"> (709) observation</w:t>
      </w:r>
    </w:p>
    <w:p w14:paraId="6BED7CD6" w14:textId="36744973" w:rsidR="00AC2AFB" w:rsidRDefault="00AC2AFB" w:rsidP="00AC2AFB">
      <w:pPr>
        <w:pStyle w:val="Snt1"/>
      </w:pPr>
      <w:r>
        <w:t xml:space="preserve">6. </w:t>
      </w:r>
      <w:r w:rsidR="00626155">
        <w:t>VAPAAEHTOINEN</w:t>
      </w:r>
      <w:r>
        <w:t xml:space="preserve"> nolla tai yksi [0..1] entryRelationship</w:t>
      </w:r>
    </w:p>
    <w:p w14:paraId="10DB0F09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3EDC9852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ijainnin_varmi" w:history="1">
        <w:r w:rsidRPr="00483CFB">
          <w:rPr>
            <w:rStyle w:val="Hyperlinkki"/>
          </w:rPr>
          <w:t>Hengitystievälineen sijainnin varmistamistapa</w:t>
        </w:r>
      </w:hyperlink>
      <w:r>
        <w:t xml:space="preserve"> (710) observation</w:t>
      </w:r>
    </w:p>
    <w:p w14:paraId="2FCC69A4" w14:textId="7EFDAA15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[0..1] entryRelationship</w:t>
      </w:r>
    </w:p>
    <w:p w14:paraId="4FFD88F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4C7CB4D6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ijainnin_varmi_1" w:history="1">
        <w:r w:rsidRPr="00483CFB">
          <w:rPr>
            <w:rStyle w:val="Hyperlinkki"/>
          </w:rPr>
          <w:t>Hengitystievälineen sijainnin varmistaja</w:t>
        </w:r>
      </w:hyperlink>
      <w:r>
        <w:t xml:space="preserve"> (711) observation</w:t>
      </w:r>
    </w:p>
    <w:bookmarkStart w:id="478" w:name="_Hengitystievälineen_syvyys_observat"/>
    <w:bookmarkEnd w:id="478"/>
    <w:p w14:paraId="13263625" w14:textId="433C7EE8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"_Käytetty_hengitystieväline_observat" </w:instrText>
      </w:r>
      <w:r>
        <w:fldChar w:fldCharType="separate"/>
      </w:r>
      <w:bookmarkStart w:id="479" w:name="_Toc446509327"/>
      <w:r w:rsidRPr="00483CFB">
        <w:rPr>
          <w:rStyle w:val="Hyperlinkki"/>
        </w:rPr>
        <w:t>Hengitystievälineen syvyys</w:t>
      </w:r>
      <w:bookmarkEnd w:id="468"/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47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14FF8168" w14:textId="77777777" w:rsidTr="00627942">
        <w:tc>
          <w:tcPr>
            <w:tcW w:w="9236" w:type="dxa"/>
          </w:tcPr>
          <w:p w14:paraId="66137F17" w14:textId="2914236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A671DD0" w14:textId="77777777" w:rsidR="00627942" w:rsidRPr="00627942" w:rsidRDefault="00627942" w:rsidP="00AC2AFB">
      <w:pPr>
        <w:pStyle w:val="Snt1"/>
        <w:rPr>
          <w:lang w:val="en-US"/>
        </w:rPr>
      </w:pPr>
    </w:p>
    <w:p w14:paraId="43EDB13C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0B518E0" w14:textId="17886F0D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code/@code="709</w:t>
      </w:r>
      <w:r w:rsidRPr="00770C6A">
        <w:t xml:space="preserve">" </w:t>
      </w:r>
      <w:r>
        <w:t xml:space="preserve">Hengitystievälineen syvyys </w:t>
      </w:r>
      <w:r w:rsidR="000B14D2">
        <w:t>(codeSystem</w:t>
      </w:r>
      <w:r w:rsidRPr="00770C6A">
        <w:t>: 1.2.246.537.6.12.2002.348)</w:t>
      </w:r>
    </w:p>
    <w:p w14:paraId="3669FC94" w14:textId="032BFEE9" w:rsidR="00D42425" w:rsidRDefault="00D42425" w:rsidP="00D42425">
      <w:pPr>
        <w:pStyle w:val="Snt1"/>
      </w:pPr>
      <w:r>
        <w:t>3. PAKOLLINEN yksi [1..1] text</w:t>
      </w:r>
    </w:p>
    <w:p w14:paraId="1B0B7C14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1388B706" w14:textId="585B8E81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626155">
        <w:t xml:space="preserve"> Hengitystievälineen syvyys (709)</w:t>
      </w:r>
      <w:r w:rsidRPr="00770C6A">
        <w:t xml:space="preserve">, </w:t>
      </w:r>
      <w:r>
        <w:t>arvo annetaan senttimetrin tarkkuudella</w:t>
      </w:r>
      <w:r w:rsidR="00626155" w:rsidRPr="00626155">
        <w:t xml:space="preserve"> </w:t>
      </w:r>
      <w:r w:rsidR="00626155">
        <w:t>PQ-tietotyypillä</w:t>
      </w:r>
      <w:r>
        <w:t>.</w:t>
      </w:r>
    </w:p>
    <w:bookmarkStart w:id="480" w:name="_Hengitystievälineen_sijainnin_varmi"/>
    <w:bookmarkStart w:id="481" w:name="_Toc433030222"/>
    <w:bookmarkEnd w:id="480"/>
    <w:p w14:paraId="4330B7D7" w14:textId="02DD6E04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482" w:name="_Toc446509328"/>
      <w:r w:rsidRPr="00483CFB">
        <w:rPr>
          <w:rStyle w:val="Hyperlinkki"/>
        </w:rPr>
        <w:t>Hengitystievälineen sijainnin varmistamistapa</w:t>
      </w:r>
      <w:bookmarkEnd w:id="481"/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48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05AAA427" w14:textId="77777777" w:rsidTr="00627942">
        <w:tc>
          <w:tcPr>
            <w:tcW w:w="9236" w:type="dxa"/>
          </w:tcPr>
          <w:p w14:paraId="1DA2B29B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628C20B5" w14:textId="77777777" w:rsidR="00627942" w:rsidRPr="00627942" w:rsidRDefault="00627942" w:rsidP="00AC2AFB">
      <w:pPr>
        <w:pStyle w:val="Snt1"/>
        <w:rPr>
          <w:lang w:val="en-US"/>
        </w:rPr>
      </w:pPr>
    </w:p>
    <w:p w14:paraId="5F8A42A1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562B0928" w14:textId="240289D6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code/@code="710</w:t>
      </w:r>
      <w:r w:rsidRPr="00770C6A">
        <w:t xml:space="preserve">" </w:t>
      </w:r>
      <w:r>
        <w:t xml:space="preserve">Hengitystievälineen sijainnin varmistamistapa </w:t>
      </w:r>
      <w:r w:rsidR="000B14D2">
        <w:t>(codeSystem</w:t>
      </w:r>
      <w:r w:rsidRPr="00770C6A">
        <w:t>: 1.2.246.537.6.12.2002.348)</w:t>
      </w:r>
    </w:p>
    <w:p w14:paraId="04C30362" w14:textId="722700B2" w:rsidR="00D42425" w:rsidRDefault="00D42425" w:rsidP="00D42425">
      <w:pPr>
        <w:pStyle w:val="Snt1"/>
      </w:pPr>
      <w:r>
        <w:t>3. PAKOLLINEN yksi [1..1] text</w:t>
      </w:r>
    </w:p>
    <w:p w14:paraId="486575E2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6313646E" w14:textId="7D4BC5E8" w:rsidR="00AC2AFB" w:rsidRPr="00770C6A" w:rsidRDefault="00AC2AFB" w:rsidP="00AC2AFB">
      <w:pPr>
        <w:pStyle w:val="Snt1"/>
      </w:pPr>
      <w:r w:rsidRPr="00770C6A">
        <w:lastRenderedPageBreak/>
        <w:t>4. P</w:t>
      </w:r>
      <w:r>
        <w:t>AKOLLINEN yksi tai useampi [</w:t>
      </w:r>
      <w:r w:rsidR="00AE3D21">
        <w:t>1..*</w:t>
      </w:r>
      <w:r w:rsidRPr="00770C6A">
        <w:t>] value</w:t>
      </w:r>
      <w:r w:rsidR="00626155">
        <w:t xml:space="preserve"> Hengitystievälineen sijainnin varmistamistapa (710)</w:t>
      </w:r>
      <w:r w:rsidRPr="00770C6A">
        <w:t xml:space="preserve">, </w:t>
      </w:r>
      <w:r>
        <w:t>arvo annetaan</w:t>
      </w:r>
      <w:r w:rsidR="00626155">
        <w:t xml:space="preserve"> luokituksesta </w:t>
      </w:r>
      <w:r w:rsidR="00626155" w:rsidRPr="00483CFB">
        <w:t>ENSIH - Hengitystievälineen sijainnin varmistamistapa</w:t>
      </w:r>
      <w:r w:rsidR="00626155">
        <w:t xml:space="preserve"> </w:t>
      </w:r>
      <w:r w:rsidR="000B14D2">
        <w:t>(codeSystem</w:t>
      </w:r>
      <w:r w:rsidR="00626155">
        <w:t>:</w:t>
      </w:r>
      <w:r>
        <w:t xml:space="preserve"> 1.2.246.537.6.3064</w:t>
      </w:r>
      <w:r w:rsidRPr="00C5689D">
        <w:t>.2014)</w:t>
      </w:r>
      <w:r w:rsidR="00626155" w:rsidRPr="00626155">
        <w:t xml:space="preserve"> </w:t>
      </w:r>
      <w:r w:rsidR="00626155">
        <w:t>CD-tietotyypillä.</w:t>
      </w:r>
    </w:p>
    <w:bookmarkStart w:id="483" w:name="_Hengitystievälineen_sijainnin_varmi_1"/>
    <w:bookmarkStart w:id="484" w:name="_Toc433030223"/>
    <w:bookmarkEnd w:id="483"/>
    <w:p w14:paraId="08DD73DC" w14:textId="03D239DE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485" w:name="_Toc446509329"/>
      <w:r w:rsidRPr="00483CFB">
        <w:rPr>
          <w:rStyle w:val="Hyperlinkki"/>
        </w:rPr>
        <w:t>Hengitystievälineen sijainnin varmistaja</w:t>
      </w:r>
      <w:bookmarkEnd w:id="484"/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48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5EFCA87F" w14:textId="77777777" w:rsidTr="00627942">
        <w:tc>
          <w:tcPr>
            <w:tcW w:w="9236" w:type="dxa"/>
          </w:tcPr>
          <w:p w14:paraId="5FF1EC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681659" w14:textId="77777777" w:rsidR="00627942" w:rsidRPr="00627942" w:rsidRDefault="00627942" w:rsidP="00AC2AFB">
      <w:pPr>
        <w:pStyle w:val="Snt1"/>
        <w:rPr>
          <w:lang w:val="en-US"/>
        </w:rPr>
      </w:pPr>
    </w:p>
    <w:p w14:paraId="3C2856CF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2972940" w14:textId="5E358B28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code/@code="711</w:t>
      </w:r>
      <w:r w:rsidRPr="00770C6A">
        <w:t xml:space="preserve">" </w:t>
      </w:r>
      <w:r>
        <w:t xml:space="preserve">Hengitystievälineen sijainnin varmistaja </w:t>
      </w:r>
      <w:r w:rsidR="000B14D2">
        <w:t>(codeSystem</w:t>
      </w:r>
      <w:r w:rsidRPr="00770C6A">
        <w:t>: 1.2.246.537.6.12.2002.348)</w:t>
      </w:r>
    </w:p>
    <w:p w14:paraId="489EC84F" w14:textId="776EB0EC" w:rsidR="00D42425" w:rsidRDefault="00D42425" w:rsidP="00D42425">
      <w:pPr>
        <w:pStyle w:val="Snt1"/>
      </w:pPr>
      <w:r>
        <w:t>3. PAKOLLINEN yksi [1..1] text</w:t>
      </w:r>
    </w:p>
    <w:p w14:paraId="0E775086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723627FA" w14:textId="71760BA3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626155">
        <w:t xml:space="preserve"> Hengitystievälineen sijainnin varmistaja (711)</w:t>
      </w:r>
      <w:r w:rsidRPr="00770C6A">
        <w:t xml:space="preserve">, </w:t>
      </w:r>
      <w:r>
        <w:t>arvo annetaan</w:t>
      </w:r>
      <w:r w:rsidR="00626155" w:rsidRPr="00C5689D">
        <w:t xml:space="preserve"> </w:t>
      </w:r>
      <w:r w:rsidR="00626155">
        <w:t xml:space="preserve">luokituksesta </w:t>
      </w:r>
      <w:r w:rsidR="00626155" w:rsidRPr="00483CFB">
        <w:t xml:space="preserve">ENSIH </w:t>
      </w:r>
      <w:r w:rsidR="00626155">
        <w:t>–</w:t>
      </w:r>
      <w:r w:rsidR="00626155" w:rsidRPr="00483CFB">
        <w:t xml:space="preserve"> </w:t>
      </w:r>
      <w:r w:rsidR="000B14D2">
        <w:t>Hengitystievälineen sijainnin varmistaja (codeSystem</w:t>
      </w:r>
      <w:r w:rsidR="00626155">
        <w:t>:</w:t>
      </w:r>
      <w:r>
        <w:t xml:space="preserve"> 1.2.246.537.6.3065</w:t>
      </w:r>
      <w:r w:rsidRPr="00C5689D">
        <w:t>.2014)</w:t>
      </w:r>
      <w:r w:rsidR="00626155" w:rsidRPr="00626155">
        <w:t xml:space="preserve"> </w:t>
      </w:r>
      <w:r w:rsidR="00626155">
        <w:t>CD-</w:t>
      </w:r>
      <w:r w:rsidR="00626155" w:rsidRPr="00626155">
        <w:t xml:space="preserve"> </w:t>
      </w:r>
      <w:r w:rsidR="00626155">
        <w:t>tietotyypillä.</w:t>
      </w:r>
    </w:p>
    <w:bookmarkStart w:id="486" w:name="_Hengitystievälinetiedon_puuttumisen"/>
    <w:bookmarkEnd w:id="486"/>
    <w:p w14:paraId="375194E6" w14:textId="4F410698" w:rsidR="00AC2AFB" w:rsidRDefault="00AC2AFB" w:rsidP="000B14D2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487" w:name="_Toc446509330"/>
      <w:r w:rsidRPr="00483CFB">
        <w:rPr>
          <w:rStyle w:val="Hyperlinkki"/>
        </w:rPr>
        <w:t>Hengitystieväline</w:t>
      </w:r>
      <w:r w:rsidR="00626155">
        <w:rPr>
          <w:rStyle w:val="Hyperlinkki"/>
        </w:rPr>
        <w:t>tiedon</w:t>
      </w:r>
      <w:r w:rsidRPr="00483CFB">
        <w:rPr>
          <w:rStyle w:val="Hyperlinkki"/>
        </w:rPr>
        <w:t xml:space="preserve"> puuttumisen perustelu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4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55944BA8" w14:textId="77777777" w:rsidTr="00627942">
        <w:tc>
          <w:tcPr>
            <w:tcW w:w="9236" w:type="dxa"/>
          </w:tcPr>
          <w:p w14:paraId="7CEE1B25" w14:textId="4156AF2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1DD8E94E" w14:textId="77777777" w:rsidR="00627942" w:rsidRPr="00627942" w:rsidRDefault="00627942" w:rsidP="00AC2AFB">
      <w:pPr>
        <w:pStyle w:val="Snt1"/>
        <w:rPr>
          <w:lang w:val="en-US"/>
        </w:rPr>
      </w:pPr>
    </w:p>
    <w:p w14:paraId="14AD029A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C4988EA" w14:textId="76DC34C0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</w:t>
      </w:r>
      <w:r w:rsidR="00626155">
        <w:t>20</w:t>
      </w:r>
      <w:r w:rsidRPr="00770C6A">
        <w:t xml:space="preserve">" </w:t>
      </w:r>
      <w:r w:rsidR="00626155" w:rsidRPr="00626155">
        <w:t xml:space="preserve">Hengitystievälinetiedon puuttumisen perustelu </w:t>
      </w:r>
      <w:r w:rsidR="000B14D2">
        <w:t>(codeSystem</w:t>
      </w:r>
      <w:r w:rsidRPr="00770C6A">
        <w:t>: 1.2.246.537.6.12.2002.348)</w:t>
      </w:r>
    </w:p>
    <w:p w14:paraId="3F2D43BD" w14:textId="756918F4" w:rsidR="00AC2AFB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[1..1</w:t>
      </w:r>
      <w:r w:rsidR="00AC2AFB" w:rsidRPr="00770C6A">
        <w:t>] value</w:t>
      </w:r>
      <w:r w:rsidR="00626155">
        <w:t xml:space="preserve"> </w:t>
      </w:r>
      <w:r w:rsidR="00626155" w:rsidRPr="00626155">
        <w:t>Hengitystievälinetiedon puuttumisen perustelu</w:t>
      </w:r>
      <w:r w:rsidR="00626155">
        <w:t xml:space="preserve"> (720)</w:t>
      </w:r>
      <w:r w:rsidR="00AC2AFB" w:rsidRPr="00770C6A">
        <w:t xml:space="preserve">, </w:t>
      </w:r>
      <w:r w:rsidR="00AC2AFB">
        <w:t>arvo annetaan ST-tietotyypillä.</w:t>
      </w:r>
    </w:p>
    <w:bookmarkStart w:id="488" w:name="_Hoitoväline_ja_koko"/>
    <w:bookmarkEnd w:id="488"/>
    <w:p w14:paraId="15BD8CC6" w14:textId="079ED9F8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489" w:name="_Toc446509331"/>
      <w:r w:rsidRPr="002205BB">
        <w:rPr>
          <w:rStyle w:val="Hyperlinkki"/>
        </w:rPr>
        <w:t>Hoitoväline ja koko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48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434F2E41" w14:textId="77777777" w:rsidTr="00627942">
        <w:tc>
          <w:tcPr>
            <w:tcW w:w="9236" w:type="dxa"/>
          </w:tcPr>
          <w:p w14:paraId="2DAC3A8E" w14:textId="6E53DBFF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44DF1660" w14:textId="77777777" w:rsidR="00627942" w:rsidRPr="00627942" w:rsidRDefault="00627942" w:rsidP="00AC2AFB">
      <w:pPr>
        <w:pStyle w:val="Snt1"/>
        <w:rPr>
          <w:lang w:val="en-US"/>
        </w:rPr>
      </w:pPr>
    </w:p>
    <w:p w14:paraId="1F07AB94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44E0D22" w14:textId="48B2C0ED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code/@code="712</w:t>
      </w:r>
      <w:r w:rsidRPr="00770C6A">
        <w:t xml:space="preserve">" </w:t>
      </w:r>
      <w:r>
        <w:t xml:space="preserve">Hoitoväline ja koko </w:t>
      </w:r>
      <w:r w:rsidR="000B14D2">
        <w:t>(codeSystem</w:t>
      </w:r>
      <w:r w:rsidRPr="00770C6A">
        <w:t>: 1.2.246.537.6.12.2002.348)</w:t>
      </w:r>
    </w:p>
    <w:p w14:paraId="46A44498" w14:textId="41C9C80F" w:rsidR="00737045" w:rsidRDefault="00737045" w:rsidP="00737045">
      <w:pPr>
        <w:pStyle w:val="Snt1"/>
      </w:pPr>
      <w:r>
        <w:t>3. PAKOLLINEN yksi [1..1] text</w:t>
      </w:r>
    </w:p>
    <w:p w14:paraId="26E85835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48D1A8BF" w14:textId="628EBD6F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0B14D2">
        <w:t xml:space="preserve"> Hoitoväline ja koko (712)</w:t>
      </w:r>
      <w:r w:rsidRPr="00770C6A">
        <w:t xml:space="preserve">, </w:t>
      </w:r>
      <w:r>
        <w:t>arvo annetaan ST-tietotyypillä.</w:t>
      </w:r>
    </w:p>
    <w:bookmarkStart w:id="490" w:name="_Nesteensiirtoreitti_observation"/>
    <w:bookmarkEnd w:id="490"/>
    <w:p w14:paraId="70EC26C8" w14:textId="741CAE09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491" w:name="_Toc446509332"/>
      <w:r w:rsidRPr="002205BB">
        <w:rPr>
          <w:rStyle w:val="Hyperlinkki"/>
        </w:rPr>
        <w:t>Nesteensiirtoreitti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49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2B3398C4" w14:textId="77777777" w:rsidTr="00627942">
        <w:tc>
          <w:tcPr>
            <w:tcW w:w="9236" w:type="dxa"/>
          </w:tcPr>
          <w:p w14:paraId="1FBCDB3E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6DA73D1F" w14:textId="77777777" w:rsidR="00627942" w:rsidRPr="00627942" w:rsidRDefault="00627942" w:rsidP="00AC2AFB">
      <w:pPr>
        <w:pStyle w:val="Snt1"/>
        <w:rPr>
          <w:lang w:val="en-US"/>
        </w:rPr>
      </w:pPr>
    </w:p>
    <w:p w14:paraId="41F74302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5D2746D" w14:textId="78D10D84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code/@code="713</w:t>
      </w:r>
      <w:r w:rsidRPr="00770C6A">
        <w:t xml:space="preserve">" </w:t>
      </w:r>
      <w:r>
        <w:t xml:space="preserve">Nesteensiirtoreitti </w:t>
      </w:r>
      <w:r w:rsidR="000B14D2">
        <w:t>(codeSystem</w:t>
      </w:r>
      <w:r w:rsidRPr="00770C6A">
        <w:t>: 1.2.246.537.6.12.2002.348)</w:t>
      </w:r>
    </w:p>
    <w:p w14:paraId="750CC568" w14:textId="13D4ED12" w:rsidR="00737045" w:rsidRDefault="00737045" w:rsidP="00737045">
      <w:pPr>
        <w:pStyle w:val="Snt1"/>
      </w:pPr>
      <w:r>
        <w:t>3. PAKOLLINEN yksi [1..1] text</w:t>
      </w:r>
    </w:p>
    <w:p w14:paraId="05FE1E72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056DBA11" w14:textId="538D72B5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0B14D2">
        <w:t xml:space="preserve"> Nesteensiirtoreitti (713)</w:t>
      </w:r>
      <w:r w:rsidRPr="00770C6A">
        <w:t xml:space="preserve">, </w:t>
      </w:r>
      <w:r>
        <w:t xml:space="preserve">arvo annetaan </w:t>
      </w:r>
      <w:r w:rsidR="000B14D2">
        <w:t xml:space="preserve">luokituksesta </w:t>
      </w:r>
      <w:r w:rsidR="000B14D2" w:rsidRPr="00F33B01">
        <w:t>ENSIH - Nesteensiirtoreitti</w:t>
      </w:r>
      <w:r w:rsidR="000B14D2">
        <w:t xml:space="preserve"> (codeSystem</w:t>
      </w:r>
      <w:r>
        <w:t xml:space="preserve"> 1.2.246.537.6.3066</w:t>
      </w:r>
      <w:del w:id="492" w:author="Timo Kaskinen" w:date="2016-03-15T18:51:00Z">
        <w:r w:rsidRPr="00C5689D" w:rsidDel="00E94EC9">
          <w:delText>.2014</w:delText>
        </w:r>
      </w:del>
      <w:r w:rsidRPr="00C5689D">
        <w:t>)</w:t>
      </w:r>
      <w:r w:rsidR="000B14D2" w:rsidRPr="000B14D2">
        <w:t xml:space="preserve"> </w:t>
      </w:r>
      <w:r w:rsidR="000B14D2">
        <w:t>CD-tietotyypillä.</w:t>
      </w:r>
    </w:p>
    <w:bookmarkStart w:id="493" w:name="_Defibrillointi_organizer"/>
    <w:bookmarkEnd w:id="493"/>
    <w:p w14:paraId="3BAB860F" w14:textId="0B4D748A" w:rsidR="00AC2AFB" w:rsidRDefault="00AC2AFB" w:rsidP="00AC2AFB">
      <w:pPr>
        <w:pStyle w:val="Otsikko4"/>
      </w:pPr>
      <w:r>
        <w:lastRenderedPageBreak/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494" w:name="_Toc446509333"/>
      <w:r w:rsidRPr="002205BB">
        <w:rPr>
          <w:rStyle w:val="Hyperlinkki"/>
        </w:rPr>
        <w:t>Defibrillointi</w:t>
      </w:r>
      <w:r>
        <w:fldChar w:fldCharType="end"/>
      </w:r>
      <w:r>
        <w:t xml:space="preserve"> </w:t>
      </w:r>
      <w:r w:rsidR="002847E1">
        <w:t xml:space="preserve">- </w:t>
      </w:r>
      <w:r>
        <w:t>organizer</w:t>
      </w:r>
      <w:bookmarkEnd w:id="49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53CF405F" w14:textId="77777777" w:rsidTr="00627942">
        <w:tc>
          <w:tcPr>
            <w:tcW w:w="9236" w:type="dxa"/>
          </w:tcPr>
          <w:p w14:paraId="31242C96" w14:textId="09BE45E8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7578565D" w14:textId="77777777" w:rsidR="00627942" w:rsidRPr="00627942" w:rsidRDefault="00627942" w:rsidP="00AC2AFB">
      <w:pPr>
        <w:pStyle w:val="Snt1"/>
        <w:rPr>
          <w:lang w:val="en-US"/>
        </w:rPr>
      </w:pPr>
    </w:p>
    <w:p w14:paraId="44FBD0AF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0B819149" w14:textId="418030AF" w:rsidR="00AC2AFB" w:rsidRPr="0095153D" w:rsidRDefault="00AC2AFB" w:rsidP="00AC2AFB">
      <w:pPr>
        <w:pStyle w:val="Snt1"/>
      </w:pPr>
      <w:r>
        <w:t>2</w:t>
      </w:r>
      <w:r w:rsidRPr="0082643A">
        <w:t>. PAKOLLINEN yksi [1..1] code/@code="</w:t>
      </w:r>
      <w:r>
        <w:t>9001</w:t>
      </w:r>
      <w:r w:rsidRPr="0082643A">
        <w:t xml:space="preserve">" </w:t>
      </w:r>
      <w:r>
        <w:t xml:space="preserve">Defibrillointi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4AF4A7B" w14:textId="77777777" w:rsidR="00AC2AFB" w:rsidRDefault="00AC2AFB" w:rsidP="00AC2AFB">
      <w:pPr>
        <w:pStyle w:val="Snt1"/>
      </w:pPr>
      <w:r>
        <w:t>3. PAKOLLINEN yksi statusCode/@code=”completed”</w:t>
      </w:r>
    </w:p>
    <w:p w14:paraId="53C9038F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VAPAAEHTOINEN nolla tai yksi [0..1</w:t>
      </w:r>
      <w:r w:rsidRPr="00125567">
        <w:t>] component</w:t>
      </w:r>
      <w:r>
        <w:t xml:space="preserve"> </w:t>
      </w:r>
    </w:p>
    <w:p w14:paraId="619A6B99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Defibrilloinnin_energia_observation" w:history="1">
        <w:r w:rsidRPr="00F33B01">
          <w:rPr>
            <w:rStyle w:val="Hyperlinkki"/>
          </w:rPr>
          <w:t>Defibrilloinnin energia</w:t>
        </w:r>
      </w:hyperlink>
      <w:r>
        <w:t xml:space="preserve"> (714) observation</w:t>
      </w:r>
    </w:p>
    <w:p w14:paraId="7C1EC6F0" w14:textId="46E3ACCD" w:rsidR="00AC2AFB" w:rsidRPr="00125567" w:rsidRDefault="002A49FA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 yksi [1..1</w:t>
      </w:r>
      <w:r w:rsidR="00AC2AFB" w:rsidRPr="00125567">
        <w:t>] component</w:t>
      </w:r>
      <w:r w:rsidR="00AC2AFB">
        <w:t xml:space="preserve"> </w:t>
      </w:r>
    </w:p>
    <w:p w14:paraId="43C2D6C7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Iskujen_kokonaismäärä_observation" w:history="1">
        <w:r w:rsidRPr="00F33B01">
          <w:rPr>
            <w:rStyle w:val="Hyperlinkki"/>
          </w:rPr>
          <w:t>Iskujen kokonaismäärä</w:t>
        </w:r>
      </w:hyperlink>
      <w:r>
        <w:t xml:space="preserve"> (715) observation</w:t>
      </w:r>
    </w:p>
    <w:bookmarkStart w:id="495" w:name="_Defibrilloinnin_energia_observation"/>
    <w:bookmarkEnd w:id="495"/>
    <w:p w14:paraId="072ED3B7" w14:textId="357C8529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496" w:name="_Toc446509334"/>
      <w:r w:rsidRPr="00F33B01">
        <w:rPr>
          <w:rStyle w:val="Hyperlinkki"/>
        </w:rPr>
        <w:t>Defibrilloinnin energia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49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5C3C0FA5" w14:textId="77777777" w:rsidTr="00627942">
        <w:tc>
          <w:tcPr>
            <w:tcW w:w="9236" w:type="dxa"/>
          </w:tcPr>
          <w:p w14:paraId="24F814A0" w14:textId="0275CEF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38C7A12" w14:textId="77777777" w:rsidR="00627942" w:rsidRPr="00627942" w:rsidRDefault="00627942" w:rsidP="00AC2AFB">
      <w:pPr>
        <w:pStyle w:val="Snt1"/>
        <w:rPr>
          <w:lang w:val="en-US"/>
        </w:rPr>
      </w:pPr>
    </w:p>
    <w:p w14:paraId="6152CBD3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06250E4" w14:textId="25C6303A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code/@code="714</w:t>
      </w:r>
      <w:r w:rsidRPr="00770C6A">
        <w:t xml:space="preserve">" </w:t>
      </w:r>
      <w:r>
        <w:t xml:space="preserve">Defibrilloinnin energia </w:t>
      </w:r>
      <w:r w:rsidR="000B14D2">
        <w:t>(codeSystem</w:t>
      </w:r>
      <w:r w:rsidRPr="00770C6A">
        <w:t>: 1.2.246.537.6.12.2002.348)</w:t>
      </w:r>
    </w:p>
    <w:p w14:paraId="53ADFA12" w14:textId="3109C52E" w:rsidR="00737045" w:rsidRDefault="00737045" w:rsidP="00737045">
      <w:pPr>
        <w:pStyle w:val="Snt1"/>
      </w:pPr>
      <w:r>
        <w:t>3. PAKOLLINEN yksi [1..1] text</w:t>
      </w:r>
    </w:p>
    <w:p w14:paraId="545F6472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4A2A5DBD" w14:textId="4D33B3C0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Defibrilloinnin energia (714)</w:t>
      </w:r>
      <w:r w:rsidRPr="00770C6A">
        <w:t xml:space="preserve">, </w:t>
      </w:r>
      <w:r>
        <w:t>arvo annetaan PQ-tietotyypillä.</w:t>
      </w:r>
    </w:p>
    <w:bookmarkStart w:id="497" w:name="_Iskujen_kokonaismäärä_observation"/>
    <w:bookmarkEnd w:id="497"/>
    <w:p w14:paraId="7A9480A7" w14:textId="050D4420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498" w:name="_Toc446509335"/>
      <w:r w:rsidRPr="00F33B01">
        <w:rPr>
          <w:rStyle w:val="Hyperlinkki"/>
        </w:rPr>
        <w:t>Iskujen kokonaismäärä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49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2F52D8D1" w14:textId="77777777" w:rsidTr="00627942">
        <w:tc>
          <w:tcPr>
            <w:tcW w:w="9236" w:type="dxa"/>
          </w:tcPr>
          <w:p w14:paraId="497BD979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DF31663" w14:textId="77777777" w:rsidR="00627942" w:rsidRPr="00627942" w:rsidRDefault="00627942" w:rsidP="00AC2AFB">
      <w:pPr>
        <w:pStyle w:val="Snt1"/>
        <w:rPr>
          <w:lang w:val="en-US"/>
        </w:rPr>
      </w:pPr>
    </w:p>
    <w:p w14:paraId="43E3798B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8BAB206" w14:textId="69D344A2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code/@code="715</w:t>
      </w:r>
      <w:r w:rsidRPr="00770C6A">
        <w:t xml:space="preserve">" </w:t>
      </w:r>
      <w:r>
        <w:t xml:space="preserve">Iskujen kokonaismäärä </w:t>
      </w:r>
      <w:r w:rsidR="000B14D2">
        <w:t>(codeSystem</w:t>
      </w:r>
      <w:r w:rsidRPr="00770C6A">
        <w:t>: 1.2.246.537.6.12.2002.348)</w:t>
      </w:r>
    </w:p>
    <w:p w14:paraId="0EAD87C8" w14:textId="2D589123" w:rsidR="00737045" w:rsidRDefault="00737045" w:rsidP="00737045">
      <w:pPr>
        <w:pStyle w:val="Snt1"/>
      </w:pPr>
      <w:r>
        <w:t>3. PAKOLLINEN yksi [1..1] text</w:t>
      </w:r>
    </w:p>
    <w:p w14:paraId="323EBC3A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74085BF7" w14:textId="60017A72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Iskujen kokonaismäärä (715)</w:t>
      </w:r>
      <w:r w:rsidRPr="00770C6A">
        <w:t xml:space="preserve">, </w:t>
      </w:r>
      <w:r>
        <w:t>arvo annetaan INT-tietotyypillä.</w:t>
      </w:r>
    </w:p>
    <w:bookmarkStart w:id="499" w:name="_Tahdistus_organizer"/>
    <w:bookmarkEnd w:id="499"/>
    <w:p w14:paraId="1153062E" w14:textId="68FB2503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500" w:name="_Toc446509336"/>
      <w:r w:rsidRPr="002205BB">
        <w:rPr>
          <w:rStyle w:val="Hyperlinkki"/>
        </w:rPr>
        <w:t>Tahdistus</w:t>
      </w:r>
      <w:r>
        <w:fldChar w:fldCharType="end"/>
      </w:r>
      <w:r>
        <w:t xml:space="preserve"> </w:t>
      </w:r>
      <w:r w:rsidR="002847E1">
        <w:t xml:space="preserve">- </w:t>
      </w:r>
      <w:r>
        <w:t>organizer</w:t>
      </w:r>
      <w:bookmarkEnd w:id="50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79ACDDCD" w14:textId="77777777" w:rsidTr="00627942">
        <w:tc>
          <w:tcPr>
            <w:tcW w:w="9236" w:type="dxa"/>
          </w:tcPr>
          <w:p w14:paraId="7E80C687" w14:textId="77777777" w:rsidR="00627942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  <w:p w14:paraId="7EF43547" w14:textId="77C5E8C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</w:p>
        </w:tc>
      </w:tr>
    </w:tbl>
    <w:p w14:paraId="185485F2" w14:textId="77777777" w:rsidR="00627942" w:rsidRPr="00627942" w:rsidRDefault="00627942" w:rsidP="00AC2AFB">
      <w:pPr>
        <w:pStyle w:val="Snt1"/>
        <w:rPr>
          <w:lang w:val="en-US"/>
        </w:rPr>
      </w:pPr>
    </w:p>
    <w:p w14:paraId="0ADB13DB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1195685E" w14:textId="471394FD" w:rsidR="00AC2AFB" w:rsidRPr="0095153D" w:rsidRDefault="00AC2AFB" w:rsidP="00AC2AFB">
      <w:pPr>
        <w:pStyle w:val="Snt1"/>
      </w:pPr>
      <w:r>
        <w:t>2</w:t>
      </w:r>
      <w:r w:rsidRPr="0082643A">
        <w:t>. PAKOLLINEN yksi [1..1] code/@code="</w:t>
      </w:r>
      <w:r>
        <w:t>9002</w:t>
      </w:r>
      <w:r w:rsidRPr="0082643A">
        <w:t xml:space="preserve">" </w:t>
      </w:r>
      <w:r>
        <w:t xml:space="preserve">Tahdistus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D18D48" w14:textId="77777777" w:rsidR="00AC2AFB" w:rsidRDefault="00AC2AFB" w:rsidP="00AC2AFB">
      <w:pPr>
        <w:pStyle w:val="Snt1"/>
      </w:pPr>
      <w:r>
        <w:t>3. PAKOLLINEN yksi statusCode/@code=”completed”</w:t>
      </w:r>
    </w:p>
    <w:p w14:paraId="2125C04D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PAKOLLINEN yksi [1..1</w:t>
      </w:r>
      <w:r w:rsidRPr="00125567">
        <w:t>] component</w:t>
      </w:r>
      <w:r>
        <w:t xml:space="preserve"> </w:t>
      </w:r>
    </w:p>
    <w:p w14:paraId="404F05D7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Tahdistuksen_energia_observation" w:history="1">
        <w:r>
          <w:rPr>
            <w:rStyle w:val="Hyperlinkki"/>
          </w:rPr>
          <w:t>Tahdistuksen</w:t>
        </w:r>
        <w:r w:rsidRPr="00F33B01">
          <w:rPr>
            <w:rStyle w:val="Hyperlinkki"/>
          </w:rPr>
          <w:t xml:space="preserve"> energia</w:t>
        </w:r>
      </w:hyperlink>
      <w:r>
        <w:t xml:space="preserve"> (716) observation</w:t>
      </w:r>
    </w:p>
    <w:p w14:paraId="329FE7F7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PAKOLLINEN yksi [1..1</w:t>
      </w:r>
      <w:r w:rsidRPr="00125567">
        <w:t>] component</w:t>
      </w:r>
      <w:r>
        <w:t xml:space="preserve"> </w:t>
      </w:r>
    </w:p>
    <w:p w14:paraId="3B92C6EC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Tahdistustaajuus_observation" w:history="1">
        <w:r w:rsidRPr="00190F45">
          <w:rPr>
            <w:rStyle w:val="Hyperlinkki"/>
          </w:rPr>
          <w:t>Tahdistustaajuus</w:t>
        </w:r>
      </w:hyperlink>
      <w:r>
        <w:t xml:space="preserve"> (717) observation</w:t>
      </w:r>
    </w:p>
    <w:bookmarkStart w:id="501" w:name="_Tahdistuksen_energia_observation"/>
    <w:bookmarkEnd w:id="501"/>
    <w:p w14:paraId="7F08B7E9" w14:textId="05C7D66F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502" w:name="_Toc446509337"/>
      <w:r w:rsidRPr="00F33B01">
        <w:rPr>
          <w:rStyle w:val="Hyperlinkki"/>
        </w:rPr>
        <w:t>Tahdistuksen energia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50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4D115AB1" w14:textId="77777777" w:rsidTr="00627942">
        <w:tc>
          <w:tcPr>
            <w:tcW w:w="9236" w:type="dxa"/>
          </w:tcPr>
          <w:p w14:paraId="30C6936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4D22F4" w14:textId="77777777" w:rsidR="00627942" w:rsidRPr="00627942" w:rsidRDefault="00627942" w:rsidP="00AC2AFB">
      <w:pPr>
        <w:pStyle w:val="Snt1"/>
        <w:rPr>
          <w:lang w:val="en-US"/>
        </w:rPr>
      </w:pPr>
    </w:p>
    <w:p w14:paraId="7C02DBF7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4BD8EE4" w14:textId="35439602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code/@code="716</w:t>
      </w:r>
      <w:r w:rsidRPr="00770C6A">
        <w:t xml:space="preserve">" </w:t>
      </w:r>
      <w:r>
        <w:t xml:space="preserve">Tahdistuksen energia </w:t>
      </w:r>
      <w:r w:rsidR="000B14D2">
        <w:t>(codeSystem</w:t>
      </w:r>
      <w:r w:rsidRPr="00770C6A">
        <w:t>: 1.2.246.537.6.12.2002.348)</w:t>
      </w:r>
    </w:p>
    <w:p w14:paraId="39C4AD0E" w14:textId="76EB9511" w:rsidR="00737045" w:rsidRDefault="00737045" w:rsidP="00737045">
      <w:pPr>
        <w:pStyle w:val="Snt1"/>
      </w:pPr>
      <w:r>
        <w:t>3. PAKOLLINEN yksi [1..1] text</w:t>
      </w:r>
    </w:p>
    <w:p w14:paraId="492FB48C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1CA0E74E" w14:textId="33C35FFA" w:rsidR="00AC2AFB" w:rsidRPr="00190F45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Tahdistuksen energia (716)</w:t>
      </w:r>
      <w:r w:rsidRPr="00770C6A">
        <w:t xml:space="preserve">, </w:t>
      </w:r>
      <w:r>
        <w:t>arvo annetaan PQ-tietotyypillä.</w:t>
      </w:r>
    </w:p>
    <w:bookmarkStart w:id="503" w:name="_Tahdistustaajuus_observation"/>
    <w:bookmarkEnd w:id="503"/>
    <w:p w14:paraId="63D65135" w14:textId="5E7A1AD7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504" w:name="_Toc446509338"/>
      <w:r w:rsidRPr="00F33B01">
        <w:rPr>
          <w:rStyle w:val="Hyperlinkki"/>
        </w:rPr>
        <w:t>Tahdistustaajuus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50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65F3316F" w14:textId="77777777" w:rsidTr="00627942">
        <w:tc>
          <w:tcPr>
            <w:tcW w:w="9236" w:type="dxa"/>
          </w:tcPr>
          <w:p w14:paraId="0FA271C4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D11058" w14:textId="77777777" w:rsidR="00627942" w:rsidRPr="00627942" w:rsidRDefault="00627942" w:rsidP="00AC2AFB">
      <w:pPr>
        <w:pStyle w:val="Snt1"/>
        <w:rPr>
          <w:lang w:val="en-US"/>
        </w:rPr>
      </w:pPr>
    </w:p>
    <w:p w14:paraId="55E94C26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21B4251" w14:textId="027EF5D2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code/@code="717</w:t>
      </w:r>
      <w:r w:rsidRPr="00770C6A">
        <w:t xml:space="preserve">" </w:t>
      </w:r>
      <w:r>
        <w:t xml:space="preserve">Tahdistustaajuus </w:t>
      </w:r>
      <w:r w:rsidR="000B14D2">
        <w:t>(codeSystem</w:t>
      </w:r>
      <w:r w:rsidRPr="00770C6A">
        <w:t>: 1.2.246.537.6.12.2002.348)</w:t>
      </w:r>
    </w:p>
    <w:p w14:paraId="337FAB0F" w14:textId="0B2F4AD8" w:rsidR="00737045" w:rsidRDefault="00737045" w:rsidP="00737045">
      <w:pPr>
        <w:pStyle w:val="Snt1"/>
      </w:pPr>
      <w:r>
        <w:t>3. PAKOLLINEN yksi [1..1] text</w:t>
      </w:r>
    </w:p>
    <w:p w14:paraId="43D2409B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2071BFA7" w14:textId="6945B742" w:rsidR="00AC2AFB" w:rsidRPr="00F33B01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Tahdistustaajuus (717)</w:t>
      </w:r>
      <w:r w:rsidRPr="00770C6A">
        <w:t xml:space="preserve">, </w:t>
      </w:r>
      <w:r>
        <w:t>arvo annetaan PQ-tietotyypillä.</w:t>
      </w:r>
    </w:p>
    <w:bookmarkStart w:id="505" w:name="_Ensihoitotoimenpiteiden_komplikaati"/>
    <w:bookmarkEnd w:id="505"/>
    <w:p w14:paraId="08CB628D" w14:textId="455E2D6D" w:rsidR="00AC2AFB" w:rsidRDefault="005F3B38" w:rsidP="00AC2AFB">
      <w:pPr>
        <w:pStyle w:val="Otsikko3"/>
      </w:pPr>
      <w:r>
        <w:fldChar w:fldCharType="begin"/>
      </w:r>
      <w:r>
        <w:instrText xml:space="preserve"> HYPERLINK  \l "_Ensihoitotoimenpiteet_1" </w:instrText>
      </w:r>
      <w:r>
        <w:fldChar w:fldCharType="separate"/>
      </w:r>
      <w:bookmarkStart w:id="506" w:name="_Toc446509339"/>
      <w:r w:rsidR="00AC2AFB" w:rsidRPr="005F3B38">
        <w:rPr>
          <w:rStyle w:val="Hyperlinkki"/>
        </w:rPr>
        <w:t>Ensihoitotoimenpiteiden komplikaatiot</w:t>
      </w:r>
      <w:r>
        <w:fldChar w:fldCharType="end"/>
      </w:r>
      <w:r w:rsidR="00AC2AFB">
        <w:t xml:space="preserve"> </w:t>
      </w:r>
      <w:r w:rsidR="002847E1">
        <w:t xml:space="preserve">- </w:t>
      </w:r>
      <w:r w:rsidR="00AC2AFB">
        <w:t>observation</w:t>
      </w:r>
      <w:bookmarkEnd w:id="50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16BD0A0F" w14:textId="77777777" w:rsidTr="00627942">
        <w:tc>
          <w:tcPr>
            <w:tcW w:w="9236" w:type="dxa"/>
          </w:tcPr>
          <w:p w14:paraId="001DEA95" w14:textId="4625EC4B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D379034" w14:textId="77777777" w:rsidR="00627942" w:rsidRDefault="00627942" w:rsidP="00AC2AFB">
      <w:pPr>
        <w:pStyle w:val="Snt1"/>
        <w:rPr>
          <w:lang w:val="en-US"/>
        </w:rPr>
      </w:pPr>
    </w:p>
    <w:p w14:paraId="497F5774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2FE30D37" w14:textId="11BAF098" w:rsidR="00A70F3A" w:rsidRPr="007E0AC1" w:rsidRDefault="00A70F3A" w:rsidP="00A70F3A">
      <w:pPr>
        <w:pStyle w:val="Snt1"/>
        <w:rPr>
          <w:ins w:id="507" w:author="Timo Kaskinen" w:date="2016-02-26T14:06:00Z"/>
        </w:rPr>
      </w:pPr>
      <w:ins w:id="508" w:author="Timo Kaskinen" w:date="2016-02-26T14:06:00Z">
        <w:r w:rsidRPr="007E0AC1">
          <w:t>2. PAKOLLINEN yksi [1..1] id</w:t>
        </w:r>
      </w:ins>
      <w:ins w:id="509" w:author="Timo Kaskinen" w:date="2016-02-26T14:13:00Z">
        <w:r w:rsidR="009C3D1E" w:rsidRPr="009C3D1E">
          <w:t>/@root</w:t>
        </w:r>
      </w:ins>
    </w:p>
    <w:p w14:paraId="354ADB67" w14:textId="7FBEFE3A" w:rsidR="00AC2AFB" w:rsidRPr="00770C6A" w:rsidRDefault="00AC2AFB" w:rsidP="00AC2AFB">
      <w:pPr>
        <w:pStyle w:val="Snt1"/>
      </w:pPr>
      <w:del w:id="510" w:author="Timo Kaskinen" w:date="2016-02-26T14:06:00Z">
        <w:r w:rsidRPr="00770C6A" w:rsidDel="00A70F3A">
          <w:delText>2</w:delText>
        </w:r>
      </w:del>
      <w:ins w:id="511" w:author="Timo Kaskinen" w:date="2016-02-26T14:06:00Z">
        <w:r w:rsidR="00A70F3A">
          <w:t>3</w:t>
        </w:r>
      </w:ins>
      <w:r w:rsidRPr="00770C6A">
        <w:t xml:space="preserve">. PAKOLLINEN yksi [1..1] </w:t>
      </w:r>
      <w:r>
        <w:t>code/@code="718</w:t>
      </w:r>
      <w:r w:rsidRPr="00770C6A">
        <w:t xml:space="preserve">" </w:t>
      </w:r>
      <w:r>
        <w:t xml:space="preserve">Ensihoitotoimenpiteiden komplikaatiot </w:t>
      </w:r>
      <w:r w:rsidR="000B14D2">
        <w:t>(codeSystem</w:t>
      </w:r>
      <w:r w:rsidRPr="00770C6A">
        <w:t>: 1.2.246.537.6.12.2002.348)</w:t>
      </w:r>
    </w:p>
    <w:p w14:paraId="11976B13" w14:textId="780B0902" w:rsidR="00737045" w:rsidRDefault="00737045" w:rsidP="00737045">
      <w:pPr>
        <w:pStyle w:val="Snt1"/>
      </w:pPr>
      <w:del w:id="512" w:author="Timo Kaskinen" w:date="2016-02-26T14:06:00Z">
        <w:r w:rsidDel="00A70F3A">
          <w:delText>3</w:delText>
        </w:r>
      </w:del>
      <w:ins w:id="513" w:author="Timo Kaskinen" w:date="2016-02-26T14:06:00Z">
        <w:r w:rsidR="00A70F3A">
          <w:t>4</w:t>
        </w:r>
      </w:ins>
      <w:r>
        <w:t>. PAKOLLINEN yksi [1..1] text</w:t>
      </w:r>
    </w:p>
    <w:p w14:paraId="78F36C20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24CE0E80" w14:textId="73CEFFBA" w:rsidR="00AC2AFB" w:rsidRDefault="00AC2AFB" w:rsidP="00AC2AFB">
      <w:pPr>
        <w:pStyle w:val="Snt1"/>
      </w:pPr>
      <w:del w:id="514" w:author="Timo Kaskinen" w:date="2016-02-26T14:06:00Z">
        <w:r w:rsidRPr="00770C6A" w:rsidDel="00A70F3A">
          <w:delText>4</w:delText>
        </w:r>
      </w:del>
      <w:ins w:id="515" w:author="Timo Kaskinen" w:date="2016-02-26T14:06:00Z">
        <w:r w:rsidR="00A70F3A">
          <w:t>5</w:t>
        </w:r>
      </w:ins>
      <w:r w:rsidRPr="00770C6A">
        <w:t>. P</w:t>
      </w:r>
      <w:r>
        <w:t>AKOLLINEN yksi tai useampi [</w:t>
      </w:r>
      <w:r w:rsidR="00AE3D21">
        <w:t>1..*</w:t>
      </w:r>
      <w:r w:rsidRPr="00770C6A">
        <w:t>] value</w:t>
      </w:r>
      <w:r w:rsidR="00EB083F">
        <w:t xml:space="preserve"> Ensihoitotoimenpiteiden komplikaatiot (718)</w:t>
      </w:r>
      <w:r w:rsidRPr="00770C6A">
        <w:t xml:space="preserve">, </w:t>
      </w:r>
      <w:r>
        <w:t xml:space="preserve">arvo annetaan </w:t>
      </w:r>
      <w:r w:rsidR="00EB083F">
        <w:t xml:space="preserve">luokituksesta </w:t>
      </w:r>
      <w:r w:rsidR="00EB083F" w:rsidRPr="00FB4E27">
        <w:t>ENSIH - Ensihoitotoimenpiteiden komplikaatiot</w:t>
      </w:r>
      <w:r w:rsidR="00EB083F">
        <w:t xml:space="preserve"> </w:t>
      </w:r>
      <w:r w:rsidR="000B14D2">
        <w:t>(codeSystem</w:t>
      </w:r>
      <w:r>
        <w:t xml:space="preserve"> 1.2.246.537.6.3067</w:t>
      </w:r>
      <w:del w:id="516" w:author="Timo Kaskinen" w:date="2016-03-16T12:58:00Z">
        <w:r w:rsidRPr="00C5689D" w:rsidDel="00F6047E">
          <w:delText>.2014</w:delText>
        </w:r>
      </w:del>
      <w:r w:rsidRPr="00C5689D">
        <w:t>)</w:t>
      </w:r>
      <w:r w:rsidR="00EB083F" w:rsidRPr="00EB083F">
        <w:t xml:space="preserve"> </w:t>
      </w:r>
      <w:r w:rsidR="00EB083F">
        <w:t>CD-tietotyypillä.</w:t>
      </w:r>
    </w:p>
    <w:bookmarkStart w:id="517" w:name="_Ensihoitotoimenpiteiden_lisätieto_o"/>
    <w:bookmarkEnd w:id="517"/>
    <w:p w14:paraId="2ADE7163" w14:textId="691A538D" w:rsidR="00AC2AFB" w:rsidRDefault="00AC2AFB" w:rsidP="00AC2AFB">
      <w:pPr>
        <w:pStyle w:val="Otsikko3"/>
      </w:pPr>
      <w:r>
        <w:fldChar w:fldCharType="begin"/>
      </w:r>
      <w:r>
        <w:instrText>HYPERLINK  \l "_Ensihoitotoimenpiteet"</w:instrText>
      </w:r>
      <w:r>
        <w:fldChar w:fldCharType="separate"/>
      </w:r>
      <w:bookmarkStart w:id="518" w:name="_Toc446509340"/>
      <w:r w:rsidRPr="002B15F3">
        <w:rPr>
          <w:rStyle w:val="Hyperlinkki"/>
        </w:rPr>
        <w:t>Ensihoitotoimenpiteiden lisätieto</w:t>
      </w:r>
      <w:r>
        <w:rPr>
          <w:rStyle w:val="Hyperlinkki"/>
        </w:rP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51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5E4D1975" w14:textId="77777777" w:rsidTr="00627942">
        <w:tc>
          <w:tcPr>
            <w:tcW w:w="9236" w:type="dxa"/>
          </w:tcPr>
          <w:p w14:paraId="34BD540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EDDF136" w14:textId="77777777" w:rsidR="00627942" w:rsidRPr="00627942" w:rsidRDefault="00627942" w:rsidP="00AC2AFB">
      <w:pPr>
        <w:pStyle w:val="Snt1"/>
        <w:rPr>
          <w:lang w:val="en-US"/>
        </w:rPr>
      </w:pPr>
    </w:p>
    <w:p w14:paraId="4E881F75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54FA5F5" w14:textId="39DCD6F1" w:rsidR="00A70F3A" w:rsidRPr="007E0AC1" w:rsidRDefault="00A70F3A" w:rsidP="00A70F3A">
      <w:pPr>
        <w:pStyle w:val="Snt1"/>
        <w:rPr>
          <w:ins w:id="519" w:author="Timo Kaskinen" w:date="2016-02-26T14:06:00Z"/>
        </w:rPr>
      </w:pPr>
      <w:ins w:id="520" w:author="Timo Kaskinen" w:date="2016-02-26T14:06:00Z">
        <w:r w:rsidRPr="007E0AC1">
          <w:t>2. PAKOLLINEN yksi [1..1] id</w:t>
        </w:r>
      </w:ins>
      <w:ins w:id="521" w:author="Timo Kaskinen" w:date="2016-02-26T14:13:00Z">
        <w:r w:rsidR="009C3D1E" w:rsidRPr="009C3D1E">
          <w:t>/@root</w:t>
        </w:r>
      </w:ins>
    </w:p>
    <w:p w14:paraId="572BB65A" w14:textId="62794E43" w:rsidR="00AC2AFB" w:rsidRPr="00770C6A" w:rsidRDefault="00AC2AFB" w:rsidP="00AC2AFB">
      <w:pPr>
        <w:pStyle w:val="Snt1"/>
      </w:pPr>
      <w:del w:id="522" w:author="Timo Kaskinen" w:date="2016-02-26T14:06:00Z">
        <w:r w:rsidRPr="00770C6A" w:rsidDel="00A70F3A">
          <w:delText>2</w:delText>
        </w:r>
      </w:del>
      <w:ins w:id="523" w:author="Timo Kaskinen" w:date="2016-02-26T14:06:00Z">
        <w:r w:rsidR="00A70F3A">
          <w:t>3</w:t>
        </w:r>
      </w:ins>
      <w:r w:rsidRPr="00770C6A">
        <w:t xml:space="preserve">. PAKOLLINEN yksi [1..1] </w:t>
      </w:r>
      <w:r>
        <w:t>code/@code="719</w:t>
      </w:r>
      <w:r w:rsidRPr="00770C6A">
        <w:t xml:space="preserve">" </w:t>
      </w:r>
      <w:r>
        <w:t xml:space="preserve">Ensihoitotoimenpiteiden lisätieto </w:t>
      </w:r>
      <w:r w:rsidR="000B14D2">
        <w:t>(codeSystem</w:t>
      </w:r>
      <w:r w:rsidRPr="00770C6A">
        <w:t>: 1.2.246.537.6.12.2002.348)</w:t>
      </w:r>
    </w:p>
    <w:p w14:paraId="462B6994" w14:textId="6DDF3C8A" w:rsidR="00737045" w:rsidRDefault="00737045" w:rsidP="00737045">
      <w:pPr>
        <w:pStyle w:val="Snt1"/>
      </w:pPr>
      <w:del w:id="524" w:author="Timo Kaskinen" w:date="2016-02-26T14:06:00Z">
        <w:r w:rsidDel="00A70F3A">
          <w:delText>3</w:delText>
        </w:r>
      </w:del>
      <w:ins w:id="525" w:author="Timo Kaskinen" w:date="2016-02-26T14:06:00Z">
        <w:r w:rsidR="00A70F3A">
          <w:t>4</w:t>
        </w:r>
      </w:ins>
      <w:r>
        <w:t>. PAKOLLINEN yksi [1..1] text</w:t>
      </w:r>
    </w:p>
    <w:p w14:paraId="0A7E36E0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5D433C26" w14:textId="4B46833C" w:rsidR="00AC2AFB" w:rsidRDefault="00AC2AFB" w:rsidP="00AC2AFB">
      <w:pPr>
        <w:pStyle w:val="Snt1"/>
      </w:pPr>
      <w:del w:id="526" w:author="Timo Kaskinen" w:date="2016-02-26T14:07:00Z">
        <w:r w:rsidRPr="00770C6A" w:rsidDel="00A70F3A">
          <w:delText>4</w:delText>
        </w:r>
      </w:del>
      <w:ins w:id="527" w:author="Timo Kaskinen" w:date="2016-02-26T14:07:00Z">
        <w:r w:rsidR="00A70F3A">
          <w:t>5</w:t>
        </w:r>
      </w:ins>
      <w:r w:rsidRPr="00770C6A">
        <w:t>. P</w:t>
      </w:r>
      <w:r>
        <w:t>AKOLLINEN yksi [1..1</w:t>
      </w:r>
      <w:r w:rsidRPr="00770C6A">
        <w:t>] value</w:t>
      </w:r>
      <w:r w:rsidR="00EB083F">
        <w:t xml:space="preserve"> Ensihoitotoimenpiteiden lisätieto (719)</w:t>
      </w:r>
      <w:r w:rsidRPr="00770C6A">
        <w:t xml:space="preserve">, </w:t>
      </w:r>
      <w:r>
        <w:t>arvo annetaan ST-tietotyypillä.</w:t>
      </w:r>
    </w:p>
    <w:bookmarkStart w:id="528" w:name="_Lääkehoito"/>
    <w:bookmarkEnd w:id="528"/>
    <w:p w14:paraId="611FF1B7" w14:textId="2C6DA49E" w:rsidR="00B161DC" w:rsidRPr="00382EF8" w:rsidRDefault="00382EF8" w:rsidP="00B161DC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529" w:name="_Toc446509341"/>
      <w:r w:rsidR="00B161DC" w:rsidRPr="00382EF8">
        <w:rPr>
          <w:rStyle w:val="Hyperlinkki"/>
        </w:rPr>
        <w:t>Lääkehoito</w:t>
      </w:r>
      <w:bookmarkEnd w:id="529"/>
      <w:r w:rsidR="00B161DC" w:rsidRPr="00382EF8">
        <w:rPr>
          <w:rStyle w:val="Hyperlinkki"/>
        </w:rPr>
        <w:t xml:space="preserve"> </w:t>
      </w:r>
    </w:p>
    <w:p w14:paraId="05A08488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465926C6" w14:textId="77777777" w:rsidTr="00627942">
        <w:tc>
          <w:tcPr>
            <w:tcW w:w="9236" w:type="dxa"/>
          </w:tcPr>
          <w:p w14:paraId="7A090030" w14:textId="3302603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ED68EF2" w14:textId="77777777" w:rsidR="00627942" w:rsidRPr="00627942" w:rsidRDefault="00627942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47A036D" w14:textId="1836B3E8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55</w:t>
      </w:r>
      <w:r w:rsidRPr="0082643A">
        <w:t xml:space="preserve">" </w:t>
      </w:r>
      <w:r>
        <w:t xml:space="preserve">Lääkehoito </w:t>
      </w:r>
      <w:r w:rsidR="000B14D2">
        <w:t>(codeSystem</w:t>
      </w:r>
      <w:r w:rsidRPr="0095153D">
        <w:t>: 1.2.246.537.6.14.2006 AR/YDIN - Otsikot)</w:t>
      </w:r>
    </w:p>
    <w:p w14:paraId="07E25653" w14:textId="1314D1D2" w:rsidR="00B161DC" w:rsidRPr="0082643A" w:rsidRDefault="00B161DC" w:rsidP="008514A6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Lääkehoito</w:t>
      </w:r>
      <w:r w:rsidRPr="0082643A">
        <w:t xml:space="preserve">" </w:t>
      </w:r>
    </w:p>
    <w:p w14:paraId="11166D05" w14:textId="77777777" w:rsidR="00B161DC" w:rsidRPr="0080598B" w:rsidRDefault="00B161DC" w:rsidP="00B161DC">
      <w:pPr>
        <w:tabs>
          <w:tab w:val="center" w:pos="567"/>
        </w:tabs>
      </w:pPr>
      <w:r w:rsidRPr="0080598B">
        <w:t xml:space="preserve">3. PAKOLLINEN yksi [1..1] text </w:t>
      </w:r>
    </w:p>
    <w:p w14:paraId="5C7B3973" w14:textId="77777777" w:rsidR="00A922DA" w:rsidRDefault="00A922DA" w:rsidP="00A922DA"/>
    <w:p w14:paraId="0AB40DAD" w14:textId="2A56AB89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Lääkkeen nimi:</w:t>
      </w:r>
      <w:r>
        <w:t xml:space="preserve"> (782); Lääkkeenantoaika (781); </w:t>
      </w:r>
      <w:r w:rsidRPr="00A922DA">
        <w:t>Lääkeinfuusion aloitusaika</w:t>
      </w:r>
      <w:r>
        <w:t xml:space="preserve"> (792) - </w:t>
      </w:r>
      <w:r w:rsidRPr="00A922DA">
        <w:t>Lääkeinfuusion päättymisaika</w:t>
      </w:r>
      <w:r>
        <w:t xml:space="preserve"> (793); </w:t>
      </w:r>
      <w:r w:rsidRPr="00A922DA">
        <w:t>ATC-koodi ja ATC-koodin mukainen nimi</w:t>
      </w:r>
      <w:r>
        <w:t xml:space="preserve"> (784)*; </w:t>
      </w:r>
      <w:r w:rsidRPr="00A922DA">
        <w:t>Annettu lääkemäärä ja määrän yksikkö rakenteisena</w:t>
      </w:r>
      <w:r>
        <w:t xml:space="preserve"> (790); </w:t>
      </w:r>
      <w:r w:rsidRPr="00A922DA">
        <w:t>Annettu lääkemäärä tekstinä</w:t>
      </w:r>
      <w:r>
        <w:t xml:space="preserve"> (791);</w:t>
      </w:r>
      <w:r w:rsidRPr="00A922DA">
        <w:t xml:space="preserve"> Lääkkeen antaja</w:t>
      </w:r>
      <w:r>
        <w:t xml:space="preserve"> (794);</w:t>
      </w:r>
      <w:r w:rsidR="008B167F">
        <w:t xml:space="preserve"> </w:t>
      </w:r>
      <w:r w:rsidR="008B167F" w:rsidRPr="008B167F">
        <w:t>Lääkkeen annon peruste</w:t>
      </w:r>
      <w:r w:rsidR="008B167F">
        <w:t xml:space="preserve"> (795)</w:t>
      </w:r>
    </w:p>
    <w:p w14:paraId="6D847D09" w14:textId="5EE8D4BB" w:rsidR="00A922DA" w:rsidRDefault="008B167F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B167F">
        <w:rPr>
          <w:b/>
        </w:rPr>
        <w:t>Lääkehoidon komplikaatiot:</w:t>
      </w:r>
      <w:r>
        <w:t xml:space="preserve"> (799, otsikko); </w:t>
      </w:r>
      <w:r w:rsidRPr="008B167F">
        <w:t>Lääkehoidon komplikaatiot</w:t>
      </w:r>
      <w:r>
        <w:t>: (799, arvot)</w:t>
      </w:r>
    </w:p>
    <w:p w14:paraId="0EBDC53F" w14:textId="77777777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144C8D9" w14:textId="55C7B52E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koodiarvo ja arvon mukainen nimi</w:t>
      </w:r>
    </w:p>
    <w:p w14:paraId="66D9E0D5" w14:textId="77777777" w:rsidR="00A922DA" w:rsidRDefault="00A922DA" w:rsidP="00A922DA">
      <w:pPr>
        <w:pStyle w:val="Snt1"/>
        <w:ind w:left="0" w:firstLine="0"/>
      </w:pPr>
    </w:p>
    <w:p w14:paraId="2101AA3B" w14:textId="79DB2CC2" w:rsidR="00B161DC" w:rsidRPr="0082643A" w:rsidRDefault="00B161DC" w:rsidP="008514A6">
      <w:pPr>
        <w:pStyle w:val="Snt1"/>
      </w:pPr>
      <w:r w:rsidRPr="0082643A">
        <w:t xml:space="preserve">4. </w:t>
      </w:r>
      <w:r w:rsidR="00482CB7">
        <w:t>PAKOLLINEN</w:t>
      </w:r>
      <w:r w:rsidRPr="0082643A">
        <w:t xml:space="preserve"> </w:t>
      </w:r>
      <w:r w:rsidR="00482CB7">
        <w:t>yksi</w:t>
      </w:r>
      <w:r w:rsidR="00271476">
        <w:t xml:space="preserve"> tai useampi</w:t>
      </w:r>
      <w:r>
        <w:t xml:space="preserve"> [1..</w:t>
      </w:r>
      <w:r w:rsidR="00271476">
        <w:t>*</w:t>
      </w:r>
      <w:r w:rsidRPr="0082643A">
        <w:t xml:space="preserve">] entry </w:t>
      </w:r>
    </w:p>
    <w:p w14:paraId="57EC4CD5" w14:textId="5B1E4D64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530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1F4C7873" w14:textId="6739E479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780” (Lääkehoito entry)</w:t>
      </w:r>
    </w:p>
    <w:p w14:paraId="53B58AEC" w14:textId="1581F12D" w:rsidR="00B161DC" w:rsidRDefault="00B161DC" w:rsidP="008514A6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r>
        <w:t xml:space="preserve">1..1] </w:t>
      </w:r>
      <w:hyperlink w:anchor="_Lääkehoito_-_substanceAdministratio" w:history="1">
        <w:r w:rsidRPr="005439B3">
          <w:rPr>
            <w:rStyle w:val="Hyperlinkki"/>
          </w:rPr>
          <w:t>Lääkehoito</w:t>
        </w:r>
      </w:hyperlink>
      <w:r>
        <w:t xml:space="preserve"> substanceAdministration </w:t>
      </w:r>
    </w:p>
    <w:p w14:paraId="5E30008D" w14:textId="673201B0" w:rsidR="00B161DC" w:rsidRPr="0082643A" w:rsidRDefault="00B161DC" w:rsidP="008514A6">
      <w:pPr>
        <w:pStyle w:val="Snt1"/>
      </w:pPr>
      <w:r>
        <w:t>5. VAPAAEHTOINEN</w:t>
      </w:r>
      <w:r w:rsidRPr="0082643A">
        <w:t xml:space="preserve"> </w:t>
      </w:r>
      <w:r w:rsidR="00271476">
        <w:t xml:space="preserve">nolla tai </w:t>
      </w:r>
      <w:r w:rsidR="00482CB7">
        <w:t>yksi</w:t>
      </w:r>
      <w:r>
        <w:t xml:space="preserve"> [</w:t>
      </w:r>
      <w:r w:rsidR="00271476">
        <w:t>0</w:t>
      </w:r>
      <w:r>
        <w:t>..</w:t>
      </w:r>
      <w:r w:rsidR="00482CB7">
        <w:t>1</w:t>
      </w:r>
      <w:r w:rsidRPr="0082643A">
        <w:t xml:space="preserve">] entry </w:t>
      </w:r>
    </w:p>
    <w:p w14:paraId="729201F4" w14:textId="348BE160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531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6661DA96" w14:textId="39C97364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799” (</w:t>
      </w:r>
      <w:r w:rsidRPr="00D627C7">
        <w:t>Lääkehoidon komplikaatiot</w:t>
      </w:r>
      <w:r>
        <w:t xml:space="preserve"> entry)</w:t>
      </w:r>
    </w:p>
    <w:p w14:paraId="530B8A87" w14:textId="574F8A3B" w:rsidR="00B161DC" w:rsidRDefault="00B161DC" w:rsidP="008514A6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r>
        <w:t xml:space="preserve">1..1] </w:t>
      </w:r>
      <w:hyperlink w:anchor="_Lääkehoidon_komplikaatiot_-" w:history="1">
        <w:r w:rsidRPr="005439B3">
          <w:rPr>
            <w:rStyle w:val="Hyperlinkki"/>
          </w:rPr>
          <w:t>Lääkehoidon komplikaatiot</w:t>
        </w:r>
      </w:hyperlink>
      <w:r w:rsidR="00E7746D">
        <w:t xml:space="preserve"> observation</w:t>
      </w:r>
      <w:r>
        <w:t xml:space="preserve"> </w:t>
      </w:r>
    </w:p>
    <w:p w14:paraId="27A84351" w14:textId="77777777" w:rsidR="00AA6EAF" w:rsidRDefault="00AA6EAF" w:rsidP="008514A6">
      <w:pPr>
        <w:pStyle w:val="Snt2"/>
      </w:pPr>
    </w:p>
    <w:p w14:paraId="7D2B419B" w14:textId="7DC314E1" w:rsidR="00AA6EAF" w:rsidRDefault="00235AA8" w:rsidP="00AA6EAF">
      <w:pPr>
        <w:pStyle w:val="Snt1"/>
      </w:pPr>
      <w:r>
        <w:t>Toteutusohje: Lääkehoito-</w:t>
      </w:r>
      <w:r w:rsidR="00AA6EAF">
        <w:t>entry tuotetaan merkinnälle aikaleiman kanssa, aikaisempien merkintöjen lääkkeiden antoa ei toisteta.</w:t>
      </w:r>
    </w:p>
    <w:bookmarkStart w:id="532" w:name="_Lääkehoito_-_substanceAdministratio"/>
    <w:bookmarkEnd w:id="532"/>
    <w:p w14:paraId="7CCE354E" w14:textId="1DDC633B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533" w:name="_Toc446509342"/>
      <w:r w:rsidR="00B161DC" w:rsidRPr="005439B3">
        <w:rPr>
          <w:rStyle w:val="Hyperlinkki"/>
        </w:rPr>
        <w:t>Lääkehoito</w:t>
      </w:r>
      <w:r>
        <w:fldChar w:fldCharType="end"/>
      </w:r>
      <w:r w:rsidR="00B161DC">
        <w:t xml:space="preserve"> - substanceAdministration</w:t>
      </w:r>
      <w:bookmarkEnd w:id="5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1BF8C033" w14:textId="77777777" w:rsidTr="00627942">
        <w:tc>
          <w:tcPr>
            <w:tcW w:w="9236" w:type="dxa"/>
          </w:tcPr>
          <w:p w14:paraId="55904D77" w14:textId="30F2229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</w:t>
            </w:r>
          </w:p>
        </w:tc>
      </w:tr>
    </w:tbl>
    <w:p w14:paraId="571DD0AD" w14:textId="77777777" w:rsidR="00627942" w:rsidRPr="00627942" w:rsidRDefault="00627942" w:rsidP="008514A6">
      <w:pPr>
        <w:pStyle w:val="Snt1"/>
        <w:rPr>
          <w:lang w:val="en-US"/>
        </w:rPr>
      </w:pPr>
    </w:p>
    <w:p w14:paraId="701B29A0" w14:textId="77777777" w:rsidR="00B161DC" w:rsidRPr="00770C6A" w:rsidRDefault="00B161DC" w:rsidP="008514A6">
      <w:pPr>
        <w:pStyle w:val="Snt1"/>
      </w:pPr>
      <w:r w:rsidRPr="00770C6A">
        <w:t>1. PAKOLLINEN yksi [1..1] @classCode="SBADM" ja yksi [1..1] @moodCode="EVN"</w:t>
      </w:r>
    </w:p>
    <w:p w14:paraId="5D18CA59" w14:textId="669D5CC0" w:rsidR="00B161DC" w:rsidRPr="00770C6A" w:rsidRDefault="00B161DC" w:rsidP="008514A6">
      <w:pPr>
        <w:pStyle w:val="Snt1"/>
      </w:pPr>
      <w:r w:rsidRPr="00770C6A">
        <w:t>2. PAKOLLINEN yksi [1..1] id</w:t>
      </w:r>
      <w:ins w:id="534" w:author="Timo Kaskinen" w:date="2016-02-26T14:14:00Z">
        <w:r w:rsidR="009C3D1E" w:rsidRPr="009C3D1E">
          <w:t>/@root</w:t>
        </w:r>
      </w:ins>
    </w:p>
    <w:p w14:paraId="1B178F7A" w14:textId="7930700D" w:rsidR="00B161DC" w:rsidRPr="00770C6A" w:rsidRDefault="00B161DC" w:rsidP="008514A6">
      <w:pPr>
        <w:pStyle w:val="Snt1"/>
      </w:pPr>
      <w:r w:rsidRPr="00770C6A">
        <w:t xml:space="preserve">3. PAKOLLINEN yksi [1..1] code/@code="780" Lääkehoito </w:t>
      </w:r>
      <w:r w:rsidR="000B14D2">
        <w:t>(codeSystem</w:t>
      </w:r>
      <w:r w:rsidRPr="00770C6A">
        <w:t>: 1.2.246.537.6.12.2002.348)</w:t>
      </w:r>
      <w:r w:rsidR="004E22ED">
        <w:t xml:space="preserve"> (780)</w:t>
      </w:r>
    </w:p>
    <w:p w14:paraId="4E7CFF4A" w14:textId="794B29B9" w:rsidR="0099777F" w:rsidRDefault="0099777F" w:rsidP="0099777F">
      <w:pPr>
        <w:pStyle w:val="Snt1"/>
      </w:pPr>
      <w:r>
        <w:t>4. PAKOLLINEN yksi [1..1] text</w:t>
      </w:r>
    </w:p>
    <w:p w14:paraId="2C5A9EF6" w14:textId="77777777" w:rsidR="0099777F" w:rsidRDefault="0099777F" w:rsidP="0099777F">
      <w:pPr>
        <w:pStyle w:val="Snt2"/>
      </w:pPr>
      <w:r>
        <w:t>a. PAKOLLINEN yksi [1..1] reference/@value, viitattavan näyttömuoto-osion xml-ID annetaan II-tietotyypillä</w:t>
      </w:r>
    </w:p>
    <w:p w14:paraId="2E055E3A" w14:textId="12CAEFD0" w:rsidR="007D2314" w:rsidRPr="008B167F" w:rsidRDefault="007D2314" w:rsidP="007D2314">
      <w:pPr>
        <w:pStyle w:val="Snt1"/>
      </w:pPr>
      <w:r w:rsidRPr="008B167F">
        <w:t xml:space="preserve">5. </w:t>
      </w:r>
      <w:r w:rsidR="008B167F" w:rsidRPr="008B167F">
        <w:t>VA</w:t>
      </w:r>
      <w:r w:rsidR="002A0AF6">
        <w:t xml:space="preserve">IHTOEHTOISESTI </w:t>
      </w:r>
      <w:r w:rsidRPr="008B167F">
        <w:t xml:space="preserve">PAKOLLINEN </w:t>
      </w:r>
      <w:r w:rsidR="008B167F" w:rsidRPr="008B167F">
        <w:t>yksi</w:t>
      </w:r>
      <w:r w:rsidRPr="008B167F">
        <w:t xml:space="preserve"> tai useampi </w:t>
      </w:r>
      <w:r w:rsidR="00DB2464" w:rsidRPr="008B167F">
        <w:t>[</w:t>
      </w:r>
      <w:r w:rsidR="008B167F" w:rsidRPr="008B167F">
        <w:t>1</w:t>
      </w:r>
      <w:r w:rsidRPr="008B167F">
        <w:t xml:space="preserve">..*] effectiveTime/@value Lääkkeenantoaika (781), arvo annetaan minuutin tarkkuudella TS-tietotyypillä. </w:t>
      </w:r>
    </w:p>
    <w:p w14:paraId="1B7B988B" w14:textId="77777777" w:rsidR="00697029" w:rsidRDefault="00697029" w:rsidP="001E5688">
      <w:pPr>
        <w:pStyle w:val="Snt2"/>
      </w:pPr>
    </w:p>
    <w:p w14:paraId="5C6EA64D" w14:textId="570FEAC6" w:rsidR="001E5688" w:rsidRDefault="001E5688" w:rsidP="001E5688">
      <w:pPr>
        <w:pStyle w:val="Snt2"/>
      </w:pPr>
      <w:r w:rsidRPr="008B167F">
        <w:t>Toteutusohje:</w:t>
      </w:r>
      <w:r w:rsidR="00D75F5A">
        <w:t xml:space="preserve"> </w:t>
      </w:r>
      <w:r w:rsidRPr="008B167F">
        <w:t xml:space="preserve">{JOS kaikki muut lääkkeen antoon liittyvät tiedot pysyvät samoina antokertojen välillä} koko effectiveTime:ä toistetaan. </w:t>
      </w:r>
      <w:r w:rsidR="008B167F">
        <w:t>Infuusiolääkkeillä tätä rakennetta ei anneta.</w:t>
      </w:r>
    </w:p>
    <w:p w14:paraId="6F97DDF1" w14:textId="77777777" w:rsidR="00697029" w:rsidRPr="008B167F" w:rsidRDefault="00697029" w:rsidP="001E5688">
      <w:pPr>
        <w:pStyle w:val="Snt2"/>
      </w:pPr>
    </w:p>
    <w:p w14:paraId="1FFDA61D" w14:textId="54B4B662" w:rsidR="00586377" w:rsidRPr="008B167F" w:rsidRDefault="007D2314" w:rsidP="008514A6">
      <w:pPr>
        <w:pStyle w:val="Snt1"/>
      </w:pPr>
      <w:r w:rsidRPr="008B167F">
        <w:lastRenderedPageBreak/>
        <w:t>6</w:t>
      </w:r>
      <w:r w:rsidR="00B161DC" w:rsidRPr="008B167F">
        <w:t xml:space="preserve">. </w:t>
      </w:r>
      <w:r w:rsidR="002A0AF6" w:rsidRPr="008B167F">
        <w:t>VA</w:t>
      </w:r>
      <w:r w:rsidR="002A0AF6">
        <w:t>IHTOEHTOISESTI</w:t>
      </w:r>
      <w:r w:rsidRPr="008B167F">
        <w:t xml:space="preserve"> PAKOLLINEN </w:t>
      </w:r>
      <w:r w:rsidR="008B167F">
        <w:t xml:space="preserve">yksi </w:t>
      </w:r>
      <w:r w:rsidR="00586377" w:rsidRPr="008B167F">
        <w:t xml:space="preserve">tai useampi </w:t>
      </w:r>
      <w:r w:rsidR="00DB2464" w:rsidRPr="008B167F">
        <w:t>[</w:t>
      </w:r>
      <w:r w:rsidR="008B167F">
        <w:t>1</w:t>
      </w:r>
      <w:r w:rsidR="00DB2464" w:rsidRPr="008B167F">
        <w:t>..*</w:t>
      </w:r>
      <w:r w:rsidR="00B161DC" w:rsidRPr="008B167F">
        <w:t>] effectiveTime</w:t>
      </w:r>
      <w:r w:rsidR="00935431" w:rsidRPr="008B167F">
        <w:t>, arvot annetaan IVL_TS-tietotyypillä</w:t>
      </w:r>
      <w:r w:rsidR="008B167F">
        <w:t>.</w:t>
      </w:r>
    </w:p>
    <w:p w14:paraId="46B03566" w14:textId="4086A0CE" w:rsidR="00586377" w:rsidRPr="008B167F" w:rsidRDefault="00586377" w:rsidP="00586377">
      <w:pPr>
        <w:pStyle w:val="Snt2"/>
      </w:pPr>
      <w:r w:rsidRPr="008B167F">
        <w:t>a. PAKOLLINEN yksi [1..1] low/@value Lääkeinfuusion aloitusaika (792</w:t>
      </w:r>
      <w:r w:rsidR="001E5688" w:rsidRPr="008B167F">
        <w:t>)</w:t>
      </w:r>
      <w:r w:rsidR="007D2314" w:rsidRPr="008B167F">
        <w:t>,</w:t>
      </w:r>
      <w:r w:rsidRPr="008B167F">
        <w:t xml:space="preserve"> arvo annetaan </w:t>
      </w:r>
      <w:r w:rsidR="007D2314" w:rsidRPr="008B167F">
        <w:t xml:space="preserve">minuutin tarkkuudella </w:t>
      </w:r>
      <w:r w:rsidRPr="008B167F">
        <w:t>TS-tietotyypillä.</w:t>
      </w:r>
    </w:p>
    <w:p w14:paraId="4746EF48" w14:textId="123EB42A" w:rsidR="00B161DC" w:rsidRPr="008B167F" w:rsidRDefault="00586377" w:rsidP="00586377">
      <w:pPr>
        <w:pStyle w:val="Snt2"/>
      </w:pPr>
      <w:r w:rsidRPr="008B167F">
        <w:t xml:space="preserve">b. </w:t>
      </w:r>
      <w:r w:rsidR="00935431" w:rsidRPr="008B167F">
        <w:t>PAKOLLINEN</w:t>
      </w:r>
      <w:r w:rsidRPr="008B167F">
        <w:t xml:space="preserve"> </w:t>
      </w:r>
      <w:r w:rsidR="007D2314" w:rsidRPr="008B167F">
        <w:t xml:space="preserve">yksi [1..1] </w:t>
      </w:r>
      <w:r w:rsidRPr="008B167F">
        <w:t>h</w:t>
      </w:r>
      <w:r w:rsidR="00B161DC" w:rsidRPr="008B167F">
        <w:t>igh</w:t>
      </w:r>
      <w:r w:rsidR="00935431" w:rsidRPr="008B167F">
        <w:t>/@value</w:t>
      </w:r>
      <w:r w:rsidR="00B161DC" w:rsidRPr="008B167F">
        <w:t xml:space="preserve"> </w:t>
      </w:r>
      <w:r w:rsidR="005439B3" w:rsidRPr="008B167F">
        <w:t xml:space="preserve">Lääkeinfuusion päättymisaika </w:t>
      </w:r>
      <w:r w:rsidR="00B161DC" w:rsidRPr="008B167F">
        <w:t>(793)</w:t>
      </w:r>
      <w:r w:rsidR="00935431" w:rsidRPr="008B167F">
        <w:t xml:space="preserve">, arvo annetaan </w:t>
      </w:r>
      <w:r w:rsidR="001E5688" w:rsidRPr="008B167F">
        <w:t xml:space="preserve">minuutin tarkkuudella </w:t>
      </w:r>
      <w:r w:rsidR="00935431" w:rsidRPr="008B167F">
        <w:t xml:space="preserve">TS-tietotyypillä. </w:t>
      </w:r>
    </w:p>
    <w:p w14:paraId="302A5166" w14:textId="77777777" w:rsidR="00697029" w:rsidRDefault="00697029" w:rsidP="00586377">
      <w:pPr>
        <w:pStyle w:val="Snt2"/>
      </w:pPr>
    </w:p>
    <w:p w14:paraId="016E3CA6" w14:textId="4D344334" w:rsidR="00586377" w:rsidRDefault="00302044" w:rsidP="00586377">
      <w:pPr>
        <w:pStyle w:val="Snt2"/>
      </w:pPr>
      <w:r w:rsidRPr="008B167F">
        <w:t>Toteutusohje:</w:t>
      </w:r>
      <w:r w:rsidR="00586377" w:rsidRPr="008B167F">
        <w:t>{JOS kaikki muut lääkkeen antoon liittyvät tiedot pysyvät samoina antokertojen välillä} koko effectiveTime:ä toistetaan</w:t>
      </w:r>
      <w:r w:rsidR="008B167F">
        <w:t>. Tämä rakenne annetaan pelkästään infuusiolääkkeillä.</w:t>
      </w:r>
    </w:p>
    <w:p w14:paraId="628190CB" w14:textId="77777777" w:rsidR="00697029" w:rsidRDefault="00697029" w:rsidP="00586377">
      <w:pPr>
        <w:pStyle w:val="Snt2"/>
      </w:pPr>
    </w:p>
    <w:p w14:paraId="075678DF" w14:textId="195A8F7F" w:rsidR="00B161DC" w:rsidRPr="00770C6A" w:rsidRDefault="001E5688" w:rsidP="008514A6">
      <w:pPr>
        <w:pStyle w:val="Snt1"/>
      </w:pPr>
      <w:r>
        <w:t>7</w:t>
      </w:r>
      <w:r w:rsidR="00B161DC" w:rsidRPr="00770C6A">
        <w:t>. PAKOLL</w:t>
      </w:r>
      <w:r w:rsidR="00DB2464">
        <w:t xml:space="preserve">INEN yksi [1..1] routeCode </w:t>
      </w:r>
      <w:r w:rsidR="005439B3" w:rsidRPr="005439B3">
        <w:t xml:space="preserve">Lääkkeenantoreitti </w:t>
      </w:r>
      <w:r w:rsidR="00B161DC">
        <w:t>(787)</w:t>
      </w:r>
      <w:r w:rsidR="00B161DC" w:rsidRPr="00770C6A">
        <w:t xml:space="preserve">, </w:t>
      </w:r>
      <w:r w:rsidR="005439B3">
        <w:t xml:space="preserve">arvo annetaan </w:t>
      </w:r>
      <w:r w:rsidR="00B161DC" w:rsidRPr="00770C6A">
        <w:t xml:space="preserve">luokituksesta </w:t>
      </w:r>
      <w:r w:rsidR="00D3076A" w:rsidRPr="00D3076A">
        <w:t xml:space="preserve">AR/LÄÄKITYS - Lääkkeenantoreitti </w:t>
      </w:r>
      <w:r w:rsidR="000B14D2">
        <w:t>(codeSystem</w:t>
      </w:r>
      <w:r w:rsidR="00B161DC" w:rsidRPr="00770C6A">
        <w:t>: 1.2.246.537.5.162</w:t>
      </w:r>
      <w:r w:rsidR="00D3076A">
        <w:t>.2009</w:t>
      </w:r>
      <w:r w:rsidR="00B161DC" w:rsidRPr="00770C6A">
        <w:t>)</w:t>
      </w:r>
      <w:r w:rsidR="00D3076A" w:rsidRPr="00D3076A">
        <w:t xml:space="preserve"> </w:t>
      </w:r>
      <w:r w:rsidR="00D3076A" w:rsidRPr="00770C6A">
        <w:t>C</w:t>
      </w:r>
      <w:r w:rsidR="00D3076A">
        <w:t>E</w:t>
      </w:r>
      <w:r w:rsidR="00D3076A" w:rsidRPr="00770C6A">
        <w:t>-tietotyypillä</w:t>
      </w:r>
    </w:p>
    <w:p w14:paraId="1B67C314" w14:textId="658727E6" w:rsidR="00B161DC" w:rsidRDefault="001E5688" w:rsidP="008514A6">
      <w:pPr>
        <w:pStyle w:val="Snt1"/>
      </w:pPr>
      <w:r>
        <w:t>8</w:t>
      </w:r>
      <w:r w:rsidR="00B161DC" w:rsidRPr="00770C6A">
        <w:t xml:space="preserve">. VAPAAEHTOINEN </w:t>
      </w:r>
      <w:r w:rsidR="00DB2464">
        <w:t xml:space="preserve">nolla tai </w:t>
      </w:r>
      <w:r w:rsidR="00B161DC" w:rsidRPr="00770C6A">
        <w:t>yksi [</w:t>
      </w:r>
      <w:r w:rsidR="00DB2464">
        <w:t>0</w:t>
      </w:r>
      <w:r w:rsidR="00B161DC" w:rsidRPr="00770C6A">
        <w:t>..1] approachSiteCode/@code</w:t>
      </w:r>
      <w:r w:rsidR="00B161DC">
        <w:t xml:space="preserve"> </w:t>
      </w:r>
      <w:r w:rsidR="005439B3" w:rsidRPr="005439B3">
        <w:t xml:space="preserve">Lääkkeenantopaikka </w:t>
      </w:r>
      <w:r w:rsidR="00B161DC">
        <w:t>(789)</w:t>
      </w:r>
      <w:r w:rsidR="00B161DC" w:rsidRPr="00770C6A">
        <w:t xml:space="preserve">, </w:t>
      </w:r>
      <w:r w:rsidR="005439B3">
        <w:t xml:space="preserve">arvo </w:t>
      </w:r>
      <w:r w:rsidR="00B161DC" w:rsidRPr="00770C6A">
        <w:t xml:space="preserve">annetaan luokituksesta AR/LÄÄKITYS - Lääkkeenantopaikka </w:t>
      </w:r>
      <w:r w:rsidR="000B14D2">
        <w:t>(codeSystem</w:t>
      </w:r>
      <w:r w:rsidR="00B161DC" w:rsidRPr="00770C6A">
        <w:t>: 1.2.246.537.5.163</w:t>
      </w:r>
      <w:ins w:id="535" w:author="Timo Kaskinen" w:date="2016-03-16T13:23:00Z">
        <w:r w:rsidR="008C0441">
          <w:t>.2003</w:t>
        </w:r>
      </w:ins>
      <w:r w:rsidR="00B161DC" w:rsidRPr="00770C6A">
        <w:t>)</w:t>
      </w:r>
      <w:r w:rsidR="00DB2464" w:rsidRPr="00DB2464">
        <w:t xml:space="preserve"> </w:t>
      </w:r>
      <w:r w:rsidR="00DB2464" w:rsidRPr="00770C6A">
        <w:t>C</w:t>
      </w:r>
      <w:r w:rsidR="00DB2464">
        <w:t>D</w:t>
      </w:r>
      <w:r w:rsidR="00DB2464" w:rsidRPr="00770C6A">
        <w:t>-tietotyypillä</w:t>
      </w:r>
    </w:p>
    <w:p w14:paraId="52609378" w14:textId="70C37F7B" w:rsidR="00B116B3" w:rsidRDefault="00B116B3" w:rsidP="00B116B3">
      <w:pPr>
        <w:pStyle w:val="Snt1"/>
      </w:pPr>
      <w:r>
        <w:t xml:space="preserve">9. PAKOLLINEN </w:t>
      </w:r>
      <w:r w:rsidR="002A0AF6">
        <w:t xml:space="preserve">yksi [1..1] </w:t>
      </w:r>
      <w:r>
        <w:t>doseQuantity</w:t>
      </w:r>
    </w:p>
    <w:p w14:paraId="5E064067" w14:textId="77777777" w:rsidR="00B116B3" w:rsidRDefault="00B116B3" w:rsidP="00B116B3">
      <w:pPr>
        <w:pStyle w:val="Snt2"/>
      </w:pPr>
      <w:r>
        <w:t xml:space="preserve">a. VAIHTOEHTOISESTI PAKOLLINEN [1..1] center Annettu lääkemäärä ja määrän yksikkö rakenteisena (790), arvo annetaan PQ-tietotyypillä. </w:t>
      </w:r>
    </w:p>
    <w:p w14:paraId="30E19925" w14:textId="77777777" w:rsidR="00B116B3" w:rsidRDefault="00B116B3" w:rsidP="00B116B3">
      <w:pPr>
        <w:pStyle w:val="Snt2"/>
      </w:pPr>
      <w:r>
        <w:t>b. VAIHTOEHTOISESTI PAKOLLINEN [1..1] @nullFlavor=”OTH”</w:t>
      </w:r>
    </w:p>
    <w:p w14:paraId="59BCDF3B" w14:textId="20082D44" w:rsidR="00B116B3" w:rsidRDefault="00B116B3" w:rsidP="00B116B3">
      <w:pPr>
        <w:pStyle w:val="Snt3"/>
      </w:pPr>
      <w:r>
        <w:t>a. PAKOLLINEN yksi [1..1] translation</w:t>
      </w:r>
    </w:p>
    <w:p w14:paraId="3DCCBC84" w14:textId="7A2C68F9" w:rsidR="00B116B3" w:rsidRDefault="00B116B3" w:rsidP="00B116B3">
      <w:pPr>
        <w:pStyle w:val="Snt4"/>
      </w:pPr>
      <w:r>
        <w:t>a. PAKOLLINEN yksi [1..1] originalText Annettu lääkemäärä tekstinä (791), arvo annetaan ST-tietotyypillä</w:t>
      </w:r>
    </w:p>
    <w:p w14:paraId="6A8D32BA" w14:textId="5E50F7EF" w:rsidR="00B536D4" w:rsidRDefault="00B536D4" w:rsidP="00C3415A">
      <w:pPr>
        <w:pStyle w:val="Snt2"/>
      </w:pPr>
      <w:r w:rsidRPr="00C3415A">
        <w:t xml:space="preserve">Toteutusohje: </w:t>
      </w:r>
      <w:r w:rsidR="00C3415A" w:rsidRPr="00C3415A">
        <w:t>Annettu lääkemäärä tekstinä (791)</w:t>
      </w:r>
      <w:r w:rsidRPr="00C3415A">
        <w:t xml:space="preserve"> on vaihtoehtoinen Annettu lääkemäärä ja määrän yksikkö rakenteisena (791) kanssa. Molempia siirtomuodossa ei saa antaa, sillä skeemassa doseQuantity ei ole toistuva.</w:t>
      </w:r>
    </w:p>
    <w:p w14:paraId="21920094" w14:textId="77777777" w:rsidR="00015D3F" w:rsidRDefault="00015D3F" w:rsidP="00C3415A">
      <w:pPr>
        <w:pStyle w:val="Snt2"/>
      </w:pPr>
    </w:p>
    <w:p w14:paraId="54E1162E" w14:textId="358DE36E" w:rsidR="00B161DC" w:rsidRDefault="00B161DC" w:rsidP="008514A6">
      <w:pPr>
        <w:pStyle w:val="Snt1"/>
      </w:pPr>
      <w:r w:rsidRPr="00770C6A">
        <w:t>1</w:t>
      </w:r>
      <w:r w:rsidR="008B167F">
        <w:t>0</w:t>
      </w:r>
      <w:r w:rsidRPr="00770C6A">
        <w:t xml:space="preserve">. </w:t>
      </w:r>
      <w:r w:rsidR="00B536D4">
        <w:t>PAKOLLINEN</w:t>
      </w:r>
      <w:r w:rsidR="00DB2464">
        <w:t xml:space="preserve"> </w:t>
      </w:r>
      <w:r w:rsidRPr="00770C6A">
        <w:t>yksi [</w:t>
      </w:r>
      <w:r w:rsidR="00B536D4">
        <w:t>1</w:t>
      </w:r>
      <w:r w:rsidRPr="00770C6A">
        <w:t xml:space="preserve">..1] consumable </w:t>
      </w:r>
    </w:p>
    <w:p w14:paraId="5A1CCB9C" w14:textId="0F9EB022" w:rsidR="00B161DC" w:rsidRPr="00AD3D69" w:rsidRDefault="00D471B2" w:rsidP="008514A6">
      <w:pPr>
        <w:pStyle w:val="Snt2"/>
      </w:pPr>
      <w:r>
        <w:t>a</w:t>
      </w:r>
      <w:r w:rsidR="00B161DC" w:rsidRPr="00AD3D69">
        <w:t xml:space="preserve">. </w:t>
      </w:r>
      <w:r w:rsidR="007C79A5" w:rsidRPr="00AD3D69">
        <w:t>PAKOLLINEN yks</w:t>
      </w:r>
      <w:r w:rsidR="00487841" w:rsidRPr="00AD3D69">
        <w:t>i [</w:t>
      </w:r>
      <w:r w:rsidR="00B161DC" w:rsidRPr="00AD3D69">
        <w:t>1..1] manufacturedProduct</w:t>
      </w:r>
    </w:p>
    <w:p w14:paraId="1DBC04E7" w14:textId="2F51B51A" w:rsidR="00B161DC" w:rsidRDefault="002A0AF6" w:rsidP="008514A6">
      <w:pPr>
        <w:pStyle w:val="Snt3"/>
      </w:pPr>
      <w:r>
        <w:t>a</w:t>
      </w:r>
      <w:r w:rsidR="00B161DC" w:rsidRPr="00770C6A">
        <w:t xml:space="preserve">. </w:t>
      </w:r>
      <w:r>
        <w:t xml:space="preserve">VAIHTOEHTOISESTI </w:t>
      </w:r>
      <w:r w:rsidR="007C79A5">
        <w:t>PAKOLLINEN yks</w:t>
      </w:r>
      <w:r w:rsidR="00487841">
        <w:t>i [</w:t>
      </w:r>
      <w:r w:rsidR="00B161DC" w:rsidRPr="00770C6A">
        <w:t xml:space="preserve">1..1] manufacturedLabeledDrug </w:t>
      </w:r>
    </w:p>
    <w:p w14:paraId="2D61F21D" w14:textId="77777777" w:rsidR="00015D3F" w:rsidRDefault="00015D3F" w:rsidP="00015D3F">
      <w:pPr>
        <w:pStyle w:val="Snt4"/>
      </w:pPr>
      <w:r>
        <w:t>a</w:t>
      </w:r>
      <w:r w:rsidRPr="00770C6A">
        <w:t>. PAKOLLINEN yksi [1..1] code</w:t>
      </w:r>
      <w:r>
        <w:t xml:space="preserve"> </w:t>
      </w:r>
      <w:r w:rsidRPr="00AD3D69">
        <w:t xml:space="preserve">ATC-koodi ja ATC-koodin mukainen nimi </w:t>
      </w:r>
      <w:r>
        <w:t>(784)</w:t>
      </w:r>
      <w:r w:rsidRPr="00770C6A">
        <w:t xml:space="preserve">, </w:t>
      </w:r>
      <w:r>
        <w:t xml:space="preserve">arvo </w:t>
      </w:r>
      <w:r w:rsidRPr="00770C6A">
        <w:t xml:space="preserve">annetaan luokituksesta </w:t>
      </w:r>
      <w:r w:rsidRPr="00AD3D69">
        <w:t xml:space="preserve">Fimea - ATC Luokitus </w:t>
      </w:r>
      <w:r>
        <w:t>(codeSystem</w:t>
      </w:r>
      <w:r w:rsidRPr="00770C6A">
        <w:t xml:space="preserve">: </w:t>
      </w:r>
      <w:r w:rsidRPr="00AD3D69">
        <w:t>1.2.246.537.6.32.2007</w:t>
      </w:r>
      <w:r w:rsidRPr="00770C6A">
        <w:t>)</w:t>
      </w:r>
      <w:r w:rsidRPr="00AD3D69">
        <w:t xml:space="preserve"> </w:t>
      </w:r>
      <w:r w:rsidRPr="00770C6A">
        <w:t>CE-tietotyypillä</w:t>
      </w:r>
      <w:r>
        <w:t>. Mikäli lääkettä ei ole ATC-luokituksessa, anneta &lt;code nullFlavor=”NI”&gt;</w:t>
      </w:r>
    </w:p>
    <w:p w14:paraId="3F6E1E87" w14:textId="77777777" w:rsidR="002A0AF6" w:rsidRPr="00770C6A" w:rsidRDefault="002A0AF6" w:rsidP="002A0AF6">
      <w:pPr>
        <w:pStyle w:val="Snt3"/>
      </w:pPr>
      <w:r>
        <w:t>b</w:t>
      </w:r>
      <w:r w:rsidRPr="00770C6A">
        <w:t xml:space="preserve">. </w:t>
      </w:r>
      <w:r>
        <w:t>VAIHTOEHTOISESTI PAKOLLINEN yksi [</w:t>
      </w:r>
      <w:r w:rsidRPr="00770C6A">
        <w:t>1..1] manufactured</w:t>
      </w:r>
      <w:r>
        <w:t>Material</w:t>
      </w:r>
      <w:r w:rsidRPr="00770C6A">
        <w:t xml:space="preserve"> </w:t>
      </w:r>
    </w:p>
    <w:p w14:paraId="5114D49A" w14:textId="471B0BCA" w:rsidR="00B161DC" w:rsidRDefault="00AD3D69" w:rsidP="008514A6">
      <w:pPr>
        <w:pStyle w:val="Snt4"/>
      </w:pPr>
      <w:r>
        <w:t>a</w:t>
      </w:r>
      <w:r w:rsidR="00B161DC" w:rsidRPr="00770C6A">
        <w:t>. PAKOLLINEN yksi [1..1] code</w:t>
      </w:r>
      <w:r w:rsidR="00B161DC">
        <w:t xml:space="preserve"> </w:t>
      </w:r>
      <w:r w:rsidRPr="00AD3D69">
        <w:t xml:space="preserve">ATC-koodi ja ATC-koodin mukainen nimi </w:t>
      </w:r>
      <w:r w:rsidR="00B161DC">
        <w:t>(784)</w:t>
      </w:r>
      <w:r w:rsidR="00B161DC" w:rsidRPr="00770C6A">
        <w:t xml:space="preserve">, </w:t>
      </w:r>
      <w:r w:rsidR="00C875F4">
        <w:t xml:space="preserve">arvo </w:t>
      </w:r>
      <w:r w:rsidR="00B161DC" w:rsidRPr="00770C6A">
        <w:t xml:space="preserve">annetaan luokituksesta </w:t>
      </w:r>
      <w:r w:rsidRPr="00AD3D69">
        <w:t xml:space="preserve">Fimea - ATC Luokitus </w:t>
      </w:r>
      <w:r w:rsidR="000B14D2">
        <w:t>(codeSystem</w:t>
      </w:r>
      <w:r w:rsidR="00B161DC" w:rsidRPr="00770C6A">
        <w:t xml:space="preserve">: </w:t>
      </w:r>
      <w:r w:rsidRPr="00AD3D69">
        <w:t>1.2.246.537.6.32.2007</w:t>
      </w:r>
      <w:r w:rsidR="00B161DC" w:rsidRPr="00770C6A">
        <w:t>)</w:t>
      </w:r>
      <w:r w:rsidRPr="00AD3D69">
        <w:t xml:space="preserve"> </w:t>
      </w:r>
      <w:r w:rsidRPr="00770C6A">
        <w:t>CE-tietotyypillä</w:t>
      </w:r>
      <w:r>
        <w:t xml:space="preserve">. Mikäli lääkettä ei ole ATC-luokituksessa, anneta </w:t>
      </w:r>
      <w:r w:rsidR="00D471B2">
        <w:t>&lt;</w:t>
      </w:r>
      <w:r>
        <w:t xml:space="preserve">code </w:t>
      </w:r>
      <w:r w:rsidR="00D471B2">
        <w:t>nullFlavor=”NI”&gt;</w:t>
      </w:r>
    </w:p>
    <w:p w14:paraId="1E70995D" w14:textId="77777777" w:rsidR="00EF4D93" w:rsidRDefault="00EF4D93" w:rsidP="002A0AF6">
      <w:pPr>
        <w:pStyle w:val="Snt3"/>
      </w:pPr>
    </w:p>
    <w:p w14:paraId="0E94B3D8" w14:textId="7EB40965" w:rsidR="002A0AF6" w:rsidRDefault="002A0AF6" w:rsidP="002A0AF6">
      <w:pPr>
        <w:pStyle w:val="Snt3"/>
      </w:pPr>
      <w:r>
        <w:t>Toteutusohje: Vaihtoehtoisista rakenteista rokotteet annetaan manufac</w:t>
      </w:r>
      <w:r w:rsidR="006C356B">
        <w:t>t</w:t>
      </w:r>
      <w:r>
        <w:t>uredMaterial-rakenteella. ATC-luokituksessa rokotteet ovat J07-alkuisia.</w:t>
      </w:r>
    </w:p>
    <w:p w14:paraId="33ECCC91" w14:textId="77777777" w:rsidR="00EF4D93" w:rsidRDefault="00EF4D93" w:rsidP="002A0AF6">
      <w:pPr>
        <w:pStyle w:val="Snt3"/>
      </w:pPr>
    </w:p>
    <w:p w14:paraId="213B7C9D" w14:textId="52A298FA" w:rsidR="00F61F47" w:rsidRPr="00F61F47" w:rsidRDefault="00F61F47" w:rsidP="00F61F47">
      <w:pPr>
        <w:pStyle w:val="Snt1"/>
      </w:pPr>
      <w:r w:rsidRPr="00F61F47">
        <w:t xml:space="preserve">11. PAKOLLINEN yksi [1..1] author, Lääkkeen antaja </w:t>
      </w:r>
    </w:p>
    <w:p w14:paraId="022855A7" w14:textId="6C67F1AF" w:rsidR="00F61F47" w:rsidRPr="00F61F47" w:rsidRDefault="00F61F47" w:rsidP="00F61F47">
      <w:pPr>
        <w:pStyle w:val="Snt2"/>
      </w:pPr>
      <w:r w:rsidRPr="00F61F47">
        <w:t xml:space="preserve">a. PAKOLLINEN yksi [1..1] functionCode/@code, annetaan arvo LAN (Lääkkeen antanut ammattihenkilö) luokituksesta eArkisto - tekninen CDA R2 henkilötarkennin </w:t>
      </w:r>
      <w:r w:rsidR="000B14D2">
        <w:t>(codeSystem</w:t>
      </w:r>
      <w:r w:rsidRPr="00F61F47">
        <w:t>: 1.2.246.537.5.40006.2003)</w:t>
      </w:r>
    </w:p>
    <w:p w14:paraId="606A8723" w14:textId="15D561D7" w:rsidR="00F61F47" w:rsidRPr="00F61F47" w:rsidRDefault="00F61F47" w:rsidP="00F61F47">
      <w:pPr>
        <w:pStyle w:val="Snt2"/>
      </w:pPr>
      <w:r w:rsidRPr="00F61F47">
        <w:t xml:space="preserve">b. </w:t>
      </w:r>
      <w:r w:rsidRPr="00D471B2">
        <w:t>PAKOLLINEN yksi [1..1] time, Lääkkeen antoaika (781) TAI jos kyseessä on lääkeinfuusion aloittaminen Lääkeinfuusion aloitusaika (792)</w:t>
      </w:r>
      <w:r w:rsidR="00AF2B8E" w:rsidRPr="00D471B2">
        <w:t xml:space="preserve"> minuutin tarkkuudella</w:t>
      </w:r>
    </w:p>
    <w:p w14:paraId="71CF2EA5" w14:textId="77777777" w:rsidR="00F61F47" w:rsidRPr="00F61F47" w:rsidRDefault="00F61F47" w:rsidP="00F61F47">
      <w:pPr>
        <w:pStyle w:val="Snt2"/>
      </w:pPr>
      <w:r w:rsidRPr="00F61F47">
        <w:t>c. PAKOLLINEN yksi [1..1] assignedAuthor</w:t>
      </w:r>
    </w:p>
    <w:p w14:paraId="343D541F" w14:textId="16C2D740" w:rsidR="00F61F47" w:rsidRPr="00F61F47" w:rsidRDefault="00F61F47" w:rsidP="00F61F47">
      <w:pPr>
        <w:pStyle w:val="Snt3"/>
      </w:pPr>
      <w:r w:rsidRPr="00F61F47">
        <w:t>a. PAKOLLINEN yksi [1..1] id/@root=”1.2.246.21” ja id/@extension (</w:t>
      </w:r>
      <w:del w:id="536" w:author="Timo Kaskinen" w:date="2016-03-18T16:18:00Z">
        <w:r w:rsidRPr="00F61F47" w:rsidDel="00A15BE7">
          <w:delText>hetu</w:delText>
        </w:r>
      </w:del>
      <w:ins w:id="537" w:author="Timo Kaskinen" w:date="2016-03-18T16:18:00Z">
        <w:r w:rsidR="00A15BE7" w:rsidRPr="00F61F47">
          <w:t>he</w:t>
        </w:r>
        <w:r w:rsidR="00A15BE7">
          <w:t>nkilötunnus</w:t>
        </w:r>
      </w:ins>
      <w:r w:rsidRPr="00F61F47">
        <w:t xml:space="preserve">) </w:t>
      </w:r>
      <w:ins w:id="538" w:author="Timo Kaskinen" w:date="2016-03-18T16:16:00Z">
        <w:r w:rsidR="00A15BE7">
          <w:t xml:space="preserve">TAI </w:t>
        </w:r>
      </w:ins>
      <w:ins w:id="539" w:author="Timo Kaskinen" w:date="2016-03-18T16:19:00Z">
        <w:r w:rsidR="00A15BE7">
          <w:t>id/</w:t>
        </w:r>
      </w:ins>
      <w:ins w:id="540" w:author="Timo Kaskinen" w:date="2016-03-18T16:17:00Z">
        <w:r w:rsidR="00A15BE7" w:rsidRPr="00F61F47">
          <w:t>@root=”</w:t>
        </w:r>
      </w:ins>
      <w:ins w:id="541" w:author="Timo Kaskinen" w:date="2016-03-18T16:18:00Z">
        <w:r w:rsidR="00A15BE7">
          <w:t>1.2.246.537.26</w:t>
        </w:r>
      </w:ins>
      <w:ins w:id="542" w:author="Timo Kaskinen" w:date="2016-03-18T16:17:00Z">
        <w:r w:rsidR="00A15BE7" w:rsidRPr="00F61F47">
          <w:t>” ja id/@extension (</w:t>
        </w:r>
      </w:ins>
      <w:ins w:id="543" w:author="Timo Kaskinen" w:date="2016-03-18T16:19:00Z">
        <w:r w:rsidR="00A15BE7">
          <w:t>terhikki-numero</w:t>
        </w:r>
      </w:ins>
      <w:ins w:id="544" w:author="Timo Kaskinen" w:date="2016-03-18T16:17:00Z">
        <w:r w:rsidR="00A15BE7" w:rsidRPr="00F61F47">
          <w:t>)</w:t>
        </w:r>
      </w:ins>
      <w:ins w:id="545" w:author="Timo Kaskinen" w:date="2016-03-18T16:19:00Z">
        <w:r w:rsidR="00A15BE7">
          <w:t xml:space="preserve"> TAI</w:t>
        </w:r>
      </w:ins>
      <w:ins w:id="546" w:author="Timo Kaskinen" w:date="2016-03-18T16:17:00Z">
        <w:r w:rsidR="00A15BE7" w:rsidRPr="00F61F47">
          <w:t xml:space="preserve"> </w:t>
        </w:r>
      </w:ins>
      <w:ins w:id="547" w:author="Timo Kaskinen" w:date="2016-03-18T16:19:00Z">
        <w:r w:rsidR="00A15BE7">
          <w:lastRenderedPageBreak/>
          <w:t>id/</w:t>
        </w:r>
        <w:r w:rsidR="00A15BE7" w:rsidRPr="00F61F47">
          <w:t>@root=”</w:t>
        </w:r>
        <w:r w:rsidR="00A15BE7">
          <w:t>1.2.246.537.2</w:t>
        </w:r>
      </w:ins>
      <w:ins w:id="548" w:author="Timo Kaskinen" w:date="2016-03-18T16:20:00Z">
        <w:r w:rsidR="00A15BE7">
          <w:t>9</w:t>
        </w:r>
      </w:ins>
      <w:ins w:id="549" w:author="Timo Kaskinen" w:date="2016-03-18T16:19:00Z">
        <w:r w:rsidR="00A15BE7" w:rsidRPr="00F61F47">
          <w:t>” ja id/@extension (</w:t>
        </w:r>
      </w:ins>
      <w:ins w:id="550" w:author="Timo Kaskinen" w:date="2016-03-18T16:20:00Z">
        <w:r w:rsidR="00A15BE7" w:rsidRPr="00A15BE7">
          <w:t>VRK:n yksilöiv</w:t>
        </w:r>
        <w:r w:rsidR="00A15BE7">
          <w:t>ä</w:t>
        </w:r>
        <w:r w:rsidR="00A15BE7" w:rsidRPr="00A15BE7">
          <w:t xml:space="preserve"> tunnus</w:t>
        </w:r>
      </w:ins>
      <w:ins w:id="551" w:author="Timo Kaskinen" w:date="2016-03-18T16:19:00Z">
        <w:r w:rsidR="00A15BE7" w:rsidRPr="00F61F47">
          <w:t>)</w:t>
        </w:r>
        <w:r w:rsidR="00A15BE7">
          <w:t xml:space="preserve"> </w:t>
        </w:r>
      </w:ins>
      <w:r w:rsidRPr="00D471B2">
        <w:t>Lääkkeen antajan tunniste (800)</w:t>
      </w:r>
      <w:r w:rsidR="00D471B2">
        <w:t>, arvo annetaan II-tietotyypillä</w:t>
      </w:r>
    </w:p>
    <w:p w14:paraId="2FD0FD8F" w14:textId="77777777" w:rsidR="00F61F47" w:rsidRPr="00F61F47" w:rsidRDefault="00F61F47" w:rsidP="00F61F47">
      <w:pPr>
        <w:pStyle w:val="Snt3"/>
      </w:pPr>
      <w:r w:rsidRPr="00F61F47">
        <w:t>b. PAKOLLINEN yksi [1..1] assignedPerson</w:t>
      </w:r>
    </w:p>
    <w:p w14:paraId="7F9C17AF" w14:textId="162EF667" w:rsidR="00F61F47" w:rsidRPr="00F61F47" w:rsidRDefault="00F61F47" w:rsidP="00F61F47">
      <w:pPr>
        <w:pStyle w:val="Snt4"/>
      </w:pPr>
      <w:r w:rsidRPr="00F61F47">
        <w:t>a. PAKOLLINEN yksi [1..1] name, Lääkkeen antajan nimi (794)</w:t>
      </w:r>
      <w:r w:rsidR="00D471B2">
        <w:t>, arvo annetaan PN-tietotyypillä</w:t>
      </w:r>
    </w:p>
    <w:p w14:paraId="22459262" w14:textId="2371CDE5" w:rsidR="00F61F47" w:rsidRPr="00F61F47" w:rsidRDefault="00F61F47" w:rsidP="002A75A8">
      <w:pPr>
        <w:pStyle w:val="Snt3"/>
      </w:pPr>
      <w:r w:rsidRPr="00F61F47">
        <w:t>b. PAKOLLINEN yksi [1..1] representedOrganization</w:t>
      </w:r>
    </w:p>
    <w:p w14:paraId="620D6C2D" w14:textId="5025DF82" w:rsidR="00F61F47" w:rsidRPr="00F61F47" w:rsidRDefault="00F61F47" w:rsidP="002A75A8">
      <w:pPr>
        <w:pStyle w:val="Snt4"/>
      </w:pPr>
      <w:r w:rsidRPr="00F61F47">
        <w:t>a. PAKOLLINEN yksi [1..1] id/@root</w:t>
      </w:r>
      <w:r w:rsidR="0099777F">
        <w:t xml:space="preserve"> </w:t>
      </w:r>
      <w:r w:rsidR="0099777F" w:rsidRPr="00D471B2">
        <w:t>Lääkkeen antajan palveluyksikkö</w:t>
      </w:r>
      <w:r w:rsidR="0099777F">
        <w:t xml:space="preserve"> </w:t>
      </w:r>
      <w:r w:rsidR="0099777F" w:rsidRPr="00D471B2">
        <w:t>(801)</w:t>
      </w:r>
      <w:r w:rsidR="0099777F">
        <w:t xml:space="preserve">, Palvelunantajan oid annetaan II-tietotyypillä joko </w:t>
      </w:r>
      <w:r w:rsidRPr="00F61F47">
        <w:t>”1.2.246.537.6.202.</w:t>
      </w:r>
      <w:r w:rsidR="0014542E">
        <w:t>2008</w:t>
      </w:r>
      <w:r w:rsidRPr="00F61F47">
        <w:t>” THL - SOTE-organisaatiorekisteri TAI ”1.2.246.537.6.203.</w:t>
      </w:r>
      <w:r w:rsidR="0014542E">
        <w:t>2014</w:t>
      </w:r>
      <w:r w:rsidRPr="00F61F47">
        <w:t>” Valvira - Terveydenhuollon itsenäiset ammatinharjoittajat</w:t>
      </w:r>
      <w:r w:rsidR="00D471B2" w:rsidRPr="00D471B2">
        <w:t xml:space="preserve"> </w:t>
      </w:r>
      <w:r w:rsidR="0099777F">
        <w:t>mukaisesti</w:t>
      </w:r>
    </w:p>
    <w:p w14:paraId="37FBEB7D" w14:textId="648651DE" w:rsidR="00F61F47" w:rsidRDefault="00F61F47" w:rsidP="002A75A8">
      <w:pPr>
        <w:pStyle w:val="Snt4"/>
      </w:pPr>
      <w:r w:rsidRPr="00F61F47">
        <w:t>b. PAKOLLINEN yksi [1..1] name</w:t>
      </w:r>
      <w:r w:rsidR="00D471B2">
        <w:t xml:space="preserve"> Lääkkeen antajan palveluyksikön nimi em. rekisterissä, arvo annetaan ST-tietotyypillä</w:t>
      </w:r>
    </w:p>
    <w:p w14:paraId="6749ED84" w14:textId="6DA4CC69" w:rsidR="00B161DC" w:rsidRPr="00770C6A" w:rsidRDefault="00A23265" w:rsidP="008514A6">
      <w:pPr>
        <w:pStyle w:val="Snt1"/>
      </w:pPr>
      <w:r>
        <w:t>12</w:t>
      </w:r>
      <w:r w:rsidR="00B161DC" w:rsidRPr="00770C6A">
        <w:t>. VAPAAEHTOINEN nolla tai yksi [0..1] entryRelationship</w:t>
      </w:r>
    </w:p>
    <w:p w14:paraId="5FF484EF" w14:textId="61820D00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1A29BE77" w14:textId="472059D4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muut_ainesosat" w:history="1">
        <w:r w:rsidR="00B161DC" w:rsidRPr="000D69BD">
          <w:rPr>
            <w:rStyle w:val="Hyperlinkki"/>
          </w:rPr>
          <w:t xml:space="preserve">Lääkkeen </w:t>
        </w:r>
        <w:r w:rsidR="000B1ED7">
          <w:rPr>
            <w:rStyle w:val="Hyperlinkki"/>
          </w:rPr>
          <w:t xml:space="preserve">tai lääkeseoksen </w:t>
        </w:r>
        <w:r w:rsidR="00B161DC" w:rsidRPr="000D69BD">
          <w:rPr>
            <w:rStyle w:val="Hyperlinkki"/>
          </w:rPr>
          <w:t>ainesosat</w:t>
        </w:r>
      </w:hyperlink>
      <w:r w:rsidR="00B161DC" w:rsidRPr="00770C6A">
        <w:t xml:space="preserve"> -</w:t>
      </w:r>
      <w:r w:rsidR="00487841">
        <w:t>organizer</w:t>
      </w:r>
    </w:p>
    <w:p w14:paraId="17B7C55B" w14:textId="59D44B9E" w:rsidR="00B161DC" w:rsidRPr="00770C6A" w:rsidRDefault="00A23265" w:rsidP="008514A6">
      <w:pPr>
        <w:pStyle w:val="Snt1"/>
      </w:pPr>
      <w:r>
        <w:t>1</w:t>
      </w:r>
      <w:r w:rsidR="009B1A6B">
        <w:t>3</w:t>
      </w:r>
      <w:r w:rsidR="00B161DC" w:rsidRPr="00770C6A">
        <w:t xml:space="preserve">. </w:t>
      </w:r>
      <w:r w:rsidR="00B35FBD" w:rsidRPr="00770C6A">
        <w:t xml:space="preserve">PAKOLLINEN yksi [1..1] </w:t>
      </w:r>
      <w:r w:rsidR="00B161DC" w:rsidRPr="00770C6A">
        <w:t>entryRelationship</w:t>
      </w:r>
    </w:p>
    <w:p w14:paraId="2B0E7EFF" w14:textId="14BAB4C3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001AFDA4" w14:textId="7A9FEDEB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nimi_ja" w:history="1">
        <w:r w:rsidR="00B35FBD" w:rsidRPr="00B35FBD">
          <w:rPr>
            <w:rStyle w:val="Hyperlinkki"/>
          </w:rPr>
          <w:t xml:space="preserve">Lääkkeen nimi </w:t>
        </w:r>
      </w:hyperlink>
      <w:r w:rsidR="00B161DC" w:rsidRPr="00770C6A">
        <w:t>(</w:t>
      </w:r>
      <w:r w:rsidR="00B35FBD">
        <w:t>782</w:t>
      </w:r>
      <w:r w:rsidR="00B161DC" w:rsidRPr="00770C6A">
        <w:t>) -supply</w:t>
      </w:r>
    </w:p>
    <w:p w14:paraId="473F8230" w14:textId="4065DE71" w:rsidR="00B161DC" w:rsidRPr="00770C6A" w:rsidRDefault="00A23265" w:rsidP="008514A6">
      <w:pPr>
        <w:pStyle w:val="Snt1"/>
      </w:pPr>
      <w:r>
        <w:t>1</w:t>
      </w:r>
      <w:r w:rsidR="009B1A6B">
        <w:t>4</w:t>
      </w:r>
      <w:r w:rsidR="00B161DC" w:rsidRPr="00770C6A">
        <w:t>. PAKOLLINEN yksi [1..1] entryRelationship</w:t>
      </w:r>
    </w:p>
    <w:p w14:paraId="59B55BEE" w14:textId="678D8686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6A72437A" w14:textId="12903AC1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vahvuus_tekstinä" w:history="1">
        <w:r w:rsidR="00B161DC" w:rsidRPr="000D69BD">
          <w:rPr>
            <w:rStyle w:val="Hyperlinkki"/>
          </w:rPr>
          <w:t>Lääkkeen vahvuus tekstinä</w:t>
        </w:r>
      </w:hyperlink>
      <w:r w:rsidR="00B161DC" w:rsidRPr="00770C6A">
        <w:t xml:space="preserve"> </w:t>
      </w:r>
      <w:r w:rsidR="00DA3DEE">
        <w:t xml:space="preserve">(786) </w:t>
      </w:r>
      <w:r w:rsidR="00B161DC" w:rsidRPr="00770C6A">
        <w:t>-</w:t>
      </w:r>
      <w:r w:rsidR="001F0C0D">
        <w:t xml:space="preserve"> observation</w:t>
      </w:r>
    </w:p>
    <w:p w14:paraId="03116F40" w14:textId="1F135A10" w:rsidR="00B161DC" w:rsidRPr="00770C6A" w:rsidRDefault="00A23265" w:rsidP="008514A6">
      <w:pPr>
        <w:pStyle w:val="Snt1"/>
      </w:pPr>
      <w:r>
        <w:t>1</w:t>
      </w:r>
      <w:r w:rsidR="009B1A6B">
        <w:t>5</w:t>
      </w:r>
      <w:r w:rsidR="00B161DC" w:rsidRPr="00770C6A">
        <w:t>. VAPAAEHTOINEN nolla tai yksi [0..1] entryRelationship</w:t>
      </w:r>
    </w:p>
    <w:p w14:paraId="1EADDE06" w14:textId="77777777" w:rsidR="0014542E" w:rsidRDefault="0014542E" w:rsidP="0014542E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4EE5891F" w14:textId="4472D674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antotapa_-_observation" w:history="1">
        <w:r w:rsidR="00B161DC" w:rsidRPr="000D69BD">
          <w:rPr>
            <w:rStyle w:val="Hyperlinkki"/>
          </w:rPr>
          <w:t>Lääkkeenantotapa</w:t>
        </w:r>
      </w:hyperlink>
      <w:r w:rsidR="00B161DC" w:rsidRPr="00770C6A">
        <w:t xml:space="preserve"> </w:t>
      </w:r>
      <w:r w:rsidR="00B161DC">
        <w:t>(78</w:t>
      </w:r>
      <w:r w:rsidR="00DA3DEE">
        <w:t>8</w:t>
      </w:r>
      <w:r w:rsidR="00B161DC">
        <w:t xml:space="preserve">) </w:t>
      </w:r>
      <w:r w:rsidR="00B161DC" w:rsidRPr="00770C6A">
        <w:t>-</w:t>
      </w:r>
      <w:r w:rsidR="001F0C0D">
        <w:t xml:space="preserve"> observation</w:t>
      </w:r>
    </w:p>
    <w:p w14:paraId="27B20CFC" w14:textId="0499F44A" w:rsidR="00B161DC" w:rsidRPr="00770C6A" w:rsidRDefault="00A23265" w:rsidP="008514A6">
      <w:pPr>
        <w:pStyle w:val="Snt1"/>
      </w:pPr>
      <w:r>
        <w:t>1</w:t>
      </w:r>
      <w:r w:rsidR="009B1A6B">
        <w:t>6</w:t>
      </w:r>
      <w:r w:rsidR="00B161DC" w:rsidRPr="00770C6A">
        <w:t>. PAKOLLINEN yksi [1..1] entryRelationship</w:t>
      </w:r>
    </w:p>
    <w:p w14:paraId="0B6F081A" w14:textId="77777777" w:rsidR="0014542E" w:rsidRDefault="0014542E" w:rsidP="0014542E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74A8F0C4" w14:textId="503EC207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annon_peruste" w:history="1">
        <w:r w:rsidR="00B161DC" w:rsidRPr="000D69BD">
          <w:rPr>
            <w:rStyle w:val="Hyperlinkki"/>
          </w:rPr>
          <w:t>Lääkkeen annon peruste</w:t>
        </w:r>
      </w:hyperlink>
      <w:r w:rsidR="00B161DC" w:rsidRPr="00770C6A">
        <w:t xml:space="preserve"> </w:t>
      </w:r>
      <w:r w:rsidR="00B161DC">
        <w:t xml:space="preserve">(795) </w:t>
      </w:r>
      <w:r w:rsidR="00B161DC" w:rsidRPr="00770C6A">
        <w:t>-</w:t>
      </w:r>
      <w:r w:rsidR="001F0C0D">
        <w:t xml:space="preserve"> observation</w:t>
      </w:r>
    </w:p>
    <w:bookmarkStart w:id="552" w:name="_Lääkkeen_muut_ainesosat"/>
    <w:bookmarkStart w:id="553" w:name="_Lääkkeen_tai_lääkeseoksen"/>
    <w:bookmarkEnd w:id="552"/>
    <w:bookmarkEnd w:id="553"/>
    <w:p w14:paraId="10298B83" w14:textId="3BBB212E" w:rsidR="00B161DC" w:rsidRPr="006D0B5A" w:rsidRDefault="000D69BD" w:rsidP="00B161DC">
      <w:pPr>
        <w:pStyle w:val="Otsikko4"/>
      </w:pPr>
      <w:r w:rsidRPr="006D0B5A">
        <w:fldChar w:fldCharType="begin"/>
      </w:r>
      <w:r w:rsidRPr="006D0B5A">
        <w:instrText xml:space="preserve"> HYPERLINK  \l "_Lääkehoito_-_substanceAdministratio" </w:instrText>
      </w:r>
      <w:r w:rsidRPr="006D0B5A">
        <w:fldChar w:fldCharType="separate"/>
      </w:r>
      <w:bookmarkStart w:id="554" w:name="_Toc446509343"/>
      <w:r w:rsidR="00B161DC" w:rsidRPr="006D0B5A">
        <w:rPr>
          <w:rStyle w:val="Hyperlinkki"/>
        </w:rPr>
        <w:t xml:space="preserve">Lääkkeen </w:t>
      </w:r>
      <w:r w:rsidR="000B1ED7">
        <w:rPr>
          <w:rStyle w:val="Hyperlinkki"/>
        </w:rPr>
        <w:t>tai lääkeseoksen</w:t>
      </w:r>
      <w:r w:rsidR="00B161DC" w:rsidRPr="006D0B5A">
        <w:rPr>
          <w:rStyle w:val="Hyperlinkki"/>
        </w:rPr>
        <w:t xml:space="preserve"> ainesosat</w:t>
      </w:r>
      <w:r w:rsidRPr="006D0B5A">
        <w:fldChar w:fldCharType="end"/>
      </w:r>
      <w:r w:rsidR="00B161DC" w:rsidRPr="006D0B5A">
        <w:t xml:space="preserve"> - organizer</w:t>
      </w:r>
      <w:bookmarkEnd w:id="55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1456B2A6" w14:textId="77777777" w:rsidTr="00627942">
        <w:tc>
          <w:tcPr>
            <w:tcW w:w="9236" w:type="dxa"/>
          </w:tcPr>
          <w:p w14:paraId="35EB061F" w14:textId="5D1046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</w:t>
            </w:r>
          </w:p>
        </w:tc>
      </w:tr>
    </w:tbl>
    <w:p w14:paraId="3CD8ED8B" w14:textId="77777777" w:rsidR="00627942" w:rsidRDefault="00627942" w:rsidP="00B161DC">
      <w:pPr>
        <w:rPr>
          <w:highlight w:val="yellow"/>
          <w:lang w:val="en-US"/>
        </w:rPr>
      </w:pPr>
    </w:p>
    <w:p w14:paraId="748467FA" w14:textId="77777777" w:rsidR="00B161DC" w:rsidRPr="007E0AC1" w:rsidRDefault="00B161DC" w:rsidP="008514A6">
      <w:pPr>
        <w:pStyle w:val="Snt1"/>
      </w:pPr>
      <w:r w:rsidRPr="007E0AC1">
        <w:t>1. PAKOLLINEN yksi [1..1] @classCode="CLUSTER" ja yksi [1..1] @moodCode="EVN"</w:t>
      </w:r>
    </w:p>
    <w:p w14:paraId="0BB15886" w14:textId="74E255E9" w:rsidR="00B161DC" w:rsidRDefault="00B161DC" w:rsidP="008514A6">
      <w:pPr>
        <w:pStyle w:val="Snt1"/>
      </w:pPr>
      <w:r>
        <w:t>3</w:t>
      </w:r>
      <w:r w:rsidRPr="0082643A">
        <w:t>. PAKOLLINEN yksi [1..1] code/@code="</w:t>
      </w:r>
      <w:r w:rsidR="00622161">
        <w:t>9005</w:t>
      </w:r>
      <w:r w:rsidRPr="0082643A">
        <w:t xml:space="preserve">" </w:t>
      </w:r>
      <w:r w:rsidR="00622161">
        <w:t>Lääkkeen tai lääkeseoksen ainesosat</w:t>
      </w:r>
      <w:r>
        <w:t xml:space="preserve"> </w:t>
      </w:r>
      <w:r w:rsidR="000B14D2">
        <w:t>(codeSystem</w:t>
      </w:r>
      <w:r w:rsidRPr="0095153D">
        <w:t xml:space="preserve">: </w:t>
      </w:r>
      <w:r w:rsidR="00622161" w:rsidRPr="00770C6A">
        <w:t>1.2.246.537.6.12.2002.348</w:t>
      </w:r>
      <w:r w:rsidRPr="0095153D">
        <w:t>)</w:t>
      </w:r>
    </w:p>
    <w:p w14:paraId="2D9DC447" w14:textId="77777777" w:rsidR="00B161DC" w:rsidRDefault="00B161DC" w:rsidP="008514A6">
      <w:pPr>
        <w:pStyle w:val="Snt1"/>
      </w:pPr>
      <w:r>
        <w:t>4. PAKOLLINEN yksi statusCode/@code=”completed”</w:t>
      </w:r>
    </w:p>
    <w:p w14:paraId="187FA918" w14:textId="3B69D7CD" w:rsidR="00B161DC" w:rsidRPr="00125567" w:rsidRDefault="00B161DC" w:rsidP="008514A6">
      <w:pPr>
        <w:pStyle w:val="Snt1"/>
      </w:pPr>
      <w:r>
        <w:t>5</w:t>
      </w:r>
      <w:r w:rsidRPr="00125567">
        <w:t xml:space="preserve">. </w:t>
      </w:r>
      <w:r>
        <w:t>PAKOLLINEN yksi</w:t>
      </w:r>
      <w:r w:rsidRPr="00125567">
        <w:t xml:space="preserve"> </w:t>
      </w:r>
      <w:r>
        <w:t xml:space="preserve">tai useampi </w:t>
      </w:r>
      <w:r w:rsidRPr="00125567">
        <w:t>[</w:t>
      </w:r>
      <w:r w:rsidR="00AE3D21">
        <w:t>1..*</w:t>
      </w:r>
      <w:r w:rsidRPr="00125567">
        <w:t>] component</w:t>
      </w:r>
    </w:p>
    <w:p w14:paraId="7486B443" w14:textId="6D8C084E" w:rsidR="00B161DC" w:rsidRPr="00125567" w:rsidRDefault="00B161DC" w:rsidP="008514A6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>1..</w:t>
      </w:r>
      <w:r>
        <w:t>1</w:t>
      </w:r>
      <w:r w:rsidRPr="00125567">
        <w:t xml:space="preserve">] </w:t>
      </w:r>
      <w:hyperlink w:anchor="_Aineen_koodi,_koodin" w:history="1">
        <w:r w:rsidR="00622161" w:rsidRPr="00622161">
          <w:rPr>
            <w:rStyle w:val="Hyperlinkki"/>
          </w:rPr>
          <w:t>Aineen koodi, koodin mukainen nimi ja koodisto</w:t>
        </w:r>
      </w:hyperlink>
      <w:r w:rsidR="00622161">
        <w:t xml:space="preserve"> (785)</w:t>
      </w:r>
      <w:r w:rsidRPr="00125567">
        <w:t xml:space="preserve"> </w:t>
      </w:r>
      <w:r w:rsidRPr="004D6E4E">
        <w:t>substanceAdministration</w:t>
      </w:r>
    </w:p>
    <w:bookmarkStart w:id="555" w:name="_Aineen_koodi,_koodin"/>
    <w:bookmarkEnd w:id="555"/>
    <w:p w14:paraId="6EBE7788" w14:textId="254E8E21" w:rsidR="00B161DC" w:rsidRDefault="00622161" w:rsidP="00B161DC">
      <w:pPr>
        <w:pStyle w:val="Otsikko5"/>
      </w:pPr>
      <w:r>
        <w:fldChar w:fldCharType="begin"/>
      </w:r>
      <w:r>
        <w:instrText xml:space="preserve"> HYPERLINK  \l "_Lääkkeen_tai_lääkeseoksen" </w:instrText>
      </w:r>
      <w:r>
        <w:fldChar w:fldCharType="separate"/>
      </w:r>
      <w:bookmarkStart w:id="556" w:name="_Toc446509344"/>
      <w:r w:rsidRPr="00622161">
        <w:rPr>
          <w:rStyle w:val="Hyperlinkki"/>
        </w:rPr>
        <w:t>Aineen koodi, koodin mukainen nimi ja koodisto</w:t>
      </w:r>
      <w:r>
        <w:fldChar w:fldCharType="end"/>
      </w:r>
      <w:r w:rsidR="00B161DC">
        <w:t xml:space="preserve"> - substanceAdministration</w:t>
      </w:r>
      <w:bookmarkEnd w:id="55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397FFED1" w14:textId="77777777" w:rsidTr="00627942">
        <w:tc>
          <w:tcPr>
            <w:tcW w:w="9236" w:type="dxa"/>
          </w:tcPr>
          <w:p w14:paraId="2DFF62DA" w14:textId="7E5F65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/component/section/entry/substanceAdministration/entryRelationship/organizer/component/substanceAdministration</w:t>
            </w:r>
          </w:p>
        </w:tc>
      </w:tr>
    </w:tbl>
    <w:p w14:paraId="07F4A528" w14:textId="77777777" w:rsidR="00627942" w:rsidRPr="00627942" w:rsidRDefault="00627942" w:rsidP="003C73F5">
      <w:pPr>
        <w:rPr>
          <w:lang w:val="en-US"/>
        </w:rPr>
      </w:pPr>
    </w:p>
    <w:p w14:paraId="547EC664" w14:textId="1E8DD601" w:rsidR="003C73F5" w:rsidRPr="006A530A" w:rsidRDefault="003C73F5" w:rsidP="003C73F5">
      <w:r w:rsidRPr="006A530A">
        <w:t>Toteutusohje: Toistetaan component.substanceAdministration -rakennetta per ainesosa.</w:t>
      </w:r>
    </w:p>
    <w:p w14:paraId="42579883" w14:textId="77777777" w:rsidR="003C73F5" w:rsidRDefault="003C73F5" w:rsidP="008514A6">
      <w:pPr>
        <w:pStyle w:val="Snt1"/>
      </w:pPr>
    </w:p>
    <w:p w14:paraId="18D25372" w14:textId="1650BF01" w:rsidR="000B1ED7" w:rsidRPr="00B35FBD" w:rsidRDefault="000B1ED7" w:rsidP="000B1ED7">
      <w:pPr>
        <w:pStyle w:val="Snt1"/>
      </w:pPr>
      <w:r>
        <w:t>1</w:t>
      </w:r>
      <w:r w:rsidRPr="00B35FBD">
        <w:t xml:space="preserve">. PAKOLLINEN yksi [1..1] </w:t>
      </w:r>
      <w:r>
        <w:t>@</w:t>
      </w:r>
      <w:r w:rsidRPr="00B35FBD">
        <w:t>classCode="S</w:t>
      </w:r>
      <w:r>
        <w:t>BADM</w:t>
      </w:r>
      <w:r w:rsidRPr="00B35FBD">
        <w:t>" JA yksi [1..1] @moodCode="EVN"</w:t>
      </w:r>
    </w:p>
    <w:p w14:paraId="3D3F5F36" w14:textId="454E0278" w:rsidR="000B1ED7" w:rsidRPr="00770C6A" w:rsidRDefault="000B1ED7" w:rsidP="000B1ED7">
      <w:pPr>
        <w:pStyle w:val="Snt1"/>
      </w:pPr>
      <w:r>
        <w:t>2</w:t>
      </w:r>
      <w:r w:rsidRPr="00770C6A">
        <w:t>. PAKOLL</w:t>
      </w:r>
      <w:r>
        <w:t>INEN yksi [1..1] code/@code="785</w:t>
      </w:r>
      <w:r w:rsidRPr="00770C6A">
        <w:t xml:space="preserve">" </w:t>
      </w:r>
      <w:r w:rsidRPr="000B1ED7">
        <w:t xml:space="preserve">Aineen koodi, koodin mukainen nimi ja koodisto </w:t>
      </w:r>
      <w:r>
        <w:t>(codeSystem</w:t>
      </w:r>
      <w:r w:rsidRPr="00770C6A">
        <w:t>: 1.2.246.537.6.12.2002.348)</w:t>
      </w:r>
    </w:p>
    <w:p w14:paraId="71AA255C" w14:textId="6C41CABE" w:rsidR="009C2FE0" w:rsidRDefault="009C2FE0" w:rsidP="009C2FE0">
      <w:pPr>
        <w:pStyle w:val="Snt1"/>
      </w:pPr>
      <w:r>
        <w:t>3. PAKOLLINEN yksi [1..1] doseQuantity</w:t>
      </w:r>
    </w:p>
    <w:p w14:paraId="276835D5" w14:textId="4A4C4D64" w:rsidR="009C2FE0" w:rsidRDefault="009C2FE0" w:rsidP="009C2FE0">
      <w:pPr>
        <w:pStyle w:val="Snt2"/>
      </w:pPr>
      <w:r>
        <w:lastRenderedPageBreak/>
        <w:t xml:space="preserve">a. VAIHTOEHTOISESTI PAKOLLINEN [1..1] center (Vahvuus,) arvo annetaan PQ-tietotyypillä. </w:t>
      </w:r>
    </w:p>
    <w:p w14:paraId="63E5E626" w14:textId="77777777" w:rsidR="009C2FE0" w:rsidRDefault="009C2FE0" w:rsidP="009C2FE0">
      <w:pPr>
        <w:pStyle w:val="Snt2"/>
      </w:pPr>
      <w:r>
        <w:t>b. VAIHTOEHTOISESTI PAKOLLINEN [1..1] @nullFlavor=”OTH”</w:t>
      </w:r>
    </w:p>
    <w:p w14:paraId="05BB1B5F" w14:textId="77777777" w:rsidR="009C2FE0" w:rsidRDefault="009C2FE0" w:rsidP="009C2FE0">
      <w:pPr>
        <w:pStyle w:val="Snt3"/>
      </w:pPr>
      <w:r>
        <w:t>a. PAKOLLINEN yksi [1..1] translation</w:t>
      </w:r>
    </w:p>
    <w:p w14:paraId="7615BDA3" w14:textId="694D8D29" w:rsidR="009C2FE0" w:rsidRDefault="009C2FE0" w:rsidP="009C2FE0">
      <w:pPr>
        <w:pStyle w:val="Snt4"/>
      </w:pPr>
      <w:r>
        <w:t>a. PAKOLLINEN yksi [1..1] originalText (Vahvuus tekstinä), arvo annetaan ST-tietotyypillä</w:t>
      </w:r>
    </w:p>
    <w:p w14:paraId="3B1903E9" w14:textId="78613888" w:rsidR="009C2FE0" w:rsidRDefault="009C2FE0" w:rsidP="009C2FE0">
      <w:pPr>
        <w:pStyle w:val="Snt2"/>
      </w:pPr>
      <w:r w:rsidRPr="00C3415A">
        <w:t xml:space="preserve">Toteutusohje: </w:t>
      </w:r>
      <w:r>
        <w:t>Ainesosan vahvuus annetaan joko rakenteisena tai tekstinä</w:t>
      </w:r>
      <w:r w:rsidRPr="00C3415A">
        <w:t>. Molempia siirtomuodossa ei saa antaa, sillä skeemassa doseQuantity ei ole toistuva.</w:t>
      </w:r>
    </w:p>
    <w:p w14:paraId="2AF86B50" w14:textId="77777777" w:rsidR="00DA3DEE" w:rsidRDefault="00DA3DEE" w:rsidP="008514A6">
      <w:pPr>
        <w:pStyle w:val="Snt1"/>
      </w:pPr>
    </w:p>
    <w:p w14:paraId="242CE409" w14:textId="39BC08DC" w:rsidR="00B161DC" w:rsidRPr="00770C6A" w:rsidRDefault="009C2FE0" w:rsidP="008514A6">
      <w:pPr>
        <w:pStyle w:val="Snt1"/>
      </w:pPr>
      <w:r>
        <w:t>4</w:t>
      </w:r>
      <w:r w:rsidR="00B161DC" w:rsidRPr="00770C6A">
        <w:t xml:space="preserve">. PAKOLLINEN yksi [1..1] consumable </w:t>
      </w:r>
    </w:p>
    <w:p w14:paraId="6934F0A1" w14:textId="7EE0149E" w:rsidR="00B161DC" w:rsidRPr="00770C6A" w:rsidRDefault="00B161DC" w:rsidP="008514A6">
      <w:pPr>
        <w:pStyle w:val="Snt2"/>
      </w:pPr>
      <w:r w:rsidRPr="00770C6A">
        <w:t xml:space="preserve">a. </w:t>
      </w:r>
      <w:r w:rsidR="007C79A5">
        <w:t>PAKOLLINEN yks</w:t>
      </w:r>
      <w:r w:rsidR="00487841">
        <w:t>i [</w:t>
      </w:r>
      <w:r w:rsidRPr="00770C6A">
        <w:t>1..1] manufacturedProduct</w:t>
      </w:r>
    </w:p>
    <w:p w14:paraId="2F0035A5" w14:textId="6090C16F" w:rsidR="00B161DC" w:rsidRPr="00770C6A" w:rsidRDefault="00B161DC" w:rsidP="008514A6">
      <w:pPr>
        <w:pStyle w:val="Snt3"/>
      </w:pPr>
      <w:r w:rsidRPr="00770C6A">
        <w:t xml:space="preserve">a. </w:t>
      </w:r>
      <w:r w:rsidR="007C79A5">
        <w:t>PAKOLLINEN yks</w:t>
      </w:r>
      <w:r w:rsidR="00487841">
        <w:t>i [</w:t>
      </w:r>
      <w:r w:rsidRPr="00770C6A">
        <w:t xml:space="preserve">1..1] manufacturedLabeledDrug </w:t>
      </w:r>
    </w:p>
    <w:p w14:paraId="3616B6A9" w14:textId="663C8D9B" w:rsidR="00B161DC" w:rsidRPr="00770C6A" w:rsidRDefault="00B161DC" w:rsidP="008514A6">
      <w:pPr>
        <w:pStyle w:val="Snt4"/>
      </w:pPr>
      <w:r w:rsidRPr="00770C6A">
        <w:t>1. PAKOLLINEN yksi [1..1] code/@code</w:t>
      </w:r>
      <w:r>
        <w:t xml:space="preserve"> </w:t>
      </w:r>
      <w:r w:rsidRPr="00770C6A">
        <w:t>(785</w:t>
      </w:r>
      <w:r>
        <w:t>)</w:t>
      </w:r>
      <w:r w:rsidRPr="00770C6A">
        <w:t xml:space="preserve">, </w:t>
      </w:r>
      <w:r w:rsidR="00A9353A">
        <w:t xml:space="preserve">arvo annetaan </w:t>
      </w:r>
      <w:r w:rsidRPr="00770C6A">
        <w:t>CE-tietotyypillä</w:t>
      </w:r>
      <w:r w:rsidR="00A9353A">
        <w:t xml:space="preserve"> </w:t>
      </w:r>
      <w:r w:rsidRPr="00770C6A">
        <w:t>luokituksesta Fimea</w:t>
      </w:r>
      <w:del w:id="557" w:author="Timo Kaskinen" w:date="2016-03-17T10:20:00Z">
        <w:r w:rsidRPr="00770C6A" w:rsidDel="00BD4D2D">
          <w:delText>/Lääketietokanta</w:delText>
        </w:r>
      </w:del>
      <w:r w:rsidRPr="00770C6A">
        <w:t xml:space="preserve"> - </w:t>
      </w:r>
      <w:del w:id="558" w:author="Timo Kaskinen" w:date="2016-03-17T10:20:00Z">
        <w:r w:rsidRPr="00770C6A" w:rsidDel="00BD4D2D">
          <w:delText xml:space="preserve">Lääkeaine </w:delText>
        </w:r>
      </w:del>
      <w:ins w:id="559" w:author="Timo Kaskinen" w:date="2016-03-17T10:20:00Z">
        <w:r w:rsidR="00BD4D2D">
          <w:t>ATC</w:t>
        </w:r>
      </w:ins>
      <w:ins w:id="560" w:author="Timo Kaskinen" w:date="2016-03-17T10:21:00Z">
        <w:r w:rsidR="00BD4D2D">
          <w:t xml:space="preserve"> </w:t>
        </w:r>
      </w:ins>
      <w:ins w:id="561" w:author="Timo Kaskinen" w:date="2016-03-17T10:20:00Z">
        <w:r w:rsidR="00BD4D2D">
          <w:t>luokitus</w:t>
        </w:r>
        <w:r w:rsidR="00BD4D2D" w:rsidRPr="00770C6A">
          <w:t xml:space="preserve"> </w:t>
        </w:r>
      </w:ins>
      <w:r w:rsidR="000B14D2">
        <w:t>(codeSystem</w:t>
      </w:r>
      <w:r w:rsidRPr="00770C6A">
        <w:t xml:space="preserve">: </w:t>
      </w:r>
      <w:ins w:id="562" w:author="Timo Kaskinen" w:date="2016-03-17T10:21:00Z">
        <w:r w:rsidR="00BD4D2D" w:rsidRPr="00BD4D2D">
          <w:t>1.2.246.537.6.32.2007</w:t>
        </w:r>
      </w:ins>
      <w:del w:id="563" w:author="Timo Kaskinen" w:date="2016-03-17T10:21:00Z">
        <w:r w:rsidRPr="00770C6A" w:rsidDel="00BD4D2D">
          <w:delText>1.2.246.537.6.851.20150101</w:delText>
        </w:r>
      </w:del>
      <w:r w:rsidRPr="00770C6A">
        <w:t>)</w:t>
      </w:r>
    </w:p>
    <w:p w14:paraId="206A4252" w14:textId="77777777" w:rsidR="00B161DC" w:rsidRPr="00770C6A" w:rsidRDefault="00B161DC" w:rsidP="008514A6">
      <w:pPr>
        <w:pStyle w:val="Snt4"/>
      </w:pPr>
      <w:r w:rsidRPr="00770C6A">
        <w:t xml:space="preserve">2. PAKOLLINEN yksi [1..1] name </w:t>
      </w:r>
    </w:p>
    <w:bookmarkStart w:id="564" w:name="_Lääkkeen_nimi_-"/>
    <w:bookmarkStart w:id="565" w:name="_Lääkepakkauksen_yksilöivä_tunniste"/>
    <w:bookmarkStart w:id="566" w:name="_Lääkkeen_nimi_ja"/>
    <w:bookmarkEnd w:id="564"/>
    <w:bookmarkEnd w:id="565"/>
    <w:bookmarkEnd w:id="566"/>
    <w:p w14:paraId="6B089215" w14:textId="65E98938" w:rsidR="00B161DC" w:rsidRPr="00B35FBD" w:rsidRDefault="00B35FBD" w:rsidP="00B161DC">
      <w:pPr>
        <w:pStyle w:val="Otsikko4"/>
      </w:pPr>
      <w:r w:rsidRPr="00B35FBD">
        <w:fldChar w:fldCharType="begin"/>
      </w:r>
      <w:r w:rsidRPr="00B35FBD">
        <w:instrText xml:space="preserve"> HYPERLINK  \l "_Lääkehoito_-_substanceAdministratio" </w:instrText>
      </w:r>
      <w:r w:rsidRPr="00B35FBD">
        <w:fldChar w:fldCharType="separate"/>
      </w:r>
      <w:bookmarkStart w:id="567" w:name="_Toc446509345"/>
      <w:r w:rsidRPr="00B35FBD">
        <w:rPr>
          <w:rStyle w:val="Hyperlinkki"/>
        </w:rPr>
        <w:t xml:space="preserve">Lääkkeen nimi </w:t>
      </w:r>
      <w:r w:rsidRPr="00B35FBD">
        <w:fldChar w:fldCharType="end"/>
      </w:r>
      <w:r w:rsidR="00B161DC" w:rsidRPr="00B35FBD">
        <w:t>- supply</w:t>
      </w:r>
      <w:bookmarkEnd w:id="56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6F4B26FF" w14:textId="77777777" w:rsidTr="00627942">
        <w:tc>
          <w:tcPr>
            <w:tcW w:w="9236" w:type="dxa"/>
          </w:tcPr>
          <w:p w14:paraId="02D2E295" w14:textId="4D143DC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/component/section/entry/substanceAdministration/entryRelationship/supply</w:t>
            </w:r>
          </w:p>
        </w:tc>
      </w:tr>
    </w:tbl>
    <w:p w14:paraId="63635475" w14:textId="77777777" w:rsidR="00627942" w:rsidRPr="00627942" w:rsidRDefault="00627942" w:rsidP="008514A6">
      <w:pPr>
        <w:pStyle w:val="Snt1"/>
        <w:rPr>
          <w:lang w:val="en-US"/>
        </w:rPr>
      </w:pPr>
    </w:p>
    <w:p w14:paraId="1CC6BE5C" w14:textId="0AB1E26E" w:rsidR="00B35FBD" w:rsidRPr="00B35FBD" w:rsidRDefault="005D58BF" w:rsidP="005D58BF">
      <w:pPr>
        <w:pStyle w:val="Snt1"/>
      </w:pPr>
      <w:r>
        <w:t>1</w:t>
      </w:r>
      <w:r w:rsidR="00B35FBD" w:rsidRPr="00B35FBD">
        <w:t xml:space="preserve">. PAKOLLINEN yksi [1..1] </w:t>
      </w:r>
      <w:r w:rsidR="00B35FBD">
        <w:t>@</w:t>
      </w:r>
      <w:r w:rsidR="00B35FBD" w:rsidRPr="00B35FBD">
        <w:t>classCode="SPLY" JA yksi [1..1] @moodCode="EVN"</w:t>
      </w:r>
    </w:p>
    <w:p w14:paraId="3AD849BD" w14:textId="7F288C51" w:rsidR="005D58BF" w:rsidRPr="00770C6A" w:rsidRDefault="005D58BF" w:rsidP="005D58BF">
      <w:pPr>
        <w:pStyle w:val="Snt1"/>
      </w:pPr>
      <w:r>
        <w:t>2</w:t>
      </w:r>
      <w:r w:rsidRPr="00770C6A">
        <w:t>. PAKOLL</w:t>
      </w:r>
      <w:r>
        <w:t>INEN yksi [1..1] code/@code="782</w:t>
      </w:r>
      <w:r w:rsidRPr="00770C6A">
        <w:t xml:space="preserve">" </w:t>
      </w:r>
      <w:r>
        <w:t>Lääkkeen nimi</w:t>
      </w:r>
      <w:r w:rsidRPr="00770C6A">
        <w:t xml:space="preserve"> </w:t>
      </w:r>
      <w:r>
        <w:t>(codeSystem</w:t>
      </w:r>
      <w:r w:rsidRPr="00770C6A">
        <w:t>: 1.2.246.537.6.12.2002.348)</w:t>
      </w:r>
    </w:p>
    <w:p w14:paraId="5F6CE368" w14:textId="77777777" w:rsidR="005D58BF" w:rsidRDefault="005D58BF" w:rsidP="005D58BF">
      <w:pPr>
        <w:pStyle w:val="Snt1"/>
      </w:pPr>
      <w:r>
        <w:t>3. PAKOLLINEN yksi [1..1] text</w:t>
      </w:r>
    </w:p>
    <w:p w14:paraId="6F5CF4DB" w14:textId="77777777" w:rsidR="005D58BF" w:rsidRDefault="005D58BF" w:rsidP="005D58BF">
      <w:pPr>
        <w:pStyle w:val="Snt2"/>
      </w:pPr>
      <w:r>
        <w:t>a. PAKOLLINEN yksi [1..1] reference/@value, viitattavan näyttömuoto-osion xml-ID annetaan II-tietotyypillä</w:t>
      </w:r>
    </w:p>
    <w:p w14:paraId="76B14A5D" w14:textId="3ED12C51" w:rsidR="00B161DC" w:rsidRPr="00B35FBD" w:rsidRDefault="005D58BF" w:rsidP="005D58BF">
      <w:pPr>
        <w:pStyle w:val="Snt1"/>
      </w:pPr>
      <w:r>
        <w:t>4</w:t>
      </w:r>
      <w:r w:rsidR="00B161DC" w:rsidRPr="00B35FBD">
        <w:t xml:space="preserve">. </w:t>
      </w:r>
      <w:r w:rsidR="007C79A5" w:rsidRPr="00B35FBD">
        <w:t>PAKOLLINEN yks</w:t>
      </w:r>
      <w:r w:rsidR="00487841" w:rsidRPr="00B35FBD">
        <w:t>i [</w:t>
      </w:r>
      <w:r w:rsidR="00B161DC" w:rsidRPr="00B35FBD">
        <w:t>1..1] Product</w:t>
      </w:r>
    </w:p>
    <w:p w14:paraId="0A7EBB4A" w14:textId="544C7438" w:rsidR="00B161DC" w:rsidRPr="00B35FBD" w:rsidRDefault="00B161DC" w:rsidP="005D58BF">
      <w:pPr>
        <w:pStyle w:val="Snt2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r w:rsidRPr="00B35FBD">
        <w:t xml:space="preserve">1..1] manufacturedProduct </w:t>
      </w:r>
    </w:p>
    <w:p w14:paraId="3AE3AFC5" w14:textId="46291C91" w:rsidR="00B161DC" w:rsidRPr="00B35FBD" w:rsidRDefault="00B161DC" w:rsidP="005D58BF">
      <w:pPr>
        <w:pStyle w:val="Snt3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r w:rsidRPr="00B35FBD">
        <w:t xml:space="preserve">1..1] manufacturedLabeledDrug </w:t>
      </w:r>
    </w:p>
    <w:p w14:paraId="4BDAE0A6" w14:textId="4875308F" w:rsidR="00B161DC" w:rsidRDefault="005D58BF" w:rsidP="005D58BF">
      <w:pPr>
        <w:pStyle w:val="Snt4"/>
      </w:pPr>
      <w:r>
        <w:t>a</w:t>
      </w:r>
      <w:r w:rsidR="00B161DC" w:rsidRPr="00B35FBD">
        <w:t>. PAKOLLINEN yksi [1..1] code/@code</w:t>
      </w:r>
      <w:r w:rsidR="003C73F5" w:rsidRPr="00B35FBD">
        <w:t>, Lääkepakkauksen yksilöivä tunniste ja tunnisteen mukainen nimi</w:t>
      </w:r>
      <w:r w:rsidR="00B161DC" w:rsidRPr="00B35FBD">
        <w:t xml:space="preserve"> </w:t>
      </w:r>
      <w:r w:rsidR="003C73F5" w:rsidRPr="00B35FBD">
        <w:t>(783</w:t>
      </w:r>
      <w:r w:rsidR="00B161DC" w:rsidRPr="00B35FBD">
        <w:t>), annetaan arvo</w:t>
      </w:r>
      <w:r w:rsidR="001F0C0D" w:rsidRPr="00B35FBD">
        <w:t xml:space="preserve"> </w:t>
      </w:r>
      <w:r w:rsidR="00A9353A" w:rsidRPr="00B35FBD">
        <w:t xml:space="preserve">CE-tietotyypillä </w:t>
      </w:r>
      <w:r w:rsidR="00B161DC" w:rsidRPr="00B35FBD">
        <w:t xml:space="preserve">luokituksesta Kela - Lääketietokanta: VNR-koodi </w:t>
      </w:r>
      <w:r w:rsidR="000B14D2" w:rsidRPr="00B35FBD">
        <w:t>(codeSystem</w:t>
      </w:r>
      <w:r w:rsidR="00B161DC" w:rsidRPr="00B35FBD">
        <w:t>: 1.2.246.537.6.55)</w:t>
      </w:r>
      <w:r w:rsidR="004E22ED" w:rsidRPr="00B35FBD">
        <w:t xml:space="preserve"> (783)</w:t>
      </w:r>
    </w:p>
    <w:p w14:paraId="519BE9E6" w14:textId="3D7590D5" w:rsidR="005D58BF" w:rsidRPr="00B35FBD" w:rsidRDefault="005D58BF" w:rsidP="005D58BF">
      <w:pPr>
        <w:pStyle w:val="Snt4"/>
      </w:pPr>
      <w:r>
        <w:t xml:space="preserve">Toteutusohje: </w:t>
      </w:r>
      <w:r w:rsidRPr="005D58BF">
        <w:t>&lt;code nullFlavor="NI"/&gt; jos ei ole tunnusta</w:t>
      </w:r>
    </w:p>
    <w:p w14:paraId="5EE0B6AE" w14:textId="47EBB76A" w:rsidR="00B35FBD" w:rsidRPr="00B35FBD" w:rsidRDefault="005D58BF" w:rsidP="005D58BF">
      <w:pPr>
        <w:pStyle w:val="Snt4"/>
      </w:pPr>
      <w:r>
        <w:t>b</w:t>
      </w:r>
      <w:r w:rsidR="00B35FBD" w:rsidRPr="00B35FBD">
        <w:t>. PAKOLLINEN yksi [1..1] name, Lääkkeen nimi (782)</w:t>
      </w:r>
    </w:p>
    <w:bookmarkStart w:id="568" w:name="_Lääkkeen_vahvuus_tekstinä"/>
    <w:bookmarkEnd w:id="568"/>
    <w:p w14:paraId="26E9101B" w14:textId="1A753BB5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569" w:name="_Toc446509346"/>
      <w:r w:rsidR="00B161DC" w:rsidRPr="000D69BD">
        <w:rPr>
          <w:rStyle w:val="Hyperlinkki"/>
        </w:rPr>
        <w:t>Lääkkeen vahvuus tekstinä</w:t>
      </w:r>
      <w:r>
        <w:fldChar w:fldCharType="end"/>
      </w:r>
      <w:r w:rsidR="00B161DC">
        <w:t xml:space="preserve"> - observation</w:t>
      </w:r>
      <w:bookmarkEnd w:id="5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2F5853E9" w14:textId="77777777" w:rsidTr="00627942">
        <w:tc>
          <w:tcPr>
            <w:tcW w:w="9236" w:type="dxa"/>
          </w:tcPr>
          <w:p w14:paraId="33A07FEC" w14:textId="5CB6D951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26576928" w14:textId="77777777" w:rsidR="00627942" w:rsidRPr="00627942" w:rsidRDefault="00627942" w:rsidP="008514A6">
      <w:pPr>
        <w:pStyle w:val="Snt1"/>
        <w:rPr>
          <w:lang w:val="en-US"/>
        </w:rPr>
      </w:pPr>
    </w:p>
    <w:p w14:paraId="43B4AB27" w14:textId="77777777" w:rsidR="00B161DC" w:rsidRPr="00770C6A" w:rsidRDefault="00B161DC" w:rsidP="008514A6">
      <w:pPr>
        <w:pStyle w:val="Snt1"/>
      </w:pPr>
      <w:r w:rsidRPr="00770C6A">
        <w:t xml:space="preserve">1. PAKOLLINEN yksi [1..1] @classCode="OBS" ja yksi [1..1] @moodCode="EVN" </w:t>
      </w:r>
    </w:p>
    <w:p w14:paraId="0516CE9D" w14:textId="77F6A463" w:rsidR="00B161DC" w:rsidRPr="00770C6A" w:rsidRDefault="00B161DC" w:rsidP="008514A6">
      <w:pPr>
        <w:pStyle w:val="Snt1"/>
      </w:pPr>
      <w:r>
        <w:t>2</w:t>
      </w:r>
      <w:r w:rsidRPr="00770C6A">
        <w:t xml:space="preserve">. PAKOLLINEN yksi [1..1] code/@code="786" Lääkkeen vahvuus tekstinä </w:t>
      </w:r>
      <w:r w:rsidR="000B14D2">
        <w:t>(codeSystem</w:t>
      </w:r>
      <w:r w:rsidRPr="00770C6A">
        <w:t>: 1.2.246.537.6.12.2002.348)</w:t>
      </w:r>
    </w:p>
    <w:p w14:paraId="5EBDE4F1" w14:textId="5594893B" w:rsidR="00B161DC" w:rsidRPr="00770C6A" w:rsidRDefault="0099777F" w:rsidP="008514A6">
      <w:pPr>
        <w:pStyle w:val="Snt1"/>
      </w:pPr>
      <w:r>
        <w:t>3</w:t>
      </w:r>
      <w:r w:rsidR="00B161DC" w:rsidRPr="00770C6A">
        <w:t>. PAKOLLINEN yksi [1..1] value</w:t>
      </w:r>
      <w:r w:rsidR="00B161DC">
        <w:t xml:space="preserve"> </w:t>
      </w:r>
      <w:r w:rsidR="00A9353A" w:rsidRPr="00A9353A">
        <w:t xml:space="preserve">Lääkkeen vahvuus tekstinä </w:t>
      </w:r>
      <w:r w:rsidR="00B161DC">
        <w:t>(786)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</w:t>
      </w:r>
      <w:r w:rsidR="00A9353A" w:rsidRPr="00770C6A">
        <w:t>ST-tietotyypillä</w:t>
      </w:r>
    </w:p>
    <w:bookmarkStart w:id="570" w:name="_Lääkkeenantotapa_-_observation"/>
    <w:bookmarkEnd w:id="570"/>
    <w:p w14:paraId="3604DA27" w14:textId="624E8A16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571" w:name="_Toc446509347"/>
      <w:r w:rsidR="00B161DC" w:rsidRPr="000D69BD">
        <w:rPr>
          <w:rStyle w:val="Hyperlinkki"/>
        </w:rPr>
        <w:t>Lääkkeenantotapa</w:t>
      </w:r>
      <w:r>
        <w:fldChar w:fldCharType="end"/>
      </w:r>
      <w:r w:rsidR="00B161DC">
        <w:t xml:space="preserve"> - observation</w:t>
      </w:r>
      <w:bookmarkEnd w:id="57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4FD89F00" w14:textId="77777777" w:rsidTr="00627942">
        <w:tc>
          <w:tcPr>
            <w:tcW w:w="9236" w:type="dxa"/>
          </w:tcPr>
          <w:p w14:paraId="3EEAC6C7" w14:textId="19EF8E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6DBBF2DB" w14:textId="77777777" w:rsidR="00627942" w:rsidRPr="00627942" w:rsidRDefault="00627942" w:rsidP="008514A6">
      <w:pPr>
        <w:pStyle w:val="Snt1"/>
        <w:rPr>
          <w:lang w:val="en-US"/>
        </w:rPr>
      </w:pPr>
    </w:p>
    <w:p w14:paraId="00510CA7" w14:textId="77777777" w:rsidR="00B161DC" w:rsidRPr="00770C6A" w:rsidRDefault="00B161DC" w:rsidP="008514A6">
      <w:pPr>
        <w:pStyle w:val="Snt1"/>
      </w:pPr>
      <w:r w:rsidRPr="00770C6A">
        <w:t xml:space="preserve">1. PAKOLLINEN yksi [1..1] @classCode="OBS" ja yksi [1..1] @moodCode="EVN" </w:t>
      </w:r>
    </w:p>
    <w:p w14:paraId="405F12C6" w14:textId="15C1F7C9" w:rsidR="00B161DC" w:rsidRPr="00770C6A" w:rsidRDefault="00B161DC" w:rsidP="008514A6">
      <w:pPr>
        <w:pStyle w:val="Snt1"/>
      </w:pPr>
      <w:r>
        <w:t>2</w:t>
      </w:r>
      <w:r w:rsidRPr="00770C6A">
        <w:t>. PAKOLLINEN yksi [1..1] code/@code="</w:t>
      </w:r>
      <w:del w:id="572" w:author="Timo Kaskinen" w:date="2016-03-14T15:38:00Z">
        <w:r w:rsidRPr="00770C6A" w:rsidDel="000F3367">
          <w:delText>179</w:delText>
        </w:r>
      </w:del>
      <w:ins w:id="573" w:author="Timo Kaskinen" w:date="2016-03-14T15:38:00Z">
        <w:r w:rsidR="000F3367">
          <w:t>788</w:t>
        </w:r>
      </w:ins>
      <w:r w:rsidRPr="00770C6A">
        <w:t xml:space="preserve">" Lääkkeenantotapa </w:t>
      </w:r>
      <w:r w:rsidR="000B14D2">
        <w:t>(codeSystem</w:t>
      </w:r>
      <w:r w:rsidRPr="00770C6A">
        <w:t>: 1.2.246.537.6.12.2002.</w:t>
      </w:r>
      <w:del w:id="574" w:author="Timo Kaskinen" w:date="2016-03-14T15:38:00Z">
        <w:r w:rsidRPr="00770C6A" w:rsidDel="000F3367">
          <w:delText>126</w:delText>
        </w:r>
      </w:del>
      <w:ins w:id="575" w:author="Timo Kaskinen" w:date="2016-03-14T15:38:00Z">
        <w:r w:rsidR="000F3367">
          <w:t>348</w:t>
        </w:r>
      </w:ins>
      <w:r w:rsidRPr="00770C6A">
        <w:t>)</w:t>
      </w:r>
    </w:p>
    <w:p w14:paraId="7010B23A" w14:textId="4DCA9D37" w:rsidR="00B161DC" w:rsidRPr="00770C6A" w:rsidRDefault="0099777F" w:rsidP="008514A6">
      <w:pPr>
        <w:pStyle w:val="Snt1"/>
      </w:pPr>
      <w:r>
        <w:lastRenderedPageBreak/>
        <w:t>3</w:t>
      </w:r>
      <w:r w:rsidR="00B161DC" w:rsidRPr="00770C6A">
        <w:t>. PAKOLLINEN yksi [1..1] value</w:t>
      </w:r>
      <w:r w:rsidR="00B161DC">
        <w:t xml:space="preserve"> </w:t>
      </w:r>
      <w:r w:rsidR="00A9353A">
        <w:t xml:space="preserve">Lääkkeenantotapa </w:t>
      </w:r>
      <w:r w:rsidR="00B161DC">
        <w:t>(179)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luokituksesta THL - Lääkkeenantotapa </w:t>
      </w:r>
      <w:r w:rsidR="000B14D2">
        <w:t>(codeSystem</w:t>
      </w:r>
      <w:r w:rsidR="00B161DC" w:rsidRPr="00770C6A">
        <w:t>: 1.2.246.537.5.165</w:t>
      </w:r>
      <w:ins w:id="576" w:author="Timo Kaskinen" w:date="2016-02-24T20:21:00Z">
        <w:r w:rsidR="008B0D65">
          <w:t>.2003</w:t>
        </w:r>
      </w:ins>
      <w:r w:rsidR="00B161DC" w:rsidRPr="00770C6A">
        <w:t>)</w:t>
      </w:r>
      <w:r w:rsidR="004E22ED" w:rsidRPr="004E22ED">
        <w:t xml:space="preserve"> </w:t>
      </w:r>
      <w:r w:rsidR="004E22ED" w:rsidRPr="00770C6A">
        <w:t>CD-tietotyypillä</w:t>
      </w:r>
    </w:p>
    <w:bookmarkStart w:id="577" w:name="_Lääkkeen_annon_peruste"/>
    <w:bookmarkEnd w:id="577"/>
    <w:p w14:paraId="4B92605E" w14:textId="50EDCEF0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578" w:name="_Toc446509348"/>
      <w:r w:rsidR="00B161DC" w:rsidRPr="000D69BD">
        <w:rPr>
          <w:rStyle w:val="Hyperlinkki"/>
        </w:rPr>
        <w:t>Lääkkeen annon peruste</w:t>
      </w:r>
      <w:r>
        <w:fldChar w:fldCharType="end"/>
      </w:r>
      <w:r w:rsidR="00B161DC">
        <w:t xml:space="preserve"> - observation</w:t>
      </w:r>
      <w:bookmarkEnd w:id="57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61247F9B" w14:textId="77777777" w:rsidTr="00627942">
        <w:tc>
          <w:tcPr>
            <w:tcW w:w="9236" w:type="dxa"/>
          </w:tcPr>
          <w:p w14:paraId="21269B67" w14:textId="4AB8BCA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16392B72" w14:textId="77777777" w:rsidR="00627942" w:rsidRPr="00627942" w:rsidRDefault="00627942" w:rsidP="008514A6">
      <w:pPr>
        <w:pStyle w:val="Snt1"/>
        <w:rPr>
          <w:lang w:val="en-US"/>
        </w:rPr>
      </w:pPr>
    </w:p>
    <w:p w14:paraId="78956BA5" w14:textId="77777777" w:rsidR="00B161DC" w:rsidRPr="00770C6A" w:rsidRDefault="00B161DC" w:rsidP="008514A6">
      <w:pPr>
        <w:pStyle w:val="Snt1"/>
      </w:pPr>
      <w:r w:rsidRPr="00770C6A">
        <w:t xml:space="preserve">1. PAKOLLINEN yksi [1..1] @classCode="OBS" ja yksi [1..1] @moodCode="EVN" </w:t>
      </w:r>
    </w:p>
    <w:p w14:paraId="174F8238" w14:textId="25C0C20D" w:rsidR="00B161DC" w:rsidRPr="00770C6A" w:rsidRDefault="00B161DC" w:rsidP="008514A6">
      <w:pPr>
        <w:pStyle w:val="Snt1"/>
      </w:pPr>
      <w:r>
        <w:t>2</w:t>
      </w:r>
      <w:r w:rsidRPr="00770C6A">
        <w:t xml:space="preserve">. PAKOLLINEN yksi [1..1] code/@code="795" Lääkkeen annon peruste </w:t>
      </w:r>
      <w:r w:rsidR="000B14D2">
        <w:t>(codeSystem</w:t>
      </w:r>
      <w:r w:rsidRPr="00770C6A">
        <w:t>: 1.2.246.537.6.12.2002.348)</w:t>
      </w:r>
    </w:p>
    <w:p w14:paraId="703C5573" w14:textId="77777777" w:rsidR="0099777F" w:rsidRDefault="0099777F" w:rsidP="0099777F">
      <w:pPr>
        <w:pStyle w:val="Snt1"/>
      </w:pPr>
      <w:r>
        <w:t>3. PAKOLLINEN yksi [1..1] text</w:t>
      </w:r>
    </w:p>
    <w:p w14:paraId="55A7182F" w14:textId="77777777" w:rsidR="0099777F" w:rsidRDefault="0099777F" w:rsidP="0099777F">
      <w:pPr>
        <w:pStyle w:val="Snt2"/>
      </w:pPr>
      <w:r>
        <w:t>a. PAKOLLINEN yksi [1..1] reference/@value, viitattavan näyttömuoto-osion xml-ID annetaan II-tietotyypillä</w:t>
      </w:r>
    </w:p>
    <w:p w14:paraId="12D76941" w14:textId="00AC66C1" w:rsidR="00B161DC" w:rsidRPr="00770C6A" w:rsidRDefault="00B161DC" w:rsidP="008514A6">
      <w:pPr>
        <w:pStyle w:val="Snt1"/>
      </w:pPr>
      <w:r>
        <w:t>4</w:t>
      </w:r>
      <w:r w:rsidRPr="00770C6A">
        <w:t>. PAKOLLINEN yksi [1..1] value</w:t>
      </w:r>
      <w:r w:rsidR="003C73F5">
        <w:t>,</w:t>
      </w:r>
      <w:r>
        <w:t xml:space="preserve"> </w:t>
      </w:r>
      <w:r w:rsidR="00A9353A" w:rsidRPr="00A9353A">
        <w:t xml:space="preserve">Lääkkeen annon peruste </w:t>
      </w:r>
      <w:r>
        <w:t>(795)</w:t>
      </w:r>
      <w:r w:rsidRPr="00770C6A">
        <w:t xml:space="preserve">, </w:t>
      </w:r>
      <w:r w:rsidR="00A9353A">
        <w:t xml:space="preserve">arvo </w:t>
      </w:r>
      <w:r w:rsidRPr="00770C6A">
        <w:t xml:space="preserve">annetaan luokituksesta ENSIH - Hoito-ohjeen muoto </w:t>
      </w:r>
      <w:r w:rsidR="000B14D2">
        <w:t>(codeSystem</w:t>
      </w:r>
      <w:r w:rsidRPr="00770C6A">
        <w:t>: 1.2.246.537.6.3012</w:t>
      </w:r>
      <w:ins w:id="579" w:author="Timo Kaskinen" w:date="2016-03-17T10:25:00Z">
        <w:r w:rsidR="00BD4D2D">
          <w:t>.2014</w:t>
        </w:r>
      </w:ins>
      <w:r w:rsidRPr="00770C6A">
        <w:t>)</w:t>
      </w:r>
      <w:r w:rsidR="004E22ED" w:rsidRPr="004E22ED">
        <w:t xml:space="preserve"> </w:t>
      </w:r>
      <w:r w:rsidR="004E22ED" w:rsidRPr="00770C6A">
        <w:t>CD-tietotyypillä</w:t>
      </w:r>
    </w:p>
    <w:bookmarkStart w:id="580" w:name="_Lääkehoidon_komplikaatiot_-"/>
    <w:bookmarkEnd w:id="580"/>
    <w:p w14:paraId="75191A31" w14:textId="2DBD13E2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581" w:name="_Toc446509349"/>
      <w:r w:rsidR="00B161DC" w:rsidRPr="005439B3">
        <w:rPr>
          <w:rStyle w:val="Hyperlinkki"/>
        </w:rPr>
        <w:t>Lääkehoidon komplikaatiot</w:t>
      </w:r>
      <w:r>
        <w:fldChar w:fldCharType="end"/>
      </w:r>
      <w:r w:rsidR="00B161DC">
        <w:t xml:space="preserve"> - observation</w:t>
      </w:r>
      <w:bookmarkEnd w:id="58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68BA93F2" w14:textId="77777777" w:rsidTr="00627942">
        <w:tc>
          <w:tcPr>
            <w:tcW w:w="9236" w:type="dxa"/>
          </w:tcPr>
          <w:p w14:paraId="5F7D65E3" w14:textId="725B4C56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C2AB22E" w14:textId="77777777" w:rsidR="00627942" w:rsidRPr="00627942" w:rsidRDefault="00627942" w:rsidP="00544FAB">
      <w:pPr>
        <w:pStyle w:val="Snt1"/>
        <w:rPr>
          <w:lang w:val="en-US"/>
        </w:rPr>
      </w:pPr>
    </w:p>
    <w:p w14:paraId="4C718F14" w14:textId="52C926FC" w:rsidR="00B161DC" w:rsidRPr="00D00C4C" w:rsidRDefault="00B161DC" w:rsidP="00544FAB">
      <w:pPr>
        <w:pStyle w:val="Snt1"/>
      </w:pPr>
      <w:r w:rsidRPr="00D00C4C">
        <w:t>1. PAKOLLINEN yksi [1..1] @classCode="OBS" ja yksi [1..1] @moodCode="EVN"</w:t>
      </w:r>
      <w:r w:rsidR="00544FAB" w:rsidRPr="00D00C4C">
        <w:t xml:space="preserve"> </w:t>
      </w:r>
    </w:p>
    <w:p w14:paraId="3B8ADFA9" w14:textId="1589F647" w:rsidR="00B161DC" w:rsidRPr="00770C6A" w:rsidRDefault="00B161DC" w:rsidP="008514A6">
      <w:pPr>
        <w:pStyle w:val="Snt1"/>
      </w:pPr>
      <w:r w:rsidRPr="00770C6A">
        <w:t>2. PAKOLLINEN yksi [1..1] id</w:t>
      </w:r>
      <w:ins w:id="582" w:author="Timo Kaskinen" w:date="2016-02-26T14:14:00Z">
        <w:r w:rsidR="009C3D1E" w:rsidRPr="009C3D1E">
          <w:t>/@root</w:t>
        </w:r>
      </w:ins>
    </w:p>
    <w:p w14:paraId="59B337BA" w14:textId="64095A69" w:rsidR="00B161DC" w:rsidRPr="00770C6A" w:rsidRDefault="00B161DC" w:rsidP="008514A6">
      <w:pPr>
        <w:pStyle w:val="Snt1"/>
      </w:pPr>
      <w:r w:rsidRPr="00770C6A">
        <w:t>3. PAKOLLINEN yksi [1..1] code/@code="7</w:t>
      </w:r>
      <w:r w:rsidR="00F01282">
        <w:t>99</w:t>
      </w:r>
      <w:r w:rsidRPr="00770C6A">
        <w:t xml:space="preserve">" </w:t>
      </w:r>
      <w:r w:rsidR="00F01282" w:rsidRPr="00770C6A">
        <w:t>Lääkeho</w:t>
      </w:r>
      <w:r w:rsidR="00F01282">
        <w:t>idon komplikaatiot</w:t>
      </w:r>
      <w:r w:rsidR="00F01282" w:rsidRPr="00770C6A">
        <w:t xml:space="preserve"> </w:t>
      </w:r>
      <w:r w:rsidR="000B14D2">
        <w:t>(codeSystem</w:t>
      </w:r>
      <w:r w:rsidRPr="00770C6A">
        <w:t>: 1.2.246.537.6.12.2002.348)</w:t>
      </w:r>
    </w:p>
    <w:p w14:paraId="3D071A9B" w14:textId="7F51D782" w:rsidR="00274A61" w:rsidRDefault="00274A61" w:rsidP="00274A61">
      <w:pPr>
        <w:pStyle w:val="Snt1"/>
      </w:pPr>
      <w:r>
        <w:t>4. PAKOLLINEN yksi [1..1] text</w:t>
      </w:r>
    </w:p>
    <w:p w14:paraId="54946FAB" w14:textId="77777777" w:rsidR="00274A61" w:rsidRDefault="00274A61" w:rsidP="00274A61">
      <w:pPr>
        <w:pStyle w:val="Snt2"/>
      </w:pPr>
      <w:r>
        <w:t>a. PAKOLLINEN yksi [1..1] reference/@value, viitattavan näyttömuoto-osion xml-ID annetaan II-tietotyypillä</w:t>
      </w:r>
    </w:p>
    <w:p w14:paraId="6F9F610C" w14:textId="6089384A" w:rsidR="00B161DC" w:rsidRPr="00770C6A" w:rsidRDefault="00CF0736" w:rsidP="008514A6">
      <w:pPr>
        <w:pStyle w:val="Snt1"/>
      </w:pPr>
      <w:r>
        <w:t>5</w:t>
      </w:r>
      <w:r w:rsidR="00B161DC" w:rsidRPr="00770C6A">
        <w:t>. PAKOLLINEN yksi tai useampi [1..*] value</w:t>
      </w:r>
      <w:r w:rsidR="00B161DC">
        <w:t xml:space="preserve"> </w:t>
      </w:r>
      <w:r w:rsidR="00A9353A" w:rsidRPr="00A9353A">
        <w:t xml:space="preserve">Lääkehoidon komplikaatiot </w:t>
      </w:r>
      <w:r w:rsidR="00B161DC">
        <w:t>(799)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luokituksesta ENSIH - Ensihoitotoimenpiteiden komplikaatiot </w:t>
      </w:r>
      <w:r w:rsidR="000B14D2">
        <w:t>(codeSystem</w:t>
      </w:r>
      <w:r w:rsidR="00B161DC" w:rsidRPr="00770C6A">
        <w:t>: 1.2.246.537.6.3067)</w:t>
      </w:r>
      <w:r w:rsidR="004E22ED" w:rsidRPr="004E22ED">
        <w:t xml:space="preserve"> </w:t>
      </w:r>
      <w:r w:rsidR="004E22ED" w:rsidRPr="00770C6A">
        <w:t>CD-tietotyypillä</w:t>
      </w:r>
    </w:p>
    <w:bookmarkStart w:id="583" w:name="_Jatkotoimet"/>
    <w:bookmarkEnd w:id="583"/>
    <w:p w14:paraId="1F2BF646" w14:textId="596FE01B" w:rsidR="008C54AB" w:rsidRPr="00382EF8" w:rsidRDefault="00382EF8" w:rsidP="008C54A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584" w:name="_Toc446509350"/>
      <w:r w:rsidR="008C54AB" w:rsidRPr="00382EF8">
        <w:rPr>
          <w:rStyle w:val="Hyperlinkki"/>
        </w:rPr>
        <w:t>Jatkotoimet</w:t>
      </w:r>
      <w:bookmarkEnd w:id="584"/>
    </w:p>
    <w:p w14:paraId="111DDC29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5CDB8271" w14:textId="77777777" w:rsidTr="00627942">
        <w:tc>
          <w:tcPr>
            <w:tcW w:w="9236" w:type="dxa"/>
          </w:tcPr>
          <w:p w14:paraId="4193C438" w14:textId="572EA90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338C64B2" w14:textId="77777777" w:rsidR="00627942" w:rsidRPr="00627942" w:rsidRDefault="00627942" w:rsidP="00B16B8F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F82FCF3" w14:textId="2BFFD868" w:rsidR="00B16B8F" w:rsidRPr="0095153D" w:rsidRDefault="00B16B8F" w:rsidP="00B16B8F">
      <w:pPr>
        <w:pStyle w:val="Snt1"/>
      </w:pPr>
      <w:r w:rsidRPr="0082643A">
        <w:t>1. PAKOLLINEN yksi [1..1] code/@code="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(codeSystem</w:t>
      </w:r>
      <w:r w:rsidRPr="0095153D">
        <w:t>: 1.2.246.537.6.14.2006 AR/YDIN - Otsikot)</w:t>
      </w:r>
    </w:p>
    <w:p w14:paraId="5F2EEFA9" w14:textId="54E03EF9" w:rsidR="00B16B8F" w:rsidRPr="0082643A" w:rsidRDefault="00B16B8F" w:rsidP="00B16B8F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26AD0A20" w14:textId="77777777" w:rsidR="00B16B8F" w:rsidRPr="0080598B" w:rsidRDefault="00B16B8F" w:rsidP="00B16B8F">
      <w:pPr>
        <w:pStyle w:val="Snt1"/>
      </w:pPr>
      <w:r w:rsidRPr="0080598B">
        <w:t xml:space="preserve">3. PAKOLLINEN yksi [1..1] text </w:t>
      </w:r>
    </w:p>
    <w:p w14:paraId="092E2C09" w14:textId="77777777" w:rsidR="00DC1F3F" w:rsidRDefault="00DC1F3F" w:rsidP="00DC1F3F"/>
    <w:p w14:paraId="7313CE34" w14:textId="77777777" w:rsidR="000701D9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Jatkotoimet:</w:t>
      </w:r>
      <w:r>
        <w:t xml:space="preserve"> (900) </w:t>
      </w:r>
    </w:p>
    <w:p w14:paraId="4B5BF88F" w14:textId="4A688773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C1F3F">
        <w:t>Kuljettamatta jättämisen syy</w:t>
      </w:r>
      <w:r>
        <w:t xml:space="preserve"> (901)</w:t>
      </w:r>
      <w:r w:rsidR="000701D9">
        <w:t xml:space="preserve">*; </w:t>
      </w:r>
      <w:r w:rsidRPr="00DC1F3F">
        <w:t>Ohjeet potilaalle</w:t>
      </w:r>
      <w:r w:rsidR="000701D9">
        <w:t xml:space="preserve"> (910)*;</w:t>
      </w:r>
    </w:p>
    <w:p w14:paraId="27211F45" w14:textId="2B0C13A6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Potilaan kuljetusväline</w:t>
      </w:r>
      <w:r>
        <w:t xml:space="preserve"> (903); </w:t>
      </w:r>
      <w:r w:rsidRPr="000701D9">
        <w:t>Kuljetettujen potilaiden määrä</w:t>
      </w:r>
      <w:r>
        <w:t xml:space="preserve"> (902)*; Potilaan kuljetusasento (904)*; </w:t>
      </w:r>
    </w:p>
    <w:p w14:paraId="225B74FF" w14:textId="1C6A0482" w:rsidR="00DC1F3F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Kuljetuskohteen tyyppi</w:t>
      </w:r>
      <w:r>
        <w:t xml:space="preserve"> (905)*; </w:t>
      </w:r>
      <w:r w:rsidRPr="000701D9">
        <w:t>Ennakkotiedon ilmoittamisen aika</w:t>
      </w:r>
      <w:r>
        <w:t xml:space="preserve"> (909)*; </w:t>
      </w:r>
      <w:r w:rsidRPr="000701D9">
        <w:t>Vastaanottavan laitoksen nimi</w:t>
      </w:r>
      <w:r>
        <w:t xml:space="preserve"> (908); </w:t>
      </w:r>
      <w:r w:rsidRPr="000701D9">
        <w:t>Sairaalan yksikkö</w:t>
      </w:r>
      <w:r>
        <w:t xml:space="preserve"> (907)</w:t>
      </w:r>
    </w:p>
    <w:p w14:paraId="2A3BA660" w14:textId="6EC3C8BB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Ilmoitus muulle viranomaiselle</w:t>
      </w:r>
      <w:r>
        <w:t xml:space="preserve"> (911)*</w:t>
      </w:r>
    </w:p>
    <w:p w14:paraId="095A9F6D" w14:textId="77777777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9A41575" w14:textId="77777777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16D7F389" w14:textId="77777777" w:rsidR="00DC1F3F" w:rsidRDefault="00DC1F3F" w:rsidP="00DC1F3F">
      <w:pPr>
        <w:pStyle w:val="Snt1"/>
        <w:ind w:left="0" w:firstLine="0"/>
      </w:pPr>
    </w:p>
    <w:p w14:paraId="7F18B063" w14:textId="20A7D331" w:rsidR="00B16B8F" w:rsidRPr="0082643A" w:rsidRDefault="00B16B8F" w:rsidP="00B16B8F">
      <w:pPr>
        <w:pStyle w:val="Snt1"/>
      </w:pPr>
      <w:r w:rsidRPr="0082643A">
        <w:t>4. PAKOLLINEN yksi</w:t>
      </w:r>
      <w:r>
        <w:t xml:space="preserve"> tai useampi [</w:t>
      </w:r>
      <w:r w:rsidR="00AE3D21">
        <w:t>1..*</w:t>
      </w:r>
      <w:r w:rsidRPr="0082643A">
        <w:t xml:space="preserve">] entry </w:t>
      </w:r>
    </w:p>
    <w:p w14:paraId="7133BC46" w14:textId="75520254" w:rsidR="00B16B8F" w:rsidRDefault="00B16B8F" w:rsidP="00B16B8F">
      <w:pPr>
        <w:pStyle w:val="Snt2"/>
      </w:pPr>
      <w:r w:rsidRPr="0095153D">
        <w:lastRenderedPageBreak/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585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68CAC270" w14:textId="74C09DB8" w:rsidR="00B16B8F" w:rsidRDefault="00B16B8F" w:rsidP="00B16B8F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 xml:space="preserve"> 1.2.246.537.6.12.2002.348.</w:t>
      </w:r>
      <w:r w:rsidR="00D21A59">
        <w:t>9</w:t>
      </w:r>
      <w:r w:rsidRPr="0095153D">
        <w:t>00</w:t>
      </w:r>
      <w:r>
        <w:t>” (</w:t>
      </w:r>
      <w:r w:rsidR="00D21A59">
        <w:t>Jatkotoimet</w:t>
      </w:r>
      <w:r>
        <w:t xml:space="preserve"> entry)</w:t>
      </w:r>
    </w:p>
    <w:p w14:paraId="45922A03" w14:textId="3D78554F" w:rsidR="00B16B8F" w:rsidRDefault="00B16B8F" w:rsidP="00B16B8F">
      <w:pPr>
        <w:pStyle w:val="Snt2"/>
      </w:pPr>
      <w:r>
        <w:t>c. PAKOLLINEN yksi [</w:t>
      </w:r>
      <w:r w:rsidRPr="0095153D">
        <w:t xml:space="preserve">1..1] </w:t>
      </w:r>
      <w:hyperlink w:anchor="_Jatkotoimet_–_organizer" w:history="1">
        <w:r w:rsidR="00D21A59" w:rsidRPr="00D21A59">
          <w:rPr>
            <w:rStyle w:val="Hyperlinkki"/>
          </w:rPr>
          <w:t>Jatkotoimet</w:t>
        </w:r>
      </w:hyperlink>
      <w:r w:rsidRPr="00487841">
        <w:t xml:space="preserve"> </w:t>
      </w:r>
      <w:r w:rsidR="005C40CB">
        <w:t>(900)</w:t>
      </w:r>
      <w:r w:rsidR="00D21A59">
        <w:t xml:space="preserve"> organizer</w:t>
      </w:r>
    </w:p>
    <w:p w14:paraId="05A8C57E" w14:textId="77777777" w:rsidR="00AE53FC" w:rsidRDefault="00AE53FC" w:rsidP="00B16B8F">
      <w:pPr>
        <w:pStyle w:val="Snt2"/>
      </w:pPr>
    </w:p>
    <w:p w14:paraId="43BB0291" w14:textId="3FF1F30E" w:rsidR="00AE53FC" w:rsidRDefault="002E612D" w:rsidP="00AE53FC">
      <w:pPr>
        <w:pStyle w:val="Snt1"/>
      </w:pPr>
      <w:r>
        <w:t>Toteutusohje: Jatkotoimet-</w:t>
      </w:r>
      <w:r w:rsidR="003113AD">
        <w:t>entry:n</w:t>
      </w:r>
      <w:r w:rsidR="00AE53FC">
        <w:t xml:space="preserve"> t</w:t>
      </w:r>
      <w:r w:rsidR="00AE53FC" w:rsidRPr="00AE53FC">
        <w:t>ietoja käsitellään päivit</w:t>
      </w:r>
      <w:r w:rsidR="00C90F56">
        <w:t>et</w:t>
      </w:r>
      <w:r w:rsidR="00AE53FC" w:rsidRPr="00AE53FC">
        <w:t>täessä tai täyden</w:t>
      </w:r>
      <w:r w:rsidR="00C90F56">
        <w:t>net</w:t>
      </w:r>
      <w:r w:rsidR="00AE53FC" w:rsidRPr="00AE53FC">
        <w:t xml:space="preserve">täessä siten, että tuoreimmalle kirjaukselle tulee koko </w:t>
      </w:r>
      <w:r w:rsidR="003113AD">
        <w:t>entry:n</w:t>
      </w:r>
      <w:r w:rsidR="00AE53FC" w:rsidRPr="00AE53FC">
        <w:t xml:space="preserve"> ajantasainen sisältö</w:t>
      </w:r>
      <w:r w:rsidR="00AE53FC">
        <w:t>.</w:t>
      </w:r>
    </w:p>
    <w:bookmarkStart w:id="586" w:name="_Jatkotoimet_–_organizer"/>
    <w:bookmarkEnd w:id="586"/>
    <w:p w14:paraId="2D98F17A" w14:textId="3FBFB496" w:rsidR="00D21A59" w:rsidRDefault="00D21A59" w:rsidP="00D21A59">
      <w:pPr>
        <w:pStyle w:val="Otsikko3"/>
      </w:pPr>
      <w:r>
        <w:fldChar w:fldCharType="begin"/>
      </w:r>
      <w:r>
        <w:instrText xml:space="preserve"> HYPERLINK  \l "_Jatkotoimet" </w:instrText>
      </w:r>
      <w:r>
        <w:fldChar w:fldCharType="separate"/>
      </w:r>
      <w:bookmarkStart w:id="587" w:name="_Toc446509351"/>
      <w:r w:rsidRPr="00D21A59">
        <w:rPr>
          <w:rStyle w:val="Hyperlinkki"/>
        </w:rPr>
        <w:t>Jatkotoimet</w:t>
      </w:r>
      <w:r>
        <w:fldChar w:fldCharType="end"/>
      </w:r>
      <w:r>
        <w:t xml:space="preserve"> – organizer</w:t>
      </w:r>
      <w:bookmarkEnd w:id="5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2BA1E0C2" w14:textId="77777777" w:rsidTr="00627942">
        <w:tc>
          <w:tcPr>
            <w:tcW w:w="9236" w:type="dxa"/>
          </w:tcPr>
          <w:p w14:paraId="428CB8FF" w14:textId="17478BE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34182AAB" w14:textId="77777777" w:rsidR="00627942" w:rsidRPr="00627942" w:rsidRDefault="00627942" w:rsidP="00D21A59">
      <w:pPr>
        <w:pStyle w:val="Snt1"/>
        <w:rPr>
          <w:lang w:val="en-US"/>
        </w:rPr>
      </w:pPr>
    </w:p>
    <w:p w14:paraId="25F20455" w14:textId="77777777" w:rsidR="00D21A59" w:rsidRPr="007E0AC1" w:rsidRDefault="00D21A59" w:rsidP="00D21A59">
      <w:pPr>
        <w:pStyle w:val="Snt1"/>
      </w:pPr>
      <w:r w:rsidRPr="007E0AC1">
        <w:t>1. PAKOLLINEN yksi [1..1] @classCode="CLUSTER" ja yksi [1..1] @moodCode="EVN"</w:t>
      </w:r>
    </w:p>
    <w:p w14:paraId="509CFC09" w14:textId="5CD18428" w:rsidR="00D21A59" w:rsidRPr="007E0AC1" w:rsidRDefault="00D21A59" w:rsidP="00D21A59">
      <w:pPr>
        <w:pStyle w:val="Snt1"/>
      </w:pPr>
      <w:r w:rsidRPr="007E0AC1">
        <w:t>2. PAKOLLINEN yksi [1..1] id</w:t>
      </w:r>
      <w:ins w:id="588" w:author="Timo Kaskinen" w:date="2016-02-26T14:14:00Z">
        <w:r w:rsidR="009C3D1E" w:rsidRPr="009C3D1E">
          <w:t>/@root</w:t>
        </w:r>
      </w:ins>
    </w:p>
    <w:p w14:paraId="317DB6DE" w14:textId="699DB27E" w:rsidR="00D21A59" w:rsidRPr="0095153D" w:rsidRDefault="00D21A59" w:rsidP="00D21A59">
      <w:pPr>
        <w:pStyle w:val="Snt1"/>
      </w:pPr>
      <w:r>
        <w:t>3</w:t>
      </w:r>
      <w:r w:rsidRPr="0082643A">
        <w:t>. PAKOLLINEN yksi [1..1] code/@code="</w:t>
      </w:r>
      <w:r>
        <w:t>900</w:t>
      </w:r>
      <w:r w:rsidRPr="0082643A">
        <w:t xml:space="preserve">" </w:t>
      </w:r>
      <w:r>
        <w:t xml:space="preserve">Jatkotoimet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(900)</w:t>
      </w:r>
    </w:p>
    <w:p w14:paraId="3EDD3512" w14:textId="77777777" w:rsidR="00D21A59" w:rsidRDefault="00D21A59" w:rsidP="00D21A59">
      <w:pPr>
        <w:pStyle w:val="Snt1"/>
      </w:pPr>
      <w:r>
        <w:t>4. PAKOLLINEN yksi statusCode/@code=”completed”</w:t>
      </w:r>
    </w:p>
    <w:p w14:paraId="4749C5E3" w14:textId="54369C45" w:rsidR="00D21A59" w:rsidRPr="00125567" w:rsidRDefault="00D21A59" w:rsidP="00D21A59">
      <w:pPr>
        <w:pStyle w:val="Snt1"/>
      </w:pPr>
      <w:r>
        <w:t>5</w:t>
      </w:r>
      <w:r w:rsidRPr="00125567">
        <w:t xml:space="preserve">. </w:t>
      </w:r>
      <w:r w:rsidR="00C43C3F">
        <w:t>VAIHTOEHTOISESTI</w:t>
      </w:r>
      <w:r>
        <w:t xml:space="preserve"> PAKOLLINEN yksi</w:t>
      </w:r>
      <w:r w:rsidRPr="00125567">
        <w:t xml:space="preserve"> </w:t>
      </w:r>
      <w:r w:rsidR="00C43C3F">
        <w:t>[1</w:t>
      </w:r>
      <w:r w:rsidRPr="00125567">
        <w:t>..1] component</w:t>
      </w:r>
      <w:r>
        <w:t xml:space="preserve"> </w:t>
      </w:r>
      <w:r w:rsidR="000701D9">
        <w:br/>
      </w:r>
      <w:r>
        <w:t>{</w:t>
      </w:r>
      <w:r w:rsidR="00CA3786">
        <w:t xml:space="preserve">JOS </w:t>
      </w:r>
      <w:r>
        <w:t>Potilaan kuljetusväline (903) = tyhjä}</w:t>
      </w:r>
    </w:p>
    <w:p w14:paraId="743960D7" w14:textId="2BD3780A" w:rsidR="00D21A59" w:rsidRPr="00125567" w:rsidRDefault="00D21A59" w:rsidP="00D21A5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uljettamatta_jättämisen_syy_1" w:history="1">
        <w:r w:rsidRPr="00D80EC3">
          <w:rPr>
            <w:rStyle w:val="Hyperlinkki"/>
          </w:rPr>
          <w:t>Kuljettamatta jättämisen syy</w:t>
        </w:r>
      </w:hyperlink>
      <w:r>
        <w:t xml:space="preserve"> (901) observation</w:t>
      </w:r>
    </w:p>
    <w:p w14:paraId="58450DF7" w14:textId="4E15F70E" w:rsidR="00D21A59" w:rsidRPr="00125567" w:rsidRDefault="00D21A59" w:rsidP="00D21A59">
      <w:pPr>
        <w:pStyle w:val="Snt1"/>
      </w:pPr>
      <w:r>
        <w:t>6</w:t>
      </w:r>
      <w:r w:rsidRPr="00125567">
        <w:t xml:space="preserve">. </w:t>
      </w:r>
      <w:r w:rsidR="00C43C3F">
        <w:t>VAIHTOEHTOISESTI</w:t>
      </w:r>
      <w:r>
        <w:t xml:space="preserve"> PAKOLLINEN</w:t>
      </w:r>
      <w:r w:rsidRPr="00125567">
        <w:t xml:space="preserve"> </w:t>
      </w:r>
      <w:r w:rsidR="00C43C3F">
        <w:t>yksi</w:t>
      </w:r>
      <w:r>
        <w:t xml:space="preserve"> tai </w:t>
      </w:r>
      <w:r w:rsidR="00AE3D21">
        <w:t>useampi</w:t>
      </w:r>
      <w:r>
        <w:t xml:space="preserve"> [</w:t>
      </w:r>
      <w:r w:rsidR="00EF4D93">
        <w:t>1</w:t>
      </w:r>
      <w:r w:rsidRPr="00125567">
        <w:t>..</w:t>
      </w:r>
      <w:r w:rsidR="00AE3D21">
        <w:t>*</w:t>
      </w:r>
      <w:r w:rsidRPr="00125567">
        <w:t xml:space="preserve">] </w:t>
      </w:r>
      <w:r w:rsidRPr="001F0C0D">
        <w:t xml:space="preserve">component </w:t>
      </w:r>
      <w:r w:rsidR="000701D9">
        <w:br/>
      </w:r>
      <w:r w:rsidR="00F158F4">
        <w:t>{</w:t>
      </w:r>
      <w:r w:rsidR="00CA3786">
        <w:t xml:space="preserve">JOS </w:t>
      </w:r>
      <w:r w:rsidR="00F158F4">
        <w:t>Kuljettamatta jättämisen syy (901) = tyhjä}</w:t>
      </w:r>
    </w:p>
    <w:p w14:paraId="6C35B24A" w14:textId="4DCD0E9E" w:rsidR="00D21A59" w:rsidRDefault="00D21A59" w:rsidP="00D21A59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Potilaan_kuljetusväline_–" w:history="1">
        <w:r w:rsidRPr="00D80EC3">
          <w:rPr>
            <w:rStyle w:val="Hyperlinkki"/>
          </w:rPr>
          <w:t>Potilaan kuljetusväline</w:t>
        </w:r>
      </w:hyperlink>
      <w:r w:rsidRPr="00125567">
        <w:t xml:space="preserve"> </w:t>
      </w:r>
      <w:r>
        <w:t>(903) observation</w:t>
      </w:r>
    </w:p>
    <w:p w14:paraId="4A33EDE6" w14:textId="4C0293DF" w:rsidR="000C6166" w:rsidRPr="00125567" w:rsidRDefault="000C6166" w:rsidP="000C6166">
      <w:pPr>
        <w:pStyle w:val="Snt1"/>
      </w:pPr>
      <w:bookmarkStart w:id="589" w:name="_Kuljettamatta_jättämisen_syy"/>
      <w:bookmarkEnd w:id="589"/>
      <w:r>
        <w:t>7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 [0</w:t>
      </w:r>
      <w:r w:rsidRPr="00125567">
        <w:t>..</w:t>
      </w:r>
      <w:r>
        <w:t>1</w:t>
      </w:r>
      <w:r w:rsidRPr="00125567">
        <w:t xml:space="preserve">] </w:t>
      </w:r>
      <w:r w:rsidRPr="001F0C0D">
        <w:t xml:space="preserve">component </w:t>
      </w:r>
    </w:p>
    <w:p w14:paraId="453A5B7C" w14:textId="0390610C" w:rsidR="000C6166" w:rsidRDefault="000C6166" w:rsidP="000C6166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Ilmoitus_muulle_viranomaiselle" w:history="1">
        <w:r w:rsidRPr="00D80EC3">
          <w:rPr>
            <w:rStyle w:val="Hyperlinkki"/>
          </w:rPr>
          <w:t>Ilmoitus muulle viranomaiselle</w:t>
        </w:r>
      </w:hyperlink>
      <w:r w:rsidRPr="00125567">
        <w:t xml:space="preserve"> </w:t>
      </w:r>
      <w:r>
        <w:t>(911) observation</w:t>
      </w:r>
    </w:p>
    <w:bookmarkStart w:id="590" w:name="_Kuljettamatta_jättämisen_syy_1"/>
    <w:bookmarkEnd w:id="590"/>
    <w:p w14:paraId="682B3927" w14:textId="68AFD179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591" w:name="_Toc446509352"/>
      <w:r w:rsidR="009777AC" w:rsidRPr="00D80EC3">
        <w:rPr>
          <w:rStyle w:val="Hyperlinkki"/>
        </w:rPr>
        <w:t>Kuljettamatta jättämisen syy</w:t>
      </w:r>
      <w:r>
        <w:fldChar w:fldCharType="end"/>
      </w:r>
      <w:r w:rsidR="009777AC">
        <w:t xml:space="preserve"> – observation</w:t>
      </w:r>
      <w:bookmarkEnd w:id="59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7C272CBA" w14:textId="77777777" w:rsidTr="00627942">
        <w:tc>
          <w:tcPr>
            <w:tcW w:w="9236" w:type="dxa"/>
          </w:tcPr>
          <w:p w14:paraId="614DAE5E" w14:textId="452163A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ECFD140" w14:textId="77777777" w:rsidR="00627942" w:rsidRPr="00627942" w:rsidRDefault="00627942" w:rsidP="009777AC">
      <w:pPr>
        <w:pStyle w:val="Snt1"/>
        <w:rPr>
          <w:lang w:val="en-US"/>
        </w:rPr>
      </w:pPr>
    </w:p>
    <w:p w14:paraId="2535828D" w14:textId="77777777" w:rsidR="009777AC" w:rsidRDefault="009777AC" w:rsidP="009777AC">
      <w:pPr>
        <w:pStyle w:val="Snt1"/>
      </w:pPr>
      <w:r>
        <w:t>1. PAKOLLINEN yksi [1..1] @classCode="OBS" ja yksi [1..1] @moodCode="EVN"</w:t>
      </w:r>
    </w:p>
    <w:p w14:paraId="10DE216F" w14:textId="56739DFE" w:rsidR="009777AC" w:rsidRDefault="009777AC" w:rsidP="009777AC">
      <w:pPr>
        <w:pStyle w:val="Snt1"/>
      </w:pPr>
      <w:r>
        <w:t xml:space="preserve">2. PAKOLLINEN yksi [1..1] code/@code="901" Kuljettamatta jättämisen syy </w:t>
      </w:r>
      <w:r w:rsidR="000B14D2">
        <w:t>(codeSystem</w:t>
      </w:r>
      <w:r>
        <w:t>: 1.2.246.537.6.12.2002.348)</w:t>
      </w:r>
    </w:p>
    <w:p w14:paraId="18DEC356" w14:textId="77777777" w:rsidR="000701D9" w:rsidRDefault="000701D9" w:rsidP="000701D9">
      <w:pPr>
        <w:pStyle w:val="Snt1"/>
      </w:pPr>
      <w:r>
        <w:t>3. PAKOLLINEN yksi [1..1] text</w:t>
      </w:r>
    </w:p>
    <w:p w14:paraId="34F886D2" w14:textId="77777777" w:rsidR="000701D9" w:rsidRDefault="000701D9" w:rsidP="000701D9">
      <w:pPr>
        <w:pStyle w:val="Snt2"/>
      </w:pPr>
      <w:r>
        <w:t>a. PAKOLLINEN yksi [1..1] reference/@value, viitattavan näyttömuoto-osion xml-ID annetaan II-tietotyypillä</w:t>
      </w:r>
    </w:p>
    <w:p w14:paraId="73BB2D34" w14:textId="6DE3C433" w:rsidR="009777AC" w:rsidRDefault="009777AC" w:rsidP="009777AC">
      <w:pPr>
        <w:pStyle w:val="Snt1"/>
      </w:pPr>
      <w:r>
        <w:t>4. PAKOLLINEN yksi [1..1] value</w:t>
      </w:r>
      <w:r w:rsidR="00AE3D21">
        <w:t xml:space="preserve"> Kuljettamatta jättämisen syy (901)</w:t>
      </w:r>
      <w:r>
        <w:t xml:space="preserve">, arvo annetaan luokituksesta ENSIH - Kuljettamatta jättämisen syy </w:t>
      </w:r>
      <w:r w:rsidR="000B14D2">
        <w:t>(codeSystem</w:t>
      </w:r>
      <w:r>
        <w:t>: 1.2.246.537.6.3068.2014) CD-tietotyypillä</w:t>
      </w:r>
    </w:p>
    <w:p w14:paraId="5A50A964" w14:textId="18501BB8" w:rsidR="00AE3D21" w:rsidRDefault="000701D9" w:rsidP="009777AC">
      <w:pPr>
        <w:pStyle w:val="Snt1"/>
      </w:pPr>
      <w:r>
        <w:t>5</w:t>
      </w:r>
      <w:r w:rsidR="009777AC">
        <w:t xml:space="preserve">. VAPAAEHTOINEN nolla tai yksi [0..1] </w:t>
      </w:r>
      <w:r w:rsidR="00AE3D21">
        <w:t>entryRelationship</w:t>
      </w:r>
    </w:p>
    <w:p w14:paraId="62773111" w14:textId="46322C52" w:rsidR="009777AC" w:rsidRDefault="009777AC" w:rsidP="009777AC">
      <w:pPr>
        <w:pStyle w:val="Snt2"/>
      </w:pPr>
      <w:r w:rsidRPr="00125567">
        <w:t xml:space="preserve">a. </w:t>
      </w:r>
      <w:r>
        <w:t>PAKOLLINEN yksi [1..1] @typeCode=”</w:t>
      </w:r>
      <w:r w:rsidR="00AE3D21">
        <w:t>COMP</w:t>
      </w:r>
      <w:r>
        <w:t>”</w:t>
      </w:r>
    </w:p>
    <w:p w14:paraId="11A233EB" w14:textId="10DFE1EB" w:rsidR="009777AC" w:rsidRPr="00125567" w:rsidRDefault="009777AC" w:rsidP="009777AC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Ohjeet_potilaalle_–" w:history="1">
        <w:r w:rsidR="00AE3D21" w:rsidRPr="00AE3D21">
          <w:rPr>
            <w:rStyle w:val="Hyperlinkki"/>
          </w:rPr>
          <w:t>Ohjeet potilaalle</w:t>
        </w:r>
      </w:hyperlink>
      <w:r>
        <w:t xml:space="preserve"> (</w:t>
      </w:r>
      <w:r w:rsidR="00AE3D21">
        <w:t>910</w:t>
      </w:r>
      <w:r>
        <w:t>) observation</w:t>
      </w:r>
    </w:p>
    <w:bookmarkStart w:id="592" w:name="_Ohjeet_potilaalle_–"/>
    <w:bookmarkEnd w:id="592"/>
    <w:p w14:paraId="0DDB2075" w14:textId="489D99C5" w:rsidR="00AE3D21" w:rsidRDefault="00AE3D21" w:rsidP="00AE3D21">
      <w:pPr>
        <w:pStyle w:val="Otsikko5"/>
      </w:pPr>
      <w:r>
        <w:fldChar w:fldCharType="begin"/>
      </w:r>
      <w:r>
        <w:instrText xml:space="preserve"> HYPERLINK  \l "_Kuljettamatta_jättämisen_syy" </w:instrText>
      </w:r>
      <w:r>
        <w:fldChar w:fldCharType="separate"/>
      </w:r>
      <w:bookmarkStart w:id="593" w:name="_Toc446509353"/>
      <w:r w:rsidRPr="00AE3D21">
        <w:rPr>
          <w:rStyle w:val="Hyperlinkki"/>
        </w:rPr>
        <w:t>Ohjeet potilaalle</w:t>
      </w:r>
      <w:r>
        <w:fldChar w:fldCharType="end"/>
      </w:r>
      <w:r>
        <w:t xml:space="preserve"> – observation</w:t>
      </w:r>
      <w:bookmarkEnd w:id="593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1BAEFC00" w14:textId="77777777" w:rsidTr="00627942">
        <w:tc>
          <w:tcPr>
            <w:tcW w:w="9236" w:type="dxa"/>
          </w:tcPr>
          <w:p w14:paraId="7354EA57" w14:textId="2306512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83FDBDB" w14:textId="77777777" w:rsidR="00627942" w:rsidRPr="00627942" w:rsidRDefault="00627942" w:rsidP="00AE3D21">
      <w:pPr>
        <w:pStyle w:val="Snt1"/>
        <w:rPr>
          <w:lang w:val="en-US"/>
        </w:rPr>
      </w:pPr>
    </w:p>
    <w:p w14:paraId="0E4A1CCD" w14:textId="77777777" w:rsidR="00AE3D21" w:rsidRDefault="00AE3D21" w:rsidP="00AE3D21">
      <w:pPr>
        <w:pStyle w:val="Snt1"/>
      </w:pPr>
      <w:r>
        <w:t>1. PAKOLLINEN yksi [1..1] @classCode="OBS" ja yksi [1..1] @moodCode="EVN"</w:t>
      </w:r>
    </w:p>
    <w:p w14:paraId="4C3FA6C9" w14:textId="2B44A9CE" w:rsidR="00AE3D21" w:rsidRDefault="00AE3D21" w:rsidP="00AE3D21">
      <w:pPr>
        <w:pStyle w:val="Snt1"/>
      </w:pPr>
      <w:r>
        <w:t xml:space="preserve">2. PAKOLLINEN yksi [1..1] code/@code="910" Ohjeet potilaalle </w:t>
      </w:r>
      <w:r w:rsidR="000B14D2">
        <w:t>(codeSystem</w:t>
      </w:r>
      <w:r>
        <w:t>: 1.2.246.537.6.12.2002.348)</w:t>
      </w:r>
    </w:p>
    <w:p w14:paraId="52C4BE87" w14:textId="77777777" w:rsidR="000701D9" w:rsidRDefault="000701D9" w:rsidP="000701D9">
      <w:pPr>
        <w:pStyle w:val="Snt1"/>
      </w:pPr>
      <w:r>
        <w:t>3. PAKOLLINEN yksi [1..1] text</w:t>
      </w:r>
    </w:p>
    <w:p w14:paraId="40EE3D58" w14:textId="61FAB2F5" w:rsidR="00AE3D21" w:rsidRDefault="000701D9" w:rsidP="000701D9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0EB42805" w14:textId="3745B02F" w:rsidR="00AE3D21" w:rsidRDefault="00AE3D21" w:rsidP="00AE3D21">
      <w:pPr>
        <w:pStyle w:val="Snt1"/>
      </w:pPr>
      <w:r>
        <w:t xml:space="preserve">4. PAKOLLINEN yksi tai useampi [1..*] value Ohjeet potilaalle (910), arvo annetaan luokituksesta ENSIH – Ohjeet potilaalle </w:t>
      </w:r>
      <w:r w:rsidR="000B14D2">
        <w:t>(codeSystem</w:t>
      </w:r>
      <w:r>
        <w:t>: 1.2.246.537.6.3073.2014) CD-tietotyypillä</w:t>
      </w:r>
    </w:p>
    <w:bookmarkStart w:id="594" w:name="_Potilaan_kuljetusväline_–"/>
    <w:bookmarkEnd w:id="594"/>
    <w:p w14:paraId="42507BB8" w14:textId="7C8A3C62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595" w:name="_Toc446509354"/>
      <w:r w:rsidR="009777AC" w:rsidRPr="00D80EC3">
        <w:rPr>
          <w:rStyle w:val="Hyperlinkki"/>
        </w:rPr>
        <w:t>Potilaan kuljetusväline</w:t>
      </w:r>
      <w:r>
        <w:fldChar w:fldCharType="end"/>
      </w:r>
      <w:r w:rsidR="009777AC">
        <w:t xml:space="preserve"> – observation</w:t>
      </w:r>
      <w:bookmarkEnd w:id="59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747EC261" w14:textId="77777777" w:rsidTr="00627942">
        <w:tc>
          <w:tcPr>
            <w:tcW w:w="9236" w:type="dxa"/>
          </w:tcPr>
          <w:p w14:paraId="7ACBB8D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4645E79" w14:textId="77777777" w:rsidR="00627942" w:rsidRPr="00627942" w:rsidRDefault="00627942" w:rsidP="00016871">
      <w:pPr>
        <w:pStyle w:val="Snt1"/>
        <w:rPr>
          <w:lang w:val="en-US"/>
        </w:rPr>
      </w:pPr>
    </w:p>
    <w:p w14:paraId="346C3A91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370FA71E" w14:textId="0EF9FA66" w:rsidR="00016871" w:rsidRDefault="00016871" w:rsidP="00016871">
      <w:pPr>
        <w:pStyle w:val="Snt1"/>
      </w:pPr>
      <w:r>
        <w:t xml:space="preserve">2. PAKOLLINEN yksi [1..1] code/@code="903" Potilaan kuljetusväline </w:t>
      </w:r>
      <w:r w:rsidR="000B14D2">
        <w:t>(codeSystem</w:t>
      </w:r>
      <w:r>
        <w:t>: 1.2.246.537.6.12.2002.348)</w:t>
      </w:r>
    </w:p>
    <w:p w14:paraId="3C805BDF" w14:textId="77777777" w:rsidR="00A556AC" w:rsidRDefault="00A556AC" w:rsidP="00A556AC">
      <w:pPr>
        <w:pStyle w:val="Snt1"/>
      </w:pPr>
      <w:r>
        <w:t>3. PAKOLLINEN yksi [1..1] text</w:t>
      </w:r>
    </w:p>
    <w:p w14:paraId="23515CFE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652F85EF" w14:textId="57A16047" w:rsidR="00016871" w:rsidRDefault="00016871" w:rsidP="00016871">
      <w:pPr>
        <w:pStyle w:val="Snt1"/>
      </w:pPr>
      <w:r>
        <w:t xml:space="preserve">4. PAKOLLINEN yksi [1..1] value Potilaan kuljetusväline (903), arvo annetaan luokituksesta ENSIH – Potilaan kuljetusväline </w:t>
      </w:r>
      <w:r w:rsidR="000B14D2">
        <w:t>(codeSystem</w:t>
      </w:r>
      <w:r>
        <w:t>: 1.2.246.537.6.306</w:t>
      </w:r>
      <w:del w:id="596" w:author="Timo Kaskinen" w:date="2016-03-16T12:56:00Z">
        <w:r w:rsidDel="00A12E8F">
          <w:delText>8</w:delText>
        </w:r>
      </w:del>
      <w:ins w:id="597" w:author="Timo Kaskinen" w:date="2016-03-16T12:56:00Z">
        <w:r w:rsidR="00A12E8F">
          <w:t>9</w:t>
        </w:r>
      </w:ins>
      <w:r>
        <w:t>.2014) CD-tietotyypillä</w:t>
      </w:r>
    </w:p>
    <w:p w14:paraId="6B321A3B" w14:textId="23D8DB6E" w:rsidR="00016871" w:rsidRDefault="009315BE" w:rsidP="00016871">
      <w:pPr>
        <w:pStyle w:val="Snt1"/>
      </w:pPr>
      <w:r>
        <w:t>5</w:t>
      </w:r>
      <w:r w:rsidR="00016871">
        <w:t>. PAKOLLINEN yksi [1..1] entryRelationship</w:t>
      </w:r>
    </w:p>
    <w:p w14:paraId="7C2545A9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[1..1] @typeCode=”COMP”</w:t>
      </w:r>
    </w:p>
    <w:p w14:paraId="3CEE6AE4" w14:textId="7C938AF5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Kuljetettujen_potilaiden_määrä" w:history="1">
        <w:r w:rsidRPr="00016871">
          <w:rPr>
            <w:rStyle w:val="Hyperlinkki"/>
          </w:rPr>
          <w:t>Kuljetettujen potilaiden määrä</w:t>
        </w:r>
      </w:hyperlink>
      <w:r>
        <w:t xml:space="preserve"> (902) observation</w:t>
      </w:r>
    </w:p>
    <w:p w14:paraId="39264C8A" w14:textId="72F44EB0" w:rsidR="00016871" w:rsidRDefault="009315BE" w:rsidP="00016871">
      <w:pPr>
        <w:pStyle w:val="Snt1"/>
      </w:pPr>
      <w:r>
        <w:t>6</w:t>
      </w:r>
      <w:r w:rsidR="00016871">
        <w:t>. VAPAAEHTOINEN nolla tai yksi [0..1] entryRelationship</w:t>
      </w:r>
    </w:p>
    <w:p w14:paraId="0D530C00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[1..1] @typeCode=”COMP”</w:t>
      </w:r>
    </w:p>
    <w:p w14:paraId="46000283" w14:textId="11159720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Potilaan_kuljetusasento_–" w:history="1">
        <w:r w:rsidRPr="00A65B70">
          <w:rPr>
            <w:rStyle w:val="Hyperlinkki"/>
          </w:rPr>
          <w:t>Potilaan kuljetusasento</w:t>
        </w:r>
      </w:hyperlink>
      <w:r>
        <w:t xml:space="preserve"> (904) observation</w:t>
      </w:r>
    </w:p>
    <w:p w14:paraId="217BA548" w14:textId="2657D479" w:rsidR="009315BE" w:rsidRDefault="009315BE" w:rsidP="009315BE">
      <w:pPr>
        <w:pStyle w:val="Snt1"/>
      </w:pPr>
      <w:r>
        <w:t>7. PAKOLLINEN yksi [1..1] entryRelationship</w:t>
      </w:r>
    </w:p>
    <w:p w14:paraId="1F809200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[1..1] @typeCode=”COMP”</w:t>
      </w:r>
    </w:p>
    <w:p w14:paraId="226DD17C" w14:textId="4C382C8D" w:rsidR="009315BE" w:rsidRPr="00125567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Kuljetuskohteen_tyyppi_–" w:history="1">
        <w:r w:rsidRPr="009315BE">
          <w:rPr>
            <w:rStyle w:val="Hyperlinkki"/>
          </w:rPr>
          <w:t>Kuljetuskohteen tyyppi</w:t>
        </w:r>
      </w:hyperlink>
      <w:r>
        <w:t xml:space="preserve"> (905) observation</w:t>
      </w:r>
    </w:p>
    <w:bookmarkStart w:id="598" w:name="_Kuljetettujen_potilaiden_määrä"/>
    <w:bookmarkEnd w:id="598"/>
    <w:p w14:paraId="45BE4994" w14:textId="3C2EBBDE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599" w:name="_Toc446509355"/>
      <w:r w:rsidRPr="00016871">
        <w:rPr>
          <w:rStyle w:val="Hyperlinkki"/>
        </w:rPr>
        <w:t>Kuljetettujen potilaiden määrä</w:t>
      </w:r>
      <w:r>
        <w:fldChar w:fldCharType="end"/>
      </w:r>
      <w:r>
        <w:t xml:space="preserve"> – observation</w:t>
      </w:r>
      <w:bookmarkEnd w:id="599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79283287" w14:textId="77777777" w:rsidTr="00627942">
        <w:tc>
          <w:tcPr>
            <w:tcW w:w="9236" w:type="dxa"/>
          </w:tcPr>
          <w:p w14:paraId="0EC6BC08" w14:textId="16276B05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3FEF2" w14:textId="77777777" w:rsidR="00627942" w:rsidRPr="00627942" w:rsidRDefault="00627942" w:rsidP="00016871">
      <w:pPr>
        <w:pStyle w:val="Snt1"/>
        <w:rPr>
          <w:lang w:val="en-US"/>
        </w:rPr>
      </w:pPr>
    </w:p>
    <w:p w14:paraId="30198E1B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5F6D6564" w14:textId="5EAFBDE6" w:rsidR="00016871" w:rsidRDefault="00016871" w:rsidP="00016871">
      <w:pPr>
        <w:pStyle w:val="Snt1"/>
      </w:pPr>
      <w:r>
        <w:t>2. PAKOLLINEN yksi [1..1] code/@code="9</w:t>
      </w:r>
      <w:r w:rsidR="00A65B70">
        <w:t>02</w:t>
      </w:r>
      <w:r>
        <w:t xml:space="preserve">" </w:t>
      </w:r>
      <w:r w:rsidRPr="00016871">
        <w:t xml:space="preserve">Kuljetettujen potilaiden määrä </w:t>
      </w:r>
      <w:r w:rsidR="000B14D2">
        <w:t>(codeSystem</w:t>
      </w:r>
      <w:r>
        <w:t>: 1.2.246.537.6.12.2002.348)</w:t>
      </w:r>
    </w:p>
    <w:p w14:paraId="03695418" w14:textId="77777777" w:rsidR="00A556AC" w:rsidRDefault="00A556AC" w:rsidP="00A556AC">
      <w:pPr>
        <w:pStyle w:val="Snt1"/>
      </w:pPr>
      <w:r>
        <w:t>3. PAKOLLINEN yksi [1..1] text</w:t>
      </w:r>
    </w:p>
    <w:p w14:paraId="7ACBCBB2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263D56AF" w14:textId="2DE039BB" w:rsidR="00016871" w:rsidRDefault="00016871" w:rsidP="00016871">
      <w:pPr>
        <w:pStyle w:val="Snt1"/>
      </w:pPr>
      <w:r>
        <w:t xml:space="preserve">4. PAKOLLINEN yksi [1..1] value </w:t>
      </w:r>
      <w:r w:rsidRPr="00016871">
        <w:t>Kuljetettujen potilaiden määrä</w:t>
      </w:r>
      <w:r>
        <w:t xml:space="preserve"> (902), arvo annetaan INT-tietotyypillä</w:t>
      </w:r>
    </w:p>
    <w:bookmarkStart w:id="600" w:name="_Potilaan_kuljetusasento_–"/>
    <w:bookmarkEnd w:id="600"/>
    <w:p w14:paraId="1CBB8DBB" w14:textId="44A1987B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601" w:name="_Toc446509356"/>
      <w:r w:rsidRPr="00016871">
        <w:rPr>
          <w:rStyle w:val="Hyperlinkki"/>
        </w:rPr>
        <w:t>Potilaan kuljetusasento</w:t>
      </w:r>
      <w:r>
        <w:fldChar w:fldCharType="end"/>
      </w:r>
      <w:r>
        <w:t xml:space="preserve"> – observation</w:t>
      </w:r>
      <w:bookmarkEnd w:id="601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04834892" w14:textId="77777777" w:rsidTr="00627942">
        <w:tc>
          <w:tcPr>
            <w:tcW w:w="9236" w:type="dxa"/>
          </w:tcPr>
          <w:p w14:paraId="13001070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B2302" w14:textId="77777777" w:rsidR="00627942" w:rsidRPr="00627942" w:rsidRDefault="00627942" w:rsidP="00016871">
      <w:pPr>
        <w:pStyle w:val="Snt1"/>
        <w:rPr>
          <w:lang w:val="en-US"/>
        </w:rPr>
      </w:pPr>
    </w:p>
    <w:p w14:paraId="6238FC86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3F3C865C" w14:textId="1BE7DA14" w:rsidR="00016871" w:rsidRDefault="00016871" w:rsidP="00016871">
      <w:pPr>
        <w:pStyle w:val="Snt1"/>
      </w:pPr>
      <w:r>
        <w:t>2. PAKOLLINEN yksi [1..1] code/@code="9</w:t>
      </w:r>
      <w:r w:rsidR="00A65B70">
        <w:t>04</w:t>
      </w:r>
      <w:r>
        <w:t xml:space="preserve">" </w:t>
      </w:r>
      <w:r w:rsidR="00A65B70">
        <w:t>Potilaan kuljetusasento</w:t>
      </w:r>
      <w:r>
        <w:t xml:space="preserve"> </w:t>
      </w:r>
      <w:r w:rsidR="000B14D2">
        <w:t>(codeSystem</w:t>
      </w:r>
      <w:r>
        <w:t>: 1.2.246.537.6.12.2002.348)</w:t>
      </w:r>
    </w:p>
    <w:p w14:paraId="77526798" w14:textId="77777777" w:rsidR="00A556AC" w:rsidRDefault="00A556AC" w:rsidP="00A556AC">
      <w:pPr>
        <w:pStyle w:val="Snt1"/>
      </w:pPr>
      <w:r>
        <w:t>3. PAKOLLINEN yksi [1..1] text</w:t>
      </w:r>
    </w:p>
    <w:p w14:paraId="2F5D1CD8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34754B07" w14:textId="03C5CAD7" w:rsidR="00016871" w:rsidRDefault="00016871" w:rsidP="00016871">
      <w:pPr>
        <w:pStyle w:val="Snt1"/>
      </w:pPr>
      <w:r>
        <w:lastRenderedPageBreak/>
        <w:t xml:space="preserve">4. PAKOLLINEN yksi tai useampi [1..*] value </w:t>
      </w:r>
      <w:r w:rsidR="00A65B70">
        <w:t xml:space="preserve">Potilaan kuljetusasento </w:t>
      </w:r>
      <w:r>
        <w:t>(</w:t>
      </w:r>
      <w:r w:rsidR="00A65B70">
        <w:t>904</w:t>
      </w:r>
      <w:r>
        <w:t xml:space="preserve">), arvo annetaan luokituksesta ENSIH – </w:t>
      </w:r>
      <w:r w:rsidR="00A65B70">
        <w:t xml:space="preserve">Potilaan kuljetusasento </w:t>
      </w:r>
      <w:r w:rsidR="000B14D2">
        <w:t>(codeSystem</w:t>
      </w:r>
      <w:r>
        <w:t>: 1.2.246.537.6.307</w:t>
      </w:r>
      <w:r w:rsidR="00A65B70">
        <w:t>0</w:t>
      </w:r>
      <w:r>
        <w:t>.2014) CD-tietotyypillä</w:t>
      </w:r>
    </w:p>
    <w:bookmarkStart w:id="602" w:name="_Kuljetuskohteen_tyyppi_–"/>
    <w:bookmarkEnd w:id="602"/>
    <w:p w14:paraId="719442E1" w14:textId="39A3BE16" w:rsidR="009315BE" w:rsidRDefault="009315BE" w:rsidP="009315BE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603" w:name="_Toc446509357"/>
      <w:r w:rsidRPr="009315BE">
        <w:rPr>
          <w:rStyle w:val="Hyperlinkki"/>
        </w:rPr>
        <w:t>Kuljetuskohteen tyyppi</w:t>
      </w:r>
      <w:r>
        <w:fldChar w:fldCharType="end"/>
      </w:r>
      <w:r>
        <w:t xml:space="preserve"> – observation</w:t>
      </w:r>
      <w:bookmarkEnd w:id="603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6F420146" w14:textId="77777777" w:rsidTr="00627942">
        <w:tc>
          <w:tcPr>
            <w:tcW w:w="9236" w:type="dxa"/>
          </w:tcPr>
          <w:p w14:paraId="208D7EB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B83BF23" w14:textId="77777777" w:rsidR="00627942" w:rsidRPr="00627942" w:rsidRDefault="00627942" w:rsidP="009315BE">
      <w:pPr>
        <w:pStyle w:val="Snt1"/>
        <w:rPr>
          <w:lang w:val="en-US"/>
        </w:rPr>
      </w:pPr>
    </w:p>
    <w:p w14:paraId="5FD69D42" w14:textId="77777777" w:rsidR="009315BE" w:rsidRDefault="009315BE" w:rsidP="009315BE">
      <w:pPr>
        <w:pStyle w:val="Snt1"/>
      </w:pPr>
      <w:r>
        <w:t>1. PAKOLLINEN yksi [1..1] @classCode="OBS" ja yksi [1..1] @moodCode="EVN"</w:t>
      </w:r>
    </w:p>
    <w:p w14:paraId="475BDFFE" w14:textId="5742C49F" w:rsidR="009315BE" w:rsidRDefault="009315BE" w:rsidP="009315BE">
      <w:pPr>
        <w:pStyle w:val="Snt1"/>
      </w:pPr>
      <w:r>
        <w:t xml:space="preserve">2. PAKOLLINEN yksi [1..1] code/@code="905" Kuljetuskohteen tyyppi </w:t>
      </w:r>
      <w:r w:rsidR="000B14D2">
        <w:t>(codeSystem</w:t>
      </w:r>
      <w:r>
        <w:t>: 1.2.246.537.6.12.2002.348)</w:t>
      </w:r>
    </w:p>
    <w:p w14:paraId="2228503B" w14:textId="77777777" w:rsidR="00A556AC" w:rsidRDefault="00A556AC" w:rsidP="00A556AC">
      <w:pPr>
        <w:pStyle w:val="Snt1"/>
      </w:pPr>
      <w:r>
        <w:t>3. PAKOLLINEN yksi [1..1] text</w:t>
      </w:r>
    </w:p>
    <w:p w14:paraId="7F9A9F07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4605EF3C" w14:textId="723F0E62" w:rsidR="009315BE" w:rsidRDefault="009315BE" w:rsidP="009315BE">
      <w:pPr>
        <w:pStyle w:val="Snt1"/>
      </w:pPr>
      <w:r>
        <w:t>4. PAKOLLINEN yksi [1..</w:t>
      </w:r>
      <w:r w:rsidR="0003634B">
        <w:t>1</w:t>
      </w:r>
      <w:r>
        <w:t xml:space="preserve">] value Kuljetuskohteen tyyppi (905), arvo annetaan luokituksesta ENSIH – Kuljetuskohteen tyyppi </w:t>
      </w:r>
      <w:r w:rsidR="000B14D2">
        <w:t>(codeSystem</w:t>
      </w:r>
      <w:r>
        <w:t>: 1.2.246.537.6.307</w:t>
      </w:r>
      <w:r w:rsidR="0003634B">
        <w:t>1</w:t>
      </w:r>
      <w:r>
        <w:t>.2014) CD-tietotyypillä</w:t>
      </w:r>
    </w:p>
    <w:p w14:paraId="3448FD55" w14:textId="4D6AC9F9" w:rsidR="009315BE" w:rsidRPr="009315BE" w:rsidRDefault="009315BE" w:rsidP="009315BE">
      <w:pPr>
        <w:pStyle w:val="Snt1"/>
      </w:pPr>
      <w:r>
        <w:t xml:space="preserve">5. </w:t>
      </w:r>
      <w:r w:rsidR="0003634B">
        <w:t>VAPAAEHTOINEN</w:t>
      </w:r>
      <w:r w:rsidRPr="009315BE">
        <w:t xml:space="preserve"> nolla tai </w:t>
      </w:r>
      <w:r w:rsidR="00CA3786">
        <w:t>useampi</w:t>
      </w:r>
      <w:r w:rsidR="00CA3786" w:rsidRPr="009315BE">
        <w:t xml:space="preserve"> </w:t>
      </w:r>
      <w:r w:rsidRPr="009315BE">
        <w:t>[0..</w:t>
      </w:r>
      <w:r w:rsidR="00CA3786">
        <w:t>*</w:t>
      </w:r>
      <w:r w:rsidRPr="009315BE">
        <w:t>] entryRelationship</w:t>
      </w:r>
    </w:p>
    <w:p w14:paraId="6F2B69C3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[1..1] @typeCode=”COMP”</w:t>
      </w:r>
    </w:p>
    <w:p w14:paraId="6F854D68" w14:textId="2C96B547" w:rsidR="009315BE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Ennakkotiedon_ilmoittamisen_aika" w:history="1">
        <w:r w:rsidRPr="0003634B">
          <w:rPr>
            <w:rStyle w:val="Hyperlinkki"/>
          </w:rPr>
          <w:t>Ennakkotiedon ilmoittamisen aika</w:t>
        </w:r>
      </w:hyperlink>
      <w:r>
        <w:t xml:space="preserve"> (909) observation</w:t>
      </w:r>
    </w:p>
    <w:p w14:paraId="45C85A2E" w14:textId="16C1462F" w:rsidR="0003634B" w:rsidRPr="009315BE" w:rsidRDefault="0003634B" w:rsidP="0003634B">
      <w:pPr>
        <w:pStyle w:val="Snt1"/>
      </w:pPr>
      <w:bookmarkStart w:id="604" w:name="_Ennakkotiedon_ilmoittamisen_aika"/>
      <w:bookmarkEnd w:id="604"/>
      <w:r>
        <w:t>6. EHDOLLISESTI PAKOLLINEN</w:t>
      </w:r>
      <w:r w:rsidRPr="009315BE">
        <w:t xml:space="preserve"> nolla tai yksi [0..1] entryRelationship</w:t>
      </w:r>
      <w:r>
        <w:t xml:space="preserve"> {Kuljetuskohteen tyyppi (</w:t>
      </w:r>
      <w:r w:rsidRPr="0003634B">
        <w:t>905</w:t>
      </w:r>
      <w:r>
        <w:t>)</w:t>
      </w:r>
      <w:r w:rsidRPr="0003634B">
        <w:t xml:space="preserve"> = 905001</w:t>
      </w:r>
      <w:r>
        <w:t xml:space="preserve"> </w:t>
      </w:r>
      <w:r w:rsidRPr="0003634B">
        <w:t>Sairaala, päivystys</w:t>
      </w:r>
      <w:r>
        <w:t xml:space="preserve"> TAI</w:t>
      </w:r>
      <w:r w:rsidRPr="0003634B">
        <w:t xml:space="preserve"> 905002</w:t>
      </w:r>
      <w:r>
        <w:t xml:space="preserve"> </w:t>
      </w:r>
      <w:r w:rsidRPr="0003634B">
        <w:t>Sairaala, ei-päivystys</w:t>
      </w:r>
      <w:r>
        <w:t xml:space="preserve"> TAI</w:t>
      </w:r>
      <w:r w:rsidRPr="0003634B">
        <w:t xml:space="preserve"> 905003</w:t>
      </w:r>
      <w:r>
        <w:t xml:space="preserve"> </w:t>
      </w:r>
      <w:r w:rsidR="00051F46" w:rsidRPr="00051F46">
        <w:t>Terveyskeskus</w:t>
      </w:r>
      <w:r w:rsidR="00051F46">
        <w:t xml:space="preserve"> </w:t>
      </w:r>
      <w:r>
        <w:t>TAI</w:t>
      </w:r>
      <w:r w:rsidRPr="0003634B">
        <w:t xml:space="preserve"> 905004</w:t>
      </w:r>
      <w:r w:rsidR="00051F46">
        <w:t xml:space="preserve"> </w:t>
      </w:r>
      <w:r w:rsidR="00051F46" w:rsidRPr="00051F46">
        <w:t>Muu</w:t>
      </w:r>
      <w:r w:rsidR="00627373">
        <w:t xml:space="preserve"> </w:t>
      </w:r>
      <w:r w:rsidR="00051F46" w:rsidRPr="00051F46">
        <w:t>terveydenhuollon päivystys</w:t>
      </w:r>
      <w:r>
        <w:t>}</w:t>
      </w:r>
    </w:p>
    <w:p w14:paraId="32387CFD" w14:textId="77777777" w:rsidR="0003634B" w:rsidRDefault="0003634B" w:rsidP="0003634B">
      <w:pPr>
        <w:pStyle w:val="Snt2"/>
      </w:pPr>
      <w:r w:rsidRPr="00125567">
        <w:t xml:space="preserve">a. </w:t>
      </w:r>
      <w:r>
        <w:t>PAKOLLINEN yksi [1..1] @typeCode=”COMP”</w:t>
      </w:r>
    </w:p>
    <w:p w14:paraId="3C1FCD6D" w14:textId="552CCA72" w:rsidR="0003634B" w:rsidRDefault="0003634B" w:rsidP="0003634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Vastaanottavan_laitoksen_tunniste" w:history="1">
        <w:r w:rsidRPr="00136DD1">
          <w:rPr>
            <w:rStyle w:val="Hyperlinkki"/>
          </w:rPr>
          <w:t>Vastaanottavan laitoksen tunniste</w:t>
        </w:r>
      </w:hyperlink>
      <w:r>
        <w:t xml:space="preserve"> (906) </w:t>
      </w:r>
      <w:r w:rsidR="00136DD1">
        <w:t>encounter</w:t>
      </w:r>
    </w:p>
    <w:p w14:paraId="19ACD4A1" w14:textId="1C9DDF6A" w:rsidR="0003634B" w:rsidRDefault="003436CD" w:rsidP="0003634B">
      <w:pPr>
        <w:pStyle w:val="Otsikko6"/>
      </w:pPr>
      <w:hyperlink w:anchor="_Kuljetuskohteen_tyyppi_–" w:history="1">
        <w:bookmarkStart w:id="605" w:name="_Toc446509358"/>
        <w:r w:rsidR="0003634B" w:rsidRPr="0003634B">
          <w:rPr>
            <w:rStyle w:val="Hyperlinkki"/>
          </w:rPr>
          <w:t>Ennakkotiedon ilmoittamisen aika</w:t>
        </w:r>
      </w:hyperlink>
      <w:r w:rsidR="0003634B">
        <w:t xml:space="preserve"> – observation</w:t>
      </w:r>
      <w:bookmarkEnd w:id="605"/>
      <w:r w:rsidR="0003634B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B75273" w14:paraId="4A5D4460" w14:textId="77777777" w:rsidTr="00F35BEC">
        <w:tc>
          <w:tcPr>
            <w:tcW w:w="9236" w:type="dxa"/>
          </w:tcPr>
          <w:p w14:paraId="6423BED8" w14:textId="771503E5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/component/section/entry/organizer/component/observation/entryRelationship/observation/entryRelationship/observation</w:t>
            </w:r>
          </w:p>
        </w:tc>
      </w:tr>
    </w:tbl>
    <w:p w14:paraId="794BB648" w14:textId="77777777" w:rsidR="00374075" w:rsidRPr="00374075" w:rsidRDefault="00374075" w:rsidP="0003634B">
      <w:pPr>
        <w:pStyle w:val="Snt1"/>
        <w:rPr>
          <w:lang w:val="en-US"/>
        </w:rPr>
      </w:pPr>
    </w:p>
    <w:p w14:paraId="1665E2D5" w14:textId="77777777" w:rsidR="0003634B" w:rsidRDefault="0003634B" w:rsidP="0003634B">
      <w:pPr>
        <w:pStyle w:val="Snt1"/>
      </w:pPr>
      <w:r>
        <w:t>1. PAKOLLINEN yksi [1..1] @classCode="OBS" ja yksi [1..1] @moodCode="EVN"</w:t>
      </w:r>
    </w:p>
    <w:p w14:paraId="5DBBBDA6" w14:textId="41B0714E" w:rsidR="0003634B" w:rsidRDefault="0003634B" w:rsidP="0003634B">
      <w:pPr>
        <w:pStyle w:val="Snt1"/>
      </w:pPr>
      <w:r>
        <w:t xml:space="preserve">2. PAKOLLINEN yksi [1..1] code/@code="909" Ennakkotiedon ilmoittamisen aika </w:t>
      </w:r>
      <w:r w:rsidR="000B14D2">
        <w:t>(codeSystem</w:t>
      </w:r>
      <w:r>
        <w:t>: 1.2.246.537.6.12.2002.348)</w:t>
      </w:r>
    </w:p>
    <w:p w14:paraId="69D3C734" w14:textId="77777777" w:rsidR="00A556AC" w:rsidRDefault="00A556AC" w:rsidP="00A556AC">
      <w:pPr>
        <w:pStyle w:val="Snt1"/>
      </w:pPr>
      <w:r>
        <w:t>3. PAKOLLINEN yksi [1..1] text</w:t>
      </w:r>
    </w:p>
    <w:p w14:paraId="7C8DF2E0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49B1D8D3" w14:textId="6FE7339C" w:rsidR="0003634B" w:rsidRDefault="0003634B" w:rsidP="0003634B">
      <w:pPr>
        <w:pStyle w:val="Snt1"/>
      </w:pPr>
      <w:r>
        <w:t>4. PAKOLLINEN yksi [1..1] effectiveTime/@value Ennakkotiedon ilmoittamisen aika (909), arvo annetaan minuutin tarkkuudella TS-tietotyypillä</w:t>
      </w:r>
    </w:p>
    <w:p w14:paraId="70DCD2FE" w14:textId="77777777" w:rsidR="00CA3786" w:rsidRDefault="00CA3786" w:rsidP="0003634B">
      <w:pPr>
        <w:pStyle w:val="Snt1"/>
      </w:pPr>
    </w:p>
    <w:p w14:paraId="62974711" w14:textId="3174644E" w:rsidR="00CA3786" w:rsidRDefault="00CA3786" w:rsidP="0003634B">
      <w:pPr>
        <w:pStyle w:val="Snt1"/>
      </w:pPr>
      <w:r>
        <w:t>Toteutusohje: Ennakkotiedon ilmoittamisen ajan toistuma toteutetaan toistamalla koko entryRelation</w:t>
      </w:r>
      <w:r w:rsidR="006C34A9">
        <w:t>ship.observation –rakennetta, koska effectiveTime ei ole skeemassa toistuva.</w:t>
      </w:r>
    </w:p>
    <w:bookmarkStart w:id="606" w:name="_Vastaanottavan_laitoksen_tunniste"/>
    <w:bookmarkEnd w:id="606"/>
    <w:p w14:paraId="6E5B2A37" w14:textId="2EAD69C6" w:rsidR="00136DD1" w:rsidRDefault="00136DD1" w:rsidP="00136DD1">
      <w:pPr>
        <w:pStyle w:val="Otsikko6"/>
      </w:pPr>
      <w:r>
        <w:fldChar w:fldCharType="begin"/>
      </w:r>
      <w:r>
        <w:instrText xml:space="preserve"> HYPERLINK  \l "_Kuljetuskohteen_tyyppi_–" </w:instrText>
      </w:r>
      <w:r>
        <w:fldChar w:fldCharType="separate"/>
      </w:r>
      <w:bookmarkStart w:id="607" w:name="_Toc446509359"/>
      <w:r w:rsidRPr="00136DD1">
        <w:rPr>
          <w:rStyle w:val="Hyperlinkki"/>
        </w:rPr>
        <w:t>Vastaanottavan laitoksen tunniste</w:t>
      </w:r>
      <w:r>
        <w:fldChar w:fldCharType="end"/>
      </w:r>
      <w:r>
        <w:t xml:space="preserve"> – encounter</w:t>
      </w:r>
      <w:bookmarkEnd w:id="607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B75273" w14:paraId="668AAEE9" w14:textId="77777777" w:rsidTr="00F35BEC">
        <w:tc>
          <w:tcPr>
            <w:tcW w:w="9236" w:type="dxa"/>
          </w:tcPr>
          <w:p w14:paraId="58D46099" w14:textId="4F6219BD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</w:t>
            </w:r>
          </w:p>
        </w:tc>
      </w:tr>
    </w:tbl>
    <w:p w14:paraId="5D0D8737" w14:textId="77777777" w:rsidR="00374075" w:rsidRPr="00374075" w:rsidRDefault="00374075" w:rsidP="00136DD1">
      <w:pPr>
        <w:pStyle w:val="Snt1"/>
        <w:rPr>
          <w:lang w:val="en-US"/>
        </w:rPr>
      </w:pPr>
    </w:p>
    <w:p w14:paraId="3A6F8128" w14:textId="77777777" w:rsidR="00136DD1" w:rsidRDefault="00136DD1" w:rsidP="00136DD1">
      <w:pPr>
        <w:pStyle w:val="Snt1"/>
      </w:pPr>
      <w:r>
        <w:t>1. PAKOLLINEN yksi [1..1] @classCode="OBS" ja yksi [1..1] @moodCode="EVN"</w:t>
      </w:r>
    </w:p>
    <w:p w14:paraId="62BABB10" w14:textId="3F74D3BE" w:rsidR="00136DD1" w:rsidRDefault="00136DD1" w:rsidP="00136DD1">
      <w:pPr>
        <w:pStyle w:val="Snt1"/>
      </w:pPr>
      <w:r>
        <w:t xml:space="preserve">2. PAKOLLINEN yksi [1..1] code/@code="906" Vastaanottavan laitoksen tunniste </w:t>
      </w:r>
      <w:r w:rsidR="000B14D2">
        <w:t>(codeSystem</w:t>
      </w:r>
      <w:r>
        <w:t>: 1.2.246.537.6.12.2002.348)</w:t>
      </w:r>
    </w:p>
    <w:p w14:paraId="6CAB652C" w14:textId="77777777" w:rsidR="00A556AC" w:rsidRDefault="00A556AC" w:rsidP="00A556AC">
      <w:pPr>
        <w:pStyle w:val="Snt1"/>
      </w:pPr>
      <w:r>
        <w:t>3. PAKOLLINEN yksi [1..1] text</w:t>
      </w:r>
    </w:p>
    <w:p w14:paraId="0655351C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1C1C8728" w14:textId="7E948FFB" w:rsidR="00136DD1" w:rsidRDefault="00136DD1" w:rsidP="00136DD1">
      <w:pPr>
        <w:pStyle w:val="Snt1"/>
      </w:pPr>
      <w:r>
        <w:t>4. PAKOLLINEN yksi [1..1] performer</w:t>
      </w:r>
    </w:p>
    <w:p w14:paraId="2464805A" w14:textId="61CC26C1" w:rsidR="00136DD1" w:rsidRDefault="00136DD1" w:rsidP="00136DD1">
      <w:pPr>
        <w:pStyle w:val="Snt2"/>
      </w:pPr>
      <w:r>
        <w:lastRenderedPageBreak/>
        <w:t>a. PAKOLLINEN yksi [1..1] assignedEntity</w:t>
      </w:r>
    </w:p>
    <w:p w14:paraId="21665CE0" w14:textId="59CBD24A" w:rsidR="00136DD1" w:rsidRDefault="00136DD1" w:rsidP="00136DD1">
      <w:pPr>
        <w:pStyle w:val="Snt3"/>
      </w:pPr>
      <w:r>
        <w:t>a. PAKOLLINEN yksi [1..1] id/@nullFlavor="NA"</w:t>
      </w:r>
    </w:p>
    <w:p w14:paraId="7DB0F2AB" w14:textId="4572E141" w:rsidR="00136DD1" w:rsidRDefault="00136DD1" w:rsidP="00136DD1">
      <w:pPr>
        <w:pStyle w:val="Snt3"/>
      </w:pPr>
      <w:r>
        <w:t>b. PAKOLLINEN yksi [1..1] representedOrganization</w:t>
      </w:r>
    </w:p>
    <w:p w14:paraId="2A92311D" w14:textId="38D6EBE6" w:rsidR="00136DD1" w:rsidRDefault="00136DD1" w:rsidP="00136DD1">
      <w:pPr>
        <w:pStyle w:val="Snt4"/>
      </w:pPr>
      <w:r>
        <w:t xml:space="preserve">a. PAKOLLINEN yksi [1..1] id/@root Vastaanottavan laitoksen tunniste (906) </w:t>
      </w:r>
      <w:r w:rsidRPr="00136DD1">
        <w:t>THL - SOTE-organisaatiorekisteri</w:t>
      </w:r>
      <w:r>
        <w:t>stä</w:t>
      </w:r>
    </w:p>
    <w:p w14:paraId="27EFE2A7" w14:textId="39E6D372" w:rsidR="00136DD1" w:rsidRDefault="00136DD1" w:rsidP="00136DD1">
      <w:pPr>
        <w:pStyle w:val="Snt4"/>
      </w:pPr>
      <w:r>
        <w:t xml:space="preserve">b. VAPAAEHTOINEN nolla </w:t>
      </w:r>
      <w:r w:rsidR="005F5FE5">
        <w:t xml:space="preserve">tai </w:t>
      </w:r>
      <w:r>
        <w:t>yksi [</w:t>
      </w:r>
      <w:r w:rsidR="00874661">
        <w:t>0</w:t>
      </w:r>
      <w:r>
        <w:t>..1] name Vastaanottavan laitoksen nimi (908)</w:t>
      </w:r>
      <w:r w:rsidR="005F5FE5">
        <w:t>,</w:t>
      </w:r>
      <w:r>
        <w:t xml:space="preserve"> </w:t>
      </w:r>
      <w:r w:rsidR="005F5FE5">
        <w:t>arvo annetaan ON-tietotyypillä (ST)</w:t>
      </w:r>
    </w:p>
    <w:p w14:paraId="316DEDA8" w14:textId="77777777" w:rsidR="005F5FE5" w:rsidRPr="009315BE" w:rsidRDefault="005F5FE5" w:rsidP="005F5FE5">
      <w:pPr>
        <w:pStyle w:val="Snt1"/>
      </w:pPr>
      <w:r>
        <w:t>5. VAPAAEHTOINEN</w:t>
      </w:r>
      <w:r w:rsidRPr="009315BE">
        <w:t xml:space="preserve"> nolla tai yksi [0..1] entryRelationship</w:t>
      </w:r>
    </w:p>
    <w:p w14:paraId="61430917" w14:textId="77777777" w:rsidR="005F5FE5" w:rsidRDefault="005F5FE5" w:rsidP="005F5FE5">
      <w:pPr>
        <w:pStyle w:val="Snt2"/>
      </w:pPr>
      <w:r w:rsidRPr="00125567">
        <w:t xml:space="preserve">a. </w:t>
      </w:r>
      <w:r>
        <w:t>PAKOLLINEN yksi [1..1] @typeCode=”COMP”</w:t>
      </w:r>
    </w:p>
    <w:p w14:paraId="63C0A6FF" w14:textId="0A536913" w:rsidR="005F5FE5" w:rsidRDefault="005F5FE5" w:rsidP="005F5FE5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airaalan_yksikkö_–" w:history="1">
        <w:r w:rsidRPr="005F5FE5">
          <w:rPr>
            <w:rStyle w:val="Hyperlinkki"/>
          </w:rPr>
          <w:t>Sairaalan yksikkö</w:t>
        </w:r>
      </w:hyperlink>
      <w:r>
        <w:t xml:space="preserve"> (907) observation</w:t>
      </w:r>
    </w:p>
    <w:bookmarkStart w:id="608" w:name="_Sairaalan_yksikkö_–"/>
    <w:bookmarkEnd w:id="608"/>
    <w:p w14:paraId="14A62350" w14:textId="26054671" w:rsidR="005F5FE5" w:rsidRDefault="005F5FE5" w:rsidP="005F5FE5">
      <w:pPr>
        <w:pStyle w:val="Otsikko7"/>
      </w:pPr>
      <w:r>
        <w:fldChar w:fldCharType="begin"/>
      </w:r>
      <w:r>
        <w:instrText xml:space="preserve"> HYPERLINK  \l "_Vastaanottavan_laitoksen_tunniste" </w:instrText>
      </w:r>
      <w:r>
        <w:fldChar w:fldCharType="separate"/>
      </w:r>
      <w:bookmarkStart w:id="609" w:name="_Toc446509360"/>
      <w:r w:rsidRPr="005F5FE5">
        <w:rPr>
          <w:rStyle w:val="Hyperlinkki"/>
        </w:rPr>
        <w:t>Sairaalan yksikkö</w:t>
      </w:r>
      <w:r>
        <w:fldChar w:fldCharType="end"/>
      </w:r>
      <w:r>
        <w:t xml:space="preserve"> – observation</w:t>
      </w:r>
      <w:bookmarkEnd w:id="609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B75273" w14:paraId="79E88D0D" w14:textId="77777777" w:rsidTr="00F35BEC">
        <w:tc>
          <w:tcPr>
            <w:tcW w:w="9236" w:type="dxa"/>
          </w:tcPr>
          <w:p w14:paraId="0C4CD087" w14:textId="425F5317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/component/section/entry/organizer/component/observation/entryRelationship/observation/entryRelationship/encounter/entryRelationship/observation</w:t>
            </w:r>
          </w:p>
        </w:tc>
      </w:tr>
    </w:tbl>
    <w:p w14:paraId="01823511" w14:textId="77777777" w:rsidR="00374075" w:rsidRPr="00374075" w:rsidRDefault="00374075" w:rsidP="00374075">
      <w:pPr>
        <w:rPr>
          <w:lang w:val="en-US"/>
        </w:rPr>
      </w:pPr>
    </w:p>
    <w:p w14:paraId="44A5613F" w14:textId="77777777" w:rsidR="005F5FE5" w:rsidRDefault="005F5FE5" w:rsidP="005F5FE5">
      <w:pPr>
        <w:pStyle w:val="Snt1"/>
      </w:pPr>
      <w:r>
        <w:t>1. PAKOLLINEN yksi [1..1] @classCode="OBS" ja yksi [1..1] @moodCode="EVN"</w:t>
      </w:r>
    </w:p>
    <w:p w14:paraId="179075AC" w14:textId="18DDBBFB" w:rsidR="005F5FE5" w:rsidRDefault="005F5FE5" w:rsidP="005F5FE5">
      <w:pPr>
        <w:pStyle w:val="Snt1"/>
      </w:pPr>
      <w:r>
        <w:t xml:space="preserve">2. PAKOLLINEN yksi [1..1] code/@code="907" Sairaalan yksikkö </w:t>
      </w:r>
      <w:r w:rsidR="000B14D2">
        <w:t>(codeSystem</w:t>
      </w:r>
      <w:r>
        <w:t>: 1.2.246.537.6.12.2002.348)</w:t>
      </w:r>
    </w:p>
    <w:p w14:paraId="0DE32AD9" w14:textId="77777777" w:rsidR="00A556AC" w:rsidRDefault="00A556AC" w:rsidP="00A556AC">
      <w:pPr>
        <w:pStyle w:val="Snt1"/>
      </w:pPr>
      <w:r>
        <w:t>3. PAKOLLINEN yksi [1..1] text</w:t>
      </w:r>
    </w:p>
    <w:p w14:paraId="5EEF78BC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1FFFC044" w14:textId="331500D3" w:rsidR="005F5FE5" w:rsidRDefault="005F5FE5" w:rsidP="005F5FE5">
      <w:pPr>
        <w:pStyle w:val="Snt1"/>
      </w:pPr>
      <w:r>
        <w:t xml:space="preserve">4. PAKOLLINEN yksi [1..1] value Sairaalan yksikkö (907), arvo annetaan luokituksesta ENSIH – Sairaalan yksikkö </w:t>
      </w:r>
      <w:r w:rsidR="000B14D2">
        <w:t>(codeSystem</w:t>
      </w:r>
      <w:r>
        <w:t>: 1.2.246.537.6.3072.2014) CD-tietotyypillä</w:t>
      </w:r>
    </w:p>
    <w:bookmarkStart w:id="610" w:name="_Ilmoitus_muulle_viranomaiselle"/>
    <w:bookmarkEnd w:id="610"/>
    <w:p w14:paraId="4EC6B594" w14:textId="202318C7" w:rsidR="000C6166" w:rsidRDefault="000C6166" w:rsidP="000C6166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611" w:name="_Toc446509361"/>
      <w:r w:rsidRPr="000C6166">
        <w:rPr>
          <w:rStyle w:val="Hyperlinkki"/>
        </w:rPr>
        <w:t>Ilmoitus muulle viranomaiselle</w:t>
      </w:r>
      <w:r>
        <w:fldChar w:fldCharType="end"/>
      </w:r>
      <w:r>
        <w:t xml:space="preserve"> – observation</w:t>
      </w:r>
      <w:bookmarkEnd w:id="611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B75273" w14:paraId="65F6DBDF" w14:textId="77777777" w:rsidTr="00F35BEC">
        <w:tc>
          <w:tcPr>
            <w:tcW w:w="9236" w:type="dxa"/>
          </w:tcPr>
          <w:p w14:paraId="63A90377" w14:textId="77777777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E036388" w14:textId="77777777" w:rsidR="00374075" w:rsidRPr="00374075" w:rsidRDefault="00374075" w:rsidP="00374075">
      <w:pPr>
        <w:rPr>
          <w:lang w:val="en-US"/>
        </w:rPr>
      </w:pPr>
    </w:p>
    <w:p w14:paraId="3830C0BD" w14:textId="77777777" w:rsidR="000C6166" w:rsidRDefault="000C6166" w:rsidP="000C6166">
      <w:pPr>
        <w:pStyle w:val="Snt1"/>
      </w:pPr>
      <w:r>
        <w:t>1. PAKOLLINEN yksi [1..1] @classCode="OBS" ja yksi [1..1] @moodCode="EVN"</w:t>
      </w:r>
    </w:p>
    <w:p w14:paraId="415EE18F" w14:textId="306C0D42" w:rsidR="000C6166" w:rsidRDefault="000C6166" w:rsidP="000C6166">
      <w:pPr>
        <w:pStyle w:val="Snt1"/>
      </w:pPr>
      <w:r>
        <w:t xml:space="preserve">2. PAKOLLINEN yksi [1..1] code/@code="911" Ilmoitus muulle viranomaiselle </w:t>
      </w:r>
      <w:r w:rsidR="000B14D2">
        <w:t>(codeSystem</w:t>
      </w:r>
      <w:r>
        <w:t>: 1.2.246.537.6.12.2002.348)</w:t>
      </w:r>
    </w:p>
    <w:p w14:paraId="23F79D17" w14:textId="77777777" w:rsidR="00A556AC" w:rsidRDefault="00A556AC" w:rsidP="00A556AC">
      <w:pPr>
        <w:pStyle w:val="Snt1"/>
      </w:pPr>
      <w:r>
        <w:t>3. PAKOLLINEN yksi [1..1] text</w:t>
      </w:r>
    </w:p>
    <w:p w14:paraId="6D523832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55B00800" w14:textId="4D00A339" w:rsidR="005F5FE5" w:rsidRDefault="000C6166" w:rsidP="00016871">
      <w:pPr>
        <w:pStyle w:val="Snt1"/>
      </w:pPr>
      <w:r>
        <w:t xml:space="preserve">4. PAKOLLINEN yksi tai useampi [1..*] value Ilmoitus muulle viranomaiselle (911), arvo annetaan luokituksesta ENSIH – Ilmoitus muulle viranomaiselle </w:t>
      </w:r>
      <w:r w:rsidR="000B14D2">
        <w:t>(codeSystem</w:t>
      </w:r>
      <w:r>
        <w:t>: 1.2.246.537.6.3074.2014) CD-tietotyypillä</w:t>
      </w:r>
    </w:p>
    <w:bookmarkStart w:id="612" w:name="_Kuolema"/>
    <w:bookmarkEnd w:id="612"/>
    <w:p w14:paraId="7A1F02AC" w14:textId="0177606B" w:rsidR="00496766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613" w:name="_Toc446509362"/>
      <w:r w:rsidR="008558FE" w:rsidRPr="00382EF8">
        <w:rPr>
          <w:rStyle w:val="Hyperlinkki"/>
        </w:rPr>
        <w:t>Kuolema</w:t>
      </w:r>
      <w:bookmarkEnd w:id="613"/>
    </w:p>
    <w:p w14:paraId="775254F4" w14:textId="77777777" w:rsidR="00374075" w:rsidRDefault="00382EF8" w:rsidP="00374075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B75273" w14:paraId="7AC09997" w14:textId="77777777" w:rsidTr="00F35BEC">
        <w:tc>
          <w:tcPr>
            <w:tcW w:w="9236" w:type="dxa"/>
          </w:tcPr>
          <w:p w14:paraId="2C9211C6" w14:textId="0C56B0F8" w:rsidR="00374075" w:rsidRPr="00C51DBD" w:rsidRDefault="0037407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A5DEC94" w14:textId="77777777" w:rsidR="00374075" w:rsidRPr="00374075" w:rsidRDefault="00374075" w:rsidP="00004D7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17B3CB53" w14:textId="1049B931" w:rsidR="00004D77" w:rsidRPr="0095153D" w:rsidRDefault="00004D77" w:rsidP="00004D77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76</w:t>
      </w:r>
      <w:r w:rsidRPr="0082643A">
        <w:t xml:space="preserve">" </w:t>
      </w:r>
      <w:r>
        <w:t xml:space="preserve">Muu merkintä </w:t>
      </w:r>
      <w:r w:rsidR="000B14D2">
        <w:t>(codeSystem</w:t>
      </w:r>
      <w:r w:rsidRPr="0095153D">
        <w:t>: 1.2.246.537.6.14.2006 AR/YDIN - Otsikot)</w:t>
      </w:r>
    </w:p>
    <w:p w14:paraId="678BE553" w14:textId="6372591F" w:rsidR="00004D77" w:rsidRPr="0082643A" w:rsidRDefault="00004D77" w:rsidP="00004D77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Muu merkintä</w:t>
      </w:r>
      <w:r w:rsidRPr="0082643A">
        <w:t xml:space="preserve">" </w:t>
      </w:r>
    </w:p>
    <w:p w14:paraId="7CE98780" w14:textId="77777777" w:rsidR="00004D77" w:rsidRPr="0080598B" w:rsidRDefault="00004D77" w:rsidP="00004D77">
      <w:pPr>
        <w:pStyle w:val="Snt1"/>
      </w:pPr>
      <w:r w:rsidRPr="0080598B">
        <w:t xml:space="preserve">3. PAKOLLINEN yksi [1..1] text </w:t>
      </w:r>
    </w:p>
    <w:p w14:paraId="62556237" w14:textId="77777777" w:rsidR="00B116B3" w:rsidRDefault="00B116B3" w:rsidP="00B116B3"/>
    <w:p w14:paraId="00A5C707" w14:textId="5833786A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Kuolema:</w:t>
      </w:r>
      <w:r>
        <w:t xml:space="preserve"> (990) </w:t>
      </w:r>
      <w:r w:rsidRPr="00B116B3">
        <w:t>Kuoleman tunnistamisaika</w:t>
      </w:r>
      <w:r>
        <w:t xml:space="preserve"> (991)*; </w:t>
      </w:r>
      <w:r w:rsidRPr="00B116B3">
        <w:t>Kuoleman toteamisaika</w:t>
      </w:r>
      <w:r>
        <w:t xml:space="preserve"> (992)*</w:t>
      </w:r>
    </w:p>
    <w:p w14:paraId="71BF2142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BDC88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60F83B79" w14:textId="77777777" w:rsidR="00B116B3" w:rsidRDefault="00B116B3" w:rsidP="00B116B3">
      <w:pPr>
        <w:pStyle w:val="Snt1"/>
        <w:ind w:left="0" w:firstLine="0"/>
      </w:pPr>
    </w:p>
    <w:p w14:paraId="7B60D293" w14:textId="77777777" w:rsidR="00004D77" w:rsidRPr="0082643A" w:rsidRDefault="00004D77" w:rsidP="00004D77">
      <w:pPr>
        <w:pStyle w:val="Snt1"/>
      </w:pPr>
      <w:r w:rsidRPr="0082643A">
        <w:lastRenderedPageBreak/>
        <w:t>4. PAKOLLINEN yksi</w:t>
      </w:r>
      <w:r>
        <w:t xml:space="preserve"> [1..1</w:t>
      </w:r>
      <w:r w:rsidRPr="0082643A">
        <w:t xml:space="preserve">] entry </w:t>
      </w:r>
    </w:p>
    <w:p w14:paraId="4C7B4FBB" w14:textId="66304447" w:rsidR="00004D77" w:rsidRDefault="00004D77" w:rsidP="00004D77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14" w:author="Timo Kaskinen" w:date="2016-03-04T10:16:00Z">
        <w:r w:rsidR="0098016F">
          <w:t>1.2.246.777.11.2016.1</w:t>
        </w:r>
      </w:ins>
      <w:r w:rsidR="00C22574">
        <w:t>” (ensihoidon CDA 2016)</w:t>
      </w:r>
    </w:p>
    <w:p w14:paraId="31AE9C5D" w14:textId="0DE2A118" w:rsidR="00004D77" w:rsidRDefault="00004D77" w:rsidP="00004D77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990” (Kuolema entry)</w:t>
      </w:r>
    </w:p>
    <w:p w14:paraId="12B1770D" w14:textId="40063C9F" w:rsidR="00004D77" w:rsidRDefault="00004D77" w:rsidP="00004D77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Kuolema_-_organizer" w:history="1">
        <w:r w:rsidRPr="00A82438">
          <w:rPr>
            <w:rStyle w:val="Hyperlinkki"/>
          </w:rPr>
          <w:t>Kuolema</w:t>
        </w:r>
      </w:hyperlink>
      <w:r>
        <w:t xml:space="preserve"> organizer</w:t>
      </w:r>
    </w:p>
    <w:p w14:paraId="3C17451D" w14:textId="77777777" w:rsidR="00AE53FC" w:rsidRDefault="00AE53FC" w:rsidP="00004D77">
      <w:pPr>
        <w:pStyle w:val="Snt2"/>
      </w:pPr>
    </w:p>
    <w:p w14:paraId="1131AE47" w14:textId="449FCC87" w:rsidR="00AE53FC" w:rsidRPr="0084646B" w:rsidRDefault="002E612D" w:rsidP="00AE53FC">
      <w:pPr>
        <w:pStyle w:val="Snt1"/>
      </w:pPr>
      <w:r>
        <w:t>Toteutusohje: Kuolema-</w:t>
      </w:r>
      <w:r w:rsidR="003113AD">
        <w:t>entry:n</w:t>
      </w:r>
      <w:r w:rsidR="00AE53FC">
        <w:t xml:space="preserve"> tietoja käsitellään päivit</w:t>
      </w:r>
      <w:r>
        <w:t>et</w:t>
      </w:r>
      <w:r w:rsidR="00AE53FC">
        <w:t>täessä tai täyden</w:t>
      </w:r>
      <w:r>
        <w:t>net</w:t>
      </w:r>
      <w:r w:rsidR="00AE53FC">
        <w:t xml:space="preserve">täessä siten, että tuoreimmalle kirjaukselle tulee koko </w:t>
      </w:r>
      <w:r w:rsidR="003113AD">
        <w:t>entry:n</w:t>
      </w:r>
      <w:r w:rsidR="00AE53FC">
        <w:t xml:space="preserve"> ajantasainen sisältö.</w:t>
      </w:r>
    </w:p>
    <w:bookmarkStart w:id="615" w:name="_Kuolema_-_organizer"/>
    <w:bookmarkEnd w:id="615"/>
    <w:p w14:paraId="3D30EA57" w14:textId="264AE86E" w:rsidR="00004D77" w:rsidRDefault="00A82438" w:rsidP="00004D77">
      <w:pPr>
        <w:pStyle w:val="Otsikko3"/>
      </w:pPr>
      <w:r>
        <w:fldChar w:fldCharType="begin"/>
      </w:r>
      <w:r>
        <w:instrText xml:space="preserve"> HYPERLINK  \l "_Kuolema" </w:instrText>
      </w:r>
      <w:r>
        <w:fldChar w:fldCharType="separate"/>
      </w:r>
      <w:bookmarkStart w:id="616" w:name="_Toc446509363"/>
      <w:r w:rsidR="00004D77" w:rsidRPr="00A82438">
        <w:rPr>
          <w:rStyle w:val="Hyperlinkki"/>
        </w:rPr>
        <w:t>Kuolema</w:t>
      </w:r>
      <w:r>
        <w:fldChar w:fldCharType="end"/>
      </w:r>
      <w:r w:rsidR="00004D77" w:rsidRPr="0084646B">
        <w:t xml:space="preserve"> -</w:t>
      </w:r>
      <w:r w:rsidR="00004D77">
        <w:t xml:space="preserve"> </w:t>
      </w:r>
      <w:r w:rsidR="00004D77" w:rsidRPr="0084646B">
        <w:t>organizer</w:t>
      </w:r>
      <w:bookmarkEnd w:id="61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B75273" w14:paraId="3E0116CA" w14:textId="77777777" w:rsidTr="00F35BEC">
        <w:tc>
          <w:tcPr>
            <w:tcW w:w="9236" w:type="dxa"/>
          </w:tcPr>
          <w:p w14:paraId="430BFD4C" w14:textId="55B85978" w:rsidR="00D63C25" w:rsidRPr="00C51DBD" w:rsidRDefault="00D63C2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74CFDC1A" w14:textId="77777777" w:rsidR="00D63C25" w:rsidRPr="00D63C25" w:rsidRDefault="00D63C25" w:rsidP="00004D77">
      <w:pPr>
        <w:pStyle w:val="Snt1"/>
        <w:rPr>
          <w:lang w:val="en-US"/>
        </w:rPr>
      </w:pPr>
    </w:p>
    <w:p w14:paraId="189AE36D" w14:textId="77777777" w:rsidR="00004D77" w:rsidRPr="007E0AC1" w:rsidRDefault="00004D77" w:rsidP="00004D77">
      <w:pPr>
        <w:pStyle w:val="Snt1"/>
      </w:pPr>
      <w:r w:rsidRPr="007E0AC1">
        <w:t>1. PAKOLLINEN yksi [1..1] @classCode="CLUSTER" ja yksi [1..1] @moodCode="EVN"</w:t>
      </w:r>
    </w:p>
    <w:p w14:paraId="09137B95" w14:textId="31B330F8" w:rsidR="00004D77" w:rsidRPr="007E0AC1" w:rsidRDefault="00004D77" w:rsidP="00004D77">
      <w:pPr>
        <w:pStyle w:val="Snt1"/>
      </w:pPr>
      <w:r w:rsidRPr="007E0AC1">
        <w:t>2. PAKOLLINEN yksi [1..1] id</w:t>
      </w:r>
      <w:ins w:id="617" w:author="Timo Kaskinen" w:date="2016-02-26T14:14:00Z">
        <w:r w:rsidR="009C3D1E" w:rsidRPr="009C3D1E">
          <w:t>/@root</w:t>
        </w:r>
      </w:ins>
    </w:p>
    <w:p w14:paraId="4B78B255" w14:textId="781E7CD1" w:rsidR="00004D77" w:rsidRPr="0095153D" w:rsidRDefault="00004D77" w:rsidP="00004D77">
      <w:pPr>
        <w:pStyle w:val="Snt1"/>
      </w:pPr>
      <w:r>
        <w:t>3</w:t>
      </w:r>
      <w:r w:rsidRPr="0082643A">
        <w:t>. PAKOLLINEN yksi [1..1] code/@code="</w:t>
      </w:r>
      <w:r w:rsidR="00A82438">
        <w:t>99</w:t>
      </w:r>
      <w:r>
        <w:t>0</w:t>
      </w:r>
      <w:r w:rsidRPr="0082643A">
        <w:t xml:space="preserve">" </w:t>
      </w:r>
      <w:r w:rsidR="00A82438">
        <w:t>Kuolema</w:t>
      </w:r>
      <w:r>
        <w:t xml:space="preserve">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</w:t>
      </w:r>
      <w:r w:rsidR="00A82438">
        <w:t>990</w:t>
      </w:r>
      <w:r>
        <w:t>)</w:t>
      </w:r>
    </w:p>
    <w:p w14:paraId="705E5159" w14:textId="77777777" w:rsidR="00004D77" w:rsidRDefault="00004D77" w:rsidP="00004D77">
      <w:pPr>
        <w:pStyle w:val="Snt1"/>
      </w:pPr>
      <w:r>
        <w:t>4. PAKOLLINEN yksi statusCode/@code=”completed”</w:t>
      </w:r>
    </w:p>
    <w:p w14:paraId="6D63C7CE" w14:textId="74E50F29" w:rsidR="00004D77" w:rsidRPr="00125567" w:rsidRDefault="00004D77" w:rsidP="00004D77">
      <w:pPr>
        <w:pStyle w:val="Snt1"/>
      </w:pPr>
      <w:r>
        <w:t>5</w:t>
      </w:r>
      <w:r w:rsidRPr="00125567">
        <w:t xml:space="preserve">. </w:t>
      </w:r>
      <w:r w:rsidR="00A82438"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 w:rsidR="00A82438">
        <w:t>1</w:t>
      </w:r>
      <w:r w:rsidRPr="00125567">
        <w:t>..1] component</w:t>
      </w:r>
    </w:p>
    <w:p w14:paraId="27F50912" w14:textId="3DB33339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uoleman_tunnistamisaika_-" w:history="1">
        <w:r w:rsidR="00A82438" w:rsidRPr="00A82438">
          <w:rPr>
            <w:rStyle w:val="Hyperlinkki"/>
          </w:rPr>
          <w:t>Kuoleman tunnistamisaika</w:t>
        </w:r>
      </w:hyperlink>
      <w:r w:rsidR="00A82438">
        <w:t xml:space="preserve"> </w:t>
      </w:r>
      <w:r>
        <w:t>(</w:t>
      </w:r>
      <w:r w:rsidR="00A82438">
        <w:t>99</w:t>
      </w:r>
      <w:r>
        <w:t>1) observation</w:t>
      </w:r>
    </w:p>
    <w:p w14:paraId="7E69CC48" w14:textId="26FE9D36" w:rsidR="00004D77" w:rsidRPr="00125567" w:rsidRDefault="00004D77" w:rsidP="00004D77">
      <w:pPr>
        <w:pStyle w:val="Snt1"/>
      </w:pPr>
      <w:r>
        <w:t>6</w:t>
      </w:r>
      <w:r w:rsidRPr="00125567">
        <w:t xml:space="preserve">. </w:t>
      </w:r>
      <w:r w:rsidR="003C5DEA">
        <w:t>VAPAAEHTOINEN</w:t>
      </w:r>
      <w:r w:rsidR="003C5DEA" w:rsidRPr="00125567">
        <w:t xml:space="preserve"> </w:t>
      </w:r>
      <w:r w:rsidR="003C5DEA">
        <w:t xml:space="preserve">nolla tai yksi </w:t>
      </w:r>
      <w:r w:rsidR="00A82438">
        <w:t>[</w:t>
      </w:r>
      <w:r w:rsidR="003C5DEA">
        <w:t>0</w:t>
      </w:r>
      <w:r w:rsidRPr="00125567">
        <w:t>..</w:t>
      </w:r>
      <w:r>
        <w:t>1</w:t>
      </w:r>
      <w:r w:rsidRPr="00125567">
        <w:t xml:space="preserve">] </w:t>
      </w:r>
      <w:r w:rsidRPr="001F0C0D">
        <w:t xml:space="preserve">component </w:t>
      </w:r>
    </w:p>
    <w:p w14:paraId="3BCED0B4" w14:textId="4488FBED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Kuoleman_toteamisaika_-" w:history="1">
        <w:r w:rsidR="00A82438" w:rsidRPr="00A82438">
          <w:rPr>
            <w:rStyle w:val="Hyperlinkki"/>
          </w:rPr>
          <w:t>Kuoleman toteamisaika</w:t>
        </w:r>
      </w:hyperlink>
      <w:r w:rsidRPr="00125567">
        <w:t xml:space="preserve"> </w:t>
      </w:r>
      <w:r>
        <w:t>(</w:t>
      </w:r>
      <w:r w:rsidR="00A82438">
        <w:t>992</w:t>
      </w:r>
      <w:r>
        <w:t>) observation</w:t>
      </w:r>
    </w:p>
    <w:bookmarkStart w:id="618" w:name="_Kuoleman_tunnistamisaika_-"/>
    <w:bookmarkEnd w:id="618"/>
    <w:p w14:paraId="6A9766A7" w14:textId="0E4ED73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619" w:name="_Toc446509364"/>
      <w:r w:rsidRPr="00A82438">
        <w:rPr>
          <w:rStyle w:val="Hyperlinkki"/>
        </w:rPr>
        <w:t>Kuoleman tunnistamisaika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r w:rsidR="00004D77" w:rsidRPr="00125567">
        <w:t>observation</w:t>
      </w:r>
      <w:bookmarkEnd w:id="61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B75273" w14:paraId="6AF78EB8" w14:textId="77777777" w:rsidTr="00F35BEC">
        <w:tc>
          <w:tcPr>
            <w:tcW w:w="9236" w:type="dxa"/>
          </w:tcPr>
          <w:p w14:paraId="75417377" w14:textId="001DC818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799A4EA" w14:textId="77777777" w:rsidR="00D63C25" w:rsidRPr="00D63C25" w:rsidRDefault="00D63C25" w:rsidP="00004D77">
      <w:pPr>
        <w:pStyle w:val="Snt1"/>
        <w:rPr>
          <w:lang w:val="en-US"/>
        </w:rPr>
      </w:pPr>
    </w:p>
    <w:p w14:paraId="4D49F3AD" w14:textId="77777777" w:rsidR="00004D77" w:rsidRPr="00770C6A" w:rsidRDefault="00004D77" w:rsidP="00004D77">
      <w:pPr>
        <w:pStyle w:val="Snt1"/>
      </w:pPr>
      <w:r w:rsidRPr="00770C6A">
        <w:t xml:space="preserve">1. PAKOLLINEN yksi [1..1] @classCode="OBS" ja yksi [1..1] @moodCode="EVN" </w:t>
      </w:r>
    </w:p>
    <w:p w14:paraId="291619FA" w14:textId="60E1CB9E" w:rsidR="00004D77" w:rsidRPr="00770C6A" w:rsidRDefault="00004D77" w:rsidP="00004D77">
      <w:pPr>
        <w:pStyle w:val="Snt1"/>
      </w:pPr>
      <w:r w:rsidRPr="00770C6A">
        <w:t>2. PAKOLLINEN yksi [1..1] code/@code="</w:t>
      </w:r>
      <w:r w:rsidR="00A82438">
        <w:t>99</w:t>
      </w:r>
      <w:r w:rsidRPr="00770C6A">
        <w:t xml:space="preserve">1" </w:t>
      </w:r>
      <w:r w:rsidR="00A82438">
        <w:t>Kuoleman tunnistamisaika</w:t>
      </w:r>
      <w:r w:rsidRPr="00770C6A">
        <w:t xml:space="preserve"> </w:t>
      </w:r>
      <w:r w:rsidR="000B14D2">
        <w:t>(codeSystem</w:t>
      </w:r>
      <w:r w:rsidRPr="00770C6A">
        <w:t>: 1.2.246.537.6.12.2002.348)</w:t>
      </w:r>
      <w:r w:rsidR="00A82438">
        <w:t xml:space="preserve"> (99</w:t>
      </w:r>
      <w:r>
        <w:t>1)</w:t>
      </w:r>
    </w:p>
    <w:p w14:paraId="22ACAB0E" w14:textId="77777777" w:rsidR="00B116B3" w:rsidRDefault="00B116B3" w:rsidP="00B116B3">
      <w:pPr>
        <w:pStyle w:val="Snt1"/>
      </w:pPr>
      <w:r>
        <w:t>3. PAKOLLINEN yksi [1..1] text</w:t>
      </w:r>
    </w:p>
    <w:p w14:paraId="552B0410" w14:textId="77777777" w:rsidR="00B116B3" w:rsidRDefault="00B116B3" w:rsidP="00B116B3">
      <w:pPr>
        <w:pStyle w:val="Snt2"/>
      </w:pPr>
      <w:r>
        <w:t>a. PAKOLLINEN yksi [1..1] reference/@value, viitattavan näyttömuoto-osion xml-ID annetaan II-tietotyypillä</w:t>
      </w:r>
    </w:p>
    <w:p w14:paraId="2BAC1222" w14:textId="79F7B1AB" w:rsidR="00004D77" w:rsidRPr="00770C6A" w:rsidRDefault="00004D77" w:rsidP="00004D77">
      <w:pPr>
        <w:pStyle w:val="Snt1"/>
      </w:pPr>
      <w:r w:rsidRPr="00770C6A">
        <w:t xml:space="preserve">4. PAKOLLINEN yksi [1..1] value, </w:t>
      </w:r>
      <w:r>
        <w:t xml:space="preserve">arvo annetaan </w:t>
      </w:r>
      <w:r w:rsidR="00A82438">
        <w:t>minuutin tarkkuudella TS</w:t>
      </w:r>
      <w:r w:rsidRPr="00770C6A">
        <w:t xml:space="preserve">-tietotyypillä </w:t>
      </w:r>
    </w:p>
    <w:bookmarkStart w:id="620" w:name="_Kuoleman_toteamisaika_-"/>
    <w:bookmarkEnd w:id="620"/>
    <w:p w14:paraId="0340614C" w14:textId="6EF9AC4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621" w:name="_Toc446509365"/>
      <w:r w:rsidRPr="00A82438">
        <w:rPr>
          <w:rStyle w:val="Hyperlinkki"/>
        </w:rPr>
        <w:t>Kuoleman toteamisaika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r w:rsidR="00004D77" w:rsidRPr="00125567">
        <w:t>observation</w:t>
      </w:r>
      <w:bookmarkEnd w:id="62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B75273" w14:paraId="731823AE" w14:textId="77777777" w:rsidTr="00F35BEC">
        <w:tc>
          <w:tcPr>
            <w:tcW w:w="9236" w:type="dxa"/>
          </w:tcPr>
          <w:p w14:paraId="272C8C89" w14:textId="1191FA31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2B17AA" w14:textId="77777777" w:rsidR="00D63C25" w:rsidRPr="00D63C25" w:rsidRDefault="00D63C25" w:rsidP="00004D77">
      <w:pPr>
        <w:pStyle w:val="Snt1"/>
        <w:rPr>
          <w:lang w:val="en-US"/>
        </w:rPr>
      </w:pPr>
    </w:p>
    <w:p w14:paraId="57E143E6" w14:textId="77777777" w:rsidR="00004D77" w:rsidRPr="00770C6A" w:rsidRDefault="00004D77" w:rsidP="00004D77">
      <w:pPr>
        <w:pStyle w:val="Snt1"/>
      </w:pPr>
      <w:r w:rsidRPr="00770C6A">
        <w:t xml:space="preserve">1. PAKOLLINEN yksi [1..1] @classCode="OBS" ja yksi [1..1] @moodCode="EVN" </w:t>
      </w:r>
    </w:p>
    <w:p w14:paraId="77F6BD99" w14:textId="1E5B2F03" w:rsidR="00004D77" w:rsidRPr="00770C6A" w:rsidRDefault="00004D77" w:rsidP="00004D77">
      <w:pPr>
        <w:pStyle w:val="Snt1"/>
      </w:pPr>
      <w:r w:rsidRPr="00770C6A">
        <w:t>2. PAKOLLINEN yksi [1..1] code/@code="</w:t>
      </w:r>
      <w:r w:rsidR="00A82438">
        <w:t>99</w:t>
      </w:r>
      <w:r w:rsidRPr="00770C6A">
        <w:t xml:space="preserve">2" </w:t>
      </w:r>
      <w:r w:rsidR="00A82438">
        <w:t>Kuoleman toteamisaika</w:t>
      </w:r>
      <w:r w:rsidRPr="00770C6A">
        <w:t xml:space="preserve"> </w:t>
      </w:r>
      <w:r w:rsidR="000B14D2">
        <w:t>(codeSystem</w:t>
      </w:r>
      <w:r w:rsidRPr="00770C6A">
        <w:t>: 1.2.246.537.6.12.2002.348)</w:t>
      </w:r>
      <w:r>
        <w:t xml:space="preserve"> (</w:t>
      </w:r>
      <w:r w:rsidR="00A82438">
        <w:t>99</w:t>
      </w:r>
      <w:r>
        <w:t>2)</w:t>
      </w:r>
    </w:p>
    <w:p w14:paraId="6E47BAB1" w14:textId="77777777" w:rsidR="00B116B3" w:rsidRDefault="00B116B3" w:rsidP="00B116B3">
      <w:pPr>
        <w:pStyle w:val="Snt1"/>
      </w:pPr>
      <w:r>
        <w:t>3. PAKOLLINEN yksi [1..1] text</w:t>
      </w:r>
    </w:p>
    <w:p w14:paraId="50D2132F" w14:textId="77777777" w:rsidR="00B116B3" w:rsidRDefault="00B116B3" w:rsidP="00B116B3">
      <w:pPr>
        <w:pStyle w:val="Snt2"/>
      </w:pPr>
      <w:r>
        <w:t>a. PAKOLLINEN yksi [1..1] reference/@value, viitattavan näyttömuoto-osion xml-ID annetaan II-tietotyypillä</w:t>
      </w:r>
    </w:p>
    <w:p w14:paraId="6361A266" w14:textId="77777777" w:rsidR="00A82438" w:rsidRDefault="00A82438" w:rsidP="00A82438">
      <w:pPr>
        <w:pStyle w:val="Snt1"/>
      </w:pPr>
      <w:r w:rsidRPr="00770C6A">
        <w:t xml:space="preserve">4. PAKOLLINEN yksi [1..1] value, </w:t>
      </w:r>
      <w:r>
        <w:t>arvo annetaan minuutin tarkkuudella TS</w:t>
      </w:r>
      <w:r w:rsidRPr="00770C6A">
        <w:t xml:space="preserve">-tietotyypillä </w:t>
      </w:r>
    </w:p>
    <w:p w14:paraId="2651C2CB" w14:textId="64B84A0F" w:rsidR="0098016F" w:rsidRDefault="0098016F">
      <w:pPr>
        <w:spacing w:after="200"/>
        <w:jc w:val="left"/>
        <w:rPr>
          <w:ins w:id="622" w:author="Timo Kaskinen" w:date="2016-03-04T10:22:00Z"/>
          <w:rFonts w:cs="Times New Roman"/>
        </w:rPr>
      </w:pPr>
      <w:ins w:id="623" w:author="Timo Kaskinen" w:date="2016-03-04T10:22:00Z">
        <w:r>
          <w:br w:type="page"/>
        </w:r>
      </w:ins>
    </w:p>
    <w:p w14:paraId="0CFDFB5E" w14:textId="77777777" w:rsidR="00622161" w:rsidRPr="00770C6A" w:rsidRDefault="00622161" w:rsidP="00A82438">
      <w:pPr>
        <w:pStyle w:val="Snt1"/>
      </w:pPr>
    </w:p>
    <w:p w14:paraId="017946AA" w14:textId="4FD0EF17" w:rsidR="00D129EF" w:rsidRPr="00BB0D12" w:rsidRDefault="00D129EF" w:rsidP="00D129EF">
      <w:pPr>
        <w:pStyle w:val="Otsikko1"/>
      </w:pPr>
      <w:bookmarkStart w:id="624" w:name="_Toc446509366"/>
      <w:r w:rsidRPr="00BB0D12">
        <w:rPr>
          <w:caps w:val="0"/>
        </w:rPr>
        <w:t>VERSIOHISTORIA</w:t>
      </w:r>
      <w:bookmarkEnd w:id="624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77777777" w:rsidR="00362D75" w:rsidRDefault="00362D75" w:rsidP="00A922DA">
            <w:r>
              <w:t>0.1 - 0.7</w:t>
            </w:r>
          </w:p>
        </w:tc>
        <w:tc>
          <w:tcPr>
            <w:tcW w:w="1559" w:type="dxa"/>
          </w:tcPr>
          <w:p w14:paraId="2FE11D09" w14:textId="320DCB18" w:rsidR="00362D75" w:rsidRDefault="00362D75" w:rsidP="00362D75">
            <w:r>
              <w:t>6-11.2015</w:t>
            </w:r>
          </w:p>
        </w:tc>
        <w:tc>
          <w:tcPr>
            <w:tcW w:w="1276" w:type="dxa"/>
          </w:tcPr>
          <w:p w14:paraId="6A239F8F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73AD211D" w14:textId="77777777" w:rsidR="00362D75" w:rsidRDefault="00362D75" w:rsidP="00A922DA">
            <w:r>
              <w:t>T</w:t>
            </w:r>
            <w:r w:rsidRPr="008137E4">
              <w:t>yöversioita</w:t>
            </w:r>
          </w:p>
        </w:tc>
      </w:tr>
      <w:tr w:rsidR="00362D75" w14:paraId="6999C3DE" w14:textId="77777777" w:rsidTr="00622161">
        <w:tc>
          <w:tcPr>
            <w:tcW w:w="988" w:type="dxa"/>
          </w:tcPr>
          <w:p w14:paraId="46566AE5" w14:textId="77777777" w:rsidR="00362D75" w:rsidRDefault="00362D75" w:rsidP="00A922DA">
            <w:r>
              <w:t>0.8</w:t>
            </w:r>
          </w:p>
        </w:tc>
        <w:tc>
          <w:tcPr>
            <w:tcW w:w="1559" w:type="dxa"/>
          </w:tcPr>
          <w:p w14:paraId="7C4F9DF7" w14:textId="77777777" w:rsidR="00362D75" w:rsidRDefault="00362D75" w:rsidP="00A922DA">
            <w:r>
              <w:t>30.11.2015</w:t>
            </w:r>
          </w:p>
        </w:tc>
        <w:tc>
          <w:tcPr>
            <w:tcW w:w="1276" w:type="dxa"/>
          </w:tcPr>
          <w:p w14:paraId="156C1793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6ED12C34" w14:textId="69723BE7" w:rsidR="00362D75" w:rsidRDefault="00362D75" w:rsidP="00362D75">
            <w:r>
              <w:t>K</w:t>
            </w:r>
            <w:r w:rsidRPr="008137E4">
              <w:t xml:space="preserve">ommentointiversio </w:t>
            </w:r>
            <w:r>
              <w:t>TC:lle</w:t>
            </w:r>
          </w:p>
        </w:tc>
      </w:tr>
      <w:tr w:rsidR="00362D75" w14:paraId="5011A93F" w14:textId="77777777" w:rsidTr="00622161">
        <w:tc>
          <w:tcPr>
            <w:tcW w:w="988" w:type="dxa"/>
          </w:tcPr>
          <w:p w14:paraId="4AFC1AF4" w14:textId="1B91A335" w:rsidR="00362D75" w:rsidRPr="008137E4" w:rsidRDefault="007E78D9" w:rsidP="00201121">
            <w:r>
              <w:t>0.</w:t>
            </w:r>
            <w:r w:rsidR="00201121">
              <w:t>9</w:t>
            </w:r>
          </w:p>
        </w:tc>
        <w:tc>
          <w:tcPr>
            <w:tcW w:w="1559" w:type="dxa"/>
          </w:tcPr>
          <w:p w14:paraId="44A2CD6B" w14:textId="14B0D71B" w:rsidR="00362D75" w:rsidRDefault="00201121" w:rsidP="00A922DA">
            <w:r>
              <w:t>29</w:t>
            </w:r>
            <w:r w:rsidR="007E78D9">
              <w:t>.12.2015</w:t>
            </w:r>
          </w:p>
        </w:tc>
        <w:tc>
          <w:tcPr>
            <w:tcW w:w="1276" w:type="dxa"/>
          </w:tcPr>
          <w:p w14:paraId="34AF665A" w14:textId="74D836B3" w:rsidR="00362D75" w:rsidRDefault="007E78D9" w:rsidP="00A922DA">
            <w:r>
              <w:t>S&amp;P</w:t>
            </w:r>
          </w:p>
        </w:tc>
        <w:tc>
          <w:tcPr>
            <w:tcW w:w="5386" w:type="dxa"/>
          </w:tcPr>
          <w:p w14:paraId="47F6546D" w14:textId="00076228" w:rsidR="00362D75" w:rsidRDefault="007E78D9" w:rsidP="002E612D">
            <w:r>
              <w:t>Ensihoitopalvelun yksikön palveluntuottajan tiedot lisätty entry</w:t>
            </w:r>
            <w:r w:rsidR="00F82CF7">
              <w:t>:</w:t>
            </w:r>
            <w:r>
              <w:t>yn ja näyttömuotoon, rooli ensihoitopalvelun aikana näyttömuotoon, elvytystiedon puuttumisen ehdollisen pakollisuuden ehto</w:t>
            </w:r>
            <w:r w:rsidR="00201121">
              <w:t>. Potilaan status</w:t>
            </w:r>
            <w:r w:rsidR="002E612D">
              <w:t xml:space="preserve"> </w:t>
            </w:r>
            <w:r w:rsidR="00201121">
              <w:t>-organizer purettu erillisiksi entry:iksi ja lisätty antoaika rakenteisiin.</w:t>
            </w:r>
            <w:r w:rsidR="00AE53FC">
              <w:t xml:space="preserve"> Fysiologisiin mittauksiin lisätty keskiverenpaineelle rakenne. </w:t>
            </w:r>
            <w:r w:rsidR="00622161">
              <w:t>Lääkeseoksien ainesosien rakenne lisätty.</w:t>
            </w:r>
            <w:r w:rsidR="009160CD">
              <w:t xml:space="preserve"> Kuka konsultoi lisätty hoito-ohjeisiin.</w:t>
            </w:r>
            <w:r w:rsidR="002E612D">
              <w:t xml:space="preserve"> Lisätty header-</w:t>
            </w:r>
            <w:r w:rsidR="00DA1410">
              <w:t>osion ohjeistus rekisterinpitäjän, palveluntuottajan ja palveluyksikön tiedoille.</w:t>
            </w:r>
            <w:r w:rsidR="0073059A">
              <w:t xml:space="preserve"> Lisätty ohjeistus per tietoryhmä/entry:t miten tietoja käsitellään päivytystilanteessa.</w:t>
            </w:r>
          </w:p>
        </w:tc>
      </w:tr>
      <w:tr w:rsidR="00362D75" w14:paraId="6D51C86A" w14:textId="77777777" w:rsidTr="00622161">
        <w:tc>
          <w:tcPr>
            <w:tcW w:w="988" w:type="dxa"/>
          </w:tcPr>
          <w:p w14:paraId="5096B2F2" w14:textId="357A1B3B" w:rsidR="00362D75" w:rsidRPr="008137E4" w:rsidRDefault="00557B9F" w:rsidP="00A922DA">
            <w:r>
              <w:t>0.91</w:t>
            </w:r>
          </w:p>
        </w:tc>
        <w:tc>
          <w:tcPr>
            <w:tcW w:w="1559" w:type="dxa"/>
          </w:tcPr>
          <w:p w14:paraId="405BDEAE" w14:textId="446D704D" w:rsidR="00362D75" w:rsidRDefault="00557B9F" w:rsidP="00A922DA">
            <w:r>
              <w:t>31.12.2015</w:t>
            </w:r>
          </w:p>
        </w:tc>
        <w:tc>
          <w:tcPr>
            <w:tcW w:w="1276" w:type="dxa"/>
          </w:tcPr>
          <w:p w14:paraId="1F7AA137" w14:textId="2873776F" w:rsidR="00362D75" w:rsidRDefault="00557B9F" w:rsidP="00A922DA">
            <w:r>
              <w:t>S&amp;P</w:t>
            </w:r>
          </w:p>
        </w:tc>
        <w:tc>
          <w:tcPr>
            <w:tcW w:w="5386" w:type="dxa"/>
          </w:tcPr>
          <w:p w14:paraId="3E8772F4" w14:textId="364D5B12" w:rsidR="00362D75" w:rsidRDefault="00557B9F" w:rsidP="00A922DA">
            <w:r>
              <w:t>Kela kokouksessa sovitut tarkennukset</w:t>
            </w:r>
            <w:r w:rsidR="006C1666">
              <w:t xml:space="preserve"> header</w:t>
            </w:r>
            <w:r w:rsidR="002E612D">
              <w:t>-</w:t>
            </w:r>
            <w:r w:rsidR="006C1666">
              <w:t xml:space="preserve"> ja perusrakenneosioon</w:t>
            </w:r>
            <w:r>
              <w:t>, stilisointia, versio lausuntokierrokselle</w:t>
            </w:r>
          </w:p>
        </w:tc>
      </w:tr>
      <w:tr w:rsidR="00362D75" w14:paraId="3A04A508" w14:textId="77777777" w:rsidTr="00622161">
        <w:tc>
          <w:tcPr>
            <w:tcW w:w="988" w:type="dxa"/>
          </w:tcPr>
          <w:p w14:paraId="7582792D" w14:textId="2EF5DAD6" w:rsidR="00362D75" w:rsidRPr="008137E4" w:rsidRDefault="003C5DEA" w:rsidP="00A922DA">
            <w:r>
              <w:t>0.92</w:t>
            </w:r>
          </w:p>
        </w:tc>
        <w:tc>
          <w:tcPr>
            <w:tcW w:w="1559" w:type="dxa"/>
          </w:tcPr>
          <w:p w14:paraId="296F9821" w14:textId="28D90C20" w:rsidR="00362D75" w:rsidRDefault="003C5DEA" w:rsidP="00A922DA">
            <w:r>
              <w:t>27.1.2</w:t>
            </w:r>
            <w:bookmarkStart w:id="625" w:name="_GoBack"/>
            <w:bookmarkEnd w:id="625"/>
            <w:r>
              <w:t>016</w:t>
            </w:r>
          </w:p>
        </w:tc>
        <w:tc>
          <w:tcPr>
            <w:tcW w:w="1276" w:type="dxa"/>
          </w:tcPr>
          <w:p w14:paraId="392BE94E" w14:textId="29B2ECEF" w:rsidR="00362D75" w:rsidRDefault="003C5DEA" w:rsidP="00A922DA">
            <w:r>
              <w:t>S&amp;P</w:t>
            </w:r>
          </w:p>
        </w:tc>
        <w:tc>
          <w:tcPr>
            <w:tcW w:w="5386" w:type="dxa"/>
          </w:tcPr>
          <w:p w14:paraId="64A21B78" w14:textId="643F7F3F" w:rsidR="00362D75" w:rsidRDefault="003C5DEA" w:rsidP="00A922DA">
            <w:r>
              <w:t>Lausuntokierroksen kommenttien pohjalta tehdyt tarkennukset (track changes päällä), erittely käsitellyistä kommenteista on äänestysmateriaalien liitteenä. Versio HL7 Finland jäsenäänestykseen.</w:t>
            </w:r>
          </w:p>
        </w:tc>
      </w:tr>
      <w:tr w:rsidR="00641845" w14:paraId="63DBDD46" w14:textId="77777777" w:rsidTr="00622161">
        <w:trPr>
          <w:ins w:id="626" w:author="Timo Kaskinen" w:date="2016-02-26T13:31:00Z"/>
        </w:trPr>
        <w:tc>
          <w:tcPr>
            <w:tcW w:w="988" w:type="dxa"/>
          </w:tcPr>
          <w:p w14:paraId="744CC9D0" w14:textId="772F765D" w:rsidR="00641845" w:rsidRDefault="00641845" w:rsidP="00A922DA">
            <w:pPr>
              <w:rPr>
                <w:ins w:id="627" w:author="Timo Kaskinen" w:date="2016-02-26T13:31:00Z"/>
              </w:rPr>
            </w:pPr>
            <w:ins w:id="628" w:author="Timo Kaskinen" w:date="2016-02-26T13:31:00Z">
              <w:r>
                <w:t>1.00</w:t>
              </w:r>
            </w:ins>
          </w:p>
        </w:tc>
        <w:tc>
          <w:tcPr>
            <w:tcW w:w="1559" w:type="dxa"/>
          </w:tcPr>
          <w:p w14:paraId="40E71843" w14:textId="6703EFF5" w:rsidR="00641845" w:rsidRDefault="005F0F58" w:rsidP="00A922DA">
            <w:pPr>
              <w:rPr>
                <w:ins w:id="629" w:author="Timo Kaskinen" w:date="2016-02-26T13:31:00Z"/>
              </w:rPr>
            </w:pPr>
            <w:ins w:id="630" w:author="Timo Kaskinen" w:date="2016-03-23T15:18:00Z">
              <w:r>
                <w:t>31</w:t>
              </w:r>
            </w:ins>
            <w:ins w:id="631" w:author="Timo Kaskinen" w:date="2016-02-26T13:31:00Z">
              <w:r w:rsidR="00641845">
                <w:t>.3.2016</w:t>
              </w:r>
            </w:ins>
          </w:p>
        </w:tc>
        <w:tc>
          <w:tcPr>
            <w:tcW w:w="1276" w:type="dxa"/>
          </w:tcPr>
          <w:p w14:paraId="7C9AAB29" w14:textId="5005AE6A" w:rsidR="00641845" w:rsidRDefault="00641845" w:rsidP="00A922DA">
            <w:pPr>
              <w:rPr>
                <w:ins w:id="632" w:author="Timo Kaskinen" w:date="2016-02-26T13:31:00Z"/>
              </w:rPr>
            </w:pPr>
            <w:ins w:id="633" w:author="Timo Kaskinen" w:date="2016-02-26T13:31:00Z">
              <w:r>
                <w:t>S&amp;P</w:t>
              </w:r>
            </w:ins>
          </w:p>
        </w:tc>
        <w:tc>
          <w:tcPr>
            <w:tcW w:w="5386" w:type="dxa"/>
          </w:tcPr>
          <w:p w14:paraId="54A54884" w14:textId="6C5F058C" w:rsidR="00641845" w:rsidRDefault="00641845">
            <w:pPr>
              <w:rPr>
                <w:ins w:id="634" w:author="Timo Kaskinen" w:date="2016-02-26T13:31:00Z"/>
              </w:rPr>
            </w:pPr>
            <w:ins w:id="635" w:author="Timo Kaskinen" w:date="2016-02-26T13:32:00Z">
              <w:r>
                <w:t xml:space="preserve">Julkaisuversio, määrittelylle oid lisätty, korjattu muutaman luokituksen versio vastaamaan koodistopalvelussa </w:t>
              </w:r>
              <w:r w:rsidR="00F10F68">
                <w:t>olevaa versiota,</w:t>
              </w:r>
            </w:ins>
            <w:ins w:id="636" w:author="Timo Kaskinen" w:date="2016-02-26T14:19:00Z">
              <w:r w:rsidR="00F10F68">
                <w:t xml:space="preserve"> lisätty kaksi puuttunutta entry:n id:tä ja poistettu ylimääräinen </w:t>
              </w:r>
            </w:ins>
            <w:ins w:id="637" w:author="Timo Kaskinen" w:date="2016-02-26T14:20:00Z">
              <w:r w:rsidR="00F10F68">
                <w:t xml:space="preserve">id </w:t>
              </w:r>
            </w:ins>
            <w:ins w:id="638" w:author="Timo Kaskinen" w:date="2016-02-26T14:19:00Z">
              <w:r w:rsidR="00F10F68">
                <w:t>parista kohtaa, jotka eivät olleet</w:t>
              </w:r>
            </w:ins>
            <w:ins w:id="639" w:author="Timo Kaskinen" w:date="2016-02-26T14:20:00Z">
              <w:r w:rsidR="00F10F68">
                <w:t xml:space="preserve"> itsenäisiä rakenteita</w:t>
              </w:r>
            </w:ins>
            <w:ins w:id="640" w:author="Timo Kaskinen" w:date="2016-02-26T14:21:00Z">
              <w:r w:rsidR="00F10F68">
                <w:t>, korjattu näkymän nimeksi Ensihoitokertomus.</w:t>
              </w:r>
            </w:ins>
            <w:ins w:id="641" w:author="Timo Kaskinen" w:date="2016-02-26T14:19:00Z">
              <w:r w:rsidR="00F10F68">
                <w:t xml:space="preserve"> </w:t>
              </w:r>
            </w:ins>
            <w:ins w:id="642" w:author="Timo Kaskinen" w:date="2016-03-14T15:39:00Z">
              <w:r w:rsidR="000F3367">
                <w:t xml:space="preserve">Lisätty kahdelle uudelle luokitukselle oid:t. Lääkkeenatotapa-tiedon </w:t>
              </w:r>
            </w:ins>
            <w:ins w:id="643" w:author="Timo Kaskinen" w:date="2016-03-14T15:40:00Z">
              <w:r w:rsidR="000F3367">
                <w:t>rakenteen tunnisteeksi</w:t>
              </w:r>
            </w:ins>
            <w:ins w:id="644" w:author="Timo Kaskinen" w:date="2016-03-14T15:39:00Z">
              <w:r w:rsidR="000F3367">
                <w:t xml:space="preserve"> muutettu Ensihoidon kenttäkoodin arvo</w:t>
              </w:r>
            </w:ins>
            <w:ins w:id="645" w:author="Timo Kaskinen" w:date="2016-03-14T15:40:00Z">
              <w:r w:rsidR="000F3367">
                <w:t>.</w:t>
              </w:r>
            </w:ins>
            <w:ins w:id="646" w:author="Timo Kaskinen" w:date="2016-03-18T16:14:00Z">
              <w:r w:rsidR="006E71F7">
                <w:t xml:space="preserve"> Näyttömuoto-ohjeistuksiin tehtiin tarkennuksia. Lääkkeen antaneen ammattilaisen ja hoito-ohjeen antaneen lääkärin yksilöivien tunnisteiden root-attribuuttien vaihtoehtoja tarkennettu.</w:t>
              </w:r>
            </w:ins>
          </w:p>
        </w:tc>
      </w:tr>
    </w:tbl>
    <w:p w14:paraId="5F3C06F6" w14:textId="77777777" w:rsidR="00362D75" w:rsidRDefault="00362D75" w:rsidP="00362D75"/>
    <w:p w14:paraId="1CE3EA27" w14:textId="0D892453" w:rsidR="00362D75" w:rsidRDefault="00362D75" w:rsidP="00362D75">
      <w:r>
        <w:t>S&amp;P, Salivirta &amp; Partners: Timo Kaskinen, Marko Jalonen ja Jarkko Närvänen</w:t>
      </w:r>
    </w:p>
    <w:p w14:paraId="553EC72E" w14:textId="77777777" w:rsidR="003F68E5" w:rsidRPr="007E4641" w:rsidRDefault="003F68E5" w:rsidP="00AE0334"/>
    <w:sectPr w:rsidR="003F68E5" w:rsidRPr="007E4641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B30B7" w14:textId="77777777" w:rsidR="003436CD" w:rsidRDefault="003436CD" w:rsidP="00AE0334">
      <w:r>
        <w:separator/>
      </w:r>
    </w:p>
  </w:endnote>
  <w:endnote w:type="continuationSeparator" w:id="0">
    <w:p w14:paraId="3A1A23BC" w14:textId="77777777" w:rsidR="003436CD" w:rsidRDefault="003436CD" w:rsidP="00AE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77777777" w:rsidR="00B75273" w:rsidRDefault="00B75273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5F0F58">
          <w:rPr>
            <w:noProof/>
          </w:rPr>
          <w:t>82</w:t>
        </w:r>
        <w:r w:rsidRPr="0022467F">
          <w:fldChar w:fldCharType="end"/>
        </w:r>
      </w:p>
    </w:sdtContent>
  </w:sdt>
  <w:p w14:paraId="7A1F02C4" w14:textId="77777777" w:rsidR="00B75273" w:rsidRDefault="00B75273" w:rsidP="00AE0334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7D310" w14:textId="77777777" w:rsidR="003436CD" w:rsidRDefault="003436CD" w:rsidP="00AE0334">
      <w:r>
        <w:separator/>
      </w:r>
    </w:p>
  </w:footnote>
  <w:footnote w:type="continuationSeparator" w:id="0">
    <w:p w14:paraId="01CC7C04" w14:textId="77777777" w:rsidR="003436CD" w:rsidRDefault="003436CD" w:rsidP="00AE0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ulukkoRuudukko"/>
      <w:tblW w:w="9668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ook w:val="04A0" w:firstRow="1" w:lastRow="0" w:firstColumn="1" w:lastColumn="0" w:noHBand="0" w:noVBand="1"/>
    </w:tblPr>
    <w:tblGrid>
      <w:gridCol w:w="3454"/>
      <w:gridCol w:w="2650"/>
      <w:gridCol w:w="2196"/>
      <w:gridCol w:w="1368"/>
    </w:tblGrid>
    <w:tr w:rsidR="00B75273" w14:paraId="7A1F02BB" w14:textId="77777777" w:rsidTr="008F5278">
      <w:trPr>
        <w:trHeight w:val="449"/>
      </w:trPr>
      <w:tc>
        <w:tcPr>
          <w:tcW w:w="3573" w:type="dxa"/>
          <w:vMerge w:val="restart"/>
        </w:tcPr>
        <w:p w14:paraId="7A1F02B7" w14:textId="77777777" w:rsidR="00B75273" w:rsidRPr="006044D8" w:rsidRDefault="00B75273" w:rsidP="00AE0334">
          <w:pPr>
            <w:pStyle w:val="Yltunniste"/>
            <w:rPr>
              <w:color w:val="7F7F7F"/>
              <w:sz w:val="18"/>
            </w:rPr>
          </w:pPr>
          <w:r>
            <w:rPr>
              <w:noProof/>
              <w:lang w:eastAsia="fi-FI"/>
            </w:rPr>
            <w:drawing>
              <wp:anchor distT="0" distB="0" distL="114300" distR="114300" simplePos="0" relativeHeight="251670528" behindDoc="0" locked="0" layoutInCell="1" allowOverlap="1" wp14:anchorId="7A1F02C7" wp14:editId="7A1F02C8">
                <wp:simplePos x="0" y="0"/>
                <wp:positionH relativeFrom="column">
                  <wp:posOffset>793437</wp:posOffset>
                </wp:positionH>
                <wp:positionV relativeFrom="paragraph">
                  <wp:posOffset>78105</wp:posOffset>
                </wp:positionV>
                <wp:extent cx="1232452" cy="449619"/>
                <wp:effectExtent l="0" t="0" r="6350" b="7620"/>
                <wp:wrapNone/>
                <wp:docPr id="8" name="Kuva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KanTa_FI_RG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2452" cy="4496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7A1F02C9" wp14:editId="7A1F02CA">
                <wp:extent cx="676800" cy="604800"/>
                <wp:effectExtent l="0" t="0" r="9525" b="5080"/>
                <wp:docPr id="9" name="Kuva 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</w:tcPr>
        <w:p w14:paraId="7A1F02B8" w14:textId="5F1F0F65" w:rsidR="00B75273" w:rsidRPr="008F5278" w:rsidRDefault="00B75273" w:rsidP="00B75273">
          <w:pPr>
            <w:pStyle w:val="Yltunniste"/>
          </w:pPr>
          <w:del w:id="7" w:author="Timo Kaskinen" w:date="2016-03-23T14:54:00Z">
            <w:r w:rsidRPr="008F5278" w:rsidDel="00B75273">
              <w:delText xml:space="preserve">Ensihoidon </w:delText>
            </w:r>
          </w:del>
          <w:ins w:id="8" w:author="Timo Kaskinen" w:date="2016-03-23T14:54:00Z">
            <w:r w:rsidRPr="008F5278">
              <w:t>Ensihoi</w:t>
            </w:r>
            <w:r>
              <w:t>tokertomus</w:t>
            </w:r>
            <w:r w:rsidRPr="008F5278">
              <w:t xml:space="preserve"> </w:t>
            </w:r>
          </w:ins>
          <w:r w:rsidRPr="008F5278">
            <w:t>CDA</w:t>
          </w:r>
        </w:p>
      </w:tc>
      <w:tc>
        <w:tcPr>
          <w:tcW w:w="1985" w:type="dxa"/>
        </w:tcPr>
        <w:p w14:paraId="7A1F02B9" w14:textId="184B0723" w:rsidR="00B75273" w:rsidRPr="008F5278" w:rsidRDefault="00B75273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3436CD">
            <w:fldChar w:fldCharType="begin"/>
          </w:r>
          <w:r w:rsidR="003436CD">
            <w:instrText xml:space="preserve"> DOCPROPERTY  Versio  \* MERGEFORMAT </w:instrText>
          </w:r>
          <w:r w:rsidR="003436CD">
            <w:fldChar w:fldCharType="separate"/>
          </w:r>
          <w:ins w:id="9" w:author="Timo Kaskinen" w:date="2016-02-24T19:02:00Z">
            <w:r>
              <w:t>1.00</w:t>
            </w:r>
          </w:ins>
          <w:r w:rsidR="003436CD">
            <w:fldChar w:fldCharType="end"/>
          </w:r>
        </w:p>
      </w:tc>
      <w:tc>
        <w:tcPr>
          <w:tcW w:w="1417" w:type="dxa"/>
        </w:tcPr>
        <w:p w14:paraId="7A1F02BA" w14:textId="77777777" w:rsidR="00B75273" w:rsidRPr="008F5278" w:rsidRDefault="00B75273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5F0F58">
            <w:rPr>
              <w:noProof/>
            </w:rPr>
            <w:t>82</w:t>
          </w:r>
          <w:r w:rsidRPr="008F5278">
            <w:fldChar w:fldCharType="end"/>
          </w:r>
          <w:r w:rsidRPr="008F5278">
            <w:t xml:space="preserve"> (</w:t>
          </w:r>
          <w:r w:rsidR="003436CD">
            <w:fldChar w:fldCharType="begin"/>
          </w:r>
          <w:r w:rsidR="003436CD">
            <w:instrText xml:space="preserve"> NUMPAGES   \* MERGEFORMAT </w:instrText>
          </w:r>
          <w:r w:rsidR="003436CD">
            <w:fldChar w:fldCharType="separate"/>
          </w:r>
          <w:r w:rsidR="005F0F58">
            <w:rPr>
              <w:noProof/>
            </w:rPr>
            <w:t>83</w:t>
          </w:r>
          <w:r w:rsidR="003436CD">
            <w:rPr>
              <w:noProof/>
            </w:rPr>
            <w:fldChar w:fldCharType="end"/>
          </w:r>
          <w:r w:rsidRPr="008F5278">
            <w:t>)</w:t>
          </w:r>
        </w:p>
      </w:tc>
    </w:tr>
    <w:tr w:rsidR="00B75273" w14:paraId="7A1F02C0" w14:textId="77777777" w:rsidTr="008F5278">
      <w:trPr>
        <w:trHeight w:val="449"/>
      </w:trPr>
      <w:tc>
        <w:tcPr>
          <w:tcW w:w="3573" w:type="dxa"/>
          <w:vMerge/>
        </w:tcPr>
        <w:p w14:paraId="7A1F02BC" w14:textId="77777777" w:rsidR="00B75273" w:rsidRPr="006044D8" w:rsidRDefault="00B75273" w:rsidP="00AE0334">
          <w:pPr>
            <w:pStyle w:val="Yltunniste"/>
          </w:pPr>
        </w:p>
      </w:tc>
      <w:tc>
        <w:tcPr>
          <w:tcW w:w="2693" w:type="dxa"/>
        </w:tcPr>
        <w:p w14:paraId="7A1F02BD" w14:textId="34B3813C" w:rsidR="00B75273" w:rsidRPr="008F5278" w:rsidRDefault="003436CD" w:rsidP="00AE0334">
          <w:pPr>
            <w:pStyle w:val="Yltunniste"/>
          </w:pPr>
          <w:r>
            <w:fldChar w:fldCharType="begin"/>
          </w:r>
          <w:r>
            <w:instrText xml:space="preserve"> DOCPROPERTY  Pvm  \* MERGEFORMAT </w:instrText>
          </w:r>
          <w:r>
            <w:fldChar w:fldCharType="separate"/>
          </w:r>
          <w:ins w:id="10" w:author="Timo Kaskinen" w:date="2016-03-23T14:53:00Z">
            <w:r w:rsidR="00B75273">
              <w:t>31.3.2016</w:t>
            </w:r>
          </w:ins>
          <w:r>
            <w:fldChar w:fldCharType="end"/>
          </w:r>
        </w:p>
      </w:tc>
      <w:tc>
        <w:tcPr>
          <w:tcW w:w="1985" w:type="dxa"/>
        </w:tcPr>
        <w:p w14:paraId="7A1F02BE" w14:textId="091BD00D" w:rsidR="00B75273" w:rsidRPr="008F5278" w:rsidRDefault="00B75273" w:rsidP="00AE0334">
          <w:pPr>
            <w:pStyle w:val="Yltunniste"/>
          </w:pPr>
          <w:r w:rsidRPr="008F5278">
            <w:t xml:space="preserve">OID: </w:t>
          </w:r>
          <w:r>
            <w:t xml:space="preserve"> </w:t>
          </w:r>
          <w:fldSimple w:instr=" DOCPROPERTY  OID  \* MERGEFORMAT ">
            <w:ins w:id="11" w:author="Timo Kaskinen" w:date="2016-02-24T19:02:00Z">
              <w:r>
                <w:t>1.2.246.777.11.2016.1</w:t>
              </w:r>
            </w:ins>
          </w:fldSimple>
        </w:p>
      </w:tc>
      <w:tc>
        <w:tcPr>
          <w:tcW w:w="1417" w:type="dxa"/>
        </w:tcPr>
        <w:p w14:paraId="7A1F02BF" w14:textId="77777777" w:rsidR="00B75273" w:rsidRPr="008F5278" w:rsidRDefault="00B75273" w:rsidP="00AE0334">
          <w:pPr>
            <w:pStyle w:val="Yltunniste"/>
          </w:pPr>
        </w:p>
      </w:tc>
    </w:tr>
  </w:tbl>
  <w:p w14:paraId="7A1F02C1" w14:textId="77777777" w:rsidR="00B75273" w:rsidRDefault="00B75273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F38BD"/>
    <w:multiLevelType w:val="multilevel"/>
    <w:tmpl w:val="6F24450C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11"/>
  </w:num>
  <w:num w:numId="8">
    <w:abstractNumId w:val="0"/>
  </w:num>
  <w:num w:numId="9">
    <w:abstractNumId w:val="2"/>
  </w:num>
  <w:num w:numId="10">
    <w:abstractNumId w:val="6"/>
  </w:num>
  <w:num w:numId="11">
    <w:abstractNumId w:val="1"/>
  </w:num>
  <w:num w:numId="12">
    <w:abstractNumId w:val="7"/>
  </w:num>
  <w:num w:numId="13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mo Kaskinen">
    <w15:presenceInfo w15:providerId="None" w15:userId="Timo Kaskin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trackRevisions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93"/>
    <w:rsid w:val="000005E6"/>
    <w:rsid w:val="0000172F"/>
    <w:rsid w:val="00002279"/>
    <w:rsid w:val="00004D77"/>
    <w:rsid w:val="00006A0E"/>
    <w:rsid w:val="0001487F"/>
    <w:rsid w:val="00015D3F"/>
    <w:rsid w:val="00016871"/>
    <w:rsid w:val="00021940"/>
    <w:rsid w:val="00022FA9"/>
    <w:rsid w:val="000237BB"/>
    <w:rsid w:val="00031C03"/>
    <w:rsid w:val="0003425C"/>
    <w:rsid w:val="0003454B"/>
    <w:rsid w:val="00035EC6"/>
    <w:rsid w:val="0003634B"/>
    <w:rsid w:val="00043AA1"/>
    <w:rsid w:val="0004647E"/>
    <w:rsid w:val="00051F46"/>
    <w:rsid w:val="00056648"/>
    <w:rsid w:val="00056950"/>
    <w:rsid w:val="000655A0"/>
    <w:rsid w:val="00066334"/>
    <w:rsid w:val="00066AD5"/>
    <w:rsid w:val="000701D9"/>
    <w:rsid w:val="00073AEE"/>
    <w:rsid w:val="0007597A"/>
    <w:rsid w:val="000778BB"/>
    <w:rsid w:val="000809EF"/>
    <w:rsid w:val="00082524"/>
    <w:rsid w:val="00091CBE"/>
    <w:rsid w:val="00097C5F"/>
    <w:rsid w:val="000A2194"/>
    <w:rsid w:val="000A2228"/>
    <w:rsid w:val="000A4CA6"/>
    <w:rsid w:val="000B14D2"/>
    <w:rsid w:val="000B1BE8"/>
    <w:rsid w:val="000B1ED7"/>
    <w:rsid w:val="000B3D9A"/>
    <w:rsid w:val="000B7788"/>
    <w:rsid w:val="000C3F30"/>
    <w:rsid w:val="000C4C8D"/>
    <w:rsid w:val="000C6166"/>
    <w:rsid w:val="000C6EFC"/>
    <w:rsid w:val="000D2C72"/>
    <w:rsid w:val="000D69BD"/>
    <w:rsid w:val="000D6C05"/>
    <w:rsid w:val="000E1136"/>
    <w:rsid w:val="000E528F"/>
    <w:rsid w:val="000F3367"/>
    <w:rsid w:val="000F3F11"/>
    <w:rsid w:val="000F4018"/>
    <w:rsid w:val="000F638A"/>
    <w:rsid w:val="0010330A"/>
    <w:rsid w:val="0010497A"/>
    <w:rsid w:val="00111FAA"/>
    <w:rsid w:val="0011306A"/>
    <w:rsid w:val="00122FAA"/>
    <w:rsid w:val="00123D3D"/>
    <w:rsid w:val="001242B4"/>
    <w:rsid w:val="00125567"/>
    <w:rsid w:val="00127578"/>
    <w:rsid w:val="00131C8D"/>
    <w:rsid w:val="00133376"/>
    <w:rsid w:val="001362A7"/>
    <w:rsid w:val="00136DD1"/>
    <w:rsid w:val="00142809"/>
    <w:rsid w:val="00142C1E"/>
    <w:rsid w:val="00144C5F"/>
    <w:rsid w:val="0014542E"/>
    <w:rsid w:val="00161F50"/>
    <w:rsid w:val="00162C57"/>
    <w:rsid w:val="00164CBE"/>
    <w:rsid w:val="00165E12"/>
    <w:rsid w:val="001667E4"/>
    <w:rsid w:val="001670F0"/>
    <w:rsid w:val="0016791E"/>
    <w:rsid w:val="00181274"/>
    <w:rsid w:val="00184A76"/>
    <w:rsid w:val="00186242"/>
    <w:rsid w:val="00191306"/>
    <w:rsid w:val="00192B7F"/>
    <w:rsid w:val="001A017B"/>
    <w:rsid w:val="001A3F9F"/>
    <w:rsid w:val="001A67A9"/>
    <w:rsid w:val="001B1DE0"/>
    <w:rsid w:val="001B3F38"/>
    <w:rsid w:val="001B482D"/>
    <w:rsid w:val="001B7800"/>
    <w:rsid w:val="001C2607"/>
    <w:rsid w:val="001D3997"/>
    <w:rsid w:val="001E3FB6"/>
    <w:rsid w:val="001E439F"/>
    <w:rsid w:val="001E5688"/>
    <w:rsid w:val="001F0C0D"/>
    <w:rsid w:val="001F18F3"/>
    <w:rsid w:val="001F213E"/>
    <w:rsid w:val="001F2E9B"/>
    <w:rsid w:val="001F5D43"/>
    <w:rsid w:val="001F79FC"/>
    <w:rsid w:val="00201121"/>
    <w:rsid w:val="002163C7"/>
    <w:rsid w:val="0022467F"/>
    <w:rsid w:val="00225428"/>
    <w:rsid w:val="00227018"/>
    <w:rsid w:val="0023337E"/>
    <w:rsid w:val="00234C6C"/>
    <w:rsid w:val="00235AA8"/>
    <w:rsid w:val="002508F4"/>
    <w:rsid w:val="00254703"/>
    <w:rsid w:val="0025651B"/>
    <w:rsid w:val="0025729C"/>
    <w:rsid w:val="00257CA1"/>
    <w:rsid w:val="00265E04"/>
    <w:rsid w:val="00270590"/>
    <w:rsid w:val="00271476"/>
    <w:rsid w:val="002714A9"/>
    <w:rsid w:val="00272E7C"/>
    <w:rsid w:val="002742D5"/>
    <w:rsid w:val="00274A61"/>
    <w:rsid w:val="00281921"/>
    <w:rsid w:val="00281E5B"/>
    <w:rsid w:val="002832D4"/>
    <w:rsid w:val="00283AD7"/>
    <w:rsid w:val="002847E1"/>
    <w:rsid w:val="00290193"/>
    <w:rsid w:val="00290ACB"/>
    <w:rsid w:val="00294D00"/>
    <w:rsid w:val="00297560"/>
    <w:rsid w:val="002A0AF6"/>
    <w:rsid w:val="002A49FA"/>
    <w:rsid w:val="002A573E"/>
    <w:rsid w:val="002A75A8"/>
    <w:rsid w:val="002B15F3"/>
    <w:rsid w:val="002B3B7C"/>
    <w:rsid w:val="002B7043"/>
    <w:rsid w:val="002D61EA"/>
    <w:rsid w:val="002D7105"/>
    <w:rsid w:val="002E2618"/>
    <w:rsid w:val="002E612D"/>
    <w:rsid w:val="002E6379"/>
    <w:rsid w:val="002E72AF"/>
    <w:rsid w:val="002F2106"/>
    <w:rsid w:val="002F3DC1"/>
    <w:rsid w:val="002F6A94"/>
    <w:rsid w:val="002F779C"/>
    <w:rsid w:val="00302044"/>
    <w:rsid w:val="00304084"/>
    <w:rsid w:val="0030641F"/>
    <w:rsid w:val="00306934"/>
    <w:rsid w:val="003113AD"/>
    <w:rsid w:val="00312BC3"/>
    <w:rsid w:val="00312C66"/>
    <w:rsid w:val="0031311F"/>
    <w:rsid w:val="00322594"/>
    <w:rsid w:val="00324B0E"/>
    <w:rsid w:val="00325933"/>
    <w:rsid w:val="003362F0"/>
    <w:rsid w:val="00342C80"/>
    <w:rsid w:val="003436CD"/>
    <w:rsid w:val="00343C5F"/>
    <w:rsid w:val="00346969"/>
    <w:rsid w:val="00347415"/>
    <w:rsid w:val="00347463"/>
    <w:rsid w:val="0035685E"/>
    <w:rsid w:val="00362D75"/>
    <w:rsid w:val="00370659"/>
    <w:rsid w:val="00370F58"/>
    <w:rsid w:val="0037208F"/>
    <w:rsid w:val="00372172"/>
    <w:rsid w:val="00372593"/>
    <w:rsid w:val="00374075"/>
    <w:rsid w:val="0038271E"/>
    <w:rsid w:val="00382EF8"/>
    <w:rsid w:val="0038334A"/>
    <w:rsid w:val="00390ACC"/>
    <w:rsid w:val="003B2B82"/>
    <w:rsid w:val="003B4455"/>
    <w:rsid w:val="003C538D"/>
    <w:rsid w:val="003C5DEA"/>
    <w:rsid w:val="003C73F5"/>
    <w:rsid w:val="003E1B8C"/>
    <w:rsid w:val="003E2ADD"/>
    <w:rsid w:val="003F3233"/>
    <w:rsid w:val="003F5756"/>
    <w:rsid w:val="003F6337"/>
    <w:rsid w:val="003F68E5"/>
    <w:rsid w:val="00400C56"/>
    <w:rsid w:val="004033E1"/>
    <w:rsid w:val="00404E6A"/>
    <w:rsid w:val="0040598B"/>
    <w:rsid w:val="00406D7B"/>
    <w:rsid w:val="00412639"/>
    <w:rsid w:val="00416440"/>
    <w:rsid w:val="00420C47"/>
    <w:rsid w:val="004269C1"/>
    <w:rsid w:val="004319A6"/>
    <w:rsid w:val="00431BE3"/>
    <w:rsid w:val="00431FF3"/>
    <w:rsid w:val="004327C9"/>
    <w:rsid w:val="004343FC"/>
    <w:rsid w:val="00435B1E"/>
    <w:rsid w:val="00440466"/>
    <w:rsid w:val="004428C6"/>
    <w:rsid w:val="0045146C"/>
    <w:rsid w:val="004555FD"/>
    <w:rsid w:val="004558D2"/>
    <w:rsid w:val="004600D5"/>
    <w:rsid w:val="00463EB3"/>
    <w:rsid w:val="00464D66"/>
    <w:rsid w:val="00473BF8"/>
    <w:rsid w:val="004743A3"/>
    <w:rsid w:val="004761EA"/>
    <w:rsid w:val="0047766A"/>
    <w:rsid w:val="00482CB7"/>
    <w:rsid w:val="00485FA2"/>
    <w:rsid w:val="004877C3"/>
    <w:rsid w:val="00487841"/>
    <w:rsid w:val="00496766"/>
    <w:rsid w:val="004A1055"/>
    <w:rsid w:val="004A3C71"/>
    <w:rsid w:val="004A7264"/>
    <w:rsid w:val="004A73A8"/>
    <w:rsid w:val="004A7B80"/>
    <w:rsid w:val="004B20EF"/>
    <w:rsid w:val="004B2D3C"/>
    <w:rsid w:val="004B668F"/>
    <w:rsid w:val="004B7264"/>
    <w:rsid w:val="004C295C"/>
    <w:rsid w:val="004C297B"/>
    <w:rsid w:val="004C6386"/>
    <w:rsid w:val="004C7A92"/>
    <w:rsid w:val="004D159D"/>
    <w:rsid w:val="004D1A7B"/>
    <w:rsid w:val="004D40A9"/>
    <w:rsid w:val="004D63D3"/>
    <w:rsid w:val="004E22ED"/>
    <w:rsid w:val="004E4B5A"/>
    <w:rsid w:val="004F1795"/>
    <w:rsid w:val="004F1F39"/>
    <w:rsid w:val="004F22C5"/>
    <w:rsid w:val="004F5D17"/>
    <w:rsid w:val="005007B2"/>
    <w:rsid w:val="005051B5"/>
    <w:rsid w:val="00507552"/>
    <w:rsid w:val="005137B0"/>
    <w:rsid w:val="00516C1E"/>
    <w:rsid w:val="00522AEC"/>
    <w:rsid w:val="005439B3"/>
    <w:rsid w:val="00544FAB"/>
    <w:rsid w:val="005507B1"/>
    <w:rsid w:val="00550D8B"/>
    <w:rsid w:val="00551C13"/>
    <w:rsid w:val="005572FB"/>
    <w:rsid w:val="005578E4"/>
    <w:rsid w:val="00557B9F"/>
    <w:rsid w:val="00567C0E"/>
    <w:rsid w:val="00570E97"/>
    <w:rsid w:val="00571243"/>
    <w:rsid w:val="00572458"/>
    <w:rsid w:val="00572756"/>
    <w:rsid w:val="00573485"/>
    <w:rsid w:val="00576808"/>
    <w:rsid w:val="0057701C"/>
    <w:rsid w:val="00586377"/>
    <w:rsid w:val="00587C17"/>
    <w:rsid w:val="005957A3"/>
    <w:rsid w:val="00597E69"/>
    <w:rsid w:val="005B5816"/>
    <w:rsid w:val="005B6084"/>
    <w:rsid w:val="005B7BF1"/>
    <w:rsid w:val="005C051F"/>
    <w:rsid w:val="005C08F5"/>
    <w:rsid w:val="005C40CB"/>
    <w:rsid w:val="005D08C3"/>
    <w:rsid w:val="005D58BF"/>
    <w:rsid w:val="005E0F0B"/>
    <w:rsid w:val="005E2106"/>
    <w:rsid w:val="005E58B7"/>
    <w:rsid w:val="005E60FB"/>
    <w:rsid w:val="005F0F58"/>
    <w:rsid w:val="005F21BD"/>
    <w:rsid w:val="005F3B38"/>
    <w:rsid w:val="005F5FE5"/>
    <w:rsid w:val="00600C35"/>
    <w:rsid w:val="00602CFC"/>
    <w:rsid w:val="006044D8"/>
    <w:rsid w:val="00604526"/>
    <w:rsid w:val="006046A0"/>
    <w:rsid w:val="00605CE5"/>
    <w:rsid w:val="00613291"/>
    <w:rsid w:val="00615700"/>
    <w:rsid w:val="00615D47"/>
    <w:rsid w:val="00617909"/>
    <w:rsid w:val="006212E2"/>
    <w:rsid w:val="00622161"/>
    <w:rsid w:val="00623F47"/>
    <w:rsid w:val="00626155"/>
    <w:rsid w:val="00627373"/>
    <w:rsid w:val="00627942"/>
    <w:rsid w:val="00627BD5"/>
    <w:rsid w:val="006340EE"/>
    <w:rsid w:val="0063465E"/>
    <w:rsid w:val="006352A6"/>
    <w:rsid w:val="00635A82"/>
    <w:rsid w:val="00641295"/>
    <w:rsid w:val="00641845"/>
    <w:rsid w:val="00645513"/>
    <w:rsid w:val="00647715"/>
    <w:rsid w:val="0065252E"/>
    <w:rsid w:val="00657336"/>
    <w:rsid w:val="00657918"/>
    <w:rsid w:val="0066427A"/>
    <w:rsid w:val="00664E03"/>
    <w:rsid w:val="00673D07"/>
    <w:rsid w:val="006743E0"/>
    <w:rsid w:val="006857DC"/>
    <w:rsid w:val="006912D1"/>
    <w:rsid w:val="006926EC"/>
    <w:rsid w:val="00697029"/>
    <w:rsid w:val="006A14B9"/>
    <w:rsid w:val="006A2CD3"/>
    <w:rsid w:val="006A33D6"/>
    <w:rsid w:val="006A4DF8"/>
    <w:rsid w:val="006A530A"/>
    <w:rsid w:val="006B018C"/>
    <w:rsid w:val="006B771E"/>
    <w:rsid w:val="006C0942"/>
    <w:rsid w:val="006C1666"/>
    <w:rsid w:val="006C34A9"/>
    <w:rsid w:val="006C356B"/>
    <w:rsid w:val="006C51FC"/>
    <w:rsid w:val="006D075B"/>
    <w:rsid w:val="006D0B5A"/>
    <w:rsid w:val="006D6CAB"/>
    <w:rsid w:val="006E30A1"/>
    <w:rsid w:val="006E71F7"/>
    <w:rsid w:val="006F1DB0"/>
    <w:rsid w:val="006F522A"/>
    <w:rsid w:val="006F66D1"/>
    <w:rsid w:val="006F78FD"/>
    <w:rsid w:val="006F7BAF"/>
    <w:rsid w:val="00707831"/>
    <w:rsid w:val="0071162D"/>
    <w:rsid w:val="00716392"/>
    <w:rsid w:val="0072747D"/>
    <w:rsid w:val="0073059A"/>
    <w:rsid w:val="00736BB9"/>
    <w:rsid w:val="00737045"/>
    <w:rsid w:val="0074128A"/>
    <w:rsid w:val="00744089"/>
    <w:rsid w:val="0074439F"/>
    <w:rsid w:val="007464FF"/>
    <w:rsid w:val="00750DFC"/>
    <w:rsid w:val="00754D15"/>
    <w:rsid w:val="007607DF"/>
    <w:rsid w:val="00762F55"/>
    <w:rsid w:val="007642CE"/>
    <w:rsid w:val="00766275"/>
    <w:rsid w:val="00766B33"/>
    <w:rsid w:val="0077012B"/>
    <w:rsid w:val="00770C6A"/>
    <w:rsid w:val="007710E7"/>
    <w:rsid w:val="007736F2"/>
    <w:rsid w:val="00773BBF"/>
    <w:rsid w:val="0079106D"/>
    <w:rsid w:val="00791B3C"/>
    <w:rsid w:val="0079309D"/>
    <w:rsid w:val="007944FD"/>
    <w:rsid w:val="007A6790"/>
    <w:rsid w:val="007B3623"/>
    <w:rsid w:val="007B554A"/>
    <w:rsid w:val="007B62FD"/>
    <w:rsid w:val="007B6CFE"/>
    <w:rsid w:val="007C474F"/>
    <w:rsid w:val="007C503B"/>
    <w:rsid w:val="007C79A5"/>
    <w:rsid w:val="007D2314"/>
    <w:rsid w:val="007D6FB3"/>
    <w:rsid w:val="007E0492"/>
    <w:rsid w:val="007E0AC1"/>
    <w:rsid w:val="007E3CAD"/>
    <w:rsid w:val="007E4641"/>
    <w:rsid w:val="007E78D9"/>
    <w:rsid w:val="0080598B"/>
    <w:rsid w:val="00812ADD"/>
    <w:rsid w:val="00815A0E"/>
    <w:rsid w:val="008168F8"/>
    <w:rsid w:val="00820174"/>
    <w:rsid w:val="00821A11"/>
    <w:rsid w:val="0082643A"/>
    <w:rsid w:val="008340A4"/>
    <w:rsid w:val="00840369"/>
    <w:rsid w:val="00845A10"/>
    <w:rsid w:val="00845B1F"/>
    <w:rsid w:val="00846640"/>
    <w:rsid w:val="008514A6"/>
    <w:rsid w:val="008530A1"/>
    <w:rsid w:val="008558FE"/>
    <w:rsid w:val="00857C9E"/>
    <w:rsid w:val="0086308F"/>
    <w:rsid w:val="00863132"/>
    <w:rsid w:val="008706C8"/>
    <w:rsid w:val="00871518"/>
    <w:rsid w:val="00874661"/>
    <w:rsid w:val="00877A83"/>
    <w:rsid w:val="008852BB"/>
    <w:rsid w:val="00886D49"/>
    <w:rsid w:val="008933C4"/>
    <w:rsid w:val="0089347A"/>
    <w:rsid w:val="008A4C9E"/>
    <w:rsid w:val="008A5820"/>
    <w:rsid w:val="008B0BAD"/>
    <w:rsid w:val="008B0D65"/>
    <w:rsid w:val="008B167F"/>
    <w:rsid w:val="008B1D3A"/>
    <w:rsid w:val="008B2C10"/>
    <w:rsid w:val="008B7D88"/>
    <w:rsid w:val="008C0441"/>
    <w:rsid w:val="008C20B8"/>
    <w:rsid w:val="008C322F"/>
    <w:rsid w:val="008C54AB"/>
    <w:rsid w:val="008D274F"/>
    <w:rsid w:val="008E671A"/>
    <w:rsid w:val="008F124C"/>
    <w:rsid w:val="008F4C0C"/>
    <w:rsid w:val="008F4E46"/>
    <w:rsid w:val="008F5278"/>
    <w:rsid w:val="008F5AC8"/>
    <w:rsid w:val="008F7074"/>
    <w:rsid w:val="00900490"/>
    <w:rsid w:val="009011F0"/>
    <w:rsid w:val="00902B59"/>
    <w:rsid w:val="00904856"/>
    <w:rsid w:val="009160CD"/>
    <w:rsid w:val="009171B7"/>
    <w:rsid w:val="00917D82"/>
    <w:rsid w:val="00920DD0"/>
    <w:rsid w:val="0092342C"/>
    <w:rsid w:val="0092749F"/>
    <w:rsid w:val="00927DBF"/>
    <w:rsid w:val="00930B8A"/>
    <w:rsid w:val="00930E79"/>
    <w:rsid w:val="009315BE"/>
    <w:rsid w:val="00934705"/>
    <w:rsid w:val="00935431"/>
    <w:rsid w:val="0094022E"/>
    <w:rsid w:val="00940561"/>
    <w:rsid w:val="00945EE8"/>
    <w:rsid w:val="00951251"/>
    <w:rsid w:val="0095153D"/>
    <w:rsid w:val="0095276F"/>
    <w:rsid w:val="009556DB"/>
    <w:rsid w:val="00955A28"/>
    <w:rsid w:val="00955C52"/>
    <w:rsid w:val="00956F51"/>
    <w:rsid w:val="009620FA"/>
    <w:rsid w:val="00962A31"/>
    <w:rsid w:val="009705F9"/>
    <w:rsid w:val="00970E53"/>
    <w:rsid w:val="009777AC"/>
    <w:rsid w:val="00977AA1"/>
    <w:rsid w:val="0098016F"/>
    <w:rsid w:val="009850F2"/>
    <w:rsid w:val="00991F6D"/>
    <w:rsid w:val="00994BA1"/>
    <w:rsid w:val="0099777F"/>
    <w:rsid w:val="009A0497"/>
    <w:rsid w:val="009A1D6E"/>
    <w:rsid w:val="009A5B7C"/>
    <w:rsid w:val="009A788F"/>
    <w:rsid w:val="009B1A6B"/>
    <w:rsid w:val="009C2FE0"/>
    <w:rsid w:val="009C3BC6"/>
    <w:rsid w:val="009C3D1E"/>
    <w:rsid w:val="009D034E"/>
    <w:rsid w:val="009D701B"/>
    <w:rsid w:val="009D74B3"/>
    <w:rsid w:val="009D7A4D"/>
    <w:rsid w:val="009E0566"/>
    <w:rsid w:val="009E0997"/>
    <w:rsid w:val="009E0F7C"/>
    <w:rsid w:val="009E1FD4"/>
    <w:rsid w:val="009E2DEE"/>
    <w:rsid w:val="009E7314"/>
    <w:rsid w:val="009F1D20"/>
    <w:rsid w:val="009F4F9D"/>
    <w:rsid w:val="00A00505"/>
    <w:rsid w:val="00A0119F"/>
    <w:rsid w:val="00A04C90"/>
    <w:rsid w:val="00A10151"/>
    <w:rsid w:val="00A12E8F"/>
    <w:rsid w:val="00A15BE7"/>
    <w:rsid w:val="00A217DC"/>
    <w:rsid w:val="00A23265"/>
    <w:rsid w:val="00A26EAF"/>
    <w:rsid w:val="00A32448"/>
    <w:rsid w:val="00A34223"/>
    <w:rsid w:val="00A347BD"/>
    <w:rsid w:val="00A424A9"/>
    <w:rsid w:val="00A42D1A"/>
    <w:rsid w:val="00A442DB"/>
    <w:rsid w:val="00A503B9"/>
    <w:rsid w:val="00A5358B"/>
    <w:rsid w:val="00A54CC9"/>
    <w:rsid w:val="00A556AC"/>
    <w:rsid w:val="00A556D8"/>
    <w:rsid w:val="00A613AA"/>
    <w:rsid w:val="00A61DB3"/>
    <w:rsid w:val="00A65B70"/>
    <w:rsid w:val="00A70F3A"/>
    <w:rsid w:val="00A730B9"/>
    <w:rsid w:val="00A736B8"/>
    <w:rsid w:val="00A75A99"/>
    <w:rsid w:val="00A769FA"/>
    <w:rsid w:val="00A77493"/>
    <w:rsid w:val="00A81EEB"/>
    <w:rsid w:val="00A82438"/>
    <w:rsid w:val="00A83F1E"/>
    <w:rsid w:val="00A878B7"/>
    <w:rsid w:val="00A907E1"/>
    <w:rsid w:val="00A922DA"/>
    <w:rsid w:val="00A9353A"/>
    <w:rsid w:val="00AA15CB"/>
    <w:rsid w:val="00AA6169"/>
    <w:rsid w:val="00AA690C"/>
    <w:rsid w:val="00AA6EAF"/>
    <w:rsid w:val="00AA726A"/>
    <w:rsid w:val="00AB26B7"/>
    <w:rsid w:val="00AB2878"/>
    <w:rsid w:val="00AB4182"/>
    <w:rsid w:val="00AB4D04"/>
    <w:rsid w:val="00AB7293"/>
    <w:rsid w:val="00AC0525"/>
    <w:rsid w:val="00AC2AFB"/>
    <w:rsid w:val="00AC4E00"/>
    <w:rsid w:val="00AC5596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F2394"/>
    <w:rsid w:val="00AF2A4F"/>
    <w:rsid w:val="00AF2B8E"/>
    <w:rsid w:val="00AF3788"/>
    <w:rsid w:val="00AF6A17"/>
    <w:rsid w:val="00AF7D3B"/>
    <w:rsid w:val="00B037A2"/>
    <w:rsid w:val="00B05317"/>
    <w:rsid w:val="00B06A75"/>
    <w:rsid w:val="00B07D08"/>
    <w:rsid w:val="00B10470"/>
    <w:rsid w:val="00B116B3"/>
    <w:rsid w:val="00B128B0"/>
    <w:rsid w:val="00B148BA"/>
    <w:rsid w:val="00B161DC"/>
    <w:rsid w:val="00B16B8F"/>
    <w:rsid w:val="00B21042"/>
    <w:rsid w:val="00B25E6F"/>
    <w:rsid w:val="00B26A3E"/>
    <w:rsid w:val="00B27969"/>
    <w:rsid w:val="00B27B9D"/>
    <w:rsid w:val="00B33E27"/>
    <w:rsid w:val="00B35FBD"/>
    <w:rsid w:val="00B40575"/>
    <w:rsid w:val="00B40A95"/>
    <w:rsid w:val="00B40E2A"/>
    <w:rsid w:val="00B42197"/>
    <w:rsid w:val="00B4244F"/>
    <w:rsid w:val="00B44714"/>
    <w:rsid w:val="00B46E85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7554"/>
    <w:rsid w:val="00B70561"/>
    <w:rsid w:val="00B71359"/>
    <w:rsid w:val="00B75273"/>
    <w:rsid w:val="00B76291"/>
    <w:rsid w:val="00B92998"/>
    <w:rsid w:val="00B92BB9"/>
    <w:rsid w:val="00B94D52"/>
    <w:rsid w:val="00B96EF4"/>
    <w:rsid w:val="00BA0F53"/>
    <w:rsid w:val="00BA49BA"/>
    <w:rsid w:val="00BB0D12"/>
    <w:rsid w:val="00BB4A27"/>
    <w:rsid w:val="00BC488B"/>
    <w:rsid w:val="00BC4BF8"/>
    <w:rsid w:val="00BD4D2D"/>
    <w:rsid w:val="00BD5F65"/>
    <w:rsid w:val="00BD6AA1"/>
    <w:rsid w:val="00BE05C1"/>
    <w:rsid w:val="00BE28A8"/>
    <w:rsid w:val="00BE4940"/>
    <w:rsid w:val="00BE4ECA"/>
    <w:rsid w:val="00BE503E"/>
    <w:rsid w:val="00BE5C3A"/>
    <w:rsid w:val="00BF597E"/>
    <w:rsid w:val="00C00E6C"/>
    <w:rsid w:val="00C05593"/>
    <w:rsid w:val="00C15E0B"/>
    <w:rsid w:val="00C21A03"/>
    <w:rsid w:val="00C223EA"/>
    <w:rsid w:val="00C22574"/>
    <w:rsid w:val="00C228B3"/>
    <w:rsid w:val="00C27661"/>
    <w:rsid w:val="00C27EF8"/>
    <w:rsid w:val="00C3415A"/>
    <w:rsid w:val="00C430AB"/>
    <w:rsid w:val="00C43C3F"/>
    <w:rsid w:val="00C500C4"/>
    <w:rsid w:val="00C51DBD"/>
    <w:rsid w:val="00C5435B"/>
    <w:rsid w:val="00C72F52"/>
    <w:rsid w:val="00C73714"/>
    <w:rsid w:val="00C829B9"/>
    <w:rsid w:val="00C83436"/>
    <w:rsid w:val="00C83913"/>
    <w:rsid w:val="00C8484C"/>
    <w:rsid w:val="00C875F4"/>
    <w:rsid w:val="00C90F56"/>
    <w:rsid w:val="00C937F7"/>
    <w:rsid w:val="00C95A55"/>
    <w:rsid w:val="00C976E6"/>
    <w:rsid w:val="00CA12F5"/>
    <w:rsid w:val="00CA3786"/>
    <w:rsid w:val="00CC0372"/>
    <w:rsid w:val="00CD1C3D"/>
    <w:rsid w:val="00CD6CF4"/>
    <w:rsid w:val="00CE03BF"/>
    <w:rsid w:val="00CE13BB"/>
    <w:rsid w:val="00CE354C"/>
    <w:rsid w:val="00CF0736"/>
    <w:rsid w:val="00CF1444"/>
    <w:rsid w:val="00CF1E56"/>
    <w:rsid w:val="00CF6CC9"/>
    <w:rsid w:val="00D00C4C"/>
    <w:rsid w:val="00D024F4"/>
    <w:rsid w:val="00D040A2"/>
    <w:rsid w:val="00D105C9"/>
    <w:rsid w:val="00D129EF"/>
    <w:rsid w:val="00D136BF"/>
    <w:rsid w:val="00D217DA"/>
    <w:rsid w:val="00D21A59"/>
    <w:rsid w:val="00D23BA6"/>
    <w:rsid w:val="00D3076A"/>
    <w:rsid w:val="00D35BBD"/>
    <w:rsid w:val="00D42425"/>
    <w:rsid w:val="00D44A92"/>
    <w:rsid w:val="00D4579D"/>
    <w:rsid w:val="00D471B2"/>
    <w:rsid w:val="00D4733D"/>
    <w:rsid w:val="00D51759"/>
    <w:rsid w:val="00D51B65"/>
    <w:rsid w:val="00D560A6"/>
    <w:rsid w:val="00D609D6"/>
    <w:rsid w:val="00D63C25"/>
    <w:rsid w:val="00D63C53"/>
    <w:rsid w:val="00D67561"/>
    <w:rsid w:val="00D75F5A"/>
    <w:rsid w:val="00D80EC3"/>
    <w:rsid w:val="00D81662"/>
    <w:rsid w:val="00D8584C"/>
    <w:rsid w:val="00D85ACB"/>
    <w:rsid w:val="00D86634"/>
    <w:rsid w:val="00D87401"/>
    <w:rsid w:val="00D9056F"/>
    <w:rsid w:val="00D91A16"/>
    <w:rsid w:val="00D93180"/>
    <w:rsid w:val="00D94444"/>
    <w:rsid w:val="00D9461D"/>
    <w:rsid w:val="00D949CA"/>
    <w:rsid w:val="00D96111"/>
    <w:rsid w:val="00D9736E"/>
    <w:rsid w:val="00DA085D"/>
    <w:rsid w:val="00DA1410"/>
    <w:rsid w:val="00DA3DEE"/>
    <w:rsid w:val="00DA3FC1"/>
    <w:rsid w:val="00DA5720"/>
    <w:rsid w:val="00DA5A9B"/>
    <w:rsid w:val="00DA7C45"/>
    <w:rsid w:val="00DA7D59"/>
    <w:rsid w:val="00DB0144"/>
    <w:rsid w:val="00DB2464"/>
    <w:rsid w:val="00DB2734"/>
    <w:rsid w:val="00DB7DE2"/>
    <w:rsid w:val="00DC1F3F"/>
    <w:rsid w:val="00DD2FF7"/>
    <w:rsid w:val="00DD55F5"/>
    <w:rsid w:val="00DE0C58"/>
    <w:rsid w:val="00DE54CD"/>
    <w:rsid w:val="00DF2B7C"/>
    <w:rsid w:val="00DF38CB"/>
    <w:rsid w:val="00E01E2F"/>
    <w:rsid w:val="00E03F23"/>
    <w:rsid w:val="00E10234"/>
    <w:rsid w:val="00E2656D"/>
    <w:rsid w:val="00E369F4"/>
    <w:rsid w:val="00E44CB0"/>
    <w:rsid w:val="00E56705"/>
    <w:rsid w:val="00E61C6F"/>
    <w:rsid w:val="00E6220D"/>
    <w:rsid w:val="00E63460"/>
    <w:rsid w:val="00E634BD"/>
    <w:rsid w:val="00E6750F"/>
    <w:rsid w:val="00E7372B"/>
    <w:rsid w:val="00E7746D"/>
    <w:rsid w:val="00E77750"/>
    <w:rsid w:val="00E94A6F"/>
    <w:rsid w:val="00E94EC9"/>
    <w:rsid w:val="00E97025"/>
    <w:rsid w:val="00EA055B"/>
    <w:rsid w:val="00EB07F8"/>
    <w:rsid w:val="00EB083F"/>
    <w:rsid w:val="00EB4ED6"/>
    <w:rsid w:val="00EB64E0"/>
    <w:rsid w:val="00EC093B"/>
    <w:rsid w:val="00EC111A"/>
    <w:rsid w:val="00EC1D4C"/>
    <w:rsid w:val="00EC3926"/>
    <w:rsid w:val="00EC4F3D"/>
    <w:rsid w:val="00ED5195"/>
    <w:rsid w:val="00ED5E4E"/>
    <w:rsid w:val="00ED612D"/>
    <w:rsid w:val="00ED794B"/>
    <w:rsid w:val="00EE2388"/>
    <w:rsid w:val="00EE3674"/>
    <w:rsid w:val="00EE4AD7"/>
    <w:rsid w:val="00EE546C"/>
    <w:rsid w:val="00EF31C6"/>
    <w:rsid w:val="00EF4D93"/>
    <w:rsid w:val="00F01282"/>
    <w:rsid w:val="00F018C1"/>
    <w:rsid w:val="00F01CB4"/>
    <w:rsid w:val="00F0586D"/>
    <w:rsid w:val="00F10F68"/>
    <w:rsid w:val="00F12967"/>
    <w:rsid w:val="00F1442E"/>
    <w:rsid w:val="00F14767"/>
    <w:rsid w:val="00F158F4"/>
    <w:rsid w:val="00F1728B"/>
    <w:rsid w:val="00F173E2"/>
    <w:rsid w:val="00F30131"/>
    <w:rsid w:val="00F35BEC"/>
    <w:rsid w:val="00F429B4"/>
    <w:rsid w:val="00F42D90"/>
    <w:rsid w:val="00F47D3B"/>
    <w:rsid w:val="00F50252"/>
    <w:rsid w:val="00F53B63"/>
    <w:rsid w:val="00F55F46"/>
    <w:rsid w:val="00F57D50"/>
    <w:rsid w:val="00F6047E"/>
    <w:rsid w:val="00F6149D"/>
    <w:rsid w:val="00F61F47"/>
    <w:rsid w:val="00F61F4D"/>
    <w:rsid w:val="00F62536"/>
    <w:rsid w:val="00F644E6"/>
    <w:rsid w:val="00F6608D"/>
    <w:rsid w:val="00F70101"/>
    <w:rsid w:val="00F70889"/>
    <w:rsid w:val="00F71716"/>
    <w:rsid w:val="00F8043E"/>
    <w:rsid w:val="00F8106D"/>
    <w:rsid w:val="00F82CF7"/>
    <w:rsid w:val="00F86BE5"/>
    <w:rsid w:val="00F87506"/>
    <w:rsid w:val="00F952C0"/>
    <w:rsid w:val="00F9603E"/>
    <w:rsid w:val="00FA2F92"/>
    <w:rsid w:val="00FA4CFF"/>
    <w:rsid w:val="00FA5765"/>
    <w:rsid w:val="00FB21AB"/>
    <w:rsid w:val="00FC4D8C"/>
    <w:rsid w:val="00FC65E4"/>
    <w:rsid w:val="00FD3170"/>
    <w:rsid w:val="00FD597B"/>
    <w:rsid w:val="00FF0C1B"/>
    <w:rsid w:val="00FF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C51DBD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9ab4bf898fb675b7bc77a9010cef54ab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c6c0dffe83d22b43a2ace444793586e6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83758-63F9-44DB-8808-EE388BF14A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7EAB80-2947-45D3-AB55-743C03556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B56091-195B-49C1-8BFF-7A905D2E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83</Pages>
  <Words>24144</Words>
  <Characters>195570</Characters>
  <Application>Microsoft Office Word</Application>
  <DocSecurity>0</DocSecurity>
  <Lines>1629</Lines>
  <Paragraphs>438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Salivirta &amp; Partners</dc:creator>
  <cp:keywords/>
  <dc:description/>
  <cp:lastModifiedBy>Timo Kaskinen</cp:lastModifiedBy>
  <cp:revision>53</cp:revision>
  <cp:lastPrinted>2015-10-27T12:19:00Z</cp:lastPrinted>
  <dcterms:created xsi:type="dcterms:W3CDTF">2016-01-27T10:21:00Z</dcterms:created>
  <dcterms:modified xsi:type="dcterms:W3CDTF">2016-03-23T13:18:00Z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1.00</vt:lpwstr>
  </property>
  <property fmtid="{D5CDD505-2E9C-101B-9397-08002B2CF9AE}" pid="3" name="Pvm">
    <vt:lpwstr>31.3.2016</vt:lpwstr>
  </property>
  <property fmtid="{D5CDD505-2E9C-101B-9397-08002B2CF9AE}" pid="4" name="OID">
    <vt:lpwstr>1.2.246.777.11.2016.1</vt:lpwstr>
  </property>
  <property fmtid="{D5CDD505-2E9C-101B-9397-08002B2CF9AE}" pid="5" name="ContentTypeId">
    <vt:lpwstr>0x010100D2F1D28CF028194B852A2A1685609D08</vt:lpwstr>
  </property>
</Properties>
</file>