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B1A3BA6" w:rsidR="000F4A9C" w:rsidRDefault="00532BF4">
      <w:pPr>
        <w:pStyle w:val="Vakiosisennys"/>
        <w:jc w:val="center"/>
        <w:outlineLvl w:val="0"/>
        <w:rPr>
          <w:b/>
          <w:sz w:val="40"/>
        </w:rPr>
      </w:pPr>
      <w:bookmarkStart w:id="0" w:name="_Toc444093999"/>
      <w:r>
        <w:rPr>
          <w:b/>
          <w:bCs/>
          <w:sz w:val="40"/>
        </w:rPr>
        <w:t>Kan</w:t>
      </w:r>
      <w:r w:rsidR="00BD6509">
        <w:rPr>
          <w:b/>
          <w:bCs/>
          <w:sz w:val="40"/>
        </w:rPr>
        <w:t>t</w:t>
      </w:r>
      <w:r>
        <w:rPr>
          <w:b/>
          <w:bCs/>
          <w:sz w:val="40"/>
        </w:rPr>
        <w:t xml:space="preserve">a kuvantamisen </w:t>
      </w:r>
      <w:r w:rsidR="005F09EE">
        <w:rPr>
          <w:b/>
          <w:bCs/>
          <w:sz w:val="40"/>
        </w:rPr>
        <w:t xml:space="preserve">CDA R2 </w:t>
      </w:r>
      <w:r w:rsidR="00BD6509">
        <w:rPr>
          <w:b/>
          <w:bCs/>
          <w:sz w:val="40"/>
        </w:rPr>
        <w:t>merkinnät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6BC58656" w:rsidR="000F4A9C" w:rsidRDefault="000F4A9C">
      <w:pPr>
        <w:jc w:val="right"/>
        <w:rPr>
          <w:b/>
          <w:bCs/>
          <w:sz w:val="32"/>
        </w:rPr>
      </w:pPr>
      <w:r>
        <w:rPr>
          <w:b/>
          <w:bCs/>
          <w:sz w:val="32"/>
        </w:rPr>
        <w:t xml:space="preserve">Versio </w:t>
      </w:r>
      <w:fldSimple w:instr=" DOCPROPERTY  Versio  \* MERGEFORMAT ">
        <w:ins w:id="1" w:author="Tekijä">
          <w:r w:rsidR="00914759" w:rsidRPr="00914759">
            <w:rPr>
              <w:b/>
              <w:bCs/>
              <w:sz w:val="32"/>
            </w:rPr>
            <w:t>2.20</w:t>
          </w:r>
        </w:ins>
      </w:fldSimple>
    </w:p>
    <w:p w14:paraId="6E4D2BD9" w14:textId="31E8274C" w:rsidR="002A1637" w:rsidRDefault="00A60CB7">
      <w:pPr>
        <w:spacing w:line="360" w:lineRule="auto"/>
        <w:jc w:val="right"/>
        <w:rPr>
          <w:b/>
          <w:bCs/>
          <w:sz w:val="32"/>
        </w:rPr>
      </w:pPr>
      <w:fldSimple w:instr=" DOCPROPERTY  VersioPäivä  \* MERGEFORMAT ">
        <w:ins w:id="2" w:author="Tekijä">
          <w:r w:rsidR="0066570F" w:rsidRPr="0066570F">
            <w:rPr>
              <w:b/>
              <w:bCs/>
              <w:sz w:val="32"/>
            </w:rPr>
            <w:t>29.2.2016</w:t>
          </w:r>
        </w:ins>
      </w:fldSimple>
    </w:p>
    <w:p w14:paraId="590B3494" w14:textId="32384E00"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ins w:id="3" w:author="Tekijä">
        <w:r w:rsidR="0066570F">
          <w:rPr>
            <w:b/>
            <w:bCs/>
            <w:sz w:val="32"/>
          </w:rPr>
          <w:t>1.2.246.777.11.2016.6</w:t>
        </w:r>
      </w:ins>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7" w:name="_Toc32384905"/>
      <w:bookmarkStart w:id="8" w:name="_Toc32974351"/>
      <w:bookmarkStart w:id="9" w:name="_Toc33328965"/>
      <w:r>
        <w:rPr>
          <w:b/>
        </w:rPr>
        <w:lastRenderedPageBreak/>
        <w:br w:type="page"/>
      </w:r>
      <w:bookmarkStart w:id="10" w:name="_Toc444094000"/>
      <w:r w:rsidR="000F4A9C">
        <w:rPr>
          <w:b/>
        </w:rPr>
        <w:lastRenderedPageBreak/>
        <w:t>Versiohistoria:</w:t>
      </w:r>
      <w:bookmarkEnd w:id="7"/>
      <w:bookmarkEnd w:id="8"/>
      <w:bookmarkEnd w:id="9"/>
      <w:bookmarkEnd w:id="10"/>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5A3EF4">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rsidRPr="00B76B80" w14:paraId="590B34A1" w14:textId="77777777" w:rsidTr="005A3EF4">
        <w:trPr>
          <w:cantSplit/>
        </w:trPr>
        <w:tc>
          <w:tcPr>
            <w:tcW w:w="959" w:type="dxa"/>
          </w:tcPr>
          <w:p w14:paraId="590B349D" w14:textId="77777777" w:rsidR="000F4A9C" w:rsidRPr="00B76B80" w:rsidRDefault="00CE475D" w:rsidP="00CE475D">
            <w:pPr>
              <w:pStyle w:val="Vakiosisennys"/>
              <w:rPr>
                <w:sz w:val="22"/>
                <w:szCs w:val="22"/>
              </w:rPr>
            </w:pPr>
            <w:r w:rsidRPr="00B76B80">
              <w:rPr>
                <w:sz w:val="22"/>
                <w:szCs w:val="22"/>
              </w:rPr>
              <w:t>0.00</w:t>
            </w:r>
          </w:p>
        </w:tc>
        <w:tc>
          <w:tcPr>
            <w:tcW w:w="1559" w:type="dxa"/>
          </w:tcPr>
          <w:p w14:paraId="590B349E" w14:textId="77777777" w:rsidR="000F4A9C" w:rsidRPr="00B76B80" w:rsidRDefault="000F4A9C">
            <w:pPr>
              <w:pStyle w:val="Vakiosisennys"/>
              <w:rPr>
                <w:sz w:val="22"/>
                <w:szCs w:val="22"/>
              </w:rPr>
            </w:pPr>
          </w:p>
        </w:tc>
        <w:tc>
          <w:tcPr>
            <w:tcW w:w="1134" w:type="dxa"/>
          </w:tcPr>
          <w:p w14:paraId="590B349F" w14:textId="77777777" w:rsidR="000F4A9C" w:rsidRPr="00B76B80" w:rsidRDefault="000F4A9C">
            <w:pPr>
              <w:pStyle w:val="Vakiosisennys"/>
              <w:rPr>
                <w:sz w:val="22"/>
                <w:szCs w:val="22"/>
              </w:rPr>
            </w:pPr>
          </w:p>
        </w:tc>
        <w:tc>
          <w:tcPr>
            <w:tcW w:w="6237" w:type="dxa"/>
          </w:tcPr>
          <w:p w14:paraId="590B34A0" w14:textId="77777777" w:rsidR="000F4A9C" w:rsidRPr="00B76B80" w:rsidRDefault="00CA2A25">
            <w:pPr>
              <w:pStyle w:val="Vakiosisennys"/>
              <w:rPr>
                <w:sz w:val="22"/>
                <w:szCs w:val="22"/>
              </w:rPr>
            </w:pPr>
            <w:r w:rsidRPr="00B76B80">
              <w:rPr>
                <w:sz w:val="22"/>
                <w:szCs w:val="22"/>
              </w:rPr>
              <w:t xml:space="preserve">Määrittely pohjautuu HL7 OpenCDA 2007 Kuvantamisen viite ja lausunto OID:1.2.246.777.11.2007.16 versio 1.2 </w:t>
            </w:r>
          </w:p>
        </w:tc>
      </w:tr>
      <w:tr w:rsidR="00CE475D" w:rsidRPr="00B76B80" w14:paraId="590B34A6" w14:textId="77777777" w:rsidTr="005A3EF4">
        <w:trPr>
          <w:cantSplit/>
        </w:trPr>
        <w:tc>
          <w:tcPr>
            <w:tcW w:w="959" w:type="dxa"/>
          </w:tcPr>
          <w:p w14:paraId="590B34A2" w14:textId="77777777" w:rsidR="00CE475D" w:rsidRPr="00B76B80" w:rsidRDefault="00CE475D">
            <w:pPr>
              <w:pStyle w:val="Vakiosisennys"/>
              <w:rPr>
                <w:sz w:val="22"/>
                <w:szCs w:val="22"/>
              </w:rPr>
            </w:pPr>
            <w:r w:rsidRPr="00B76B80">
              <w:rPr>
                <w:sz w:val="22"/>
                <w:szCs w:val="22"/>
              </w:rPr>
              <w:t>0.10</w:t>
            </w:r>
          </w:p>
        </w:tc>
        <w:tc>
          <w:tcPr>
            <w:tcW w:w="1559" w:type="dxa"/>
          </w:tcPr>
          <w:p w14:paraId="590B34A3" w14:textId="77777777" w:rsidR="00CE475D" w:rsidRPr="00B76B80" w:rsidRDefault="00CE475D">
            <w:pPr>
              <w:pStyle w:val="Vakiosisennys"/>
              <w:rPr>
                <w:sz w:val="22"/>
                <w:szCs w:val="22"/>
              </w:rPr>
            </w:pPr>
            <w:r w:rsidRPr="00B76B80">
              <w:rPr>
                <w:sz w:val="22"/>
                <w:szCs w:val="22"/>
              </w:rPr>
              <w:t>30.8.2009</w:t>
            </w:r>
          </w:p>
        </w:tc>
        <w:tc>
          <w:tcPr>
            <w:tcW w:w="1134" w:type="dxa"/>
          </w:tcPr>
          <w:p w14:paraId="590B34A4" w14:textId="77777777" w:rsidR="00CE475D" w:rsidRPr="00B76B80" w:rsidRDefault="00E67BEA">
            <w:pPr>
              <w:pStyle w:val="Vakiosisennys"/>
              <w:rPr>
                <w:sz w:val="22"/>
                <w:szCs w:val="22"/>
              </w:rPr>
            </w:pPr>
            <w:proofErr w:type="gramStart"/>
            <w:r w:rsidRPr="00B76B80">
              <w:rPr>
                <w:sz w:val="22"/>
                <w:szCs w:val="22"/>
              </w:rPr>
              <w:t>TK,TS</w:t>
            </w:r>
            <w:proofErr w:type="gramEnd"/>
          </w:p>
        </w:tc>
        <w:tc>
          <w:tcPr>
            <w:tcW w:w="6237" w:type="dxa"/>
          </w:tcPr>
          <w:p w14:paraId="590B34A5" w14:textId="77777777" w:rsidR="00CE475D" w:rsidRPr="00B76B80" w:rsidRDefault="00CE475D" w:rsidP="00E07A4C">
            <w:pPr>
              <w:pStyle w:val="Vakiosisennys"/>
              <w:rPr>
                <w:sz w:val="22"/>
                <w:szCs w:val="22"/>
              </w:rPr>
            </w:pPr>
            <w:r w:rsidRPr="00B76B80">
              <w:rPr>
                <w:sz w:val="22"/>
                <w:szCs w:val="22"/>
              </w:rPr>
              <w:t>Ensimmäinen työversio</w:t>
            </w:r>
          </w:p>
        </w:tc>
      </w:tr>
      <w:tr w:rsidR="00CE475D" w:rsidRPr="00B76B80" w14:paraId="590B34AB" w14:textId="77777777" w:rsidTr="005A3EF4">
        <w:trPr>
          <w:cantSplit/>
        </w:trPr>
        <w:tc>
          <w:tcPr>
            <w:tcW w:w="959" w:type="dxa"/>
          </w:tcPr>
          <w:p w14:paraId="590B34A7" w14:textId="77777777" w:rsidR="00CE475D" w:rsidRPr="00B76B80" w:rsidRDefault="00CA40E0">
            <w:pPr>
              <w:pStyle w:val="Vakiosisennys"/>
              <w:rPr>
                <w:sz w:val="22"/>
                <w:szCs w:val="22"/>
              </w:rPr>
            </w:pPr>
            <w:r w:rsidRPr="00B76B80">
              <w:rPr>
                <w:sz w:val="22"/>
                <w:szCs w:val="22"/>
              </w:rPr>
              <w:t>0.11</w:t>
            </w:r>
          </w:p>
        </w:tc>
        <w:tc>
          <w:tcPr>
            <w:tcW w:w="1559" w:type="dxa"/>
          </w:tcPr>
          <w:p w14:paraId="590B34A8" w14:textId="77777777" w:rsidR="00CE475D" w:rsidRPr="00B76B80" w:rsidRDefault="00CA40E0">
            <w:pPr>
              <w:pStyle w:val="Vakiosisennys"/>
              <w:rPr>
                <w:sz w:val="22"/>
                <w:szCs w:val="22"/>
              </w:rPr>
            </w:pPr>
            <w:r w:rsidRPr="00B76B80">
              <w:rPr>
                <w:sz w:val="22"/>
                <w:szCs w:val="22"/>
              </w:rPr>
              <w:t>1.9.2009</w:t>
            </w:r>
          </w:p>
        </w:tc>
        <w:tc>
          <w:tcPr>
            <w:tcW w:w="1134" w:type="dxa"/>
          </w:tcPr>
          <w:p w14:paraId="590B34A9" w14:textId="77777777" w:rsidR="00CE475D" w:rsidRPr="00B76B80" w:rsidRDefault="00CE475D">
            <w:pPr>
              <w:pStyle w:val="Vakiosisennys"/>
              <w:rPr>
                <w:sz w:val="22"/>
                <w:szCs w:val="22"/>
              </w:rPr>
            </w:pPr>
          </w:p>
        </w:tc>
        <w:tc>
          <w:tcPr>
            <w:tcW w:w="6237" w:type="dxa"/>
          </w:tcPr>
          <w:p w14:paraId="590B34AA" w14:textId="77777777" w:rsidR="00CE475D" w:rsidRPr="00B76B80" w:rsidRDefault="00CA40E0" w:rsidP="00E07A4C">
            <w:pPr>
              <w:pStyle w:val="Vakiosisennys"/>
              <w:rPr>
                <w:sz w:val="22"/>
                <w:szCs w:val="22"/>
              </w:rPr>
            </w:pPr>
            <w:r w:rsidRPr="00B76B80">
              <w:rPr>
                <w:sz w:val="22"/>
                <w:szCs w:val="22"/>
              </w:rPr>
              <w:t>Projektiryhmän 1.9.2009 käsittelyn mukaiset muutokset</w:t>
            </w:r>
          </w:p>
        </w:tc>
      </w:tr>
      <w:tr w:rsidR="00CA40E0" w:rsidRPr="00B76B80" w14:paraId="590B34B0" w14:textId="77777777" w:rsidTr="005A3EF4">
        <w:trPr>
          <w:cantSplit/>
        </w:trPr>
        <w:tc>
          <w:tcPr>
            <w:tcW w:w="959" w:type="dxa"/>
          </w:tcPr>
          <w:p w14:paraId="590B34AC" w14:textId="77777777" w:rsidR="00CA40E0" w:rsidRPr="00B76B80" w:rsidRDefault="00CA40E0">
            <w:pPr>
              <w:pStyle w:val="Vakiosisennys"/>
              <w:rPr>
                <w:sz w:val="22"/>
                <w:szCs w:val="22"/>
              </w:rPr>
            </w:pPr>
            <w:r w:rsidRPr="00B76B80">
              <w:rPr>
                <w:sz w:val="22"/>
                <w:szCs w:val="22"/>
              </w:rPr>
              <w:t>0.20</w:t>
            </w:r>
          </w:p>
        </w:tc>
        <w:tc>
          <w:tcPr>
            <w:tcW w:w="1559" w:type="dxa"/>
          </w:tcPr>
          <w:p w14:paraId="590B34AD" w14:textId="77777777" w:rsidR="00CA40E0" w:rsidRPr="00B76B80" w:rsidRDefault="00CA40E0">
            <w:pPr>
              <w:pStyle w:val="Vakiosisennys"/>
              <w:rPr>
                <w:sz w:val="22"/>
                <w:szCs w:val="22"/>
              </w:rPr>
            </w:pPr>
            <w:r w:rsidRPr="00B76B80">
              <w:rPr>
                <w:sz w:val="22"/>
                <w:szCs w:val="22"/>
              </w:rPr>
              <w:t>15.9.2009</w:t>
            </w:r>
          </w:p>
        </w:tc>
        <w:tc>
          <w:tcPr>
            <w:tcW w:w="1134" w:type="dxa"/>
          </w:tcPr>
          <w:p w14:paraId="590B34AE" w14:textId="77777777" w:rsidR="00CA40E0" w:rsidRPr="00B76B80" w:rsidRDefault="00CA40E0">
            <w:pPr>
              <w:pStyle w:val="Vakiosisennys"/>
              <w:rPr>
                <w:sz w:val="22"/>
                <w:szCs w:val="22"/>
              </w:rPr>
            </w:pPr>
            <w:proofErr w:type="gramStart"/>
            <w:r w:rsidRPr="00B76B80">
              <w:rPr>
                <w:sz w:val="22"/>
                <w:szCs w:val="22"/>
              </w:rPr>
              <w:t>TK,TS</w:t>
            </w:r>
            <w:proofErr w:type="gramEnd"/>
          </w:p>
        </w:tc>
        <w:tc>
          <w:tcPr>
            <w:tcW w:w="6237" w:type="dxa"/>
          </w:tcPr>
          <w:p w14:paraId="590B34AF" w14:textId="77777777" w:rsidR="00CA40E0" w:rsidRPr="00B76B80" w:rsidRDefault="00CA40E0" w:rsidP="00E07A4C">
            <w:pPr>
              <w:pStyle w:val="Vakiosisennys"/>
              <w:rPr>
                <w:sz w:val="22"/>
                <w:szCs w:val="22"/>
              </w:rPr>
            </w:pPr>
            <w:r w:rsidRPr="00B76B80">
              <w:rPr>
                <w:sz w:val="22"/>
                <w:szCs w:val="22"/>
              </w:rPr>
              <w:t>Versio kommentointia varten</w:t>
            </w:r>
          </w:p>
        </w:tc>
      </w:tr>
      <w:tr w:rsidR="009E3F5E" w:rsidRPr="00B76B80" w14:paraId="590B34B5" w14:textId="77777777" w:rsidTr="005A3EF4">
        <w:trPr>
          <w:cantSplit/>
        </w:trPr>
        <w:tc>
          <w:tcPr>
            <w:tcW w:w="959" w:type="dxa"/>
          </w:tcPr>
          <w:p w14:paraId="590B34B1" w14:textId="77777777" w:rsidR="009E3F5E" w:rsidRPr="00B76B80" w:rsidRDefault="009E3F5E">
            <w:pPr>
              <w:pStyle w:val="Vakiosisennys"/>
              <w:rPr>
                <w:sz w:val="22"/>
                <w:szCs w:val="22"/>
              </w:rPr>
            </w:pPr>
            <w:r w:rsidRPr="00B76B80">
              <w:rPr>
                <w:sz w:val="22"/>
                <w:szCs w:val="22"/>
              </w:rPr>
              <w:t>0.30</w:t>
            </w:r>
          </w:p>
        </w:tc>
        <w:tc>
          <w:tcPr>
            <w:tcW w:w="1559" w:type="dxa"/>
          </w:tcPr>
          <w:p w14:paraId="590B34B2" w14:textId="77777777" w:rsidR="009E3F5E" w:rsidRPr="00B76B80" w:rsidRDefault="009E3F5E">
            <w:pPr>
              <w:pStyle w:val="Vakiosisennys"/>
              <w:rPr>
                <w:sz w:val="22"/>
                <w:szCs w:val="22"/>
              </w:rPr>
            </w:pPr>
            <w:r w:rsidRPr="00B76B80">
              <w:rPr>
                <w:sz w:val="22"/>
                <w:szCs w:val="22"/>
              </w:rPr>
              <w:t>21.9.2009</w:t>
            </w:r>
          </w:p>
        </w:tc>
        <w:tc>
          <w:tcPr>
            <w:tcW w:w="1134" w:type="dxa"/>
          </w:tcPr>
          <w:p w14:paraId="590B34B3" w14:textId="77777777" w:rsidR="009E3F5E" w:rsidRPr="00B76B80" w:rsidRDefault="009E3F5E">
            <w:pPr>
              <w:pStyle w:val="Vakiosisennys"/>
              <w:rPr>
                <w:sz w:val="22"/>
                <w:szCs w:val="22"/>
              </w:rPr>
            </w:pPr>
          </w:p>
        </w:tc>
        <w:tc>
          <w:tcPr>
            <w:tcW w:w="6237" w:type="dxa"/>
          </w:tcPr>
          <w:p w14:paraId="590B34B4" w14:textId="77777777" w:rsidR="009E3F5E" w:rsidRPr="00B76B80" w:rsidRDefault="009E3F5E" w:rsidP="00E07A4C">
            <w:pPr>
              <w:pStyle w:val="Vakiosisennys"/>
              <w:rPr>
                <w:sz w:val="22"/>
                <w:szCs w:val="22"/>
              </w:rPr>
            </w:pPr>
            <w:r w:rsidRPr="00B76B80">
              <w:rPr>
                <w:sz w:val="22"/>
                <w:szCs w:val="22"/>
              </w:rPr>
              <w:t xml:space="preserve">21.9.2009 asiantuntijakokouksen käsittelyn mukainen versio. Osallistujat Kela+Salivirta lisäksi Pasi Leino (L-Force), Lasse Jyrkinen (Neagen), </w:t>
            </w:r>
            <w:r w:rsidR="009A0380" w:rsidRPr="00B76B80">
              <w:rPr>
                <w:sz w:val="22"/>
                <w:szCs w:val="22"/>
              </w:rPr>
              <w:t>Tom Larinen ja Matti Polojärvi (Commit).</w:t>
            </w:r>
          </w:p>
        </w:tc>
      </w:tr>
      <w:tr w:rsidR="009A0380" w:rsidRPr="00B76B80" w14:paraId="590B34BA" w14:textId="77777777" w:rsidTr="005A3EF4">
        <w:trPr>
          <w:cantSplit/>
        </w:trPr>
        <w:tc>
          <w:tcPr>
            <w:tcW w:w="959" w:type="dxa"/>
          </w:tcPr>
          <w:p w14:paraId="590B34B6" w14:textId="77777777" w:rsidR="009A0380" w:rsidRPr="00B76B80" w:rsidRDefault="009A0380">
            <w:pPr>
              <w:pStyle w:val="Vakiosisennys"/>
              <w:rPr>
                <w:sz w:val="22"/>
                <w:szCs w:val="22"/>
              </w:rPr>
            </w:pPr>
            <w:r w:rsidRPr="00B76B80">
              <w:rPr>
                <w:sz w:val="22"/>
                <w:szCs w:val="22"/>
              </w:rPr>
              <w:t>0.40</w:t>
            </w:r>
          </w:p>
        </w:tc>
        <w:tc>
          <w:tcPr>
            <w:tcW w:w="1559" w:type="dxa"/>
          </w:tcPr>
          <w:p w14:paraId="590B34B7" w14:textId="77777777" w:rsidR="009A0380" w:rsidRPr="00B76B80" w:rsidRDefault="00C03A00">
            <w:pPr>
              <w:pStyle w:val="Vakiosisennys"/>
              <w:rPr>
                <w:sz w:val="22"/>
                <w:szCs w:val="22"/>
              </w:rPr>
            </w:pPr>
            <w:r w:rsidRPr="00B76B80">
              <w:rPr>
                <w:sz w:val="22"/>
                <w:szCs w:val="22"/>
              </w:rPr>
              <w:t>5</w:t>
            </w:r>
            <w:r w:rsidR="009A0380" w:rsidRPr="00B76B80">
              <w:rPr>
                <w:sz w:val="22"/>
                <w:szCs w:val="22"/>
              </w:rPr>
              <w:t>.10.2009</w:t>
            </w:r>
          </w:p>
        </w:tc>
        <w:tc>
          <w:tcPr>
            <w:tcW w:w="1134" w:type="dxa"/>
          </w:tcPr>
          <w:p w14:paraId="590B34B8" w14:textId="77777777" w:rsidR="009A0380" w:rsidRPr="00B76B80" w:rsidRDefault="009A0380">
            <w:pPr>
              <w:pStyle w:val="Vakiosisennys"/>
              <w:rPr>
                <w:sz w:val="22"/>
                <w:szCs w:val="22"/>
              </w:rPr>
            </w:pPr>
            <w:proofErr w:type="gramStart"/>
            <w:r w:rsidRPr="00B76B80">
              <w:rPr>
                <w:sz w:val="22"/>
                <w:szCs w:val="22"/>
              </w:rPr>
              <w:t>TK,TS</w:t>
            </w:r>
            <w:proofErr w:type="gramEnd"/>
          </w:p>
        </w:tc>
        <w:tc>
          <w:tcPr>
            <w:tcW w:w="6237" w:type="dxa"/>
          </w:tcPr>
          <w:p w14:paraId="590B34B9" w14:textId="77777777" w:rsidR="009A0380" w:rsidRPr="00B76B80" w:rsidRDefault="009A0380" w:rsidP="00E42EC4">
            <w:pPr>
              <w:pStyle w:val="Vakiosisennys"/>
              <w:rPr>
                <w:sz w:val="22"/>
                <w:szCs w:val="22"/>
              </w:rPr>
            </w:pPr>
            <w:r w:rsidRPr="00B76B80">
              <w:rPr>
                <w:sz w:val="22"/>
                <w:szCs w:val="22"/>
              </w:rPr>
              <w:t xml:space="preserve">Versio </w:t>
            </w:r>
            <w:r w:rsidR="00E42EC4" w:rsidRPr="00B76B80">
              <w:rPr>
                <w:sz w:val="22"/>
                <w:szCs w:val="22"/>
              </w:rPr>
              <w:t>Kelalle kommentoitavaksi</w:t>
            </w:r>
          </w:p>
        </w:tc>
      </w:tr>
      <w:tr w:rsidR="00DF27C7" w:rsidRPr="00B76B80" w14:paraId="590B34C0" w14:textId="77777777" w:rsidTr="005A3EF4">
        <w:trPr>
          <w:cantSplit/>
        </w:trPr>
        <w:tc>
          <w:tcPr>
            <w:tcW w:w="959" w:type="dxa"/>
          </w:tcPr>
          <w:p w14:paraId="590B34BB" w14:textId="77777777" w:rsidR="00DF27C7" w:rsidRPr="00B76B80" w:rsidRDefault="00DF27C7">
            <w:pPr>
              <w:pStyle w:val="Vakiosisennys"/>
              <w:rPr>
                <w:sz w:val="22"/>
                <w:szCs w:val="22"/>
              </w:rPr>
            </w:pPr>
            <w:r w:rsidRPr="00B76B80">
              <w:rPr>
                <w:sz w:val="22"/>
                <w:szCs w:val="22"/>
              </w:rPr>
              <w:t>0.50</w:t>
            </w:r>
          </w:p>
        </w:tc>
        <w:tc>
          <w:tcPr>
            <w:tcW w:w="1559" w:type="dxa"/>
          </w:tcPr>
          <w:p w14:paraId="590B34BC" w14:textId="77777777" w:rsidR="00DF27C7" w:rsidRPr="00B76B80" w:rsidRDefault="00DF27C7">
            <w:pPr>
              <w:pStyle w:val="Vakiosisennys"/>
              <w:rPr>
                <w:sz w:val="22"/>
                <w:szCs w:val="22"/>
              </w:rPr>
            </w:pPr>
            <w:r w:rsidRPr="00B76B80">
              <w:rPr>
                <w:sz w:val="22"/>
                <w:szCs w:val="22"/>
              </w:rPr>
              <w:t>22.10.2009</w:t>
            </w:r>
          </w:p>
        </w:tc>
        <w:tc>
          <w:tcPr>
            <w:tcW w:w="1134" w:type="dxa"/>
          </w:tcPr>
          <w:p w14:paraId="590B34BD" w14:textId="77777777" w:rsidR="00DF27C7" w:rsidRPr="00B76B80" w:rsidRDefault="00DF27C7">
            <w:pPr>
              <w:pStyle w:val="Vakiosisennys"/>
              <w:rPr>
                <w:sz w:val="22"/>
                <w:szCs w:val="22"/>
              </w:rPr>
            </w:pPr>
            <w:r w:rsidRPr="00B76B80">
              <w:rPr>
                <w:sz w:val="22"/>
                <w:szCs w:val="22"/>
              </w:rPr>
              <w:t>TK</w:t>
            </w:r>
          </w:p>
        </w:tc>
        <w:tc>
          <w:tcPr>
            <w:tcW w:w="6237" w:type="dxa"/>
          </w:tcPr>
          <w:p w14:paraId="590B34BE" w14:textId="77777777" w:rsidR="00DF27C7" w:rsidRPr="00B76B80" w:rsidRDefault="00DF27C7" w:rsidP="00E42EC4">
            <w:pPr>
              <w:pStyle w:val="Vakiosisennys"/>
              <w:rPr>
                <w:sz w:val="22"/>
                <w:szCs w:val="22"/>
              </w:rPr>
            </w:pPr>
            <w:r w:rsidRPr="00B76B80">
              <w:rPr>
                <w:sz w:val="22"/>
                <w:szCs w:val="22"/>
              </w:rPr>
              <w:t xml:space="preserve">22.10.2009 HL7 teknisen komitean käsittelyn pohjalta tarkennuksia </w:t>
            </w:r>
          </w:p>
          <w:p w14:paraId="590B34BF" w14:textId="77777777" w:rsidR="00DF27C7" w:rsidRPr="00B76B80" w:rsidRDefault="00DF27C7" w:rsidP="00400960">
            <w:pPr>
              <w:numPr>
                <w:ilvl w:val="0"/>
                <w:numId w:val="31"/>
              </w:numPr>
              <w:rPr>
                <w:sz w:val="22"/>
                <w:szCs w:val="22"/>
              </w:rPr>
            </w:pPr>
            <w:r w:rsidRPr="00B76B80">
              <w:rPr>
                <w:sz w:val="22"/>
                <w:szCs w:val="22"/>
              </w:rPr>
              <w:t>Luku 4.1. Viittaus KanTa-eArkisto: perusjusjärjestelmä-käyttötapaukset dokumenttiin luvussa ’5. Muodosta kertomusasiakirja’ merkintöjen koostamisessa asiakirjoiksi</w:t>
            </w:r>
          </w:p>
        </w:tc>
      </w:tr>
      <w:tr w:rsidR="00DF27C7" w:rsidRPr="00B76B80" w14:paraId="590B34C8" w14:textId="77777777" w:rsidTr="005A3EF4">
        <w:trPr>
          <w:cantSplit/>
        </w:trPr>
        <w:tc>
          <w:tcPr>
            <w:tcW w:w="959" w:type="dxa"/>
          </w:tcPr>
          <w:p w14:paraId="590B34C1" w14:textId="77777777" w:rsidR="00DF27C7" w:rsidRPr="00B76B80" w:rsidRDefault="00DF27C7" w:rsidP="00BA2E96">
            <w:pPr>
              <w:pStyle w:val="Vakiosisennys"/>
              <w:rPr>
                <w:sz w:val="22"/>
                <w:szCs w:val="22"/>
              </w:rPr>
            </w:pPr>
            <w:r w:rsidRPr="00B76B80">
              <w:rPr>
                <w:sz w:val="22"/>
                <w:szCs w:val="22"/>
              </w:rPr>
              <w:t>0.</w:t>
            </w:r>
            <w:r w:rsidR="00F916BE" w:rsidRPr="00B76B80">
              <w:rPr>
                <w:sz w:val="22"/>
                <w:szCs w:val="22"/>
              </w:rPr>
              <w:t>6</w:t>
            </w:r>
            <w:r w:rsidR="00AA2DDF" w:rsidRPr="00B76B80">
              <w:rPr>
                <w:sz w:val="22"/>
                <w:szCs w:val="22"/>
              </w:rPr>
              <w:t>0</w:t>
            </w:r>
          </w:p>
        </w:tc>
        <w:tc>
          <w:tcPr>
            <w:tcW w:w="1559" w:type="dxa"/>
          </w:tcPr>
          <w:p w14:paraId="590B34C2" w14:textId="77777777" w:rsidR="00DF27C7" w:rsidRPr="00B76B80" w:rsidRDefault="00AA2DDF" w:rsidP="00F916BE">
            <w:pPr>
              <w:pStyle w:val="Vakiosisennys"/>
              <w:rPr>
                <w:sz w:val="22"/>
                <w:szCs w:val="22"/>
              </w:rPr>
            </w:pPr>
            <w:r w:rsidRPr="00B76B80">
              <w:rPr>
                <w:sz w:val="22"/>
                <w:szCs w:val="22"/>
              </w:rPr>
              <w:t>1</w:t>
            </w:r>
            <w:r w:rsidR="00F916BE" w:rsidRPr="00B76B80">
              <w:rPr>
                <w:sz w:val="22"/>
                <w:szCs w:val="22"/>
              </w:rPr>
              <w:t>2</w:t>
            </w:r>
            <w:r w:rsidR="00DF27C7" w:rsidRPr="00B76B80">
              <w:rPr>
                <w:sz w:val="22"/>
                <w:szCs w:val="22"/>
              </w:rPr>
              <w:t>.1</w:t>
            </w:r>
            <w:r w:rsidR="00F916BE" w:rsidRPr="00B76B80">
              <w:rPr>
                <w:sz w:val="22"/>
                <w:szCs w:val="22"/>
              </w:rPr>
              <w:t>1</w:t>
            </w:r>
            <w:r w:rsidR="00DF27C7" w:rsidRPr="00B76B80">
              <w:rPr>
                <w:sz w:val="22"/>
                <w:szCs w:val="22"/>
              </w:rPr>
              <w:t>.2009</w:t>
            </w:r>
          </w:p>
        </w:tc>
        <w:tc>
          <w:tcPr>
            <w:tcW w:w="1134" w:type="dxa"/>
          </w:tcPr>
          <w:p w14:paraId="590B34C3" w14:textId="77777777" w:rsidR="00DF27C7" w:rsidRPr="00B76B80" w:rsidRDefault="00DF27C7">
            <w:pPr>
              <w:pStyle w:val="Vakiosisennys"/>
              <w:rPr>
                <w:sz w:val="22"/>
                <w:szCs w:val="22"/>
              </w:rPr>
            </w:pPr>
            <w:r w:rsidRPr="00B76B80">
              <w:rPr>
                <w:sz w:val="22"/>
                <w:szCs w:val="22"/>
              </w:rPr>
              <w:t>TK</w:t>
            </w:r>
          </w:p>
        </w:tc>
        <w:tc>
          <w:tcPr>
            <w:tcW w:w="6237" w:type="dxa"/>
          </w:tcPr>
          <w:p w14:paraId="590B34C4" w14:textId="77777777" w:rsidR="00DF27C7" w:rsidRPr="00B76B80" w:rsidRDefault="00DF27C7" w:rsidP="00E42EC4">
            <w:pPr>
              <w:pStyle w:val="Vakiosisennys"/>
              <w:rPr>
                <w:sz w:val="22"/>
                <w:szCs w:val="22"/>
              </w:rPr>
            </w:pPr>
            <w:r w:rsidRPr="00B76B80">
              <w:rPr>
                <w:sz w:val="22"/>
                <w:szCs w:val="22"/>
              </w:rPr>
              <w:t>Versio HL7 lausuntokierrokselle</w:t>
            </w:r>
            <w:r w:rsidR="00400960" w:rsidRPr="00B76B80">
              <w:rPr>
                <w:sz w:val="22"/>
                <w:szCs w:val="22"/>
              </w:rPr>
              <w:t xml:space="preserve">. </w:t>
            </w:r>
            <w:proofErr w:type="gramStart"/>
            <w:r w:rsidR="00400960" w:rsidRPr="00B76B80">
              <w:rPr>
                <w:sz w:val="22"/>
                <w:szCs w:val="22"/>
              </w:rPr>
              <w:t>Tarkennettu seuraavia</w:t>
            </w:r>
            <w:r w:rsidR="00F916BE" w:rsidRPr="00B76B80">
              <w:rPr>
                <w:sz w:val="22"/>
                <w:szCs w:val="22"/>
              </w:rPr>
              <w:t xml:space="preserve"> kohtia</w:t>
            </w:r>
            <w:r w:rsidR="00400960" w:rsidRPr="00B76B80">
              <w:rPr>
                <w:sz w:val="22"/>
                <w:szCs w:val="22"/>
              </w:rPr>
              <w:t>:</w:t>
            </w:r>
            <w:proofErr w:type="gramEnd"/>
          </w:p>
          <w:p w14:paraId="590B34C5" w14:textId="77777777" w:rsidR="00F916BE" w:rsidRPr="00B76B80" w:rsidRDefault="00400960" w:rsidP="00F916BE">
            <w:pPr>
              <w:numPr>
                <w:ilvl w:val="0"/>
                <w:numId w:val="31"/>
              </w:numPr>
              <w:rPr>
                <w:sz w:val="22"/>
                <w:szCs w:val="22"/>
              </w:rPr>
            </w:pPr>
            <w:r w:rsidRPr="00B76B80">
              <w:rPr>
                <w:sz w:val="22"/>
                <w:szCs w:val="22"/>
              </w:rPr>
              <w:t xml:space="preserve">SUID ja AC-nro </w:t>
            </w:r>
            <w:r w:rsidR="00710E97" w:rsidRPr="00B76B80">
              <w:rPr>
                <w:sz w:val="22"/>
                <w:szCs w:val="22"/>
              </w:rPr>
              <w:t>paikat esimerkissä</w:t>
            </w:r>
          </w:p>
          <w:p w14:paraId="590B34C6" w14:textId="77777777" w:rsidR="00F916BE" w:rsidRPr="00B76B80" w:rsidRDefault="00F916BE" w:rsidP="00F916BE">
            <w:pPr>
              <w:numPr>
                <w:ilvl w:val="0"/>
                <w:numId w:val="31"/>
              </w:numPr>
              <w:rPr>
                <w:sz w:val="22"/>
                <w:szCs w:val="22"/>
              </w:rPr>
            </w:pPr>
            <w:r w:rsidRPr="00B76B80">
              <w:rPr>
                <w:sz w:val="22"/>
                <w:szCs w:val="22"/>
              </w:rPr>
              <w:t>kuvia ja esimerkkiä siistitty</w:t>
            </w:r>
          </w:p>
          <w:p w14:paraId="590B34C7" w14:textId="77777777" w:rsidR="00AA2DDF" w:rsidRPr="00B76B80" w:rsidRDefault="00AA2DDF" w:rsidP="00F916BE">
            <w:pPr>
              <w:numPr>
                <w:ilvl w:val="0"/>
                <w:numId w:val="31"/>
              </w:numPr>
              <w:rPr>
                <w:sz w:val="22"/>
                <w:szCs w:val="22"/>
              </w:rPr>
            </w:pPr>
            <w:r w:rsidRPr="00B76B80">
              <w:rPr>
                <w:sz w:val="22"/>
                <w:szCs w:val="22"/>
              </w:rPr>
              <w:t>esimerkissä ammattilaisen tittelit korjattu suffix-elementtiin (oli prefix)</w:t>
            </w:r>
          </w:p>
        </w:tc>
      </w:tr>
      <w:tr w:rsidR="003F7159" w:rsidRPr="00B76B80" w14:paraId="590B34F8" w14:textId="77777777" w:rsidTr="005A3EF4">
        <w:trPr>
          <w:cantSplit/>
        </w:trPr>
        <w:tc>
          <w:tcPr>
            <w:tcW w:w="959" w:type="dxa"/>
          </w:tcPr>
          <w:p w14:paraId="590B34C9" w14:textId="77777777" w:rsidR="003F7159" w:rsidRPr="00B76B80" w:rsidRDefault="003F7159" w:rsidP="00BA2E96">
            <w:pPr>
              <w:pStyle w:val="Vakiosisennys"/>
              <w:rPr>
                <w:sz w:val="22"/>
                <w:szCs w:val="22"/>
              </w:rPr>
            </w:pPr>
            <w:r w:rsidRPr="00B76B80">
              <w:rPr>
                <w:sz w:val="22"/>
                <w:szCs w:val="22"/>
              </w:rPr>
              <w:t>1.00</w:t>
            </w:r>
          </w:p>
          <w:p w14:paraId="590B34D5" w14:textId="3850EC58" w:rsidR="00C22D21" w:rsidRPr="00B76B80" w:rsidRDefault="00C22D21" w:rsidP="009E2C3B">
            <w:pPr>
              <w:rPr>
                <w:sz w:val="22"/>
                <w:szCs w:val="22"/>
              </w:rPr>
            </w:pPr>
          </w:p>
        </w:tc>
        <w:tc>
          <w:tcPr>
            <w:tcW w:w="1559" w:type="dxa"/>
          </w:tcPr>
          <w:p w14:paraId="590B34D6" w14:textId="77777777" w:rsidR="003F7159" w:rsidRPr="00B76B80" w:rsidRDefault="003F7159" w:rsidP="00F916BE">
            <w:pPr>
              <w:pStyle w:val="Vakiosisennys"/>
              <w:rPr>
                <w:sz w:val="22"/>
                <w:szCs w:val="22"/>
              </w:rPr>
            </w:pPr>
            <w:r w:rsidRPr="00B76B80">
              <w:rPr>
                <w:sz w:val="22"/>
                <w:szCs w:val="22"/>
              </w:rPr>
              <w:t>31.12.2009</w:t>
            </w:r>
          </w:p>
          <w:p w14:paraId="590B34E2" w14:textId="0AB1765D" w:rsidR="00C22D21" w:rsidRPr="00B76B80" w:rsidRDefault="00C22D21" w:rsidP="005D49E5">
            <w:pPr>
              <w:rPr>
                <w:sz w:val="22"/>
                <w:szCs w:val="22"/>
              </w:rPr>
            </w:pPr>
          </w:p>
        </w:tc>
        <w:tc>
          <w:tcPr>
            <w:tcW w:w="1134" w:type="dxa"/>
          </w:tcPr>
          <w:p w14:paraId="590B34E3" w14:textId="77777777" w:rsidR="003F7159" w:rsidRPr="00B76B80" w:rsidRDefault="003F7159">
            <w:pPr>
              <w:pStyle w:val="Vakiosisennys"/>
              <w:rPr>
                <w:sz w:val="22"/>
                <w:szCs w:val="22"/>
              </w:rPr>
            </w:pPr>
            <w:r w:rsidRPr="00B76B80">
              <w:rPr>
                <w:sz w:val="22"/>
                <w:szCs w:val="22"/>
              </w:rPr>
              <w:t>TK</w:t>
            </w:r>
          </w:p>
          <w:p w14:paraId="590B34EF" w14:textId="5516751F" w:rsidR="00C22D21" w:rsidRPr="00B76B80" w:rsidRDefault="00C22D21" w:rsidP="0091477B">
            <w:pPr>
              <w:rPr>
                <w:sz w:val="22"/>
                <w:szCs w:val="22"/>
              </w:rPr>
            </w:pPr>
          </w:p>
        </w:tc>
        <w:tc>
          <w:tcPr>
            <w:tcW w:w="6237" w:type="dxa"/>
          </w:tcPr>
          <w:p w14:paraId="590B34F0" w14:textId="77777777" w:rsidR="003F7159" w:rsidRPr="00B76B80" w:rsidRDefault="003F7159" w:rsidP="00E42EC4">
            <w:pPr>
              <w:pStyle w:val="Vakiosisennys"/>
              <w:rPr>
                <w:sz w:val="22"/>
                <w:szCs w:val="22"/>
              </w:rPr>
            </w:pPr>
            <w:r w:rsidRPr="00B76B80">
              <w:rPr>
                <w:sz w:val="22"/>
                <w:szCs w:val="22"/>
              </w:rPr>
              <w:t xml:space="preserve">Teknisen komitean 18.12.2009 hyväksymiskäsittelyn </w:t>
            </w:r>
            <w:r w:rsidR="008E7C4A" w:rsidRPr="00B76B80">
              <w:rPr>
                <w:sz w:val="22"/>
                <w:szCs w:val="22"/>
              </w:rPr>
              <w:t xml:space="preserve">ja Arto Huusko (Logica) kommenttien </w:t>
            </w:r>
            <w:r w:rsidRPr="00B76B80">
              <w:rPr>
                <w:sz w:val="22"/>
                <w:szCs w:val="22"/>
              </w:rPr>
              <w:t>pohjalta tehty seuraavat</w:t>
            </w:r>
            <w:r w:rsidR="008E7C4A" w:rsidRPr="00B76B80">
              <w:rPr>
                <w:sz w:val="22"/>
                <w:szCs w:val="22"/>
              </w:rPr>
              <w:t>:</w:t>
            </w:r>
          </w:p>
          <w:p w14:paraId="590B34F1" w14:textId="77777777" w:rsidR="00F6763B" w:rsidRPr="00B76B80" w:rsidRDefault="00F6763B" w:rsidP="003F7159">
            <w:pPr>
              <w:numPr>
                <w:ilvl w:val="0"/>
                <w:numId w:val="31"/>
              </w:numPr>
              <w:rPr>
                <w:sz w:val="22"/>
                <w:szCs w:val="22"/>
              </w:rPr>
            </w:pPr>
            <w:r w:rsidRPr="00B76B80">
              <w:rPr>
                <w:sz w:val="22"/>
                <w:szCs w:val="22"/>
              </w:rPr>
              <w:t xml:space="preserve">määrityksen oid on </w:t>
            </w:r>
            <w:r w:rsidR="000D5B1D" w:rsidRPr="00B76B80">
              <w:rPr>
                <w:sz w:val="22"/>
                <w:szCs w:val="22"/>
              </w:rPr>
              <w:t>1.2.246.777.11.2009.32</w:t>
            </w:r>
          </w:p>
          <w:p w14:paraId="590B34F2" w14:textId="77777777" w:rsidR="003F7159" w:rsidRPr="00B76B80" w:rsidRDefault="003877C0" w:rsidP="003F7159">
            <w:pPr>
              <w:numPr>
                <w:ilvl w:val="0"/>
                <w:numId w:val="31"/>
              </w:numPr>
              <w:rPr>
                <w:sz w:val="22"/>
                <w:szCs w:val="22"/>
              </w:rPr>
            </w:pPr>
            <w:r w:rsidRPr="00B76B80">
              <w:rPr>
                <w:sz w:val="22"/>
                <w:szCs w:val="22"/>
              </w:rPr>
              <w:t>tutkimuksen kuvat</w:t>
            </w:r>
            <w:r w:rsidR="003F7159" w:rsidRPr="00B76B80">
              <w:rPr>
                <w:sz w:val="22"/>
                <w:szCs w:val="22"/>
              </w:rPr>
              <w:t xml:space="preserve"> kohta</w:t>
            </w:r>
            <w:r w:rsidRPr="00B76B80">
              <w:rPr>
                <w:sz w:val="22"/>
                <w:szCs w:val="22"/>
              </w:rPr>
              <w:t xml:space="preserve"> tarkennettu</w:t>
            </w:r>
            <w:r w:rsidR="00EA712A" w:rsidRPr="00B76B80">
              <w:rPr>
                <w:sz w:val="22"/>
                <w:szCs w:val="22"/>
              </w:rPr>
              <w:t xml:space="preserve"> </w:t>
            </w:r>
            <w:r w:rsidR="007A55A9" w:rsidRPr="00B76B80">
              <w:rPr>
                <w:sz w:val="22"/>
                <w:szCs w:val="22"/>
              </w:rPr>
              <w:t xml:space="preserve">arkiston </w:t>
            </w:r>
            <w:r w:rsidR="000D5B1D" w:rsidRPr="00B76B80">
              <w:rPr>
                <w:sz w:val="22"/>
                <w:szCs w:val="22"/>
              </w:rPr>
              <w:t xml:space="preserve">viittausrakenteen osalta </w:t>
            </w:r>
            <w:r w:rsidR="00EA712A" w:rsidRPr="00B76B80">
              <w:rPr>
                <w:sz w:val="22"/>
                <w:szCs w:val="22"/>
              </w:rPr>
              <w:t>luku</w:t>
            </w:r>
            <w:r w:rsidR="000D5B1D" w:rsidRPr="00B76B80">
              <w:rPr>
                <w:sz w:val="22"/>
                <w:szCs w:val="22"/>
              </w:rPr>
              <w:t>un</w:t>
            </w:r>
            <w:r w:rsidR="00EA712A" w:rsidRPr="00B76B80">
              <w:rPr>
                <w:sz w:val="22"/>
                <w:szCs w:val="22"/>
              </w:rPr>
              <w:t xml:space="preserve"> 6.3.6</w:t>
            </w:r>
          </w:p>
          <w:p w14:paraId="590B34F7" w14:textId="238CB183" w:rsidR="002317F8" w:rsidRPr="00B76B80" w:rsidRDefault="001C5665" w:rsidP="005A3EF4">
            <w:pPr>
              <w:numPr>
                <w:ilvl w:val="0"/>
                <w:numId w:val="31"/>
              </w:numPr>
              <w:rPr>
                <w:sz w:val="22"/>
                <w:szCs w:val="22"/>
              </w:rPr>
            </w:pPr>
            <w:r w:rsidRPr="00B76B80">
              <w:rPr>
                <w:sz w:val="22"/>
                <w:szCs w:val="22"/>
              </w:rPr>
              <w:t xml:space="preserve">lisätty tekstikommentteja </w:t>
            </w:r>
            <w:r w:rsidR="007849A8" w:rsidRPr="00B76B80">
              <w:rPr>
                <w:sz w:val="22"/>
                <w:szCs w:val="22"/>
              </w:rPr>
              <w:t>rakenteeseen jakamalla esimerkkipätkät pienempiin osiin</w:t>
            </w:r>
            <w:r w:rsidR="008E7C4A" w:rsidRPr="00B76B80">
              <w:rPr>
                <w:sz w:val="22"/>
                <w:szCs w:val="22"/>
              </w:rPr>
              <w:t xml:space="preserve"> luvussa 6</w:t>
            </w:r>
          </w:p>
        </w:tc>
      </w:tr>
      <w:tr w:rsidR="002A2053" w:rsidRPr="00B76B80" w14:paraId="0C4A2A44" w14:textId="77777777" w:rsidTr="005A3EF4">
        <w:trPr>
          <w:cantSplit/>
        </w:trPr>
        <w:tc>
          <w:tcPr>
            <w:tcW w:w="959" w:type="dxa"/>
          </w:tcPr>
          <w:p w14:paraId="74E98FEA" w14:textId="77777777" w:rsidR="002A2053" w:rsidRPr="00B76B80" w:rsidRDefault="002A2053" w:rsidP="002A2053">
            <w:pPr>
              <w:rPr>
                <w:sz w:val="22"/>
                <w:szCs w:val="22"/>
              </w:rPr>
            </w:pPr>
            <w:r w:rsidRPr="00B76B80">
              <w:rPr>
                <w:sz w:val="22"/>
                <w:szCs w:val="22"/>
              </w:rPr>
              <w:t>1.01</w:t>
            </w:r>
          </w:p>
          <w:p w14:paraId="0CB63536" w14:textId="77777777" w:rsidR="002A2053" w:rsidRPr="00B76B80" w:rsidRDefault="002A2053" w:rsidP="00BA2E96">
            <w:pPr>
              <w:pStyle w:val="Vakiosisennys"/>
              <w:rPr>
                <w:sz w:val="22"/>
                <w:szCs w:val="22"/>
              </w:rPr>
            </w:pPr>
          </w:p>
        </w:tc>
        <w:tc>
          <w:tcPr>
            <w:tcW w:w="1559" w:type="dxa"/>
          </w:tcPr>
          <w:p w14:paraId="2E502C34" w14:textId="77777777" w:rsidR="002A2053" w:rsidRPr="00B76B80" w:rsidRDefault="002A2053" w:rsidP="002A2053">
            <w:pPr>
              <w:rPr>
                <w:sz w:val="22"/>
                <w:szCs w:val="22"/>
              </w:rPr>
            </w:pPr>
            <w:r w:rsidRPr="00B76B80">
              <w:rPr>
                <w:sz w:val="22"/>
                <w:szCs w:val="22"/>
              </w:rPr>
              <w:t>9.2.2011</w:t>
            </w:r>
          </w:p>
          <w:p w14:paraId="45240114" w14:textId="77777777" w:rsidR="002A2053" w:rsidRPr="00B76B80" w:rsidRDefault="002A2053" w:rsidP="00F916BE">
            <w:pPr>
              <w:pStyle w:val="Vakiosisennys"/>
              <w:rPr>
                <w:sz w:val="22"/>
                <w:szCs w:val="22"/>
              </w:rPr>
            </w:pPr>
          </w:p>
        </w:tc>
        <w:tc>
          <w:tcPr>
            <w:tcW w:w="1134" w:type="dxa"/>
          </w:tcPr>
          <w:p w14:paraId="09807D6B" w14:textId="77777777" w:rsidR="002A2053" w:rsidRPr="00B76B80" w:rsidRDefault="002A2053" w:rsidP="002A2053">
            <w:pPr>
              <w:rPr>
                <w:sz w:val="22"/>
                <w:szCs w:val="22"/>
              </w:rPr>
            </w:pPr>
            <w:r w:rsidRPr="00B76B80">
              <w:rPr>
                <w:sz w:val="22"/>
                <w:szCs w:val="22"/>
              </w:rPr>
              <w:t>PR</w:t>
            </w:r>
          </w:p>
          <w:p w14:paraId="114A3968" w14:textId="77777777" w:rsidR="002A2053" w:rsidRPr="00B76B80" w:rsidRDefault="002A2053">
            <w:pPr>
              <w:pStyle w:val="Vakiosisennys"/>
              <w:rPr>
                <w:sz w:val="22"/>
                <w:szCs w:val="22"/>
              </w:rPr>
            </w:pPr>
          </w:p>
        </w:tc>
        <w:tc>
          <w:tcPr>
            <w:tcW w:w="6237" w:type="dxa"/>
          </w:tcPr>
          <w:p w14:paraId="6788F5CA" w14:textId="042FAB4E" w:rsidR="002A2053" w:rsidRPr="00B76B80" w:rsidRDefault="002A2053" w:rsidP="00E42EC4">
            <w:pPr>
              <w:pStyle w:val="Vakiosisennys"/>
              <w:rPr>
                <w:sz w:val="22"/>
                <w:szCs w:val="22"/>
              </w:rPr>
            </w:pPr>
            <w:proofErr w:type="gramStart"/>
            <w:r w:rsidRPr="00B76B80">
              <w:rPr>
                <w:sz w:val="22"/>
                <w:szCs w:val="22"/>
              </w:rPr>
              <w:t>Muokattu lukuja 6.2.2, 6.2.4, 6.3, 6.3.1, 6.3.4 ja 6.4 Logicalta saatujen kommenttien perusteella.</w:t>
            </w:r>
            <w:proofErr w:type="gramEnd"/>
          </w:p>
        </w:tc>
      </w:tr>
      <w:tr w:rsidR="002A2053" w:rsidRPr="00B76B80" w14:paraId="2CE581AD" w14:textId="77777777" w:rsidTr="005A3EF4">
        <w:trPr>
          <w:cantSplit/>
        </w:trPr>
        <w:tc>
          <w:tcPr>
            <w:tcW w:w="959" w:type="dxa"/>
          </w:tcPr>
          <w:p w14:paraId="72EAAB4F" w14:textId="22C86B01" w:rsidR="002A2053" w:rsidRPr="00B76B80" w:rsidRDefault="002A2053" w:rsidP="00BA2E96">
            <w:pPr>
              <w:pStyle w:val="Vakiosisennys"/>
              <w:rPr>
                <w:sz w:val="22"/>
                <w:szCs w:val="22"/>
              </w:rPr>
            </w:pPr>
            <w:r w:rsidRPr="00B76B80">
              <w:rPr>
                <w:sz w:val="22"/>
                <w:szCs w:val="22"/>
              </w:rPr>
              <w:t>1.10</w:t>
            </w:r>
          </w:p>
        </w:tc>
        <w:tc>
          <w:tcPr>
            <w:tcW w:w="1559" w:type="dxa"/>
          </w:tcPr>
          <w:p w14:paraId="2FBAF275" w14:textId="1DED06ED" w:rsidR="002A2053" w:rsidRPr="00B76B80" w:rsidRDefault="002A2053" w:rsidP="00F916BE">
            <w:pPr>
              <w:pStyle w:val="Vakiosisennys"/>
              <w:rPr>
                <w:sz w:val="22"/>
                <w:szCs w:val="22"/>
              </w:rPr>
            </w:pPr>
            <w:r w:rsidRPr="00B76B80">
              <w:rPr>
                <w:sz w:val="22"/>
                <w:szCs w:val="22"/>
              </w:rPr>
              <w:t>28.12.2012</w:t>
            </w:r>
          </w:p>
        </w:tc>
        <w:tc>
          <w:tcPr>
            <w:tcW w:w="1134" w:type="dxa"/>
          </w:tcPr>
          <w:p w14:paraId="31F4369D" w14:textId="1F62EFCD" w:rsidR="002A2053" w:rsidRPr="00B76B80" w:rsidRDefault="002A2053">
            <w:pPr>
              <w:pStyle w:val="Vakiosisennys"/>
              <w:rPr>
                <w:sz w:val="22"/>
                <w:szCs w:val="22"/>
              </w:rPr>
            </w:pPr>
            <w:r w:rsidRPr="00B76B80">
              <w:rPr>
                <w:sz w:val="22"/>
                <w:szCs w:val="22"/>
              </w:rPr>
              <w:t>JN, TK</w:t>
            </w:r>
          </w:p>
        </w:tc>
        <w:tc>
          <w:tcPr>
            <w:tcW w:w="6237" w:type="dxa"/>
          </w:tcPr>
          <w:p w14:paraId="12C94743" w14:textId="77777777" w:rsidR="002A2053" w:rsidRPr="00B76B80" w:rsidRDefault="002A2053" w:rsidP="002A2053">
            <w:pPr>
              <w:rPr>
                <w:sz w:val="22"/>
                <w:szCs w:val="22"/>
              </w:rPr>
            </w:pPr>
            <w:proofErr w:type="gramStart"/>
            <w:r w:rsidRPr="00B76B80">
              <w:rPr>
                <w:sz w:val="22"/>
                <w:szCs w:val="22"/>
              </w:rPr>
              <w:t>Muutettu/korjattu seuraavia:</w:t>
            </w:r>
            <w:proofErr w:type="gramEnd"/>
          </w:p>
          <w:p w14:paraId="4EBF7FF9" w14:textId="77777777" w:rsidR="002A2053" w:rsidRPr="00B76B80" w:rsidRDefault="002A2053" w:rsidP="002A2053">
            <w:pPr>
              <w:pStyle w:val="Luettelokappale"/>
              <w:numPr>
                <w:ilvl w:val="0"/>
                <w:numId w:val="32"/>
              </w:numPr>
              <w:rPr>
                <w:sz w:val="22"/>
                <w:szCs w:val="22"/>
              </w:rPr>
            </w:pPr>
            <w:r w:rsidRPr="00B76B80">
              <w:rPr>
                <w:sz w:val="22"/>
                <w:szCs w:val="22"/>
              </w:rPr>
              <w:t xml:space="preserve">tutkimuksen templateId </w:t>
            </w:r>
            <w:proofErr w:type="gramStart"/>
            <w:r w:rsidRPr="00B76B80">
              <w:rPr>
                <w:sz w:val="22"/>
                <w:szCs w:val="22"/>
              </w:rPr>
              <w:t>korjattu  kuvantamistutkimusten</w:t>
            </w:r>
            <w:proofErr w:type="gramEnd"/>
            <w:r w:rsidRPr="00B76B80">
              <w:rPr>
                <w:sz w:val="22"/>
                <w:szCs w:val="22"/>
              </w:rPr>
              <w:t xml:space="preserve"> templateId:ksi (1.2.246.537.6.12.999.2003.22) </w:t>
            </w:r>
          </w:p>
          <w:p w14:paraId="239D5ADC" w14:textId="77777777" w:rsidR="002A2053" w:rsidRPr="00B76B80" w:rsidRDefault="002A2053" w:rsidP="002A2053">
            <w:pPr>
              <w:pStyle w:val="Luettelokappale"/>
              <w:numPr>
                <w:ilvl w:val="0"/>
                <w:numId w:val="32"/>
              </w:numPr>
              <w:rPr>
                <w:sz w:val="22"/>
                <w:szCs w:val="22"/>
              </w:rPr>
            </w:pPr>
            <w:r w:rsidRPr="00B76B80">
              <w:rPr>
                <w:sz w:val="22"/>
                <w:szCs w:val="22"/>
              </w:rPr>
              <w:t xml:space="preserve">lausunnoille vaaditaan entryyn oma templateId, kuvantamislausunto 1.2.246.537.6.12.999.2003.24 </w:t>
            </w:r>
          </w:p>
          <w:p w14:paraId="66B376DF" w14:textId="77777777" w:rsidR="002A2053" w:rsidRPr="00B76B80" w:rsidRDefault="002A2053" w:rsidP="002A2053">
            <w:pPr>
              <w:pStyle w:val="Luettelokappale"/>
              <w:numPr>
                <w:ilvl w:val="0"/>
                <w:numId w:val="32"/>
              </w:numPr>
              <w:rPr>
                <w:sz w:val="22"/>
                <w:szCs w:val="22"/>
              </w:rPr>
            </w:pPr>
            <w:r w:rsidRPr="00B76B80">
              <w:rPr>
                <w:sz w:val="22"/>
                <w:szCs w:val="22"/>
              </w:rPr>
              <w:t>lisätään esimerkkikuva kuvantamismerkinnän rakenteesta, josta ilmenee kuinka samassa merkinnässä toistetaan useita kuvantamistutkimuksia</w:t>
            </w:r>
          </w:p>
          <w:p w14:paraId="0DE437C2" w14:textId="77777777" w:rsidR="002A2053" w:rsidRPr="00B76B80" w:rsidRDefault="002A2053" w:rsidP="002A2053">
            <w:pPr>
              <w:pStyle w:val="Luettelokappale"/>
              <w:numPr>
                <w:ilvl w:val="0"/>
                <w:numId w:val="32"/>
              </w:numPr>
              <w:rPr>
                <w:sz w:val="22"/>
                <w:szCs w:val="22"/>
              </w:rPr>
            </w:pPr>
            <w:r w:rsidRPr="00B76B80">
              <w:rPr>
                <w:sz w:val="22"/>
                <w:szCs w:val="22"/>
              </w:rPr>
              <w:t>kuvien sijainnin/kuva-arkiston kertovan entryn rakennetta korjattu</w:t>
            </w:r>
          </w:p>
          <w:p w14:paraId="073BD2CA" w14:textId="77777777" w:rsidR="002A2053" w:rsidRPr="00B76B80" w:rsidRDefault="002A2053" w:rsidP="002A2053">
            <w:pPr>
              <w:pStyle w:val="Luettelokappale"/>
              <w:numPr>
                <w:ilvl w:val="0"/>
                <w:numId w:val="32"/>
              </w:numPr>
              <w:rPr>
                <w:sz w:val="22"/>
                <w:szCs w:val="22"/>
              </w:rPr>
            </w:pPr>
            <w:r w:rsidRPr="00B76B80">
              <w:rPr>
                <w:sz w:val="22"/>
                <w:szCs w:val="22"/>
              </w:rPr>
              <w:t>lausunnon rakenne korjattu, lisätty tutkimuksen koodi jota lausutaan</w:t>
            </w:r>
          </w:p>
          <w:p w14:paraId="1D124389" w14:textId="7BD67165" w:rsidR="002A2053" w:rsidRPr="00B76B80" w:rsidRDefault="002A2053" w:rsidP="002A2053">
            <w:pPr>
              <w:pStyle w:val="Luettelokappale"/>
              <w:numPr>
                <w:ilvl w:val="0"/>
                <w:numId w:val="32"/>
              </w:numPr>
              <w:rPr>
                <w:sz w:val="22"/>
                <w:szCs w:val="22"/>
              </w:rPr>
            </w:pPr>
            <w:r w:rsidRPr="00B76B80">
              <w:rPr>
                <w:sz w:val="22"/>
                <w:szCs w:val="22"/>
              </w:rPr>
              <w:t>merkinnän tekijöiden tietoja päivitetty headerissa ja merkinnän tekijän tasolla nykyohjeistuksen mukaiseksi</w:t>
            </w:r>
          </w:p>
          <w:p w14:paraId="60B5A26E" w14:textId="33CB7045" w:rsidR="002A2053" w:rsidRPr="00B76B80" w:rsidRDefault="002A2053" w:rsidP="002A2053">
            <w:pPr>
              <w:pStyle w:val="Luettelokappale"/>
              <w:numPr>
                <w:ilvl w:val="0"/>
                <w:numId w:val="32"/>
              </w:numPr>
              <w:rPr>
                <w:sz w:val="22"/>
                <w:szCs w:val="22"/>
              </w:rPr>
            </w:pPr>
            <w:r w:rsidRPr="00B76B80">
              <w:rPr>
                <w:sz w:val="22"/>
                <w:szCs w:val="22"/>
              </w:rPr>
              <w:t>anatomisen alueen ja tutkimuksen puolisuuden tietojen esittäminen kommentoitu toistaiseksi pois – rakenne päivitetään tarvittaessa myöhemmin</w:t>
            </w:r>
          </w:p>
          <w:p w14:paraId="00E00326" w14:textId="61EE503B" w:rsidR="002A2053" w:rsidRPr="00B76B80" w:rsidRDefault="007A7FD7" w:rsidP="002A1637">
            <w:pPr>
              <w:pStyle w:val="Luettelokappale"/>
              <w:numPr>
                <w:ilvl w:val="0"/>
                <w:numId w:val="32"/>
              </w:numPr>
              <w:rPr>
                <w:sz w:val="22"/>
                <w:szCs w:val="22"/>
              </w:rPr>
            </w:pPr>
            <w:r w:rsidRPr="00B76B80">
              <w:rPr>
                <w:sz w:val="22"/>
                <w:szCs w:val="22"/>
              </w:rPr>
              <w:t>säteilyannoksen ilmoittamisen rakenteeseen korjaus</w:t>
            </w:r>
          </w:p>
        </w:tc>
      </w:tr>
      <w:tr w:rsidR="002A2053" w:rsidRPr="00B76B80" w14:paraId="5DF269C5" w14:textId="77777777" w:rsidTr="005A3EF4">
        <w:trPr>
          <w:cantSplit/>
        </w:trPr>
        <w:tc>
          <w:tcPr>
            <w:tcW w:w="959" w:type="dxa"/>
          </w:tcPr>
          <w:p w14:paraId="72736AE2" w14:textId="59980DF6" w:rsidR="002A2053" w:rsidRPr="00B76B80" w:rsidRDefault="00562966" w:rsidP="00BA2E96">
            <w:pPr>
              <w:pStyle w:val="Vakiosisennys"/>
              <w:rPr>
                <w:sz w:val="22"/>
                <w:szCs w:val="22"/>
              </w:rPr>
            </w:pPr>
            <w:r w:rsidRPr="00B76B80">
              <w:rPr>
                <w:sz w:val="22"/>
                <w:szCs w:val="22"/>
              </w:rPr>
              <w:lastRenderedPageBreak/>
              <w:t>1.20</w:t>
            </w:r>
          </w:p>
        </w:tc>
        <w:tc>
          <w:tcPr>
            <w:tcW w:w="1559" w:type="dxa"/>
          </w:tcPr>
          <w:p w14:paraId="50D851D8" w14:textId="49D8F505" w:rsidR="002A2053" w:rsidRPr="00B76B80" w:rsidRDefault="004817C1" w:rsidP="00F916BE">
            <w:pPr>
              <w:pStyle w:val="Vakiosisennys"/>
              <w:rPr>
                <w:sz w:val="22"/>
                <w:szCs w:val="22"/>
              </w:rPr>
            </w:pPr>
            <w:r w:rsidRPr="00B76B80">
              <w:rPr>
                <w:sz w:val="22"/>
                <w:szCs w:val="22"/>
              </w:rPr>
              <w:t>20</w:t>
            </w:r>
            <w:r w:rsidR="00562966" w:rsidRPr="00B76B80">
              <w:rPr>
                <w:sz w:val="22"/>
                <w:szCs w:val="22"/>
              </w:rPr>
              <w:t>.8.2013</w:t>
            </w:r>
          </w:p>
        </w:tc>
        <w:tc>
          <w:tcPr>
            <w:tcW w:w="1134" w:type="dxa"/>
          </w:tcPr>
          <w:p w14:paraId="15C89B1F" w14:textId="07E07AF0" w:rsidR="002A2053" w:rsidRPr="00B76B80" w:rsidRDefault="00562966">
            <w:pPr>
              <w:pStyle w:val="Vakiosisennys"/>
              <w:rPr>
                <w:sz w:val="22"/>
                <w:szCs w:val="22"/>
              </w:rPr>
            </w:pPr>
            <w:r w:rsidRPr="00B76B80">
              <w:rPr>
                <w:sz w:val="22"/>
                <w:szCs w:val="22"/>
              </w:rPr>
              <w:t>TK</w:t>
            </w:r>
          </w:p>
        </w:tc>
        <w:tc>
          <w:tcPr>
            <w:tcW w:w="6237" w:type="dxa"/>
          </w:tcPr>
          <w:p w14:paraId="05CD81A0" w14:textId="16E687FC" w:rsidR="002A2053" w:rsidRPr="00B76B80" w:rsidRDefault="00562966" w:rsidP="00E42EC4">
            <w:pPr>
              <w:pStyle w:val="Vakiosisennys"/>
              <w:rPr>
                <w:sz w:val="22"/>
                <w:szCs w:val="22"/>
              </w:rPr>
            </w:pPr>
            <w:proofErr w:type="gramStart"/>
            <w:r w:rsidRPr="00B76B80">
              <w:rPr>
                <w:sz w:val="22"/>
                <w:szCs w:val="22"/>
              </w:rPr>
              <w:t>Muutettu / korjattu seuraavia:</w:t>
            </w:r>
            <w:proofErr w:type="gramEnd"/>
          </w:p>
          <w:p w14:paraId="44E4AE35" w14:textId="47EEEEA7" w:rsidR="00F57F82" w:rsidRPr="00B76B80" w:rsidRDefault="00F57F82" w:rsidP="00F57F82">
            <w:pPr>
              <w:pStyle w:val="Luettelokappale"/>
              <w:numPr>
                <w:ilvl w:val="0"/>
                <w:numId w:val="33"/>
              </w:numPr>
              <w:rPr>
                <w:sz w:val="22"/>
                <w:szCs w:val="22"/>
              </w:rPr>
            </w:pPr>
            <w:r w:rsidRPr="00B76B80">
              <w:rPr>
                <w:sz w:val="22"/>
                <w:szCs w:val="22"/>
              </w:rPr>
              <w:t xml:space="preserve">linkitykset, tarkennetaan määrittelyä externalObservation ja externalDocument viittausesimerkein - korjataan esimerkeistä ja ohjeistuksesta AC-nro ja SUID:t pois näistä CDA-viittauksista </w:t>
            </w:r>
            <w:proofErr w:type="gramStart"/>
            <w:r w:rsidRPr="00B76B80">
              <w:rPr>
                <w:sz w:val="22"/>
                <w:szCs w:val="22"/>
              </w:rPr>
              <w:t>-  CDA</w:t>
            </w:r>
            <w:proofErr w:type="gramEnd"/>
            <w:r w:rsidRPr="00B76B80">
              <w:rPr>
                <w:sz w:val="22"/>
                <w:szCs w:val="22"/>
              </w:rPr>
              <w:t>-viittaukset kohdistuva asiakirjoihin ja niiden entry:jen teknisiin tunnisteisiin (observation.id)</w:t>
            </w:r>
          </w:p>
          <w:p w14:paraId="13FBFF86" w14:textId="240DF4FE" w:rsidR="00F57F82" w:rsidRPr="00B76B80" w:rsidRDefault="00F57F82" w:rsidP="00F57F82">
            <w:pPr>
              <w:pStyle w:val="Luettelokappale"/>
              <w:numPr>
                <w:ilvl w:val="0"/>
                <w:numId w:val="33"/>
              </w:numPr>
              <w:rPr>
                <w:sz w:val="22"/>
                <w:szCs w:val="22"/>
              </w:rPr>
            </w:pPr>
            <w:r w:rsidRPr="00B76B80">
              <w:rPr>
                <w:sz w:val="22"/>
                <w:szCs w:val="22"/>
              </w:rPr>
              <w:t xml:space="preserve">AC nro entryRelationship.observationilla (pyynnön ja/tai tutkimuksien alla, riippuen siitä missä kohtaa prosessia määritellään, vapaaehtoinen tieto) </w:t>
            </w:r>
          </w:p>
          <w:p w14:paraId="45866A1B" w14:textId="467C8A71" w:rsidR="00F57F82" w:rsidRPr="00B76B80" w:rsidRDefault="00F57F82" w:rsidP="00F57F82">
            <w:pPr>
              <w:pStyle w:val="Luettelokappale"/>
              <w:numPr>
                <w:ilvl w:val="0"/>
                <w:numId w:val="33"/>
              </w:numPr>
              <w:rPr>
                <w:sz w:val="22"/>
                <w:szCs w:val="22"/>
              </w:rPr>
            </w:pPr>
            <w:r w:rsidRPr="00B76B80">
              <w:rPr>
                <w:sz w:val="22"/>
                <w:szCs w:val="22"/>
              </w:rPr>
              <w:t>AC-nro extensioniin jatkossakin (kv-ohjeistus näin, Dicomissakin on string kenttä ja integraatiossa AC-nro voi sisältää kirjaimia)</w:t>
            </w:r>
          </w:p>
          <w:p w14:paraId="50A17103" w14:textId="32D7E68C" w:rsidR="00F57F82" w:rsidRPr="00B76B80" w:rsidRDefault="00F57F82" w:rsidP="00F57F82">
            <w:pPr>
              <w:pStyle w:val="Luettelokappale"/>
              <w:numPr>
                <w:ilvl w:val="0"/>
                <w:numId w:val="33"/>
              </w:numPr>
              <w:rPr>
                <w:sz w:val="22"/>
                <w:szCs w:val="22"/>
              </w:rPr>
            </w:pPr>
            <w:r w:rsidRPr="00B76B80">
              <w:rPr>
                <w:sz w:val="22"/>
                <w:szCs w:val="22"/>
              </w:rPr>
              <w:t>luku 6.3.4 tutkimuksen tiedot rakenteisessa muodossa, täydennetään entryRelationship.observation:</w:t>
            </w:r>
            <w:proofErr w:type="gramStart"/>
            <w:r w:rsidRPr="00B76B80">
              <w:rPr>
                <w:sz w:val="22"/>
                <w:szCs w:val="22"/>
              </w:rPr>
              <w:t>lla,  millä</w:t>
            </w:r>
            <w:proofErr w:type="gramEnd"/>
            <w:r w:rsidRPr="00B76B80">
              <w:rPr>
                <w:sz w:val="22"/>
                <w:szCs w:val="22"/>
              </w:rPr>
              <w:t xml:space="preserve"> annetaan SUID, pakollinen tieto.</w:t>
            </w:r>
          </w:p>
          <w:p w14:paraId="5C796CCF" w14:textId="1FB44601" w:rsidR="00F57F82" w:rsidRPr="00B76B80" w:rsidRDefault="00F57F82" w:rsidP="00F57F82">
            <w:pPr>
              <w:pStyle w:val="Luettelokappale"/>
              <w:numPr>
                <w:ilvl w:val="0"/>
                <w:numId w:val="33"/>
              </w:numPr>
              <w:rPr>
                <w:sz w:val="22"/>
                <w:szCs w:val="22"/>
              </w:rPr>
            </w:pPr>
            <w:r w:rsidRPr="00B76B80">
              <w:rPr>
                <w:sz w:val="22"/>
                <w:szCs w:val="22"/>
              </w:rP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B76B80" w:rsidRDefault="00F15904" w:rsidP="005A3EF4">
            <w:pPr>
              <w:pStyle w:val="Luettelokappale"/>
              <w:numPr>
                <w:ilvl w:val="0"/>
                <w:numId w:val="33"/>
              </w:numPr>
              <w:rPr>
                <w:sz w:val="22"/>
                <w:szCs w:val="22"/>
              </w:rPr>
            </w:pPr>
            <w:proofErr w:type="gramStart"/>
            <w:r w:rsidRPr="00B76B80">
              <w:rPr>
                <w:sz w:val="22"/>
                <w:szCs w:val="22"/>
              </w:rPr>
              <w:t>Radiologinen tutkimus- ja toimenpideluokitus 2007 osalta korjattu oid koodi versioon 2006 1.2.246.537.6.4.2006</w:t>
            </w:r>
            <w:proofErr w:type="gramEnd"/>
            <w:r w:rsidRPr="00B76B80">
              <w:rPr>
                <w:sz w:val="22"/>
                <w:szCs w:val="22"/>
              </w:rPr>
              <w:tab/>
            </w:r>
          </w:p>
        </w:tc>
      </w:tr>
      <w:tr w:rsidR="002A1637" w:rsidRPr="00B76B80" w14:paraId="38776C5E" w14:textId="77777777" w:rsidTr="00887E62">
        <w:trPr>
          <w:cantSplit/>
        </w:trPr>
        <w:tc>
          <w:tcPr>
            <w:tcW w:w="959" w:type="dxa"/>
          </w:tcPr>
          <w:p w14:paraId="70E0E041" w14:textId="588536ED" w:rsidR="002A1637" w:rsidRPr="00B76B80" w:rsidRDefault="002A1637" w:rsidP="00BA2E96">
            <w:pPr>
              <w:pStyle w:val="Vakiosisennys"/>
              <w:rPr>
                <w:sz w:val="22"/>
                <w:szCs w:val="22"/>
              </w:rPr>
            </w:pPr>
            <w:r w:rsidRPr="00B76B80">
              <w:rPr>
                <w:sz w:val="22"/>
                <w:szCs w:val="22"/>
              </w:rPr>
              <w:t>1.21</w:t>
            </w:r>
          </w:p>
        </w:tc>
        <w:tc>
          <w:tcPr>
            <w:tcW w:w="1559" w:type="dxa"/>
          </w:tcPr>
          <w:p w14:paraId="7E081366" w14:textId="099907B4" w:rsidR="002A1637" w:rsidRPr="00B76B80" w:rsidDel="004817C1" w:rsidRDefault="002A1637" w:rsidP="00F916BE">
            <w:pPr>
              <w:pStyle w:val="Vakiosisennys"/>
              <w:rPr>
                <w:sz w:val="22"/>
                <w:szCs w:val="22"/>
              </w:rPr>
            </w:pPr>
            <w:r w:rsidRPr="00B76B80">
              <w:rPr>
                <w:sz w:val="22"/>
                <w:szCs w:val="22"/>
              </w:rPr>
              <w:t>2.9.2013</w:t>
            </w:r>
          </w:p>
        </w:tc>
        <w:tc>
          <w:tcPr>
            <w:tcW w:w="1134" w:type="dxa"/>
          </w:tcPr>
          <w:p w14:paraId="16DD1E94" w14:textId="4EC9438E" w:rsidR="002A1637" w:rsidRPr="00B76B80" w:rsidRDefault="002A1637">
            <w:pPr>
              <w:pStyle w:val="Vakiosisennys"/>
              <w:rPr>
                <w:sz w:val="22"/>
                <w:szCs w:val="22"/>
              </w:rPr>
            </w:pPr>
            <w:r w:rsidRPr="00B76B80">
              <w:rPr>
                <w:sz w:val="22"/>
                <w:szCs w:val="22"/>
              </w:rPr>
              <w:t>TK</w:t>
            </w:r>
          </w:p>
        </w:tc>
        <w:tc>
          <w:tcPr>
            <w:tcW w:w="6237" w:type="dxa"/>
          </w:tcPr>
          <w:p w14:paraId="3BEAC43F" w14:textId="2CD87A81" w:rsidR="002A1637" w:rsidRPr="00B76B80" w:rsidRDefault="002A1637" w:rsidP="00E42EC4">
            <w:pPr>
              <w:pStyle w:val="Vakiosisennys"/>
              <w:rPr>
                <w:sz w:val="22"/>
                <w:szCs w:val="22"/>
              </w:rPr>
            </w:pPr>
            <w:proofErr w:type="gramStart"/>
            <w:r w:rsidRPr="00B76B80">
              <w:rPr>
                <w:sz w:val="22"/>
                <w:szCs w:val="22"/>
              </w:rPr>
              <w:t>Lisätty määrittelyn version oid.</w:t>
            </w:r>
            <w:proofErr w:type="gramEnd"/>
            <w:r w:rsidRPr="00B76B80">
              <w:rPr>
                <w:sz w:val="22"/>
                <w:szCs w:val="22"/>
              </w:rPr>
              <w:t xml:space="preserve"> Teknisen komitean hyväksymä versio.</w:t>
            </w:r>
          </w:p>
        </w:tc>
      </w:tr>
      <w:tr w:rsidR="00E83F7D" w:rsidRPr="00B76B80" w14:paraId="3E73C8E9" w14:textId="77777777" w:rsidTr="00887E62">
        <w:trPr>
          <w:cantSplit/>
        </w:trPr>
        <w:tc>
          <w:tcPr>
            <w:tcW w:w="959" w:type="dxa"/>
          </w:tcPr>
          <w:p w14:paraId="5A7D25F5" w14:textId="7AEF77B8" w:rsidR="00E83F7D" w:rsidRPr="00B76B80" w:rsidRDefault="00E83F7D" w:rsidP="00BA2E96">
            <w:pPr>
              <w:pStyle w:val="Vakiosisennys"/>
              <w:rPr>
                <w:sz w:val="22"/>
                <w:szCs w:val="22"/>
              </w:rPr>
            </w:pPr>
            <w:r w:rsidRPr="00B76B80">
              <w:rPr>
                <w:sz w:val="22"/>
                <w:szCs w:val="22"/>
              </w:rPr>
              <w:t>1.22</w:t>
            </w:r>
          </w:p>
        </w:tc>
        <w:tc>
          <w:tcPr>
            <w:tcW w:w="1559" w:type="dxa"/>
          </w:tcPr>
          <w:p w14:paraId="0E260F2F" w14:textId="4FD0CF52" w:rsidR="00E83F7D" w:rsidRPr="00B76B80" w:rsidRDefault="00E83F7D" w:rsidP="00F916BE">
            <w:pPr>
              <w:pStyle w:val="Vakiosisennys"/>
              <w:rPr>
                <w:sz w:val="22"/>
                <w:szCs w:val="22"/>
              </w:rPr>
            </w:pPr>
            <w:r w:rsidRPr="00B76B80">
              <w:rPr>
                <w:sz w:val="22"/>
                <w:szCs w:val="22"/>
              </w:rPr>
              <w:t>12.9.2013</w:t>
            </w:r>
          </w:p>
        </w:tc>
        <w:tc>
          <w:tcPr>
            <w:tcW w:w="1134" w:type="dxa"/>
          </w:tcPr>
          <w:p w14:paraId="6521361E" w14:textId="18AE51D6" w:rsidR="00E83F7D" w:rsidRPr="00B76B80" w:rsidRDefault="00E83F7D">
            <w:pPr>
              <w:pStyle w:val="Vakiosisennys"/>
              <w:rPr>
                <w:sz w:val="22"/>
                <w:szCs w:val="22"/>
              </w:rPr>
            </w:pPr>
            <w:r w:rsidRPr="00B76B80">
              <w:rPr>
                <w:sz w:val="22"/>
                <w:szCs w:val="22"/>
              </w:rPr>
              <w:t>TK</w:t>
            </w:r>
          </w:p>
        </w:tc>
        <w:tc>
          <w:tcPr>
            <w:tcW w:w="6237" w:type="dxa"/>
          </w:tcPr>
          <w:p w14:paraId="46261801" w14:textId="558413EF" w:rsidR="00E83F7D" w:rsidRPr="00B76B80" w:rsidRDefault="00E83F7D" w:rsidP="00E42EC4">
            <w:pPr>
              <w:pStyle w:val="Vakiosisennys"/>
              <w:rPr>
                <w:sz w:val="22"/>
                <w:szCs w:val="22"/>
              </w:rPr>
            </w:pPr>
            <w:proofErr w:type="gramStart"/>
            <w:r w:rsidRPr="00B76B80">
              <w:rPr>
                <w:sz w:val="22"/>
                <w:szCs w:val="22"/>
              </w:rPr>
              <w:t>Tarkennettu vielä lausunnosta viittausta tutkimuksiin näiden ollessa eri asiakirjoissa reference – externalDocument rakenteella</w:t>
            </w:r>
            <w:proofErr w:type="gramEnd"/>
          </w:p>
        </w:tc>
      </w:tr>
      <w:tr w:rsidR="00072313" w:rsidRPr="00B76B80" w14:paraId="16BF0340" w14:textId="77777777" w:rsidTr="00887E62">
        <w:trPr>
          <w:cantSplit/>
        </w:trPr>
        <w:tc>
          <w:tcPr>
            <w:tcW w:w="959" w:type="dxa"/>
          </w:tcPr>
          <w:p w14:paraId="7AB0AE36" w14:textId="38EC732F" w:rsidR="00072313" w:rsidRPr="00B76B80" w:rsidRDefault="00072313" w:rsidP="00BA2E96">
            <w:pPr>
              <w:pStyle w:val="Vakiosisennys"/>
              <w:rPr>
                <w:sz w:val="22"/>
                <w:szCs w:val="22"/>
              </w:rPr>
            </w:pPr>
            <w:r w:rsidRPr="00B76B80">
              <w:rPr>
                <w:sz w:val="22"/>
                <w:szCs w:val="22"/>
              </w:rPr>
              <w:t>2.00</w:t>
            </w:r>
          </w:p>
        </w:tc>
        <w:tc>
          <w:tcPr>
            <w:tcW w:w="1559" w:type="dxa"/>
          </w:tcPr>
          <w:p w14:paraId="67184773" w14:textId="71BB8963" w:rsidR="00072313" w:rsidRPr="00B76B80" w:rsidRDefault="006E5B35" w:rsidP="00F916BE">
            <w:pPr>
              <w:pStyle w:val="Vakiosisennys"/>
              <w:rPr>
                <w:sz w:val="22"/>
                <w:szCs w:val="22"/>
              </w:rPr>
            </w:pPr>
            <w:r w:rsidRPr="00B76B80">
              <w:rPr>
                <w:sz w:val="22"/>
                <w:szCs w:val="22"/>
              </w:rPr>
              <w:t>8.11.2013</w:t>
            </w:r>
          </w:p>
        </w:tc>
        <w:tc>
          <w:tcPr>
            <w:tcW w:w="1134" w:type="dxa"/>
          </w:tcPr>
          <w:p w14:paraId="2979EE1B" w14:textId="6F97A486" w:rsidR="00072313" w:rsidRPr="00B76B80" w:rsidRDefault="00072313">
            <w:pPr>
              <w:pStyle w:val="Vakiosisennys"/>
              <w:rPr>
                <w:sz w:val="22"/>
                <w:szCs w:val="22"/>
              </w:rPr>
            </w:pPr>
            <w:r w:rsidRPr="00B76B80">
              <w:rPr>
                <w:sz w:val="22"/>
                <w:szCs w:val="22"/>
              </w:rPr>
              <w:t>TS</w:t>
            </w:r>
            <w:r w:rsidR="00705624" w:rsidRPr="00B76B80">
              <w:rPr>
                <w:sz w:val="22"/>
                <w:szCs w:val="22"/>
              </w:rPr>
              <w:t>, TK</w:t>
            </w:r>
          </w:p>
        </w:tc>
        <w:tc>
          <w:tcPr>
            <w:tcW w:w="6237" w:type="dxa"/>
          </w:tcPr>
          <w:p w14:paraId="7A376E5A" w14:textId="50DB344F" w:rsidR="00072313" w:rsidRPr="00B76B80" w:rsidRDefault="00705624">
            <w:pPr>
              <w:pStyle w:val="Vakiosisennys"/>
              <w:rPr>
                <w:sz w:val="22"/>
                <w:szCs w:val="22"/>
              </w:rPr>
            </w:pPr>
            <w:proofErr w:type="gramStart"/>
            <w:r w:rsidRPr="00B76B80">
              <w:rPr>
                <w:sz w:val="22"/>
                <w:szCs w:val="22"/>
              </w:rPr>
              <w:t xml:space="preserve">Päivitetty </w:t>
            </w:r>
            <w:r w:rsidR="00BA202B" w:rsidRPr="00B76B80">
              <w:rPr>
                <w:sz w:val="22"/>
                <w:szCs w:val="22"/>
              </w:rPr>
              <w:t>eArkiston ja T</w:t>
            </w:r>
            <w:r w:rsidRPr="00B76B80">
              <w:rPr>
                <w:sz w:val="22"/>
                <w:szCs w:val="22"/>
              </w:rPr>
              <w:t xml:space="preserve">iedonhallintapalvelun </w:t>
            </w:r>
            <w:r w:rsidR="00BA202B" w:rsidRPr="00B76B80">
              <w:rPr>
                <w:sz w:val="22"/>
                <w:szCs w:val="22"/>
              </w:rPr>
              <w:t xml:space="preserve">2016 vaaditut </w:t>
            </w:r>
            <w:r w:rsidRPr="00B76B80">
              <w:rPr>
                <w:sz w:val="22"/>
                <w:szCs w:val="22"/>
              </w:rPr>
              <w:t>muutokset</w:t>
            </w:r>
            <w:r w:rsidR="00BA202B" w:rsidRPr="00B76B80">
              <w:rPr>
                <w:sz w:val="22"/>
                <w:szCs w:val="22"/>
              </w:rPr>
              <w:t>:</w:t>
            </w:r>
            <w:proofErr w:type="gramEnd"/>
          </w:p>
          <w:p w14:paraId="35220A4D" w14:textId="77777777" w:rsidR="00BA202B" w:rsidRPr="00B76B80" w:rsidRDefault="00BA202B" w:rsidP="00427FAD">
            <w:pPr>
              <w:pStyle w:val="Luettelokappale"/>
              <w:numPr>
                <w:ilvl w:val="0"/>
                <w:numId w:val="35"/>
              </w:numPr>
              <w:rPr>
                <w:sz w:val="22"/>
                <w:szCs w:val="22"/>
              </w:rPr>
            </w:pPr>
            <w:proofErr w:type="gramStart"/>
            <w:r w:rsidRPr="00B76B80">
              <w:rPr>
                <w:sz w:val="22"/>
                <w:szCs w:val="22"/>
              </w:rPr>
              <w:t>Tutkimuksen koodisto muutettu</w:t>
            </w:r>
            <w:proofErr w:type="gramEnd"/>
          </w:p>
          <w:p w14:paraId="10FD3FC9" w14:textId="77777777" w:rsidR="00BA202B" w:rsidRPr="00B76B80" w:rsidRDefault="00BA202B" w:rsidP="00427FAD">
            <w:pPr>
              <w:pStyle w:val="Luettelokappale"/>
              <w:numPr>
                <w:ilvl w:val="0"/>
                <w:numId w:val="35"/>
              </w:numPr>
              <w:rPr>
                <w:sz w:val="22"/>
                <w:szCs w:val="22"/>
              </w:rPr>
            </w:pPr>
            <w:proofErr w:type="gramStart"/>
            <w:r w:rsidRPr="00B76B80">
              <w:rPr>
                <w:sz w:val="22"/>
                <w:szCs w:val="22"/>
              </w:rPr>
              <w:t>Lisätty tutkimuksen tekoon osallistuneet henkilöt (tekstinä)</w:t>
            </w:r>
            <w:proofErr w:type="gramEnd"/>
          </w:p>
          <w:p w14:paraId="40FCD552" w14:textId="77777777" w:rsidR="00B8052E" w:rsidRPr="00B76B80" w:rsidRDefault="00B8052E" w:rsidP="00427FAD">
            <w:pPr>
              <w:pStyle w:val="Luettelokappale"/>
              <w:numPr>
                <w:ilvl w:val="0"/>
                <w:numId w:val="35"/>
              </w:numPr>
              <w:rPr>
                <w:sz w:val="22"/>
                <w:szCs w:val="22"/>
              </w:rPr>
            </w:pPr>
            <w:proofErr w:type="gramStart"/>
            <w:r w:rsidRPr="00B76B80">
              <w:rPr>
                <w:sz w:val="22"/>
                <w:szCs w:val="22"/>
              </w:rPr>
              <w:t>Lisätty tutkimuksen tuloksen luokitus</w:t>
            </w:r>
            <w:proofErr w:type="gramEnd"/>
          </w:p>
          <w:p w14:paraId="45B047CB" w14:textId="471D9E9A" w:rsidR="00BA202B" w:rsidRPr="00B76B80" w:rsidRDefault="00B8052E" w:rsidP="00427FAD">
            <w:pPr>
              <w:pStyle w:val="Luettelokappale"/>
              <w:numPr>
                <w:ilvl w:val="0"/>
                <w:numId w:val="35"/>
              </w:numPr>
              <w:rPr>
                <w:sz w:val="22"/>
                <w:szCs w:val="22"/>
              </w:rPr>
            </w:pPr>
            <w:r w:rsidRPr="00B76B80">
              <w:rPr>
                <w:sz w:val="22"/>
                <w:szCs w:val="22"/>
              </w:rPr>
              <w:t>lisätty lausunnon tila</w:t>
            </w:r>
            <w:r w:rsidR="00BA202B" w:rsidRPr="00B76B80">
              <w:rPr>
                <w:sz w:val="22"/>
                <w:szCs w:val="22"/>
              </w:rPr>
              <w:t xml:space="preserve"> </w:t>
            </w:r>
          </w:p>
        </w:tc>
      </w:tr>
      <w:tr w:rsidR="006E5B35" w:rsidRPr="00B76B80" w14:paraId="27411535" w14:textId="77777777" w:rsidTr="00887E62">
        <w:trPr>
          <w:cantSplit/>
        </w:trPr>
        <w:tc>
          <w:tcPr>
            <w:tcW w:w="959" w:type="dxa"/>
          </w:tcPr>
          <w:p w14:paraId="57BE498E" w14:textId="06D58852" w:rsidR="006E5B35" w:rsidRPr="00B76B80" w:rsidRDefault="006E5B35" w:rsidP="006E5B35">
            <w:pPr>
              <w:pStyle w:val="Vakiosisennys"/>
              <w:rPr>
                <w:sz w:val="22"/>
                <w:szCs w:val="22"/>
              </w:rPr>
            </w:pPr>
            <w:r w:rsidRPr="00B76B80">
              <w:rPr>
                <w:sz w:val="22"/>
                <w:szCs w:val="22"/>
              </w:rPr>
              <w:t>2.00</w:t>
            </w:r>
          </w:p>
        </w:tc>
        <w:tc>
          <w:tcPr>
            <w:tcW w:w="1559" w:type="dxa"/>
          </w:tcPr>
          <w:p w14:paraId="3A18B8B5" w14:textId="15EF4557" w:rsidR="006E5B35" w:rsidRPr="00B76B80" w:rsidRDefault="006E5B35">
            <w:pPr>
              <w:pStyle w:val="Vakiosisennys"/>
              <w:rPr>
                <w:sz w:val="22"/>
                <w:szCs w:val="22"/>
              </w:rPr>
            </w:pPr>
            <w:r w:rsidRPr="00B76B80">
              <w:rPr>
                <w:sz w:val="22"/>
                <w:szCs w:val="22"/>
              </w:rPr>
              <w:t>12.12.2013</w:t>
            </w:r>
          </w:p>
        </w:tc>
        <w:tc>
          <w:tcPr>
            <w:tcW w:w="1134" w:type="dxa"/>
          </w:tcPr>
          <w:p w14:paraId="6172D5B6" w14:textId="222DA5DF" w:rsidR="006E5B35" w:rsidRPr="00B76B80" w:rsidRDefault="006E5B35" w:rsidP="006E5B35">
            <w:pPr>
              <w:pStyle w:val="Vakiosisennys"/>
              <w:rPr>
                <w:sz w:val="22"/>
                <w:szCs w:val="22"/>
              </w:rPr>
            </w:pPr>
            <w:r w:rsidRPr="00B76B80">
              <w:rPr>
                <w:sz w:val="22"/>
                <w:szCs w:val="22"/>
              </w:rPr>
              <w:t>TS, TK</w:t>
            </w:r>
          </w:p>
        </w:tc>
        <w:tc>
          <w:tcPr>
            <w:tcW w:w="6237" w:type="dxa"/>
          </w:tcPr>
          <w:p w14:paraId="252FCF90" w14:textId="77777777" w:rsidR="00B238EA" w:rsidRPr="00B76B80" w:rsidRDefault="006E5B35">
            <w:pPr>
              <w:pStyle w:val="Vakiosisennys"/>
              <w:rPr>
                <w:sz w:val="22"/>
                <w:szCs w:val="22"/>
              </w:rPr>
            </w:pPr>
            <w:r w:rsidRPr="00B76B80">
              <w:rPr>
                <w:sz w:val="22"/>
                <w:szCs w:val="22"/>
              </w:rPr>
              <w:t>Komenttikierros ja TC käsittely</w:t>
            </w:r>
          </w:p>
          <w:p w14:paraId="7FC35AE2" w14:textId="77777777" w:rsidR="00B238EA" w:rsidRPr="00B76B80" w:rsidRDefault="00B238EA" w:rsidP="00427FAD">
            <w:pPr>
              <w:pStyle w:val="Vakiosisennys"/>
              <w:numPr>
                <w:ilvl w:val="0"/>
                <w:numId w:val="36"/>
              </w:numPr>
              <w:rPr>
                <w:sz w:val="22"/>
                <w:szCs w:val="22"/>
              </w:rPr>
            </w:pPr>
            <w:r w:rsidRPr="00B76B80">
              <w:rPr>
                <w:sz w:val="22"/>
                <w:szCs w:val="22"/>
              </w:rPr>
              <w:t xml:space="preserve">määrittelylle oid ja päiväys </w:t>
            </w:r>
          </w:p>
          <w:p w14:paraId="0D7D9EC8" w14:textId="363A9D8E" w:rsidR="006E5B35" w:rsidRPr="00B76B80" w:rsidRDefault="00B238EA" w:rsidP="00427FAD">
            <w:pPr>
              <w:pStyle w:val="Vakiosisennys"/>
              <w:numPr>
                <w:ilvl w:val="0"/>
                <w:numId w:val="36"/>
              </w:numPr>
              <w:rPr>
                <w:sz w:val="22"/>
                <w:szCs w:val="22"/>
              </w:rPr>
            </w:pPr>
            <w:r w:rsidRPr="00B76B80">
              <w:rPr>
                <w:sz w:val="22"/>
                <w:szCs w:val="22"/>
              </w:rPr>
              <w:t>lisätty entry.templateId koosteiden tulkintaa varten kertomaan, minkä määrittelyversion mukaan entry on toteutettu</w:t>
            </w:r>
          </w:p>
        </w:tc>
      </w:tr>
      <w:tr w:rsidR="00427FAD" w:rsidRPr="00B76B80" w14:paraId="3076D4A9" w14:textId="77777777" w:rsidTr="00887E62">
        <w:trPr>
          <w:cantSplit/>
        </w:trPr>
        <w:tc>
          <w:tcPr>
            <w:tcW w:w="959" w:type="dxa"/>
          </w:tcPr>
          <w:p w14:paraId="6BDB0091" w14:textId="59C928D7" w:rsidR="00427FAD" w:rsidRPr="00B76B80" w:rsidRDefault="00427FAD" w:rsidP="006E5B35">
            <w:pPr>
              <w:pStyle w:val="Vakiosisennys"/>
              <w:rPr>
                <w:sz w:val="22"/>
                <w:szCs w:val="22"/>
              </w:rPr>
            </w:pPr>
            <w:r w:rsidRPr="00B76B80">
              <w:rPr>
                <w:sz w:val="22"/>
                <w:szCs w:val="22"/>
              </w:rPr>
              <w:t>2.01</w:t>
            </w:r>
          </w:p>
        </w:tc>
        <w:tc>
          <w:tcPr>
            <w:tcW w:w="1559" w:type="dxa"/>
          </w:tcPr>
          <w:p w14:paraId="4BB1AF57" w14:textId="1530AAF5" w:rsidR="00427FAD" w:rsidRPr="00B76B80" w:rsidRDefault="00427FAD">
            <w:pPr>
              <w:pStyle w:val="Vakiosisennys"/>
              <w:rPr>
                <w:sz w:val="22"/>
                <w:szCs w:val="22"/>
              </w:rPr>
            </w:pPr>
            <w:r w:rsidRPr="00B76B80">
              <w:rPr>
                <w:sz w:val="22"/>
                <w:szCs w:val="22"/>
              </w:rPr>
              <w:t>x.5.2014</w:t>
            </w:r>
          </w:p>
        </w:tc>
        <w:tc>
          <w:tcPr>
            <w:tcW w:w="1134" w:type="dxa"/>
          </w:tcPr>
          <w:p w14:paraId="7AA06F66" w14:textId="071B2D3C" w:rsidR="00427FAD" w:rsidRPr="00B76B80" w:rsidRDefault="00427FAD" w:rsidP="006E5B35">
            <w:pPr>
              <w:pStyle w:val="Vakiosisennys"/>
              <w:rPr>
                <w:sz w:val="22"/>
                <w:szCs w:val="22"/>
              </w:rPr>
            </w:pPr>
            <w:r w:rsidRPr="00B76B80">
              <w:rPr>
                <w:sz w:val="22"/>
                <w:szCs w:val="22"/>
              </w:rPr>
              <w:t>TS</w:t>
            </w:r>
          </w:p>
        </w:tc>
        <w:tc>
          <w:tcPr>
            <w:tcW w:w="6237" w:type="dxa"/>
          </w:tcPr>
          <w:p w14:paraId="77DE913D" w14:textId="096E6AD1" w:rsidR="00427FAD" w:rsidRPr="00B76B80" w:rsidRDefault="00427FAD">
            <w:pPr>
              <w:pStyle w:val="Vakiosisennys"/>
              <w:rPr>
                <w:sz w:val="22"/>
                <w:szCs w:val="22"/>
              </w:rPr>
            </w:pPr>
            <w:proofErr w:type="gramStart"/>
            <w:r w:rsidRPr="00B76B80">
              <w:rPr>
                <w:sz w:val="22"/>
                <w:szCs w:val="22"/>
              </w:rPr>
              <w:t>Tarkennettu ammattilaisen tietojen käsittelyä</w:t>
            </w:r>
            <w:r w:rsidR="00FE466A" w:rsidRPr="00B76B80">
              <w:rPr>
                <w:sz w:val="22"/>
                <w:szCs w:val="22"/>
              </w:rPr>
              <w:t>: luku 4.2 ja 6.3.1</w:t>
            </w:r>
            <w:proofErr w:type="gramEnd"/>
          </w:p>
        </w:tc>
      </w:tr>
      <w:tr w:rsidR="008213CE" w:rsidRPr="00B76B80" w14:paraId="77B1C498" w14:textId="77777777" w:rsidTr="00887E62">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lastRenderedPageBreak/>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34" w:type="dxa"/>
          </w:tcPr>
          <w:p w14:paraId="6AE2FDD8" w14:textId="02ADECB7" w:rsidR="008213CE" w:rsidRPr="00B76B80" w:rsidRDefault="008213CE" w:rsidP="006E5B35">
            <w:pPr>
              <w:pStyle w:val="Vakiosisennys"/>
              <w:rPr>
                <w:sz w:val="22"/>
                <w:szCs w:val="22"/>
              </w:rPr>
            </w:pPr>
            <w:proofErr w:type="gramStart"/>
            <w:r w:rsidRPr="00B76B80">
              <w:rPr>
                <w:sz w:val="22"/>
                <w:szCs w:val="22"/>
              </w:rPr>
              <w:t>TK,TS</w:t>
            </w:r>
            <w:proofErr w:type="gramEnd"/>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91213F">
            <w:pPr>
              <w:pStyle w:val="Luettelokappale"/>
              <w:numPr>
                <w:ilvl w:val="0"/>
                <w:numId w:val="37"/>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91213F">
            <w:pPr>
              <w:pStyle w:val="Luettelokappale"/>
              <w:numPr>
                <w:ilvl w:val="0"/>
                <w:numId w:val="37"/>
              </w:numPr>
              <w:rPr>
                <w:sz w:val="22"/>
                <w:szCs w:val="22"/>
              </w:rPr>
            </w:pPr>
            <w:proofErr w:type="gramStart"/>
            <w:r w:rsidRPr="00B76B80">
              <w:rPr>
                <w:sz w:val="22"/>
                <w:szCs w:val="22"/>
              </w:rPr>
              <w:t>Päivitettyjen THL tietosisältömuutosten mukaiset muutokset</w:t>
            </w:r>
            <w:proofErr w:type="gramEnd"/>
          </w:p>
          <w:p w14:paraId="58B7AF65" w14:textId="77777777" w:rsidR="00072131" w:rsidRPr="00B76B80" w:rsidRDefault="00072131" w:rsidP="0091213F">
            <w:pPr>
              <w:pStyle w:val="Luettelokappale"/>
              <w:numPr>
                <w:ilvl w:val="0"/>
                <w:numId w:val="37"/>
              </w:numPr>
              <w:rPr>
                <w:sz w:val="22"/>
                <w:szCs w:val="22"/>
              </w:rPr>
            </w:pPr>
            <w:r w:rsidRPr="00B76B80">
              <w:rPr>
                <w:sz w:val="22"/>
                <w:szCs w:val="22"/>
              </w:rPr>
              <w:t>Tietojen tunnisteissa (esim observation.code:ssa) TC linjauksen mukaisesti kuvantamisen merkinnöissä käytetään pelkästään teknisen rakennekoodiston koodeja</w:t>
            </w:r>
          </w:p>
          <w:p w14:paraId="2CC4C7BF" w14:textId="77777777" w:rsidR="00A076C3" w:rsidRPr="00B76B80" w:rsidRDefault="00A076C3" w:rsidP="0091213F">
            <w:pPr>
              <w:pStyle w:val="Luettelokappale"/>
              <w:numPr>
                <w:ilvl w:val="0"/>
                <w:numId w:val="37"/>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91213F">
            <w:pPr>
              <w:pStyle w:val="Luettelokappale"/>
              <w:numPr>
                <w:ilvl w:val="0"/>
                <w:numId w:val="37"/>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887E62">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34"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proofErr w:type="gramStart"/>
            <w:r w:rsidRPr="00B76B80">
              <w:rPr>
                <w:sz w:val="22"/>
                <w:szCs w:val="22"/>
              </w:rPr>
              <w:t>Lausuntokierroksen perusteella tehdyt muutokset:</w:t>
            </w:r>
            <w:proofErr w:type="gramEnd"/>
          </w:p>
          <w:p w14:paraId="05B2F5EC" w14:textId="3D910DDD" w:rsidR="00426768" w:rsidRPr="00B76B80" w:rsidRDefault="00426768" w:rsidP="00426768">
            <w:pPr>
              <w:pStyle w:val="Luettelokappale"/>
              <w:numPr>
                <w:ilvl w:val="0"/>
                <w:numId w:val="40"/>
              </w:numPr>
              <w:rPr>
                <w:sz w:val="22"/>
                <w:szCs w:val="22"/>
              </w:rPr>
            </w:pPr>
            <w:r w:rsidRPr="00B76B80">
              <w:rPr>
                <w:sz w:val="22"/>
                <w:szCs w:val="22"/>
              </w:rPr>
              <w:t>pyynnön component.observation rakenteille lisätty templateId:t</w:t>
            </w:r>
          </w:p>
          <w:p w14:paraId="4275700D" w14:textId="15F72438" w:rsidR="005A2A70" w:rsidRPr="00B76B80" w:rsidRDefault="00426768" w:rsidP="00426768">
            <w:pPr>
              <w:pStyle w:val="Luettelokappale"/>
              <w:numPr>
                <w:ilvl w:val="0"/>
                <w:numId w:val="40"/>
              </w:numPr>
              <w:rPr>
                <w:sz w:val="22"/>
                <w:szCs w:val="22"/>
              </w:rPr>
            </w:pPr>
            <w:proofErr w:type="gramStart"/>
            <w:r w:rsidRPr="00B76B80">
              <w:rPr>
                <w:sz w:val="22"/>
                <w:szCs w:val="22"/>
              </w:rPr>
              <w:t>Otsikkotason title muutettu otsikko-koodiston mukaiseksi pyynnöllä ja tehdyllä tutkimuksella</w:t>
            </w:r>
            <w:r w:rsidR="009D79C2" w:rsidRPr="00B76B80">
              <w:rPr>
                <w:sz w:val="22"/>
                <w:szCs w:val="22"/>
              </w:rPr>
              <w:t xml:space="preserve"> (Tutkimukset molemmille)</w:t>
            </w:r>
            <w:proofErr w:type="gramEnd"/>
          </w:p>
          <w:p w14:paraId="03E19782" w14:textId="77777777" w:rsidR="00720184" w:rsidRPr="00B76B80" w:rsidRDefault="00720184" w:rsidP="00426768">
            <w:pPr>
              <w:pStyle w:val="Luettelokappale"/>
              <w:numPr>
                <w:ilvl w:val="0"/>
                <w:numId w:val="40"/>
              </w:numPr>
              <w:rPr>
                <w:sz w:val="22"/>
                <w:szCs w:val="22"/>
              </w:rPr>
            </w:pPr>
            <w:proofErr w:type="gramStart"/>
            <w:r w:rsidRPr="00B76B80">
              <w:rPr>
                <w:sz w:val="22"/>
                <w:szCs w:val="22"/>
              </w:rPr>
              <w:t>Näkymän käsittely muutettu käyttämään näkymäkoodiston LongNamea (RTG -&gt; Radiologia)</w:t>
            </w:r>
            <w:proofErr w:type="gramEnd"/>
          </w:p>
          <w:p w14:paraId="10E98E5F" w14:textId="77777777" w:rsidR="0096449A" w:rsidRPr="00B76B80" w:rsidRDefault="0096449A" w:rsidP="00426768">
            <w:pPr>
              <w:pStyle w:val="Luettelokappale"/>
              <w:numPr>
                <w:ilvl w:val="0"/>
                <w:numId w:val="40"/>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B76B80">
            <w:pPr>
              <w:pStyle w:val="Luettelokappale"/>
              <w:numPr>
                <w:ilvl w:val="0"/>
                <w:numId w:val="40"/>
              </w:numPr>
              <w:rPr>
                <w:sz w:val="22"/>
                <w:szCs w:val="22"/>
              </w:rPr>
            </w:pPr>
            <w:proofErr w:type="gramStart"/>
            <w:r w:rsidRPr="00B76B80">
              <w:rPr>
                <w:sz w:val="22"/>
                <w:szCs w:val="22"/>
              </w:rPr>
              <w:t>Lisätty yleiskuvaukset entry:jen rakenteista</w:t>
            </w:r>
            <w:proofErr w:type="gramEnd"/>
          </w:p>
        </w:tc>
      </w:tr>
      <w:tr w:rsidR="00B76B80" w:rsidRPr="00B76B80" w14:paraId="103B882D" w14:textId="77777777" w:rsidTr="00887E62">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34"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proofErr w:type="gramStart"/>
            <w:r w:rsidRPr="00B76B80">
              <w:rPr>
                <w:sz w:val="22"/>
                <w:szCs w:val="22"/>
              </w:rPr>
              <w:t>Päivitetty:</w:t>
            </w:r>
            <w:proofErr w:type="gramEnd"/>
          </w:p>
          <w:p w14:paraId="265BF78E" w14:textId="77777777" w:rsidR="00B76B80" w:rsidRDefault="00B76B80" w:rsidP="00B76B80">
            <w:pPr>
              <w:pStyle w:val="Luettelokappale"/>
              <w:numPr>
                <w:ilvl w:val="0"/>
                <w:numId w:val="41"/>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ED397E">
            <w:pPr>
              <w:pStyle w:val="Luettelokappale"/>
              <w:numPr>
                <w:ilvl w:val="0"/>
                <w:numId w:val="41"/>
              </w:numPr>
              <w:rPr>
                <w:sz w:val="22"/>
                <w:szCs w:val="22"/>
              </w:rPr>
            </w:pPr>
            <w:r>
              <w:rPr>
                <w:sz w:val="22"/>
                <w:szCs w:val="22"/>
              </w:rPr>
              <w:t>yhtenäistetty tunnisteisiin liittyvien termien käyttöä</w:t>
            </w:r>
          </w:p>
          <w:p w14:paraId="7799B617" w14:textId="361ED55B" w:rsidR="00ED397E" w:rsidRDefault="00ED397E" w:rsidP="00ED397E">
            <w:pPr>
              <w:pStyle w:val="Luettelokappale"/>
              <w:numPr>
                <w:ilvl w:val="0"/>
                <w:numId w:val="41"/>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ED397E">
            <w:pPr>
              <w:pStyle w:val="Luettelokappale"/>
              <w:numPr>
                <w:ilvl w:val="0"/>
                <w:numId w:val="41"/>
              </w:numPr>
              <w:rPr>
                <w:sz w:val="22"/>
                <w:szCs w:val="22"/>
              </w:rPr>
            </w:pPr>
            <w:proofErr w:type="gramStart"/>
            <w:r>
              <w:rPr>
                <w:sz w:val="22"/>
                <w:szCs w:val="22"/>
              </w:rPr>
              <w:t>Kanta-logo vaihdettu</w:t>
            </w:r>
            <w:proofErr w:type="gramEnd"/>
          </w:p>
          <w:p w14:paraId="6D7DDAB0" w14:textId="7B1491AF" w:rsidR="00C211AA" w:rsidRPr="00B76B80" w:rsidRDefault="00C211AA" w:rsidP="00C211AA">
            <w:pPr>
              <w:pStyle w:val="Luettelokappale"/>
              <w:numPr>
                <w:ilvl w:val="0"/>
                <w:numId w:val="41"/>
              </w:numPr>
              <w:rPr>
                <w:sz w:val="22"/>
                <w:szCs w:val="22"/>
              </w:rPr>
            </w:pPr>
            <w:r>
              <w:rPr>
                <w:sz w:val="22"/>
                <w:szCs w:val="22"/>
              </w:rPr>
              <w:t>lisätty THL uusien luokitusten tiedot</w:t>
            </w:r>
          </w:p>
        </w:tc>
      </w:tr>
      <w:tr w:rsidR="00324746" w:rsidRPr="00B76B80" w14:paraId="1FD2D84B" w14:textId="77777777" w:rsidTr="00887E62">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34"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324746">
            <w:pPr>
              <w:pStyle w:val="Vakiosisennys"/>
              <w:numPr>
                <w:ilvl w:val="0"/>
                <w:numId w:val="42"/>
              </w:numPr>
              <w:rPr>
                <w:sz w:val="22"/>
                <w:szCs w:val="22"/>
              </w:rPr>
            </w:pPr>
            <w:r>
              <w:rPr>
                <w:sz w:val="22"/>
                <w:szCs w:val="22"/>
              </w:rPr>
              <w:t>HL7 Finland teknisen komitean hyväksymä versio</w:t>
            </w:r>
          </w:p>
          <w:p w14:paraId="699F6E84" w14:textId="065FA99B" w:rsidR="00324746" w:rsidRDefault="00324746" w:rsidP="00324746">
            <w:pPr>
              <w:pStyle w:val="Vakiosisennys"/>
              <w:numPr>
                <w:ilvl w:val="0"/>
                <w:numId w:val="42"/>
              </w:numPr>
              <w:rPr>
                <w:sz w:val="22"/>
                <w:szCs w:val="22"/>
              </w:rPr>
            </w:pPr>
            <w:r>
              <w:rPr>
                <w:sz w:val="22"/>
                <w:szCs w:val="22"/>
              </w:rPr>
              <w:t>lisätty määrittelyn oid</w:t>
            </w:r>
          </w:p>
          <w:p w14:paraId="1EFA56AF" w14:textId="77777777" w:rsidR="00324746" w:rsidRDefault="00324746" w:rsidP="00324746">
            <w:pPr>
              <w:pStyle w:val="Vakiosisennys"/>
              <w:numPr>
                <w:ilvl w:val="0"/>
                <w:numId w:val="42"/>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7E71D1">
            <w:pPr>
              <w:pStyle w:val="Vakiosisennys"/>
              <w:numPr>
                <w:ilvl w:val="0"/>
                <w:numId w:val="42"/>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914759" w:rsidRPr="00B76B80" w14:paraId="5E50DC9C" w14:textId="77777777" w:rsidTr="00887E62">
        <w:trPr>
          <w:cantSplit/>
          <w:ins w:id="11" w:author="Tekijä"/>
        </w:trPr>
        <w:tc>
          <w:tcPr>
            <w:tcW w:w="959" w:type="dxa"/>
          </w:tcPr>
          <w:p w14:paraId="3E674C2B" w14:textId="5F2C28FB" w:rsidR="00914759" w:rsidRPr="00B76B80" w:rsidRDefault="00914759" w:rsidP="006E5B35">
            <w:pPr>
              <w:pStyle w:val="Vakiosisennys"/>
              <w:rPr>
                <w:ins w:id="12" w:author="Tekijä"/>
                <w:sz w:val="22"/>
                <w:szCs w:val="22"/>
              </w:rPr>
            </w:pPr>
            <w:ins w:id="13" w:author="Tekijä">
              <w:r>
                <w:rPr>
                  <w:sz w:val="22"/>
                  <w:szCs w:val="22"/>
                </w:rPr>
                <w:lastRenderedPageBreak/>
                <w:t>2.20</w:t>
              </w:r>
            </w:ins>
          </w:p>
        </w:tc>
        <w:tc>
          <w:tcPr>
            <w:tcW w:w="1559" w:type="dxa"/>
          </w:tcPr>
          <w:p w14:paraId="1BE1DA0D" w14:textId="3C2D1CFF" w:rsidR="00914759" w:rsidRDefault="00914759" w:rsidP="000E028D">
            <w:pPr>
              <w:pStyle w:val="Vakiosisennys"/>
              <w:rPr>
                <w:ins w:id="14" w:author="Tekijä"/>
                <w:sz w:val="22"/>
                <w:szCs w:val="22"/>
              </w:rPr>
            </w:pPr>
            <w:ins w:id="15" w:author="Tekijä">
              <w:r>
                <w:rPr>
                  <w:sz w:val="22"/>
                  <w:szCs w:val="22"/>
                </w:rPr>
                <w:t>X.2.2016</w:t>
              </w:r>
            </w:ins>
          </w:p>
        </w:tc>
        <w:tc>
          <w:tcPr>
            <w:tcW w:w="1134" w:type="dxa"/>
          </w:tcPr>
          <w:p w14:paraId="4276E2B0" w14:textId="29BE271F" w:rsidR="00914759" w:rsidRDefault="00914759" w:rsidP="00720184">
            <w:pPr>
              <w:pStyle w:val="Vakiosisennys"/>
              <w:rPr>
                <w:ins w:id="16" w:author="Tekijä"/>
                <w:sz w:val="22"/>
                <w:szCs w:val="22"/>
              </w:rPr>
            </w:pPr>
            <w:ins w:id="17" w:author="Tekijä">
              <w:r>
                <w:rPr>
                  <w:sz w:val="22"/>
                  <w:szCs w:val="22"/>
                </w:rPr>
                <w:t>TK</w:t>
              </w:r>
            </w:ins>
          </w:p>
        </w:tc>
        <w:tc>
          <w:tcPr>
            <w:tcW w:w="6237" w:type="dxa"/>
          </w:tcPr>
          <w:p w14:paraId="31F70D9E" w14:textId="77777777" w:rsidR="00914759" w:rsidRDefault="00914759">
            <w:pPr>
              <w:pStyle w:val="Vakiosisennys"/>
              <w:rPr>
                <w:ins w:id="18" w:author="Tekijä"/>
                <w:sz w:val="22"/>
                <w:szCs w:val="22"/>
              </w:rPr>
            </w:pPr>
            <w:ins w:id="19" w:author="Tekijä">
              <w:r>
                <w:rPr>
                  <w:sz w:val="22"/>
                  <w:szCs w:val="22"/>
                </w:rPr>
                <w:t>Tietosisältömäärittelyn lisäysten pohjalta seuraavat uudet rakenteet:</w:t>
              </w:r>
            </w:ins>
          </w:p>
          <w:p w14:paraId="42C6C301" w14:textId="77777777" w:rsidR="00914759" w:rsidRPr="00914759" w:rsidRDefault="00914759" w:rsidP="00914759">
            <w:pPr>
              <w:pStyle w:val="Luettelokappale"/>
              <w:numPr>
                <w:ilvl w:val="0"/>
                <w:numId w:val="43"/>
              </w:numPr>
              <w:rPr>
                <w:ins w:id="20" w:author="Tekijä"/>
                <w:sz w:val="22"/>
              </w:rPr>
            </w:pPr>
            <w:ins w:id="21" w:author="Tekijä">
              <w:r w:rsidRPr="00914759">
                <w:rPr>
                  <w:sz w:val="22"/>
                </w:rPr>
                <w:t>Tutkimuksen keskeytymisen syy</w:t>
              </w:r>
            </w:ins>
          </w:p>
          <w:p w14:paraId="150EB19C" w14:textId="77777777" w:rsidR="00914759" w:rsidRPr="00914759" w:rsidRDefault="00914759" w:rsidP="00914759">
            <w:pPr>
              <w:pStyle w:val="Luettelokappale"/>
              <w:numPr>
                <w:ilvl w:val="0"/>
                <w:numId w:val="43"/>
              </w:numPr>
              <w:rPr>
                <w:ins w:id="22" w:author="Tekijä"/>
                <w:sz w:val="22"/>
              </w:rPr>
            </w:pPr>
            <w:ins w:id="23" w:author="Tekijä">
              <w:r w:rsidRPr="00914759">
                <w:rPr>
                  <w:sz w:val="22"/>
                </w:rPr>
                <w:t>Diagnoositarkenne</w:t>
              </w:r>
            </w:ins>
          </w:p>
          <w:p w14:paraId="439DB1FE" w14:textId="72CB4C26" w:rsidR="00914759" w:rsidRDefault="00914759" w:rsidP="00914759">
            <w:pPr>
              <w:pStyle w:val="Luettelokappale"/>
              <w:numPr>
                <w:ilvl w:val="0"/>
                <w:numId w:val="43"/>
              </w:numPr>
              <w:rPr>
                <w:ins w:id="24" w:author="Tekijä"/>
                <w:sz w:val="22"/>
              </w:rPr>
            </w:pPr>
            <w:proofErr w:type="gramStart"/>
            <w:ins w:id="25" w:author="Tekijä">
              <w:r w:rsidRPr="00914759">
                <w:rPr>
                  <w:sz w:val="22"/>
                </w:rPr>
                <w:t xml:space="preserve">Anatominen </w:t>
              </w:r>
              <w:r w:rsidR="00DF1D08">
                <w:rPr>
                  <w:sz w:val="22"/>
                </w:rPr>
                <w:t>tarkenne</w:t>
              </w:r>
              <w:proofErr w:type="gramEnd"/>
            </w:ins>
          </w:p>
          <w:p w14:paraId="4FE2FBDC" w14:textId="51E4F7FE" w:rsidR="00C32B00" w:rsidRPr="00914759" w:rsidRDefault="00C32B00" w:rsidP="00914759">
            <w:pPr>
              <w:pStyle w:val="Luettelokappale"/>
              <w:numPr>
                <w:ilvl w:val="0"/>
                <w:numId w:val="43"/>
              </w:numPr>
              <w:rPr>
                <w:ins w:id="26" w:author="Tekijä"/>
                <w:sz w:val="22"/>
              </w:rPr>
            </w:pPr>
            <w:ins w:id="27" w:author="Tekijä">
              <w:r>
                <w:rPr>
                  <w:sz w:val="22"/>
                </w:rPr>
                <w:t>Toimenpidetarkenne</w:t>
              </w:r>
            </w:ins>
          </w:p>
          <w:p w14:paraId="6F9933AC" w14:textId="42068380" w:rsidR="00914759" w:rsidRPr="00CD7C77" w:rsidRDefault="00EE146D" w:rsidP="00914759">
            <w:pPr>
              <w:pStyle w:val="Luettelokappale"/>
              <w:numPr>
                <w:ilvl w:val="0"/>
                <w:numId w:val="43"/>
              </w:numPr>
              <w:rPr>
                <w:ins w:id="28" w:author="Tekijä"/>
              </w:rPr>
            </w:pPr>
            <w:ins w:id="29" w:author="Tekijä">
              <w:r>
                <w:rPr>
                  <w:sz w:val="22"/>
                </w:rPr>
                <w:t>Potilaan</w:t>
              </w:r>
              <w:r w:rsidR="00914759" w:rsidRPr="00914759">
                <w:rPr>
                  <w:sz w:val="22"/>
                </w:rPr>
                <w:t xml:space="preserve"> paino</w:t>
              </w:r>
            </w:ins>
          </w:p>
          <w:p w14:paraId="0120EA68" w14:textId="77777777" w:rsidR="00CD7C77" w:rsidRPr="00C32B00" w:rsidRDefault="00CD7C77" w:rsidP="00914759">
            <w:pPr>
              <w:pStyle w:val="Luettelokappale"/>
              <w:numPr>
                <w:ilvl w:val="0"/>
                <w:numId w:val="43"/>
              </w:numPr>
              <w:rPr>
                <w:ins w:id="30" w:author="Tekijä"/>
              </w:rPr>
            </w:pPr>
            <w:ins w:id="31" w:author="Tekijä">
              <w:r>
                <w:rPr>
                  <w:sz w:val="22"/>
                </w:rPr>
                <w:t>Tiedon lähde</w:t>
              </w:r>
            </w:ins>
          </w:p>
          <w:p w14:paraId="2E6FB23C" w14:textId="77777777" w:rsidR="00C32B00" w:rsidRPr="00632824" w:rsidRDefault="00C32B00" w:rsidP="00632824">
            <w:pPr>
              <w:spacing w:before="60"/>
              <w:rPr>
                <w:ins w:id="32" w:author="Tekijä"/>
                <w:sz w:val="22"/>
              </w:rPr>
            </w:pPr>
            <w:proofErr w:type="gramStart"/>
            <w:ins w:id="33" w:author="Tekijä">
              <w:r w:rsidRPr="00632824">
                <w:rPr>
                  <w:sz w:val="22"/>
                </w:rPr>
                <w:t>Päivitetty muutamia määrittelyviittauksia ja lisätty näyttömuoto-ohjeistuksen geneeriseen muodostukseen kenttien nimet codeId:n lisäksi.</w:t>
              </w:r>
              <w:proofErr w:type="gramEnd"/>
              <w:r w:rsidR="00EE146D" w:rsidRPr="00632824">
                <w:rPr>
                  <w:sz w:val="22"/>
                </w:rPr>
                <w:t xml:space="preserve"> </w:t>
              </w:r>
              <w:proofErr w:type="gramStart"/>
              <w:r w:rsidR="00EE146D" w:rsidRPr="00632824">
                <w:rPr>
                  <w:sz w:val="22"/>
                </w:rPr>
                <w:t>Säteilyannoksen rakenteen observation.code muutettu teknisen rakennekoodiston arvoksi.</w:t>
              </w:r>
              <w:proofErr w:type="gramEnd"/>
              <w:r w:rsidR="00D126ED" w:rsidRPr="00632824">
                <w:rPr>
                  <w:sz w:val="22"/>
                </w:rPr>
                <w:t xml:space="preserve"> </w:t>
              </w:r>
            </w:ins>
          </w:p>
          <w:p w14:paraId="65E35C17" w14:textId="1588D3AF" w:rsidR="009554A6" w:rsidRPr="00914759" w:rsidRDefault="009554A6" w:rsidP="00632824">
            <w:pPr>
              <w:spacing w:before="60" w:after="60"/>
              <w:rPr>
                <w:ins w:id="34" w:author="Tekijä"/>
              </w:rPr>
            </w:pPr>
            <w:ins w:id="35" w:author="Tekijä">
              <w:r w:rsidRPr="00632824">
                <w:rPr>
                  <w:sz w:val="22"/>
                </w:rPr>
                <w:t xml:space="preserve">Muutettu kuvantamisen entry:t näkymäriippumattomiksi eli niitä saa kirjata Radiologia </w:t>
              </w:r>
              <w:proofErr w:type="gramStart"/>
              <w:r w:rsidRPr="00632824">
                <w:rPr>
                  <w:sz w:val="22"/>
                </w:rPr>
                <w:t>–näkymän</w:t>
              </w:r>
              <w:proofErr w:type="gramEnd"/>
              <w:r w:rsidRPr="00632824">
                <w:rPr>
                  <w:sz w:val="22"/>
                </w:rPr>
                <w:t xml:space="preserve"> lisäksi kaikille kertomustekstityyppisille näkymille.</w:t>
              </w:r>
              <w:r w:rsidR="00712402" w:rsidRPr="00632824">
                <w:rPr>
                  <w:sz w:val="22"/>
                </w:rPr>
                <w:t xml:space="preserve"> </w:t>
              </w:r>
              <w:proofErr w:type="gramStart"/>
              <w:r w:rsidR="001D66F6" w:rsidRPr="00632824">
                <w:rPr>
                  <w:sz w:val="22"/>
                </w:rPr>
                <w:t>RTG näkymällä merkintöjen käsittely myös yleisten merkintöjen muodostusohjeistusten mukaisesti.</w:t>
              </w:r>
              <w:proofErr w:type="gramEnd"/>
              <w:r w:rsidR="001D66F6" w:rsidRPr="00632824">
                <w:rPr>
                  <w:sz w:val="22"/>
                </w:rPr>
                <w:t xml:space="preserve"> </w:t>
              </w:r>
              <w:r w:rsidR="00712402" w:rsidRPr="00632824">
                <w:rPr>
                  <w:sz w:val="22"/>
                </w:rPr>
                <w:t>Versio HL7 teknisen komitean käsittelyyn.</w:t>
              </w:r>
            </w:ins>
          </w:p>
        </w:tc>
      </w:tr>
      <w:tr w:rsidR="0066570F" w:rsidRPr="00B76B80" w14:paraId="2FDA68C5" w14:textId="77777777" w:rsidTr="00887E62">
        <w:trPr>
          <w:cantSplit/>
          <w:ins w:id="36" w:author="Tekijä"/>
        </w:trPr>
        <w:tc>
          <w:tcPr>
            <w:tcW w:w="959" w:type="dxa"/>
          </w:tcPr>
          <w:p w14:paraId="4FD0A964" w14:textId="68F20DB5" w:rsidR="0066570F" w:rsidRDefault="0066570F" w:rsidP="006E5B35">
            <w:pPr>
              <w:pStyle w:val="Vakiosisennys"/>
              <w:rPr>
                <w:ins w:id="37" w:author="Tekijä"/>
                <w:sz w:val="22"/>
                <w:szCs w:val="22"/>
              </w:rPr>
            </w:pPr>
            <w:ins w:id="38" w:author="Tekijä">
              <w:r>
                <w:rPr>
                  <w:sz w:val="22"/>
                  <w:szCs w:val="22"/>
                </w:rPr>
                <w:t>.2.20</w:t>
              </w:r>
            </w:ins>
          </w:p>
        </w:tc>
        <w:tc>
          <w:tcPr>
            <w:tcW w:w="1559" w:type="dxa"/>
          </w:tcPr>
          <w:p w14:paraId="12FF2E5C" w14:textId="2904B5D1" w:rsidR="0066570F" w:rsidRDefault="0066570F" w:rsidP="000E028D">
            <w:pPr>
              <w:pStyle w:val="Vakiosisennys"/>
              <w:rPr>
                <w:ins w:id="39" w:author="Tekijä"/>
                <w:sz w:val="22"/>
                <w:szCs w:val="22"/>
              </w:rPr>
            </w:pPr>
            <w:ins w:id="40" w:author="Tekijä">
              <w:r>
                <w:rPr>
                  <w:sz w:val="22"/>
                  <w:szCs w:val="22"/>
                </w:rPr>
                <w:t>29.2.2016</w:t>
              </w:r>
            </w:ins>
          </w:p>
        </w:tc>
        <w:tc>
          <w:tcPr>
            <w:tcW w:w="1134" w:type="dxa"/>
          </w:tcPr>
          <w:p w14:paraId="62A22868" w14:textId="34BFDD55" w:rsidR="0066570F" w:rsidRDefault="0066570F" w:rsidP="0066570F">
            <w:pPr>
              <w:pStyle w:val="Vakiosisennys"/>
              <w:ind w:left="284" w:hanging="284"/>
              <w:rPr>
                <w:ins w:id="41" w:author="Tekijä"/>
                <w:sz w:val="22"/>
                <w:szCs w:val="22"/>
              </w:rPr>
            </w:pPr>
            <w:ins w:id="42" w:author="Tekijä">
              <w:r>
                <w:rPr>
                  <w:sz w:val="22"/>
                  <w:szCs w:val="22"/>
                </w:rPr>
                <w:t>TK</w:t>
              </w:r>
            </w:ins>
          </w:p>
        </w:tc>
        <w:tc>
          <w:tcPr>
            <w:tcW w:w="6237" w:type="dxa"/>
          </w:tcPr>
          <w:p w14:paraId="37FF9871" w14:textId="77777777" w:rsidR="00686C4D" w:rsidRDefault="0066570F" w:rsidP="00686C4D">
            <w:pPr>
              <w:pStyle w:val="Vakiosisennys"/>
              <w:rPr>
                <w:ins w:id="43" w:author="Tekijä"/>
                <w:sz w:val="22"/>
                <w:szCs w:val="22"/>
              </w:rPr>
            </w:pPr>
            <w:ins w:id="44" w:author="Tekijä">
              <w:r>
                <w:rPr>
                  <w:sz w:val="22"/>
                  <w:szCs w:val="22"/>
                </w:rPr>
                <w:t>Versio julkaisuun</w:t>
              </w:r>
            </w:ins>
          </w:p>
          <w:p w14:paraId="1778DDF6" w14:textId="77777777" w:rsidR="00686C4D" w:rsidRDefault="0066570F" w:rsidP="00686C4D">
            <w:pPr>
              <w:pStyle w:val="Vakiosisennys"/>
              <w:numPr>
                <w:ilvl w:val="0"/>
                <w:numId w:val="44"/>
              </w:numPr>
              <w:rPr>
                <w:ins w:id="45" w:author="Tekijä"/>
                <w:sz w:val="22"/>
                <w:szCs w:val="22"/>
              </w:rPr>
            </w:pPr>
            <w:ins w:id="46" w:author="Tekijä">
              <w:r>
                <w:rPr>
                  <w:sz w:val="22"/>
                  <w:szCs w:val="22"/>
                </w:rPr>
                <w:t>Lisätty tietosisältömäärittelyn tarkennuksena puoli-rakenteeseen toistu</w:t>
              </w:r>
              <w:r w:rsidR="0098236A">
                <w:rPr>
                  <w:sz w:val="22"/>
                  <w:szCs w:val="22"/>
                </w:rPr>
                <w:t>m</w:t>
              </w:r>
              <w:del w:id="47" w:author="Tekijä">
                <w:r w:rsidDel="0098236A">
                  <w:rPr>
                    <w:sz w:val="22"/>
                    <w:szCs w:val="22"/>
                  </w:rPr>
                  <w:delText>n</w:delText>
                </w:r>
              </w:del>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ins>
          </w:p>
          <w:p w14:paraId="6360A7DB" w14:textId="77777777" w:rsidR="0066570F" w:rsidRDefault="00CE1E9C" w:rsidP="00686C4D">
            <w:pPr>
              <w:pStyle w:val="Vakiosisennys"/>
              <w:numPr>
                <w:ilvl w:val="0"/>
                <w:numId w:val="44"/>
              </w:numPr>
              <w:rPr>
                <w:ins w:id="48" w:author="Tekijä"/>
                <w:sz w:val="22"/>
                <w:szCs w:val="22"/>
              </w:rPr>
            </w:pPr>
            <w:ins w:id="49" w:author="Tekijä">
              <w:r>
                <w:rPr>
                  <w:sz w:val="22"/>
                  <w:szCs w:val="22"/>
                </w:rPr>
                <w:t xml:space="preserve">Poistettu tutkimuksen keskeyttämisen syy </w:t>
              </w:r>
              <w:proofErr w:type="gramStart"/>
              <w:r>
                <w:rPr>
                  <w:sz w:val="22"/>
                  <w:szCs w:val="22"/>
                </w:rPr>
                <w:t>–rakenteen</w:t>
              </w:r>
              <w:proofErr w:type="gramEnd"/>
              <w:r>
                <w:rPr>
                  <w:sz w:val="22"/>
                  <w:szCs w:val="22"/>
                </w:rPr>
                <w:t xml:space="preserve"> toistuma.</w:t>
              </w:r>
            </w:ins>
          </w:p>
          <w:p w14:paraId="01F50556" w14:textId="0E145FC4" w:rsidR="00686C4D" w:rsidRPr="00686C4D" w:rsidRDefault="00686C4D" w:rsidP="00686C4D">
            <w:pPr>
              <w:pStyle w:val="Luettelokappale"/>
              <w:numPr>
                <w:ilvl w:val="0"/>
                <w:numId w:val="44"/>
              </w:numPr>
              <w:rPr>
                <w:ins w:id="50" w:author="Tekijä"/>
              </w:rPr>
            </w:pPr>
            <w:proofErr w:type="gramStart"/>
            <w:ins w:id="51" w:author="Tekijä">
              <w:r w:rsidRPr="00686C4D">
                <w:rPr>
                  <w:sz w:val="22"/>
                  <w:szCs w:val="22"/>
                </w:rPr>
                <w:t>Muutettu viittausrakenteen reference/@typeCode arvoon SUBJ ollen yhtenevä laboratoriomäärittelyn kanssa</w:t>
              </w:r>
              <w:proofErr w:type="gramEnd"/>
            </w:ins>
          </w:p>
        </w:tc>
      </w:tr>
    </w:tbl>
    <w:p w14:paraId="590B34F9" w14:textId="13C2359E"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52" w:name="_Toc32384907"/>
      <w:bookmarkStart w:id="53" w:name="_Toc33328968"/>
      <w:bookmarkStart w:id="54" w:name="_Toc444094001"/>
      <w:r>
        <w:rPr>
          <w:b/>
          <w:sz w:val="32"/>
        </w:rPr>
        <w:lastRenderedPageBreak/>
        <w:t>SISÄLLYSLUETTELO</w:t>
      </w:r>
      <w:bookmarkEnd w:id="52"/>
      <w:bookmarkEnd w:id="53"/>
      <w:bookmarkEnd w:id="54"/>
    </w:p>
    <w:p w14:paraId="590B3500" w14:textId="77777777" w:rsidR="007B6ABC" w:rsidRDefault="007B6ABC">
      <w:pPr>
        <w:jc w:val="center"/>
        <w:outlineLvl w:val="0"/>
      </w:pPr>
    </w:p>
    <w:p w14:paraId="541C2EF2" w14:textId="77777777" w:rsidR="00AC1531" w:rsidRDefault="00D252CD">
      <w:pPr>
        <w:pStyle w:val="Sisluet1"/>
        <w:tabs>
          <w:tab w:val="right" w:leader="dot" w:pos="9629"/>
        </w:tabs>
        <w:rPr>
          <w:ins w:id="55" w:author="Tekijä"/>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ins w:id="56" w:author="Tekijä">
        <w:r w:rsidR="00AC1531" w:rsidRPr="0018366F">
          <w:rPr>
            <w:rStyle w:val="Hyperlinkki"/>
            <w:noProof/>
          </w:rPr>
          <w:fldChar w:fldCharType="begin"/>
        </w:r>
        <w:r w:rsidR="00AC1531" w:rsidRPr="0018366F">
          <w:rPr>
            <w:rStyle w:val="Hyperlinkki"/>
            <w:noProof/>
          </w:rPr>
          <w:instrText xml:space="preserve"> </w:instrText>
        </w:r>
        <w:r w:rsidR="00AC1531">
          <w:rPr>
            <w:noProof/>
          </w:rPr>
          <w:instrText>HYPERLINK \l "_Toc444093999"</w:instrText>
        </w:r>
        <w:r w:rsidR="00AC1531" w:rsidRPr="0018366F">
          <w:rPr>
            <w:rStyle w:val="Hyperlinkki"/>
            <w:noProof/>
          </w:rPr>
          <w:instrText xml:space="preserve"> </w:instrText>
        </w:r>
        <w:r w:rsidR="00AC1531" w:rsidRPr="0018366F">
          <w:rPr>
            <w:rStyle w:val="Hyperlinkki"/>
            <w:noProof/>
          </w:rPr>
          <w:fldChar w:fldCharType="separate"/>
        </w:r>
        <w:r w:rsidR="00AC1531" w:rsidRPr="0018366F">
          <w:rPr>
            <w:rStyle w:val="Hyperlinkki"/>
            <w:bCs/>
            <w:noProof/>
          </w:rPr>
          <w:t>Kanta kuvantamisen CDA R2 merkinnät</w:t>
        </w:r>
        <w:r w:rsidR="00AC1531">
          <w:rPr>
            <w:noProof/>
            <w:webHidden/>
          </w:rPr>
          <w:tab/>
        </w:r>
        <w:r w:rsidR="00AC1531">
          <w:rPr>
            <w:noProof/>
            <w:webHidden/>
          </w:rPr>
          <w:fldChar w:fldCharType="begin"/>
        </w:r>
        <w:r w:rsidR="00AC1531">
          <w:rPr>
            <w:noProof/>
            <w:webHidden/>
          </w:rPr>
          <w:instrText xml:space="preserve"> PAGEREF _Toc444093999 \h </w:instrText>
        </w:r>
      </w:ins>
      <w:r w:rsidR="00AC1531">
        <w:rPr>
          <w:noProof/>
          <w:webHidden/>
        </w:rPr>
      </w:r>
      <w:r w:rsidR="00AC1531">
        <w:rPr>
          <w:noProof/>
          <w:webHidden/>
        </w:rPr>
        <w:fldChar w:fldCharType="separate"/>
      </w:r>
      <w:ins w:id="57" w:author="Tekijä">
        <w:r w:rsidR="00AC1531">
          <w:rPr>
            <w:noProof/>
            <w:webHidden/>
          </w:rPr>
          <w:t>1</w:t>
        </w:r>
        <w:r w:rsidR="00AC1531">
          <w:rPr>
            <w:noProof/>
            <w:webHidden/>
          </w:rPr>
          <w:fldChar w:fldCharType="end"/>
        </w:r>
        <w:r w:rsidR="00AC1531" w:rsidRPr="0018366F">
          <w:rPr>
            <w:rStyle w:val="Hyperlinkki"/>
            <w:noProof/>
          </w:rPr>
          <w:fldChar w:fldCharType="end"/>
        </w:r>
      </w:ins>
    </w:p>
    <w:p w14:paraId="5841EEA7" w14:textId="77777777" w:rsidR="00AC1531" w:rsidRDefault="00AC1531">
      <w:pPr>
        <w:pStyle w:val="Sisluet1"/>
        <w:tabs>
          <w:tab w:val="right" w:leader="dot" w:pos="9629"/>
        </w:tabs>
        <w:rPr>
          <w:ins w:id="58" w:author="Tekijä"/>
          <w:rFonts w:asciiTheme="minorHAnsi" w:eastAsiaTheme="minorEastAsia" w:hAnsiTheme="minorHAnsi" w:cstheme="minorBidi"/>
          <w:b w:val="0"/>
          <w:caps w:val="0"/>
          <w:noProof/>
          <w:sz w:val="22"/>
          <w:szCs w:val="22"/>
          <w:lang w:eastAsia="fi-FI"/>
        </w:rPr>
      </w:pPr>
      <w:ins w:id="59" w:author="Tekijä">
        <w:r w:rsidRPr="0018366F">
          <w:rPr>
            <w:rStyle w:val="Hyperlinkki"/>
            <w:noProof/>
          </w:rPr>
          <w:fldChar w:fldCharType="begin"/>
        </w:r>
        <w:r w:rsidRPr="0018366F">
          <w:rPr>
            <w:rStyle w:val="Hyperlinkki"/>
            <w:noProof/>
          </w:rPr>
          <w:instrText xml:space="preserve"> </w:instrText>
        </w:r>
        <w:r>
          <w:rPr>
            <w:noProof/>
          </w:rPr>
          <w:instrText>HYPERLINK \l "_Toc444094000"</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Versiohistoria:</w:t>
        </w:r>
        <w:r>
          <w:rPr>
            <w:noProof/>
            <w:webHidden/>
          </w:rPr>
          <w:tab/>
        </w:r>
        <w:r>
          <w:rPr>
            <w:noProof/>
            <w:webHidden/>
          </w:rPr>
          <w:fldChar w:fldCharType="begin"/>
        </w:r>
        <w:r>
          <w:rPr>
            <w:noProof/>
            <w:webHidden/>
          </w:rPr>
          <w:instrText xml:space="preserve"> PAGEREF _Toc444094000 \h </w:instrText>
        </w:r>
      </w:ins>
      <w:r>
        <w:rPr>
          <w:noProof/>
          <w:webHidden/>
        </w:rPr>
      </w:r>
      <w:r>
        <w:rPr>
          <w:noProof/>
          <w:webHidden/>
        </w:rPr>
        <w:fldChar w:fldCharType="separate"/>
      </w:r>
      <w:ins w:id="60" w:author="Tekijä">
        <w:r>
          <w:rPr>
            <w:noProof/>
            <w:webHidden/>
          </w:rPr>
          <w:t>2</w:t>
        </w:r>
        <w:r>
          <w:rPr>
            <w:noProof/>
            <w:webHidden/>
          </w:rPr>
          <w:fldChar w:fldCharType="end"/>
        </w:r>
        <w:r w:rsidRPr="0018366F">
          <w:rPr>
            <w:rStyle w:val="Hyperlinkki"/>
            <w:noProof/>
          </w:rPr>
          <w:fldChar w:fldCharType="end"/>
        </w:r>
      </w:ins>
    </w:p>
    <w:p w14:paraId="746D565B" w14:textId="77777777" w:rsidR="00AC1531" w:rsidRDefault="00AC1531">
      <w:pPr>
        <w:pStyle w:val="Sisluet1"/>
        <w:tabs>
          <w:tab w:val="right" w:leader="dot" w:pos="9629"/>
        </w:tabs>
        <w:rPr>
          <w:ins w:id="61" w:author="Tekijä"/>
          <w:rFonts w:asciiTheme="minorHAnsi" w:eastAsiaTheme="minorEastAsia" w:hAnsiTheme="minorHAnsi" w:cstheme="minorBidi"/>
          <w:b w:val="0"/>
          <w:caps w:val="0"/>
          <w:noProof/>
          <w:sz w:val="22"/>
          <w:szCs w:val="22"/>
          <w:lang w:eastAsia="fi-FI"/>
        </w:rPr>
      </w:pPr>
      <w:ins w:id="62" w:author="Tekijä">
        <w:r w:rsidRPr="0018366F">
          <w:rPr>
            <w:rStyle w:val="Hyperlinkki"/>
            <w:noProof/>
          </w:rPr>
          <w:fldChar w:fldCharType="begin"/>
        </w:r>
        <w:r w:rsidRPr="0018366F">
          <w:rPr>
            <w:rStyle w:val="Hyperlinkki"/>
            <w:noProof/>
          </w:rPr>
          <w:instrText xml:space="preserve"> </w:instrText>
        </w:r>
        <w:r>
          <w:rPr>
            <w:noProof/>
          </w:rPr>
          <w:instrText>HYPERLINK \l "_Toc444094001"</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SISÄLLYSLUETTELO</w:t>
        </w:r>
        <w:r>
          <w:rPr>
            <w:noProof/>
            <w:webHidden/>
          </w:rPr>
          <w:tab/>
        </w:r>
        <w:r>
          <w:rPr>
            <w:noProof/>
            <w:webHidden/>
          </w:rPr>
          <w:fldChar w:fldCharType="begin"/>
        </w:r>
        <w:r>
          <w:rPr>
            <w:noProof/>
            <w:webHidden/>
          </w:rPr>
          <w:instrText xml:space="preserve"> PAGEREF _Toc444094001 \h </w:instrText>
        </w:r>
      </w:ins>
      <w:r>
        <w:rPr>
          <w:noProof/>
          <w:webHidden/>
        </w:rPr>
      </w:r>
      <w:r>
        <w:rPr>
          <w:noProof/>
          <w:webHidden/>
        </w:rPr>
        <w:fldChar w:fldCharType="separate"/>
      </w:r>
      <w:ins w:id="63" w:author="Tekijä">
        <w:r>
          <w:rPr>
            <w:noProof/>
            <w:webHidden/>
          </w:rPr>
          <w:t>6</w:t>
        </w:r>
        <w:r>
          <w:rPr>
            <w:noProof/>
            <w:webHidden/>
          </w:rPr>
          <w:fldChar w:fldCharType="end"/>
        </w:r>
        <w:r w:rsidRPr="0018366F">
          <w:rPr>
            <w:rStyle w:val="Hyperlinkki"/>
            <w:noProof/>
          </w:rPr>
          <w:fldChar w:fldCharType="end"/>
        </w:r>
      </w:ins>
    </w:p>
    <w:p w14:paraId="2196CB29" w14:textId="77777777" w:rsidR="00AC1531" w:rsidRDefault="00AC1531">
      <w:pPr>
        <w:pStyle w:val="Sisluet1"/>
        <w:tabs>
          <w:tab w:val="left" w:pos="480"/>
          <w:tab w:val="right" w:leader="dot" w:pos="9629"/>
        </w:tabs>
        <w:rPr>
          <w:ins w:id="64" w:author="Tekijä"/>
          <w:rFonts w:asciiTheme="minorHAnsi" w:eastAsiaTheme="minorEastAsia" w:hAnsiTheme="minorHAnsi" w:cstheme="minorBidi"/>
          <w:b w:val="0"/>
          <w:caps w:val="0"/>
          <w:noProof/>
          <w:sz w:val="22"/>
          <w:szCs w:val="22"/>
          <w:lang w:eastAsia="fi-FI"/>
        </w:rPr>
      </w:pPr>
      <w:ins w:id="65" w:author="Tekijä">
        <w:r w:rsidRPr="0018366F">
          <w:rPr>
            <w:rStyle w:val="Hyperlinkki"/>
            <w:noProof/>
          </w:rPr>
          <w:fldChar w:fldCharType="begin"/>
        </w:r>
        <w:r w:rsidRPr="0018366F">
          <w:rPr>
            <w:rStyle w:val="Hyperlinkki"/>
            <w:noProof/>
          </w:rPr>
          <w:instrText xml:space="preserve"> </w:instrText>
        </w:r>
        <w:r>
          <w:rPr>
            <w:noProof/>
          </w:rPr>
          <w:instrText>HYPERLINK \l "_Toc444094002"</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w:t>
        </w:r>
        <w:r>
          <w:rPr>
            <w:rFonts w:asciiTheme="minorHAnsi" w:eastAsiaTheme="minorEastAsia" w:hAnsiTheme="minorHAnsi" w:cstheme="minorBidi"/>
            <w:b w:val="0"/>
            <w:caps w:val="0"/>
            <w:noProof/>
            <w:sz w:val="22"/>
            <w:szCs w:val="22"/>
            <w:lang w:eastAsia="fi-FI"/>
          </w:rPr>
          <w:tab/>
        </w:r>
        <w:r w:rsidRPr="0018366F">
          <w:rPr>
            <w:rStyle w:val="Hyperlinkki"/>
            <w:noProof/>
          </w:rPr>
          <w:t>Johdanto</w:t>
        </w:r>
        <w:r>
          <w:rPr>
            <w:noProof/>
            <w:webHidden/>
          </w:rPr>
          <w:tab/>
        </w:r>
        <w:r>
          <w:rPr>
            <w:noProof/>
            <w:webHidden/>
          </w:rPr>
          <w:fldChar w:fldCharType="begin"/>
        </w:r>
        <w:r>
          <w:rPr>
            <w:noProof/>
            <w:webHidden/>
          </w:rPr>
          <w:instrText xml:space="preserve"> PAGEREF _Toc444094002 \h </w:instrText>
        </w:r>
      </w:ins>
      <w:r>
        <w:rPr>
          <w:noProof/>
          <w:webHidden/>
        </w:rPr>
      </w:r>
      <w:r>
        <w:rPr>
          <w:noProof/>
          <w:webHidden/>
        </w:rPr>
        <w:fldChar w:fldCharType="separate"/>
      </w:r>
      <w:ins w:id="66" w:author="Tekijä">
        <w:r>
          <w:rPr>
            <w:noProof/>
            <w:webHidden/>
          </w:rPr>
          <w:t>8</w:t>
        </w:r>
        <w:r>
          <w:rPr>
            <w:noProof/>
            <w:webHidden/>
          </w:rPr>
          <w:fldChar w:fldCharType="end"/>
        </w:r>
        <w:r w:rsidRPr="0018366F">
          <w:rPr>
            <w:rStyle w:val="Hyperlinkki"/>
            <w:noProof/>
          </w:rPr>
          <w:fldChar w:fldCharType="end"/>
        </w:r>
      </w:ins>
    </w:p>
    <w:p w14:paraId="30FC9F2A" w14:textId="77777777" w:rsidR="00AC1531" w:rsidRDefault="00AC1531">
      <w:pPr>
        <w:pStyle w:val="Sisluet2"/>
        <w:tabs>
          <w:tab w:val="left" w:pos="720"/>
          <w:tab w:val="right" w:leader="dot" w:pos="9629"/>
        </w:tabs>
        <w:rPr>
          <w:ins w:id="67" w:author="Tekijä"/>
          <w:rFonts w:asciiTheme="minorHAnsi" w:eastAsiaTheme="minorEastAsia" w:hAnsiTheme="minorHAnsi" w:cstheme="minorBidi"/>
          <w:smallCaps w:val="0"/>
          <w:noProof/>
          <w:sz w:val="22"/>
          <w:szCs w:val="22"/>
          <w:lang w:eastAsia="fi-FI"/>
        </w:rPr>
      </w:pPr>
      <w:ins w:id="68" w:author="Tekijä">
        <w:r w:rsidRPr="0018366F">
          <w:rPr>
            <w:rStyle w:val="Hyperlinkki"/>
            <w:noProof/>
          </w:rPr>
          <w:fldChar w:fldCharType="begin"/>
        </w:r>
        <w:r w:rsidRPr="0018366F">
          <w:rPr>
            <w:rStyle w:val="Hyperlinkki"/>
            <w:noProof/>
          </w:rPr>
          <w:instrText xml:space="preserve"> </w:instrText>
        </w:r>
        <w:r>
          <w:rPr>
            <w:noProof/>
          </w:rPr>
          <w:instrText>HYPERLINK \l "_Toc444094003"</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1.1</w:t>
        </w:r>
        <w:r>
          <w:rPr>
            <w:rFonts w:asciiTheme="minorHAnsi" w:eastAsiaTheme="minorEastAsia" w:hAnsiTheme="minorHAnsi" w:cstheme="minorBidi"/>
            <w:smallCaps w:val="0"/>
            <w:noProof/>
            <w:sz w:val="22"/>
            <w:szCs w:val="22"/>
            <w:lang w:eastAsia="fi-FI"/>
          </w:rPr>
          <w:tab/>
        </w:r>
        <w:r w:rsidRPr="0018366F">
          <w:rPr>
            <w:rStyle w:val="Hyperlinkki"/>
            <w:noProof/>
          </w:rPr>
          <w:t>Työn tausta</w:t>
        </w:r>
        <w:r>
          <w:rPr>
            <w:noProof/>
            <w:webHidden/>
          </w:rPr>
          <w:tab/>
        </w:r>
        <w:r>
          <w:rPr>
            <w:noProof/>
            <w:webHidden/>
          </w:rPr>
          <w:fldChar w:fldCharType="begin"/>
        </w:r>
        <w:r>
          <w:rPr>
            <w:noProof/>
            <w:webHidden/>
          </w:rPr>
          <w:instrText xml:space="preserve"> PAGEREF _Toc444094003 \h </w:instrText>
        </w:r>
      </w:ins>
      <w:r>
        <w:rPr>
          <w:noProof/>
          <w:webHidden/>
        </w:rPr>
      </w:r>
      <w:r>
        <w:rPr>
          <w:noProof/>
          <w:webHidden/>
        </w:rPr>
        <w:fldChar w:fldCharType="separate"/>
      </w:r>
      <w:ins w:id="69" w:author="Tekijä">
        <w:r>
          <w:rPr>
            <w:noProof/>
            <w:webHidden/>
          </w:rPr>
          <w:t>8</w:t>
        </w:r>
        <w:r>
          <w:rPr>
            <w:noProof/>
            <w:webHidden/>
          </w:rPr>
          <w:fldChar w:fldCharType="end"/>
        </w:r>
        <w:r w:rsidRPr="0018366F">
          <w:rPr>
            <w:rStyle w:val="Hyperlinkki"/>
            <w:noProof/>
          </w:rPr>
          <w:fldChar w:fldCharType="end"/>
        </w:r>
      </w:ins>
    </w:p>
    <w:p w14:paraId="6672DBBB" w14:textId="77777777" w:rsidR="00AC1531" w:rsidRDefault="00AC1531">
      <w:pPr>
        <w:pStyle w:val="Sisluet2"/>
        <w:tabs>
          <w:tab w:val="left" w:pos="720"/>
          <w:tab w:val="right" w:leader="dot" w:pos="9629"/>
        </w:tabs>
        <w:rPr>
          <w:ins w:id="70" w:author="Tekijä"/>
          <w:rFonts w:asciiTheme="minorHAnsi" w:eastAsiaTheme="minorEastAsia" w:hAnsiTheme="minorHAnsi" w:cstheme="minorBidi"/>
          <w:smallCaps w:val="0"/>
          <w:noProof/>
          <w:sz w:val="22"/>
          <w:szCs w:val="22"/>
          <w:lang w:eastAsia="fi-FI"/>
        </w:rPr>
      </w:pPr>
      <w:ins w:id="71" w:author="Tekijä">
        <w:r w:rsidRPr="0018366F">
          <w:rPr>
            <w:rStyle w:val="Hyperlinkki"/>
            <w:noProof/>
          </w:rPr>
          <w:fldChar w:fldCharType="begin"/>
        </w:r>
        <w:r w:rsidRPr="0018366F">
          <w:rPr>
            <w:rStyle w:val="Hyperlinkki"/>
            <w:noProof/>
          </w:rPr>
          <w:instrText xml:space="preserve"> </w:instrText>
        </w:r>
        <w:r>
          <w:rPr>
            <w:noProof/>
          </w:rPr>
          <w:instrText>HYPERLINK \l "_Toc444094004"</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1.2</w:t>
        </w:r>
        <w:r>
          <w:rPr>
            <w:rFonts w:asciiTheme="minorHAnsi" w:eastAsiaTheme="minorEastAsia" w:hAnsiTheme="minorHAnsi" w:cstheme="minorBidi"/>
            <w:smallCaps w:val="0"/>
            <w:noProof/>
            <w:sz w:val="22"/>
            <w:szCs w:val="22"/>
            <w:lang w:eastAsia="fi-FI"/>
          </w:rPr>
          <w:tab/>
        </w:r>
        <w:r w:rsidRPr="0018366F">
          <w:rPr>
            <w:rStyle w:val="Hyperlinkki"/>
            <w:noProof/>
          </w:rPr>
          <w:t>Määrittelyn tavoite</w:t>
        </w:r>
        <w:r>
          <w:rPr>
            <w:noProof/>
            <w:webHidden/>
          </w:rPr>
          <w:tab/>
        </w:r>
        <w:r>
          <w:rPr>
            <w:noProof/>
            <w:webHidden/>
          </w:rPr>
          <w:fldChar w:fldCharType="begin"/>
        </w:r>
        <w:r>
          <w:rPr>
            <w:noProof/>
            <w:webHidden/>
          </w:rPr>
          <w:instrText xml:space="preserve"> PAGEREF _Toc444094004 \h </w:instrText>
        </w:r>
      </w:ins>
      <w:r>
        <w:rPr>
          <w:noProof/>
          <w:webHidden/>
        </w:rPr>
      </w:r>
      <w:r>
        <w:rPr>
          <w:noProof/>
          <w:webHidden/>
        </w:rPr>
        <w:fldChar w:fldCharType="separate"/>
      </w:r>
      <w:ins w:id="72" w:author="Tekijä">
        <w:r>
          <w:rPr>
            <w:noProof/>
            <w:webHidden/>
          </w:rPr>
          <w:t>8</w:t>
        </w:r>
        <w:r>
          <w:rPr>
            <w:noProof/>
            <w:webHidden/>
          </w:rPr>
          <w:fldChar w:fldCharType="end"/>
        </w:r>
        <w:r w:rsidRPr="0018366F">
          <w:rPr>
            <w:rStyle w:val="Hyperlinkki"/>
            <w:noProof/>
          </w:rPr>
          <w:fldChar w:fldCharType="end"/>
        </w:r>
      </w:ins>
    </w:p>
    <w:p w14:paraId="5F648E17" w14:textId="77777777" w:rsidR="00AC1531" w:rsidRDefault="00AC1531">
      <w:pPr>
        <w:pStyle w:val="Sisluet2"/>
        <w:tabs>
          <w:tab w:val="left" w:pos="720"/>
          <w:tab w:val="right" w:leader="dot" w:pos="9629"/>
        </w:tabs>
        <w:rPr>
          <w:ins w:id="73" w:author="Tekijä"/>
          <w:rFonts w:asciiTheme="minorHAnsi" w:eastAsiaTheme="minorEastAsia" w:hAnsiTheme="minorHAnsi" w:cstheme="minorBidi"/>
          <w:smallCaps w:val="0"/>
          <w:noProof/>
          <w:sz w:val="22"/>
          <w:szCs w:val="22"/>
          <w:lang w:eastAsia="fi-FI"/>
        </w:rPr>
      </w:pPr>
      <w:ins w:id="74" w:author="Tekijä">
        <w:r w:rsidRPr="0018366F">
          <w:rPr>
            <w:rStyle w:val="Hyperlinkki"/>
            <w:noProof/>
          </w:rPr>
          <w:fldChar w:fldCharType="begin"/>
        </w:r>
        <w:r w:rsidRPr="0018366F">
          <w:rPr>
            <w:rStyle w:val="Hyperlinkki"/>
            <w:noProof/>
          </w:rPr>
          <w:instrText xml:space="preserve"> </w:instrText>
        </w:r>
        <w:r>
          <w:rPr>
            <w:noProof/>
          </w:rPr>
          <w:instrText>HYPERLINK \l "_Toc444094005"</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1.3</w:t>
        </w:r>
        <w:r>
          <w:rPr>
            <w:rFonts w:asciiTheme="minorHAnsi" w:eastAsiaTheme="minorEastAsia" w:hAnsiTheme="minorHAnsi" w:cstheme="minorBidi"/>
            <w:smallCaps w:val="0"/>
            <w:noProof/>
            <w:sz w:val="22"/>
            <w:szCs w:val="22"/>
            <w:lang w:eastAsia="fi-FI"/>
          </w:rPr>
          <w:tab/>
        </w:r>
        <w:r w:rsidRPr="0018366F">
          <w:rPr>
            <w:rStyle w:val="Hyperlinkki"/>
            <w:noProof/>
          </w:rPr>
          <w:t>Rajaukset</w:t>
        </w:r>
        <w:r>
          <w:rPr>
            <w:noProof/>
            <w:webHidden/>
          </w:rPr>
          <w:tab/>
        </w:r>
        <w:r>
          <w:rPr>
            <w:noProof/>
            <w:webHidden/>
          </w:rPr>
          <w:fldChar w:fldCharType="begin"/>
        </w:r>
        <w:r>
          <w:rPr>
            <w:noProof/>
            <w:webHidden/>
          </w:rPr>
          <w:instrText xml:space="preserve"> PAGEREF _Toc444094005 \h </w:instrText>
        </w:r>
      </w:ins>
      <w:r>
        <w:rPr>
          <w:noProof/>
          <w:webHidden/>
        </w:rPr>
      </w:r>
      <w:r>
        <w:rPr>
          <w:noProof/>
          <w:webHidden/>
        </w:rPr>
        <w:fldChar w:fldCharType="separate"/>
      </w:r>
      <w:ins w:id="75" w:author="Tekijä">
        <w:r>
          <w:rPr>
            <w:noProof/>
            <w:webHidden/>
          </w:rPr>
          <w:t>8</w:t>
        </w:r>
        <w:r>
          <w:rPr>
            <w:noProof/>
            <w:webHidden/>
          </w:rPr>
          <w:fldChar w:fldCharType="end"/>
        </w:r>
        <w:r w:rsidRPr="0018366F">
          <w:rPr>
            <w:rStyle w:val="Hyperlinkki"/>
            <w:noProof/>
          </w:rPr>
          <w:fldChar w:fldCharType="end"/>
        </w:r>
      </w:ins>
    </w:p>
    <w:p w14:paraId="2FABFD8B" w14:textId="77777777" w:rsidR="00AC1531" w:rsidRDefault="00AC1531">
      <w:pPr>
        <w:pStyle w:val="Sisluet2"/>
        <w:tabs>
          <w:tab w:val="left" w:pos="720"/>
          <w:tab w:val="right" w:leader="dot" w:pos="9629"/>
        </w:tabs>
        <w:rPr>
          <w:ins w:id="76" w:author="Tekijä"/>
          <w:rFonts w:asciiTheme="minorHAnsi" w:eastAsiaTheme="minorEastAsia" w:hAnsiTheme="minorHAnsi" w:cstheme="minorBidi"/>
          <w:smallCaps w:val="0"/>
          <w:noProof/>
          <w:sz w:val="22"/>
          <w:szCs w:val="22"/>
          <w:lang w:eastAsia="fi-FI"/>
        </w:rPr>
      </w:pPr>
      <w:ins w:id="77" w:author="Tekijä">
        <w:r w:rsidRPr="0018366F">
          <w:rPr>
            <w:rStyle w:val="Hyperlinkki"/>
            <w:noProof/>
          </w:rPr>
          <w:fldChar w:fldCharType="begin"/>
        </w:r>
        <w:r w:rsidRPr="0018366F">
          <w:rPr>
            <w:rStyle w:val="Hyperlinkki"/>
            <w:noProof/>
          </w:rPr>
          <w:instrText xml:space="preserve"> </w:instrText>
        </w:r>
        <w:r>
          <w:rPr>
            <w:noProof/>
          </w:rPr>
          <w:instrText>HYPERLINK \l "_Toc444094006"</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1.4</w:t>
        </w:r>
        <w:r>
          <w:rPr>
            <w:rFonts w:asciiTheme="minorHAnsi" w:eastAsiaTheme="minorEastAsia" w:hAnsiTheme="minorHAnsi" w:cstheme="minorBidi"/>
            <w:smallCaps w:val="0"/>
            <w:noProof/>
            <w:sz w:val="22"/>
            <w:szCs w:val="22"/>
            <w:lang w:eastAsia="fi-FI"/>
          </w:rPr>
          <w:tab/>
        </w:r>
        <w:r w:rsidRPr="0018366F">
          <w:rPr>
            <w:rStyle w:val="Hyperlinkki"/>
            <w:noProof/>
          </w:rPr>
          <w:t>Viitatut määrittelyt</w:t>
        </w:r>
        <w:r>
          <w:rPr>
            <w:noProof/>
            <w:webHidden/>
          </w:rPr>
          <w:tab/>
        </w:r>
        <w:r>
          <w:rPr>
            <w:noProof/>
            <w:webHidden/>
          </w:rPr>
          <w:fldChar w:fldCharType="begin"/>
        </w:r>
        <w:r>
          <w:rPr>
            <w:noProof/>
            <w:webHidden/>
          </w:rPr>
          <w:instrText xml:space="preserve"> PAGEREF _Toc444094006 \h </w:instrText>
        </w:r>
      </w:ins>
      <w:r>
        <w:rPr>
          <w:noProof/>
          <w:webHidden/>
        </w:rPr>
      </w:r>
      <w:r>
        <w:rPr>
          <w:noProof/>
          <w:webHidden/>
        </w:rPr>
        <w:fldChar w:fldCharType="separate"/>
      </w:r>
      <w:ins w:id="78" w:author="Tekijä">
        <w:r>
          <w:rPr>
            <w:noProof/>
            <w:webHidden/>
          </w:rPr>
          <w:t>8</w:t>
        </w:r>
        <w:r>
          <w:rPr>
            <w:noProof/>
            <w:webHidden/>
          </w:rPr>
          <w:fldChar w:fldCharType="end"/>
        </w:r>
        <w:r w:rsidRPr="0018366F">
          <w:rPr>
            <w:rStyle w:val="Hyperlinkki"/>
            <w:noProof/>
          </w:rPr>
          <w:fldChar w:fldCharType="end"/>
        </w:r>
      </w:ins>
    </w:p>
    <w:p w14:paraId="742A9AA1" w14:textId="77777777" w:rsidR="00AC1531" w:rsidRDefault="00AC1531">
      <w:pPr>
        <w:pStyle w:val="Sisluet1"/>
        <w:tabs>
          <w:tab w:val="left" w:pos="480"/>
          <w:tab w:val="right" w:leader="dot" w:pos="9629"/>
        </w:tabs>
        <w:rPr>
          <w:ins w:id="79" w:author="Tekijä"/>
          <w:rFonts w:asciiTheme="minorHAnsi" w:eastAsiaTheme="minorEastAsia" w:hAnsiTheme="minorHAnsi" w:cstheme="minorBidi"/>
          <w:b w:val="0"/>
          <w:caps w:val="0"/>
          <w:noProof/>
          <w:sz w:val="22"/>
          <w:szCs w:val="22"/>
          <w:lang w:eastAsia="fi-FI"/>
        </w:rPr>
      </w:pPr>
      <w:ins w:id="80" w:author="Tekijä">
        <w:r w:rsidRPr="0018366F">
          <w:rPr>
            <w:rStyle w:val="Hyperlinkki"/>
            <w:noProof/>
          </w:rPr>
          <w:fldChar w:fldCharType="begin"/>
        </w:r>
        <w:r w:rsidRPr="0018366F">
          <w:rPr>
            <w:rStyle w:val="Hyperlinkki"/>
            <w:noProof/>
          </w:rPr>
          <w:instrText xml:space="preserve"> </w:instrText>
        </w:r>
        <w:r>
          <w:rPr>
            <w:noProof/>
          </w:rPr>
          <w:instrText>HYPERLINK \l "_Toc444094007"</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2.</w:t>
        </w:r>
        <w:r>
          <w:rPr>
            <w:rFonts w:asciiTheme="minorHAnsi" w:eastAsiaTheme="minorEastAsia" w:hAnsiTheme="minorHAnsi" w:cstheme="minorBidi"/>
            <w:b w:val="0"/>
            <w:caps w:val="0"/>
            <w:noProof/>
            <w:sz w:val="22"/>
            <w:szCs w:val="22"/>
            <w:lang w:eastAsia="fi-FI"/>
          </w:rPr>
          <w:tab/>
        </w:r>
        <w:r w:rsidRPr="0018366F">
          <w:rPr>
            <w:rStyle w:val="Hyperlinkki"/>
            <w:noProof/>
          </w:rPr>
          <w:t>Kuvantamisen käsitteitä kertomusmerkinnöillä</w:t>
        </w:r>
        <w:r>
          <w:rPr>
            <w:noProof/>
            <w:webHidden/>
          </w:rPr>
          <w:tab/>
        </w:r>
        <w:r>
          <w:rPr>
            <w:noProof/>
            <w:webHidden/>
          </w:rPr>
          <w:fldChar w:fldCharType="begin"/>
        </w:r>
        <w:r>
          <w:rPr>
            <w:noProof/>
            <w:webHidden/>
          </w:rPr>
          <w:instrText xml:space="preserve"> PAGEREF _Toc444094007 \h </w:instrText>
        </w:r>
      </w:ins>
      <w:r>
        <w:rPr>
          <w:noProof/>
          <w:webHidden/>
        </w:rPr>
      </w:r>
      <w:r>
        <w:rPr>
          <w:noProof/>
          <w:webHidden/>
        </w:rPr>
        <w:fldChar w:fldCharType="separate"/>
      </w:r>
      <w:ins w:id="81" w:author="Tekijä">
        <w:r>
          <w:rPr>
            <w:noProof/>
            <w:webHidden/>
          </w:rPr>
          <w:t>10</w:t>
        </w:r>
        <w:r>
          <w:rPr>
            <w:noProof/>
            <w:webHidden/>
          </w:rPr>
          <w:fldChar w:fldCharType="end"/>
        </w:r>
        <w:r w:rsidRPr="0018366F">
          <w:rPr>
            <w:rStyle w:val="Hyperlinkki"/>
            <w:noProof/>
          </w:rPr>
          <w:fldChar w:fldCharType="end"/>
        </w:r>
      </w:ins>
    </w:p>
    <w:p w14:paraId="217B0A3A" w14:textId="77777777" w:rsidR="00AC1531" w:rsidRDefault="00AC1531">
      <w:pPr>
        <w:pStyle w:val="Sisluet1"/>
        <w:tabs>
          <w:tab w:val="left" w:pos="480"/>
          <w:tab w:val="right" w:leader="dot" w:pos="9629"/>
        </w:tabs>
        <w:rPr>
          <w:ins w:id="82" w:author="Tekijä"/>
          <w:rFonts w:asciiTheme="minorHAnsi" w:eastAsiaTheme="minorEastAsia" w:hAnsiTheme="minorHAnsi" w:cstheme="minorBidi"/>
          <w:b w:val="0"/>
          <w:caps w:val="0"/>
          <w:noProof/>
          <w:sz w:val="22"/>
          <w:szCs w:val="22"/>
          <w:lang w:eastAsia="fi-FI"/>
        </w:rPr>
      </w:pPr>
      <w:ins w:id="83" w:author="Tekijä">
        <w:r w:rsidRPr="0018366F">
          <w:rPr>
            <w:rStyle w:val="Hyperlinkki"/>
            <w:noProof/>
          </w:rPr>
          <w:fldChar w:fldCharType="begin"/>
        </w:r>
        <w:r w:rsidRPr="0018366F">
          <w:rPr>
            <w:rStyle w:val="Hyperlinkki"/>
            <w:noProof/>
          </w:rPr>
          <w:instrText xml:space="preserve"> </w:instrText>
        </w:r>
        <w:r>
          <w:rPr>
            <w:noProof/>
          </w:rPr>
          <w:instrText>HYPERLINK \l "_Toc444094008"</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3.</w:t>
        </w:r>
        <w:r>
          <w:rPr>
            <w:rFonts w:asciiTheme="minorHAnsi" w:eastAsiaTheme="minorEastAsia" w:hAnsiTheme="minorHAnsi" w:cstheme="minorBidi"/>
            <w:b w:val="0"/>
            <w:caps w:val="0"/>
            <w:noProof/>
            <w:sz w:val="22"/>
            <w:szCs w:val="22"/>
            <w:lang w:eastAsia="fi-FI"/>
          </w:rPr>
          <w:tab/>
        </w:r>
        <w:r w:rsidRPr="0018366F">
          <w:rPr>
            <w:rStyle w:val="Hyperlinkki"/>
            <w:noProof/>
          </w:rPr>
          <w:t>Kuvantamisen tietomalli</w:t>
        </w:r>
        <w:r>
          <w:rPr>
            <w:noProof/>
            <w:webHidden/>
          </w:rPr>
          <w:tab/>
        </w:r>
        <w:r>
          <w:rPr>
            <w:noProof/>
            <w:webHidden/>
          </w:rPr>
          <w:fldChar w:fldCharType="begin"/>
        </w:r>
        <w:r>
          <w:rPr>
            <w:noProof/>
            <w:webHidden/>
          </w:rPr>
          <w:instrText xml:space="preserve"> PAGEREF _Toc444094008 \h </w:instrText>
        </w:r>
      </w:ins>
      <w:r>
        <w:rPr>
          <w:noProof/>
          <w:webHidden/>
        </w:rPr>
      </w:r>
      <w:r>
        <w:rPr>
          <w:noProof/>
          <w:webHidden/>
        </w:rPr>
        <w:fldChar w:fldCharType="separate"/>
      </w:r>
      <w:ins w:id="84" w:author="Tekijä">
        <w:r>
          <w:rPr>
            <w:noProof/>
            <w:webHidden/>
          </w:rPr>
          <w:t>11</w:t>
        </w:r>
        <w:r>
          <w:rPr>
            <w:noProof/>
            <w:webHidden/>
          </w:rPr>
          <w:fldChar w:fldCharType="end"/>
        </w:r>
        <w:r w:rsidRPr="0018366F">
          <w:rPr>
            <w:rStyle w:val="Hyperlinkki"/>
            <w:noProof/>
          </w:rPr>
          <w:fldChar w:fldCharType="end"/>
        </w:r>
      </w:ins>
    </w:p>
    <w:p w14:paraId="084410BD" w14:textId="77777777" w:rsidR="00AC1531" w:rsidRDefault="00AC1531">
      <w:pPr>
        <w:pStyle w:val="Sisluet2"/>
        <w:tabs>
          <w:tab w:val="left" w:pos="720"/>
          <w:tab w:val="right" w:leader="dot" w:pos="9629"/>
        </w:tabs>
        <w:rPr>
          <w:ins w:id="85" w:author="Tekijä"/>
          <w:rFonts w:asciiTheme="minorHAnsi" w:eastAsiaTheme="minorEastAsia" w:hAnsiTheme="minorHAnsi" w:cstheme="minorBidi"/>
          <w:smallCaps w:val="0"/>
          <w:noProof/>
          <w:sz w:val="22"/>
          <w:szCs w:val="22"/>
          <w:lang w:eastAsia="fi-FI"/>
        </w:rPr>
      </w:pPr>
      <w:ins w:id="86" w:author="Tekijä">
        <w:r w:rsidRPr="0018366F">
          <w:rPr>
            <w:rStyle w:val="Hyperlinkki"/>
            <w:noProof/>
          </w:rPr>
          <w:fldChar w:fldCharType="begin"/>
        </w:r>
        <w:r w:rsidRPr="0018366F">
          <w:rPr>
            <w:rStyle w:val="Hyperlinkki"/>
            <w:noProof/>
          </w:rPr>
          <w:instrText xml:space="preserve"> </w:instrText>
        </w:r>
        <w:r>
          <w:rPr>
            <w:noProof/>
          </w:rPr>
          <w:instrText>HYPERLINK \l "_Toc444094009"</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3.1</w:t>
        </w:r>
        <w:r>
          <w:rPr>
            <w:rFonts w:asciiTheme="minorHAnsi" w:eastAsiaTheme="minorEastAsia" w:hAnsiTheme="minorHAnsi" w:cstheme="minorBidi"/>
            <w:smallCaps w:val="0"/>
            <w:noProof/>
            <w:sz w:val="22"/>
            <w:szCs w:val="22"/>
            <w:lang w:eastAsia="fi-FI"/>
          </w:rPr>
          <w:tab/>
        </w:r>
        <w:r w:rsidRPr="0018366F">
          <w:rPr>
            <w:rStyle w:val="Hyperlinkki"/>
            <w:noProof/>
          </w:rPr>
          <w:t>Tietomalli</w:t>
        </w:r>
        <w:r>
          <w:rPr>
            <w:noProof/>
            <w:webHidden/>
          </w:rPr>
          <w:tab/>
        </w:r>
        <w:r>
          <w:rPr>
            <w:noProof/>
            <w:webHidden/>
          </w:rPr>
          <w:fldChar w:fldCharType="begin"/>
        </w:r>
        <w:r>
          <w:rPr>
            <w:noProof/>
            <w:webHidden/>
          </w:rPr>
          <w:instrText xml:space="preserve"> PAGEREF _Toc444094009 \h </w:instrText>
        </w:r>
      </w:ins>
      <w:r>
        <w:rPr>
          <w:noProof/>
          <w:webHidden/>
        </w:rPr>
      </w:r>
      <w:r>
        <w:rPr>
          <w:noProof/>
          <w:webHidden/>
        </w:rPr>
        <w:fldChar w:fldCharType="separate"/>
      </w:r>
      <w:ins w:id="87" w:author="Tekijä">
        <w:r>
          <w:rPr>
            <w:noProof/>
            <w:webHidden/>
          </w:rPr>
          <w:t>12</w:t>
        </w:r>
        <w:r>
          <w:rPr>
            <w:noProof/>
            <w:webHidden/>
          </w:rPr>
          <w:fldChar w:fldCharType="end"/>
        </w:r>
        <w:r w:rsidRPr="0018366F">
          <w:rPr>
            <w:rStyle w:val="Hyperlinkki"/>
            <w:noProof/>
          </w:rPr>
          <w:fldChar w:fldCharType="end"/>
        </w:r>
      </w:ins>
    </w:p>
    <w:p w14:paraId="3642E8F2" w14:textId="77777777" w:rsidR="00AC1531" w:rsidRDefault="00AC1531">
      <w:pPr>
        <w:pStyle w:val="Sisluet2"/>
        <w:tabs>
          <w:tab w:val="left" w:pos="720"/>
          <w:tab w:val="right" w:leader="dot" w:pos="9629"/>
        </w:tabs>
        <w:rPr>
          <w:ins w:id="88" w:author="Tekijä"/>
          <w:rFonts w:asciiTheme="minorHAnsi" w:eastAsiaTheme="minorEastAsia" w:hAnsiTheme="minorHAnsi" w:cstheme="minorBidi"/>
          <w:smallCaps w:val="0"/>
          <w:noProof/>
          <w:sz w:val="22"/>
          <w:szCs w:val="22"/>
          <w:lang w:eastAsia="fi-FI"/>
        </w:rPr>
      </w:pPr>
      <w:ins w:id="89" w:author="Tekijä">
        <w:r w:rsidRPr="0018366F">
          <w:rPr>
            <w:rStyle w:val="Hyperlinkki"/>
            <w:noProof/>
          </w:rPr>
          <w:fldChar w:fldCharType="begin"/>
        </w:r>
        <w:r w:rsidRPr="0018366F">
          <w:rPr>
            <w:rStyle w:val="Hyperlinkki"/>
            <w:noProof/>
          </w:rPr>
          <w:instrText xml:space="preserve"> </w:instrText>
        </w:r>
        <w:r>
          <w:rPr>
            <w:noProof/>
          </w:rPr>
          <w:instrText>HYPERLINK \l "_Toc444094010"</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3.2</w:t>
        </w:r>
        <w:r>
          <w:rPr>
            <w:rFonts w:asciiTheme="minorHAnsi" w:eastAsiaTheme="minorEastAsia" w:hAnsiTheme="minorHAnsi" w:cstheme="minorBidi"/>
            <w:smallCaps w:val="0"/>
            <w:noProof/>
            <w:sz w:val="22"/>
            <w:szCs w:val="22"/>
            <w:lang w:eastAsia="fi-FI"/>
          </w:rPr>
          <w:tab/>
        </w:r>
        <w:r w:rsidRPr="0018366F">
          <w:rPr>
            <w:rStyle w:val="Hyperlinkki"/>
            <w:noProof/>
          </w:rPr>
          <w:t>Kuvantamistutkimuksen yksikäsitteinen tunnistaminen</w:t>
        </w:r>
        <w:r>
          <w:rPr>
            <w:noProof/>
            <w:webHidden/>
          </w:rPr>
          <w:tab/>
        </w:r>
        <w:r>
          <w:rPr>
            <w:noProof/>
            <w:webHidden/>
          </w:rPr>
          <w:fldChar w:fldCharType="begin"/>
        </w:r>
        <w:r>
          <w:rPr>
            <w:noProof/>
            <w:webHidden/>
          </w:rPr>
          <w:instrText xml:space="preserve"> PAGEREF _Toc444094010 \h </w:instrText>
        </w:r>
      </w:ins>
      <w:r>
        <w:rPr>
          <w:noProof/>
          <w:webHidden/>
        </w:rPr>
      </w:r>
      <w:r>
        <w:rPr>
          <w:noProof/>
          <w:webHidden/>
        </w:rPr>
        <w:fldChar w:fldCharType="separate"/>
      </w:r>
      <w:ins w:id="90" w:author="Tekijä">
        <w:r>
          <w:rPr>
            <w:noProof/>
            <w:webHidden/>
          </w:rPr>
          <w:t>12</w:t>
        </w:r>
        <w:r>
          <w:rPr>
            <w:noProof/>
            <w:webHidden/>
          </w:rPr>
          <w:fldChar w:fldCharType="end"/>
        </w:r>
        <w:r w:rsidRPr="0018366F">
          <w:rPr>
            <w:rStyle w:val="Hyperlinkki"/>
            <w:noProof/>
          </w:rPr>
          <w:fldChar w:fldCharType="end"/>
        </w:r>
      </w:ins>
    </w:p>
    <w:p w14:paraId="3FEF4DED" w14:textId="77777777" w:rsidR="00AC1531" w:rsidRDefault="00AC1531">
      <w:pPr>
        <w:pStyle w:val="Sisluet1"/>
        <w:tabs>
          <w:tab w:val="left" w:pos="480"/>
          <w:tab w:val="right" w:leader="dot" w:pos="9629"/>
        </w:tabs>
        <w:rPr>
          <w:ins w:id="91" w:author="Tekijä"/>
          <w:rFonts w:asciiTheme="minorHAnsi" w:eastAsiaTheme="minorEastAsia" w:hAnsiTheme="minorHAnsi" w:cstheme="minorBidi"/>
          <w:b w:val="0"/>
          <w:caps w:val="0"/>
          <w:noProof/>
          <w:sz w:val="22"/>
          <w:szCs w:val="22"/>
          <w:lang w:eastAsia="fi-FI"/>
        </w:rPr>
      </w:pPr>
      <w:ins w:id="92" w:author="Tekijä">
        <w:r w:rsidRPr="0018366F">
          <w:rPr>
            <w:rStyle w:val="Hyperlinkki"/>
            <w:noProof/>
          </w:rPr>
          <w:fldChar w:fldCharType="begin"/>
        </w:r>
        <w:r w:rsidRPr="0018366F">
          <w:rPr>
            <w:rStyle w:val="Hyperlinkki"/>
            <w:noProof/>
          </w:rPr>
          <w:instrText xml:space="preserve"> </w:instrText>
        </w:r>
        <w:r>
          <w:rPr>
            <w:noProof/>
          </w:rPr>
          <w:instrText>HYPERLINK \l "_Toc444094011"</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4.</w:t>
        </w:r>
        <w:r>
          <w:rPr>
            <w:rFonts w:asciiTheme="minorHAnsi" w:eastAsiaTheme="minorEastAsia" w:hAnsiTheme="minorHAnsi" w:cstheme="minorBidi"/>
            <w:b w:val="0"/>
            <w:caps w:val="0"/>
            <w:noProof/>
            <w:sz w:val="22"/>
            <w:szCs w:val="22"/>
            <w:lang w:eastAsia="fi-FI"/>
          </w:rPr>
          <w:tab/>
        </w:r>
        <w:r w:rsidRPr="0018366F">
          <w:rPr>
            <w:rStyle w:val="Hyperlinkki"/>
            <w:noProof/>
          </w:rPr>
          <w:t>Header / kuvailutiedot</w:t>
        </w:r>
        <w:r>
          <w:rPr>
            <w:noProof/>
            <w:webHidden/>
          </w:rPr>
          <w:tab/>
        </w:r>
        <w:r>
          <w:rPr>
            <w:noProof/>
            <w:webHidden/>
          </w:rPr>
          <w:fldChar w:fldCharType="begin"/>
        </w:r>
        <w:r>
          <w:rPr>
            <w:noProof/>
            <w:webHidden/>
          </w:rPr>
          <w:instrText xml:space="preserve"> PAGEREF _Toc444094011 \h </w:instrText>
        </w:r>
      </w:ins>
      <w:r>
        <w:rPr>
          <w:noProof/>
          <w:webHidden/>
        </w:rPr>
      </w:r>
      <w:r>
        <w:rPr>
          <w:noProof/>
          <w:webHidden/>
        </w:rPr>
        <w:fldChar w:fldCharType="separate"/>
      </w:r>
      <w:ins w:id="93" w:author="Tekijä">
        <w:r>
          <w:rPr>
            <w:noProof/>
            <w:webHidden/>
          </w:rPr>
          <w:t>13</w:t>
        </w:r>
        <w:r>
          <w:rPr>
            <w:noProof/>
            <w:webHidden/>
          </w:rPr>
          <w:fldChar w:fldCharType="end"/>
        </w:r>
        <w:r w:rsidRPr="0018366F">
          <w:rPr>
            <w:rStyle w:val="Hyperlinkki"/>
            <w:noProof/>
          </w:rPr>
          <w:fldChar w:fldCharType="end"/>
        </w:r>
      </w:ins>
    </w:p>
    <w:p w14:paraId="5A8D57E9" w14:textId="77777777" w:rsidR="00AC1531" w:rsidRDefault="00AC1531">
      <w:pPr>
        <w:pStyle w:val="Sisluet2"/>
        <w:tabs>
          <w:tab w:val="left" w:pos="720"/>
          <w:tab w:val="right" w:leader="dot" w:pos="9629"/>
        </w:tabs>
        <w:rPr>
          <w:ins w:id="94" w:author="Tekijä"/>
          <w:rFonts w:asciiTheme="minorHAnsi" w:eastAsiaTheme="minorEastAsia" w:hAnsiTheme="minorHAnsi" w:cstheme="minorBidi"/>
          <w:smallCaps w:val="0"/>
          <w:noProof/>
          <w:sz w:val="22"/>
          <w:szCs w:val="22"/>
          <w:lang w:eastAsia="fi-FI"/>
        </w:rPr>
      </w:pPr>
      <w:ins w:id="95" w:author="Tekijä">
        <w:r w:rsidRPr="0018366F">
          <w:rPr>
            <w:rStyle w:val="Hyperlinkki"/>
            <w:noProof/>
          </w:rPr>
          <w:fldChar w:fldCharType="begin"/>
        </w:r>
        <w:r w:rsidRPr="0018366F">
          <w:rPr>
            <w:rStyle w:val="Hyperlinkki"/>
            <w:noProof/>
          </w:rPr>
          <w:instrText xml:space="preserve"> </w:instrText>
        </w:r>
        <w:r>
          <w:rPr>
            <w:noProof/>
          </w:rPr>
          <w:instrText>HYPERLINK \l "_Toc444094012"</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4.1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Merkintä ja asiakirjat</w:t>
        </w:r>
        <w:r>
          <w:rPr>
            <w:noProof/>
            <w:webHidden/>
          </w:rPr>
          <w:tab/>
        </w:r>
        <w:r>
          <w:rPr>
            <w:noProof/>
            <w:webHidden/>
          </w:rPr>
          <w:fldChar w:fldCharType="begin"/>
        </w:r>
        <w:r>
          <w:rPr>
            <w:noProof/>
            <w:webHidden/>
          </w:rPr>
          <w:instrText xml:space="preserve"> PAGEREF _Toc444094012 \h </w:instrText>
        </w:r>
      </w:ins>
      <w:r>
        <w:rPr>
          <w:noProof/>
          <w:webHidden/>
        </w:rPr>
      </w:r>
      <w:r>
        <w:rPr>
          <w:noProof/>
          <w:webHidden/>
        </w:rPr>
        <w:fldChar w:fldCharType="separate"/>
      </w:r>
      <w:ins w:id="96" w:author="Tekijä">
        <w:r>
          <w:rPr>
            <w:noProof/>
            <w:webHidden/>
          </w:rPr>
          <w:t>13</w:t>
        </w:r>
        <w:r>
          <w:rPr>
            <w:noProof/>
            <w:webHidden/>
          </w:rPr>
          <w:fldChar w:fldCharType="end"/>
        </w:r>
        <w:r w:rsidRPr="0018366F">
          <w:rPr>
            <w:rStyle w:val="Hyperlinkki"/>
            <w:noProof/>
          </w:rPr>
          <w:fldChar w:fldCharType="end"/>
        </w:r>
      </w:ins>
    </w:p>
    <w:p w14:paraId="7B72652D" w14:textId="77777777" w:rsidR="00AC1531" w:rsidRDefault="00AC1531">
      <w:pPr>
        <w:pStyle w:val="Sisluet2"/>
        <w:tabs>
          <w:tab w:val="left" w:pos="720"/>
          <w:tab w:val="right" w:leader="dot" w:pos="9629"/>
        </w:tabs>
        <w:rPr>
          <w:ins w:id="97" w:author="Tekijä"/>
          <w:rFonts w:asciiTheme="minorHAnsi" w:eastAsiaTheme="minorEastAsia" w:hAnsiTheme="minorHAnsi" w:cstheme="minorBidi"/>
          <w:smallCaps w:val="0"/>
          <w:noProof/>
          <w:sz w:val="22"/>
          <w:szCs w:val="22"/>
          <w:lang w:eastAsia="fi-FI"/>
        </w:rPr>
      </w:pPr>
      <w:ins w:id="98" w:author="Tekijä">
        <w:r w:rsidRPr="0018366F">
          <w:rPr>
            <w:rStyle w:val="Hyperlinkki"/>
            <w:noProof/>
          </w:rPr>
          <w:fldChar w:fldCharType="begin"/>
        </w:r>
        <w:r w:rsidRPr="0018366F">
          <w:rPr>
            <w:rStyle w:val="Hyperlinkki"/>
            <w:noProof/>
          </w:rPr>
          <w:instrText xml:space="preserve"> </w:instrText>
        </w:r>
        <w:r>
          <w:rPr>
            <w:noProof/>
          </w:rPr>
          <w:instrText>HYPERLINK \l "_Toc444094013"</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4.2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Ammattilaisen tunniste ja tiedot</w:t>
        </w:r>
        <w:r>
          <w:rPr>
            <w:noProof/>
            <w:webHidden/>
          </w:rPr>
          <w:tab/>
        </w:r>
        <w:r>
          <w:rPr>
            <w:noProof/>
            <w:webHidden/>
          </w:rPr>
          <w:fldChar w:fldCharType="begin"/>
        </w:r>
        <w:r>
          <w:rPr>
            <w:noProof/>
            <w:webHidden/>
          </w:rPr>
          <w:instrText xml:space="preserve"> PAGEREF _Toc444094013 \h </w:instrText>
        </w:r>
      </w:ins>
      <w:r>
        <w:rPr>
          <w:noProof/>
          <w:webHidden/>
        </w:rPr>
      </w:r>
      <w:r>
        <w:rPr>
          <w:noProof/>
          <w:webHidden/>
        </w:rPr>
        <w:fldChar w:fldCharType="separate"/>
      </w:r>
      <w:ins w:id="99" w:author="Tekijä">
        <w:r>
          <w:rPr>
            <w:noProof/>
            <w:webHidden/>
          </w:rPr>
          <w:t>14</w:t>
        </w:r>
        <w:r>
          <w:rPr>
            <w:noProof/>
            <w:webHidden/>
          </w:rPr>
          <w:fldChar w:fldCharType="end"/>
        </w:r>
        <w:r w:rsidRPr="0018366F">
          <w:rPr>
            <w:rStyle w:val="Hyperlinkki"/>
            <w:noProof/>
          </w:rPr>
          <w:fldChar w:fldCharType="end"/>
        </w:r>
      </w:ins>
    </w:p>
    <w:p w14:paraId="6EA05FE3" w14:textId="77777777" w:rsidR="00AC1531" w:rsidRDefault="00AC1531">
      <w:pPr>
        <w:pStyle w:val="Sisluet2"/>
        <w:tabs>
          <w:tab w:val="left" w:pos="720"/>
          <w:tab w:val="right" w:leader="dot" w:pos="9629"/>
        </w:tabs>
        <w:rPr>
          <w:ins w:id="100" w:author="Tekijä"/>
          <w:rFonts w:asciiTheme="minorHAnsi" w:eastAsiaTheme="minorEastAsia" w:hAnsiTheme="minorHAnsi" w:cstheme="minorBidi"/>
          <w:smallCaps w:val="0"/>
          <w:noProof/>
          <w:sz w:val="22"/>
          <w:szCs w:val="22"/>
          <w:lang w:eastAsia="fi-FI"/>
        </w:rPr>
      </w:pPr>
      <w:ins w:id="101" w:author="Tekijä">
        <w:r w:rsidRPr="0018366F">
          <w:rPr>
            <w:rStyle w:val="Hyperlinkki"/>
            <w:noProof/>
          </w:rPr>
          <w:fldChar w:fldCharType="begin"/>
        </w:r>
        <w:r w:rsidRPr="0018366F">
          <w:rPr>
            <w:rStyle w:val="Hyperlinkki"/>
            <w:noProof/>
          </w:rPr>
          <w:instrText xml:space="preserve"> </w:instrText>
        </w:r>
        <w:r>
          <w:rPr>
            <w:noProof/>
          </w:rPr>
          <w:instrText>HYPERLINK \l "_Toc444094014"</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4.3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Asiakirjan viivästys</w:t>
        </w:r>
        <w:r>
          <w:rPr>
            <w:noProof/>
            <w:webHidden/>
          </w:rPr>
          <w:tab/>
        </w:r>
        <w:r>
          <w:rPr>
            <w:noProof/>
            <w:webHidden/>
          </w:rPr>
          <w:fldChar w:fldCharType="begin"/>
        </w:r>
        <w:r>
          <w:rPr>
            <w:noProof/>
            <w:webHidden/>
          </w:rPr>
          <w:instrText xml:space="preserve"> PAGEREF _Toc444094014 \h </w:instrText>
        </w:r>
      </w:ins>
      <w:r>
        <w:rPr>
          <w:noProof/>
          <w:webHidden/>
        </w:rPr>
      </w:r>
      <w:r>
        <w:rPr>
          <w:noProof/>
          <w:webHidden/>
        </w:rPr>
        <w:fldChar w:fldCharType="separate"/>
      </w:r>
      <w:ins w:id="102" w:author="Tekijä">
        <w:r>
          <w:rPr>
            <w:noProof/>
            <w:webHidden/>
          </w:rPr>
          <w:t>14</w:t>
        </w:r>
        <w:r>
          <w:rPr>
            <w:noProof/>
            <w:webHidden/>
          </w:rPr>
          <w:fldChar w:fldCharType="end"/>
        </w:r>
        <w:r w:rsidRPr="0018366F">
          <w:rPr>
            <w:rStyle w:val="Hyperlinkki"/>
            <w:noProof/>
          </w:rPr>
          <w:fldChar w:fldCharType="end"/>
        </w:r>
      </w:ins>
    </w:p>
    <w:p w14:paraId="198B8113" w14:textId="77777777" w:rsidR="00AC1531" w:rsidRDefault="00AC1531">
      <w:pPr>
        <w:pStyle w:val="Sisluet1"/>
        <w:tabs>
          <w:tab w:val="left" w:pos="480"/>
          <w:tab w:val="right" w:leader="dot" w:pos="9629"/>
        </w:tabs>
        <w:rPr>
          <w:ins w:id="103" w:author="Tekijä"/>
          <w:rFonts w:asciiTheme="minorHAnsi" w:eastAsiaTheme="minorEastAsia" w:hAnsiTheme="minorHAnsi" w:cstheme="minorBidi"/>
          <w:b w:val="0"/>
          <w:caps w:val="0"/>
          <w:noProof/>
          <w:sz w:val="22"/>
          <w:szCs w:val="22"/>
          <w:lang w:eastAsia="fi-FI"/>
        </w:rPr>
      </w:pPr>
      <w:ins w:id="104" w:author="Tekijä">
        <w:r w:rsidRPr="0018366F">
          <w:rPr>
            <w:rStyle w:val="Hyperlinkki"/>
            <w:noProof/>
          </w:rPr>
          <w:fldChar w:fldCharType="begin"/>
        </w:r>
        <w:r w:rsidRPr="0018366F">
          <w:rPr>
            <w:rStyle w:val="Hyperlinkki"/>
            <w:noProof/>
          </w:rPr>
          <w:instrText xml:space="preserve"> </w:instrText>
        </w:r>
        <w:r>
          <w:rPr>
            <w:noProof/>
          </w:rPr>
          <w:instrText>HYPERLINK \l "_Toc444094015"</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5.</w:t>
        </w:r>
        <w:r>
          <w:rPr>
            <w:rFonts w:asciiTheme="minorHAnsi" w:eastAsiaTheme="minorEastAsia" w:hAnsiTheme="minorHAnsi" w:cstheme="minorBidi"/>
            <w:b w:val="0"/>
            <w:caps w:val="0"/>
            <w:noProof/>
            <w:sz w:val="22"/>
            <w:szCs w:val="22"/>
            <w:lang w:eastAsia="fi-FI"/>
          </w:rPr>
          <w:tab/>
        </w:r>
        <w:r w:rsidRPr="0018366F">
          <w:rPr>
            <w:rStyle w:val="Hyperlinkki"/>
            <w:noProof/>
          </w:rPr>
          <w:t>Kuvantamisen merkintöjen perusrakenne</w:t>
        </w:r>
        <w:r>
          <w:rPr>
            <w:noProof/>
            <w:webHidden/>
          </w:rPr>
          <w:tab/>
        </w:r>
        <w:r>
          <w:rPr>
            <w:noProof/>
            <w:webHidden/>
          </w:rPr>
          <w:fldChar w:fldCharType="begin"/>
        </w:r>
        <w:r>
          <w:rPr>
            <w:noProof/>
            <w:webHidden/>
          </w:rPr>
          <w:instrText xml:space="preserve"> PAGEREF _Toc444094015 \h </w:instrText>
        </w:r>
      </w:ins>
      <w:r>
        <w:rPr>
          <w:noProof/>
          <w:webHidden/>
        </w:rPr>
      </w:r>
      <w:r>
        <w:rPr>
          <w:noProof/>
          <w:webHidden/>
        </w:rPr>
        <w:fldChar w:fldCharType="separate"/>
      </w:r>
      <w:ins w:id="105" w:author="Tekijä">
        <w:r>
          <w:rPr>
            <w:noProof/>
            <w:webHidden/>
          </w:rPr>
          <w:t>14</w:t>
        </w:r>
        <w:r>
          <w:rPr>
            <w:noProof/>
            <w:webHidden/>
          </w:rPr>
          <w:fldChar w:fldCharType="end"/>
        </w:r>
        <w:r w:rsidRPr="0018366F">
          <w:rPr>
            <w:rStyle w:val="Hyperlinkki"/>
            <w:noProof/>
          </w:rPr>
          <w:fldChar w:fldCharType="end"/>
        </w:r>
      </w:ins>
    </w:p>
    <w:p w14:paraId="17E38840" w14:textId="77777777" w:rsidR="00AC1531" w:rsidRDefault="00AC1531">
      <w:pPr>
        <w:pStyle w:val="Sisluet1"/>
        <w:tabs>
          <w:tab w:val="left" w:pos="480"/>
          <w:tab w:val="right" w:leader="dot" w:pos="9629"/>
        </w:tabs>
        <w:rPr>
          <w:ins w:id="106" w:author="Tekijä"/>
          <w:rFonts w:asciiTheme="minorHAnsi" w:eastAsiaTheme="minorEastAsia" w:hAnsiTheme="minorHAnsi" w:cstheme="minorBidi"/>
          <w:b w:val="0"/>
          <w:caps w:val="0"/>
          <w:noProof/>
          <w:sz w:val="22"/>
          <w:szCs w:val="22"/>
          <w:lang w:eastAsia="fi-FI"/>
        </w:rPr>
      </w:pPr>
      <w:ins w:id="107" w:author="Tekijä">
        <w:r w:rsidRPr="0018366F">
          <w:rPr>
            <w:rStyle w:val="Hyperlinkki"/>
            <w:noProof/>
          </w:rPr>
          <w:fldChar w:fldCharType="begin"/>
        </w:r>
        <w:r w:rsidRPr="0018366F">
          <w:rPr>
            <w:rStyle w:val="Hyperlinkki"/>
            <w:noProof/>
          </w:rPr>
          <w:instrText xml:space="preserve"> </w:instrText>
        </w:r>
        <w:r>
          <w:rPr>
            <w:noProof/>
          </w:rPr>
          <w:instrText>HYPERLINK \l "_Toc444094016"</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6.</w:t>
        </w:r>
        <w:r>
          <w:rPr>
            <w:rFonts w:asciiTheme="minorHAnsi" w:eastAsiaTheme="minorEastAsia" w:hAnsiTheme="minorHAnsi" w:cstheme="minorBidi"/>
            <w:b w:val="0"/>
            <w:caps w:val="0"/>
            <w:noProof/>
            <w:sz w:val="22"/>
            <w:szCs w:val="22"/>
            <w:lang w:eastAsia="fi-FI"/>
          </w:rPr>
          <w:tab/>
        </w:r>
        <w:r w:rsidRPr="0018366F">
          <w:rPr>
            <w:rStyle w:val="Hyperlinkki"/>
            <w:noProof/>
          </w:rPr>
          <w:t>Kuvantamistutkimuspyyntö</w:t>
        </w:r>
        <w:r>
          <w:rPr>
            <w:noProof/>
            <w:webHidden/>
          </w:rPr>
          <w:tab/>
        </w:r>
        <w:r>
          <w:rPr>
            <w:noProof/>
            <w:webHidden/>
          </w:rPr>
          <w:fldChar w:fldCharType="begin"/>
        </w:r>
        <w:r>
          <w:rPr>
            <w:noProof/>
            <w:webHidden/>
          </w:rPr>
          <w:instrText xml:space="preserve"> PAGEREF _Toc444094016 \h </w:instrText>
        </w:r>
      </w:ins>
      <w:r>
        <w:rPr>
          <w:noProof/>
          <w:webHidden/>
        </w:rPr>
      </w:r>
      <w:r>
        <w:rPr>
          <w:noProof/>
          <w:webHidden/>
        </w:rPr>
        <w:fldChar w:fldCharType="separate"/>
      </w:r>
      <w:ins w:id="108" w:author="Tekijä">
        <w:r>
          <w:rPr>
            <w:noProof/>
            <w:webHidden/>
          </w:rPr>
          <w:t>17</w:t>
        </w:r>
        <w:r>
          <w:rPr>
            <w:noProof/>
            <w:webHidden/>
          </w:rPr>
          <w:fldChar w:fldCharType="end"/>
        </w:r>
        <w:r w:rsidRPr="0018366F">
          <w:rPr>
            <w:rStyle w:val="Hyperlinkki"/>
            <w:noProof/>
          </w:rPr>
          <w:fldChar w:fldCharType="end"/>
        </w:r>
      </w:ins>
    </w:p>
    <w:p w14:paraId="0EEECAA2" w14:textId="77777777" w:rsidR="00AC1531" w:rsidRDefault="00AC1531">
      <w:pPr>
        <w:pStyle w:val="Sisluet2"/>
        <w:tabs>
          <w:tab w:val="left" w:pos="720"/>
          <w:tab w:val="right" w:leader="dot" w:pos="9629"/>
        </w:tabs>
        <w:rPr>
          <w:ins w:id="109" w:author="Tekijä"/>
          <w:rFonts w:asciiTheme="minorHAnsi" w:eastAsiaTheme="minorEastAsia" w:hAnsiTheme="minorHAnsi" w:cstheme="minorBidi"/>
          <w:smallCaps w:val="0"/>
          <w:noProof/>
          <w:sz w:val="22"/>
          <w:szCs w:val="22"/>
          <w:lang w:eastAsia="fi-FI"/>
        </w:rPr>
      </w:pPr>
      <w:ins w:id="110" w:author="Tekijä">
        <w:r w:rsidRPr="0018366F">
          <w:rPr>
            <w:rStyle w:val="Hyperlinkki"/>
            <w:noProof/>
          </w:rPr>
          <w:fldChar w:fldCharType="begin"/>
        </w:r>
        <w:r w:rsidRPr="0018366F">
          <w:rPr>
            <w:rStyle w:val="Hyperlinkki"/>
            <w:noProof/>
          </w:rPr>
          <w:instrText xml:space="preserve"> </w:instrText>
        </w:r>
        <w:r>
          <w:rPr>
            <w:noProof/>
          </w:rPr>
          <w:instrText>HYPERLINK \l "_Toc444094017"</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Näkymätunnus ja merkinnän OID</w:t>
        </w:r>
        <w:r>
          <w:rPr>
            <w:noProof/>
            <w:webHidden/>
          </w:rPr>
          <w:tab/>
        </w:r>
        <w:r>
          <w:rPr>
            <w:noProof/>
            <w:webHidden/>
          </w:rPr>
          <w:fldChar w:fldCharType="begin"/>
        </w:r>
        <w:r>
          <w:rPr>
            <w:noProof/>
            <w:webHidden/>
          </w:rPr>
          <w:instrText xml:space="preserve"> PAGEREF _Toc444094017 \h </w:instrText>
        </w:r>
      </w:ins>
      <w:r>
        <w:rPr>
          <w:noProof/>
          <w:webHidden/>
        </w:rPr>
      </w:r>
      <w:r>
        <w:rPr>
          <w:noProof/>
          <w:webHidden/>
        </w:rPr>
        <w:fldChar w:fldCharType="separate"/>
      </w:r>
      <w:ins w:id="111" w:author="Tekijä">
        <w:r>
          <w:rPr>
            <w:noProof/>
            <w:webHidden/>
          </w:rPr>
          <w:t>17</w:t>
        </w:r>
        <w:r>
          <w:rPr>
            <w:noProof/>
            <w:webHidden/>
          </w:rPr>
          <w:fldChar w:fldCharType="end"/>
        </w:r>
        <w:r w:rsidRPr="0018366F">
          <w:rPr>
            <w:rStyle w:val="Hyperlinkki"/>
            <w:noProof/>
          </w:rPr>
          <w:fldChar w:fldCharType="end"/>
        </w:r>
      </w:ins>
    </w:p>
    <w:p w14:paraId="79E051FC" w14:textId="77777777" w:rsidR="00AC1531" w:rsidRDefault="00AC1531">
      <w:pPr>
        <w:pStyle w:val="Sisluet2"/>
        <w:tabs>
          <w:tab w:val="left" w:pos="720"/>
          <w:tab w:val="right" w:leader="dot" w:pos="9629"/>
        </w:tabs>
        <w:rPr>
          <w:ins w:id="112" w:author="Tekijä"/>
          <w:rFonts w:asciiTheme="minorHAnsi" w:eastAsiaTheme="minorEastAsia" w:hAnsiTheme="minorHAnsi" w:cstheme="minorBidi"/>
          <w:smallCaps w:val="0"/>
          <w:noProof/>
          <w:sz w:val="22"/>
          <w:szCs w:val="22"/>
          <w:lang w:eastAsia="fi-FI"/>
        </w:rPr>
      </w:pPr>
      <w:ins w:id="113" w:author="Tekijä">
        <w:r w:rsidRPr="0018366F">
          <w:rPr>
            <w:rStyle w:val="Hyperlinkki"/>
            <w:noProof/>
          </w:rPr>
          <w:fldChar w:fldCharType="begin"/>
        </w:r>
        <w:r w:rsidRPr="0018366F">
          <w:rPr>
            <w:rStyle w:val="Hyperlinkki"/>
            <w:noProof/>
          </w:rPr>
          <w:instrText xml:space="preserve"> </w:instrText>
        </w:r>
        <w:r>
          <w:rPr>
            <w:noProof/>
          </w:rPr>
          <w:instrText>HYPERLINK \l "_Toc444094018"</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_Toc444094018 \h </w:instrText>
        </w:r>
      </w:ins>
      <w:r>
        <w:rPr>
          <w:noProof/>
          <w:webHidden/>
        </w:rPr>
      </w:r>
      <w:r>
        <w:rPr>
          <w:noProof/>
          <w:webHidden/>
        </w:rPr>
        <w:fldChar w:fldCharType="separate"/>
      </w:r>
      <w:ins w:id="114" w:author="Tekijä">
        <w:r>
          <w:rPr>
            <w:noProof/>
            <w:webHidden/>
          </w:rPr>
          <w:t>17</w:t>
        </w:r>
        <w:r>
          <w:rPr>
            <w:noProof/>
            <w:webHidden/>
          </w:rPr>
          <w:fldChar w:fldCharType="end"/>
        </w:r>
        <w:r w:rsidRPr="0018366F">
          <w:rPr>
            <w:rStyle w:val="Hyperlinkki"/>
            <w:noProof/>
          </w:rPr>
          <w:fldChar w:fldCharType="end"/>
        </w:r>
      </w:ins>
    </w:p>
    <w:p w14:paraId="2DB62609" w14:textId="77777777" w:rsidR="00AC1531" w:rsidRDefault="00AC1531">
      <w:pPr>
        <w:pStyle w:val="Sisluet2"/>
        <w:tabs>
          <w:tab w:val="left" w:pos="720"/>
          <w:tab w:val="right" w:leader="dot" w:pos="9629"/>
        </w:tabs>
        <w:rPr>
          <w:ins w:id="115" w:author="Tekijä"/>
          <w:rFonts w:asciiTheme="minorHAnsi" w:eastAsiaTheme="minorEastAsia" w:hAnsiTheme="minorHAnsi" w:cstheme="minorBidi"/>
          <w:smallCaps w:val="0"/>
          <w:noProof/>
          <w:sz w:val="22"/>
          <w:szCs w:val="22"/>
          <w:lang w:eastAsia="fi-FI"/>
        </w:rPr>
      </w:pPr>
      <w:ins w:id="116" w:author="Tekijä">
        <w:r w:rsidRPr="0018366F">
          <w:rPr>
            <w:rStyle w:val="Hyperlinkki"/>
            <w:noProof/>
          </w:rPr>
          <w:fldChar w:fldCharType="begin"/>
        </w:r>
        <w:r w:rsidRPr="0018366F">
          <w:rPr>
            <w:rStyle w:val="Hyperlinkki"/>
            <w:noProof/>
          </w:rPr>
          <w:instrText xml:space="preserve"> </w:instrText>
        </w:r>
        <w:r>
          <w:rPr>
            <w:noProof/>
          </w:rPr>
          <w:instrText>HYPERLINK \l "_Toc444094019"</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6.3</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Hoitoprosessin vaihe ja otsikko</w:t>
        </w:r>
        <w:r>
          <w:rPr>
            <w:noProof/>
            <w:webHidden/>
          </w:rPr>
          <w:tab/>
        </w:r>
        <w:r>
          <w:rPr>
            <w:noProof/>
            <w:webHidden/>
          </w:rPr>
          <w:fldChar w:fldCharType="begin"/>
        </w:r>
        <w:r>
          <w:rPr>
            <w:noProof/>
            <w:webHidden/>
          </w:rPr>
          <w:instrText xml:space="preserve"> PAGEREF _Toc444094019 \h </w:instrText>
        </w:r>
      </w:ins>
      <w:r>
        <w:rPr>
          <w:noProof/>
          <w:webHidden/>
        </w:rPr>
      </w:r>
      <w:r>
        <w:rPr>
          <w:noProof/>
          <w:webHidden/>
        </w:rPr>
        <w:fldChar w:fldCharType="separate"/>
      </w:r>
      <w:ins w:id="117" w:author="Tekijä">
        <w:r>
          <w:rPr>
            <w:noProof/>
            <w:webHidden/>
          </w:rPr>
          <w:t>18</w:t>
        </w:r>
        <w:r>
          <w:rPr>
            <w:noProof/>
            <w:webHidden/>
          </w:rPr>
          <w:fldChar w:fldCharType="end"/>
        </w:r>
        <w:r w:rsidRPr="0018366F">
          <w:rPr>
            <w:rStyle w:val="Hyperlinkki"/>
            <w:noProof/>
          </w:rPr>
          <w:fldChar w:fldCharType="end"/>
        </w:r>
      </w:ins>
    </w:p>
    <w:p w14:paraId="3FDDF9EA" w14:textId="77777777" w:rsidR="00AC1531" w:rsidRDefault="00AC1531">
      <w:pPr>
        <w:pStyle w:val="Sisluet2"/>
        <w:tabs>
          <w:tab w:val="left" w:pos="720"/>
          <w:tab w:val="right" w:leader="dot" w:pos="9629"/>
        </w:tabs>
        <w:rPr>
          <w:ins w:id="118" w:author="Tekijä"/>
          <w:rFonts w:asciiTheme="minorHAnsi" w:eastAsiaTheme="minorEastAsia" w:hAnsiTheme="minorHAnsi" w:cstheme="minorBidi"/>
          <w:smallCaps w:val="0"/>
          <w:noProof/>
          <w:sz w:val="22"/>
          <w:szCs w:val="22"/>
          <w:lang w:eastAsia="fi-FI"/>
        </w:rPr>
      </w:pPr>
      <w:ins w:id="119" w:author="Tekijä">
        <w:r w:rsidRPr="0018366F">
          <w:rPr>
            <w:rStyle w:val="Hyperlinkki"/>
            <w:noProof/>
          </w:rPr>
          <w:fldChar w:fldCharType="begin"/>
        </w:r>
        <w:r w:rsidRPr="0018366F">
          <w:rPr>
            <w:rStyle w:val="Hyperlinkki"/>
            <w:noProof/>
          </w:rPr>
          <w:instrText xml:space="preserve"> </w:instrText>
        </w:r>
        <w:r>
          <w:rPr>
            <w:noProof/>
          </w:rPr>
          <w:instrText>HYPERLINK \l "_Toc444094020"</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Kuvantamistutkimuspyyntö näyttömuodossa</w:t>
        </w:r>
        <w:r>
          <w:rPr>
            <w:noProof/>
            <w:webHidden/>
          </w:rPr>
          <w:tab/>
        </w:r>
        <w:r>
          <w:rPr>
            <w:noProof/>
            <w:webHidden/>
          </w:rPr>
          <w:fldChar w:fldCharType="begin"/>
        </w:r>
        <w:r>
          <w:rPr>
            <w:noProof/>
            <w:webHidden/>
          </w:rPr>
          <w:instrText xml:space="preserve"> PAGEREF _Toc444094020 \h </w:instrText>
        </w:r>
      </w:ins>
      <w:r>
        <w:rPr>
          <w:noProof/>
          <w:webHidden/>
        </w:rPr>
      </w:r>
      <w:r>
        <w:rPr>
          <w:noProof/>
          <w:webHidden/>
        </w:rPr>
        <w:fldChar w:fldCharType="separate"/>
      </w:r>
      <w:ins w:id="120" w:author="Tekijä">
        <w:r>
          <w:rPr>
            <w:noProof/>
            <w:webHidden/>
          </w:rPr>
          <w:t>18</w:t>
        </w:r>
        <w:r>
          <w:rPr>
            <w:noProof/>
            <w:webHidden/>
          </w:rPr>
          <w:fldChar w:fldCharType="end"/>
        </w:r>
        <w:r w:rsidRPr="0018366F">
          <w:rPr>
            <w:rStyle w:val="Hyperlinkki"/>
            <w:noProof/>
          </w:rPr>
          <w:fldChar w:fldCharType="end"/>
        </w:r>
      </w:ins>
    </w:p>
    <w:p w14:paraId="41C96D42" w14:textId="77777777" w:rsidR="00AC1531" w:rsidRDefault="00AC1531">
      <w:pPr>
        <w:pStyle w:val="Sisluet2"/>
        <w:tabs>
          <w:tab w:val="left" w:pos="720"/>
          <w:tab w:val="right" w:leader="dot" w:pos="9629"/>
        </w:tabs>
        <w:rPr>
          <w:ins w:id="121" w:author="Tekijä"/>
          <w:rFonts w:asciiTheme="minorHAnsi" w:eastAsiaTheme="minorEastAsia" w:hAnsiTheme="minorHAnsi" w:cstheme="minorBidi"/>
          <w:smallCaps w:val="0"/>
          <w:noProof/>
          <w:sz w:val="22"/>
          <w:szCs w:val="22"/>
          <w:lang w:eastAsia="fi-FI"/>
        </w:rPr>
      </w:pPr>
      <w:ins w:id="122" w:author="Tekijä">
        <w:r w:rsidRPr="0018366F">
          <w:rPr>
            <w:rStyle w:val="Hyperlinkki"/>
            <w:noProof/>
          </w:rPr>
          <w:fldChar w:fldCharType="begin"/>
        </w:r>
        <w:r w:rsidRPr="0018366F">
          <w:rPr>
            <w:rStyle w:val="Hyperlinkki"/>
            <w:noProof/>
          </w:rPr>
          <w:instrText xml:space="preserve"> </w:instrText>
        </w:r>
        <w:r>
          <w:rPr>
            <w:noProof/>
          </w:rPr>
          <w:instrText>HYPERLINK \l "_Toc444094021"</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Kuvantamistutkimuspyyntö rakenteisessa muodossa</w:t>
        </w:r>
        <w:r>
          <w:rPr>
            <w:noProof/>
            <w:webHidden/>
          </w:rPr>
          <w:tab/>
        </w:r>
        <w:r>
          <w:rPr>
            <w:noProof/>
            <w:webHidden/>
          </w:rPr>
          <w:fldChar w:fldCharType="begin"/>
        </w:r>
        <w:r>
          <w:rPr>
            <w:noProof/>
            <w:webHidden/>
          </w:rPr>
          <w:instrText xml:space="preserve"> PAGEREF _Toc444094021 \h </w:instrText>
        </w:r>
      </w:ins>
      <w:r>
        <w:rPr>
          <w:noProof/>
          <w:webHidden/>
        </w:rPr>
      </w:r>
      <w:r>
        <w:rPr>
          <w:noProof/>
          <w:webHidden/>
        </w:rPr>
        <w:fldChar w:fldCharType="separate"/>
      </w:r>
      <w:ins w:id="123" w:author="Tekijä">
        <w:r>
          <w:rPr>
            <w:noProof/>
            <w:webHidden/>
          </w:rPr>
          <w:t>19</w:t>
        </w:r>
        <w:r>
          <w:rPr>
            <w:noProof/>
            <w:webHidden/>
          </w:rPr>
          <w:fldChar w:fldCharType="end"/>
        </w:r>
        <w:r w:rsidRPr="0018366F">
          <w:rPr>
            <w:rStyle w:val="Hyperlinkki"/>
            <w:noProof/>
          </w:rPr>
          <w:fldChar w:fldCharType="end"/>
        </w:r>
      </w:ins>
    </w:p>
    <w:p w14:paraId="6771625A" w14:textId="77777777" w:rsidR="00AC1531" w:rsidRDefault="00AC1531">
      <w:pPr>
        <w:pStyle w:val="Sisluet2"/>
        <w:tabs>
          <w:tab w:val="left" w:pos="720"/>
          <w:tab w:val="right" w:leader="dot" w:pos="9629"/>
        </w:tabs>
        <w:rPr>
          <w:ins w:id="124" w:author="Tekijä"/>
          <w:rFonts w:asciiTheme="minorHAnsi" w:eastAsiaTheme="minorEastAsia" w:hAnsiTheme="minorHAnsi" w:cstheme="minorBidi"/>
          <w:smallCaps w:val="0"/>
          <w:noProof/>
          <w:sz w:val="22"/>
          <w:szCs w:val="22"/>
          <w:lang w:eastAsia="fi-FI"/>
        </w:rPr>
      </w:pPr>
      <w:ins w:id="125" w:author="Tekijä">
        <w:r w:rsidRPr="0018366F">
          <w:rPr>
            <w:rStyle w:val="Hyperlinkki"/>
            <w:noProof/>
          </w:rPr>
          <w:fldChar w:fldCharType="begin"/>
        </w:r>
        <w:r w:rsidRPr="0018366F">
          <w:rPr>
            <w:rStyle w:val="Hyperlinkki"/>
            <w:noProof/>
          </w:rPr>
          <w:instrText xml:space="preserve"> </w:instrText>
        </w:r>
        <w:r>
          <w:rPr>
            <w:noProof/>
          </w:rPr>
          <w:instrText>HYPERLINK \l "_Toc444094022"</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6.6</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Kuvantamistutkimuspyynnön yleistiedot</w:t>
        </w:r>
        <w:r>
          <w:rPr>
            <w:noProof/>
            <w:webHidden/>
          </w:rPr>
          <w:tab/>
        </w:r>
        <w:r>
          <w:rPr>
            <w:noProof/>
            <w:webHidden/>
          </w:rPr>
          <w:fldChar w:fldCharType="begin"/>
        </w:r>
        <w:r>
          <w:rPr>
            <w:noProof/>
            <w:webHidden/>
          </w:rPr>
          <w:instrText xml:space="preserve"> PAGEREF _Toc444094022 \h </w:instrText>
        </w:r>
      </w:ins>
      <w:r>
        <w:rPr>
          <w:noProof/>
          <w:webHidden/>
        </w:rPr>
      </w:r>
      <w:r>
        <w:rPr>
          <w:noProof/>
          <w:webHidden/>
        </w:rPr>
        <w:fldChar w:fldCharType="separate"/>
      </w:r>
      <w:ins w:id="126" w:author="Tekijä">
        <w:r>
          <w:rPr>
            <w:noProof/>
            <w:webHidden/>
          </w:rPr>
          <w:t>20</w:t>
        </w:r>
        <w:r>
          <w:rPr>
            <w:noProof/>
            <w:webHidden/>
          </w:rPr>
          <w:fldChar w:fldCharType="end"/>
        </w:r>
        <w:r w:rsidRPr="0018366F">
          <w:rPr>
            <w:rStyle w:val="Hyperlinkki"/>
            <w:noProof/>
          </w:rPr>
          <w:fldChar w:fldCharType="end"/>
        </w:r>
      </w:ins>
    </w:p>
    <w:p w14:paraId="03D70DAF" w14:textId="77777777" w:rsidR="00AC1531" w:rsidRDefault="00AC1531">
      <w:pPr>
        <w:pStyle w:val="Sisluet2"/>
        <w:tabs>
          <w:tab w:val="left" w:pos="720"/>
          <w:tab w:val="right" w:leader="dot" w:pos="9629"/>
        </w:tabs>
        <w:rPr>
          <w:ins w:id="127" w:author="Tekijä"/>
          <w:rFonts w:asciiTheme="minorHAnsi" w:eastAsiaTheme="minorEastAsia" w:hAnsiTheme="minorHAnsi" w:cstheme="minorBidi"/>
          <w:smallCaps w:val="0"/>
          <w:noProof/>
          <w:sz w:val="22"/>
          <w:szCs w:val="22"/>
          <w:lang w:eastAsia="fi-FI"/>
        </w:rPr>
      </w:pPr>
      <w:ins w:id="128" w:author="Tekijä">
        <w:r w:rsidRPr="0018366F">
          <w:rPr>
            <w:rStyle w:val="Hyperlinkki"/>
            <w:noProof/>
          </w:rPr>
          <w:fldChar w:fldCharType="begin"/>
        </w:r>
        <w:r w:rsidRPr="0018366F">
          <w:rPr>
            <w:rStyle w:val="Hyperlinkki"/>
            <w:noProof/>
          </w:rPr>
          <w:instrText xml:space="preserve"> </w:instrText>
        </w:r>
        <w:r>
          <w:rPr>
            <w:noProof/>
          </w:rPr>
          <w:instrText>HYPERLINK \l "_Toc444094023"</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6.7</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Pyydetyn tutkimuksen tiedot</w:t>
        </w:r>
        <w:r>
          <w:rPr>
            <w:noProof/>
            <w:webHidden/>
          </w:rPr>
          <w:tab/>
        </w:r>
        <w:r>
          <w:rPr>
            <w:noProof/>
            <w:webHidden/>
          </w:rPr>
          <w:fldChar w:fldCharType="begin"/>
        </w:r>
        <w:r>
          <w:rPr>
            <w:noProof/>
            <w:webHidden/>
          </w:rPr>
          <w:instrText xml:space="preserve"> PAGEREF _Toc444094023 \h </w:instrText>
        </w:r>
      </w:ins>
      <w:r>
        <w:rPr>
          <w:noProof/>
          <w:webHidden/>
        </w:rPr>
      </w:r>
      <w:r>
        <w:rPr>
          <w:noProof/>
          <w:webHidden/>
        </w:rPr>
        <w:fldChar w:fldCharType="separate"/>
      </w:r>
      <w:ins w:id="129" w:author="Tekijä">
        <w:r>
          <w:rPr>
            <w:noProof/>
            <w:webHidden/>
          </w:rPr>
          <w:t>22</w:t>
        </w:r>
        <w:r>
          <w:rPr>
            <w:noProof/>
            <w:webHidden/>
          </w:rPr>
          <w:fldChar w:fldCharType="end"/>
        </w:r>
        <w:r w:rsidRPr="0018366F">
          <w:rPr>
            <w:rStyle w:val="Hyperlinkki"/>
            <w:noProof/>
          </w:rPr>
          <w:fldChar w:fldCharType="end"/>
        </w:r>
      </w:ins>
    </w:p>
    <w:p w14:paraId="6C34B722" w14:textId="77777777" w:rsidR="00AC1531" w:rsidRDefault="00AC1531">
      <w:pPr>
        <w:pStyle w:val="Sisluet1"/>
        <w:tabs>
          <w:tab w:val="left" w:pos="480"/>
          <w:tab w:val="right" w:leader="dot" w:pos="9629"/>
        </w:tabs>
        <w:rPr>
          <w:ins w:id="130" w:author="Tekijä"/>
          <w:rFonts w:asciiTheme="minorHAnsi" w:eastAsiaTheme="minorEastAsia" w:hAnsiTheme="minorHAnsi" w:cstheme="minorBidi"/>
          <w:b w:val="0"/>
          <w:caps w:val="0"/>
          <w:noProof/>
          <w:sz w:val="22"/>
          <w:szCs w:val="22"/>
          <w:lang w:eastAsia="fi-FI"/>
        </w:rPr>
      </w:pPr>
      <w:ins w:id="131" w:author="Tekijä">
        <w:r w:rsidRPr="0018366F">
          <w:rPr>
            <w:rStyle w:val="Hyperlinkki"/>
            <w:noProof/>
          </w:rPr>
          <w:fldChar w:fldCharType="begin"/>
        </w:r>
        <w:r w:rsidRPr="0018366F">
          <w:rPr>
            <w:rStyle w:val="Hyperlinkki"/>
            <w:noProof/>
          </w:rPr>
          <w:instrText xml:space="preserve"> </w:instrText>
        </w:r>
        <w:r>
          <w:rPr>
            <w:noProof/>
          </w:rPr>
          <w:instrText>HYPERLINK \l "_Toc444094024"</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w:t>
        </w:r>
        <w:r>
          <w:rPr>
            <w:rFonts w:asciiTheme="minorHAnsi" w:eastAsiaTheme="minorEastAsia" w:hAnsiTheme="minorHAnsi" w:cstheme="minorBidi"/>
            <w:b w:val="0"/>
            <w:caps w:val="0"/>
            <w:noProof/>
            <w:sz w:val="22"/>
            <w:szCs w:val="22"/>
            <w:lang w:eastAsia="fi-FI"/>
          </w:rPr>
          <w:tab/>
        </w:r>
        <w:r w:rsidRPr="0018366F">
          <w:rPr>
            <w:rStyle w:val="Hyperlinkki"/>
            <w:noProof/>
            <w:highlight w:val="white"/>
            <w:lang w:eastAsia="fi-FI"/>
          </w:rPr>
          <w:t>Tutkimukset</w:t>
        </w:r>
        <w:r>
          <w:rPr>
            <w:noProof/>
            <w:webHidden/>
          </w:rPr>
          <w:tab/>
        </w:r>
        <w:r>
          <w:rPr>
            <w:noProof/>
            <w:webHidden/>
          </w:rPr>
          <w:fldChar w:fldCharType="begin"/>
        </w:r>
        <w:r>
          <w:rPr>
            <w:noProof/>
            <w:webHidden/>
          </w:rPr>
          <w:instrText xml:space="preserve"> PAGEREF _Toc444094024 \h </w:instrText>
        </w:r>
      </w:ins>
      <w:r>
        <w:rPr>
          <w:noProof/>
          <w:webHidden/>
        </w:rPr>
      </w:r>
      <w:r>
        <w:rPr>
          <w:noProof/>
          <w:webHidden/>
        </w:rPr>
        <w:fldChar w:fldCharType="separate"/>
      </w:r>
      <w:ins w:id="132" w:author="Tekijä">
        <w:r>
          <w:rPr>
            <w:noProof/>
            <w:webHidden/>
          </w:rPr>
          <w:t>24</w:t>
        </w:r>
        <w:r>
          <w:rPr>
            <w:noProof/>
            <w:webHidden/>
          </w:rPr>
          <w:fldChar w:fldCharType="end"/>
        </w:r>
        <w:r w:rsidRPr="0018366F">
          <w:rPr>
            <w:rStyle w:val="Hyperlinkki"/>
            <w:noProof/>
          </w:rPr>
          <w:fldChar w:fldCharType="end"/>
        </w:r>
      </w:ins>
    </w:p>
    <w:p w14:paraId="3D6274E9" w14:textId="77777777" w:rsidR="00AC1531" w:rsidRDefault="00AC1531">
      <w:pPr>
        <w:pStyle w:val="Sisluet2"/>
        <w:tabs>
          <w:tab w:val="left" w:pos="720"/>
          <w:tab w:val="right" w:leader="dot" w:pos="9629"/>
        </w:tabs>
        <w:rPr>
          <w:ins w:id="133" w:author="Tekijä"/>
          <w:rFonts w:asciiTheme="minorHAnsi" w:eastAsiaTheme="minorEastAsia" w:hAnsiTheme="minorHAnsi" w:cstheme="minorBidi"/>
          <w:smallCaps w:val="0"/>
          <w:noProof/>
          <w:sz w:val="22"/>
          <w:szCs w:val="22"/>
          <w:lang w:eastAsia="fi-FI"/>
        </w:rPr>
      </w:pPr>
      <w:ins w:id="134" w:author="Tekijä">
        <w:r w:rsidRPr="0018366F">
          <w:rPr>
            <w:rStyle w:val="Hyperlinkki"/>
            <w:noProof/>
          </w:rPr>
          <w:fldChar w:fldCharType="begin"/>
        </w:r>
        <w:r w:rsidRPr="0018366F">
          <w:rPr>
            <w:rStyle w:val="Hyperlinkki"/>
            <w:noProof/>
          </w:rPr>
          <w:instrText xml:space="preserve"> </w:instrText>
        </w:r>
        <w:r>
          <w:rPr>
            <w:noProof/>
          </w:rPr>
          <w:instrText>HYPERLINK \l "_Toc444094025"</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7.1</w:t>
        </w:r>
        <w:r>
          <w:rPr>
            <w:rFonts w:asciiTheme="minorHAnsi" w:eastAsiaTheme="minorEastAsia" w:hAnsiTheme="minorHAnsi" w:cstheme="minorBidi"/>
            <w:smallCaps w:val="0"/>
            <w:noProof/>
            <w:sz w:val="22"/>
            <w:szCs w:val="22"/>
            <w:lang w:eastAsia="fi-FI"/>
          </w:rPr>
          <w:tab/>
        </w:r>
        <w:r w:rsidRPr="0018366F">
          <w:rPr>
            <w:rStyle w:val="Hyperlinkki"/>
            <w:noProof/>
          </w:rPr>
          <w:t>Näkymätunnus ja merkinnän OID</w:t>
        </w:r>
        <w:r>
          <w:rPr>
            <w:noProof/>
            <w:webHidden/>
          </w:rPr>
          <w:tab/>
        </w:r>
        <w:r>
          <w:rPr>
            <w:noProof/>
            <w:webHidden/>
          </w:rPr>
          <w:fldChar w:fldCharType="begin"/>
        </w:r>
        <w:r>
          <w:rPr>
            <w:noProof/>
            <w:webHidden/>
          </w:rPr>
          <w:instrText xml:space="preserve"> PAGEREF _Toc444094025 \h </w:instrText>
        </w:r>
      </w:ins>
      <w:r>
        <w:rPr>
          <w:noProof/>
          <w:webHidden/>
        </w:rPr>
      </w:r>
      <w:r>
        <w:rPr>
          <w:noProof/>
          <w:webHidden/>
        </w:rPr>
        <w:fldChar w:fldCharType="separate"/>
      </w:r>
      <w:ins w:id="135" w:author="Tekijä">
        <w:r>
          <w:rPr>
            <w:noProof/>
            <w:webHidden/>
          </w:rPr>
          <w:t>24</w:t>
        </w:r>
        <w:r>
          <w:rPr>
            <w:noProof/>
            <w:webHidden/>
          </w:rPr>
          <w:fldChar w:fldCharType="end"/>
        </w:r>
        <w:r w:rsidRPr="0018366F">
          <w:rPr>
            <w:rStyle w:val="Hyperlinkki"/>
            <w:noProof/>
          </w:rPr>
          <w:fldChar w:fldCharType="end"/>
        </w:r>
      </w:ins>
    </w:p>
    <w:p w14:paraId="052BD54E" w14:textId="77777777" w:rsidR="00AC1531" w:rsidRDefault="00AC1531">
      <w:pPr>
        <w:pStyle w:val="Sisluet2"/>
        <w:tabs>
          <w:tab w:val="left" w:pos="720"/>
          <w:tab w:val="right" w:leader="dot" w:pos="9629"/>
        </w:tabs>
        <w:rPr>
          <w:ins w:id="136" w:author="Tekijä"/>
          <w:rFonts w:asciiTheme="minorHAnsi" w:eastAsiaTheme="minorEastAsia" w:hAnsiTheme="minorHAnsi" w:cstheme="minorBidi"/>
          <w:smallCaps w:val="0"/>
          <w:noProof/>
          <w:sz w:val="22"/>
          <w:szCs w:val="22"/>
          <w:lang w:eastAsia="fi-FI"/>
        </w:rPr>
      </w:pPr>
      <w:ins w:id="137" w:author="Tekijä">
        <w:r w:rsidRPr="0018366F">
          <w:rPr>
            <w:rStyle w:val="Hyperlinkki"/>
            <w:noProof/>
          </w:rPr>
          <w:fldChar w:fldCharType="begin"/>
        </w:r>
        <w:r w:rsidRPr="0018366F">
          <w:rPr>
            <w:rStyle w:val="Hyperlinkki"/>
            <w:noProof/>
          </w:rPr>
          <w:instrText xml:space="preserve"> </w:instrText>
        </w:r>
        <w:r>
          <w:rPr>
            <w:noProof/>
          </w:rPr>
          <w:instrText>HYPERLINK \l "_Toc444094026"</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7.2</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_Toc444094026 \h </w:instrText>
        </w:r>
      </w:ins>
      <w:r>
        <w:rPr>
          <w:noProof/>
          <w:webHidden/>
        </w:rPr>
      </w:r>
      <w:r>
        <w:rPr>
          <w:noProof/>
          <w:webHidden/>
        </w:rPr>
        <w:fldChar w:fldCharType="separate"/>
      </w:r>
      <w:ins w:id="138" w:author="Tekijä">
        <w:r>
          <w:rPr>
            <w:noProof/>
            <w:webHidden/>
          </w:rPr>
          <w:t>24</w:t>
        </w:r>
        <w:r>
          <w:rPr>
            <w:noProof/>
            <w:webHidden/>
          </w:rPr>
          <w:fldChar w:fldCharType="end"/>
        </w:r>
        <w:r w:rsidRPr="0018366F">
          <w:rPr>
            <w:rStyle w:val="Hyperlinkki"/>
            <w:noProof/>
          </w:rPr>
          <w:fldChar w:fldCharType="end"/>
        </w:r>
      </w:ins>
    </w:p>
    <w:p w14:paraId="7DA2CFD3" w14:textId="77777777" w:rsidR="00AC1531" w:rsidRDefault="00AC1531">
      <w:pPr>
        <w:pStyle w:val="Sisluet2"/>
        <w:tabs>
          <w:tab w:val="left" w:pos="720"/>
          <w:tab w:val="right" w:leader="dot" w:pos="9629"/>
        </w:tabs>
        <w:rPr>
          <w:ins w:id="139" w:author="Tekijä"/>
          <w:rFonts w:asciiTheme="minorHAnsi" w:eastAsiaTheme="minorEastAsia" w:hAnsiTheme="minorHAnsi" w:cstheme="minorBidi"/>
          <w:smallCaps w:val="0"/>
          <w:noProof/>
          <w:sz w:val="22"/>
          <w:szCs w:val="22"/>
          <w:lang w:eastAsia="fi-FI"/>
        </w:rPr>
      </w:pPr>
      <w:ins w:id="140" w:author="Tekijä">
        <w:r w:rsidRPr="0018366F">
          <w:rPr>
            <w:rStyle w:val="Hyperlinkki"/>
            <w:noProof/>
          </w:rPr>
          <w:fldChar w:fldCharType="begin"/>
        </w:r>
        <w:r w:rsidRPr="0018366F">
          <w:rPr>
            <w:rStyle w:val="Hyperlinkki"/>
            <w:noProof/>
          </w:rPr>
          <w:instrText xml:space="preserve"> </w:instrText>
        </w:r>
        <w:r>
          <w:rPr>
            <w:noProof/>
          </w:rPr>
          <w:instrText>HYPERLINK \l "_Toc444094027"</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_Toc444094027 \h </w:instrText>
        </w:r>
      </w:ins>
      <w:r>
        <w:rPr>
          <w:noProof/>
          <w:webHidden/>
        </w:rPr>
      </w:r>
      <w:r>
        <w:rPr>
          <w:noProof/>
          <w:webHidden/>
        </w:rPr>
        <w:fldChar w:fldCharType="separate"/>
      </w:r>
      <w:ins w:id="141" w:author="Tekijä">
        <w:r>
          <w:rPr>
            <w:noProof/>
            <w:webHidden/>
          </w:rPr>
          <w:t>24</w:t>
        </w:r>
        <w:r>
          <w:rPr>
            <w:noProof/>
            <w:webHidden/>
          </w:rPr>
          <w:fldChar w:fldCharType="end"/>
        </w:r>
        <w:r w:rsidRPr="0018366F">
          <w:rPr>
            <w:rStyle w:val="Hyperlinkki"/>
            <w:noProof/>
          </w:rPr>
          <w:fldChar w:fldCharType="end"/>
        </w:r>
      </w:ins>
    </w:p>
    <w:p w14:paraId="6A0BBE39" w14:textId="77777777" w:rsidR="00AC1531" w:rsidRDefault="00AC1531">
      <w:pPr>
        <w:pStyle w:val="Sisluet2"/>
        <w:tabs>
          <w:tab w:val="left" w:pos="720"/>
          <w:tab w:val="right" w:leader="dot" w:pos="9629"/>
        </w:tabs>
        <w:rPr>
          <w:ins w:id="142" w:author="Tekijä"/>
          <w:rFonts w:asciiTheme="minorHAnsi" w:eastAsiaTheme="minorEastAsia" w:hAnsiTheme="minorHAnsi" w:cstheme="minorBidi"/>
          <w:smallCaps w:val="0"/>
          <w:noProof/>
          <w:sz w:val="22"/>
          <w:szCs w:val="22"/>
          <w:lang w:eastAsia="fi-FI"/>
        </w:rPr>
      </w:pPr>
      <w:ins w:id="143" w:author="Tekijä">
        <w:r w:rsidRPr="0018366F">
          <w:rPr>
            <w:rStyle w:val="Hyperlinkki"/>
            <w:noProof/>
          </w:rPr>
          <w:fldChar w:fldCharType="begin"/>
        </w:r>
        <w:r w:rsidRPr="0018366F">
          <w:rPr>
            <w:rStyle w:val="Hyperlinkki"/>
            <w:noProof/>
          </w:rPr>
          <w:instrText xml:space="preserve"> </w:instrText>
        </w:r>
        <w:r>
          <w:rPr>
            <w:noProof/>
          </w:rPr>
          <w:instrText>HYPERLINK \l "_Toc444094028"</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Kuvantamistutkimuksen tiedot näyttömuodossa</w:t>
        </w:r>
        <w:r>
          <w:rPr>
            <w:noProof/>
            <w:webHidden/>
          </w:rPr>
          <w:tab/>
        </w:r>
        <w:r>
          <w:rPr>
            <w:noProof/>
            <w:webHidden/>
          </w:rPr>
          <w:fldChar w:fldCharType="begin"/>
        </w:r>
        <w:r>
          <w:rPr>
            <w:noProof/>
            <w:webHidden/>
          </w:rPr>
          <w:instrText xml:space="preserve"> PAGEREF _Toc444094028 \h </w:instrText>
        </w:r>
      </w:ins>
      <w:r>
        <w:rPr>
          <w:noProof/>
          <w:webHidden/>
        </w:rPr>
      </w:r>
      <w:r>
        <w:rPr>
          <w:noProof/>
          <w:webHidden/>
        </w:rPr>
        <w:fldChar w:fldCharType="separate"/>
      </w:r>
      <w:ins w:id="144" w:author="Tekijä">
        <w:r>
          <w:rPr>
            <w:noProof/>
            <w:webHidden/>
          </w:rPr>
          <w:t>25</w:t>
        </w:r>
        <w:r>
          <w:rPr>
            <w:noProof/>
            <w:webHidden/>
          </w:rPr>
          <w:fldChar w:fldCharType="end"/>
        </w:r>
        <w:r w:rsidRPr="0018366F">
          <w:rPr>
            <w:rStyle w:val="Hyperlinkki"/>
            <w:noProof/>
          </w:rPr>
          <w:fldChar w:fldCharType="end"/>
        </w:r>
      </w:ins>
    </w:p>
    <w:p w14:paraId="5F8D7230" w14:textId="77777777" w:rsidR="00AC1531" w:rsidRDefault="00AC1531">
      <w:pPr>
        <w:pStyle w:val="Sisluet2"/>
        <w:tabs>
          <w:tab w:val="left" w:pos="720"/>
          <w:tab w:val="right" w:leader="dot" w:pos="9629"/>
        </w:tabs>
        <w:rPr>
          <w:ins w:id="145" w:author="Tekijä"/>
          <w:rFonts w:asciiTheme="minorHAnsi" w:eastAsiaTheme="minorEastAsia" w:hAnsiTheme="minorHAnsi" w:cstheme="minorBidi"/>
          <w:smallCaps w:val="0"/>
          <w:noProof/>
          <w:sz w:val="22"/>
          <w:szCs w:val="22"/>
          <w:lang w:eastAsia="fi-FI"/>
        </w:rPr>
      </w:pPr>
      <w:ins w:id="146" w:author="Tekijä">
        <w:r w:rsidRPr="0018366F">
          <w:rPr>
            <w:rStyle w:val="Hyperlinkki"/>
            <w:noProof/>
          </w:rPr>
          <w:fldChar w:fldCharType="begin"/>
        </w:r>
        <w:r w:rsidRPr="0018366F">
          <w:rPr>
            <w:rStyle w:val="Hyperlinkki"/>
            <w:noProof/>
          </w:rPr>
          <w:instrText xml:space="preserve"> </w:instrText>
        </w:r>
        <w:r>
          <w:rPr>
            <w:noProof/>
          </w:rPr>
          <w:instrText>HYPERLINK \l "_Toc444094029"</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Tutkimuksen tiedot rakenteisessa muodossa</w:t>
        </w:r>
        <w:r>
          <w:rPr>
            <w:noProof/>
            <w:webHidden/>
          </w:rPr>
          <w:tab/>
        </w:r>
        <w:r>
          <w:rPr>
            <w:noProof/>
            <w:webHidden/>
          </w:rPr>
          <w:fldChar w:fldCharType="begin"/>
        </w:r>
        <w:r>
          <w:rPr>
            <w:noProof/>
            <w:webHidden/>
          </w:rPr>
          <w:instrText xml:space="preserve"> PAGEREF _Toc444094029 \h </w:instrText>
        </w:r>
      </w:ins>
      <w:r>
        <w:rPr>
          <w:noProof/>
          <w:webHidden/>
        </w:rPr>
      </w:r>
      <w:r>
        <w:rPr>
          <w:noProof/>
          <w:webHidden/>
        </w:rPr>
        <w:fldChar w:fldCharType="separate"/>
      </w:r>
      <w:ins w:id="147" w:author="Tekijä">
        <w:r>
          <w:rPr>
            <w:noProof/>
            <w:webHidden/>
          </w:rPr>
          <w:t>25</w:t>
        </w:r>
        <w:r>
          <w:rPr>
            <w:noProof/>
            <w:webHidden/>
          </w:rPr>
          <w:fldChar w:fldCharType="end"/>
        </w:r>
        <w:r w:rsidRPr="0018366F">
          <w:rPr>
            <w:rStyle w:val="Hyperlinkki"/>
            <w:noProof/>
          </w:rPr>
          <w:fldChar w:fldCharType="end"/>
        </w:r>
      </w:ins>
    </w:p>
    <w:p w14:paraId="50628157" w14:textId="77777777" w:rsidR="00AC1531" w:rsidRDefault="00AC1531">
      <w:pPr>
        <w:pStyle w:val="Sisluet2"/>
        <w:tabs>
          <w:tab w:val="left" w:pos="720"/>
          <w:tab w:val="right" w:leader="dot" w:pos="9629"/>
        </w:tabs>
        <w:rPr>
          <w:ins w:id="148" w:author="Tekijä"/>
          <w:rFonts w:asciiTheme="minorHAnsi" w:eastAsiaTheme="minorEastAsia" w:hAnsiTheme="minorHAnsi" w:cstheme="minorBidi"/>
          <w:smallCaps w:val="0"/>
          <w:noProof/>
          <w:sz w:val="22"/>
          <w:szCs w:val="22"/>
          <w:lang w:eastAsia="fi-FI"/>
        </w:rPr>
      </w:pPr>
      <w:ins w:id="149" w:author="Tekijä">
        <w:r w:rsidRPr="0018366F">
          <w:rPr>
            <w:rStyle w:val="Hyperlinkki"/>
            <w:noProof/>
          </w:rPr>
          <w:fldChar w:fldCharType="begin"/>
        </w:r>
        <w:r w:rsidRPr="0018366F">
          <w:rPr>
            <w:rStyle w:val="Hyperlinkki"/>
            <w:noProof/>
          </w:rPr>
          <w:instrText xml:space="preserve"> </w:instrText>
        </w:r>
        <w:r>
          <w:rPr>
            <w:noProof/>
          </w:rPr>
          <w:instrText>HYPERLINK \l "_Toc444094030"</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7.6</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Kuvantamistutkimuksen tekijät</w:t>
        </w:r>
        <w:r>
          <w:rPr>
            <w:noProof/>
            <w:webHidden/>
          </w:rPr>
          <w:tab/>
        </w:r>
        <w:r>
          <w:rPr>
            <w:noProof/>
            <w:webHidden/>
          </w:rPr>
          <w:fldChar w:fldCharType="begin"/>
        </w:r>
        <w:r>
          <w:rPr>
            <w:noProof/>
            <w:webHidden/>
          </w:rPr>
          <w:instrText xml:space="preserve"> PAGEREF _Toc444094030 \h </w:instrText>
        </w:r>
      </w:ins>
      <w:r>
        <w:rPr>
          <w:noProof/>
          <w:webHidden/>
        </w:rPr>
      </w:r>
      <w:r>
        <w:rPr>
          <w:noProof/>
          <w:webHidden/>
        </w:rPr>
        <w:fldChar w:fldCharType="separate"/>
      </w:r>
      <w:ins w:id="150" w:author="Tekijä">
        <w:r>
          <w:rPr>
            <w:noProof/>
            <w:webHidden/>
          </w:rPr>
          <w:t>27</w:t>
        </w:r>
        <w:r>
          <w:rPr>
            <w:noProof/>
            <w:webHidden/>
          </w:rPr>
          <w:fldChar w:fldCharType="end"/>
        </w:r>
        <w:r w:rsidRPr="0018366F">
          <w:rPr>
            <w:rStyle w:val="Hyperlinkki"/>
            <w:noProof/>
          </w:rPr>
          <w:fldChar w:fldCharType="end"/>
        </w:r>
      </w:ins>
    </w:p>
    <w:p w14:paraId="6E08C1A4" w14:textId="77777777" w:rsidR="00AC1531" w:rsidRDefault="00AC1531">
      <w:pPr>
        <w:pStyle w:val="Sisluet2"/>
        <w:tabs>
          <w:tab w:val="left" w:pos="720"/>
          <w:tab w:val="right" w:leader="dot" w:pos="9629"/>
        </w:tabs>
        <w:rPr>
          <w:ins w:id="151" w:author="Tekijä"/>
          <w:rFonts w:asciiTheme="minorHAnsi" w:eastAsiaTheme="minorEastAsia" w:hAnsiTheme="minorHAnsi" w:cstheme="minorBidi"/>
          <w:smallCaps w:val="0"/>
          <w:noProof/>
          <w:sz w:val="22"/>
          <w:szCs w:val="22"/>
          <w:lang w:eastAsia="fi-FI"/>
        </w:rPr>
      </w:pPr>
      <w:ins w:id="152" w:author="Tekijä">
        <w:r w:rsidRPr="0018366F">
          <w:rPr>
            <w:rStyle w:val="Hyperlinkki"/>
            <w:noProof/>
          </w:rPr>
          <w:fldChar w:fldCharType="begin"/>
        </w:r>
        <w:r w:rsidRPr="0018366F">
          <w:rPr>
            <w:rStyle w:val="Hyperlinkki"/>
            <w:noProof/>
          </w:rPr>
          <w:instrText xml:space="preserve"> </w:instrText>
        </w:r>
        <w:r>
          <w:rPr>
            <w:noProof/>
          </w:rPr>
          <w:instrText>HYPERLINK \l "_Toc444094031"</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7.7</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Study Instance UID</w:t>
        </w:r>
        <w:r>
          <w:rPr>
            <w:noProof/>
            <w:webHidden/>
          </w:rPr>
          <w:tab/>
        </w:r>
        <w:r>
          <w:rPr>
            <w:noProof/>
            <w:webHidden/>
          </w:rPr>
          <w:fldChar w:fldCharType="begin"/>
        </w:r>
        <w:r>
          <w:rPr>
            <w:noProof/>
            <w:webHidden/>
          </w:rPr>
          <w:instrText xml:space="preserve"> PAGEREF _Toc444094031 \h </w:instrText>
        </w:r>
      </w:ins>
      <w:r>
        <w:rPr>
          <w:noProof/>
          <w:webHidden/>
        </w:rPr>
      </w:r>
      <w:r>
        <w:rPr>
          <w:noProof/>
          <w:webHidden/>
        </w:rPr>
        <w:fldChar w:fldCharType="separate"/>
      </w:r>
      <w:ins w:id="153" w:author="Tekijä">
        <w:r>
          <w:rPr>
            <w:noProof/>
            <w:webHidden/>
          </w:rPr>
          <w:t>27</w:t>
        </w:r>
        <w:r>
          <w:rPr>
            <w:noProof/>
            <w:webHidden/>
          </w:rPr>
          <w:fldChar w:fldCharType="end"/>
        </w:r>
        <w:r w:rsidRPr="0018366F">
          <w:rPr>
            <w:rStyle w:val="Hyperlinkki"/>
            <w:noProof/>
          </w:rPr>
          <w:fldChar w:fldCharType="end"/>
        </w:r>
      </w:ins>
    </w:p>
    <w:p w14:paraId="60F9A504" w14:textId="77777777" w:rsidR="00AC1531" w:rsidRDefault="00AC1531">
      <w:pPr>
        <w:pStyle w:val="Sisluet2"/>
        <w:tabs>
          <w:tab w:val="left" w:pos="720"/>
          <w:tab w:val="right" w:leader="dot" w:pos="9629"/>
        </w:tabs>
        <w:rPr>
          <w:ins w:id="154" w:author="Tekijä"/>
          <w:rFonts w:asciiTheme="minorHAnsi" w:eastAsiaTheme="minorEastAsia" w:hAnsiTheme="minorHAnsi" w:cstheme="minorBidi"/>
          <w:smallCaps w:val="0"/>
          <w:noProof/>
          <w:sz w:val="22"/>
          <w:szCs w:val="22"/>
          <w:lang w:eastAsia="fi-FI"/>
        </w:rPr>
      </w:pPr>
      <w:ins w:id="155" w:author="Tekijä">
        <w:r w:rsidRPr="0018366F">
          <w:rPr>
            <w:rStyle w:val="Hyperlinkki"/>
            <w:noProof/>
          </w:rPr>
          <w:fldChar w:fldCharType="begin"/>
        </w:r>
        <w:r w:rsidRPr="0018366F">
          <w:rPr>
            <w:rStyle w:val="Hyperlinkki"/>
            <w:noProof/>
          </w:rPr>
          <w:instrText xml:space="preserve"> </w:instrText>
        </w:r>
        <w:r>
          <w:rPr>
            <w:noProof/>
          </w:rPr>
          <w:instrText>HYPERLINK \l "_Toc444094032"</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7.8</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AC-nro</w:t>
        </w:r>
        <w:r>
          <w:rPr>
            <w:noProof/>
            <w:webHidden/>
          </w:rPr>
          <w:tab/>
        </w:r>
        <w:r>
          <w:rPr>
            <w:noProof/>
            <w:webHidden/>
          </w:rPr>
          <w:fldChar w:fldCharType="begin"/>
        </w:r>
        <w:r>
          <w:rPr>
            <w:noProof/>
            <w:webHidden/>
          </w:rPr>
          <w:instrText xml:space="preserve"> PAGEREF _Toc444094032 \h </w:instrText>
        </w:r>
      </w:ins>
      <w:r>
        <w:rPr>
          <w:noProof/>
          <w:webHidden/>
        </w:rPr>
      </w:r>
      <w:r>
        <w:rPr>
          <w:noProof/>
          <w:webHidden/>
        </w:rPr>
        <w:fldChar w:fldCharType="separate"/>
      </w:r>
      <w:ins w:id="156" w:author="Tekijä">
        <w:r>
          <w:rPr>
            <w:noProof/>
            <w:webHidden/>
          </w:rPr>
          <w:t>28</w:t>
        </w:r>
        <w:r>
          <w:rPr>
            <w:noProof/>
            <w:webHidden/>
          </w:rPr>
          <w:fldChar w:fldCharType="end"/>
        </w:r>
        <w:r w:rsidRPr="0018366F">
          <w:rPr>
            <w:rStyle w:val="Hyperlinkki"/>
            <w:noProof/>
          </w:rPr>
          <w:fldChar w:fldCharType="end"/>
        </w:r>
      </w:ins>
    </w:p>
    <w:p w14:paraId="643C6EC8" w14:textId="77777777" w:rsidR="00AC1531" w:rsidRDefault="00AC1531">
      <w:pPr>
        <w:pStyle w:val="Sisluet2"/>
        <w:tabs>
          <w:tab w:val="left" w:pos="720"/>
          <w:tab w:val="right" w:leader="dot" w:pos="9629"/>
        </w:tabs>
        <w:rPr>
          <w:ins w:id="157" w:author="Tekijä"/>
          <w:rFonts w:asciiTheme="minorHAnsi" w:eastAsiaTheme="minorEastAsia" w:hAnsiTheme="minorHAnsi" w:cstheme="minorBidi"/>
          <w:smallCaps w:val="0"/>
          <w:noProof/>
          <w:sz w:val="22"/>
          <w:szCs w:val="22"/>
          <w:lang w:eastAsia="fi-FI"/>
        </w:rPr>
      </w:pPr>
      <w:ins w:id="158" w:author="Tekijä">
        <w:r w:rsidRPr="0018366F">
          <w:rPr>
            <w:rStyle w:val="Hyperlinkki"/>
            <w:noProof/>
          </w:rPr>
          <w:fldChar w:fldCharType="begin"/>
        </w:r>
        <w:r w:rsidRPr="0018366F">
          <w:rPr>
            <w:rStyle w:val="Hyperlinkki"/>
            <w:noProof/>
          </w:rPr>
          <w:instrText xml:space="preserve"> </w:instrText>
        </w:r>
        <w:r>
          <w:rPr>
            <w:noProof/>
          </w:rPr>
          <w:instrText>HYPERLINK \l "_Toc444094033"</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7.9</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_Toc444094033 \h </w:instrText>
        </w:r>
      </w:ins>
      <w:r>
        <w:rPr>
          <w:noProof/>
          <w:webHidden/>
        </w:rPr>
      </w:r>
      <w:r>
        <w:rPr>
          <w:noProof/>
          <w:webHidden/>
        </w:rPr>
        <w:fldChar w:fldCharType="separate"/>
      </w:r>
      <w:ins w:id="159" w:author="Tekijä">
        <w:r>
          <w:rPr>
            <w:noProof/>
            <w:webHidden/>
          </w:rPr>
          <w:t>28</w:t>
        </w:r>
        <w:r>
          <w:rPr>
            <w:noProof/>
            <w:webHidden/>
          </w:rPr>
          <w:fldChar w:fldCharType="end"/>
        </w:r>
        <w:r w:rsidRPr="0018366F">
          <w:rPr>
            <w:rStyle w:val="Hyperlinkki"/>
            <w:noProof/>
          </w:rPr>
          <w:fldChar w:fldCharType="end"/>
        </w:r>
      </w:ins>
    </w:p>
    <w:p w14:paraId="7D72D0CF" w14:textId="77777777" w:rsidR="00AC1531" w:rsidRDefault="00AC1531">
      <w:pPr>
        <w:pStyle w:val="Sisluet2"/>
        <w:tabs>
          <w:tab w:val="left" w:pos="960"/>
          <w:tab w:val="right" w:leader="dot" w:pos="9629"/>
        </w:tabs>
        <w:rPr>
          <w:ins w:id="160" w:author="Tekijä"/>
          <w:rFonts w:asciiTheme="minorHAnsi" w:eastAsiaTheme="minorEastAsia" w:hAnsiTheme="minorHAnsi" w:cstheme="minorBidi"/>
          <w:smallCaps w:val="0"/>
          <w:noProof/>
          <w:sz w:val="22"/>
          <w:szCs w:val="22"/>
          <w:lang w:eastAsia="fi-FI"/>
        </w:rPr>
      </w:pPr>
      <w:ins w:id="161" w:author="Tekijä">
        <w:r w:rsidRPr="0018366F">
          <w:rPr>
            <w:rStyle w:val="Hyperlinkki"/>
            <w:noProof/>
          </w:rPr>
          <w:fldChar w:fldCharType="begin"/>
        </w:r>
        <w:r w:rsidRPr="0018366F">
          <w:rPr>
            <w:rStyle w:val="Hyperlinkki"/>
            <w:noProof/>
          </w:rPr>
          <w:instrText xml:space="preserve"> </w:instrText>
        </w:r>
        <w:r>
          <w:rPr>
            <w:noProof/>
          </w:rPr>
          <w:instrText>HYPERLINK \l "_Toc444094034"</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7.10</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_Toc444094034 \h </w:instrText>
        </w:r>
      </w:ins>
      <w:r>
        <w:rPr>
          <w:noProof/>
          <w:webHidden/>
        </w:rPr>
      </w:r>
      <w:r>
        <w:rPr>
          <w:noProof/>
          <w:webHidden/>
        </w:rPr>
        <w:fldChar w:fldCharType="separate"/>
      </w:r>
      <w:ins w:id="162" w:author="Tekijä">
        <w:r>
          <w:rPr>
            <w:noProof/>
            <w:webHidden/>
          </w:rPr>
          <w:t>28</w:t>
        </w:r>
        <w:r>
          <w:rPr>
            <w:noProof/>
            <w:webHidden/>
          </w:rPr>
          <w:fldChar w:fldCharType="end"/>
        </w:r>
        <w:r w:rsidRPr="0018366F">
          <w:rPr>
            <w:rStyle w:val="Hyperlinkki"/>
            <w:noProof/>
          </w:rPr>
          <w:fldChar w:fldCharType="end"/>
        </w:r>
      </w:ins>
    </w:p>
    <w:p w14:paraId="38C19374" w14:textId="77777777" w:rsidR="00AC1531" w:rsidRDefault="00AC1531">
      <w:pPr>
        <w:pStyle w:val="Sisluet2"/>
        <w:tabs>
          <w:tab w:val="left" w:pos="960"/>
          <w:tab w:val="right" w:leader="dot" w:pos="9629"/>
        </w:tabs>
        <w:rPr>
          <w:ins w:id="163" w:author="Tekijä"/>
          <w:rFonts w:asciiTheme="minorHAnsi" w:eastAsiaTheme="minorEastAsia" w:hAnsiTheme="minorHAnsi" w:cstheme="minorBidi"/>
          <w:smallCaps w:val="0"/>
          <w:noProof/>
          <w:sz w:val="22"/>
          <w:szCs w:val="22"/>
          <w:lang w:eastAsia="fi-FI"/>
        </w:rPr>
      </w:pPr>
      <w:ins w:id="164" w:author="Tekijä">
        <w:r w:rsidRPr="0018366F">
          <w:rPr>
            <w:rStyle w:val="Hyperlinkki"/>
            <w:noProof/>
          </w:rPr>
          <w:fldChar w:fldCharType="begin"/>
        </w:r>
        <w:r w:rsidRPr="0018366F">
          <w:rPr>
            <w:rStyle w:val="Hyperlinkki"/>
            <w:noProof/>
          </w:rPr>
          <w:instrText xml:space="preserve"> </w:instrText>
        </w:r>
        <w:r>
          <w:rPr>
            <w:noProof/>
          </w:rPr>
          <w:instrText>HYPERLINK \l "_Toc444094035"</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7.11</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Kuvantamistutkimuksen keskeyttämisen syy</w:t>
        </w:r>
        <w:r>
          <w:rPr>
            <w:noProof/>
            <w:webHidden/>
          </w:rPr>
          <w:tab/>
        </w:r>
        <w:r>
          <w:rPr>
            <w:noProof/>
            <w:webHidden/>
          </w:rPr>
          <w:fldChar w:fldCharType="begin"/>
        </w:r>
        <w:r>
          <w:rPr>
            <w:noProof/>
            <w:webHidden/>
          </w:rPr>
          <w:instrText xml:space="preserve"> PAGEREF _Toc444094035 \h </w:instrText>
        </w:r>
      </w:ins>
      <w:r>
        <w:rPr>
          <w:noProof/>
          <w:webHidden/>
        </w:rPr>
      </w:r>
      <w:r>
        <w:rPr>
          <w:noProof/>
          <w:webHidden/>
        </w:rPr>
        <w:fldChar w:fldCharType="separate"/>
      </w:r>
      <w:ins w:id="165" w:author="Tekijä">
        <w:r>
          <w:rPr>
            <w:noProof/>
            <w:webHidden/>
          </w:rPr>
          <w:t>29</w:t>
        </w:r>
        <w:r>
          <w:rPr>
            <w:noProof/>
            <w:webHidden/>
          </w:rPr>
          <w:fldChar w:fldCharType="end"/>
        </w:r>
        <w:r w:rsidRPr="0018366F">
          <w:rPr>
            <w:rStyle w:val="Hyperlinkki"/>
            <w:noProof/>
          </w:rPr>
          <w:fldChar w:fldCharType="end"/>
        </w:r>
      </w:ins>
    </w:p>
    <w:p w14:paraId="7542A586" w14:textId="77777777" w:rsidR="00AC1531" w:rsidRDefault="00AC1531">
      <w:pPr>
        <w:pStyle w:val="Sisluet2"/>
        <w:tabs>
          <w:tab w:val="left" w:pos="960"/>
          <w:tab w:val="right" w:leader="dot" w:pos="9629"/>
        </w:tabs>
        <w:rPr>
          <w:ins w:id="166" w:author="Tekijä"/>
          <w:rFonts w:asciiTheme="minorHAnsi" w:eastAsiaTheme="minorEastAsia" w:hAnsiTheme="minorHAnsi" w:cstheme="minorBidi"/>
          <w:smallCaps w:val="0"/>
          <w:noProof/>
          <w:sz w:val="22"/>
          <w:szCs w:val="22"/>
          <w:lang w:eastAsia="fi-FI"/>
        </w:rPr>
      </w:pPr>
      <w:ins w:id="167" w:author="Tekijä">
        <w:r w:rsidRPr="0018366F">
          <w:rPr>
            <w:rStyle w:val="Hyperlinkki"/>
            <w:noProof/>
          </w:rPr>
          <w:fldChar w:fldCharType="begin"/>
        </w:r>
        <w:r w:rsidRPr="0018366F">
          <w:rPr>
            <w:rStyle w:val="Hyperlinkki"/>
            <w:noProof/>
          </w:rPr>
          <w:instrText xml:space="preserve"> </w:instrText>
        </w:r>
        <w:r>
          <w:rPr>
            <w:noProof/>
          </w:rPr>
          <w:instrText>HYPERLINK \l "_Toc444094036"</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7.12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Säteilyannos</w:t>
        </w:r>
        <w:r>
          <w:rPr>
            <w:noProof/>
            <w:webHidden/>
          </w:rPr>
          <w:tab/>
        </w:r>
        <w:r>
          <w:rPr>
            <w:noProof/>
            <w:webHidden/>
          </w:rPr>
          <w:fldChar w:fldCharType="begin"/>
        </w:r>
        <w:r>
          <w:rPr>
            <w:noProof/>
            <w:webHidden/>
          </w:rPr>
          <w:instrText xml:space="preserve"> PAGEREF _Toc444094036 \h </w:instrText>
        </w:r>
      </w:ins>
      <w:r>
        <w:rPr>
          <w:noProof/>
          <w:webHidden/>
        </w:rPr>
      </w:r>
      <w:r>
        <w:rPr>
          <w:noProof/>
          <w:webHidden/>
        </w:rPr>
        <w:fldChar w:fldCharType="separate"/>
      </w:r>
      <w:ins w:id="168" w:author="Tekijä">
        <w:r>
          <w:rPr>
            <w:noProof/>
            <w:webHidden/>
          </w:rPr>
          <w:t>29</w:t>
        </w:r>
        <w:r>
          <w:rPr>
            <w:noProof/>
            <w:webHidden/>
          </w:rPr>
          <w:fldChar w:fldCharType="end"/>
        </w:r>
        <w:r w:rsidRPr="0018366F">
          <w:rPr>
            <w:rStyle w:val="Hyperlinkki"/>
            <w:noProof/>
          </w:rPr>
          <w:fldChar w:fldCharType="end"/>
        </w:r>
      </w:ins>
    </w:p>
    <w:p w14:paraId="18D50476" w14:textId="77777777" w:rsidR="00AC1531" w:rsidRDefault="00AC1531">
      <w:pPr>
        <w:pStyle w:val="Sisluet2"/>
        <w:tabs>
          <w:tab w:val="left" w:pos="960"/>
          <w:tab w:val="right" w:leader="dot" w:pos="9629"/>
        </w:tabs>
        <w:rPr>
          <w:ins w:id="169" w:author="Tekijä"/>
          <w:rFonts w:asciiTheme="minorHAnsi" w:eastAsiaTheme="minorEastAsia" w:hAnsiTheme="minorHAnsi" w:cstheme="minorBidi"/>
          <w:smallCaps w:val="0"/>
          <w:noProof/>
          <w:sz w:val="22"/>
          <w:szCs w:val="22"/>
          <w:lang w:eastAsia="fi-FI"/>
        </w:rPr>
      </w:pPr>
      <w:ins w:id="170" w:author="Tekijä">
        <w:r w:rsidRPr="0018366F">
          <w:rPr>
            <w:rStyle w:val="Hyperlinkki"/>
            <w:noProof/>
          </w:rPr>
          <w:fldChar w:fldCharType="begin"/>
        </w:r>
        <w:r w:rsidRPr="0018366F">
          <w:rPr>
            <w:rStyle w:val="Hyperlinkki"/>
            <w:noProof/>
          </w:rPr>
          <w:instrText xml:space="preserve"> </w:instrText>
        </w:r>
        <w:r>
          <w:rPr>
            <w:noProof/>
          </w:rPr>
          <w:instrText>HYPERLINK \l "_Toc444094037"</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7.13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Potilaan paino</w:t>
        </w:r>
        <w:r>
          <w:rPr>
            <w:noProof/>
            <w:webHidden/>
          </w:rPr>
          <w:tab/>
        </w:r>
        <w:r>
          <w:rPr>
            <w:noProof/>
            <w:webHidden/>
          </w:rPr>
          <w:fldChar w:fldCharType="begin"/>
        </w:r>
        <w:r>
          <w:rPr>
            <w:noProof/>
            <w:webHidden/>
          </w:rPr>
          <w:instrText xml:space="preserve"> PAGEREF _Toc444094037 \h </w:instrText>
        </w:r>
      </w:ins>
      <w:r>
        <w:rPr>
          <w:noProof/>
          <w:webHidden/>
        </w:rPr>
      </w:r>
      <w:r>
        <w:rPr>
          <w:noProof/>
          <w:webHidden/>
        </w:rPr>
        <w:fldChar w:fldCharType="separate"/>
      </w:r>
      <w:ins w:id="171" w:author="Tekijä">
        <w:r>
          <w:rPr>
            <w:noProof/>
            <w:webHidden/>
          </w:rPr>
          <w:t>30</w:t>
        </w:r>
        <w:r>
          <w:rPr>
            <w:noProof/>
            <w:webHidden/>
          </w:rPr>
          <w:fldChar w:fldCharType="end"/>
        </w:r>
        <w:r w:rsidRPr="0018366F">
          <w:rPr>
            <w:rStyle w:val="Hyperlinkki"/>
            <w:noProof/>
          </w:rPr>
          <w:fldChar w:fldCharType="end"/>
        </w:r>
      </w:ins>
    </w:p>
    <w:p w14:paraId="3F18E33B" w14:textId="77777777" w:rsidR="00AC1531" w:rsidRDefault="00AC1531">
      <w:pPr>
        <w:pStyle w:val="Sisluet2"/>
        <w:tabs>
          <w:tab w:val="left" w:pos="960"/>
          <w:tab w:val="right" w:leader="dot" w:pos="9629"/>
        </w:tabs>
        <w:rPr>
          <w:ins w:id="172" w:author="Tekijä"/>
          <w:rFonts w:asciiTheme="minorHAnsi" w:eastAsiaTheme="minorEastAsia" w:hAnsiTheme="minorHAnsi" w:cstheme="minorBidi"/>
          <w:smallCaps w:val="0"/>
          <w:noProof/>
          <w:sz w:val="22"/>
          <w:szCs w:val="22"/>
          <w:lang w:eastAsia="fi-FI"/>
        </w:rPr>
      </w:pPr>
      <w:ins w:id="173" w:author="Tekijä">
        <w:r w:rsidRPr="0018366F">
          <w:rPr>
            <w:rStyle w:val="Hyperlinkki"/>
            <w:noProof/>
          </w:rPr>
          <w:fldChar w:fldCharType="begin"/>
        </w:r>
        <w:r w:rsidRPr="0018366F">
          <w:rPr>
            <w:rStyle w:val="Hyperlinkki"/>
            <w:noProof/>
          </w:rPr>
          <w:instrText xml:space="preserve"> </w:instrText>
        </w:r>
        <w:r>
          <w:rPr>
            <w:noProof/>
          </w:rPr>
          <w:instrText>HYPERLINK \l "_Toc444094038"</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7.14</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Kuvantamistutkimuspyynnön tunniste</w:t>
        </w:r>
        <w:r>
          <w:rPr>
            <w:noProof/>
            <w:webHidden/>
          </w:rPr>
          <w:tab/>
        </w:r>
        <w:r>
          <w:rPr>
            <w:noProof/>
            <w:webHidden/>
          </w:rPr>
          <w:fldChar w:fldCharType="begin"/>
        </w:r>
        <w:r>
          <w:rPr>
            <w:noProof/>
            <w:webHidden/>
          </w:rPr>
          <w:instrText xml:space="preserve"> PAGEREF _Toc444094038 \h </w:instrText>
        </w:r>
      </w:ins>
      <w:r>
        <w:rPr>
          <w:noProof/>
          <w:webHidden/>
        </w:rPr>
      </w:r>
      <w:r>
        <w:rPr>
          <w:noProof/>
          <w:webHidden/>
        </w:rPr>
        <w:fldChar w:fldCharType="separate"/>
      </w:r>
      <w:ins w:id="174" w:author="Tekijä">
        <w:r>
          <w:rPr>
            <w:noProof/>
            <w:webHidden/>
          </w:rPr>
          <w:t>31</w:t>
        </w:r>
        <w:r>
          <w:rPr>
            <w:noProof/>
            <w:webHidden/>
          </w:rPr>
          <w:fldChar w:fldCharType="end"/>
        </w:r>
        <w:r w:rsidRPr="0018366F">
          <w:rPr>
            <w:rStyle w:val="Hyperlinkki"/>
            <w:noProof/>
          </w:rPr>
          <w:fldChar w:fldCharType="end"/>
        </w:r>
      </w:ins>
    </w:p>
    <w:p w14:paraId="38D22966" w14:textId="77777777" w:rsidR="00AC1531" w:rsidRDefault="00AC1531">
      <w:pPr>
        <w:pStyle w:val="Sisluet2"/>
        <w:tabs>
          <w:tab w:val="left" w:pos="960"/>
          <w:tab w:val="right" w:leader="dot" w:pos="9629"/>
        </w:tabs>
        <w:rPr>
          <w:ins w:id="175" w:author="Tekijä"/>
          <w:rFonts w:asciiTheme="minorHAnsi" w:eastAsiaTheme="minorEastAsia" w:hAnsiTheme="minorHAnsi" w:cstheme="minorBidi"/>
          <w:smallCaps w:val="0"/>
          <w:noProof/>
          <w:sz w:val="22"/>
          <w:szCs w:val="22"/>
          <w:lang w:eastAsia="fi-FI"/>
        </w:rPr>
      </w:pPr>
      <w:ins w:id="176" w:author="Tekijä">
        <w:r w:rsidRPr="0018366F">
          <w:rPr>
            <w:rStyle w:val="Hyperlinkki"/>
            <w:noProof/>
          </w:rPr>
          <w:fldChar w:fldCharType="begin"/>
        </w:r>
        <w:r w:rsidRPr="0018366F">
          <w:rPr>
            <w:rStyle w:val="Hyperlinkki"/>
            <w:noProof/>
          </w:rPr>
          <w:instrText xml:space="preserve"> </w:instrText>
        </w:r>
        <w:r>
          <w:rPr>
            <w:noProof/>
          </w:rPr>
          <w:instrText>HYPERLINK \l "_Toc444094039"</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7.15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Viittaus ulkoiseen asiakirjaan, missä pyynnön tiedot ovat</w:t>
        </w:r>
        <w:r>
          <w:rPr>
            <w:noProof/>
            <w:webHidden/>
          </w:rPr>
          <w:tab/>
        </w:r>
        <w:r>
          <w:rPr>
            <w:noProof/>
            <w:webHidden/>
          </w:rPr>
          <w:fldChar w:fldCharType="begin"/>
        </w:r>
        <w:r>
          <w:rPr>
            <w:noProof/>
            <w:webHidden/>
          </w:rPr>
          <w:instrText xml:space="preserve"> PAGEREF _Toc444094039 \h </w:instrText>
        </w:r>
      </w:ins>
      <w:r>
        <w:rPr>
          <w:noProof/>
          <w:webHidden/>
        </w:rPr>
      </w:r>
      <w:r>
        <w:rPr>
          <w:noProof/>
          <w:webHidden/>
        </w:rPr>
        <w:fldChar w:fldCharType="separate"/>
      </w:r>
      <w:ins w:id="177" w:author="Tekijä">
        <w:r>
          <w:rPr>
            <w:noProof/>
            <w:webHidden/>
          </w:rPr>
          <w:t>31</w:t>
        </w:r>
        <w:r>
          <w:rPr>
            <w:noProof/>
            <w:webHidden/>
          </w:rPr>
          <w:fldChar w:fldCharType="end"/>
        </w:r>
        <w:r w:rsidRPr="0018366F">
          <w:rPr>
            <w:rStyle w:val="Hyperlinkki"/>
            <w:noProof/>
          </w:rPr>
          <w:fldChar w:fldCharType="end"/>
        </w:r>
      </w:ins>
    </w:p>
    <w:p w14:paraId="718AF529" w14:textId="77777777" w:rsidR="00AC1531" w:rsidRDefault="00AC1531">
      <w:pPr>
        <w:pStyle w:val="Sisluet1"/>
        <w:tabs>
          <w:tab w:val="left" w:pos="480"/>
          <w:tab w:val="right" w:leader="dot" w:pos="9629"/>
        </w:tabs>
        <w:rPr>
          <w:ins w:id="178" w:author="Tekijä"/>
          <w:rFonts w:asciiTheme="minorHAnsi" w:eastAsiaTheme="minorEastAsia" w:hAnsiTheme="minorHAnsi" w:cstheme="minorBidi"/>
          <w:b w:val="0"/>
          <w:caps w:val="0"/>
          <w:noProof/>
          <w:sz w:val="22"/>
          <w:szCs w:val="22"/>
          <w:lang w:eastAsia="fi-FI"/>
        </w:rPr>
      </w:pPr>
      <w:ins w:id="179" w:author="Tekijä">
        <w:r w:rsidRPr="0018366F">
          <w:rPr>
            <w:rStyle w:val="Hyperlinkki"/>
            <w:noProof/>
          </w:rPr>
          <w:fldChar w:fldCharType="begin"/>
        </w:r>
        <w:r w:rsidRPr="0018366F">
          <w:rPr>
            <w:rStyle w:val="Hyperlinkki"/>
            <w:noProof/>
          </w:rPr>
          <w:instrText xml:space="preserve"> </w:instrText>
        </w:r>
        <w:r>
          <w:rPr>
            <w:noProof/>
          </w:rPr>
          <w:instrText>HYPERLINK \l "_Toc444094040"</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8.</w:t>
        </w:r>
        <w:r>
          <w:rPr>
            <w:rFonts w:asciiTheme="minorHAnsi" w:eastAsiaTheme="minorEastAsia" w:hAnsiTheme="minorHAnsi" w:cstheme="minorBidi"/>
            <w:b w:val="0"/>
            <w:caps w:val="0"/>
            <w:noProof/>
            <w:sz w:val="22"/>
            <w:szCs w:val="22"/>
            <w:lang w:eastAsia="fi-FI"/>
          </w:rPr>
          <w:tab/>
        </w:r>
        <w:r w:rsidRPr="0018366F">
          <w:rPr>
            <w:rStyle w:val="Hyperlinkki"/>
            <w:noProof/>
            <w:highlight w:val="white"/>
            <w:lang w:eastAsia="fi-FI"/>
          </w:rPr>
          <w:t>Lausunto</w:t>
        </w:r>
        <w:r>
          <w:rPr>
            <w:noProof/>
            <w:webHidden/>
          </w:rPr>
          <w:tab/>
        </w:r>
        <w:r>
          <w:rPr>
            <w:noProof/>
            <w:webHidden/>
          </w:rPr>
          <w:fldChar w:fldCharType="begin"/>
        </w:r>
        <w:r>
          <w:rPr>
            <w:noProof/>
            <w:webHidden/>
          </w:rPr>
          <w:instrText xml:space="preserve"> PAGEREF _Toc444094040 \h </w:instrText>
        </w:r>
      </w:ins>
      <w:r>
        <w:rPr>
          <w:noProof/>
          <w:webHidden/>
        </w:rPr>
      </w:r>
      <w:r>
        <w:rPr>
          <w:noProof/>
          <w:webHidden/>
        </w:rPr>
        <w:fldChar w:fldCharType="separate"/>
      </w:r>
      <w:ins w:id="180" w:author="Tekijä">
        <w:r>
          <w:rPr>
            <w:noProof/>
            <w:webHidden/>
          </w:rPr>
          <w:t>32</w:t>
        </w:r>
        <w:r>
          <w:rPr>
            <w:noProof/>
            <w:webHidden/>
          </w:rPr>
          <w:fldChar w:fldCharType="end"/>
        </w:r>
        <w:r w:rsidRPr="0018366F">
          <w:rPr>
            <w:rStyle w:val="Hyperlinkki"/>
            <w:noProof/>
          </w:rPr>
          <w:fldChar w:fldCharType="end"/>
        </w:r>
      </w:ins>
    </w:p>
    <w:p w14:paraId="7AEC0E31" w14:textId="77777777" w:rsidR="00AC1531" w:rsidRDefault="00AC1531">
      <w:pPr>
        <w:pStyle w:val="Sisluet2"/>
        <w:tabs>
          <w:tab w:val="left" w:pos="720"/>
          <w:tab w:val="right" w:leader="dot" w:pos="9629"/>
        </w:tabs>
        <w:rPr>
          <w:ins w:id="181" w:author="Tekijä"/>
          <w:rFonts w:asciiTheme="minorHAnsi" w:eastAsiaTheme="minorEastAsia" w:hAnsiTheme="minorHAnsi" w:cstheme="minorBidi"/>
          <w:smallCaps w:val="0"/>
          <w:noProof/>
          <w:sz w:val="22"/>
          <w:szCs w:val="22"/>
          <w:lang w:eastAsia="fi-FI"/>
        </w:rPr>
      </w:pPr>
      <w:ins w:id="182" w:author="Tekijä">
        <w:r w:rsidRPr="0018366F">
          <w:rPr>
            <w:rStyle w:val="Hyperlinkki"/>
            <w:noProof/>
          </w:rPr>
          <w:fldChar w:fldCharType="begin"/>
        </w:r>
        <w:r w:rsidRPr="0018366F">
          <w:rPr>
            <w:rStyle w:val="Hyperlinkki"/>
            <w:noProof/>
          </w:rPr>
          <w:instrText xml:space="preserve"> </w:instrText>
        </w:r>
        <w:r>
          <w:rPr>
            <w:noProof/>
          </w:rPr>
          <w:instrText>HYPERLINK \l "_Toc444094041"</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8.1</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Näkymätunnus ja merkinnän OID</w:t>
        </w:r>
        <w:r>
          <w:rPr>
            <w:noProof/>
            <w:webHidden/>
          </w:rPr>
          <w:tab/>
        </w:r>
        <w:r>
          <w:rPr>
            <w:noProof/>
            <w:webHidden/>
          </w:rPr>
          <w:fldChar w:fldCharType="begin"/>
        </w:r>
        <w:r>
          <w:rPr>
            <w:noProof/>
            <w:webHidden/>
          </w:rPr>
          <w:instrText xml:space="preserve"> PAGEREF _Toc444094041 \h </w:instrText>
        </w:r>
      </w:ins>
      <w:r>
        <w:rPr>
          <w:noProof/>
          <w:webHidden/>
        </w:rPr>
      </w:r>
      <w:r>
        <w:rPr>
          <w:noProof/>
          <w:webHidden/>
        </w:rPr>
        <w:fldChar w:fldCharType="separate"/>
      </w:r>
      <w:ins w:id="183" w:author="Tekijä">
        <w:r>
          <w:rPr>
            <w:noProof/>
            <w:webHidden/>
          </w:rPr>
          <w:t>32</w:t>
        </w:r>
        <w:r>
          <w:rPr>
            <w:noProof/>
            <w:webHidden/>
          </w:rPr>
          <w:fldChar w:fldCharType="end"/>
        </w:r>
        <w:r w:rsidRPr="0018366F">
          <w:rPr>
            <w:rStyle w:val="Hyperlinkki"/>
            <w:noProof/>
          </w:rPr>
          <w:fldChar w:fldCharType="end"/>
        </w:r>
      </w:ins>
    </w:p>
    <w:p w14:paraId="4CE96802" w14:textId="77777777" w:rsidR="00AC1531" w:rsidRDefault="00AC1531">
      <w:pPr>
        <w:pStyle w:val="Sisluet2"/>
        <w:tabs>
          <w:tab w:val="left" w:pos="720"/>
          <w:tab w:val="right" w:leader="dot" w:pos="9629"/>
        </w:tabs>
        <w:rPr>
          <w:ins w:id="184" w:author="Tekijä"/>
          <w:rFonts w:asciiTheme="minorHAnsi" w:eastAsiaTheme="minorEastAsia" w:hAnsiTheme="minorHAnsi" w:cstheme="minorBidi"/>
          <w:smallCaps w:val="0"/>
          <w:noProof/>
          <w:sz w:val="22"/>
          <w:szCs w:val="22"/>
          <w:lang w:eastAsia="fi-FI"/>
        </w:rPr>
      </w:pPr>
      <w:ins w:id="185" w:author="Tekijä">
        <w:r w:rsidRPr="0018366F">
          <w:rPr>
            <w:rStyle w:val="Hyperlinkki"/>
            <w:noProof/>
          </w:rPr>
          <w:fldChar w:fldCharType="begin"/>
        </w:r>
        <w:r w:rsidRPr="0018366F">
          <w:rPr>
            <w:rStyle w:val="Hyperlinkki"/>
            <w:noProof/>
          </w:rPr>
          <w:instrText xml:space="preserve"> </w:instrText>
        </w:r>
        <w:r>
          <w:rPr>
            <w:noProof/>
          </w:rPr>
          <w:instrText>HYPERLINK \l "_Toc444094042"</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Potilaan ja merkinnän tekijän tiedot</w:t>
        </w:r>
        <w:r>
          <w:rPr>
            <w:noProof/>
            <w:webHidden/>
          </w:rPr>
          <w:tab/>
        </w:r>
        <w:r>
          <w:rPr>
            <w:noProof/>
            <w:webHidden/>
          </w:rPr>
          <w:fldChar w:fldCharType="begin"/>
        </w:r>
        <w:r>
          <w:rPr>
            <w:noProof/>
            <w:webHidden/>
          </w:rPr>
          <w:instrText xml:space="preserve"> PAGEREF _Toc444094042 \h </w:instrText>
        </w:r>
      </w:ins>
      <w:r>
        <w:rPr>
          <w:noProof/>
          <w:webHidden/>
        </w:rPr>
      </w:r>
      <w:r>
        <w:rPr>
          <w:noProof/>
          <w:webHidden/>
        </w:rPr>
        <w:fldChar w:fldCharType="separate"/>
      </w:r>
      <w:ins w:id="186" w:author="Tekijä">
        <w:r>
          <w:rPr>
            <w:noProof/>
            <w:webHidden/>
          </w:rPr>
          <w:t>32</w:t>
        </w:r>
        <w:r>
          <w:rPr>
            <w:noProof/>
            <w:webHidden/>
          </w:rPr>
          <w:fldChar w:fldCharType="end"/>
        </w:r>
        <w:r w:rsidRPr="0018366F">
          <w:rPr>
            <w:rStyle w:val="Hyperlinkki"/>
            <w:noProof/>
          </w:rPr>
          <w:fldChar w:fldCharType="end"/>
        </w:r>
      </w:ins>
    </w:p>
    <w:p w14:paraId="3147F875" w14:textId="77777777" w:rsidR="00AC1531" w:rsidRDefault="00AC1531">
      <w:pPr>
        <w:pStyle w:val="Sisluet2"/>
        <w:tabs>
          <w:tab w:val="left" w:pos="720"/>
          <w:tab w:val="right" w:leader="dot" w:pos="9629"/>
        </w:tabs>
        <w:rPr>
          <w:ins w:id="187" w:author="Tekijä"/>
          <w:rFonts w:asciiTheme="minorHAnsi" w:eastAsiaTheme="minorEastAsia" w:hAnsiTheme="minorHAnsi" w:cstheme="minorBidi"/>
          <w:smallCaps w:val="0"/>
          <w:noProof/>
          <w:sz w:val="22"/>
          <w:szCs w:val="22"/>
          <w:lang w:eastAsia="fi-FI"/>
        </w:rPr>
      </w:pPr>
      <w:ins w:id="188" w:author="Tekijä">
        <w:r w:rsidRPr="0018366F">
          <w:rPr>
            <w:rStyle w:val="Hyperlinkki"/>
            <w:noProof/>
          </w:rPr>
          <w:fldChar w:fldCharType="begin"/>
        </w:r>
        <w:r w:rsidRPr="0018366F">
          <w:rPr>
            <w:rStyle w:val="Hyperlinkki"/>
            <w:noProof/>
          </w:rPr>
          <w:instrText xml:space="preserve"> </w:instrText>
        </w:r>
        <w:r>
          <w:rPr>
            <w:noProof/>
          </w:rPr>
          <w:instrText>HYPERLINK \l "_Toc444094043"</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_Toc444094043 \h </w:instrText>
        </w:r>
      </w:ins>
      <w:r>
        <w:rPr>
          <w:noProof/>
          <w:webHidden/>
        </w:rPr>
      </w:r>
      <w:r>
        <w:rPr>
          <w:noProof/>
          <w:webHidden/>
        </w:rPr>
        <w:fldChar w:fldCharType="separate"/>
      </w:r>
      <w:ins w:id="189" w:author="Tekijä">
        <w:r>
          <w:rPr>
            <w:noProof/>
            <w:webHidden/>
          </w:rPr>
          <w:t>32</w:t>
        </w:r>
        <w:r>
          <w:rPr>
            <w:noProof/>
            <w:webHidden/>
          </w:rPr>
          <w:fldChar w:fldCharType="end"/>
        </w:r>
        <w:r w:rsidRPr="0018366F">
          <w:rPr>
            <w:rStyle w:val="Hyperlinkki"/>
            <w:noProof/>
          </w:rPr>
          <w:fldChar w:fldCharType="end"/>
        </w:r>
      </w:ins>
    </w:p>
    <w:p w14:paraId="31137147" w14:textId="77777777" w:rsidR="00AC1531" w:rsidRDefault="00AC1531">
      <w:pPr>
        <w:pStyle w:val="Sisluet2"/>
        <w:tabs>
          <w:tab w:val="left" w:pos="720"/>
          <w:tab w:val="right" w:leader="dot" w:pos="9629"/>
        </w:tabs>
        <w:rPr>
          <w:ins w:id="190" w:author="Tekijä"/>
          <w:rFonts w:asciiTheme="minorHAnsi" w:eastAsiaTheme="minorEastAsia" w:hAnsiTheme="minorHAnsi" w:cstheme="minorBidi"/>
          <w:smallCaps w:val="0"/>
          <w:noProof/>
          <w:sz w:val="22"/>
          <w:szCs w:val="22"/>
          <w:lang w:eastAsia="fi-FI"/>
        </w:rPr>
      </w:pPr>
      <w:ins w:id="191" w:author="Tekijä">
        <w:r w:rsidRPr="0018366F">
          <w:rPr>
            <w:rStyle w:val="Hyperlinkki"/>
            <w:noProof/>
          </w:rPr>
          <w:fldChar w:fldCharType="begin"/>
        </w:r>
        <w:r w:rsidRPr="0018366F">
          <w:rPr>
            <w:rStyle w:val="Hyperlinkki"/>
            <w:noProof/>
          </w:rPr>
          <w:instrText xml:space="preserve"> </w:instrText>
        </w:r>
        <w:r>
          <w:rPr>
            <w:noProof/>
          </w:rPr>
          <w:instrText>HYPERLINK \l "_Toc444094044"</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8.4</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tiedot näyttömuodossa</w:t>
        </w:r>
        <w:r>
          <w:rPr>
            <w:noProof/>
            <w:webHidden/>
          </w:rPr>
          <w:tab/>
        </w:r>
        <w:r>
          <w:rPr>
            <w:noProof/>
            <w:webHidden/>
          </w:rPr>
          <w:fldChar w:fldCharType="begin"/>
        </w:r>
        <w:r>
          <w:rPr>
            <w:noProof/>
            <w:webHidden/>
          </w:rPr>
          <w:instrText xml:space="preserve"> PAGEREF _Toc444094044 \h </w:instrText>
        </w:r>
      </w:ins>
      <w:r>
        <w:rPr>
          <w:noProof/>
          <w:webHidden/>
        </w:rPr>
      </w:r>
      <w:r>
        <w:rPr>
          <w:noProof/>
          <w:webHidden/>
        </w:rPr>
        <w:fldChar w:fldCharType="separate"/>
      </w:r>
      <w:ins w:id="192" w:author="Tekijä">
        <w:r>
          <w:rPr>
            <w:noProof/>
            <w:webHidden/>
          </w:rPr>
          <w:t>33</w:t>
        </w:r>
        <w:r>
          <w:rPr>
            <w:noProof/>
            <w:webHidden/>
          </w:rPr>
          <w:fldChar w:fldCharType="end"/>
        </w:r>
        <w:r w:rsidRPr="0018366F">
          <w:rPr>
            <w:rStyle w:val="Hyperlinkki"/>
            <w:noProof/>
          </w:rPr>
          <w:fldChar w:fldCharType="end"/>
        </w:r>
      </w:ins>
    </w:p>
    <w:p w14:paraId="51ED834A" w14:textId="77777777" w:rsidR="00AC1531" w:rsidRDefault="00AC1531">
      <w:pPr>
        <w:pStyle w:val="Sisluet2"/>
        <w:tabs>
          <w:tab w:val="left" w:pos="720"/>
          <w:tab w:val="right" w:leader="dot" w:pos="9629"/>
        </w:tabs>
        <w:rPr>
          <w:ins w:id="193" w:author="Tekijä"/>
          <w:rFonts w:asciiTheme="minorHAnsi" w:eastAsiaTheme="minorEastAsia" w:hAnsiTheme="minorHAnsi" w:cstheme="minorBidi"/>
          <w:smallCaps w:val="0"/>
          <w:noProof/>
          <w:sz w:val="22"/>
          <w:szCs w:val="22"/>
          <w:lang w:eastAsia="fi-FI"/>
        </w:rPr>
      </w:pPr>
      <w:ins w:id="194" w:author="Tekijä">
        <w:r w:rsidRPr="0018366F">
          <w:rPr>
            <w:rStyle w:val="Hyperlinkki"/>
            <w:noProof/>
          </w:rPr>
          <w:fldChar w:fldCharType="begin"/>
        </w:r>
        <w:r w:rsidRPr="0018366F">
          <w:rPr>
            <w:rStyle w:val="Hyperlinkki"/>
            <w:noProof/>
          </w:rPr>
          <w:instrText xml:space="preserve"> </w:instrText>
        </w:r>
        <w:r>
          <w:rPr>
            <w:noProof/>
          </w:rPr>
          <w:instrText>HYPERLINK \l "_Toc444094045"</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8.5</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tiedot rakenteisessa muodossa</w:t>
        </w:r>
        <w:r>
          <w:rPr>
            <w:noProof/>
            <w:webHidden/>
          </w:rPr>
          <w:tab/>
        </w:r>
        <w:r>
          <w:rPr>
            <w:noProof/>
            <w:webHidden/>
          </w:rPr>
          <w:fldChar w:fldCharType="begin"/>
        </w:r>
        <w:r>
          <w:rPr>
            <w:noProof/>
            <w:webHidden/>
          </w:rPr>
          <w:instrText xml:space="preserve"> PAGEREF _Toc444094045 \h </w:instrText>
        </w:r>
      </w:ins>
      <w:r>
        <w:rPr>
          <w:noProof/>
          <w:webHidden/>
        </w:rPr>
      </w:r>
      <w:r>
        <w:rPr>
          <w:noProof/>
          <w:webHidden/>
        </w:rPr>
        <w:fldChar w:fldCharType="separate"/>
      </w:r>
      <w:ins w:id="195" w:author="Tekijä">
        <w:r>
          <w:rPr>
            <w:noProof/>
            <w:webHidden/>
          </w:rPr>
          <w:t>33</w:t>
        </w:r>
        <w:r>
          <w:rPr>
            <w:noProof/>
            <w:webHidden/>
          </w:rPr>
          <w:fldChar w:fldCharType="end"/>
        </w:r>
        <w:r w:rsidRPr="0018366F">
          <w:rPr>
            <w:rStyle w:val="Hyperlinkki"/>
            <w:noProof/>
          </w:rPr>
          <w:fldChar w:fldCharType="end"/>
        </w:r>
      </w:ins>
    </w:p>
    <w:p w14:paraId="1FD28733" w14:textId="77777777" w:rsidR="00AC1531" w:rsidRDefault="00AC1531">
      <w:pPr>
        <w:pStyle w:val="Sisluet2"/>
        <w:tabs>
          <w:tab w:val="left" w:pos="720"/>
          <w:tab w:val="right" w:leader="dot" w:pos="9629"/>
        </w:tabs>
        <w:rPr>
          <w:ins w:id="196" w:author="Tekijä"/>
          <w:rFonts w:asciiTheme="minorHAnsi" w:eastAsiaTheme="minorEastAsia" w:hAnsiTheme="minorHAnsi" w:cstheme="minorBidi"/>
          <w:smallCaps w:val="0"/>
          <w:noProof/>
          <w:sz w:val="22"/>
          <w:szCs w:val="22"/>
          <w:lang w:eastAsia="fi-FI"/>
        </w:rPr>
      </w:pPr>
      <w:ins w:id="197" w:author="Tekijä">
        <w:r w:rsidRPr="0018366F">
          <w:rPr>
            <w:rStyle w:val="Hyperlinkki"/>
            <w:noProof/>
          </w:rPr>
          <w:fldChar w:fldCharType="begin"/>
        </w:r>
        <w:r w:rsidRPr="0018366F">
          <w:rPr>
            <w:rStyle w:val="Hyperlinkki"/>
            <w:noProof/>
          </w:rPr>
          <w:instrText xml:space="preserve"> </w:instrText>
        </w:r>
        <w:r>
          <w:rPr>
            <w:noProof/>
          </w:rPr>
          <w:instrText>HYPERLINK \l "_Toc444094046"</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8.6</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antajan tiedot</w:t>
        </w:r>
        <w:r>
          <w:rPr>
            <w:noProof/>
            <w:webHidden/>
          </w:rPr>
          <w:tab/>
        </w:r>
        <w:r>
          <w:rPr>
            <w:noProof/>
            <w:webHidden/>
          </w:rPr>
          <w:fldChar w:fldCharType="begin"/>
        </w:r>
        <w:r>
          <w:rPr>
            <w:noProof/>
            <w:webHidden/>
          </w:rPr>
          <w:instrText xml:space="preserve"> PAGEREF _Toc444094046 \h </w:instrText>
        </w:r>
      </w:ins>
      <w:r>
        <w:rPr>
          <w:noProof/>
          <w:webHidden/>
        </w:rPr>
      </w:r>
      <w:r>
        <w:rPr>
          <w:noProof/>
          <w:webHidden/>
        </w:rPr>
        <w:fldChar w:fldCharType="separate"/>
      </w:r>
      <w:ins w:id="198" w:author="Tekijä">
        <w:r>
          <w:rPr>
            <w:noProof/>
            <w:webHidden/>
          </w:rPr>
          <w:t>35</w:t>
        </w:r>
        <w:r>
          <w:rPr>
            <w:noProof/>
            <w:webHidden/>
          </w:rPr>
          <w:fldChar w:fldCharType="end"/>
        </w:r>
        <w:r w:rsidRPr="0018366F">
          <w:rPr>
            <w:rStyle w:val="Hyperlinkki"/>
            <w:noProof/>
          </w:rPr>
          <w:fldChar w:fldCharType="end"/>
        </w:r>
      </w:ins>
    </w:p>
    <w:p w14:paraId="6A9976C8" w14:textId="77777777" w:rsidR="00AC1531" w:rsidRDefault="00AC1531">
      <w:pPr>
        <w:pStyle w:val="Sisluet2"/>
        <w:tabs>
          <w:tab w:val="left" w:pos="720"/>
          <w:tab w:val="right" w:leader="dot" w:pos="9629"/>
        </w:tabs>
        <w:rPr>
          <w:ins w:id="199" w:author="Tekijä"/>
          <w:rFonts w:asciiTheme="minorHAnsi" w:eastAsiaTheme="minorEastAsia" w:hAnsiTheme="minorHAnsi" w:cstheme="minorBidi"/>
          <w:smallCaps w:val="0"/>
          <w:noProof/>
          <w:sz w:val="22"/>
          <w:szCs w:val="22"/>
          <w:lang w:eastAsia="fi-FI"/>
        </w:rPr>
      </w:pPr>
      <w:ins w:id="200" w:author="Tekijä">
        <w:r w:rsidRPr="0018366F">
          <w:rPr>
            <w:rStyle w:val="Hyperlinkki"/>
            <w:noProof/>
          </w:rPr>
          <w:lastRenderedPageBreak/>
          <w:fldChar w:fldCharType="begin"/>
        </w:r>
        <w:r w:rsidRPr="0018366F">
          <w:rPr>
            <w:rStyle w:val="Hyperlinkki"/>
            <w:noProof/>
          </w:rPr>
          <w:instrText xml:space="preserve"> </w:instrText>
        </w:r>
        <w:r>
          <w:rPr>
            <w:noProof/>
          </w:rPr>
          <w:instrText>HYPERLINK \l "_Toc444094047"</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8.7</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Lausutun kuvantamistutkimuksen tunniste (Study Instance UID)</w:t>
        </w:r>
        <w:r>
          <w:rPr>
            <w:noProof/>
            <w:webHidden/>
          </w:rPr>
          <w:tab/>
        </w:r>
        <w:r>
          <w:rPr>
            <w:noProof/>
            <w:webHidden/>
          </w:rPr>
          <w:fldChar w:fldCharType="begin"/>
        </w:r>
        <w:r>
          <w:rPr>
            <w:noProof/>
            <w:webHidden/>
          </w:rPr>
          <w:instrText xml:space="preserve"> PAGEREF _Toc444094047 \h </w:instrText>
        </w:r>
      </w:ins>
      <w:r>
        <w:rPr>
          <w:noProof/>
          <w:webHidden/>
        </w:rPr>
      </w:r>
      <w:r>
        <w:rPr>
          <w:noProof/>
          <w:webHidden/>
        </w:rPr>
        <w:fldChar w:fldCharType="separate"/>
      </w:r>
      <w:ins w:id="201" w:author="Tekijä">
        <w:r>
          <w:rPr>
            <w:noProof/>
            <w:webHidden/>
          </w:rPr>
          <w:t>35</w:t>
        </w:r>
        <w:r>
          <w:rPr>
            <w:noProof/>
            <w:webHidden/>
          </w:rPr>
          <w:fldChar w:fldCharType="end"/>
        </w:r>
        <w:r w:rsidRPr="0018366F">
          <w:rPr>
            <w:rStyle w:val="Hyperlinkki"/>
            <w:noProof/>
          </w:rPr>
          <w:fldChar w:fldCharType="end"/>
        </w:r>
      </w:ins>
    </w:p>
    <w:p w14:paraId="1C6ECCE5" w14:textId="77777777" w:rsidR="00AC1531" w:rsidRDefault="00AC1531">
      <w:pPr>
        <w:pStyle w:val="Sisluet2"/>
        <w:tabs>
          <w:tab w:val="left" w:pos="720"/>
          <w:tab w:val="right" w:leader="dot" w:pos="9629"/>
        </w:tabs>
        <w:rPr>
          <w:ins w:id="202" w:author="Tekijä"/>
          <w:rFonts w:asciiTheme="minorHAnsi" w:eastAsiaTheme="minorEastAsia" w:hAnsiTheme="minorHAnsi" w:cstheme="minorBidi"/>
          <w:smallCaps w:val="0"/>
          <w:noProof/>
          <w:sz w:val="22"/>
          <w:szCs w:val="22"/>
          <w:lang w:eastAsia="fi-FI"/>
        </w:rPr>
      </w:pPr>
      <w:ins w:id="203" w:author="Tekijä">
        <w:r w:rsidRPr="0018366F">
          <w:rPr>
            <w:rStyle w:val="Hyperlinkki"/>
            <w:noProof/>
          </w:rPr>
          <w:fldChar w:fldCharType="begin"/>
        </w:r>
        <w:r w:rsidRPr="0018366F">
          <w:rPr>
            <w:rStyle w:val="Hyperlinkki"/>
            <w:noProof/>
          </w:rPr>
          <w:instrText xml:space="preserve"> </w:instrText>
        </w:r>
        <w:r>
          <w:rPr>
            <w:noProof/>
          </w:rPr>
          <w:instrText>HYPERLINK \l "_Toc444094048"</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8.8</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AC-nro</w:t>
        </w:r>
        <w:r>
          <w:rPr>
            <w:noProof/>
            <w:webHidden/>
          </w:rPr>
          <w:tab/>
        </w:r>
        <w:r>
          <w:rPr>
            <w:noProof/>
            <w:webHidden/>
          </w:rPr>
          <w:fldChar w:fldCharType="begin"/>
        </w:r>
        <w:r>
          <w:rPr>
            <w:noProof/>
            <w:webHidden/>
          </w:rPr>
          <w:instrText xml:space="preserve"> PAGEREF _Toc444094048 \h </w:instrText>
        </w:r>
      </w:ins>
      <w:r>
        <w:rPr>
          <w:noProof/>
          <w:webHidden/>
        </w:rPr>
      </w:r>
      <w:r>
        <w:rPr>
          <w:noProof/>
          <w:webHidden/>
        </w:rPr>
        <w:fldChar w:fldCharType="separate"/>
      </w:r>
      <w:ins w:id="204" w:author="Tekijä">
        <w:r>
          <w:rPr>
            <w:noProof/>
            <w:webHidden/>
          </w:rPr>
          <w:t>35</w:t>
        </w:r>
        <w:r>
          <w:rPr>
            <w:noProof/>
            <w:webHidden/>
          </w:rPr>
          <w:fldChar w:fldCharType="end"/>
        </w:r>
        <w:r w:rsidRPr="0018366F">
          <w:rPr>
            <w:rStyle w:val="Hyperlinkki"/>
            <w:noProof/>
          </w:rPr>
          <w:fldChar w:fldCharType="end"/>
        </w:r>
      </w:ins>
    </w:p>
    <w:p w14:paraId="61B738CB" w14:textId="77777777" w:rsidR="00AC1531" w:rsidRDefault="00AC1531">
      <w:pPr>
        <w:pStyle w:val="Sisluet2"/>
        <w:tabs>
          <w:tab w:val="left" w:pos="720"/>
          <w:tab w:val="right" w:leader="dot" w:pos="9629"/>
        </w:tabs>
        <w:rPr>
          <w:ins w:id="205" w:author="Tekijä"/>
          <w:rFonts w:asciiTheme="minorHAnsi" w:eastAsiaTheme="minorEastAsia" w:hAnsiTheme="minorHAnsi" w:cstheme="minorBidi"/>
          <w:smallCaps w:val="0"/>
          <w:noProof/>
          <w:sz w:val="22"/>
          <w:szCs w:val="22"/>
          <w:lang w:eastAsia="fi-FI"/>
        </w:rPr>
      </w:pPr>
      <w:ins w:id="206" w:author="Tekijä">
        <w:r w:rsidRPr="0018366F">
          <w:rPr>
            <w:rStyle w:val="Hyperlinkki"/>
            <w:noProof/>
          </w:rPr>
          <w:fldChar w:fldCharType="begin"/>
        </w:r>
        <w:r w:rsidRPr="0018366F">
          <w:rPr>
            <w:rStyle w:val="Hyperlinkki"/>
            <w:noProof/>
          </w:rPr>
          <w:instrText xml:space="preserve"> </w:instrText>
        </w:r>
        <w:r>
          <w:rPr>
            <w:noProof/>
          </w:rPr>
          <w:instrText>HYPERLINK \l "_Toc444094049"</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8.9</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Lausunnon tila</w:t>
        </w:r>
        <w:r>
          <w:rPr>
            <w:noProof/>
            <w:webHidden/>
          </w:rPr>
          <w:tab/>
        </w:r>
        <w:r>
          <w:rPr>
            <w:noProof/>
            <w:webHidden/>
          </w:rPr>
          <w:fldChar w:fldCharType="begin"/>
        </w:r>
        <w:r>
          <w:rPr>
            <w:noProof/>
            <w:webHidden/>
          </w:rPr>
          <w:instrText xml:space="preserve"> PAGEREF _Toc444094049 \h </w:instrText>
        </w:r>
      </w:ins>
      <w:r>
        <w:rPr>
          <w:noProof/>
          <w:webHidden/>
        </w:rPr>
      </w:r>
      <w:r>
        <w:rPr>
          <w:noProof/>
          <w:webHidden/>
        </w:rPr>
        <w:fldChar w:fldCharType="separate"/>
      </w:r>
      <w:ins w:id="207" w:author="Tekijä">
        <w:r>
          <w:rPr>
            <w:noProof/>
            <w:webHidden/>
          </w:rPr>
          <w:t>35</w:t>
        </w:r>
        <w:r>
          <w:rPr>
            <w:noProof/>
            <w:webHidden/>
          </w:rPr>
          <w:fldChar w:fldCharType="end"/>
        </w:r>
        <w:r w:rsidRPr="0018366F">
          <w:rPr>
            <w:rStyle w:val="Hyperlinkki"/>
            <w:noProof/>
          </w:rPr>
          <w:fldChar w:fldCharType="end"/>
        </w:r>
      </w:ins>
    </w:p>
    <w:p w14:paraId="4D0AA826" w14:textId="77777777" w:rsidR="00AC1531" w:rsidRDefault="00AC1531">
      <w:pPr>
        <w:pStyle w:val="Sisluet2"/>
        <w:tabs>
          <w:tab w:val="left" w:pos="960"/>
          <w:tab w:val="right" w:leader="dot" w:pos="9629"/>
        </w:tabs>
        <w:rPr>
          <w:ins w:id="208" w:author="Tekijä"/>
          <w:rFonts w:asciiTheme="minorHAnsi" w:eastAsiaTheme="minorEastAsia" w:hAnsiTheme="minorHAnsi" w:cstheme="minorBidi"/>
          <w:smallCaps w:val="0"/>
          <w:noProof/>
          <w:sz w:val="22"/>
          <w:szCs w:val="22"/>
          <w:lang w:eastAsia="fi-FI"/>
        </w:rPr>
      </w:pPr>
      <w:ins w:id="209" w:author="Tekijä">
        <w:r w:rsidRPr="0018366F">
          <w:rPr>
            <w:rStyle w:val="Hyperlinkki"/>
            <w:noProof/>
          </w:rPr>
          <w:fldChar w:fldCharType="begin"/>
        </w:r>
        <w:r w:rsidRPr="0018366F">
          <w:rPr>
            <w:rStyle w:val="Hyperlinkki"/>
            <w:noProof/>
          </w:rPr>
          <w:instrText xml:space="preserve"> </w:instrText>
        </w:r>
        <w:r>
          <w:rPr>
            <w:noProof/>
          </w:rPr>
          <w:instrText>HYPERLINK \l "_Toc444094050"</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8.10</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Lausunto tekstimuodossa</w:t>
        </w:r>
        <w:r>
          <w:rPr>
            <w:noProof/>
            <w:webHidden/>
          </w:rPr>
          <w:tab/>
        </w:r>
        <w:r>
          <w:rPr>
            <w:noProof/>
            <w:webHidden/>
          </w:rPr>
          <w:fldChar w:fldCharType="begin"/>
        </w:r>
        <w:r>
          <w:rPr>
            <w:noProof/>
            <w:webHidden/>
          </w:rPr>
          <w:instrText xml:space="preserve"> PAGEREF _Toc444094050 \h </w:instrText>
        </w:r>
      </w:ins>
      <w:r>
        <w:rPr>
          <w:noProof/>
          <w:webHidden/>
        </w:rPr>
      </w:r>
      <w:r>
        <w:rPr>
          <w:noProof/>
          <w:webHidden/>
        </w:rPr>
        <w:fldChar w:fldCharType="separate"/>
      </w:r>
      <w:ins w:id="210" w:author="Tekijä">
        <w:r>
          <w:rPr>
            <w:noProof/>
            <w:webHidden/>
          </w:rPr>
          <w:t>36</w:t>
        </w:r>
        <w:r>
          <w:rPr>
            <w:noProof/>
            <w:webHidden/>
          </w:rPr>
          <w:fldChar w:fldCharType="end"/>
        </w:r>
        <w:r w:rsidRPr="0018366F">
          <w:rPr>
            <w:rStyle w:val="Hyperlinkki"/>
            <w:noProof/>
          </w:rPr>
          <w:fldChar w:fldCharType="end"/>
        </w:r>
      </w:ins>
    </w:p>
    <w:p w14:paraId="2CE1A2EE" w14:textId="77777777" w:rsidR="00AC1531" w:rsidRDefault="00AC1531">
      <w:pPr>
        <w:pStyle w:val="Sisluet2"/>
        <w:tabs>
          <w:tab w:val="left" w:pos="960"/>
          <w:tab w:val="right" w:leader="dot" w:pos="9629"/>
        </w:tabs>
        <w:rPr>
          <w:ins w:id="211" w:author="Tekijä"/>
          <w:rFonts w:asciiTheme="minorHAnsi" w:eastAsiaTheme="minorEastAsia" w:hAnsiTheme="minorHAnsi" w:cstheme="minorBidi"/>
          <w:smallCaps w:val="0"/>
          <w:noProof/>
          <w:sz w:val="22"/>
          <w:szCs w:val="22"/>
          <w:lang w:eastAsia="fi-FI"/>
        </w:rPr>
      </w:pPr>
      <w:ins w:id="212" w:author="Tekijä">
        <w:r w:rsidRPr="0018366F">
          <w:rPr>
            <w:rStyle w:val="Hyperlinkki"/>
            <w:noProof/>
          </w:rPr>
          <w:fldChar w:fldCharType="begin"/>
        </w:r>
        <w:r w:rsidRPr="0018366F">
          <w:rPr>
            <w:rStyle w:val="Hyperlinkki"/>
            <w:noProof/>
          </w:rPr>
          <w:instrText xml:space="preserve"> </w:instrText>
        </w:r>
        <w:r>
          <w:rPr>
            <w:noProof/>
          </w:rPr>
          <w:instrText>HYPERLINK \l "_Toc444094051"</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8.11</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Arvio tutkimuksen tuloksesta</w:t>
        </w:r>
        <w:r>
          <w:rPr>
            <w:noProof/>
            <w:webHidden/>
          </w:rPr>
          <w:tab/>
        </w:r>
        <w:r>
          <w:rPr>
            <w:noProof/>
            <w:webHidden/>
          </w:rPr>
          <w:fldChar w:fldCharType="begin"/>
        </w:r>
        <w:r>
          <w:rPr>
            <w:noProof/>
            <w:webHidden/>
          </w:rPr>
          <w:instrText xml:space="preserve"> PAGEREF _Toc444094051 \h </w:instrText>
        </w:r>
      </w:ins>
      <w:r>
        <w:rPr>
          <w:noProof/>
          <w:webHidden/>
        </w:rPr>
      </w:r>
      <w:r>
        <w:rPr>
          <w:noProof/>
          <w:webHidden/>
        </w:rPr>
        <w:fldChar w:fldCharType="separate"/>
      </w:r>
      <w:ins w:id="213" w:author="Tekijä">
        <w:r>
          <w:rPr>
            <w:noProof/>
            <w:webHidden/>
          </w:rPr>
          <w:t>36</w:t>
        </w:r>
        <w:r>
          <w:rPr>
            <w:noProof/>
            <w:webHidden/>
          </w:rPr>
          <w:fldChar w:fldCharType="end"/>
        </w:r>
        <w:r w:rsidRPr="0018366F">
          <w:rPr>
            <w:rStyle w:val="Hyperlinkki"/>
            <w:noProof/>
          </w:rPr>
          <w:fldChar w:fldCharType="end"/>
        </w:r>
      </w:ins>
    </w:p>
    <w:p w14:paraId="6734583B" w14:textId="77777777" w:rsidR="00AC1531" w:rsidRDefault="00AC1531">
      <w:pPr>
        <w:pStyle w:val="Sisluet2"/>
        <w:tabs>
          <w:tab w:val="left" w:pos="960"/>
          <w:tab w:val="right" w:leader="dot" w:pos="9629"/>
        </w:tabs>
        <w:rPr>
          <w:ins w:id="214" w:author="Tekijä"/>
          <w:rFonts w:asciiTheme="minorHAnsi" w:eastAsiaTheme="minorEastAsia" w:hAnsiTheme="minorHAnsi" w:cstheme="minorBidi"/>
          <w:smallCaps w:val="0"/>
          <w:noProof/>
          <w:sz w:val="22"/>
          <w:szCs w:val="22"/>
          <w:lang w:eastAsia="fi-FI"/>
        </w:rPr>
      </w:pPr>
      <w:ins w:id="215" w:author="Tekijä">
        <w:r w:rsidRPr="0018366F">
          <w:rPr>
            <w:rStyle w:val="Hyperlinkki"/>
            <w:noProof/>
          </w:rPr>
          <w:fldChar w:fldCharType="begin"/>
        </w:r>
        <w:r w:rsidRPr="0018366F">
          <w:rPr>
            <w:rStyle w:val="Hyperlinkki"/>
            <w:noProof/>
          </w:rPr>
          <w:instrText xml:space="preserve"> </w:instrText>
        </w:r>
        <w:r>
          <w:rPr>
            <w:noProof/>
          </w:rPr>
          <w:instrText>HYPERLINK \l "_Toc444094052"</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8.12</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_Toc444094052 \h </w:instrText>
        </w:r>
      </w:ins>
      <w:r>
        <w:rPr>
          <w:noProof/>
          <w:webHidden/>
        </w:rPr>
      </w:r>
      <w:r>
        <w:rPr>
          <w:noProof/>
          <w:webHidden/>
        </w:rPr>
        <w:fldChar w:fldCharType="separate"/>
      </w:r>
      <w:ins w:id="216" w:author="Tekijä">
        <w:r>
          <w:rPr>
            <w:noProof/>
            <w:webHidden/>
          </w:rPr>
          <w:t>36</w:t>
        </w:r>
        <w:r>
          <w:rPr>
            <w:noProof/>
            <w:webHidden/>
          </w:rPr>
          <w:fldChar w:fldCharType="end"/>
        </w:r>
        <w:r w:rsidRPr="0018366F">
          <w:rPr>
            <w:rStyle w:val="Hyperlinkki"/>
            <w:noProof/>
          </w:rPr>
          <w:fldChar w:fldCharType="end"/>
        </w:r>
      </w:ins>
    </w:p>
    <w:p w14:paraId="5E29AC1E" w14:textId="77777777" w:rsidR="00AC1531" w:rsidRDefault="00AC1531">
      <w:pPr>
        <w:pStyle w:val="Sisluet2"/>
        <w:tabs>
          <w:tab w:val="left" w:pos="960"/>
          <w:tab w:val="right" w:leader="dot" w:pos="9629"/>
        </w:tabs>
        <w:rPr>
          <w:ins w:id="217" w:author="Tekijä"/>
          <w:rFonts w:asciiTheme="minorHAnsi" w:eastAsiaTheme="minorEastAsia" w:hAnsiTheme="minorHAnsi" w:cstheme="minorBidi"/>
          <w:smallCaps w:val="0"/>
          <w:noProof/>
          <w:sz w:val="22"/>
          <w:szCs w:val="22"/>
          <w:lang w:eastAsia="fi-FI"/>
        </w:rPr>
      </w:pPr>
      <w:ins w:id="218" w:author="Tekijä">
        <w:r w:rsidRPr="0018366F">
          <w:rPr>
            <w:rStyle w:val="Hyperlinkki"/>
            <w:noProof/>
          </w:rPr>
          <w:fldChar w:fldCharType="begin"/>
        </w:r>
        <w:r w:rsidRPr="0018366F">
          <w:rPr>
            <w:rStyle w:val="Hyperlinkki"/>
            <w:noProof/>
          </w:rPr>
          <w:instrText xml:space="preserve"> </w:instrText>
        </w:r>
        <w:r>
          <w:rPr>
            <w:noProof/>
          </w:rPr>
          <w:instrText>HYPERLINK \l "_Toc444094053"</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8.13</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_Toc444094053 \h </w:instrText>
        </w:r>
      </w:ins>
      <w:r>
        <w:rPr>
          <w:noProof/>
          <w:webHidden/>
        </w:rPr>
      </w:r>
      <w:r>
        <w:rPr>
          <w:noProof/>
          <w:webHidden/>
        </w:rPr>
        <w:fldChar w:fldCharType="separate"/>
      </w:r>
      <w:ins w:id="219" w:author="Tekijä">
        <w:r>
          <w:rPr>
            <w:noProof/>
            <w:webHidden/>
          </w:rPr>
          <w:t>37</w:t>
        </w:r>
        <w:r>
          <w:rPr>
            <w:noProof/>
            <w:webHidden/>
          </w:rPr>
          <w:fldChar w:fldCharType="end"/>
        </w:r>
        <w:r w:rsidRPr="0018366F">
          <w:rPr>
            <w:rStyle w:val="Hyperlinkki"/>
            <w:noProof/>
          </w:rPr>
          <w:fldChar w:fldCharType="end"/>
        </w:r>
      </w:ins>
    </w:p>
    <w:p w14:paraId="7FBCEF2F" w14:textId="77777777" w:rsidR="00AC1531" w:rsidRDefault="00AC1531">
      <w:pPr>
        <w:pStyle w:val="Sisluet2"/>
        <w:tabs>
          <w:tab w:val="left" w:pos="960"/>
          <w:tab w:val="right" w:leader="dot" w:pos="9629"/>
        </w:tabs>
        <w:rPr>
          <w:ins w:id="220" w:author="Tekijä"/>
          <w:rFonts w:asciiTheme="minorHAnsi" w:eastAsiaTheme="minorEastAsia" w:hAnsiTheme="minorHAnsi" w:cstheme="minorBidi"/>
          <w:smallCaps w:val="0"/>
          <w:noProof/>
          <w:sz w:val="22"/>
          <w:szCs w:val="22"/>
          <w:lang w:eastAsia="fi-FI"/>
        </w:rPr>
      </w:pPr>
      <w:ins w:id="221" w:author="Tekijä">
        <w:r w:rsidRPr="0018366F">
          <w:rPr>
            <w:rStyle w:val="Hyperlinkki"/>
            <w:noProof/>
          </w:rPr>
          <w:fldChar w:fldCharType="begin"/>
        </w:r>
        <w:r w:rsidRPr="0018366F">
          <w:rPr>
            <w:rStyle w:val="Hyperlinkki"/>
            <w:noProof/>
          </w:rPr>
          <w:instrText xml:space="preserve"> </w:instrText>
        </w:r>
        <w:r>
          <w:rPr>
            <w:noProof/>
          </w:rPr>
          <w:instrText>HYPERLINK \l "_Toc444094054"</w:instrText>
        </w:r>
        <w:r w:rsidRPr="0018366F">
          <w:rPr>
            <w:rStyle w:val="Hyperlinkki"/>
            <w:noProof/>
          </w:rPr>
          <w:instrText xml:space="preserve"> </w:instrText>
        </w:r>
        <w:r w:rsidRPr="0018366F">
          <w:rPr>
            <w:rStyle w:val="Hyperlinkki"/>
            <w:noProof/>
          </w:rPr>
          <w:fldChar w:fldCharType="separate"/>
        </w:r>
        <w:r w:rsidRPr="0018366F">
          <w:rPr>
            <w:rStyle w:val="Hyperlinkki"/>
            <w:noProof/>
            <w:lang w:eastAsia="fi-FI"/>
          </w:rPr>
          <w:t>8.14</w:t>
        </w:r>
        <w:r>
          <w:rPr>
            <w:rFonts w:asciiTheme="minorHAnsi" w:eastAsiaTheme="minorEastAsia" w:hAnsiTheme="minorHAnsi" w:cstheme="minorBidi"/>
            <w:smallCaps w:val="0"/>
            <w:noProof/>
            <w:sz w:val="22"/>
            <w:szCs w:val="22"/>
            <w:lang w:eastAsia="fi-FI"/>
          </w:rPr>
          <w:tab/>
        </w:r>
        <w:r w:rsidRPr="0018366F">
          <w:rPr>
            <w:rStyle w:val="Hyperlinkki"/>
            <w:noProof/>
            <w:lang w:eastAsia="fi-FI"/>
          </w:rPr>
          <w:t>Viittaus asiakirjaan, jossa lausutun tutkimuksen tiedot ovat</w:t>
        </w:r>
        <w:r>
          <w:rPr>
            <w:noProof/>
            <w:webHidden/>
          </w:rPr>
          <w:tab/>
        </w:r>
        <w:r>
          <w:rPr>
            <w:noProof/>
            <w:webHidden/>
          </w:rPr>
          <w:fldChar w:fldCharType="begin"/>
        </w:r>
        <w:r>
          <w:rPr>
            <w:noProof/>
            <w:webHidden/>
          </w:rPr>
          <w:instrText xml:space="preserve"> PAGEREF _Toc444094054 \h </w:instrText>
        </w:r>
      </w:ins>
      <w:r>
        <w:rPr>
          <w:noProof/>
          <w:webHidden/>
        </w:rPr>
      </w:r>
      <w:r>
        <w:rPr>
          <w:noProof/>
          <w:webHidden/>
        </w:rPr>
        <w:fldChar w:fldCharType="separate"/>
      </w:r>
      <w:ins w:id="222" w:author="Tekijä">
        <w:r>
          <w:rPr>
            <w:noProof/>
            <w:webHidden/>
          </w:rPr>
          <w:t>37</w:t>
        </w:r>
        <w:r>
          <w:rPr>
            <w:noProof/>
            <w:webHidden/>
          </w:rPr>
          <w:fldChar w:fldCharType="end"/>
        </w:r>
        <w:r w:rsidRPr="0018366F">
          <w:rPr>
            <w:rStyle w:val="Hyperlinkki"/>
            <w:noProof/>
          </w:rPr>
          <w:fldChar w:fldCharType="end"/>
        </w:r>
      </w:ins>
    </w:p>
    <w:p w14:paraId="0E30DAAF" w14:textId="77777777" w:rsidR="00AC1531" w:rsidRDefault="00AC1531">
      <w:pPr>
        <w:pStyle w:val="Sisluet2"/>
        <w:tabs>
          <w:tab w:val="left" w:pos="960"/>
          <w:tab w:val="right" w:leader="dot" w:pos="9629"/>
        </w:tabs>
        <w:rPr>
          <w:ins w:id="223" w:author="Tekijä"/>
          <w:rFonts w:asciiTheme="minorHAnsi" w:eastAsiaTheme="minorEastAsia" w:hAnsiTheme="minorHAnsi" w:cstheme="minorBidi"/>
          <w:smallCaps w:val="0"/>
          <w:noProof/>
          <w:sz w:val="22"/>
          <w:szCs w:val="22"/>
          <w:lang w:eastAsia="fi-FI"/>
        </w:rPr>
      </w:pPr>
      <w:ins w:id="224" w:author="Tekijä">
        <w:r w:rsidRPr="0018366F">
          <w:rPr>
            <w:rStyle w:val="Hyperlinkki"/>
            <w:noProof/>
          </w:rPr>
          <w:fldChar w:fldCharType="begin"/>
        </w:r>
        <w:r w:rsidRPr="0018366F">
          <w:rPr>
            <w:rStyle w:val="Hyperlinkki"/>
            <w:noProof/>
          </w:rPr>
          <w:instrText xml:space="preserve"> </w:instrText>
        </w:r>
        <w:r>
          <w:rPr>
            <w:noProof/>
          </w:rPr>
          <w:instrText>HYPERLINK \l "_Toc444094055"</w:instrText>
        </w:r>
        <w:r w:rsidRPr="0018366F">
          <w:rPr>
            <w:rStyle w:val="Hyperlinkki"/>
            <w:noProof/>
          </w:rPr>
          <w:instrText xml:space="preserve"> </w:instrText>
        </w:r>
        <w:r w:rsidRPr="0018366F">
          <w:rPr>
            <w:rStyle w:val="Hyperlinkki"/>
            <w:noProof/>
          </w:rPr>
          <w:fldChar w:fldCharType="separate"/>
        </w:r>
        <w:r w:rsidRPr="0018366F">
          <w:rPr>
            <w:rStyle w:val="Hyperlinkki"/>
            <w:noProof/>
            <w:highlight w:val="white"/>
            <w:lang w:eastAsia="fi-FI"/>
          </w:rPr>
          <w:t>8.15</w:t>
        </w:r>
        <w:r>
          <w:rPr>
            <w:rFonts w:asciiTheme="minorHAnsi" w:eastAsiaTheme="minorEastAsia" w:hAnsiTheme="minorHAnsi" w:cstheme="minorBidi"/>
            <w:smallCaps w:val="0"/>
            <w:noProof/>
            <w:sz w:val="22"/>
            <w:szCs w:val="22"/>
            <w:lang w:eastAsia="fi-FI"/>
          </w:rPr>
          <w:tab/>
        </w:r>
        <w:r w:rsidRPr="0018366F">
          <w:rPr>
            <w:rStyle w:val="Hyperlinkki"/>
            <w:noProof/>
            <w:highlight w:val="white"/>
            <w:lang w:eastAsia="fi-FI"/>
          </w:rPr>
          <w:t>Lisälausunto</w:t>
        </w:r>
        <w:r>
          <w:rPr>
            <w:noProof/>
            <w:webHidden/>
          </w:rPr>
          <w:tab/>
        </w:r>
        <w:r>
          <w:rPr>
            <w:noProof/>
            <w:webHidden/>
          </w:rPr>
          <w:fldChar w:fldCharType="begin"/>
        </w:r>
        <w:r>
          <w:rPr>
            <w:noProof/>
            <w:webHidden/>
          </w:rPr>
          <w:instrText xml:space="preserve"> PAGEREF _Toc444094055 \h </w:instrText>
        </w:r>
      </w:ins>
      <w:r>
        <w:rPr>
          <w:noProof/>
          <w:webHidden/>
        </w:rPr>
      </w:r>
      <w:r>
        <w:rPr>
          <w:noProof/>
          <w:webHidden/>
        </w:rPr>
        <w:fldChar w:fldCharType="separate"/>
      </w:r>
      <w:ins w:id="225" w:author="Tekijä">
        <w:r>
          <w:rPr>
            <w:noProof/>
            <w:webHidden/>
          </w:rPr>
          <w:t>37</w:t>
        </w:r>
        <w:r>
          <w:rPr>
            <w:noProof/>
            <w:webHidden/>
          </w:rPr>
          <w:fldChar w:fldCharType="end"/>
        </w:r>
        <w:r w:rsidRPr="0018366F">
          <w:rPr>
            <w:rStyle w:val="Hyperlinkki"/>
            <w:noProof/>
          </w:rPr>
          <w:fldChar w:fldCharType="end"/>
        </w:r>
      </w:ins>
    </w:p>
    <w:p w14:paraId="034221C0" w14:textId="77777777" w:rsidR="00AC1531" w:rsidRDefault="00AC1531">
      <w:pPr>
        <w:pStyle w:val="Sisluet1"/>
        <w:tabs>
          <w:tab w:val="left" w:pos="480"/>
          <w:tab w:val="right" w:leader="dot" w:pos="9629"/>
        </w:tabs>
        <w:rPr>
          <w:ins w:id="226" w:author="Tekijä"/>
          <w:rFonts w:asciiTheme="minorHAnsi" w:eastAsiaTheme="minorEastAsia" w:hAnsiTheme="minorHAnsi" w:cstheme="minorBidi"/>
          <w:b w:val="0"/>
          <w:caps w:val="0"/>
          <w:noProof/>
          <w:sz w:val="22"/>
          <w:szCs w:val="22"/>
          <w:lang w:eastAsia="fi-FI"/>
        </w:rPr>
      </w:pPr>
      <w:ins w:id="227" w:author="Tekijä">
        <w:r w:rsidRPr="0018366F">
          <w:rPr>
            <w:rStyle w:val="Hyperlinkki"/>
            <w:noProof/>
          </w:rPr>
          <w:fldChar w:fldCharType="begin"/>
        </w:r>
        <w:r w:rsidRPr="0018366F">
          <w:rPr>
            <w:rStyle w:val="Hyperlinkki"/>
            <w:noProof/>
          </w:rPr>
          <w:instrText xml:space="preserve"> </w:instrText>
        </w:r>
        <w:r>
          <w:rPr>
            <w:noProof/>
          </w:rPr>
          <w:instrText>HYPERLINK \l "_Toc444094056"</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9.</w:t>
        </w:r>
        <w:r>
          <w:rPr>
            <w:rFonts w:asciiTheme="minorHAnsi" w:eastAsiaTheme="minorEastAsia" w:hAnsiTheme="minorHAnsi" w:cstheme="minorBidi"/>
            <w:b w:val="0"/>
            <w:caps w:val="0"/>
            <w:noProof/>
            <w:sz w:val="22"/>
            <w:szCs w:val="22"/>
            <w:lang w:eastAsia="fi-FI"/>
          </w:rPr>
          <w:tab/>
        </w:r>
        <w:r w:rsidRPr="0018366F">
          <w:rPr>
            <w:rStyle w:val="Hyperlinkki"/>
            <w:noProof/>
          </w:rPr>
          <w:t>Koodistot</w:t>
        </w:r>
        <w:r>
          <w:rPr>
            <w:noProof/>
            <w:webHidden/>
          </w:rPr>
          <w:tab/>
        </w:r>
        <w:r>
          <w:rPr>
            <w:noProof/>
            <w:webHidden/>
          </w:rPr>
          <w:fldChar w:fldCharType="begin"/>
        </w:r>
        <w:r>
          <w:rPr>
            <w:noProof/>
            <w:webHidden/>
          </w:rPr>
          <w:instrText xml:space="preserve"> PAGEREF _Toc444094056 \h </w:instrText>
        </w:r>
      </w:ins>
      <w:r>
        <w:rPr>
          <w:noProof/>
          <w:webHidden/>
        </w:rPr>
      </w:r>
      <w:r>
        <w:rPr>
          <w:noProof/>
          <w:webHidden/>
        </w:rPr>
        <w:fldChar w:fldCharType="separate"/>
      </w:r>
      <w:ins w:id="228" w:author="Tekijä">
        <w:r>
          <w:rPr>
            <w:noProof/>
            <w:webHidden/>
          </w:rPr>
          <w:t>37</w:t>
        </w:r>
        <w:r>
          <w:rPr>
            <w:noProof/>
            <w:webHidden/>
          </w:rPr>
          <w:fldChar w:fldCharType="end"/>
        </w:r>
        <w:r w:rsidRPr="0018366F">
          <w:rPr>
            <w:rStyle w:val="Hyperlinkki"/>
            <w:noProof/>
          </w:rPr>
          <w:fldChar w:fldCharType="end"/>
        </w:r>
      </w:ins>
    </w:p>
    <w:p w14:paraId="1B1582BE" w14:textId="77777777" w:rsidR="00AC1531" w:rsidRDefault="00AC1531">
      <w:pPr>
        <w:pStyle w:val="Sisluet1"/>
        <w:tabs>
          <w:tab w:val="left" w:pos="480"/>
          <w:tab w:val="right" w:leader="dot" w:pos="9629"/>
        </w:tabs>
        <w:rPr>
          <w:ins w:id="229" w:author="Tekijä"/>
          <w:rFonts w:asciiTheme="minorHAnsi" w:eastAsiaTheme="minorEastAsia" w:hAnsiTheme="minorHAnsi" w:cstheme="minorBidi"/>
          <w:b w:val="0"/>
          <w:caps w:val="0"/>
          <w:noProof/>
          <w:sz w:val="22"/>
          <w:szCs w:val="22"/>
          <w:lang w:eastAsia="fi-FI"/>
        </w:rPr>
      </w:pPr>
      <w:ins w:id="230" w:author="Tekijä">
        <w:r w:rsidRPr="0018366F">
          <w:rPr>
            <w:rStyle w:val="Hyperlinkki"/>
            <w:noProof/>
          </w:rPr>
          <w:fldChar w:fldCharType="begin"/>
        </w:r>
        <w:r w:rsidRPr="0018366F">
          <w:rPr>
            <w:rStyle w:val="Hyperlinkki"/>
            <w:noProof/>
          </w:rPr>
          <w:instrText xml:space="preserve"> </w:instrText>
        </w:r>
        <w:r>
          <w:rPr>
            <w:noProof/>
          </w:rPr>
          <w:instrText>HYPERLINK \l "_Toc444094057"</w:instrText>
        </w:r>
        <w:r w:rsidRPr="0018366F">
          <w:rPr>
            <w:rStyle w:val="Hyperlinkki"/>
            <w:noProof/>
          </w:rPr>
          <w:instrText xml:space="preserve"> </w:instrText>
        </w:r>
        <w:r w:rsidRPr="0018366F">
          <w:rPr>
            <w:rStyle w:val="Hyperlinkki"/>
            <w:noProof/>
          </w:rPr>
          <w:fldChar w:fldCharType="separate"/>
        </w:r>
        <w:r w:rsidRPr="0018366F">
          <w:rPr>
            <w:rStyle w:val="Hyperlinkki"/>
            <w:noProof/>
          </w:rPr>
          <w:t>10.</w:t>
        </w:r>
        <w:r>
          <w:rPr>
            <w:rFonts w:asciiTheme="minorHAnsi" w:eastAsiaTheme="minorEastAsia" w:hAnsiTheme="minorHAnsi" w:cstheme="minorBidi"/>
            <w:b w:val="0"/>
            <w:caps w:val="0"/>
            <w:noProof/>
            <w:sz w:val="22"/>
            <w:szCs w:val="22"/>
            <w:lang w:eastAsia="fi-FI"/>
          </w:rPr>
          <w:tab/>
        </w:r>
        <w:r w:rsidRPr="0018366F">
          <w:rPr>
            <w:rStyle w:val="Hyperlinkki"/>
            <w:noProof/>
          </w:rPr>
          <w:t>Liitteet</w:t>
        </w:r>
        <w:r>
          <w:rPr>
            <w:noProof/>
            <w:webHidden/>
          </w:rPr>
          <w:tab/>
        </w:r>
        <w:r>
          <w:rPr>
            <w:noProof/>
            <w:webHidden/>
          </w:rPr>
          <w:fldChar w:fldCharType="begin"/>
        </w:r>
        <w:r>
          <w:rPr>
            <w:noProof/>
            <w:webHidden/>
          </w:rPr>
          <w:instrText xml:space="preserve"> PAGEREF _Toc444094057 \h </w:instrText>
        </w:r>
      </w:ins>
      <w:r>
        <w:rPr>
          <w:noProof/>
          <w:webHidden/>
        </w:rPr>
      </w:r>
      <w:r>
        <w:rPr>
          <w:noProof/>
          <w:webHidden/>
        </w:rPr>
        <w:fldChar w:fldCharType="separate"/>
      </w:r>
      <w:ins w:id="231" w:author="Tekijä">
        <w:r>
          <w:rPr>
            <w:noProof/>
            <w:webHidden/>
          </w:rPr>
          <w:t>37</w:t>
        </w:r>
        <w:r>
          <w:rPr>
            <w:noProof/>
            <w:webHidden/>
          </w:rPr>
          <w:fldChar w:fldCharType="end"/>
        </w:r>
        <w:r w:rsidRPr="0018366F">
          <w:rPr>
            <w:rStyle w:val="Hyperlinkki"/>
            <w:noProof/>
          </w:rPr>
          <w:fldChar w:fldCharType="end"/>
        </w:r>
      </w:ins>
    </w:p>
    <w:p w14:paraId="590B352C" w14:textId="1B4336CC" w:rsidR="000F4A9C" w:rsidRDefault="00D252CD" w:rsidP="005A3EF4">
      <w:r>
        <w:rPr>
          <w:b/>
          <w:caps/>
          <w:sz w:val="20"/>
        </w:rPr>
        <w:fldChar w:fldCharType="end"/>
      </w:r>
      <w:r w:rsidR="000F4A9C">
        <w:t xml:space="preserve"> </w:t>
      </w:r>
      <w:r w:rsidR="000F4A9C">
        <w:rPr>
          <w:u w:val="single"/>
        </w:rPr>
        <w:br w:type="page"/>
      </w:r>
      <w:bookmarkStart w:id="232" w:name="_Toc450648959"/>
      <w:bookmarkStart w:id="233" w:name="_Toc450704290"/>
      <w:bookmarkEnd w:id="232"/>
      <w:bookmarkEnd w:id="233"/>
    </w:p>
    <w:p w14:paraId="590B352D" w14:textId="77777777" w:rsidR="000F4A9C" w:rsidRDefault="000F4A9C">
      <w:pPr>
        <w:pStyle w:val="Otsikko1"/>
      </w:pPr>
      <w:bookmarkStart w:id="234" w:name="_Toc444094002"/>
      <w:r>
        <w:lastRenderedPageBreak/>
        <w:t>Johdanto</w:t>
      </w:r>
      <w:bookmarkEnd w:id="234"/>
    </w:p>
    <w:p w14:paraId="590B352E" w14:textId="77777777" w:rsidR="00B43FCD" w:rsidRDefault="00B43FCD" w:rsidP="00B43FCD">
      <w:pPr>
        <w:pStyle w:val="Otsikko2"/>
      </w:pPr>
      <w:bookmarkStart w:id="235" w:name="_Toc444094003"/>
      <w:bookmarkStart w:id="236" w:name="OLE_LINK3"/>
      <w:bookmarkStart w:id="237" w:name="OLE_LINK4"/>
      <w:r>
        <w:t>Työn</w:t>
      </w:r>
      <w:r w:rsidRPr="00B51087">
        <w:rPr>
          <w:lang w:val="fi-FI"/>
        </w:rPr>
        <w:t xml:space="preserve"> tausta</w:t>
      </w:r>
      <w:bookmarkEnd w:id="235"/>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2A28F2">
      <w:pPr>
        <w:pStyle w:val="Luettelokappale"/>
        <w:numPr>
          <w:ilvl w:val="0"/>
          <w:numId w:val="39"/>
        </w:numPr>
      </w:pPr>
      <w:proofErr w:type="gramStart"/>
      <w:r>
        <w:t>2006-2007</w:t>
      </w:r>
      <w:proofErr w:type="gramEnd"/>
      <w:r>
        <w:t xml:space="preserve"> tehtiin määrittelyn ensimmäinen versio – kuvantamisen viite ja lausunto CDA R2 määrittely aluetietojärjestelmäintegraatioihin</w:t>
      </w:r>
    </w:p>
    <w:p w14:paraId="1466B77D" w14:textId="309CABC2" w:rsidR="002A28F2" w:rsidRDefault="002A28F2" w:rsidP="002A28F2">
      <w:pPr>
        <w:pStyle w:val="Luettelokappale"/>
        <w:numPr>
          <w:ilvl w:val="0"/>
          <w:numId w:val="39"/>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2A28F2">
      <w:pPr>
        <w:pStyle w:val="Luettelokappale"/>
        <w:numPr>
          <w:ilvl w:val="0"/>
          <w:numId w:val="39"/>
        </w:numPr>
      </w:pPr>
      <w:r>
        <w:t>2013 päivitettiin määrittelyä THL tietosisältömäärittelyiden pohjalta, 2014 Kanta Potilastiedon arkiston tietosisältövaatimusten mukaisiksi</w:t>
      </w:r>
    </w:p>
    <w:p w14:paraId="26288803" w14:textId="274FE96C" w:rsidR="002A28F2" w:rsidRDefault="002A28F2" w:rsidP="002A28F2">
      <w:pPr>
        <w:pStyle w:val="Luettelokappale"/>
        <w:numPr>
          <w:ilvl w:val="0"/>
          <w:numId w:val="39"/>
        </w:numPr>
        <w:rPr>
          <w:ins w:id="238" w:author="Tekijä"/>
        </w:rPr>
      </w:pPr>
      <w:proofErr w:type="gramStart"/>
      <w:r>
        <w:t>2013-1</w:t>
      </w:r>
      <w:r w:rsidR="00DB2335">
        <w:t>5</w:t>
      </w:r>
      <w:proofErr w:type="gramEnd"/>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2A28F2">
      <w:pPr>
        <w:pStyle w:val="Luettelokappale"/>
        <w:numPr>
          <w:ilvl w:val="0"/>
          <w:numId w:val="39"/>
        </w:numPr>
      </w:pPr>
      <w:ins w:id="239" w:author="Tekijä">
        <w:r>
          <w:t xml:space="preserve">2016 THL tietosisältömäärittelyyn lisätyt uudet rakenteen lisättiin </w:t>
        </w:r>
        <w:r w:rsidR="009554A6">
          <w:t xml:space="preserve">ja tarkennettiin rakenteiden käyttöä muiden kuin Radiologia </w:t>
        </w:r>
        <w:proofErr w:type="gramStart"/>
        <w:r w:rsidR="009554A6">
          <w:t>–näkymän</w:t>
        </w:r>
        <w:proofErr w:type="gramEnd"/>
        <w:r w:rsidR="009554A6">
          <w:t xml:space="preserve"> osalta</w:t>
        </w:r>
      </w:ins>
    </w:p>
    <w:p w14:paraId="05E258E7" w14:textId="083EDD45" w:rsidR="002A28F2" w:rsidRDefault="002A28F2" w:rsidP="002A28F2"/>
    <w:p w14:paraId="590B3537" w14:textId="77777777" w:rsidR="000F4A9C" w:rsidRDefault="00B43FCD" w:rsidP="001C6910">
      <w:pPr>
        <w:pStyle w:val="Otsikko2"/>
      </w:pPr>
      <w:bookmarkStart w:id="240" w:name="_Toc444094004"/>
      <w:r>
        <w:t>Määrittelyn</w:t>
      </w:r>
      <w:r w:rsidRPr="00B51087">
        <w:rPr>
          <w:lang w:val="fi-FI"/>
        </w:rPr>
        <w:t xml:space="preserve"> tavoite</w:t>
      </w:r>
      <w:bookmarkEnd w:id="240"/>
    </w:p>
    <w:p w14:paraId="590B3538" w14:textId="61D4C3A8" w:rsidR="000F4A9C" w:rsidRDefault="008213CE">
      <w:r>
        <w:t>Tämä määrittely kuvaa Kanta Potilastiedon arkistoon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241" w:name="_Toc444094005"/>
      <w:r w:rsidRPr="00B51087">
        <w:rPr>
          <w:lang w:val="fi-FI"/>
        </w:rPr>
        <w:t>Rajaukset</w:t>
      </w:r>
      <w:bookmarkEnd w:id="241"/>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242" w:name="_Toc444094006"/>
      <w:r>
        <w:t>Viitatut</w:t>
      </w:r>
      <w:r w:rsidRPr="00B51087">
        <w:rPr>
          <w:lang w:val="fi-FI"/>
        </w:rPr>
        <w:t xml:space="preserve"> määrittelyt</w:t>
      </w:r>
      <w:bookmarkEnd w:id="242"/>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0737EAB">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737EAB">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444185EE" w:rsidR="00B43FCD" w:rsidRPr="0046665C" w:rsidRDefault="00BD1213" w:rsidP="00F467F6">
            <w:pPr>
              <w:rPr>
                <w:szCs w:val="24"/>
              </w:rPr>
            </w:pPr>
            <w:r>
              <w:rPr>
                <w:szCs w:val="24"/>
              </w:rPr>
              <w:t>Kan</w:t>
            </w:r>
            <w:r w:rsidR="00843018">
              <w:rPr>
                <w:szCs w:val="24"/>
              </w:rPr>
              <w:t>t</w:t>
            </w:r>
            <w:r>
              <w:rPr>
                <w:szCs w:val="24"/>
              </w:rPr>
              <w:t>a</w:t>
            </w:r>
            <w:r w:rsidR="00B43FCD" w:rsidRPr="0046665C">
              <w:rPr>
                <w:szCs w:val="24"/>
              </w:rPr>
              <w:t xml:space="preserve"> </w:t>
            </w:r>
            <w:r w:rsidR="00843018">
              <w:rPr>
                <w:szCs w:val="24"/>
              </w:rPr>
              <w:t xml:space="preserve">Potilastiedon arkiston </w:t>
            </w:r>
            <w:r w:rsidR="00B43FCD">
              <w:rPr>
                <w:szCs w:val="24"/>
              </w:rPr>
              <w:t xml:space="preserve">Kertomus ja lomakkeet </w:t>
            </w:r>
            <w:r w:rsidR="00B43FCD" w:rsidRPr="0046665C">
              <w:rPr>
                <w:szCs w:val="24"/>
              </w:rPr>
              <w:t>OID:1.2.246.777.11.</w:t>
            </w:r>
            <w:r w:rsidRPr="0046665C">
              <w:rPr>
                <w:szCs w:val="24"/>
              </w:rPr>
              <w:t>20</w:t>
            </w:r>
            <w:r>
              <w:rPr>
                <w:szCs w:val="24"/>
              </w:rPr>
              <w:t>1</w:t>
            </w:r>
            <w:r w:rsidR="00DB2335">
              <w:rPr>
                <w:szCs w:val="24"/>
              </w:rPr>
              <w:t>5</w:t>
            </w:r>
            <w:r w:rsidR="00B43FCD" w:rsidRPr="0046665C">
              <w:rPr>
                <w:szCs w:val="24"/>
              </w:rPr>
              <w:t>.</w:t>
            </w:r>
            <w:ins w:id="243" w:author="Tekijä">
              <w:r w:rsidR="00F467F6">
                <w:rPr>
                  <w:szCs w:val="24"/>
                </w:rPr>
                <w:t xml:space="preserve">30 </w:t>
              </w:r>
            </w:ins>
            <w:r w:rsidR="00B43FCD">
              <w:rPr>
                <w:szCs w:val="24"/>
              </w:rPr>
              <w:t xml:space="preserve">versio </w:t>
            </w:r>
            <w:r w:rsidR="005212BF">
              <w:rPr>
                <w:szCs w:val="24"/>
              </w:rPr>
              <w:t>5</w:t>
            </w:r>
            <w:r w:rsidR="00B43FCD">
              <w:rPr>
                <w:szCs w:val="24"/>
              </w:rPr>
              <w:t>.</w:t>
            </w:r>
            <w:ins w:id="244" w:author="Tekijä">
              <w:r w:rsidR="00F467F6">
                <w:rPr>
                  <w:szCs w:val="24"/>
                </w:rPr>
                <w:t>11</w:t>
              </w:r>
            </w:ins>
          </w:p>
        </w:tc>
      </w:tr>
      <w:tr w:rsidR="00B43FCD" w:rsidRPr="00686C4D" w14:paraId="590B354F" w14:textId="77777777" w:rsidTr="00737EAB">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47CAEC0F" w:rsidR="00B43FCD" w:rsidRPr="0002071A" w:rsidRDefault="00BD1213" w:rsidP="00F467F6">
            <w:pPr>
              <w:rPr>
                <w:szCs w:val="24"/>
                <w:lang w:val="en-US"/>
              </w:rPr>
            </w:pPr>
            <w:r w:rsidRPr="00BD1213">
              <w:rPr>
                <w:szCs w:val="24"/>
                <w:lang w:val="en-US"/>
              </w:rPr>
              <w:t>KanTa – eArkiston CDA R2 Header OID: 1.2.246.777.11.</w:t>
            </w:r>
            <w:r w:rsidR="000E028D" w:rsidRPr="00F07D68">
              <w:rPr>
                <w:szCs w:val="24"/>
                <w:lang w:val="en-US"/>
              </w:rPr>
              <w:t>2015.</w:t>
            </w:r>
            <w:ins w:id="245" w:author="Tekijä">
              <w:r w:rsidR="00F467F6">
                <w:rPr>
                  <w:szCs w:val="24"/>
                  <w:lang w:val="en-US"/>
                </w:rPr>
                <w:t>38</w:t>
              </w:r>
              <w:r w:rsidR="00F467F6" w:rsidRPr="0002071A">
                <w:rPr>
                  <w:szCs w:val="24"/>
                  <w:lang w:val="en-US"/>
                </w:rPr>
                <w:t xml:space="preserve"> </w:t>
              </w:r>
            </w:ins>
            <w:r w:rsidR="00B87D19" w:rsidRPr="0002071A">
              <w:rPr>
                <w:szCs w:val="24"/>
                <w:lang w:val="en-US"/>
              </w:rPr>
              <w:t>Versio 4.</w:t>
            </w:r>
            <w:ins w:id="246" w:author="Tekijä">
              <w:r w:rsidR="00F467F6" w:rsidRPr="0002071A">
                <w:rPr>
                  <w:szCs w:val="24"/>
                  <w:lang w:val="en-US"/>
                </w:rPr>
                <w:t>6</w:t>
              </w:r>
              <w:r w:rsidR="00F467F6">
                <w:rPr>
                  <w:szCs w:val="24"/>
                  <w:lang w:val="en-US"/>
                </w:rPr>
                <w:t>6</w:t>
              </w:r>
            </w:ins>
          </w:p>
        </w:tc>
      </w:tr>
      <w:tr w:rsidR="00B43FCD" w14:paraId="590B3553" w14:textId="77777777" w:rsidTr="00737EAB">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3DC322E5" w:rsidR="00B43FCD" w:rsidRDefault="00843018" w:rsidP="00F467F6">
            <w:pPr>
              <w:rPr>
                <w:szCs w:val="24"/>
              </w:rPr>
            </w:pPr>
            <w:r>
              <w:rPr>
                <w:szCs w:val="24"/>
              </w:rPr>
              <w:t>Kanta eArkiston</w:t>
            </w:r>
            <w:r w:rsidR="00B43FCD" w:rsidRPr="00240BA2">
              <w:rPr>
                <w:szCs w:val="24"/>
              </w:rPr>
              <w:t xml:space="preserve"> Medical </w:t>
            </w:r>
            <w:proofErr w:type="gramStart"/>
            <w:r w:rsidR="00B43FCD" w:rsidRPr="00240BA2">
              <w:rPr>
                <w:szCs w:val="24"/>
              </w:rPr>
              <w:t>Records  -sanomat</w:t>
            </w:r>
            <w:proofErr w:type="gramEnd"/>
            <w:r w:rsidR="00B43FCD">
              <w:rPr>
                <w:szCs w:val="24"/>
              </w:rPr>
              <w:t xml:space="preserve"> OID:</w:t>
            </w:r>
            <w:r w:rsidR="00B43FCD" w:rsidRPr="00240BA2">
              <w:rPr>
                <w:szCs w:val="24"/>
              </w:rPr>
              <w:t>1.2.246.777.11.</w:t>
            </w:r>
            <w:r w:rsidRPr="00240BA2">
              <w:rPr>
                <w:szCs w:val="24"/>
              </w:rPr>
              <w:t>20</w:t>
            </w:r>
            <w:r>
              <w:rPr>
                <w:szCs w:val="24"/>
              </w:rPr>
              <w:t>1</w:t>
            </w:r>
            <w:r w:rsidR="00F07D68">
              <w:rPr>
                <w:szCs w:val="24"/>
              </w:rPr>
              <w:t>5</w:t>
            </w:r>
            <w:r w:rsidR="00B43FCD" w:rsidRPr="00240BA2">
              <w:rPr>
                <w:szCs w:val="24"/>
              </w:rPr>
              <w:t>.</w:t>
            </w:r>
            <w:ins w:id="247" w:author="Tekijä">
              <w:r w:rsidR="00F467F6">
                <w:rPr>
                  <w:szCs w:val="24"/>
                </w:rPr>
                <w:t xml:space="preserve">37 </w:t>
              </w:r>
            </w:ins>
            <w:r w:rsidR="00B43FCD">
              <w:rPr>
                <w:szCs w:val="24"/>
              </w:rPr>
              <w:t xml:space="preserve">versio </w:t>
            </w:r>
            <w:r w:rsidR="00F07D68">
              <w:rPr>
                <w:szCs w:val="24"/>
              </w:rPr>
              <w:t>2.</w:t>
            </w:r>
            <w:ins w:id="248" w:author="Tekijä">
              <w:r w:rsidR="00F467F6">
                <w:rPr>
                  <w:szCs w:val="24"/>
                </w:rPr>
                <w:t>02</w:t>
              </w:r>
            </w:ins>
          </w:p>
        </w:tc>
      </w:tr>
      <w:tr w:rsidR="00B43FCD" w14:paraId="590B3557" w14:textId="77777777" w:rsidTr="00737EAB">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737EAB">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737EAB">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proofErr w:type="gramStart"/>
            <w:r>
              <w:rPr>
                <w:color w:val="000000"/>
                <w:szCs w:val="24"/>
              </w:rPr>
              <w:t>Kuvantamistutkimusten arkistoinnin määrittely.</w:t>
            </w:r>
            <w:proofErr w:type="gramEnd"/>
            <w:r>
              <w:rPr>
                <w:color w:val="000000"/>
                <w:szCs w:val="24"/>
              </w:rPr>
              <w:t xml:space="preserve"> 8.2.2008</w:t>
            </w:r>
          </w:p>
        </w:tc>
      </w:tr>
      <w:tr w:rsidR="007803CF" w14:paraId="590B356B" w14:textId="77777777" w:rsidTr="00737EAB">
        <w:tc>
          <w:tcPr>
            <w:tcW w:w="616" w:type="dxa"/>
          </w:tcPr>
          <w:p w14:paraId="590B3568" w14:textId="77777777" w:rsidR="007803CF" w:rsidRDefault="007803CF" w:rsidP="009017A3">
            <w:pPr>
              <w:rPr>
                <w:szCs w:val="24"/>
              </w:rPr>
            </w:pPr>
            <w:r>
              <w:rPr>
                <w:szCs w:val="24"/>
              </w:rPr>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77777777" w:rsidR="007803CF" w:rsidRDefault="007803CF" w:rsidP="009017A3">
            <w:pPr>
              <w:rPr>
                <w:color w:val="000000"/>
                <w:szCs w:val="24"/>
              </w:rPr>
            </w:pPr>
            <w:proofErr w:type="gramStart"/>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w:t>
            </w:r>
            <w:proofErr w:type="gramEnd"/>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737EAB">
        <w:tc>
          <w:tcPr>
            <w:tcW w:w="616" w:type="dxa"/>
          </w:tcPr>
          <w:p w14:paraId="590B356C" w14:textId="77777777" w:rsidR="00400960" w:rsidRDefault="00400960" w:rsidP="009017A3">
            <w:pPr>
              <w:rPr>
                <w:szCs w:val="24"/>
              </w:rPr>
            </w:pPr>
            <w:r>
              <w:rPr>
                <w:szCs w:val="24"/>
              </w:rPr>
              <w:lastRenderedPageBreak/>
              <w:t>[11]</w:t>
            </w:r>
          </w:p>
        </w:tc>
        <w:tc>
          <w:tcPr>
            <w:tcW w:w="2078" w:type="dxa"/>
          </w:tcPr>
          <w:p w14:paraId="590B356D" w14:textId="52C66895" w:rsidR="00400960" w:rsidRDefault="00737EAB" w:rsidP="009017A3">
            <w:pPr>
              <w:rPr>
                <w:szCs w:val="24"/>
              </w:rPr>
            </w:pPr>
            <w:r>
              <w:rPr>
                <w:szCs w:val="24"/>
              </w:rPr>
              <w:t>Kansaneläkelaitos</w:t>
            </w:r>
          </w:p>
        </w:tc>
        <w:tc>
          <w:tcPr>
            <w:tcW w:w="7087" w:type="dxa"/>
          </w:tcPr>
          <w:p w14:paraId="590B356E" w14:textId="56E3FDED" w:rsidR="00400960" w:rsidRDefault="00843018" w:rsidP="00F467F6">
            <w:pPr>
              <w:rPr>
                <w:color w:val="000000"/>
                <w:szCs w:val="24"/>
              </w:rPr>
            </w:pPr>
            <w:proofErr w:type="gramStart"/>
            <w:r>
              <w:rPr>
                <w:color w:val="000000"/>
                <w:szCs w:val="24"/>
              </w:rPr>
              <w:t xml:space="preserve">Potilastiedon arkisto </w:t>
            </w:r>
            <w:r w:rsidR="00840068">
              <w:rPr>
                <w:color w:val="000000"/>
                <w:szCs w:val="24"/>
              </w:rPr>
              <w:t>– Potilastietojärjestelmien käyttötapaukset.</w:t>
            </w:r>
            <w:proofErr w:type="gramEnd"/>
            <w:r w:rsidR="00840068">
              <w:rPr>
                <w:color w:val="000000"/>
                <w:szCs w:val="24"/>
              </w:rPr>
              <w:t xml:space="preserve"> </w:t>
            </w:r>
            <w:ins w:id="249" w:author="Tekijä">
              <w:r w:rsidR="00F467F6">
                <w:rPr>
                  <w:color w:val="000000"/>
                  <w:szCs w:val="24"/>
                </w:rPr>
                <w:t>2</w:t>
              </w:r>
            </w:ins>
            <w:r w:rsidR="00840068">
              <w:rPr>
                <w:color w:val="000000"/>
                <w:szCs w:val="24"/>
              </w:rPr>
              <w:t>.</w:t>
            </w:r>
            <w:ins w:id="250" w:author="Tekijä">
              <w:r w:rsidR="00F467F6">
                <w:rPr>
                  <w:color w:val="000000"/>
                  <w:szCs w:val="24"/>
                </w:rPr>
                <w:t>12</w:t>
              </w:r>
            </w:ins>
            <w:r w:rsidR="00840068">
              <w:rPr>
                <w:color w:val="000000"/>
                <w:szCs w:val="24"/>
              </w:rPr>
              <w:t>.201</w:t>
            </w:r>
            <w:r w:rsidR="00F07D68">
              <w:rPr>
                <w:color w:val="000000"/>
                <w:szCs w:val="24"/>
              </w:rPr>
              <w:t>5</w:t>
            </w:r>
            <w:r w:rsidR="00840068">
              <w:rPr>
                <w:color w:val="000000"/>
                <w:szCs w:val="24"/>
              </w:rPr>
              <w:t xml:space="preserve"> Versio</w:t>
            </w:r>
            <w:r w:rsidR="00840068" w:rsidRPr="00400960">
              <w:rPr>
                <w:color w:val="000000"/>
                <w:szCs w:val="24"/>
              </w:rPr>
              <w:t xml:space="preserve"> </w:t>
            </w:r>
            <w:r w:rsidR="00840068">
              <w:rPr>
                <w:color w:val="000000"/>
                <w:szCs w:val="24"/>
              </w:rPr>
              <w:t>2.</w:t>
            </w:r>
            <w:ins w:id="251" w:author="Tekijä">
              <w:r w:rsidR="00F467F6">
                <w:rPr>
                  <w:color w:val="000000"/>
                  <w:szCs w:val="24"/>
                </w:rPr>
                <w:t>12</w:t>
              </w:r>
            </w:ins>
          </w:p>
        </w:tc>
      </w:tr>
      <w:tr w:rsidR="00705624" w14:paraId="38428454" w14:textId="77777777" w:rsidTr="00737EAB">
        <w:tc>
          <w:tcPr>
            <w:tcW w:w="616" w:type="dxa"/>
          </w:tcPr>
          <w:p w14:paraId="3E2207FF" w14:textId="6ADB5EA8" w:rsidR="00705624" w:rsidRDefault="00705624" w:rsidP="009017A3">
            <w:pPr>
              <w:rPr>
                <w:szCs w:val="24"/>
              </w:rPr>
            </w:pPr>
            <w:r>
              <w:rPr>
                <w:szCs w:val="24"/>
              </w:rPr>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2C86258C"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del w:id="252" w:author="Tekijä">
              <w:r w:rsidR="00843018" w:rsidDel="009554A6">
                <w:rPr>
                  <w:color w:val="000000"/>
                  <w:szCs w:val="24"/>
                </w:rPr>
                <w:delText>201</w:delText>
              </w:r>
              <w:r w:rsidR="00324746" w:rsidDel="009554A6">
                <w:rPr>
                  <w:color w:val="000000"/>
                  <w:szCs w:val="24"/>
                </w:rPr>
                <w:delText>5</w:delText>
              </w:r>
              <w:r w:rsidR="00843018" w:rsidDel="009554A6">
                <w:rPr>
                  <w:color w:val="000000"/>
                  <w:szCs w:val="24"/>
                </w:rPr>
                <w:delText xml:space="preserve"> </w:delText>
              </w:r>
              <w:r w:rsidR="00843018" w:rsidDel="009554A6">
                <w:rPr>
                  <w:rStyle w:val="Hyperlinkki"/>
                  <w:szCs w:val="24"/>
                </w:rPr>
                <w:delText xml:space="preserve"> </w:delText>
              </w:r>
            </w:del>
            <w:ins w:id="253" w:author="Tekijä">
              <w:r w:rsidR="009554A6">
                <w:rPr>
                  <w:color w:val="000000"/>
                  <w:szCs w:val="24"/>
                </w:rPr>
                <w:t xml:space="preserve">2016 </w:t>
              </w:r>
              <w:r w:rsidR="009554A6">
                <w:rPr>
                  <w:rStyle w:val="Hyperlinkki"/>
                  <w:szCs w:val="24"/>
                </w:rPr>
                <w:t xml:space="preserve"> </w:t>
              </w:r>
            </w:ins>
          </w:p>
        </w:tc>
      </w:tr>
      <w:tr w:rsidR="00705624" w14:paraId="0075D05E" w14:textId="77777777" w:rsidTr="00737EAB">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7B75AE1F" w:rsidR="00705624" w:rsidRDefault="00843018" w:rsidP="001D66F6">
            <w:pPr>
              <w:rPr>
                <w:color w:val="000000"/>
                <w:szCs w:val="24"/>
              </w:rPr>
            </w:pPr>
            <w:proofErr w:type="gramStart"/>
            <w:r>
              <w:rPr>
                <w:color w:val="000000"/>
                <w:szCs w:val="24"/>
              </w:rPr>
              <w:t xml:space="preserve">Koodistopalvelussa kuvatut </w:t>
            </w:r>
            <w:r w:rsidR="00BD6509">
              <w:rPr>
                <w:color w:val="000000"/>
                <w:szCs w:val="24"/>
              </w:rPr>
              <w:t>Potilastiedon arkistoon tallenttavien kuvantamisen pyyntö</w:t>
            </w:r>
            <w:r w:rsidR="00324746">
              <w:rPr>
                <w:color w:val="000000"/>
                <w:szCs w:val="24"/>
              </w:rPr>
              <w:t>-</w:t>
            </w:r>
            <w:r w:rsidR="00BD6509">
              <w:rPr>
                <w:color w:val="000000"/>
                <w:szCs w:val="24"/>
              </w:rPr>
              <w:t>, tutkimus</w:t>
            </w:r>
            <w:r w:rsidR="00324746">
              <w:rPr>
                <w:color w:val="000000"/>
                <w:szCs w:val="24"/>
              </w:rPr>
              <w:t>-</w:t>
            </w:r>
            <w:r w:rsidR="00BD6509">
              <w:rPr>
                <w:color w:val="000000"/>
                <w:szCs w:val="24"/>
              </w:rPr>
              <w:t xml:space="preserve"> ja </w:t>
            </w:r>
            <w:del w:id="254" w:author="Tekijä">
              <w:r w:rsidR="00BD6509" w:rsidDel="001D66F6">
                <w:rPr>
                  <w:color w:val="000000"/>
                  <w:szCs w:val="24"/>
                </w:rPr>
                <w:delText xml:space="preserve">lausuntomerkintöjen </w:delText>
              </w:r>
            </w:del>
            <w:ins w:id="255" w:author="Tekijä">
              <w:r w:rsidR="001D66F6">
                <w:rPr>
                  <w:color w:val="000000"/>
                  <w:szCs w:val="24"/>
                </w:rPr>
                <w:t xml:space="preserve">lausuntorakenteiden </w:t>
              </w:r>
            </w:ins>
            <w:r w:rsidR="00BD6509">
              <w:rPr>
                <w:color w:val="000000"/>
                <w:szCs w:val="24"/>
              </w:rPr>
              <w:t xml:space="preserve">tietosisältömäärittelyt </w:t>
            </w:r>
            <w:del w:id="256" w:author="Tekijä">
              <w:r w:rsidR="00324746" w:rsidDel="009554A6">
                <w:rPr>
                  <w:color w:val="000000"/>
                  <w:szCs w:val="24"/>
                </w:rPr>
                <w:delText>2015</w:delText>
              </w:r>
            </w:del>
            <w:ins w:id="257" w:author="Tekijä">
              <w:del w:id="258" w:author="Tekijä">
                <w:r w:rsidR="00914759" w:rsidDel="009554A6">
                  <w:rPr>
                    <w:color w:val="000000"/>
                    <w:szCs w:val="24"/>
                  </w:rPr>
                  <w:delText>-</w:delText>
                </w:r>
              </w:del>
              <w:r w:rsidR="00914759">
                <w:rPr>
                  <w:color w:val="000000"/>
                  <w:szCs w:val="24"/>
                </w:rPr>
                <w:t>2016</w:t>
              </w:r>
            </w:ins>
            <w:proofErr w:type="gramEnd"/>
          </w:p>
        </w:tc>
      </w:tr>
    </w:tbl>
    <w:p w14:paraId="590B3570" w14:textId="77777777" w:rsidR="00B43FCD" w:rsidRDefault="00B43FCD" w:rsidP="00CE475D"/>
    <w:p w14:paraId="590B3571" w14:textId="77777777" w:rsidR="000F4A9C" w:rsidRDefault="000F4A9C" w:rsidP="00CE475D">
      <w:r>
        <w:br w:type="page"/>
      </w:r>
      <w:bookmarkEnd w:id="236"/>
      <w:bookmarkEnd w:id="237"/>
    </w:p>
    <w:p w14:paraId="590B3573" w14:textId="5A2C04F9" w:rsidR="003A70BB" w:rsidRDefault="003A70BB" w:rsidP="003A70BB">
      <w:pPr>
        <w:pStyle w:val="Otsikko1"/>
      </w:pPr>
      <w:bookmarkStart w:id="259" w:name="_Toc413763144"/>
      <w:bookmarkStart w:id="260" w:name="_Toc421702247"/>
      <w:bookmarkStart w:id="261" w:name="_Toc444094007"/>
      <w:bookmarkEnd w:id="259"/>
      <w:bookmarkEnd w:id="260"/>
      <w:r>
        <w:lastRenderedPageBreak/>
        <w:t>Kuvantamisen käsitteitä</w:t>
      </w:r>
      <w:r w:rsidR="000D6E20">
        <w:t xml:space="preserve"> kertomusmerkinnöillä</w:t>
      </w:r>
      <w:bookmarkEnd w:id="261"/>
      <w:ins w:id="262" w:author="Tekijä">
        <w:r w:rsidR="00F14EE8">
          <w:t xml:space="preserve"> </w:t>
        </w:r>
      </w:ins>
    </w:p>
    <w:p w14:paraId="366117A9" w14:textId="77777777" w:rsidR="00F14EE8" w:rsidRDefault="00F14EE8" w:rsidP="00CE475D"/>
    <w:p w14:paraId="590B3575" w14:textId="2DDDF101"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del w:id="263" w:author="Tekijä">
        <w:r w:rsidR="00A43047" w:rsidDel="00DF1D08">
          <w:delText xml:space="preserve">Kuvantamistutkimuspyyntö </w:delText>
        </w:r>
        <w:r w:rsidR="00A43047" w:rsidRPr="00446B28" w:rsidDel="00DF1D08">
          <w:delText xml:space="preserve">esiintyy asiakirjassa hoitoprosessin vaiheena </w:delText>
        </w:r>
        <w:r w:rsidR="00A43047" w:rsidRPr="00446B28" w:rsidDel="00DF1D08">
          <w:rPr>
            <w:i/>
          </w:rPr>
          <w:delText>Hoidon suunnittelu</w:delText>
        </w:r>
        <w:r w:rsidR="00A43047" w:rsidRPr="00446B28" w:rsidDel="00DF1D08">
          <w:delText>.</w:delText>
        </w:r>
      </w:del>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76BE2F68"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del w:id="264" w:author="Tekijä">
        <w:r w:rsidRPr="00446B28" w:rsidDel="00DF1D08">
          <w:delText xml:space="preserve">Tehty tutkimus tai </w:delText>
        </w:r>
        <w:r w:rsidRPr="00446B28" w:rsidDel="00DF1D08">
          <w:rPr>
            <w:i/>
          </w:rPr>
          <w:delText>tutkimus</w:delText>
        </w:r>
        <w:r w:rsidRPr="00446B28" w:rsidDel="00DF1D08">
          <w:delText xml:space="preserve"> esiintyy asiakirjassa hoitoprosessin vaiheena </w:delText>
        </w:r>
        <w:r w:rsidRPr="00446B28" w:rsidDel="00DF1D08">
          <w:rPr>
            <w:i/>
          </w:rPr>
          <w:delText>Hoidon toteutus</w:delText>
        </w:r>
        <w:r w:rsidRPr="00446B28" w:rsidDel="00DF1D08">
          <w:delText>.</w:delText>
        </w:r>
      </w:del>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ins w:id="265" w:author="Tekijä">
        <w:r w:rsidR="00DF1D08">
          <w:t xml:space="preserve"> Kuvat kuuluvat yhteen kuvasarjaan, sarjoja DICOM-tutkimuksella voi olla useampia. </w:t>
        </w:r>
      </w:ins>
    </w:p>
    <w:p w14:paraId="590B357C" w14:textId="77777777" w:rsidR="00446B28" w:rsidRDefault="00446B28" w:rsidP="00446B28">
      <w:pPr>
        <w:rPr>
          <w:b/>
        </w:rPr>
      </w:pPr>
    </w:p>
    <w:p w14:paraId="590B357D" w14:textId="3F29B14C"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del w:id="266" w:author="Tekijä">
        <w:r w:rsidR="000D6E20" w:rsidDel="00DF1D08">
          <w:delText xml:space="preserve">lausuntomerkintä </w:delText>
        </w:r>
      </w:del>
      <w:ins w:id="267" w:author="Tekijä">
        <w:r w:rsidR="00DF1D08">
          <w:t xml:space="preserve">lausuntoentry </w:t>
        </w:r>
      </w:ins>
      <w:r w:rsidR="000D6E20">
        <w:t xml:space="preserve">koskee aina yhtä kuvantamistutkimusta. </w:t>
      </w:r>
      <w:r w:rsidR="000D6E20" w:rsidRPr="000D6E20">
        <w:t xml:space="preserve">Mikäli lausunto koskee useampaa tutkimusta, tarvittaessa toistetaan koko </w:t>
      </w:r>
      <w:del w:id="268" w:author="Tekijä">
        <w:r w:rsidR="000D6E20" w:rsidDel="00DF1D08">
          <w:delText>lausunto</w:delText>
        </w:r>
        <w:r w:rsidR="000D6E20" w:rsidRPr="000D6E20" w:rsidDel="00DF1D08">
          <w:delText xml:space="preserve">merkintää </w:delText>
        </w:r>
      </w:del>
      <w:ins w:id="269" w:author="Tekijä">
        <w:r w:rsidR="00DF1D08">
          <w:t>lausuntoentry:ä</w:t>
        </w:r>
        <w:r w:rsidR="00DF1D08" w:rsidRPr="000D6E20">
          <w:t xml:space="preserve"> </w:t>
        </w:r>
      </w:ins>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THL-toimenpideluokituksen mukainen 5-merkkinen tutkimuskoodi, josta kuvantamistutkimukset erottaa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ins w:id="270" w:author="Tekijä"/>
          <w:b/>
        </w:rPr>
      </w:pPr>
    </w:p>
    <w:p w14:paraId="13B807BB" w14:textId="029895D2" w:rsidR="00027E08" w:rsidRPr="00027E08" w:rsidRDefault="00027E08" w:rsidP="00027E08">
      <w:pPr>
        <w:rPr>
          <w:ins w:id="271" w:author="Tekijä"/>
          <w:b/>
        </w:rPr>
      </w:pPr>
      <w:proofErr w:type="gramStart"/>
      <w:ins w:id="272" w:author="Tekijä">
        <w:r>
          <w:rPr>
            <w:b/>
          </w:rPr>
          <w:t>Anatominen tarkenne.</w:t>
        </w:r>
        <w:proofErr w:type="gramEnd"/>
        <w:r>
          <w:rPr>
            <w:b/>
          </w:rPr>
          <w:t xml:space="preserve"> </w:t>
        </w:r>
        <w:r w:rsidRPr="00027E08">
          <w:t>Varsinaisen kuvakoodin lisäksi kuvantamisen merkinnöissä voidaan tarvittaessa käyttää tarkenteita. THL – Toimenpideluokitus perustuu Pohjoismaisen toimenpideluokituksen mukaiseen anatomiseen jaotteluun. Tältä pohjalta tuotetaan uusi Kuntaliitto – Anatominen sijainti luokitus, jolla kuvan kohteen anatominen sijainti voidaan tarvittaessa kirjata tutkimuskoodin anatomista jaottelua tarkemmalla tasolla..</w:t>
        </w:r>
      </w:ins>
    </w:p>
    <w:p w14:paraId="160D3B45" w14:textId="77777777" w:rsidR="00027E08" w:rsidRPr="00027E08" w:rsidRDefault="00027E08" w:rsidP="00027E08">
      <w:pPr>
        <w:rPr>
          <w:ins w:id="273" w:author="Tekijä"/>
          <w:b/>
        </w:rPr>
      </w:pPr>
    </w:p>
    <w:p w14:paraId="5E0E60E9" w14:textId="343DAD28" w:rsidR="00027E08" w:rsidRPr="00027E08" w:rsidRDefault="00027E08" w:rsidP="00027E08">
      <w:pPr>
        <w:rPr>
          <w:ins w:id="274" w:author="Tekijä"/>
          <w:b/>
        </w:rPr>
      </w:pPr>
      <w:ins w:id="275" w:author="Tekijä">
        <w:r w:rsidRPr="00027E08">
          <w:rPr>
            <w:b/>
          </w:rPr>
          <w:lastRenderedPageBreak/>
          <w:t>Diagnoositarkenne</w:t>
        </w:r>
        <w:r>
          <w:rPr>
            <w:b/>
          </w:rPr>
          <w:t xml:space="preserve">. </w:t>
        </w:r>
        <w:r w:rsidRPr="00027E08">
          <w:t>Todettu tai oletettu diagnoosi voidaan koodata lisäkoodiksi tarkentamaan kuvaa. Tarkentimena käytetään ICD10- diagnoosikoodia vähintään kolmen merkin tarkkuudella tai ICPC2 koodia. Lisäetuna diagnoosi-tarkenteella on, että se täsmentää kuvaa silloin, kun kuva on raajojen alueelta, jossa anatominen luokitus on epätarkin.</w:t>
        </w:r>
      </w:ins>
    </w:p>
    <w:p w14:paraId="68A8C48D" w14:textId="77777777" w:rsidR="00027E08" w:rsidRPr="00027E08" w:rsidRDefault="00027E08" w:rsidP="00027E08">
      <w:pPr>
        <w:rPr>
          <w:ins w:id="276" w:author="Tekijä"/>
          <w:b/>
        </w:rPr>
      </w:pPr>
    </w:p>
    <w:p w14:paraId="48B4CC6C" w14:textId="49E1D1BA" w:rsidR="00027E08" w:rsidRDefault="00027E08" w:rsidP="00027E08">
      <w:pPr>
        <w:rPr>
          <w:ins w:id="277" w:author="Tekijä"/>
          <w:b/>
        </w:rPr>
      </w:pPr>
      <w:ins w:id="278" w:author="Tekijä">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ins>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279" w:name="_Toc444094008"/>
      <w:r>
        <w:t>Kuvantamisen tietomalli</w:t>
      </w:r>
      <w:bookmarkEnd w:id="279"/>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0D6E20">
      <w:pPr>
        <w:numPr>
          <w:ilvl w:val="0"/>
          <w:numId w:val="26"/>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0D6E20">
      <w:pPr>
        <w:numPr>
          <w:ilvl w:val="0"/>
          <w:numId w:val="26"/>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0D6E20">
      <w:pPr>
        <w:numPr>
          <w:ilvl w:val="0"/>
          <w:numId w:val="26"/>
        </w:numPr>
        <w:spacing w:after="60" w:line="276" w:lineRule="auto"/>
        <w:ind w:left="714" w:hanging="357"/>
      </w:pPr>
      <w:r w:rsidRPr="00EB203E">
        <w:t>Tutkimukseen tai tutkimuksiin liittyvä lausunto</w:t>
      </w:r>
    </w:p>
    <w:p w14:paraId="590B359D" w14:textId="77777777" w:rsidR="00446B28" w:rsidRPr="00EB203E" w:rsidRDefault="00446B28" w:rsidP="000D6E20">
      <w:pPr>
        <w:numPr>
          <w:ilvl w:val="0"/>
          <w:numId w:val="26"/>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280" w:name="_Toc444094009"/>
      <w:r>
        <w:lastRenderedPageBreak/>
        <w:t>Tietomalli</w:t>
      </w:r>
      <w:bookmarkEnd w:id="280"/>
    </w:p>
    <w:p w14:paraId="590B35A0" w14:textId="2364D79A" w:rsidR="00446B28" w:rsidRDefault="00C711E4" w:rsidP="00CE475D">
      <w:pPr>
        <w:rPr>
          <w:highlight w:val="white"/>
          <w:lang w:eastAsia="fi-FI"/>
        </w:rPr>
      </w:pPr>
      <w:ins w:id="281" w:author="Tekijä">
        <w:r>
          <w:rPr>
            <w:noProof/>
            <w:highlight w:val="white"/>
            <w:lang w:eastAsia="fi-FI"/>
          </w:rPr>
          <w:drawing>
            <wp:inline distT="0" distB="0" distL="0" distR="0" wp14:anchorId="31628733" wp14:editId="431F50A0">
              <wp:extent cx="6080251" cy="5854237"/>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383" cy="5869769"/>
                      </a:xfrm>
                      <a:prstGeom prst="rect">
                        <a:avLst/>
                      </a:prstGeom>
                      <a:noFill/>
                    </pic:spPr>
                  </pic:pic>
                </a:graphicData>
              </a:graphic>
            </wp:inline>
          </w:drawing>
        </w:r>
      </w:ins>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282" w:name="_Toc444094010"/>
      <w:r>
        <w:t>Kuvantamistutkimuksen yksikäsitteinen tunnistaminen</w:t>
      </w:r>
      <w:bookmarkEnd w:id="282"/>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046075C5" w:rsidR="00413BDE" w:rsidRDefault="000D6E20" w:rsidP="008D086A">
      <w:r>
        <w:t xml:space="preserve">Potilastiedon arkiston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w:t>
      </w:r>
      <w:r w:rsidR="007C1FBE">
        <w:lastRenderedPageBreak/>
        <w:t xml:space="preserve">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590B35AA" w14:textId="77777777" w:rsidR="003A70BB" w:rsidRDefault="003A70BB" w:rsidP="003A70BB">
      <w:pPr>
        <w:pStyle w:val="Otsikko1"/>
      </w:pPr>
      <w:bookmarkStart w:id="283" w:name="_Toc444094011"/>
      <w:r>
        <w:t xml:space="preserve">Header </w:t>
      </w:r>
      <w:r w:rsidR="007473B9">
        <w:t xml:space="preserve">/ </w:t>
      </w:r>
      <w:r>
        <w:t>kuvailutiedot</w:t>
      </w:r>
      <w:bookmarkEnd w:id="283"/>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84" w:name="_Toc444094012"/>
      <w:r>
        <w:rPr>
          <w:highlight w:val="white"/>
          <w:lang w:eastAsia="fi-FI"/>
        </w:rPr>
        <w:t xml:space="preserve">Merkintä </w:t>
      </w:r>
      <w:proofErr w:type="gramStart"/>
      <w:r>
        <w:rPr>
          <w:highlight w:val="white"/>
          <w:lang w:eastAsia="fi-FI"/>
        </w:rPr>
        <w:t>ja</w:t>
      </w:r>
      <w:proofErr w:type="gramEnd"/>
      <w:r>
        <w:rPr>
          <w:highlight w:val="white"/>
          <w:lang w:eastAsia="fi-FI"/>
        </w:rPr>
        <w:t xml:space="preserve"> asiakirjat</w:t>
      </w:r>
      <w:bookmarkEnd w:id="284"/>
    </w:p>
    <w:p w14:paraId="590B35AE" w14:textId="5FD6DBAB"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Sen jälkeen yksilöidään merkintään liittyvien ammattilaisten tiedot. Kolmantena hoitoprosessin vaihe</w:t>
      </w:r>
      <w:r w:rsidR="00E54377">
        <w:rPr>
          <w:highlight w:val="white"/>
          <w:lang w:eastAsia="fi-FI"/>
        </w:rPr>
        <w:t>en</w:t>
      </w:r>
      <w:r w:rsidR="00EC18FF">
        <w:rPr>
          <w:highlight w:val="white"/>
          <w:lang w:eastAsia="fi-FI"/>
        </w:rPr>
        <w:t xml:space="preserv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w:t>
      </w:r>
      <w:proofErr w:type="gramStart"/>
      <w:r w:rsidR="00EC18FF">
        <w:rPr>
          <w:highlight w:val="white"/>
          <w:lang w:eastAsia="fi-FI"/>
        </w:rPr>
        <w:t xml:space="preserve">1: </w:t>
      </w:r>
      <w:r>
        <w:rPr>
          <w:highlight w:val="white"/>
          <w:lang w:eastAsia="fi-FI"/>
        </w:rPr>
        <w:t xml:space="preserve"> </w:t>
      </w:r>
      <w:r w:rsidR="00EC18FF">
        <w:rPr>
          <w:highlight w:val="white"/>
          <w:lang w:eastAsia="fi-FI"/>
        </w:rPr>
        <w:t>M</w:t>
      </w:r>
      <w:r>
        <w:rPr>
          <w:highlight w:val="white"/>
          <w:lang w:eastAsia="fi-FI"/>
        </w:rPr>
        <w:t>erkinnän</w:t>
      </w:r>
      <w:proofErr w:type="gramEnd"/>
      <w:r>
        <w:rPr>
          <w:highlight w:val="white"/>
          <w:lang w:eastAsia="fi-FI"/>
        </w:rPr>
        <w:t xml:space="preserve"> raken</w:t>
      </w:r>
      <w:r w:rsidR="00EC18FF">
        <w:rPr>
          <w:highlight w:val="white"/>
          <w:lang w:eastAsia="fi-FI"/>
        </w:rPr>
        <w:t>ne</w:t>
      </w:r>
    </w:p>
    <w:p w14:paraId="590B35B2" w14:textId="77777777" w:rsidR="00C77E41" w:rsidRDefault="00C77E41" w:rsidP="003A70BB">
      <w:pPr>
        <w:rPr>
          <w:highlight w:val="white"/>
          <w:lang w:eastAsia="fi-FI"/>
        </w:rPr>
      </w:pPr>
    </w:p>
    <w:p w14:paraId="590B35B9" w14:textId="468051A5" w:rsidR="00D21CE4" w:rsidRDefault="00E54377" w:rsidP="00162BC2">
      <w:pPr>
        <w:rPr>
          <w:highlight w:val="white"/>
          <w:lang w:eastAsia="fi-FI"/>
        </w:rPr>
      </w:pPr>
      <w:r>
        <w:rPr>
          <w:highlight w:val="white"/>
          <w:lang w:eastAsia="fi-FI"/>
        </w:rPr>
        <w:t>M</w:t>
      </w:r>
      <w:r w:rsidR="00EC18FF">
        <w:rPr>
          <w:highlight w:val="white"/>
          <w:lang w:eastAsia="fi-FI"/>
        </w:rPr>
        <w:t xml:space="preserve">erkintöjen koostamisessa asiakirjoiksi </w:t>
      </w:r>
      <w:r w:rsidR="006571DA">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D086A">
        <w:rPr>
          <w:lang w:eastAsia="fi-FI"/>
        </w:rPr>
        <w:t xml:space="preserve">Kanta </w:t>
      </w:r>
      <w:r w:rsidR="00400960">
        <w:rPr>
          <w:lang w:eastAsia="fi-FI"/>
        </w:rPr>
        <w:t xml:space="preserve">määrittelyssä </w:t>
      </w:r>
      <w:r>
        <w:rPr>
          <w:lang w:eastAsia="fi-FI"/>
        </w:rPr>
        <w:t>”</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kohdassa on kuvattu säännöstö merkintöjen koostamiseksi asiakirjoiksi [11]</w:t>
      </w:r>
      <w:r w:rsidR="008D086A">
        <w:rPr>
          <w:lang w:eastAsia="fi-FI"/>
        </w:rPr>
        <w:t>. Kuvantamisen merkinnät koostetaan asiakirjoiksi tämän yleisohjeistuksen mukaisesti</w:t>
      </w:r>
      <w:r w:rsidR="00FB6280">
        <w:rPr>
          <w:lang w:eastAsia="fi-FI"/>
        </w:rPr>
        <w:t xml:space="preserve"> ja merkintöjen arkistointivelvoitteen hoitamisesta </w:t>
      </w:r>
      <w:r>
        <w:rPr>
          <w:lang w:eastAsia="fi-FI"/>
        </w:rPr>
        <w:t xml:space="preserve">voidaan sopia </w:t>
      </w:r>
      <w:r w:rsidR="00FB6280">
        <w:rPr>
          <w:lang w:eastAsia="fi-FI"/>
        </w:rPr>
        <w:t xml:space="preserve">HIS/RIS/lausunnon tuottaneen järjestelmän toimijoiden kesken. Muita kuvantamisen kokonaisuudessa huomioitavia </w:t>
      </w:r>
      <w:r>
        <w:rPr>
          <w:lang w:eastAsia="fi-FI"/>
        </w:rPr>
        <w:t xml:space="preserve">asioita </w:t>
      </w:r>
      <w:r w:rsidR="00FB6280">
        <w:rPr>
          <w:lang w:eastAsia="fi-FI"/>
        </w:rPr>
        <w:t xml:space="preserve">ovat erillisjärjestelmiin ja ostopalveluihin liittyvät määrittelyt. </w:t>
      </w:r>
    </w:p>
    <w:p w14:paraId="590B35BA" w14:textId="77777777" w:rsidR="00CB5B94" w:rsidRDefault="00CB5B94" w:rsidP="00CB5B94"/>
    <w:p w14:paraId="590B35BB" w14:textId="731ED2EA" w:rsidR="00C34995" w:rsidRDefault="00C34995" w:rsidP="00C34995">
      <w:pPr>
        <w:pStyle w:val="Otsikko2"/>
        <w:rPr>
          <w:highlight w:val="white"/>
          <w:lang w:eastAsia="fi-FI"/>
        </w:rPr>
      </w:pPr>
      <w:bookmarkStart w:id="285" w:name="_Toc444094013"/>
      <w:r>
        <w:rPr>
          <w:highlight w:val="white"/>
          <w:lang w:eastAsia="fi-FI"/>
        </w:rPr>
        <w:lastRenderedPageBreak/>
        <w:t>Amma</w:t>
      </w:r>
      <w:r w:rsidR="00E42EC4">
        <w:rPr>
          <w:highlight w:val="white"/>
          <w:lang w:eastAsia="fi-FI"/>
        </w:rPr>
        <w:t>t</w:t>
      </w:r>
      <w:r>
        <w:rPr>
          <w:highlight w:val="white"/>
          <w:lang w:eastAsia="fi-FI"/>
        </w:rPr>
        <w:t>tilaisen tunniste</w:t>
      </w:r>
      <w:r w:rsidR="00427FAD">
        <w:rPr>
          <w:highlight w:val="white"/>
          <w:lang w:eastAsia="fi-FI"/>
        </w:rPr>
        <w:t xml:space="preserve"> </w:t>
      </w:r>
      <w:proofErr w:type="gramStart"/>
      <w:r w:rsidR="00427FAD">
        <w:rPr>
          <w:highlight w:val="white"/>
          <w:lang w:eastAsia="fi-FI"/>
        </w:rPr>
        <w:t>ja</w:t>
      </w:r>
      <w:proofErr w:type="gramEnd"/>
      <w:r w:rsidR="00427FAD">
        <w:rPr>
          <w:highlight w:val="white"/>
          <w:lang w:eastAsia="fi-FI"/>
        </w:rPr>
        <w:t xml:space="preserve"> tiedot</w:t>
      </w:r>
      <w:bookmarkEnd w:id="285"/>
    </w:p>
    <w:p w14:paraId="590B35BE" w14:textId="2C467CB9"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proofErr w:type="gramStart"/>
      <w:r>
        <w:rPr>
          <w:lang w:eastAsia="fi-FI"/>
        </w:rPr>
        <w:t>oppaan  luvun</w:t>
      </w:r>
      <w:proofErr w:type="gramEnd"/>
      <w:r>
        <w:rPr>
          <w:lang w:eastAsia="fi-FI"/>
        </w:rPr>
        <w:t xml:space="preserve"> ”</w:t>
      </w:r>
      <w:del w:id="286" w:author="Tekijä">
        <w:r w:rsidR="00236315" w:rsidDel="000B47B2">
          <w:rPr>
            <w:lang w:eastAsia="fi-FI"/>
          </w:rPr>
          <w:delText>3.2.1</w:delText>
        </w:r>
      </w:del>
      <w:ins w:id="287" w:author="Tekijä">
        <w:r w:rsidR="000B47B2">
          <w:rPr>
            <w:lang w:eastAsia="fi-FI"/>
          </w:rPr>
          <w:t>2.5</w:t>
        </w:r>
      </w:ins>
      <w:r w:rsidR="00236315" w:rsidRPr="00236315">
        <w:t xml:space="preserve"> </w:t>
      </w:r>
      <w:del w:id="288" w:author="Tekijä">
        <w:r w:rsidR="00236315" w:rsidRPr="00236315" w:rsidDel="000B47B2">
          <w:rPr>
            <w:lang w:eastAsia="fi-FI"/>
          </w:rPr>
          <w:delText>Terveydenhuollon ammattihenkilö (lääkäri) ja laitos (palveluyksikkö)</w:delText>
        </w:r>
      </w:del>
      <w:ins w:id="289" w:author="Tekijä">
        <w:r w:rsidR="000B47B2">
          <w:rPr>
            <w:lang w:eastAsia="fi-FI"/>
          </w:rPr>
          <w:t>Author</w:t>
        </w:r>
      </w:ins>
      <w:r>
        <w:rPr>
          <w:lang w:eastAsia="fi-FI"/>
        </w:rPr>
        <w:t>” [2] mukaisesti</w:t>
      </w:r>
      <w:r w:rsidR="00033DDC">
        <w:rPr>
          <w:lang w:eastAsia="fi-FI"/>
        </w:rPr>
        <w:t>.</w:t>
      </w:r>
      <w:r w:rsidR="00427FAD">
        <w:rPr>
          <w:lang w:eastAsia="fi-FI"/>
        </w:rPr>
        <w:t xml:space="preserve"> </w:t>
      </w:r>
      <w:r w:rsidR="00427FAD" w:rsidRPr="00427FAD">
        <w:rPr>
          <w:lang w:eastAsia="fi-FI"/>
        </w:rPr>
        <w:t xml:space="preserve">Mahdollisesti puuttellisten author-tietojen kanssa </w:t>
      </w:r>
      <w:r w:rsidR="00162BC2">
        <w:rPr>
          <w:lang w:eastAsia="fi-FI"/>
        </w:rPr>
        <w:t xml:space="preserve">entry:n sisällä </w:t>
      </w:r>
      <w:r w:rsidR="00427FAD" w:rsidRPr="00427FAD">
        <w:rPr>
          <w:lang w:eastAsia="fi-FI"/>
        </w:rPr>
        <w:t>menetellään Kertomus ja lomakkeet -</w:t>
      </w:r>
      <w:proofErr w:type="gramStart"/>
      <w:r w:rsidR="00427FAD" w:rsidRPr="00427FAD">
        <w:rPr>
          <w:lang w:eastAsia="fi-FI"/>
        </w:rPr>
        <w:t>oppaan  luvun</w:t>
      </w:r>
      <w:proofErr w:type="gramEnd"/>
      <w:r w:rsidR="00427FAD" w:rsidRPr="00427FAD">
        <w:rPr>
          <w:lang w:eastAsia="fi-FI"/>
        </w:rPr>
        <w:t xml:space="preserve"> ”</w:t>
      </w:r>
      <w:del w:id="290" w:author="Tekijä">
        <w:r w:rsidR="00427FAD" w:rsidRPr="00427FAD" w:rsidDel="000B47B2">
          <w:rPr>
            <w:lang w:eastAsia="fi-FI"/>
          </w:rPr>
          <w:delText>3.2.1</w:delText>
        </w:r>
      </w:del>
      <w:ins w:id="291" w:author="Tekijä">
        <w:r w:rsidR="000B47B2">
          <w:rPr>
            <w:lang w:eastAsia="fi-FI"/>
          </w:rPr>
          <w:t>2.5.2</w:t>
        </w:r>
      </w:ins>
      <w:r w:rsidR="00427FAD" w:rsidRPr="00427FAD">
        <w:rPr>
          <w:lang w:eastAsia="fi-FI"/>
        </w:rPr>
        <w:t xml:space="preserve"> </w:t>
      </w:r>
      <w:del w:id="292" w:author="Tekijä">
        <w:r w:rsidR="00427FAD" w:rsidRPr="00427FAD" w:rsidDel="000B47B2">
          <w:rPr>
            <w:lang w:eastAsia="fi-FI"/>
          </w:rPr>
          <w:delText>Terveydenhuollon ammattihenkilö (lääkäri) ja laitos (palveluyksikkö)</w:delText>
        </w:r>
      </w:del>
      <w:ins w:id="293" w:author="Tekijä">
        <w:r w:rsidR="000B47B2">
          <w:rPr>
            <w:lang w:eastAsia="fi-FI"/>
          </w:rPr>
          <w:t>Puutteellisten author-tietojen esittäminen</w:t>
        </w:r>
      </w:ins>
      <w:r w:rsidR="00427FAD" w:rsidRPr="00427FAD">
        <w:rPr>
          <w:lang w:eastAsia="fi-FI"/>
        </w:rPr>
        <w:t>” [2] mukaisesti.</w:t>
      </w:r>
    </w:p>
    <w:p w14:paraId="590B35BF" w14:textId="77777777" w:rsidR="00C0355E" w:rsidRPr="00D21CE4" w:rsidRDefault="00C0355E" w:rsidP="00C0355E">
      <w:pPr>
        <w:pStyle w:val="Otsikko2"/>
        <w:rPr>
          <w:lang w:val="fi-FI" w:eastAsia="fi-FI"/>
        </w:rPr>
      </w:pPr>
      <w:bookmarkStart w:id="294" w:name="_Toc444094014"/>
      <w:r w:rsidRPr="00D21CE4">
        <w:rPr>
          <w:lang w:val="fi-FI" w:eastAsia="fi-FI"/>
        </w:rPr>
        <w:t>Asiakirjan viivästys</w:t>
      </w:r>
      <w:bookmarkEnd w:id="294"/>
      <w:r w:rsidRPr="00D21CE4">
        <w:rPr>
          <w:lang w:val="fi-FI" w:eastAsia="fi-FI"/>
        </w:rPr>
        <w:t xml:space="preserve"> </w:t>
      </w:r>
    </w:p>
    <w:p w14:paraId="590B35C0"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r w:rsidRPr="005A3EF4">
              <w:rPr>
                <w:rFonts w:ascii="Courier New" w:hAnsi="Courier New" w:cs="Courier New"/>
                <w:color w:val="0000FF"/>
                <w:sz w:val="18"/>
                <w:lang w:eastAsia="fi-FI"/>
              </w:rPr>
              <w:t>&lt;!</w:t>
            </w:r>
            <w:proofErr w:type="gramStart"/>
            <w:r w:rsidRPr="005A3EF4">
              <w:rPr>
                <w:rFonts w:ascii="Courier New" w:hAnsi="Courier New" w:cs="Courier New"/>
                <w:color w:val="0000FF"/>
                <w:sz w:val="18"/>
                <w:lang w:eastAsia="fi-FI"/>
              </w:rPr>
              <w:t>--</w:t>
            </w:r>
            <w:r w:rsidRPr="005A3EF4">
              <w:rPr>
                <w:rFonts w:ascii="Courier New" w:hAnsi="Courier New" w:cs="Courier New"/>
                <w:color w:val="474747"/>
                <w:sz w:val="18"/>
                <w:lang w:eastAsia="fi-FI"/>
              </w:rPr>
              <w:t xml:space="preserve"> FI</w:t>
            </w:r>
            <w:proofErr w:type="gramEnd"/>
            <w:r w:rsidRPr="005A3EF4">
              <w:rPr>
                <w:rFonts w:ascii="Courier New" w:hAnsi="Courier New" w:cs="Courier New"/>
                <w:color w:val="474747"/>
                <w:sz w:val="18"/>
                <w:lang w:eastAsia="fi-FI"/>
              </w:rPr>
              <w:t xml:space="preserve">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3C53E14E" w:rsidR="003A70BB" w:rsidRDefault="003A70BB" w:rsidP="003A70BB">
      <w:pPr>
        <w:pStyle w:val="Otsikko1"/>
      </w:pPr>
      <w:bookmarkStart w:id="295" w:name="_Toc444094015"/>
      <w:r>
        <w:t xml:space="preserve">Kuvantamisen </w:t>
      </w:r>
      <w:r w:rsidR="005A3D82">
        <w:t xml:space="preserve">merkintöjen </w:t>
      </w:r>
      <w:r>
        <w:t>perusrakenne</w:t>
      </w:r>
      <w:bookmarkEnd w:id="295"/>
    </w:p>
    <w:p w14:paraId="67CAAE9A" w14:textId="2F12CD74" w:rsidR="00C47736" w:rsidRDefault="005A3D82" w:rsidP="00B8743A">
      <w:r>
        <w:t xml:space="preserve">Kuvantamisen merkinnät tehdään </w:t>
      </w:r>
      <w:ins w:id="296" w:author="Tekijä">
        <w:r w:rsidR="000B47B2">
          <w:t>Radiologia (</w:t>
        </w:r>
      </w:ins>
      <w:r>
        <w:t>RTG</w:t>
      </w:r>
      <w:ins w:id="297" w:author="Tekijä">
        <w:r w:rsidR="000B47B2">
          <w:t xml:space="preserve">) </w:t>
        </w:r>
      </w:ins>
      <w:r>
        <w:t>-näkymälle seuraavan yleisrakennekuvan mukaisesti</w:t>
      </w:r>
      <w:del w:id="298" w:author="Tekijä">
        <w:r w:rsidDel="00355829">
          <w:delText>.</w:delText>
        </w:r>
      </w:del>
      <w:r>
        <w:t xml:space="preserve"> Kuvantamisessa on kolmea eri tyyppiä </w:t>
      </w:r>
      <w:del w:id="299" w:author="Tekijä">
        <w:r w:rsidDel="009D2822">
          <w:delText xml:space="preserve">merkintöjä </w:delText>
        </w:r>
      </w:del>
      <w:ins w:id="300" w:author="Tekijä">
        <w:r w:rsidR="009D2822">
          <w:t>rakenteisia kirjauksia</w:t>
        </w:r>
        <w:proofErr w:type="gramStart"/>
        <w:r w:rsidR="009D2822">
          <w:t xml:space="preserve"> (entry:jä</w:t>
        </w:r>
        <w:del w:id="301" w:author="Tekijä">
          <w:r w:rsidR="009D2822" w:rsidDel="002E5D56">
            <w:delText xml:space="preserve">) </w:delText>
          </w:r>
        </w:del>
      </w:ins>
      <w:del w:id="302" w:author="Tekijä">
        <w:r w:rsidDel="002E5D56">
          <w:delText>ja näistä kaikista tehdään oma merkintä</w:delText>
        </w:r>
      </w:del>
      <w:ins w:id="303" w:author="Tekijä">
        <w:del w:id="304" w:author="Tekijä">
          <w:r w:rsidR="009D2822" w:rsidDel="002E5D56">
            <w:delText xml:space="preserve"> tai samaan merkintään voi laittaa useamman entry:n tiedot merkintöjen muodostussääntöjen mukaisesti</w:delText>
          </w:r>
          <w:r w:rsidR="001D66F6" w:rsidDel="002E5D56">
            <w:delText xml:space="preserve"> [</w:delText>
          </w:r>
          <w:r w:rsidR="00355829" w:rsidDel="002E5D56">
            <w:delText>2</w:delText>
          </w:r>
          <w:r w:rsidR="001D66F6" w:rsidDel="002E5D56">
            <w:delText>]</w:delText>
          </w:r>
        </w:del>
      </w:ins>
      <w:r>
        <w:t>:</w:t>
      </w:r>
      <w:proofErr w:type="gramEnd"/>
    </w:p>
    <w:p w14:paraId="1BFC37FF" w14:textId="4EA1917D" w:rsidR="005A3D82" w:rsidRDefault="005A3D82" w:rsidP="005A3D82">
      <w:pPr>
        <w:pStyle w:val="Luettelokappale"/>
        <w:numPr>
          <w:ilvl w:val="0"/>
          <w:numId w:val="38"/>
        </w:numPr>
      </w:pPr>
      <w:r>
        <w:t>Kuvantamistutkimuspyyntö</w:t>
      </w:r>
    </w:p>
    <w:p w14:paraId="425B964B" w14:textId="59F9FE65" w:rsidR="005A3D82" w:rsidRDefault="005A3D82" w:rsidP="005A3D82">
      <w:pPr>
        <w:pStyle w:val="Luettelokappale"/>
        <w:numPr>
          <w:ilvl w:val="0"/>
          <w:numId w:val="38"/>
        </w:numPr>
      </w:pPr>
      <w:r>
        <w:t>Kuvantamistutkimus</w:t>
      </w:r>
    </w:p>
    <w:p w14:paraId="275744E0" w14:textId="20A4540C" w:rsidR="005A3D82" w:rsidRDefault="005A3D82" w:rsidP="005A3D82">
      <w:pPr>
        <w:pStyle w:val="Luettelokappale"/>
        <w:numPr>
          <w:ilvl w:val="0"/>
          <w:numId w:val="38"/>
        </w:numPr>
      </w:pPr>
      <w:r>
        <w:t>Lausunto</w:t>
      </w:r>
      <w:r>
        <w:br/>
      </w:r>
    </w:p>
    <w:p w14:paraId="4C5F4025" w14:textId="09391A7D" w:rsidR="009D2822" w:rsidRDefault="009D2822" w:rsidP="00B8743A">
      <w:pPr>
        <w:rPr>
          <w:ins w:id="305" w:author="Tekijä"/>
        </w:rPr>
      </w:pPr>
      <w:ins w:id="306" w:author="Tekijä">
        <w:r>
          <w:rPr>
            <w:noProof/>
            <w:lang w:eastAsia="fi-FI"/>
          </w:rPr>
          <w:lastRenderedPageBreak/>
          <w:drawing>
            <wp:inline distT="0" distB="0" distL="0" distR="0" wp14:anchorId="1EF4E7F6" wp14:editId="6ED8A65D">
              <wp:extent cx="6003295" cy="36195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ins>
    </w:p>
    <w:p w14:paraId="4530B8E3" w14:textId="1F6CA155" w:rsidR="00C47736" w:rsidRDefault="00C47736" w:rsidP="00B8743A"/>
    <w:p w14:paraId="26D9B85F" w14:textId="77777777" w:rsidR="00DF1D08" w:rsidRDefault="00DF1D08" w:rsidP="00B8743A"/>
    <w:p w14:paraId="3A0C1943" w14:textId="7F60B294" w:rsidR="009D2822" w:rsidRDefault="009D2822" w:rsidP="00B8743A">
      <w:pPr>
        <w:rPr>
          <w:ins w:id="307" w:author="Tekijä"/>
        </w:rPr>
      </w:pPr>
      <w:ins w:id="308" w:author="Tekijä">
        <w:r>
          <w:t xml:space="preserve">THP toiminnallisen määrittelyn mukaisesti kuvantamisen rakenteiset tiedot saa kirjata </w:t>
        </w:r>
        <w:r w:rsidR="002E5D56">
          <w:t xml:space="preserve">myös </w:t>
        </w:r>
        <w:r>
          <w:t xml:space="preserve">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ins>
    </w:p>
    <w:p w14:paraId="1C72DDBE" w14:textId="77777777" w:rsidR="009D2822" w:rsidRDefault="009D2822" w:rsidP="00B8743A">
      <w:pPr>
        <w:rPr>
          <w:ins w:id="309" w:author="Tekijä"/>
        </w:rPr>
      </w:pPr>
    </w:p>
    <w:p w14:paraId="1D6E103C" w14:textId="3C2A0910" w:rsidR="009D2822" w:rsidRDefault="009D2822" w:rsidP="00B8743A">
      <w:pPr>
        <w:rPr>
          <w:ins w:id="310" w:author="Tekijä"/>
        </w:rPr>
      </w:pPr>
      <w:ins w:id="311" w:author="Tekijä">
        <w:r>
          <w:rPr>
            <w:noProof/>
            <w:lang w:eastAsia="fi-FI"/>
          </w:rPr>
          <w:drawing>
            <wp:inline distT="0" distB="0" distL="0" distR="0" wp14:anchorId="77007188" wp14:editId="151BB9D7">
              <wp:extent cx="5961761" cy="3619500"/>
              <wp:effectExtent l="0" t="0" r="127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ins>
    </w:p>
    <w:p w14:paraId="66BEF321" w14:textId="77777777" w:rsidR="009D2822" w:rsidRDefault="009D2822" w:rsidP="00B8743A">
      <w:pPr>
        <w:rPr>
          <w:ins w:id="312" w:author="Tekijä"/>
        </w:rPr>
      </w:pPr>
    </w:p>
    <w:p w14:paraId="0A5ABB30" w14:textId="3D816214" w:rsidR="009D2822" w:rsidRDefault="009D2822" w:rsidP="00B8743A">
      <w:pPr>
        <w:rPr>
          <w:ins w:id="313" w:author="Tekijä"/>
        </w:rPr>
      </w:pPr>
      <w:ins w:id="314" w:author="Tekijä">
        <w:del w:id="315" w:author="Tekijä">
          <w:r w:rsidDel="002E5D56">
            <w:delText>Kertumusnäkymillä</w:delText>
          </w:r>
        </w:del>
        <w:r w:rsidR="002E5D56">
          <w:t>Näkymästä riippumatta</w:t>
        </w:r>
        <w:r>
          <w:t xml:space="preserve"> merkinnät, hoitoprosessin vaiheet, otsikot ja otsikkojen alla rakenteiset entry:t toistuvat yleisien merkinnän ja asiakirjan muodostusohjeistuksien mukaisesti, esimerkiksi samaan merkintää</w:t>
        </w:r>
        <w:r w:rsidR="006A11CF">
          <w:t>n</w:t>
        </w:r>
        <w:r>
          <w:t xml:space="preserve"> voi sijoittaa tutkimuksen ja lausunnon tiedot, mikäli niillä on sama merkinnän tekijä ja muut merkinnän kuvailutiedot.</w:t>
        </w:r>
        <w:r w:rsidR="002E5D56">
          <w:t xml:space="preserve"> </w:t>
        </w:r>
        <w:r w:rsidR="002E5D56" w:rsidRPr="002E5D56">
          <w:t>Poikkeuksena kuitenkin se, että RTG-näkymälle saa laittaa vain tässä määrittelyssä esitettyjä kuvantamisen entryjä, ei muita rakenteisia tietoja kuten diagnoosin tai toimenpiteen entryjä.</w:t>
        </w:r>
      </w:ins>
    </w:p>
    <w:p w14:paraId="4682288E" w14:textId="77777777" w:rsidR="009D2822" w:rsidRDefault="009D2822" w:rsidP="00B8743A"/>
    <w:p w14:paraId="590B35E4" w14:textId="136E7230" w:rsidR="009F0CA7" w:rsidRDefault="005A3D82" w:rsidP="00B8743A">
      <w:del w:id="316" w:author="Tekijä">
        <w:r w:rsidDel="009D2822">
          <w:delText>Nämä merkinnät on</w:delText>
        </w:r>
      </w:del>
      <w:ins w:id="317" w:author="Tekijä">
        <w:r w:rsidR="002E5D56">
          <w:t xml:space="preserve">Kuvantamisen </w:t>
        </w:r>
        <w:del w:id="318" w:author="Tekijä">
          <w:r w:rsidR="009D2822" w:rsidDel="002E5D56">
            <w:delText>R</w:delText>
          </w:r>
        </w:del>
        <w:r w:rsidR="002E5D56">
          <w:t>r</w:t>
        </w:r>
        <w:r w:rsidR="009D2822">
          <w:t>akenteiset kirjaukset on</w:t>
        </w:r>
      </w:ins>
      <w:r>
        <w:t xml:space="preserve"> kukin kuva</w:t>
      </w:r>
      <w:r w:rsidR="00F219ED">
        <w:t>ttu yksityiskohtaisesti seuraavi</w:t>
      </w:r>
      <w:r>
        <w:t>ssa luvussa. Merkintöjen tietosisällöt on toteutettu THL</w:t>
      </w:r>
      <w:r w:rsidR="00B00F92">
        <w:t>:n</w:t>
      </w:r>
      <w:r>
        <w:t xml:space="preserve"> koodistopalvelusta löytyvien kuvantamisen tietosisältömäärittelyjen mukaisesti [13].</w:t>
      </w:r>
    </w:p>
    <w:p w14:paraId="0060D94A" w14:textId="77777777" w:rsidR="00DB2335" w:rsidRDefault="00DB2335" w:rsidP="00B8743A"/>
    <w:p w14:paraId="45A2ECE6" w14:textId="1389C23D" w:rsidR="00DB2335" w:rsidRDefault="00DB2335" w:rsidP="00B8743A">
      <w:r>
        <w:t xml:space="preserve">Xml-esimerkeissä kunkin tiedon kohdalla on kirjattu vastaavuus </w:t>
      </w:r>
      <w:r w:rsidR="00922877">
        <w:t xml:space="preserve">koodistopalvelun </w:t>
      </w:r>
      <w:r>
        <w:t>THL tietosisältömäärittelyn tietojen kanssa kommenttikentässä, alla esimerkiksi viitatataan kuvantamistutkimuspyynnön tietosisällön CodeId 4:een.</w:t>
      </w:r>
    </w:p>
    <w:p w14:paraId="16670036" w14:textId="77777777" w:rsidR="00DB2335" w:rsidRDefault="00DB2335" w:rsidP="00B8743A"/>
    <w:p w14:paraId="010A607B" w14:textId="77777777" w:rsidR="009C119B" w:rsidRPr="009C119B" w:rsidRDefault="009C119B" w:rsidP="009C119B">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r w:rsidRPr="009C119B">
        <w:rPr>
          <w:rFonts w:ascii="Courier New" w:hAnsi="Courier New" w:cs="Courier New"/>
          <w:color w:val="0000FF"/>
          <w:sz w:val="22"/>
          <w:szCs w:val="18"/>
          <w:lang w:eastAsia="fi-FI"/>
        </w:rPr>
        <w:t>&lt;!</w:t>
      </w:r>
      <w:proofErr w:type="gramStart"/>
      <w:r w:rsidRPr="009C119B">
        <w:rPr>
          <w:rFonts w:ascii="Courier New" w:hAnsi="Courier New" w:cs="Courier New"/>
          <w:color w:val="0000FF"/>
          <w:sz w:val="22"/>
          <w:szCs w:val="18"/>
          <w:lang w:eastAsia="fi-FI"/>
        </w:rPr>
        <w:t>--</w:t>
      </w:r>
      <w:r w:rsidRPr="009C119B">
        <w:rPr>
          <w:rFonts w:ascii="Courier New" w:hAnsi="Courier New" w:cs="Courier New"/>
          <w:color w:val="474747"/>
          <w:sz w:val="22"/>
          <w:szCs w:val="18"/>
          <w:lang w:eastAsia="fi-FI"/>
        </w:rPr>
        <w:t xml:space="preserve"> 4</w:t>
      </w:r>
      <w:proofErr w:type="gramEnd"/>
      <w:r w:rsidRPr="009C119B">
        <w:rPr>
          <w:rFonts w:ascii="Courier New" w:hAnsi="Courier New" w:cs="Courier New"/>
          <w:color w:val="474747"/>
          <w:sz w:val="22"/>
          <w:szCs w:val="18"/>
          <w:lang w:eastAsia="fi-FI"/>
        </w:rPr>
        <w:t xml:space="preserve"> Pyyntöajankohta </w:t>
      </w:r>
      <w:r w:rsidRPr="009C119B">
        <w:rPr>
          <w:rFonts w:ascii="Courier New" w:hAnsi="Courier New" w:cs="Courier New"/>
          <w:color w:val="0000FF"/>
          <w:sz w:val="22"/>
          <w:szCs w:val="18"/>
          <w:lang w:eastAsia="fi-FI"/>
        </w:rPr>
        <w:t>--&gt;</w:t>
      </w:r>
    </w:p>
    <w:p w14:paraId="590B3610" w14:textId="392B6EDF" w:rsidR="001F15FC" w:rsidRDefault="001F15FC">
      <w:pPr>
        <w:rPr>
          <w:ins w:id="319" w:author="Tekijä"/>
          <w:highlight w:val="white"/>
          <w:lang w:eastAsia="fi-FI"/>
        </w:rPr>
      </w:pPr>
      <w:ins w:id="320" w:author="Tekijä">
        <w:r>
          <w:rPr>
            <w:highlight w:val="white"/>
            <w:lang w:eastAsia="fi-FI"/>
          </w:rPr>
          <w:br w:type="page"/>
        </w:r>
      </w:ins>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321" w:name="_Toc444094016"/>
      <w:r>
        <w:t>Kuvantamistutkimuspyyntö</w:t>
      </w:r>
      <w:bookmarkEnd w:id="321"/>
    </w:p>
    <w:p w14:paraId="590B3612" w14:textId="43C06C08" w:rsidR="003A70BB" w:rsidRPr="006424A8" w:rsidRDefault="006A7CCD" w:rsidP="003A70BB">
      <w:pPr>
        <w:pStyle w:val="Otsikko2"/>
        <w:rPr>
          <w:highlight w:val="white"/>
          <w:lang w:val="fi-FI" w:eastAsia="fi-FI"/>
        </w:rPr>
      </w:pPr>
      <w:bookmarkStart w:id="322" w:name="_Toc444094017"/>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322"/>
    </w:p>
    <w:p w14:paraId="590B3613" w14:textId="4116E808" w:rsidR="006270D6" w:rsidRDefault="006270D6" w:rsidP="006270D6">
      <w:r w:rsidRPr="00BD5106">
        <w:t xml:space="preserve">Kuvantamisen </w:t>
      </w:r>
      <w:del w:id="323" w:author="Tekijä">
        <w:r w:rsidR="006424A8" w:rsidDel="002E5D56">
          <w:delText>merkinnät</w:delText>
        </w:r>
      </w:del>
      <w:ins w:id="324" w:author="Tekijä">
        <w:del w:id="325" w:author="Tekijä">
          <w:r w:rsidR="001D66F6" w:rsidDel="002E5D56">
            <w:delText>/entry:t</w:delText>
          </w:r>
        </w:del>
      </w:ins>
      <w:del w:id="326" w:author="Tekijä">
        <w:r w:rsidR="006424A8" w:rsidDel="002E5D56">
          <w:delText xml:space="preserve"> kirjataan</w:delText>
        </w:r>
      </w:del>
      <w:ins w:id="327" w:author="Tekijä">
        <w:r w:rsidR="002E5D56">
          <w:t>kirjaukset tehdään</w:t>
        </w:r>
      </w:ins>
      <w:r w:rsidR="006424A8">
        <w:t xml:space="preserve"> </w:t>
      </w:r>
      <w:r w:rsidR="00827958">
        <w:t xml:space="preserve">Radiologia- </w:t>
      </w:r>
      <w:r w:rsidR="006424A8">
        <w:t>näkymälle</w:t>
      </w:r>
      <w:ins w:id="328" w:author="Tekijä">
        <w:r w:rsidR="001D66F6">
          <w:t xml:space="preserve"> tai mille tahansa kertomustekstityyppiselle näkymälle</w:t>
        </w:r>
      </w:ins>
      <w:r w:rsidRPr="00BD5106">
        <w:t xml:space="preserve">. </w:t>
      </w:r>
      <w:r>
        <w:t xml:space="preserve">Näkymä </w:t>
      </w:r>
      <w:r w:rsidRPr="00BD5106">
        <w:t xml:space="preserve">ilmoitetaan ensimmäisellä section-tasolla </w:t>
      </w:r>
      <w:r>
        <w:t>näkymäkoodilla</w:t>
      </w:r>
      <w:ins w:id="329" w:author="Tekijä">
        <w:r w:rsidR="001D66F6">
          <w:t>, esimerkiksi</w:t>
        </w:r>
      </w:ins>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330" w:name="_Toc403145878"/>
      <w:bookmarkStart w:id="331" w:name="_Toc413763156"/>
      <w:bookmarkStart w:id="332" w:name="_Toc421702259"/>
      <w:bookmarkStart w:id="333" w:name="_Toc444094018"/>
      <w:bookmarkEnd w:id="330"/>
      <w:bookmarkEnd w:id="331"/>
      <w:bookmarkEnd w:id="332"/>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333"/>
    </w:p>
    <w:p w14:paraId="590B3621" w14:textId="2C5B5313"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pyyntömerkinnän tehneen ammattilaisen ja organisaation tiedot</w:t>
      </w:r>
      <w:r>
        <w:rPr>
          <w:highlight w:val="white"/>
          <w:lang w:eastAsia="fi-FI"/>
        </w:rPr>
        <w:t xml:space="preserve">. </w:t>
      </w:r>
      <w:r w:rsidR="006A7CCD">
        <w:rPr>
          <w:highlight w:val="white"/>
          <w:lang w:eastAsia="fi-FI"/>
        </w:rPr>
        <w:t xml:space="preserve">Potilaan </w:t>
      </w:r>
      <w:r>
        <w:rPr>
          <w:highlight w:val="white"/>
          <w:lang w:eastAsia="fi-FI"/>
        </w:rPr>
        <w:t xml:space="preserve">tiedot </w:t>
      </w:r>
      <w:r w:rsidR="006A7CCD">
        <w:rPr>
          <w:highlight w:val="white"/>
          <w:lang w:eastAsia="fi-FI"/>
        </w:rPr>
        <w:t xml:space="preserve">annetaan </w:t>
      </w:r>
      <w:r>
        <w:rPr>
          <w:highlight w:val="white"/>
          <w:lang w:eastAsia="fi-FI"/>
        </w:rPr>
        <w:t>näkymätasolla</w:t>
      </w:r>
      <w:r w:rsidR="00B00F92">
        <w:rPr>
          <w:highlight w:val="white"/>
          <w:lang w:eastAsia="fi-FI"/>
        </w:rPr>
        <w:t>.</w:t>
      </w:r>
      <w:r>
        <w:rPr>
          <w:highlight w:val="white"/>
          <w:lang w:eastAsia="fi-FI"/>
        </w:rPr>
        <w:t xml:space="preserve"> </w:t>
      </w:r>
      <w:r w:rsidR="00B00F92">
        <w:rPr>
          <w:highlight w:val="white"/>
          <w:lang w:eastAsia="fi-FI"/>
        </w:rPr>
        <w:t>M</w:t>
      </w:r>
      <w:r>
        <w:rPr>
          <w:highlight w:val="white"/>
          <w:lang w:eastAsia="fi-FI"/>
        </w:rPr>
        <w:t>ikäli samassa asiakirjassa on useampia merkintöjä potilaalle</w:t>
      </w:r>
      <w:r w:rsidR="00B00F92">
        <w:rPr>
          <w:highlight w:val="white"/>
          <w:lang w:eastAsia="fi-FI"/>
        </w:rPr>
        <w:t>, niin</w:t>
      </w:r>
      <w:r w:rsidR="006A7CCD">
        <w:rPr>
          <w:highlight w:val="white"/>
          <w:lang w:eastAsia="fi-FI"/>
        </w:rPr>
        <w:t xml:space="preserve"> </w:t>
      </w:r>
      <w:r w:rsidR="00B00F92">
        <w:rPr>
          <w:highlight w:val="white"/>
          <w:lang w:eastAsia="fi-FI"/>
        </w:rPr>
        <w:t>tiedot voivat olla</w:t>
      </w:r>
      <w:r w:rsidR="006A7CCD">
        <w:rPr>
          <w:highlight w:val="white"/>
          <w:lang w:eastAsia="fi-FI"/>
        </w:rPr>
        <w:t xml:space="preserve"> </w:t>
      </w:r>
      <w:r w:rsidR="00B00F92">
        <w:rPr>
          <w:highlight w:val="white"/>
          <w:lang w:eastAsia="fi-FI"/>
        </w:rPr>
        <w:t xml:space="preserve">vain </w:t>
      </w:r>
      <w:r w:rsidR="006A7CCD">
        <w:rPr>
          <w:highlight w:val="white"/>
          <w:lang w:eastAsia="fi-FI"/>
        </w:rPr>
        <w:t>kertaalleen asiakirjan body:ssa</w:t>
      </w:r>
      <w:r>
        <w:rPr>
          <w:highlight w:val="white"/>
          <w:lang w:eastAsia="fi-FI"/>
        </w:rPr>
        <w:t>.</w:t>
      </w:r>
      <w:r w:rsidR="009E2E55">
        <w:rPr>
          <w:highlight w:val="white"/>
          <w:lang w:eastAsia="fi-FI"/>
        </w:rPr>
        <w:t xml:space="preserve"> </w:t>
      </w:r>
      <w:r w:rsidR="006A7CCD">
        <w:rPr>
          <w:highlight w:val="white"/>
          <w:lang w:eastAsia="fi-FI"/>
        </w:rPr>
        <w:t>N</w:t>
      </w:r>
      <w:r w:rsidR="009E2E55">
        <w:rPr>
          <w:highlight w:val="white"/>
          <w:lang w:eastAsia="fi-FI"/>
        </w:rPr>
        <w:t>äkymätason author:ssa annetaan merkinnän tekijän tiedon rakenteisessa muodossa</w:t>
      </w:r>
      <w:r w:rsidR="00B00F92">
        <w:rPr>
          <w:highlight w:val="white"/>
          <w:lang w:eastAsia="fi-FI"/>
        </w:rPr>
        <w:t>.</w:t>
      </w:r>
      <w:r w:rsidR="009E2E55">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eri henkilö</w:t>
      </w:r>
      <w:r w:rsidR="00B00F92">
        <w:rPr>
          <w:highlight w:val="white"/>
          <w:lang w:eastAsia="fi-FI"/>
        </w:rPr>
        <w:t>,</w:t>
      </w:r>
      <w:r w:rsidR="009E2E55">
        <w:rPr>
          <w:highlight w:val="white"/>
          <w:lang w:eastAsia="fi-FI"/>
        </w:rPr>
        <w:t xml:space="preserve"> kuin varsinaisen pyynnön tehnyt lääkäri</w:t>
      </w:r>
      <w:r w:rsidR="00C15AAB">
        <w:rPr>
          <w:highlight w:val="white"/>
          <w:lang w:eastAsia="fi-FI"/>
        </w:rPr>
        <w:t xml:space="preserve"> – pyynnön tehneet lääkärin tiedot annetaan entry:n sisällä ja sitä vastaavassa näyttömuoto-osioissa</w:t>
      </w:r>
      <w:r w:rsidR="009E2E55">
        <w:rPr>
          <w:highlight w:val="white"/>
          <w:lang w:eastAsia="fi-FI"/>
        </w:rPr>
        <w:t>.</w:t>
      </w:r>
    </w:p>
    <w:p w14:paraId="60C7A51D" w14:textId="77777777" w:rsidR="00D445E9" w:rsidRDefault="00D445E9" w:rsidP="001350BB">
      <w:pPr>
        <w:rPr>
          <w:lang w:eastAsia="fi-FI"/>
        </w:rPr>
      </w:pPr>
    </w:p>
    <w:tbl>
      <w:tblPr>
        <w:tblStyle w:val="TaulukkoRuudukko"/>
        <w:tblW w:w="0" w:type="auto"/>
        <w:tblLook w:val="04A0" w:firstRow="1" w:lastRow="0" w:firstColumn="1" w:lastColumn="0" w:noHBand="0" w:noVBand="1"/>
      </w:tblPr>
      <w:tblGrid>
        <w:gridCol w:w="9629"/>
      </w:tblGrid>
      <w:tr w:rsidR="00D445E9" w:rsidRPr="00361AFA" w14:paraId="59AD64BF" w14:textId="77777777" w:rsidTr="00D445E9">
        <w:tc>
          <w:tcPr>
            <w:tcW w:w="9629" w:type="dxa"/>
          </w:tcPr>
          <w:p w14:paraId="4ECD100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2BECB14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325A2812"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LL Pekka Päivystäjä</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47BFF941" w14:textId="7140E04C"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20.</w:t>
            </w:r>
            <w:r w:rsidR="00865C80">
              <w:rPr>
                <w:rFonts w:ascii="Courier New" w:hAnsi="Courier New" w:cs="Courier New"/>
                <w:color w:val="000000"/>
                <w:sz w:val="18"/>
                <w:lang w:eastAsia="fi-FI"/>
              </w:rPr>
              <w:t>6</w:t>
            </w:r>
            <w:r w:rsidRPr="006424A8">
              <w:rPr>
                <w:rFonts w:ascii="Courier New" w:hAnsi="Courier New" w:cs="Courier New"/>
                <w:color w:val="000000"/>
                <w:sz w:val="18"/>
                <w:lang w:eastAsia="fi-FI"/>
              </w:rPr>
              <w:t>.201</w:t>
            </w:r>
            <w:r w:rsidR="00865C80">
              <w:rPr>
                <w:rFonts w:ascii="Courier New" w:hAnsi="Courier New" w:cs="Courier New"/>
                <w:color w:val="000000"/>
                <w:sz w:val="18"/>
                <w:lang w:eastAsia="fi-FI"/>
              </w:rPr>
              <w:t>4</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ACA0DB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br</w:t>
            </w:r>
            <w:r w:rsidRPr="006424A8">
              <w:rPr>
                <w:rFonts w:ascii="Courier New" w:hAnsi="Courier New" w:cs="Courier New"/>
                <w:color w:val="0000FF"/>
                <w:sz w:val="18"/>
                <w:lang w:eastAsia="fi-FI"/>
              </w:rPr>
              <w:t>/&gt;</w:t>
            </w:r>
          </w:p>
          <w:p w14:paraId="247D6D9E"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7AE3001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Potilaan</w:t>
            </w:r>
            <w:proofErr w:type="gramEnd"/>
            <w:r w:rsidRPr="006424A8">
              <w:rPr>
                <w:rFonts w:ascii="Courier New" w:hAnsi="Courier New" w:cs="Courier New"/>
                <w:color w:val="474747"/>
                <w:sz w:val="18"/>
                <w:lang w:eastAsia="fi-FI"/>
              </w:rPr>
              <w:t xml:space="preserve"> tiedot Bodyssa näkymätasoalla  </w:t>
            </w:r>
            <w:r w:rsidRPr="006424A8">
              <w:rPr>
                <w:rFonts w:ascii="Courier New" w:hAnsi="Courier New" w:cs="Courier New"/>
                <w:color w:val="0000FF"/>
                <w:sz w:val="18"/>
                <w:lang w:eastAsia="fi-FI"/>
              </w:rPr>
              <w:t>--&gt;</w:t>
            </w:r>
          </w:p>
          <w:p w14:paraId="71876D4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37972B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1533FDC1" w14:textId="77777777" w:rsidR="006424A8" w:rsidRPr="003A6BF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3A6BFD">
              <w:rPr>
                <w:rFonts w:ascii="Courier New" w:hAnsi="Courier New" w:cs="Courier New"/>
                <w:color w:val="0000FF"/>
                <w:sz w:val="18"/>
                <w:lang w:eastAsia="fi-FI"/>
              </w:rPr>
              <w:t>&lt;!</w:t>
            </w:r>
            <w:proofErr w:type="gramStart"/>
            <w:r w:rsidRPr="003A6BFD">
              <w:rPr>
                <w:rFonts w:ascii="Courier New" w:hAnsi="Courier New" w:cs="Courier New"/>
                <w:color w:val="0000FF"/>
                <w:sz w:val="18"/>
                <w:lang w:eastAsia="fi-FI"/>
              </w:rPr>
              <w:t>--</w:t>
            </w:r>
            <w:r w:rsidRPr="003A6BFD">
              <w:rPr>
                <w:rFonts w:ascii="Courier New" w:hAnsi="Courier New" w:cs="Courier New"/>
                <w:color w:val="474747"/>
                <w:sz w:val="18"/>
                <w:lang w:eastAsia="fi-FI"/>
              </w:rPr>
              <w:t xml:space="preserve"> Henkilötunnus</w:t>
            </w:r>
            <w:proofErr w:type="gramEnd"/>
            <w:r w:rsidRPr="003A6BFD">
              <w:rPr>
                <w:rFonts w:ascii="Courier New" w:hAnsi="Courier New" w:cs="Courier New"/>
                <w:color w:val="474747"/>
                <w:sz w:val="18"/>
                <w:lang w:eastAsia="fi-FI"/>
              </w:rPr>
              <w:t xml:space="preserve"> </w:t>
            </w:r>
            <w:r w:rsidRPr="003A6BFD">
              <w:rPr>
                <w:rFonts w:ascii="Courier New" w:hAnsi="Courier New" w:cs="Courier New"/>
                <w:color w:val="0000FF"/>
                <w:sz w:val="18"/>
                <w:lang w:eastAsia="fi-FI"/>
              </w:rPr>
              <w:t>--&gt;</w:t>
            </w:r>
          </w:p>
          <w:p w14:paraId="069A8C0A" w14:textId="77777777" w:rsidR="006424A8" w:rsidRPr="00686C4D" w:rsidRDefault="006424A8" w:rsidP="006424A8">
            <w:pPr>
              <w:autoSpaceDE w:val="0"/>
              <w:autoSpaceDN w:val="0"/>
              <w:adjustRightInd w:val="0"/>
              <w:ind w:left="1136" w:hanging="1136"/>
              <w:rPr>
                <w:rFonts w:ascii="Courier New" w:hAnsi="Courier New" w:cs="Courier New"/>
                <w:color w:val="0000FF"/>
                <w:sz w:val="18"/>
                <w:lang w:val="en-US" w:eastAsia="fi-FI"/>
              </w:rPr>
            </w:pPr>
            <w:r w:rsidRPr="003A6BFD">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code</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010144-123X</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1.2.246.21</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Potilastunniste oikea henkilötunnus</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displayName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010144-123X</w:t>
            </w:r>
            <w:r w:rsidRPr="00686C4D">
              <w:rPr>
                <w:rFonts w:ascii="Courier New" w:hAnsi="Courier New" w:cs="Courier New"/>
                <w:color w:val="0000FF"/>
                <w:sz w:val="18"/>
                <w:lang w:val="en-US" w:eastAsia="fi-FI"/>
              </w:rPr>
              <w:t>"/&gt;</w:t>
            </w:r>
          </w:p>
          <w:p w14:paraId="71FB149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48514D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21347F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68BC25D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1503BC8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64A60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6F42B8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6DA9416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113EDB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36AD6D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24C1B8C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palveluyksikkö, tekijä ja tapahtuma-aika</w:t>
            </w:r>
            <w:r w:rsidRPr="006424A8">
              <w:rPr>
                <w:rFonts w:ascii="Courier New" w:hAnsi="Courier New" w:cs="Courier New"/>
                <w:color w:val="0000FF"/>
                <w:sz w:val="18"/>
                <w:lang w:eastAsia="fi-FI"/>
              </w:rPr>
              <w:t>--&gt;</w:t>
            </w:r>
          </w:p>
          <w:p w14:paraId="36D956C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author</w:t>
            </w:r>
            <w:r w:rsidRPr="006424A8">
              <w:rPr>
                <w:rFonts w:ascii="Courier New" w:hAnsi="Courier New" w:cs="Courier New"/>
                <w:color w:val="0000FF"/>
                <w:sz w:val="18"/>
                <w:lang w:eastAsia="fi-FI"/>
              </w:rPr>
              <w:t>&gt;</w:t>
            </w:r>
          </w:p>
          <w:p w14:paraId="4AE2A6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tekijän rooli on aina MER </w:t>
            </w:r>
            <w:r w:rsidRPr="006424A8">
              <w:rPr>
                <w:rFonts w:ascii="Courier New" w:hAnsi="Courier New" w:cs="Courier New"/>
                <w:color w:val="0000FF"/>
                <w:sz w:val="18"/>
                <w:lang w:eastAsia="fi-FI"/>
              </w:rPr>
              <w:t>--&gt;</w:t>
            </w:r>
          </w:p>
          <w:p w14:paraId="740DC152" w14:textId="77777777" w:rsidR="006424A8" w:rsidRPr="003A6BFD" w:rsidRDefault="006424A8" w:rsidP="006424A8">
            <w:pPr>
              <w:autoSpaceDE w:val="0"/>
              <w:autoSpaceDN w:val="0"/>
              <w:adjustRightInd w:val="0"/>
              <w:ind w:left="568" w:hanging="568"/>
              <w:rPr>
                <w:rFonts w:ascii="Courier New" w:hAnsi="Courier New" w:cs="Courier New"/>
                <w:color w:val="0000FF"/>
                <w:sz w:val="18"/>
                <w:lang w:eastAsia="fi-FI"/>
              </w:rPr>
            </w:pPr>
            <w:r w:rsidRPr="006424A8">
              <w:rPr>
                <w:rFonts w:ascii="Courier New" w:hAnsi="Courier New" w:cs="Courier New"/>
                <w:color w:val="000000"/>
                <w:sz w:val="18"/>
                <w:lang w:eastAsia="fi-FI"/>
              </w:rPr>
              <w:lastRenderedPageBreak/>
              <w:t xml:space="preserve">    </w:t>
            </w:r>
            <w:r w:rsidRPr="003A6BFD">
              <w:rPr>
                <w:rFonts w:ascii="Courier New" w:hAnsi="Courier New" w:cs="Courier New"/>
                <w:color w:val="0000FF"/>
                <w:sz w:val="18"/>
                <w:lang w:eastAsia="fi-FI"/>
              </w:rPr>
              <w:t>&lt;</w:t>
            </w:r>
            <w:r w:rsidRPr="003A6BFD">
              <w:rPr>
                <w:rFonts w:ascii="Courier New" w:hAnsi="Courier New" w:cs="Courier New"/>
                <w:color w:val="800000"/>
                <w:sz w:val="18"/>
                <w:lang w:eastAsia="fi-FI"/>
              </w:rPr>
              <w:t>functionCode</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1.2.246.537.5.40006.2003</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eArkisto - tekninen CDA R2 henkilötarkennin</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displayName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Merkinnän tekijä</w:t>
            </w:r>
            <w:r w:rsidRPr="003A6BFD">
              <w:rPr>
                <w:rFonts w:ascii="Courier New" w:hAnsi="Courier New" w:cs="Courier New"/>
                <w:color w:val="0000FF"/>
                <w:sz w:val="18"/>
                <w:lang w:eastAsia="fi-FI"/>
              </w:rPr>
              <w:t>"/&gt;</w:t>
            </w:r>
          </w:p>
          <w:p w14:paraId="4EBE50B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merkinnän</w:t>
            </w:r>
            <w:proofErr w:type="gramEnd"/>
            <w:r w:rsidRPr="006424A8">
              <w:rPr>
                <w:rFonts w:ascii="Courier New" w:hAnsi="Courier New" w:cs="Courier New"/>
                <w:color w:val="474747"/>
                <w:sz w:val="18"/>
                <w:lang w:eastAsia="fi-FI"/>
              </w:rPr>
              <w:t xml:space="preserve"> teon tapahtuma-aika </w:t>
            </w:r>
            <w:r w:rsidRPr="006424A8">
              <w:rPr>
                <w:rFonts w:ascii="Courier New" w:hAnsi="Courier New" w:cs="Courier New"/>
                <w:color w:val="0000FF"/>
                <w:sz w:val="18"/>
                <w:lang w:eastAsia="fi-FI"/>
              </w:rPr>
              <w:t>--&gt;</w:t>
            </w:r>
          </w:p>
          <w:p w14:paraId="762C3680" w14:textId="22C9D96B"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time</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value</w:t>
            </w:r>
            <w:r w:rsidRPr="006424A8">
              <w:rPr>
                <w:rFonts w:ascii="Courier New" w:hAnsi="Courier New" w:cs="Courier New"/>
                <w:color w:val="0000FF"/>
                <w:sz w:val="18"/>
                <w:lang w:eastAsia="fi-FI"/>
              </w:rPr>
              <w:t>="</w:t>
            </w:r>
            <w:ins w:id="334" w:author="Tekijä">
              <w:r w:rsidR="00870E11">
                <w:rPr>
                  <w:rFonts w:ascii="Courier New" w:hAnsi="Courier New" w:cs="Courier New"/>
                  <w:color w:val="000000"/>
                  <w:sz w:val="18"/>
                  <w:lang w:eastAsia="fi-FI"/>
                </w:rPr>
                <w:t>20150620</w:t>
              </w:r>
            </w:ins>
            <w:r w:rsidRPr="006424A8">
              <w:rPr>
                <w:rFonts w:ascii="Courier New" w:hAnsi="Courier New" w:cs="Courier New"/>
                <w:color w:val="000000"/>
                <w:sz w:val="18"/>
                <w:lang w:eastAsia="fi-FI"/>
              </w:rPr>
              <w:t>141059</w:t>
            </w:r>
            <w:r w:rsidR="00865C80">
              <w:rPr>
                <w:rFonts w:ascii="Courier New" w:hAnsi="Courier New" w:cs="Courier New"/>
                <w:color w:val="000000"/>
                <w:sz w:val="18"/>
                <w:lang w:eastAsia="fi-FI"/>
              </w:rPr>
              <w:t>+0300</w:t>
            </w:r>
            <w:r w:rsidRPr="006424A8">
              <w:rPr>
                <w:rFonts w:ascii="Courier New" w:hAnsi="Courier New" w:cs="Courier New"/>
                <w:color w:val="0000FF"/>
                <w:sz w:val="18"/>
                <w:lang w:eastAsia="fi-FI"/>
              </w:rPr>
              <w:t>"/&gt;</w:t>
            </w:r>
          </w:p>
          <w:p w14:paraId="1933D68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assignedAuthor</w:t>
            </w:r>
            <w:r w:rsidRPr="006424A8">
              <w:rPr>
                <w:rFonts w:ascii="Courier New" w:hAnsi="Courier New" w:cs="Courier New"/>
                <w:color w:val="0000FF"/>
                <w:sz w:val="18"/>
                <w:lang w:eastAsia="fi-FI"/>
              </w:rPr>
              <w:t>&gt;</w:t>
            </w:r>
          </w:p>
          <w:p w14:paraId="74B9764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Ammattihenkilön</w:t>
            </w:r>
            <w:proofErr w:type="gramEnd"/>
            <w:r w:rsidRPr="006424A8">
              <w:rPr>
                <w:rFonts w:ascii="Courier New" w:hAnsi="Courier New" w:cs="Courier New"/>
                <w:color w:val="474747"/>
                <w:sz w:val="18"/>
                <w:lang w:eastAsia="fi-FI"/>
              </w:rPr>
              <w:t xml:space="preserve"> perustunniste henkilötunnus</w:t>
            </w:r>
            <w:r w:rsidRPr="006424A8">
              <w:rPr>
                <w:rFonts w:ascii="Courier New" w:hAnsi="Courier New" w:cs="Courier New"/>
                <w:color w:val="0000FF"/>
                <w:sz w:val="18"/>
                <w:lang w:eastAsia="fi-FI"/>
              </w:rPr>
              <w:t>--&gt;</w:t>
            </w:r>
          </w:p>
          <w:p w14:paraId="09FB19A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id</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extension</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123456-1234</w:t>
            </w:r>
            <w:r w:rsidRPr="006424A8">
              <w:rPr>
                <w:rFonts w:ascii="Courier New" w:hAnsi="Courier New" w:cs="Courier New"/>
                <w:color w:val="0000FF"/>
                <w:sz w:val="18"/>
                <w:lang w:eastAsia="fi-FI"/>
              </w:rPr>
              <w:t>"</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root</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1.2.246.21</w:t>
            </w:r>
            <w:r w:rsidRPr="006424A8">
              <w:rPr>
                <w:rFonts w:ascii="Courier New" w:hAnsi="Courier New" w:cs="Courier New"/>
                <w:color w:val="0000FF"/>
                <w:sz w:val="18"/>
                <w:lang w:eastAsia="fi-FI"/>
              </w:rPr>
              <w:t>"/&gt;</w:t>
            </w:r>
          </w:p>
          <w:p w14:paraId="0112B99D" w14:textId="77777777" w:rsidR="006424A8" w:rsidRPr="00686C4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86C4D">
              <w:rPr>
                <w:rFonts w:ascii="Courier New" w:hAnsi="Courier New" w:cs="Courier New"/>
                <w:color w:val="0000FF"/>
                <w:sz w:val="18"/>
                <w:lang w:eastAsia="fi-FI"/>
              </w:rPr>
              <w:t>&lt;!</w:t>
            </w:r>
            <w:proofErr w:type="gramStart"/>
            <w:r w:rsidRPr="00686C4D">
              <w:rPr>
                <w:rFonts w:ascii="Courier New" w:hAnsi="Courier New" w:cs="Courier New"/>
                <w:color w:val="0000FF"/>
                <w:sz w:val="18"/>
                <w:lang w:eastAsia="fi-FI"/>
              </w:rPr>
              <w:t>--</w:t>
            </w:r>
            <w:r w:rsidRPr="00686C4D">
              <w:rPr>
                <w:rFonts w:ascii="Courier New" w:hAnsi="Courier New" w:cs="Courier New"/>
                <w:color w:val="474747"/>
                <w:sz w:val="18"/>
                <w:lang w:eastAsia="fi-FI"/>
              </w:rPr>
              <w:t xml:space="preserve">  Ammattihenkilön</w:t>
            </w:r>
            <w:proofErr w:type="gramEnd"/>
            <w:r w:rsidRPr="00686C4D">
              <w:rPr>
                <w:rFonts w:ascii="Courier New" w:hAnsi="Courier New" w:cs="Courier New"/>
                <w:color w:val="474747"/>
                <w:sz w:val="18"/>
                <w:lang w:eastAsia="fi-FI"/>
              </w:rPr>
              <w:t xml:space="preserve"> nimi </w:t>
            </w:r>
            <w:r w:rsidRPr="00686C4D">
              <w:rPr>
                <w:rFonts w:ascii="Courier New" w:hAnsi="Courier New" w:cs="Courier New"/>
                <w:color w:val="0000FF"/>
                <w:sz w:val="18"/>
                <w:lang w:eastAsia="fi-FI"/>
              </w:rPr>
              <w:t>--&gt;</w:t>
            </w:r>
          </w:p>
          <w:p w14:paraId="46676F2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091F66E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14BBCBBE"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Pekka</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0383FC5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Päivystäjä</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975221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LL</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p>
          <w:p w14:paraId="1DA905C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84F52D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162B1B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0EDC9C6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474747"/>
                <w:sz w:val="18"/>
                <w:lang w:val="en-US" w:eastAsia="fi-FI"/>
              </w:rPr>
              <w:t xml:space="preserve"> Merkinnän palveluyksikkö </w:t>
            </w:r>
            <w:r w:rsidRPr="006424A8">
              <w:rPr>
                <w:rFonts w:ascii="Courier New" w:hAnsi="Courier New" w:cs="Courier New"/>
                <w:color w:val="0000FF"/>
                <w:sz w:val="18"/>
                <w:lang w:val="en-US" w:eastAsia="fi-FI"/>
              </w:rPr>
              <w:t>--&gt;</w:t>
            </w:r>
          </w:p>
          <w:p w14:paraId="40684AA5" w14:textId="77777777" w:rsidR="006424A8" w:rsidRPr="00686C4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86C4D">
              <w:rPr>
                <w:rFonts w:ascii="Courier New" w:hAnsi="Courier New" w:cs="Courier New"/>
                <w:color w:val="0000FF"/>
                <w:sz w:val="18"/>
                <w:lang w:eastAsia="fi-FI"/>
              </w:rPr>
              <w:t>&lt;</w:t>
            </w:r>
            <w:r w:rsidRPr="00686C4D">
              <w:rPr>
                <w:rFonts w:ascii="Courier New" w:hAnsi="Courier New" w:cs="Courier New"/>
                <w:color w:val="800000"/>
                <w:sz w:val="18"/>
                <w:lang w:eastAsia="fi-FI"/>
              </w:rPr>
              <w:t>id</w:t>
            </w:r>
            <w:r w:rsidRPr="00686C4D">
              <w:rPr>
                <w:rFonts w:ascii="Courier New" w:hAnsi="Courier New" w:cs="Courier New"/>
                <w:i/>
                <w:iCs/>
                <w:color w:val="008080"/>
                <w:sz w:val="18"/>
                <w:lang w:eastAsia="fi-FI"/>
              </w:rPr>
              <w:t xml:space="preserve"> </w:t>
            </w:r>
            <w:r w:rsidRPr="00686C4D">
              <w:rPr>
                <w:rFonts w:ascii="Courier New" w:hAnsi="Courier New" w:cs="Courier New"/>
                <w:color w:val="FF0000"/>
                <w:sz w:val="18"/>
                <w:lang w:eastAsia="fi-FI"/>
              </w:rPr>
              <w:t>extension</w:t>
            </w:r>
            <w:r w:rsidRPr="00686C4D">
              <w:rPr>
                <w:rFonts w:ascii="Courier New" w:hAnsi="Courier New" w:cs="Courier New"/>
                <w:color w:val="0000FF"/>
                <w:sz w:val="18"/>
                <w:lang w:eastAsia="fi-FI"/>
              </w:rPr>
              <w:t>="</w:t>
            </w:r>
            <w:r w:rsidRPr="00686C4D">
              <w:rPr>
                <w:rFonts w:ascii="Courier New" w:hAnsi="Courier New" w:cs="Courier New"/>
                <w:color w:val="000000"/>
                <w:sz w:val="18"/>
                <w:lang w:eastAsia="fi-FI"/>
              </w:rPr>
              <w:t>102</w:t>
            </w:r>
            <w:r w:rsidRPr="00686C4D">
              <w:rPr>
                <w:rFonts w:ascii="Courier New" w:hAnsi="Courier New" w:cs="Courier New"/>
                <w:color w:val="0000FF"/>
                <w:sz w:val="18"/>
                <w:lang w:eastAsia="fi-FI"/>
              </w:rPr>
              <w:t>"</w:t>
            </w:r>
            <w:r w:rsidRPr="00686C4D">
              <w:rPr>
                <w:rFonts w:ascii="Courier New" w:hAnsi="Courier New" w:cs="Courier New"/>
                <w:i/>
                <w:iCs/>
                <w:color w:val="008080"/>
                <w:sz w:val="18"/>
                <w:lang w:eastAsia="fi-FI"/>
              </w:rPr>
              <w:t xml:space="preserve"> </w:t>
            </w:r>
            <w:r w:rsidRPr="00686C4D">
              <w:rPr>
                <w:rFonts w:ascii="Courier New" w:hAnsi="Courier New" w:cs="Courier New"/>
                <w:color w:val="FF0000"/>
                <w:sz w:val="18"/>
                <w:lang w:eastAsia="fi-FI"/>
              </w:rPr>
              <w:t>root</w:t>
            </w:r>
            <w:r w:rsidRPr="00686C4D">
              <w:rPr>
                <w:rFonts w:ascii="Courier New" w:hAnsi="Courier New" w:cs="Courier New"/>
                <w:color w:val="0000FF"/>
                <w:sz w:val="18"/>
                <w:lang w:eastAsia="fi-FI"/>
              </w:rPr>
              <w:t>="</w:t>
            </w:r>
            <w:r w:rsidRPr="00686C4D">
              <w:rPr>
                <w:rFonts w:ascii="Courier New" w:hAnsi="Courier New" w:cs="Courier New"/>
                <w:color w:val="000000"/>
                <w:sz w:val="18"/>
                <w:lang w:eastAsia="fi-FI"/>
              </w:rPr>
              <w:t>1.2.246.10.1234567.10</w:t>
            </w:r>
            <w:r w:rsidRPr="00686C4D">
              <w:rPr>
                <w:rFonts w:ascii="Courier New" w:hAnsi="Courier New" w:cs="Courier New"/>
                <w:color w:val="0000FF"/>
                <w:sz w:val="18"/>
                <w:lang w:eastAsia="fi-FI"/>
              </w:rPr>
              <w:t>"/&gt;</w:t>
            </w:r>
          </w:p>
          <w:p w14:paraId="7C047D1F"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86C4D">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p>
          <w:p w14:paraId="5340FEA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7F763830"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assignedAuthor</w:t>
            </w:r>
            <w:r w:rsidRPr="006424A8">
              <w:rPr>
                <w:rFonts w:ascii="Courier New" w:hAnsi="Courier New" w:cs="Courier New"/>
                <w:color w:val="0000FF"/>
                <w:sz w:val="18"/>
                <w:lang w:val="en-US" w:eastAsia="fi-FI"/>
              </w:rPr>
              <w:t>&gt;</w:t>
            </w:r>
          </w:p>
          <w:p w14:paraId="08FC7F54" w14:textId="10BEE419" w:rsidR="00D445E9" w:rsidRPr="00427FAD" w:rsidRDefault="006424A8" w:rsidP="00427FAD">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author</w:t>
            </w:r>
            <w:r w:rsidRPr="006424A8">
              <w:rPr>
                <w:rFonts w:ascii="Courier New" w:hAnsi="Courier New" w:cs="Courier New"/>
                <w:color w:val="0000FF"/>
                <w:sz w:val="18"/>
                <w:lang w:val="en-US" w:eastAsia="fi-FI"/>
              </w:rPr>
              <w:t>&gt;</w:t>
            </w:r>
          </w:p>
        </w:tc>
      </w:tr>
    </w:tbl>
    <w:p w14:paraId="4D0ED987" w14:textId="77777777" w:rsidR="00D445E9" w:rsidRDefault="00D445E9" w:rsidP="001350BB">
      <w:pPr>
        <w:rPr>
          <w:highlight w:val="white"/>
          <w:lang w:eastAsia="fi-FI"/>
        </w:rPr>
      </w:pPr>
    </w:p>
    <w:p w14:paraId="590B3662" w14:textId="77777777" w:rsidR="00EB3801" w:rsidRDefault="00EB3801" w:rsidP="00F219ED">
      <w:pPr>
        <w:pStyle w:val="Otsikko2"/>
        <w:rPr>
          <w:highlight w:val="white"/>
          <w:lang w:eastAsia="fi-FI"/>
        </w:rPr>
      </w:pPr>
      <w:bookmarkStart w:id="335" w:name="_Toc444094019"/>
      <w:r>
        <w:rPr>
          <w:highlight w:val="white"/>
          <w:lang w:eastAsia="fi-FI"/>
        </w:rPr>
        <w:t xml:space="preserve">Hoitoprosessin vaihe </w:t>
      </w:r>
      <w:proofErr w:type="gramStart"/>
      <w:r>
        <w:rPr>
          <w:highlight w:val="white"/>
          <w:lang w:eastAsia="fi-FI"/>
        </w:rPr>
        <w:t>ja</w:t>
      </w:r>
      <w:proofErr w:type="gramEnd"/>
      <w:r>
        <w:rPr>
          <w:highlight w:val="white"/>
          <w:lang w:eastAsia="fi-FI"/>
        </w:rPr>
        <w:t xml:space="preserve"> otsikko</w:t>
      </w:r>
      <w:bookmarkEnd w:id="335"/>
    </w:p>
    <w:p w14:paraId="590B3663" w14:textId="78B08559" w:rsidR="00EB3801" w:rsidRDefault="00EB3801" w:rsidP="00EB3801">
      <w:pPr>
        <w:rPr>
          <w:highlight w:val="white"/>
          <w:lang w:eastAsia="fi-FI"/>
        </w:rPr>
      </w:pPr>
      <w:r>
        <w:rPr>
          <w:highlight w:val="white"/>
          <w:lang w:eastAsia="fi-FI"/>
        </w:rPr>
        <w:t xml:space="preserve">Pyynnön tiedot kirjataan </w:t>
      </w:r>
      <w:ins w:id="336" w:author="Tekijä">
        <w:r w:rsidR="001D66F6">
          <w:rPr>
            <w:highlight w:val="white"/>
            <w:lang w:eastAsia="fi-FI"/>
          </w:rPr>
          <w:t>soveltuvan</w:t>
        </w:r>
        <w:r w:rsidR="00870E11">
          <w:rPr>
            <w:highlight w:val="white"/>
            <w:lang w:eastAsia="fi-FI"/>
          </w:rPr>
          <w:t xml:space="preserve"> hoitoprosessin vaiheen alle, </w:t>
        </w:r>
        <w:proofErr w:type="gramStart"/>
        <w:r w:rsidR="00870E11">
          <w:rPr>
            <w:highlight w:val="white"/>
            <w:lang w:eastAsia="fi-FI"/>
          </w:rPr>
          <w:t xml:space="preserve">esimerkiksi </w:t>
        </w:r>
        <w:r w:rsidR="001D66F6">
          <w:rPr>
            <w:highlight w:val="white"/>
            <w:lang w:eastAsia="fi-FI"/>
          </w:rPr>
          <w:t xml:space="preserve"> </w:t>
        </w:r>
      </w:ins>
      <w:r w:rsidR="00AE1263">
        <w:rPr>
          <w:highlight w:val="white"/>
          <w:lang w:eastAsia="fi-FI"/>
        </w:rPr>
        <w:t>H</w:t>
      </w:r>
      <w:r>
        <w:rPr>
          <w:highlight w:val="white"/>
          <w:lang w:eastAsia="fi-FI"/>
        </w:rPr>
        <w:t>oidon</w:t>
      </w:r>
      <w:proofErr w:type="gramEnd"/>
      <w:r>
        <w:rPr>
          <w:highlight w:val="white"/>
          <w:lang w:eastAsia="fi-FI"/>
        </w:rPr>
        <w:t xml:space="preserve"> suunnit</w:t>
      </w:r>
      <w:r w:rsidR="00AE1263">
        <w:rPr>
          <w:highlight w:val="white"/>
          <w:lang w:eastAsia="fi-FI"/>
        </w:rPr>
        <w:t>t</w:t>
      </w:r>
      <w:r>
        <w:rPr>
          <w:highlight w:val="white"/>
          <w:lang w:eastAsia="fi-FI"/>
        </w:rPr>
        <w:t xml:space="preserve">elu </w:t>
      </w:r>
      <w:r w:rsidR="00AE1263">
        <w:rPr>
          <w:highlight w:val="white"/>
          <w:lang w:eastAsia="fi-FI"/>
        </w:rPr>
        <w:t>-</w:t>
      </w:r>
      <w:del w:id="337" w:author="Tekijä">
        <w:r w:rsidDel="00870E11">
          <w:rPr>
            <w:highlight w:val="white"/>
            <w:lang w:eastAsia="fi-FI"/>
          </w:rPr>
          <w:delText>vaiheen alle</w:delText>
        </w:r>
      </w:del>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765CCDE4" w:rsidR="00EB3801" w:rsidRDefault="00EB3801" w:rsidP="00EB3801">
      <w:pPr>
        <w:rPr>
          <w:highlight w:val="white"/>
          <w:lang w:eastAsia="fi-FI"/>
        </w:rPr>
      </w:pPr>
      <w:r>
        <w:rPr>
          <w:highlight w:val="white"/>
          <w:lang w:eastAsia="fi-FI"/>
        </w:rPr>
        <w:t xml:space="preserve">Otsikkotasolle kirjataan pyynnön tiedot </w:t>
      </w:r>
      <w:ins w:id="338" w:author="Tekijä">
        <w:r w:rsidR="00870E11">
          <w:rPr>
            <w:highlight w:val="white"/>
            <w:lang w:eastAsia="fi-FI"/>
          </w:rPr>
          <w:t xml:space="preserve">soveltuvan otsikon alle, </w:t>
        </w:r>
        <w:proofErr w:type="gramStart"/>
        <w:r w:rsidR="00870E11">
          <w:rPr>
            <w:highlight w:val="white"/>
            <w:lang w:eastAsia="fi-FI"/>
          </w:rPr>
          <w:t xml:space="preserve">esimerkiksi  </w:t>
        </w:r>
      </w:ins>
      <w:r w:rsidR="00AE1263">
        <w:rPr>
          <w:highlight w:val="white"/>
          <w:lang w:eastAsia="fi-FI"/>
        </w:rPr>
        <w:t>T</w:t>
      </w:r>
      <w:r>
        <w:rPr>
          <w:highlight w:val="white"/>
          <w:lang w:eastAsia="fi-FI"/>
        </w:rPr>
        <w:t>utkimu</w:t>
      </w:r>
      <w:r w:rsidR="00AE1263">
        <w:rPr>
          <w:highlight w:val="white"/>
          <w:lang w:eastAsia="fi-FI"/>
        </w:rPr>
        <w:t>kset</w:t>
      </w:r>
      <w:proofErr w:type="gramEnd"/>
      <w:del w:id="339" w:author="Tekijä">
        <w:r w:rsidR="00AE1263" w:rsidDel="00870E11">
          <w:rPr>
            <w:highlight w:val="white"/>
            <w:lang w:eastAsia="fi-FI"/>
          </w:rPr>
          <w:delText>-otsikon</w:delText>
        </w:r>
      </w:del>
      <w:r w:rsidR="00AE1263">
        <w:rPr>
          <w:highlight w:val="white"/>
          <w:lang w:eastAsia="fi-FI"/>
        </w:rPr>
        <w:t xml:space="preserve"> </w:t>
      </w:r>
      <w:r w:rsidR="00EE0B58">
        <w:rPr>
          <w:highlight w:val="white"/>
          <w:lang w:eastAsia="fi-FI"/>
        </w:rPr>
        <w:t>(</w:t>
      </w:r>
      <w:r>
        <w:rPr>
          <w:highlight w:val="white"/>
          <w:lang w:eastAsia="fi-FI"/>
        </w:rPr>
        <w:t>koodiarvo 53 otsikkokoodistossa</w:t>
      </w:r>
      <w:r w:rsidR="00EE0B58">
        <w:rPr>
          <w:highlight w:val="white"/>
          <w:lang w:eastAsia="fi-FI"/>
        </w:rPr>
        <w:t>)</w:t>
      </w:r>
      <w:del w:id="340" w:author="Tekijä">
        <w:r w:rsidDel="00870E11">
          <w:rPr>
            <w:highlight w:val="white"/>
            <w:lang w:eastAsia="fi-FI"/>
          </w:rPr>
          <w:delText>, alle</w:delText>
        </w:r>
      </w:del>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proofErr w:type="gramStart"/>
            <w:r w:rsidRPr="006424A8">
              <w:rPr>
                <w:rFonts w:ascii="Courier New" w:hAnsi="Courier New" w:cs="Courier New"/>
                <w:color w:val="0000FF"/>
                <w:sz w:val="18"/>
                <w:lang w:eastAsia="fi-FI"/>
              </w:rPr>
              <w:t>--</w:t>
            </w:r>
            <w:r w:rsidRPr="006424A8">
              <w:rPr>
                <w:rFonts w:ascii="Courier New" w:hAnsi="Courier New" w:cs="Courier New"/>
                <w:color w:val="474747"/>
                <w:sz w:val="18"/>
                <w:lang w:eastAsia="fi-FI"/>
              </w:rPr>
              <w:t xml:space="preserve"> Hoitoprosessin</w:t>
            </w:r>
            <w:proofErr w:type="gramEnd"/>
            <w:r w:rsidRPr="006424A8">
              <w:rPr>
                <w:rFonts w:ascii="Courier New" w:hAnsi="Courier New" w:cs="Courier New"/>
                <w:color w:val="474747"/>
                <w:sz w:val="18"/>
                <w:lang w:eastAsia="fi-FI"/>
              </w:rPr>
              <w:t xml:space="preserve">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341" w:name="_Toc444094020"/>
      <w:r>
        <w:rPr>
          <w:highlight w:val="white"/>
          <w:lang w:eastAsia="fi-FI"/>
        </w:rPr>
        <w:t xml:space="preserve">Kuvantamistutkimuspyyntö </w:t>
      </w:r>
      <w:r w:rsidR="006E45DB">
        <w:rPr>
          <w:highlight w:val="white"/>
          <w:lang w:eastAsia="fi-FI"/>
        </w:rPr>
        <w:t>näyttömuodossa</w:t>
      </w:r>
      <w:bookmarkEnd w:id="341"/>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4900BC02" w:rsidR="000E028D" w:rsidRDefault="00865C80" w:rsidP="001350BB">
      <w:pPr>
        <w:rPr>
          <w:highlight w:val="white"/>
          <w:lang w:eastAsia="fi-FI"/>
        </w:rPr>
      </w:pPr>
      <w:r>
        <w:rPr>
          <w:highlight w:val="white"/>
          <w:lang w:eastAsia="fi-FI"/>
        </w:rPr>
        <w:t xml:space="preserve">Minimivaatimukset näyttömuotoon laitettavista tiedoista </w:t>
      </w:r>
      <w:proofErr w:type="gramStart"/>
      <w:r w:rsidR="000E028D">
        <w:rPr>
          <w:highlight w:val="white"/>
          <w:lang w:eastAsia="fi-FI"/>
        </w:rPr>
        <w:t xml:space="preserve">ovat </w:t>
      </w:r>
      <w:r>
        <w:rPr>
          <w:highlight w:val="white"/>
          <w:lang w:eastAsia="fi-FI"/>
        </w:rPr>
        <w:t xml:space="preserve"> THL</w:t>
      </w:r>
      <w:proofErr w:type="gramEnd"/>
      <w:r>
        <w:rPr>
          <w:highlight w:val="white"/>
          <w:lang w:eastAsia="fi-FI"/>
        </w:rPr>
        <w:t xml:space="preserve">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mukasiesti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määrittelystä [2], luku 2.8.3):</w:t>
      </w:r>
    </w:p>
    <w:p w14:paraId="65280ACD" w14:textId="77777777" w:rsidR="000E028D" w:rsidRDefault="000E028D" w:rsidP="000E028D">
      <w:pPr>
        <w:rPr>
          <w:lang w:eastAsia="fi-FI"/>
        </w:rPr>
      </w:pPr>
    </w:p>
    <w:p w14:paraId="34318C18" w14:textId="58FEB4E2" w:rsidR="000E028D" w:rsidRDefault="000E028D" w:rsidP="000E028D">
      <w:pPr>
        <w:rPr>
          <w:lang w:eastAsia="fi-FI"/>
        </w:rPr>
      </w:pPr>
      <w:r>
        <w:rPr>
          <w:lang w:eastAsia="fi-FI"/>
        </w:rPr>
        <w:t>”</w:t>
      </w:r>
      <w:r w:rsidRPr="000E028D">
        <w:rPr>
          <w:b/>
          <w:lang w:eastAsia="fi-FI"/>
        </w:rPr>
        <w:t>Tutkimuspyyntö</w:t>
      </w:r>
      <w:r>
        <w:rPr>
          <w:lang w:eastAsia="fi-FI"/>
        </w:rPr>
        <w:t xml:space="preserve">:” </w:t>
      </w:r>
      <w:del w:id="342" w:author="Tekijä">
        <w:r w:rsidDel="009F4F1A">
          <w:rPr>
            <w:lang w:eastAsia="fi-FI"/>
          </w:rPr>
          <w:delText xml:space="preserve">CodeId </w:delText>
        </w:r>
      </w:del>
      <w:ins w:id="343" w:author="Tekijä">
        <w:r w:rsidR="009F4F1A">
          <w:rPr>
            <w:lang w:eastAsia="fi-FI"/>
          </w:rPr>
          <w:t>Pyyntöteksti (</w:t>
        </w:r>
      </w:ins>
      <w:r>
        <w:rPr>
          <w:lang w:eastAsia="fi-FI"/>
        </w:rPr>
        <w:t>5</w:t>
      </w:r>
      <w:ins w:id="344" w:author="Tekijä">
        <w:r w:rsidR="009F4F1A">
          <w:rPr>
            <w:lang w:eastAsia="fi-FI"/>
          </w:rPr>
          <w:t>)</w:t>
        </w:r>
      </w:ins>
    </w:p>
    <w:p w14:paraId="6BD850F4" w14:textId="224E505F" w:rsidR="000E028D" w:rsidRDefault="000E028D" w:rsidP="000E028D">
      <w:pPr>
        <w:rPr>
          <w:lang w:eastAsia="fi-FI"/>
        </w:rPr>
      </w:pPr>
      <w:del w:id="345" w:author="Tekijä">
        <w:r w:rsidDel="009F4F1A">
          <w:rPr>
            <w:lang w:eastAsia="fi-FI"/>
          </w:rPr>
          <w:delText xml:space="preserve">CodeId </w:delText>
        </w:r>
      </w:del>
      <w:proofErr w:type="gramStart"/>
      <w:ins w:id="346" w:author="Tekijä">
        <w:r w:rsidR="009F4F1A">
          <w:rPr>
            <w:lang w:eastAsia="fi-FI"/>
          </w:rPr>
          <w:t>Pyydetyn kuvantamistutkimuksen nimi ja koodi (</w:t>
        </w:r>
      </w:ins>
      <w:r>
        <w:rPr>
          <w:lang w:eastAsia="fi-FI"/>
        </w:rPr>
        <w:t>3</w:t>
      </w:r>
      <w:ins w:id="347" w:author="Tekijä">
        <w:r w:rsidR="009F4F1A">
          <w:rPr>
            <w:lang w:eastAsia="fi-FI"/>
          </w:rPr>
          <w:t>)</w:t>
        </w:r>
      </w:ins>
      <w:r>
        <w:rPr>
          <w:lang w:eastAsia="fi-FI"/>
        </w:rPr>
        <w:t xml:space="preserve">*; </w:t>
      </w:r>
      <w:del w:id="348" w:author="Tekijä">
        <w:r w:rsidDel="009F4F1A">
          <w:rPr>
            <w:lang w:eastAsia="fi-FI"/>
          </w:rPr>
          <w:delText xml:space="preserve">CodeId </w:delText>
        </w:r>
      </w:del>
      <w:ins w:id="349" w:author="Tekijä">
        <w:r w:rsidR="009F4F1A">
          <w:rPr>
            <w:lang w:eastAsia="fi-FI"/>
          </w:rPr>
          <w:t>Pyydetyn kuvantamistutkimuksen puoli (</w:t>
        </w:r>
      </w:ins>
      <w:r>
        <w:rPr>
          <w:lang w:eastAsia="fi-FI"/>
        </w:rPr>
        <w:t>21</w:t>
      </w:r>
      <w:ins w:id="350" w:author="Tekijä">
        <w:r w:rsidR="009F4F1A">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ins>
      <w:proofErr w:type="gramEnd"/>
    </w:p>
    <w:p w14:paraId="4AB2A8B4" w14:textId="64A6917B" w:rsidR="000E028D" w:rsidRDefault="000E028D" w:rsidP="000E028D">
      <w:pPr>
        <w:ind w:left="568"/>
        <w:rPr>
          <w:highlight w:val="white"/>
          <w:lang w:eastAsia="fi-FI"/>
        </w:rPr>
      </w:pPr>
      <w:r>
        <w:rPr>
          <w:lang w:eastAsia="fi-FI"/>
        </w:rPr>
        <w:lastRenderedPageBreak/>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ins w:id="351" w:author="Tekijä"/>
                <w:rFonts w:ascii="Courier New" w:hAnsi="Courier New" w:cs="Courier New"/>
                <w:color w:val="0000FF"/>
                <w:sz w:val="18"/>
                <w:lang w:val="en-US" w:eastAsia="fi-FI"/>
              </w:rPr>
            </w:pPr>
            <w:ins w:id="352" w:author="Tekijä">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3D39C762" w14:textId="77777777" w:rsidR="00D126ED" w:rsidRPr="005A3937" w:rsidRDefault="00D126ED" w:rsidP="00D126ED">
            <w:pPr>
              <w:autoSpaceDE w:val="0"/>
              <w:autoSpaceDN w:val="0"/>
              <w:adjustRightInd w:val="0"/>
              <w:rPr>
                <w:ins w:id="353" w:author="Tekijä"/>
                <w:rFonts w:ascii="Courier New" w:hAnsi="Courier New" w:cs="Courier New"/>
                <w:color w:val="0000FF"/>
                <w:sz w:val="18"/>
                <w:lang w:val="en-US" w:eastAsia="fi-FI"/>
              </w:rPr>
            </w:pPr>
            <w:ins w:id="354"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ins>
          </w:p>
          <w:p w14:paraId="6CA2D20A" w14:textId="77777777" w:rsidR="00D126ED" w:rsidRPr="005A3937" w:rsidRDefault="00D126ED" w:rsidP="00D126ED">
            <w:pPr>
              <w:autoSpaceDE w:val="0"/>
              <w:autoSpaceDN w:val="0"/>
              <w:adjustRightInd w:val="0"/>
              <w:rPr>
                <w:ins w:id="355" w:author="Tekijä"/>
                <w:rFonts w:ascii="Courier New" w:hAnsi="Courier New" w:cs="Courier New"/>
                <w:color w:val="0000FF"/>
                <w:sz w:val="18"/>
                <w:lang w:val="en-US" w:eastAsia="fi-FI"/>
              </w:rPr>
            </w:pPr>
            <w:ins w:id="356"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ins>
          </w:p>
          <w:p w14:paraId="3D60C8DD" w14:textId="77777777" w:rsidR="00D126ED" w:rsidRPr="005A3937" w:rsidRDefault="00D126ED" w:rsidP="005A3937">
            <w:pPr>
              <w:autoSpaceDE w:val="0"/>
              <w:autoSpaceDN w:val="0"/>
              <w:adjustRightInd w:val="0"/>
              <w:ind w:left="568" w:hanging="568"/>
              <w:rPr>
                <w:ins w:id="357" w:author="Tekijä"/>
                <w:rFonts w:ascii="Courier New" w:hAnsi="Courier New" w:cs="Courier New"/>
                <w:color w:val="0000FF"/>
                <w:sz w:val="18"/>
                <w:lang w:eastAsia="fi-FI"/>
              </w:rPr>
            </w:pPr>
            <w:ins w:id="358"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OID1.2.246.10.1234567.14.2015.123.1.2.2</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styleCode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xUnstructured</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 Thoraxin natiiviröntgen makuuasennossa selällään ja vatsallaan, epäillään keuhkoveritulppaa</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ins>
          </w:p>
          <w:p w14:paraId="45068A3F" w14:textId="77777777" w:rsidR="00D126ED" w:rsidRPr="005A3937" w:rsidRDefault="00D126ED" w:rsidP="00D126ED">
            <w:pPr>
              <w:autoSpaceDE w:val="0"/>
              <w:autoSpaceDN w:val="0"/>
              <w:adjustRightInd w:val="0"/>
              <w:rPr>
                <w:ins w:id="359" w:author="Tekijä"/>
                <w:rFonts w:ascii="Courier New" w:hAnsi="Courier New" w:cs="Courier New"/>
                <w:color w:val="0000FF"/>
                <w:sz w:val="18"/>
                <w:lang w:val="en-US" w:eastAsia="fi-FI"/>
              </w:rPr>
            </w:pPr>
            <w:ins w:id="360"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ins>
          </w:p>
          <w:p w14:paraId="26F26310" w14:textId="77777777" w:rsidR="00D126ED" w:rsidRPr="005A3937" w:rsidRDefault="00D126ED" w:rsidP="00D126ED">
            <w:pPr>
              <w:autoSpaceDE w:val="0"/>
              <w:autoSpaceDN w:val="0"/>
              <w:adjustRightInd w:val="0"/>
              <w:rPr>
                <w:ins w:id="361" w:author="Tekijä"/>
                <w:rFonts w:ascii="Courier New" w:hAnsi="Courier New" w:cs="Courier New"/>
                <w:color w:val="0000FF"/>
                <w:sz w:val="18"/>
                <w:lang w:val="en-US" w:eastAsia="fi-FI"/>
              </w:rPr>
            </w:pPr>
            <w:ins w:id="362"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ins>
          </w:p>
          <w:p w14:paraId="3BCF1DED" w14:textId="77777777" w:rsidR="00D126ED" w:rsidRPr="005A3937" w:rsidRDefault="00D126ED" w:rsidP="00D126ED">
            <w:pPr>
              <w:autoSpaceDE w:val="0"/>
              <w:autoSpaceDN w:val="0"/>
              <w:adjustRightInd w:val="0"/>
              <w:rPr>
                <w:ins w:id="363" w:author="Tekijä"/>
                <w:rFonts w:ascii="Courier New" w:hAnsi="Courier New" w:cs="Courier New"/>
                <w:color w:val="0000FF"/>
                <w:sz w:val="18"/>
                <w:lang w:val="en-US" w:eastAsia="fi-FI"/>
              </w:rPr>
            </w:pPr>
            <w:ins w:id="364"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ins>
          </w:p>
          <w:p w14:paraId="13BBE105" w14:textId="77777777" w:rsidR="00D126ED" w:rsidRPr="005A3937" w:rsidRDefault="00D126ED" w:rsidP="00D126ED">
            <w:pPr>
              <w:autoSpaceDE w:val="0"/>
              <w:autoSpaceDN w:val="0"/>
              <w:adjustRightInd w:val="0"/>
              <w:rPr>
                <w:ins w:id="365" w:author="Tekijä"/>
                <w:rFonts w:ascii="Courier New" w:hAnsi="Courier New" w:cs="Courier New"/>
                <w:color w:val="0000FF"/>
                <w:sz w:val="18"/>
                <w:lang w:val="en-US" w:eastAsia="fi-FI"/>
              </w:rPr>
            </w:pPr>
            <w:ins w:id="366"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ins>
          </w:p>
          <w:p w14:paraId="29B44114" w14:textId="77777777" w:rsidR="00D126ED" w:rsidRPr="005A3937" w:rsidRDefault="00D126ED" w:rsidP="00D126ED">
            <w:pPr>
              <w:autoSpaceDE w:val="0"/>
              <w:autoSpaceDN w:val="0"/>
              <w:adjustRightInd w:val="0"/>
              <w:rPr>
                <w:ins w:id="367" w:author="Tekijä"/>
                <w:rFonts w:ascii="Courier New" w:hAnsi="Courier New" w:cs="Courier New"/>
                <w:color w:val="0000FF"/>
                <w:sz w:val="18"/>
                <w:lang w:val="en-US" w:eastAsia="fi-FI"/>
              </w:rPr>
            </w:pPr>
            <w:ins w:id="368"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Hengityselimet;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ins>
          </w:p>
          <w:p w14:paraId="033161F4" w14:textId="77777777" w:rsidR="00D126ED" w:rsidRPr="005A3937" w:rsidRDefault="00D126ED" w:rsidP="005A3937">
            <w:pPr>
              <w:autoSpaceDE w:val="0"/>
              <w:autoSpaceDN w:val="0"/>
              <w:adjustRightInd w:val="0"/>
              <w:ind w:left="568" w:hanging="568"/>
              <w:rPr>
                <w:ins w:id="369" w:author="Tekijä"/>
                <w:rFonts w:ascii="Courier New" w:hAnsi="Courier New" w:cs="Courier New"/>
                <w:color w:val="0000FF"/>
                <w:sz w:val="18"/>
                <w:lang w:eastAsia="fi-FI"/>
              </w:rPr>
            </w:pPr>
            <w:ins w:id="37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ins>
          </w:p>
          <w:p w14:paraId="18877E46" w14:textId="36C2CA20" w:rsidR="00D126ED" w:rsidRPr="00F24177" w:rsidRDefault="00D126ED" w:rsidP="005A3937">
            <w:pPr>
              <w:autoSpaceDE w:val="0"/>
              <w:autoSpaceDN w:val="0"/>
              <w:adjustRightInd w:val="0"/>
              <w:ind w:left="568" w:hanging="568"/>
              <w:rPr>
                <w:ins w:id="371" w:author="Tekijä"/>
                <w:rFonts w:ascii="Courier New" w:hAnsi="Courier New" w:cs="Courier New"/>
                <w:color w:val="0000FF"/>
                <w:sz w:val="18"/>
                <w:lang w:eastAsia="fi-FI"/>
              </w:rPr>
            </w:pPr>
            <w:ins w:id="372" w:author="Tekijä">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ins>
          </w:p>
          <w:p w14:paraId="2103F27D" w14:textId="77777777" w:rsidR="00D126ED" w:rsidRPr="005A3937" w:rsidRDefault="00D126ED" w:rsidP="00D126ED">
            <w:pPr>
              <w:autoSpaceDE w:val="0"/>
              <w:autoSpaceDN w:val="0"/>
              <w:adjustRightInd w:val="0"/>
              <w:rPr>
                <w:ins w:id="373" w:author="Tekijä"/>
                <w:rFonts w:ascii="Courier New" w:hAnsi="Courier New" w:cs="Courier New"/>
                <w:color w:val="0000FF"/>
                <w:sz w:val="18"/>
                <w:lang w:val="en-US" w:eastAsia="fi-FI"/>
              </w:rPr>
            </w:pPr>
            <w:ins w:id="374" w:author="Tekijä">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ins>
          </w:p>
          <w:p w14:paraId="2F7A7296" w14:textId="77777777" w:rsidR="00D126ED" w:rsidRPr="005A3937" w:rsidRDefault="00D126ED" w:rsidP="00D126ED">
            <w:pPr>
              <w:autoSpaceDE w:val="0"/>
              <w:autoSpaceDN w:val="0"/>
              <w:adjustRightInd w:val="0"/>
              <w:rPr>
                <w:ins w:id="375" w:author="Tekijä"/>
                <w:rFonts w:ascii="Courier New" w:hAnsi="Courier New" w:cs="Courier New"/>
                <w:color w:val="0000FF"/>
                <w:sz w:val="18"/>
                <w:lang w:val="en-US" w:eastAsia="fi-FI"/>
              </w:rPr>
            </w:pPr>
            <w:ins w:id="376"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ins>
          </w:p>
          <w:p w14:paraId="078AC1C8" w14:textId="77777777" w:rsidR="00D126ED" w:rsidRPr="005A3937" w:rsidRDefault="00D126ED" w:rsidP="00D126ED">
            <w:pPr>
              <w:autoSpaceDE w:val="0"/>
              <w:autoSpaceDN w:val="0"/>
              <w:adjustRightInd w:val="0"/>
              <w:rPr>
                <w:ins w:id="377" w:author="Tekijä"/>
                <w:rFonts w:ascii="Courier New" w:hAnsi="Courier New" w:cs="Courier New"/>
                <w:color w:val="0000FF"/>
                <w:sz w:val="18"/>
                <w:lang w:val="en-US" w:eastAsia="fi-FI"/>
              </w:rPr>
            </w:pPr>
            <w:ins w:id="378"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ins>
          </w:p>
          <w:p w14:paraId="7138CE99" w14:textId="77777777" w:rsidR="00D126ED" w:rsidRPr="005A3937" w:rsidRDefault="00D126ED" w:rsidP="00D126ED">
            <w:pPr>
              <w:autoSpaceDE w:val="0"/>
              <w:autoSpaceDN w:val="0"/>
              <w:adjustRightInd w:val="0"/>
              <w:rPr>
                <w:ins w:id="379" w:author="Tekijä"/>
                <w:rFonts w:ascii="Courier New" w:hAnsi="Courier New" w:cs="Courier New"/>
                <w:color w:val="0000FF"/>
                <w:sz w:val="18"/>
                <w:lang w:val="en-US" w:eastAsia="fi-FI"/>
              </w:rPr>
            </w:pPr>
            <w:ins w:id="38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ins>
          </w:p>
          <w:p w14:paraId="36B4E4FA" w14:textId="6956DF0F" w:rsidR="00FA2C23" w:rsidRPr="000E028D" w:rsidRDefault="00D126ED" w:rsidP="005A3937">
            <w:pPr>
              <w:autoSpaceDE w:val="0"/>
              <w:autoSpaceDN w:val="0"/>
              <w:adjustRightInd w:val="0"/>
              <w:rPr>
                <w:rFonts w:ascii="Courier New" w:hAnsi="Courier New" w:cs="Courier New"/>
                <w:color w:val="0000FF"/>
                <w:sz w:val="18"/>
                <w:szCs w:val="18"/>
                <w:lang w:val="en-US" w:eastAsia="fi-FI"/>
              </w:rPr>
            </w:pPr>
            <w:ins w:id="381" w:author="Tekijä">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382" w:name="_Toc444094021"/>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382"/>
    </w:p>
    <w:p w14:paraId="7DE1F012" w14:textId="6DFBA6BD" w:rsidR="00ED0AEF" w:rsidRDefault="00C40054" w:rsidP="001350BB">
      <w:pPr>
        <w:rPr>
          <w:ins w:id="383" w:author="Tekijä"/>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ins w:id="384" w:author="Tekijä">
        <w:r w:rsidR="00D0230D" w:rsidRPr="00D0230D">
          <w:rPr>
            <w:lang w:eastAsia="fi-FI"/>
          </w:rPr>
          <w:t>Yhteen entryyn kirjataan yhden pyynnön tiedot</w:t>
        </w:r>
      </w:ins>
      <w:del w:id="385" w:author="Tekijä">
        <w:r w:rsidR="00ED0AEF" w:rsidDel="00D0230D">
          <w:rPr>
            <w:highlight w:val="white"/>
            <w:lang w:eastAsia="fi-FI"/>
          </w:rPr>
          <w:delText>Yksi pyyntömerkintä sisältää aina vain yhden entryn</w:delText>
        </w:r>
      </w:del>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ins w:id="386" w:author="Tekijä"/>
          <w:highlight w:val="white"/>
          <w:lang w:eastAsia="fi-FI"/>
        </w:rPr>
      </w:pPr>
    </w:p>
    <w:p w14:paraId="42EE6E66" w14:textId="28E4B672" w:rsidR="000B4923" w:rsidRPr="00DE01FE" w:rsidRDefault="000B4923" w:rsidP="000B4923">
      <w:pPr>
        <w:rPr>
          <w:ins w:id="387" w:author="Tekijä"/>
          <w:b/>
        </w:rPr>
      </w:pPr>
      <w:ins w:id="388" w:author="Tekijä">
        <w:r w:rsidRPr="00DE01FE">
          <w:rPr>
            <w:b/>
          </w:rPr>
          <w:t xml:space="preserve">Yleiskuvaus </w:t>
        </w:r>
        <w:r w:rsidR="001177DA" w:rsidRPr="00DE01FE">
          <w:rPr>
            <w:b/>
          </w:rPr>
          <w:t>kuvantamis</w:t>
        </w:r>
        <w:r w:rsidRPr="00DE01FE">
          <w:rPr>
            <w:b/>
          </w:rPr>
          <w:t>tutkimuspyyntö- entrystä:</w:t>
        </w:r>
      </w:ins>
    </w:p>
    <w:p w14:paraId="500E1466" w14:textId="77777777" w:rsidR="000B4923" w:rsidRPr="00DE01FE" w:rsidRDefault="000B4923" w:rsidP="000B4923">
      <w:pPr>
        <w:pStyle w:val="NormaaliP"/>
        <w:rPr>
          <w:ins w:id="389" w:author="Tekijä"/>
          <w:sz w:val="20"/>
        </w:rPr>
      </w:pPr>
      <w:ins w:id="390" w:author="Tekijä">
        <w:r w:rsidRPr="00DE01FE">
          <w:rPr>
            <w:sz w:val="20"/>
          </w:rPr>
          <w:t>(eR=entryRelationship, c=component, obs=observation, org=organizer)</w:t>
        </w:r>
      </w:ins>
    </w:p>
    <w:p w14:paraId="4731629F" w14:textId="77777777" w:rsidR="000B4923" w:rsidRPr="00DE01FE" w:rsidRDefault="000B4923" w:rsidP="000B4923">
      <w:pPr>
        <w:pStyle w:val="NormaaliP"/>
        <w:rPr>
          <w:ins w:id="391" w:author="Tekijä"/>
          <w:sz w:val="20"/>
        </w:rPr>
      </w:pPr>
    </w:p>
    <w:p w14:paraId="4CA1583C" w14:textId="77777777" w:rsidR="000B4923" w:rsidRPr="000B4923" w:rsidRDefault="000B4923" w:rsidP="000B4923">
      <w:pPr>
        <w:pStyle w:val="NormaaliP"/>
        <w:tabs>
          <w:tab w:val="left" w:pos="4678"/>
        </w:tabs>
        <w:ind w:left="4678" w:hanging="4678"/>
        <w:rPr>
          <w:ins w:id="392" w:author="Tekijä"/>
          <w:sz w:val="22"/>
        </w:rPr>
      </w:pPr>
      <w:ins w:id="393" w:author="Tekijä">
        <w:r w:rsidRPr="000B4923">
          <w:rPr>
            <w:sz w:val="22"/>
          </w:rPr>
          <w:t>entry.templateId</w:t>
        </w:r>
        <w:r w:rsidRPr="000B4923">
          <w:rPr>
            <w:sz w:val="22"/>
          </w:rPr>
          <w:tab/>
          <w:t>määrittelyn oid, jonka mukaan entry on toteutettu</w:t>
        </w:r>
      </w:ins>
    </w:p>
    <w:p w14:paraId="64C2D3E8" w14:textId="546B5F0E" w:rsidR="000B4923" w:rsidRPr="000B4923" w:rsidRDefault="000B4923" w:rsidP="000B4923">
      <w:pPr>
        <w:pStyle w:val="NormaaliP"/>
        <w:tabs>
          <w:tab w:val="left" w:pos="4678"/>
        </w:tabs>
        <w:ind w:left="4678" w:hanging="4678"/>
        <w:rPr>
          <w:ins w:id="394" w:author="Tekijä"/>
          <w:sz w:val="22"/>
        </w:rPr>
      </w:pPr>
      <w:ins w:id="395" w:author="Tekijä">
        <w:r w:rsidRPr="000B4923">
          <w:rPr>
            <w:sz w:val="22"/>
          </w:rPr>
          <w:t>entry.organizer.templateId</w:t>
        </w:r>
        <w:r w:rsidRPr="000B4923">
          <w:rPr>
            <w:sz w:val="22"/>
          </w:rPr>
          <w:tab/>
        </w:r>
        <w:r>
          <w:rPr>
            <w:sz w:val="22"/>
          </w:rPr>
          <w:t>kuvantamis</w:t>
        </w:r>
        <w:r w:rsidRPr="000B4923">
          <w:rPr>
            <w:sz w:val="22"/>
          </w:rPr>
          <w:t>tutkimuspyyntö- tietorakenteen tunniste</w:t>
        </w:r>
      </w:ins>
    </w:p>
    <w:p w14:paraId="21484A84" w14:textId="77777777" w:rsidR="000B4923" w:rsidRPr="000B4923" w:rsidRDefault="000B4923" w:rsidP="000B4923">
      <w:pPr>
        <w:pStyle w:val="NormaaliP"/>
        <w:tabs>
          <w:tab w:val="left" w:pos="4678"/>
        </w:tabs>
        <w:ind w:left="4678" w:hanging="4678"/>
        <w:rPr>
          <w:ins w:id="396" w:author="Tekijä"/>
          <w:sz w:val="22"/>
        </w:rPr>
      </w:pPr>
      <w:ins w:id="397" w:author="Tekijä">
        <w:r w:rsidRPr="000B4923">
          <w:rPr>
            <w:sz w:val="22"/>
          </w:rPr>
          <w:t>entry.organizer.id</w:t>
        </w:r>
        <w:r w:rsidRPr="000B4923">
          <w:rPr>
            <w:sz w:val="22"/>
          </w:rPr>
          <w:tab/>
          <w:t>entry:n yksikäsitteinen tunnus</w:t>
        </w:r>
      </w:ins>
    </w:p>
    <w:p w14:paraId="6D5F7E9F" w14:textId="15AD3A44" w:rsidR="000B4923" w:rsidRPr="000B4923" w:rsidRDefault="000B4923" w:rsidP="000B4923">
      <w:pPr>
        <w:pStyle w:val="NormaaliP"/>
        <w:tabs>
          <w:tab w:val="left" w:pos="4678"/>
        </w:tabs>
        <w:ind w:left="4678" w:hanging="4678"/>
        <w:rPr>
          <w:ins w:id="398" w:author="Tekijä"/>
          <w:sz w:val="22"/>
        </w:rPr>
      </w:pPr>
      <w:ins w:id="399" w:author="Tekijä">
        <w:r w:rsidRPr="000B4923">
          <w:rPr>
            <w:sz w:val="22"/>
          </w:rPr>
          <w:t>entry.organizer.code</w:t>
        </w:r>
        <w:r w:rsidRPr="000B4923">
          <w:rPr>
            <w:sz w:val="22"/>
          </w:rPr>
          <w:tab/>
        </w:r>
        <w:r>
          <w:rPr>
            <w:sz w:val="22"/>
          </w:rPr>
          <w:t>kuvantamis</w:t>
        </w:r>
        <w:r w:rsidRPr="000B4923">
          <w:rPr>
            <w:sz w:val="22"/>
          </w:rPr>
          <w:t>tutkimuspyyntö rakenteen koodi</w:t>
        </w:r>
      </w:ins>
    </w:p>
    <w:p w14:paraId="03897D58" w14:textId="77777777" w:rsidR="000B4923" w:rsidRPr="000B4923" w:rsidRDefault="000B4923" w:rsidP="000B4923">
      <w:pPr>
        <w:pStyle w:val="NormaaliP"/>
        <w:tabs>
          <w:tab w:val="left" w:pos="4678"/>
        </w:tabs>
        <w:ind w:left="4678" w:hanging="4678"/>
        <w:rPr>
          <w:ins w:id="400" w:author="Tekijä"/>
          <w:sz w:val="22"/>
        </w:rPr>
      </w:pPr>
      <w:proofErr w:type="gramStart"/>
      <w:ins w:id="401" w:author="Tekijä">
        <w:r w:rsidRPr="000B4923">
          <w:rPr>
            <w:sz w:val="22"/>
          </w:rPr>
          <w:t>---</w:t>
        </w:r>
        <w:proofErr w:type="gramEnd"/>
      </w:ins>
    </w:p>
    <w:p w14:paraId="4C9A5BE1" w14:textId="48500074" w:rsidR="000B4923" w:rsidRPr="000B4923" w:rsidRDefault="000B4923" w:rsidP="000B4923">
      <w:pPr>
        <w:pStyle w:val="NormaaliP"/>
        <w:tabs>
          <w:tab w:val="left" w:pos="4678"/>
        </w:tabs>
        <w:ind w:left="4678" w:hanging="4678"/>
        <w:rPr>
          <w:ins w:id="402" w:author="Tekijä"/>
          <w:sz w:val="22"/>
        </w:rPr>
      </w:pPr>
      <w:ins w:id="403" w:author="Tekijä">
        <w:r w:rsidRPr="000B4923">
          <w:rPr>
            <w:sz w:val="22"/>
          </w:rPr>
          <w:t>entry.org.c</w:t>
        </w:r>
        <w:r w:rsidR="0040357D">
          <w:rPr>
            <w:sz w:val="22"/>
          </w:rPr>
          <w:t>[1]</w:t>
        </w:r>
        <w:r w:rsidRPr="000B4923">
          <w:rPr>
            <w:sz w:val="22"/>
          </w:rPr>
          <w:t>.observation.templateId</w:t>
        </w:r>
        <w:r w:rsidRPr="000B4923">
          <w:rPr>
            <w:sz w:val="22"/>
          </w:rPr>
          <w:tab/>
        </w:r>
        <w:r>
          <w:rPr>
            <w:sz w:val="22"/>
          </w:rPr>
          <w:t>kuvantamis</w:t>
        </w:r>
        <w:r w:rsidRPr="000B4923">
          <w:rPr>
            <w:sz w:val="22"/>
          </w:rPr>
          <w:t>tutkimuspyynnön yleistiedot- tietorakenteen tunniste</w:t>
        </w:r>
      </w:ins>
    </w:p>
    <w:p w14:paraId="58C3A872" w14:textId="6222ABCB" w:rsidR="000B4923" w:rsidRPr="000B4923" w:rsidRDefault="000B4923" w:rsidP="000B4923">
      <w:pPr>
        <w:pStyle w:val="NormaaliP"/>
        <w:tabs>
          <w:tab w:val="left" w:pos="4678"/>
        </w:tabs>
        <w:ind w:left="4678" w:hanging="4678"/>
        <w:rPr>
          <w:ins w:id="404" w:author="Tekijä"/>
          <w:sz w:val="22"/>
        </w:rPr>
      </w:pPr>
      <w:ins w:id="405" w:author="Tekijä">
        <w:r w:rsidRPr="000B4923">
          <w:rPr>
            <w:sz w:val="22"/>
          </w:rPr>
          <w:t>entry.org.c</w:t>
        </w:r>
        <w:r w:rsidR="0040357D">
          <w:rPr>
            <w:sz w:val="22"/>
          </w:rPr>
          <w:t>[1]</w:t>
        </w:r>
        <w:r w:rsidRPr="000B4923">
          <w:rPr>
            <w:sz w:val="22"/>
          </w:rPr>
          <w:t>.observation.code</w:t>
        </w:r>
        <w:r w:rsidRPr="000B4923">
          <w:rPr>
            <w:sz w:val="22"/>
          </w:rPr>
          <w:tab/>
        </w:r>
        <w:r>
          <w:rPr>
            <w:sz w:val="22"/>
          </w:rPr>
          <w:t>kuvantamis</w:t>
        </w:r>
        <w:r w:rsidRPr="000B4923">
          <w:rPr>
            <w:sz w:val="22"/>
          </w:rPr>
          <w:t>tutkimuspyynnön yleistiedot- rakenteen koodi</w:t>
        </w:r>
      </w:ins>
    </w:p>
    <w:p w14:paraId="6521F1DB" w14:textId="67256735" w:rsidR="000B4923" w:rsidRPr="000B4923" w:rsidRDefault="000B4923" w:rsidP="000B4923">
      <w:pPr>
        <w:pStyle w:val="NormaaliP"/>
        <w:tabs>
          <w:tab w:val="left" w:pos="4678"/>
        </w:tabs>
        <w:ind w:left="4678" w:hanging="4678"/>
        <w:rPr>
          <w:ins w:id="406" w:author="Tekijä"/>
          <w:sz w:val="22"/>
          <w:lang w:val="en-US"/>
        </w:rPr>
      </w:pPr>
      <w:proofErr w:type="gramStart"/>
      <w:ins w:id="407" w:author="Tekijä">
        <w:r w:rsidRPr="000B4923">
          <w:rPr>
            <w:sz w:val="22"/>
            <w:lang w:val="en-US"/>
          </w:rPr>
          <w:t>entry.org.c</w:t>
        </w:r>
        <w:r w:rsidR="0040357D" w:rsidRPr="0040357D">
          <w:rPr>
            <w:sz w:val="22"/>
            <w:lang w:val="en-US"/>
          </w:rPr>
          <w:t>[</w:t>
        </w:r>
        <w:proofErr w:type="gramEnd"/>
        <w:r w:rsidR="0040357D" w:rsidRPr="0040357D">
          <w:rPr>
            <w:sz w:val="22"/>
            <w:lang w:val="en-US"/>
          </w:rPr>
          <w:t>1]</w:t>
        </w:r>
        <w:r w:rsidRPr="000B4923">
          <w:rPr>
            <w:sz w:val="22"/>
            <w:lang w:val="en-US"/>
          </w:rPr>
          <w:t>.observation.effectiveTime</w:t>
        </w:r>
        <w:r w:rsidRPr="000B4923">
          <w:rPr>
            <w:sz w:val="22"/>
            <w:lang w:val="en-US"/>
          </w:rPr>
          <w:tab/>
          <w:t>pyyntöajankohta</w:t>
        </w:r>
      </w:ins>
    </w:p>
    <w:p w14:paraId="62485398" w14:textId="20F53BA4" w:rsidR="000B4923" w:rsidRPr="000B4923" w:rsidRDefault="000B4923" w:rsidP="000B4923">
      <w:pPr>
        <w:pStyle w:val="NormaaliP"/>
        <w:tabs>
          <w:tab w:val="left" w:pos="4678"/>
        </w:tabs>
        <w:ind w:left="4678" w:hanging="4678"/>
        <w:rPr>
          <w:ins w:id="408" w:author="Tekijä"/>
          <w:sz w:val="22"/>
        </w:rPr>
      </w:pPr>
      <w:ins w:id="409" w:author="Tekijä">
        <w:r w:rsidRPr="000B4923">
          <w:rPr>
            <w:sz w:val="22"/>
          </w:rPr>
          <w:t>entry.org.c</w:t>
        </w:r>
        <w:r w:rsidR="0040357D">
          <w:rPr>
            <w:sz w:val="22"/>
          </w:rPr>
          <w:t>[1]</w:t>
        </w:r>
        <w:r w:rsidRPr="000B4923">
          <w:rPr>
            <w:sz w:val="22"/>
          </w:rPr>
          <w:t>.observation.author</w:t>
        </w:r>
        <w:r w:rsidRPr="000B4923">
          <w:rPr>
            <w:sz w:val="22"/>
          </w:rPr>
          <w:tab/>
          <w:t>pyynnön tekijän tiedot</w:t>
        </w:r>
      </w:ins>
    </w:p>
    <w:p w14:paraId="0BBBE3C9" w14:textId="16311B74" w:rsidR="000B4923" w:rsidRPr="000B4923" w:rsidRDefault="000B4923" w:rsidP="000B4923">
      <w:pPr>
        <w:pStyle w:val="NormaaliP"/>
        <w:tabs>
          <w:tab w:val="left" w:pos="4678"/>
        </w:tabs>
        <w:ind w:left="4678" w:hanging="4678"/>
        <w:rPr>
          <w:ins w:id="410" w:author="Tekijä"/>
          <w:sz w:val="22"/>
        </w:rPr>
      </w:pPr>
      <w:ins w:id="411" w:author="Tekijä">
        <w:r w:rsidRPr="000B4923">
          <w:rPr>
            <w:sz w:val="22"/>
          </w:rPr>
          <w:t>entry.org.c</w:t>
        </w:r>
        <w:r w:rsidR="0040357D">
          <w:rPr>
            <w:sz w:val="22"/>
          </w:rPr>
          <w:t>[1]</w:t>
        </w:r>
        <w:r w:rsidRPr="000B4923">
          <w:rPr>
            <w:sz w:val="22"/>
          </w:rPr>
          <w:t>.observation.eR</w:t>
        </w:r>
        <w:r w:rsidR="005A3937">
          <w:rPr>
            <w:sz w:val="22"/>
          </w:rPr>
          <w:t>[1]</w:t>
        </w:r>
        <w:r w:rsidRPr="000B4923">
          <w:rPr>
            <w:sz w:val="22"/>
          </w:rPr>
          <w:t>.obs</w:t>
        </w:r>
        <w:r w:rsidRPr="000B4923">
          <w:rPr>
            <w:sz w:val="22"/>
          </w:rPr>
          <w:tab/>
        </w:r>
        <w:r>
          <w:rPr>
            <w:sz w:val="22"/>
          </w:rPr>
          <w:t>kuvantamis</w:t>
        </w:r>
        <w:r w:rsidRPr="000B4923">
          <w:rPr>
            <w:sz w:val="22"/>
          </w:rPr>
          <w:t>tutkimuspyynnön tunniste</w:t>
        </w:r>
      </w:ins>
    </w:p>
    <w:p w14:paraId="421E4945" w14:textId="336F054D" w:rsidR="000B4923" w:rsidRPr="005A3937" w:rsidRDefault="000B4923" w:rsidP="000B4923">
      <w:pPr>
        <w:pStyle w:val="NormaaliP"/>
        <w:tabs>
          <w:tab w:val="left" w:pos="4678"/>
        </w:tabs>
        <w:ind w:left="4678" w:hanging="4678"/>
        <w:rPr>
          <w:ins w:id="412" w:author="Tekijä"/>
          <w:sz w:val="22"/>
          <w:lang w:val="en-US"/>
        </w:rPr>
      </w:pPr>
      <w:proofErr w:type="gramStart"/>
      <w:ins w:id="413" w:author="Tekijä">
        <w:r w:rsidRPr="005A3937">
          <w:rPr>
            <w:sz w:val="22"/>
            <w:lang w:val="en-US"/>
          </w:rPr>
          <w:t>entry.org.c</w:t>
        </w:r>
        <w:r w:rsidR="0040357D" w:rsidRPr="005A3937">
          <w:rPr>
            <w:sz w:val="22"/>
            <w:lang w:val="en-US"/>
          </w:rPr>
          <w:t>[</w:t>
        </w:r>
        <w:proofErr w:type="gramEnd"/>
        <w:r w:rsidR="0040357D" w:rsidRPr="005A3937">
          <w:rPr>
            <w:sz w:val="22"/>
            <w:lang w:val="en-US"/>
          </w:rPr>
          <w:t>1]</w:t>
        </w:r>
        <w:r w:rsidRPr="005A3937">
          <w:rPr>
            <w:sz w:val="22"/>
            <w:lang w:val="en-US"/>
          </w:rPr>
          <w:t>.observation.eR</w:t>
        </w:r>
        <w:r w:rsidR="005A3937" w:rsidRPr="005A3937">
          <w:rPr>
            <w:sz w:val="22"/>
            <w:lang w:val="en-US"/>
          </w:rPr>
          <w:t>[2]</w:t>
        </w:r>
        <w:r w:rsidRPr="005A3937">
          <w:rPr>
            <w:sz w:val="22"/>
            <w:lang w:val="en-US"/>
          </w:rPr>
          <w:t>.obs</w:t>
        </w:r>
        <w:r w:rsidRPr="005A3937">
          <w:rPr>
            <w:sz w:val="22"/>
            <w:lang w:val="en-US"/>
          </w:rPr>
          <w:tab/>
          <w:t>pyyntöteksti</w:t>
        </w:r>
      </w:ins>
    </w:p>
    <w:p w14:paraId="1EEDBF33" w14:textId="77777777" w:rsidR="000B4923" w:rsidRPr="000B4923" w:rsidRDefault="000B4923" w:rsidP="000B4923">
      <w:pPr>
        <w:pStyle w:val="NormaaliP"/>
        <w:tabs>
          <w:tab w:val="left" w:pos="4678"/>
        </w:tabs>
        <w:ind w:left="4678" w:hanging="4678"/>
        <w:rPr>
          <w:ins w:id="414" w:author="Tekijä"/>
          <w:sz w:val="22"/>
        </w:rPr>
      </w:pPr>
      <w:proofErr w:type="gramStart"/>
      <w:ins w:id="415" w:author="Tekijä">
        <w:r w:rsidRPr="000B4923">
          <w:rPr>
            <w:sz w:val="22"/>
          </w:rPr>
          <w:t>---</w:t>
        </w:r>
        <w:proofErr w:type="gramEnd"/>
      </w:ins>
    </w:p>
    <w:p w14:paraId="21CCC6EB" w14:textId="2C414A10" w:rsidR="000B4923" w:rsidRPr="000B4923" w:rsidRDefault="000B4923" w:rsidP="000B4923">
      <w:pPr>
        <w:pStyle w:val="NormaaliP"/>
        <w:tabs>
          <w:tab w:val="left" w:pos="4678"/>
        </w:tabs>
        <w:ind w:left="4678" w:hanging="4678"/>
        <w:rPr>
          <w:ins w:id="416" w:author="Tekijä"/>
          <w:sz w:val="22"/>
        </w:rPr>
      </w:pPr>
      <w:ins w:id="417" w:author="Tekijä">
        <w:r w:rsidRPr="000B4923">
          <w:rPr>
            <w:sz w:val="22"/>
          </w:rPr>
          <w:t>entry.org.c</w:t>
        </w:r>
        <w:r w:rsidR="0040357D">
          <w:rPr>
            <w:sz w:val="22"/>
          </w:rPr>
          <w:t>[2]</w:t>
        </w:r>
        <w:r w:rsidRPr="000B4923">
          <w:rPr>
            <w:sz w:val="22"/>
          </w:rPr>
          <w:t>.observation.templateId</w:t>
        </w:r>
        <w:r w:rsidRPr="000B4923">
          <w:rPr>
            <w:sz w:val="22"/>
          </w:rPr>
          <w:tab/>
          <w:t xml:space="preserve">pyydetty </w:t>
        </w:r>
        <w:r>
          <w:rPr>
            <w:sz w:val="22"/>
          </w:rPr>
          <w:t>kuvantamis</w:t>
        </w:r>
        <w:r w:rsidRPr="000B4923">
          <w:rPr>
            <w:sz w:val="22"/>
          </w:rPr>
          <w:t>tutkimus- tietorakenteen tunniste</w:t>
        </w:r>
      </w:ins>
    </w:p>
    <w:p w14:paraId="47F7F279" w14:textId="1E1F90D6" w:rsidR="000B4923" w:rsidRDefault="000B4923" w:rsidP="000B4923">
      <w:pPr>
        <w:pStyle w:val="NormaaliP"/>
        <w:tabs>
          <w:tab w:val="left" w:pos="4678"/>
        </w:tabs>
        <w:ind w:left="4678" w:hanging="4678"/>
        <w:rPr>
          <w:ins w:id="418" w:author="Tekijä"/>
          <w:sz w:val="22"/>
        </w:rPr>
      </w:pPr>
      <w:ins w:id="419" w:author="Tekijä">
        <w:r w:rsidRPr="000B4923">
          <w:rPr>
            <w:sz w:val="22"/>
          </w:rPr>
          <w:t>entry.org.c</w:t>
        </w:r>
        <w:r w:rsidR="0040357D">
          <w:rPr>
            <w:sz w:val="22"/>
          </w:rPr>
          <w:t>[2]</w:t>
        </w:r>
        <w:r w:rsidRPr="000B4923">
          <w:rPr>
            <w:sz w:val="22"/>
          </w:rPr>
          <w:t>.observation.code</w:t>
        </w:r>
        <w:r w:rsidRPr="000B4923">
          <w:rPr>
            <w:sz w:val="22"/>
          </w:rPr>
          <w:tab/>
          <w:t xml:space="preserve">pyydetyn </w:t>
        </w:r>
        <w:r>
          <w:rPr>
            <w:sz w:val="22"/>
          </w:rPr>
          <w:t>kuvantamis</w:t>
        </w:r>
        <w:r w:rsidRPr="000B4923">
          <w:rPr>
            <w:sz w:val="22"/>
          </w:rPr>
          <w:t>tutkimuksen nimi ja koodi</w:t>
        </w:r>
      </w:ins>
    </w:p>
    <w:p w14:paraId="05B479D8" w14:textId="05B3939B" w:rsidR="000B4923" w:rsidRDefault="000B4923" w:rsidP="000B4923">
      <w:pPr>
        <w:pStyle w:val="NormaaliP"/>
        <w:tabs>
          <w:tab w:val="left" w:pos="4678"/>
        </w:tabs>
        <w:ind w:left="4678" w:hanging="4678"/>
        <w:rPr>
          <w:ins w:id="420" w:author="Tekijä"/>
          <w:sz w:val="22"/>
        </w:rPr>
      </w:pPr>
      <w:ins w:id="421" w:author="Tekijä">
        <w:r w:rsidRPr="0040357D">
          <w:rPr>
            <w:sz w:val="22"/>
          </w:rPr>
          <w:t>entry.org.c</w:t>
        </w:r>
        <w:r w:rsidR="0040357D">
          <w:rPr>
            <w:sz w:val="22"/>
          </w:rPr>
          <w:t>[2]</w:t>
        </w:r>
        <w:r w:rsidRPr="0040357D">
          <w:rPr>
            <w:sz w:val="22"/>
          </w:rPr>
          <w:t>.observation.code.qualifier</w:t>
        </w:r>
        <w:r w:rsidR="0053376D">
          <w:rPr>
            <w:sz w:val="22"/>
          </w:rPr>
          <w:t>[1]</w:t>
        </w:r>
        <w:r w:rsidRPr="0040357D">
          <w:rPr>
            <w:sz w:val="22"/>
          </w:rPr>
          <w:tab/>
        </w:r>
        <w:r w:rsidR="0040357D" w:rsidRPr="0040357D">
          <w:rPr>
            <w:sz w:val="22"/>
          </w:rPr>
          <w:t>kuvantamistutkimuksen puoli</w:t>
        </w:r>
      </w:ins>
    </w:p>
    <w:p w14:paraId="62A7677D" w14:textId="58FBB821" w:rsidR="0053376D" w:rsidRPr="005A3937" w:rsidRDefault="0053376D" w:rsidP="0053376D">
      <w:pPr>
        <w:pStyle w:val="NormaaliP"/>
        <w:tabs>
          <w:tab w:val="left" w:pos="4678"/>
        </w:tabs>
        <w:ind w:left="4678" w:hanging="4678"/>
        <w:rPr>
          <w:ins w:id="422" w:author="Tekijä"/>
          <w:sz w:val="22"/>
        </w:rPr>
      </w:pPr>
      <w:proofErr w:type="gramStart"/>
      <w:ins w:id="423" w:author="Tekijä">
        <w:r w:rsidRPr="005A3937">
          <w:rPr>
            <w:sz w:val="22"/>
          </w:rPr>
          <w:t>entry.org.c[2].observation.code.qualifier[2]</w:t>
        </w:r>
        <w:r w:rsidRPr="005A3937">
          <w:rPr>
            <w:sz w:val="22"/>
          </w:rPr>
          <w:tab/>
        </w:r>
        <w:r w:rsidR="005A3937">
          <w:rPr>
            <w:sz w:val="22"/>
          </w:rPr>
          <w:t>p</w:t>
        </w:r>
        <w:r w:rsidR="005A3937" w:rsidRPr="005A3937">
          <w:rPr>
            <w:sz w:val="22"/>
          </w:rPr>
          <w:t>yydetyn kuvantamistutkimuksen anatominen tarkenne</w:t>
        </w:r>
        <w:proofErr w:type="gramEnd"/>
      </w:ins>
    </w:p>
    <w:p w14:paraId="0C6A5A71" w14:textId="2D65EB0C" w:rsidR="0053376D" w:rsidRPr="005A3937" w:rsidRDefault="0053376D" w:rsidP="0053376D">
      <w:pPr>
        <w:pStyle w:val="NormaaliP"/>
        <w:tabs>
          <w:tab w:val="left" w:pos="4678"/>
        </w:tabs>
        <w:ind w:left="4678" w:hanging="4678"/>
        <w:rPr>
          <w:ins w:id="424" w:author="Tekijä"/>
          <w:sz w:val="22"/>
        </w:rPr>
      </w:pPr>
      <w:ins w:id="425" w:author="Tekijä">
        <w:r w:rsidRPr="005A3937">
          <w:rPr>
            <w:sz w:val="22"/>
          </w:rPr>
          <w:t>entry.org.c[2].observation.eR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ins>
    </w:p>
    <w:p w14:paraId="11C02C81" w14:textId="52F04A90" w:rsidR="005A3937" w:rsidRPr="005A3937" w:rsidRDefault="005A3937" w:rsidP="005A3937">
      <w:pPr>
        <w:pStyle w:val="NormaaliP"/>
        <w:tabs>
          <w:tab w:val="left" w:pos="4678"/>
        </w:tabs>
        <w:ind w:left="4678" w:hanging="4678"/>
        <w:rPr>
          <w:ins w:id="426" w:author="Tekijä"/>
          <w:sz w:val="22"/>
        </w:rPr>
      </w:pPr>
      <w:ins w:id="427" w:author="Tekijä">
        <w:r w:rsidRPr="005A3937">
          <w:rPr>
            <w:sz w:val="22"/>
          </w:rPr>
          <w:t>entry.org.c[2].observation.eR[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ins>
    </w:p>
    <w:p w14:paraId="10D63B74" w14:textId="77777777" w:rsidR="0053376D" w:rsidRPr="005A3937" w:rsidRDefault="0053376D" w:rsidP="000B4923">
      <w:pPr>
        <w:pStyle w:val="NormaaliP"/>
        <w:tabs>
          <w:tab w:val="left" w:pos="4678"/>
        </w:tabs>
        <w:ind w:left="4678" w:hanging="4678"/>
        <w:rPr>
          <w:ins w:id="428" w:author="Tekijä"/>
          <w:sz w:val="22"/>
        </w:rPr>
      </w:pPr>
    </w:p>
    <w:p w14:paraId="6EAECCA9" w14:textId="77777777" w:rsidR="000B4923" w:rsidRPr="005A3937" w:rsidRDefault="000B4923" w:rsidP="001350BB">
      <w:pPr>
        <w:rPr>
          <w:highlight w:val="white"/>
          <w:lang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lastRenderedPageBreak/>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organizer.code:ssa.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w:t>
            </w:r>
            <w:proofErr w:type="gramEnd"/>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23149011"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Minkä</w:t>
            </w:r>
            <w:proofErr w:type="gramEnd"/>
            <w:r w:rsidRPr="00ED0AEF">
              <w:rPr>
                <w:rFonts w:ascii="Courier New" w:hAnsi="Courier New" w:cs="Courier New"/>
                <w:color w:val="474747"/>
                <w:sz w:val="18"/>
                <w:szCs w:val="18"/>
                <w:lang w:eastAsia="fi-FI"/>
              </w:rPr>
              <w:t xml:space="preserve"> määrityksen mukaan tieto on tuotettu. Kan</w:t>
            </w:r>
            <w:ins w:id="429" w:author="Tekijä">
              <w:r w:rsidR="006622EB">
                <w:rPr>
                  <w:rFonts w:ascii="Courier New" w:hAnsi="Courier New" w:cs="Courier New"/>
                  <w:color w:val="474747"/>
                  <w:sz w:val="18"/>
                  <w:szCs w:val="18"/>
                  <w:lang w:eastAsia="fi-FI"/>
                </w:rPr>
                <w:t>t</w:t>
              </w:r>
            </w:ins>
            <w:del w:id="430" w:author="Tekijä">
              <w:r w:rsidRPr="00ED0AEF" w:rsidDel="006622EB">
                <w:rPr>
                  <w:rFonts w:ascii="Courier New" w:hAnsi="Courier New" w:cs="Courier New"/>
                  <w:color w:val="474747"/>
                  <w:sz w:val="18"/>
                  <w:szCs w:val="18"/>
                  <w:lang w:eastAsia="fi-FI"/>
                </w:rPr>
                <w:delText>T</w:delText>
              </w:r>
            </w:del>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2.</w:t>
            </w:r>
            <w:ins w:id="431" w:author="Tekijä">
              <w:r w:rsidR="005A3937">
                <w:rPr>
                  <w:rFonts w:ascii="Courier New" w:hAnsi="Courier New" w:cs="Courier New"/>
                  <w:color w:val="474747"/>
                  <w:sz w:val="18"/>
                  <w:szCs w:val="18"/>
                  <w:lang w:eastAsia="fi-FI"/>
                </w:rPr>
                <w:t>20</w:t>
              </w:r>
            </w:ins>
            <w:r w:rsidRPr="00ED0AEF">
              <w:rPr>
                <w:rFonts w:ascii="Courier New" w:hAnsi="Courier New" w:cs="Courier New"/>
                <w:color w:val="474747"/>
                <w:sz w:val="18"/>
                <w:szCs w:val="18"/>
                <w:lang w:eastAsia="fi-FI"/>
              </w:rPr>
              <w:t xml:space="preserve"> </w:t>
            </w:r>
            <w:proofErr w:type="gramStart"/>
            <w:r w:rsidRPr="00ED0AEF">
              <w:rPr>
                <w:rFonts w:ascii="Courier New" w:hAnsi="Courier New" w:cs="Courier New"/>
                <w:color w:val="0000FF"/>
                <w:sz w:val="18"/>
                <w:szCs w:val="18"/>
                <w:lang w:eastAsia="fi-FI"/>
              </w:rPr>
              <w:t>--</w:t>
            </w:r>
            <w:proofErr w:type="gramEnd"/>
            <w:r w:rsidRPr="00ED0AEF">
              <w:rPr>
                <w:rFonts w:ascii="Courier New" w:hAnsi="Courier New" w:cs="Courier New"/>
                <w:color w:val="0000FF"/>
                <w:sz w:val="18"/>
                <w:szCs w:val="18"/>
                <w:lang w:eastAsia="fi-FI"/>
              </w:rPr>
              <w:t>&gt;</w:t>
            </w:r>
          </w:p>
          <w:p w14:paraId="204E3BE2" w14:textId="34637739"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1.2.246.777.11.</w:t>
            </w:r>
            <w:ins w:id="432" w:author="Tekijä">
              <w:r w:rsidR="0066570F" w:rsidRPr="0098236A">
                <w:rPr>
                  <w:rFonts w:ascii="Courier New" w:hAnsi="Courier New" w:cs="Courier New"/>
                  <w:color w:val="000000"/>
                  <w:sz w:val="18"/>
                  <w:szCs w:val="18"/>
                  <w:lang w:val="en-US" w:eastAsia="fi-FI"/>
                </w:rPr>
                <w:t>2016.6</w:t>
              </w:r>
            </w:ins>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TemplateId</w:t>
            </w:r>
            <w:proofErr w:type="gramEnd"/>
            <w:r w:rsidRPr="00ED0AEF">
              <w:rPr>
                <w:rFonts w:ascii="Courier New" w:hAnsi="Courier New" w:cs="Courier New"/>
                <w:color w:val="474747"/>
                <w:sz w:val="18"/>
                <w:szCs w:val="18"/>
                <w:lang w:eastAsia="fi-FI"/>
              </w:rPr>
              <w:t xml:space="preserve">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entryn</w:t>
            </w:r>
            <w:proofErr w:type="gramEnd"/>
            <w:r w:rsidRPr="00ED0AEF">
              <w:rPr>
                <w:rFonts w:ascii="Courier New" w:hAnsi="Courier New" w:cs="Courier New"/>
                <w:color w:val="474747"/>
                <w:sz w:val="18"/>
                <w:szCs w:val="18"/>
                <w:lang w:eastAsia="fi-FI"/>
              </w:rPr>
              <w:t xml:space="preserve">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gramStart"/>
            <w:r w:rsidRPr="00ED0AEF">
              <w:rPr>
                <w:rFonts w:ascii="Courier New" w:hAnsi="Courier New" w:cs="Courier New"/>
                <w:color w:val="0000FF"/>
                <w:sz w:val="18"/>
                <w:szCs w:val="18"/>
                <w:lang w:eastAsia="fi-FI"/>
              </w:rPr>
              <w:t>--</w:t>
            </w:r>
            <w:r w:rsidRPr="00ED0AEF">
              <w:rPr>
                <w:rFonts w:ascii="Courier New" w:hAnsi="Courier New" w:cs="Courier New"/>
                <w:color w:val="474747"/>
                <w:sz w:val="18"/>
                <w:szCs w:val="18"/>
                <w:lang w:eastAsia="fi-FI"/>
              </w:rPr>
              <w:t xml:space="preserve"> Kuvantamistutkimuspyyntö</w:t>
            </w:r>
            <w:proofErr w:type="gramEnd"/>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433" w:name="_Toc444094022"/>
      <w:r>
        <w:rPr>
          <w:highlight w:val="white"/>
          <w:lang w:eastAsia="fi-FI"/>
        </w:rPr>
        <w:t>Kuvantamistutkimuspyynnön yleistiedot</w:t>
      </w:r>
      <w:bookmarkEnd w:id="433"/>
    </w:p>
    <w:p w14:paraId="4E974981" w14:textId="0A20835C" w:rsidR="00ED0AEF" w:rsidRDefault="00714A79" w:rsidP="001350BB">
      <w:pPr>
        <w:rPr>
          <w:highlight w:val="white"/>
          <w:lang w:eastAsia="fi-FI"/>
        </w:rPr>
      </w:pPr>
      <w:r>
        <w:rPr>
          <w:highlight w:val="white"/>
          <w:lang w:eastAsia="fi-FI"/>
        </w:rPr>
        <w:t xml:space="preserve">Organizer:ssa omassa component.observation-rakenteessa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sama arvo annetaan observation.templateId:ssä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74558543" w:rsidR="00EC66D7" w:rsidRDefault="00EC66D7" w:rsidP="00714A79">
      <w:pPr>
        <w:rPr>
          <w:lang w:eastAsia="fi-FI"/>
        </w:rPr>
      </w:pPr>
      <w:r>
        <w:rPr>
          <w:highlight w:val="white"/>
          <w:lang w:eastAsia="fi-FI"/>
        </w:rPr>
        <w:t>Kuvantamistutkimuspyynnön tekijän tiedon annetaan observation.authorissa.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ins w:id="434" w:author="Tekijä">
        <w:r w:rsidR="00681C7A">
          <w:rPr>
            <w:lang w:eastAsia="fi-FI"/>
          </w:rPr>
          <w:t>organizer.</w:t>
        </w:r>
      </w:ins>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00A076C3">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Kuvantamistutkimuspyynnön</w:t>
            </w:r>
            <w:proofErr w:type="gramEnd"/>
            <w:r w:rsidRPr="00866E68">
              <w:rPr>
                <w:rFonts w:ascii="Courier New" w:hAnsi="Courier New" w:cs="Courier New"/>
                <w:color w:val="474747"/>
                <w:sz w:val="18"/>
                <w:szCs w:val="18"/>
                <w:lang w:eastAsia="fi-FI"/>
              </w:rPr>
              <w:t xml:space="preserve">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lastRenderedPageBreak/>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Mood</w:t>
            </w:r>
            <w:proofErr w:type="gramEnd"/>
            <w:r w:rsidRPr="00866E68">
              <w:rPr>
                <w:rFonts w:ascii="Courier New" w:hAnsi="Courier New" w:cs="Courier New"/>
                <w:color w:val="474747"/>
                <w:sz w:val="18"/>
                <w:szCs w:val="18"/>
                <w:lang w:eastAsia="fi-FI"/>
              </w:rPr>
              <w:t xml:space="preserve">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r w:rsidRPr="005A2A70">
              <w:rPr>
                <w:rFonts w:ascii="Courier New" w:hAnsi="Courier New" w:cs="Courier New"/>
                <w:color w:val="0000FF"/>
                <w:sz w:val="18"/>
                <w:lang w:eastAsia="fi-FI"/>
              </w:rPr>
              <w:t>&lt;!</w:t>
            </w:r>
            <w:proofErr w:type="gramStart"/>
            <w:r w:rsidRPr="005A2A70">
              <w:rPr>
                <w:rFonts w:ascii="Courier New" w:hAnsi="Courier New" w:cs="Courier New"/>
                <w:color w:val="0000FF"/>
                <w:sz w:val="18"/>
                <w:lang w:eastAsia="fi-FI"/>
              </w:rPr>
              <w:t>--</w:t>
            </w:r>
            <w:r w:rsidRPr="005A2A70">
              <w:rPr>
                <w:rFonts w:ascii="Courier New" w:hAnsi="Courier New" w:cs="Courier New"/>
                <w:color w:val="474747"/>
                <w:sz w:val="18"/>
                <w:lang w:eastAsia="fi-FI"/>
              </w:rPr>
              <w:t xml:space="preserve">  TemplateId</w:t>
            </w:r>
            <w:proofErr w:type="gramEnd"/>
            <w:r w:rsidRPr="005A2A70">
              <w:rPr>
                <w:rFonts w:ascii="Courier New" w:hAnsi="Courier New" w:cs="Courier New"/>
                <w:color w:val="474747"/>
                <w:sz w:val="18"/>
                <w:lang w:eastAsia="fi-FI"/>
              </w:rPr>
              <w:t xml:space="preserve">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4</w:t>
            </w:r>
            <w:proofErr w:type="gramEnd"/>
            <w:r w:rsidRPr="00866E68">
              <w:rPr>
                <w:rFonts w:ascii="Courier New" w:hAnsi="Courier New" w:cs="Courier New"/>
                <w:color w:val="474747"/>
                <w:sz w:val="18"/>
                <w:szCs w:val="18"/>
                <w:lang w:eastAsia="fi-FI"/>
              </w:rPr>
              <w:t xml:space="preserve"> Pyyntöajankohta </w:t>
            </w:r>
            <w:r w:rsidRPr="00866E68">
              <w:rPr>
                <w:rFonts w:ascii="Courier New" w:hAnsi="Courier New" w:cs="Courier New"/>
                <w:color w:val="0000FF"/>
                <w:sz w:val="18"/>
                <w:szCs w:val="18"/>
                <w:lang w:eastAsia="fi-FI"/>
              </w:rPr>
              <w:t>--&gt;</w:t>
            </w:r>
          </w:p>
          <w:p w14:paraId="68FB83B2" w14:textId="4C248E68"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ins w:id="435" w:author="Tekijä">
              <w:r w:rsidR="00870E11">
                <w:rPr>
                  <w:rFonts w:ascii="Courier New" w:hAnsi="Courier New" w:cs="Courier New"/>
                  <w:color w:val="000000"/>
                  <w:sz w:val="18"/>
                  <w:szCs w:val="18"/>
                  <w:lang w:eastAsia="fi-FI"/>
                </w:rPr>
                <w:t>20150620</w:t>
              </w:r>
            </w:ins>
            <w:r w:rsidR="00865C80"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Pyynnön</w:t>
            </w:r>
            <w:proofErr w:type="gramEnd"/>
            <w:r w:rsidRPr="00866E68">
              <w:rPr>
                <w:rFonts w:ascii="Courier New" w:hAnsi="Courier New" w:cs="Courier New"/>
                <w:color w:val="474747"/>
                <w:sz w:val="18"/>
                <w:szCs w:val="18"/>
                <w:lang w:eastAsia="fi-FI"/>
              </w:rPr>
              <w:t xml:space="preserve">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Pyynnön</w:t>
            </w:r>
            <w:proofErr w:type="gramEnd"/>
            <w:r w:rsidRPr="00866E68">
              <w:rPr>
                <w:rFonts w:ascii="Courier New" w:hAnsi="Courier New" w:cs="Courier New"/>
                <w:color w:val="474747"/>
                <w:sz w:val="18"/>
                <w:szCs w:val="18"/>
                <w:lang w:eastAsia="fi-FI"/>
              </w:rPr>
              <w:t xml:space="preserve">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4</w:t>
            </w:r>
            <w:proofErr w:type="gramEnd"/>
            <w:r w:rsidRPr="00866E68">
              <w:rPr>
                <w:rFonts w:ascii="Courier New" w:hAnsi="Courier New" w:cs="Courier New"/>
                <w:color w:val="474747"/>
                <w:sz w:val="18"/>
                <w:szCs w:val="18"/>
                <w:lang w:eastAsia="fi-FI"/>
              </w:rPr>
              <w:t xml:space="preserve"> Pyyntöajankohta </w:t>
            </w:r>
            <w:r w:rsidRPr="00866E68">
              <w:rPr>
                <w:rFonts w:ascii="Courier New" w:hAnsi="Courier New" w:cs="Courier New"/>
                <w:color w:val="0000FF"/>
                <w:sz w:val="18"/>
                <w:szCs w:val="18"/>
                <w:lang w:eastAsia="fi-FI"/>
              </w:rPr>
              <w:t>--&gt;</w:t>
            </w:r>
          </w:p>
          <w:p w14:paraId="61FAE9D8" w14:textId="30B5ED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ins w:id="436" w:author="Tekijä">
              <w:r w:rsidR="00870E11">
                <w:rPr>
                  <w:rFonts w:ascii="Courier New" w:hAnsi="Courier New" w:cs="Courier New"/>
                  <w:color w:val="000000"/>
                  <w:sz w:val="18"/>
                  <w:szCs w:val="18"/>
                  <w:lang w:eastAsia="fi-FI"/>
                </w:rPr>
                <w:t>20150620</w:t>
              </w:r>
            </w:ins>
            <w:r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Ammattihenkilön</w:t>
            </w:r>
            <w:proofErr w:type="gramEnd"/>
            <w:r w:rsidRPr="00866E68">
              <w:rPr>
                <w:rFonts w:ascii="Courier New" w:hAnsi="Courier New" w:cs="Courier New"/>
                <w:color w:val="474747"/>
                <w:sz w:val="18"/>
                <w:szCs w:val="18"/>
                <w:lang w:eastAsia="fi-FI"/>
              </w:rPr>
              <w:t xml:space="preserve">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123456-1234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6</w:t>
            </w:r>
            <w:proofErr w:type="gramEnd"/>
            <w:r w:rsidRPr="00866E68">
              <w:rPr>
                <w:rFonts w:ascii="Courier New" w:hAnsi="Courier New" w:cs="Courier New"/>
                <w:color w:val="474747"/>
                <w:sz w:val="18"/>
                <w:szCs w:val="18"/>
                <w:lang w:eastAsia="fi-FI"/>
              </w:rPr>
              <w:t xml:space="preserve"> Pyytävän lääkärin nimi </w:t>
            </w:r>
            <w:r w:rsidRPr="00866E68">
              <w:rPr>
                <w:rFonts w:ascii="Courier New" w:hAnsi="Courier New" w:cs="Courier New"/>
                <w:color w:val="0000FF"/>
                <w:sz w:val="18"/>
                <w:szCs w:val="18"/>
                <w:lang w:eastAsia="fi-FI"/>
              </w:rPr>
              <w:t>--&gt;</w:t>
            </w:r>
          </w:p>
          <w:p w14:paraId="3579691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6253804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2 Pyytävä palveluyksikkö </w:t>
            </w:r>
            <w:r w:rsidRPr="00866E68">
              <w:rPr>
                <w:rFonts w:ascii="Courier New" w:hAnsi="Courier New" w:cs="Courier New"/>
                <w:color w:val="0000FF"/>
                <w:sz w:val="18"/>
                <w:szCs w:val="18"/>
                <w:lang w:val="en-US" w:eastAsia="fi-FI"/>
              </w:rPr>
              <w:t>--&gt;</w:t>
            </w:r>
          </w:p>
          <w:p w14:paraId="386C3067" w14:textId="77777777" w:rsidR="00ED0AEF" w:rsidRPr="00686C4D"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686C4D">
              <w:rPr>
                <w:rFonts w:ascii="Courier New" w:hAnsi="Courier New" w:cs="Courier New"/>
                <w:color w:val="0000FF"/>
                <w:sz w:val="18"/>
                <w:szCs w:val="18"/>
                <w:lang w:eastAsia="fi-FI"/>
              </w:rPr>
              <w:t>&lt;</w:t>
            </w:r>
            <w:r w:rsidRPr="00686C4D">
              <w:rPr>
                <w:rFonts w:ascii="Courier New" w:hAnsi="Courier New" w:cs="Courier New"/>
                <w:color w:val="800000"/>
                <w:sz w:val="18"/>
                <w:szCs w:val="18"/>
                <w:lang w:eastAsia="fi-FI"/>
              </w:rPr>
              <w:t>id</w:t>
            </w:r>
            <w:r w:rsidRPr="00686C4D">
              <w:rPr>
                <w:rFonts w:ascii="Courier New" w:hAnsi="Courier New" w:cs="Courier New"/>
                <w:i/>
                <w:iCs/>
                <w:color w:val="008080"/>
                <w:sz w:val="18"/>
                <w:szCs w:val="18"/>
                <w:lang w:eastAsia="fi-FI"/>
              </w:rPr>
              <w:t xml:space="preserve"> </w:t>
            </w:r>
            <w:r w:rsidRPr="00686C4D">
              <w:rPr>
                <w:rFonts w:ascii="Courier New" w:hAnsi="Courier New" w:cs="Courier New"/>
                <w:color w:val="FF0000"/>
                <w:sz w:val="18"/>
                <w:szCs w:val="18"/>
                <w:lang w:eastAsia="fi-FI"/>
              </w:rPr>
              <w:t>extension</w:t>
            </w:r>
            <w:r w:rsidRPr="00686C4D">
              <w:rPr>
                <w:rFonts w:ascii="Courier New" w:hAnsi="Courier New" w:cs="Courier New"/>
                <w:color w:val="0000FF"/>
                <w:sz w:val="18"/>
                <w:szCs w:val="18"/>
                <w:lang w:eastAsia="fi-FI"/>
              </w:rPr>
              <w:t>="</w:t>
            </w:r>
            <w:r w:rsidRPr="00686C4D">
              <w:rPr>
                <w:rFonts w:ascii="Courier New" w:hAnsi="Courier New" w:cs="Courier New"/>
                <w:color w:val="000000"/>
                <w:sz w:val="18"/>
                <w:szCs w:val="18"/>
                <w:lang w:eastAsia="fi-FI"/>
              </w:rPr>
              <w:t>102</w:t>
            </w:r>
            <w:r w:rsidRPr="00686C4D">
              <w:rPr>
                <w:rFonts w:ascii="Courier New" w:hAnsi="Courier New" w:cs="Courier New"/>
                <w:color w:val="0000FF"/>
                <w:sz w:val="18"/>
                <w:szCs w:val="18"/>
                <w:lang w:eastAsia="fi-FI"/>
              </w:rPr>
              <w:t>"</w:t>
            </w:r>
            <w:r w:rsidRPr="00686C4D">
              <w:rPr>
                <w:rFonts w:ascii="Courier New" w:hAnsi="Courier New" w:cs="Courier New"/>
                <w:i/>
                <w:iCs/>
                <w:color w:val="008080"/>
                <w:sz w:val="18"/>
                <w:szCs w:val="18"/>
                <w:lang w:eastAsia="fi-FI"/>
              </w:rPr>
              <w:t xml:space="preserve"> </w:t>
            </w:r>
            <w:r w:rsidRPr="00686C4D">
              <w:rPr>
                <w:rFonts w:ascii="Courier New" w:hAnsi="Courier New" w:cs="Courier New"/>
                <w:color w:val="FF0000"/>
                <w:sz w:val="18"/>
                <w:szCs w:val="18"/>
                <w:lang w:eastAsia="fi-FI"/>
              </w:rPr>
              <w:t>root</w:t>
            </w:r>
            <w:r w:rsidRPr="00686C4D">
              <w:rPr>
                <w:rFonts w:ascii="Courier New" w:hAnsi="Courier New" w:cs="Courier New"/>
                <w:color w:val="0000FF"/>
                <w:sz w:val="18"/>
                <w:szCs w:val="18"/>
                <w:lang w:eastAsia="fi-FI"/>
              </w:rPr>
              <w:t>="</w:t>
            </w:r>
            <w:r w:rsidRPr="00686C4D">
              <w:rPr>
                <w:rFonts w:ascii="Courier New" w:hAnsi="Courier New" w:cs="Courier New"/>
                <w:color w:val="000000"/>
                <w:sz w:val="18"/>
                <w:szCs w:val="18"/>
                <w:lang w:eastAsia="fi-FI"/>
              </w:rPr>
              <w:t>1.2.246.10.1234567.10</w:t>
            </w:r>
            <w:r w:rsidRPr="00686C4D">
              <w:rPr>
                <w:rFonts w:ascii="Courier New" w:hAnsi="Courier New" w:cs="Courier New"/>
                <w:color w:val="0000FF"/>
                <w:sz w:val="18"/>
                <w:szCs w:val="18"/>
                <w:lang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686C4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Pyyntöteksti</w:t>
            </w:r>
            <w:r w:rsidRPr="00866E68">
              <w:rPr>
                <w:rFonts w:ascii="Courier New" w:hAnsi="Courier New" w:cs="Courier New"/>
                <w:color w:val="0000FF"/>
                <w:sz w:val="18"/>
                <w:szCs w:val="18"/>
                <w:lang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proofErr w:type="gramStart"/>
            <w:r w:rsidRPr="00866E68">
              <w:rPr>
                <w:rFonts w:ascii="Courier New" w:hAnsi="Courier New" w:cs="Courier New"/>
                <w:color w:val="0000FF"/>
                <w:sz w:val="18"/>
                <w:szCs w:val="18"/>
                <w:lang w:eastAsia="fi-FI"/>
              </w:rPr>
              <w:t>--</w:t>
            </w:r>
            <w:r w:rsidRPr="00866E68">
              <w:rPr>
                <w:rFonts w:ascii="Courier New" w:hAnsi="Courier New" w:cs="Courier New"/>
                <w:color w:val="474747"/>
                <w:sz w:val="18"/>
                <w:szCs w:val="18"/>
                <w:lang w:eastAsia="fi-FI"/>
              </w:rPr>
              <w:t xml:space="preserve"> Pyyntöteksti</w:t>
            </w:r>
            <w:proofErr w:type="gramEnd"/>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xsi:type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437" w:name="_Toc444094023"/>
      <w:r>
        <w:rPr>
          <w:highlight w:val="white"/>
          <w:lang w:eastAsia="fi-FI"/>
        </w:rPr>
        <w:lastRenderedPageBreak/>
        <w:t>Pyydetyn tutkimuksen tiedot</w:t>
      </w:r>
      <w:bookmarkEnd w:id="437"/>
    </w:p>
    <w:p w14:paraId="719249D5" w14:textId="611E593E" w:rsidR="00714A79" w:rsidRDefault="008A7A30" w:rsidP="00ED0AEF">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0849BD09" w:rsidR="00ED0AEF" w:rsidRDefault="00ED0AEF" w:rsidP="00ED0AEF">
      <w:pPr>
        <w:rPr>
          <w:ins w:id="438" w:author="Tekijä"/>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del w:id="439" w:author="Tekijä">
        <w:r w:rsidR="00714A79" w:rsidDel="005A3937">
          <w:rPr>
            <w:highlight w:val="white"/>
            <w:lang w:eastAsia="fi-FI"/>
          </w:rPr>
          <w:delText>-</w:delText>
        </w:r>
      </w:del>
      <w:proofErr w:type="gramStart"/>
      <w:ins w:id="440" w:author="Tekijä">
        <w:r w:rsidR="005A3937">
          <w:rPr>
            <w:highlight w:val="white"/>
            <w:lang w:eastAsia="fi-FI"/>
          </w:rPr>
          <w:t>–</w:t>
        </w:r>
      </w:ins>
      <w:r w:rsidR="00714A79">
        <w:rPr>
          <w:highlight w:val="white"/>
          <w:lang w:eastAsia="fi-FI"/>
        </w:rPr>
        <w:t xml:space="preserve"> T</w:t>
      </w:r>
      <w:r>
        <w:rPr>
          <w:highlight w:val="white"/>
          <w:lang w:eastAsia="fi-FI"/>
        </w:rPr>
        <w:t>oimenpideluokituksen</w:t>
      </w:r>
      <w:proofErr w:type="gramEnd"/>
      <w:del w:id="441" w:author="Tekijä">
        <w:r w:rsidDel="005A3937">
          <w:rPr>
            <w:highlight w:val="white"/>
            <w:lang w:eastAsia="fi-FI"/>
          </w:rPr>
          <w:delText xml:space="preserve"> </w:delText>
        </w:r>
      </w:del>
      <w:r>
        <w:rPr>
          <w:highlight w:val="white"/>
          <w:lang w:eastAsia="fi-FI"/>
        </w:rPr>
        <w:t>mukaisesti code-elementissä</w:t>
      </w:r>
      <w:r w:rsidR="006A7CCD">
        <w:rPr>
          <w:highlight w:val="white"/>
          <w:lang w:eastAsia="fi-FI"/>
        </w:rPr>
        <w:t xml:space="preserve"> ja sitä voidaan tarkentaa puolisuustiedolla qualifier-rakenteella THL-Toimenpideluokituksen ZXA00-</w:t>
      </w:r>
      <w:del w:id="442" w:author="Tekijä">
        <w:r w:rsidR="006A7CCD" w:rsidDel="006622EB">
          <w:rPr>
            <w:highlight w:val="white"/>
            <w:lang w:eastAsia="fi-FI"/>
          </w:rPr>
          <w:delText xml:space="preserve">ZXA10 </w:delText>
        </w:r>
      </w:del>
      <w:ins w:id="443" w:author="Tekijä">
        <w:r w:rsidR="006622EB">
          <w:rPr>
            <w:highlight w:val="white"/>
            <w:lang w:eastAsia="fi-FI"/>
          </w:rPr>
          <w:t xml:space="preserve">ZXB50 </w:t>
        </w:r>
      </w:ins>
      <w:r w:rsidR="006A7CCD">
        <w:rPr>
          <w:highlight w:val="white"/>
          <w:lang w:eastAsia="fi-FI"/>
        </w:rPr>
        <w:t>koodeillä.</w:t>
      </w:r>
      <w:ins w:id="444" w:author="Tekijä">
        <w:r w:rsidR="006622EB">
          <w:rPr>
            <w:highlight w:val="white"/>
            <w:lang w:eastAsia="fi-FI"/>
          </w:rPr>
          <w:t xml:space="preserve">Puoli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ins>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proofErr w:type="gramStart"/>
      <w:ins w:id="445" w:author="Tekijä">
        <w:r w:rsidR="0053376D">
          <w:rPr>
            <w:highlight w:val="white"/>
            <w:lang w:eastAsia="fi-FI"/>
          </w:rPr>
          <w:t xml:space="preserve">Toisessa vapaaehtoisessa tarkenne-rakenteessa annetaan pyydetyn tutkimuksen anatominen </w:t>
        </w:r>
        <w:r w:rsidR="00681C7A">
          <w:rPr>
            <w:highlight w:val="white"/>
            <w:lang w:eastAsia="fi-FI"/>
          </w:rPr>
          <w:t>tarkenne</w:t>
        </w:r>
        <w:r w:rsidR="0053376D">
          <w:rPr>
            <w:highlight w:val="white"/>
            <w:lang w:eastAsia="fi-FI"/>
          </w:rPr>
          <w:t xml:space="preserve"> </w:t>
        </w:r>
        <w:r w:rsidR="00C711E4">
          <w:rPr>
            <w:highlight w:val="white"/>
            <w:lang w:eastAsia="fi-FI"/>
          </w:rPr>
          <w:t xml:space="preserve">Kuntaliitto – </w:t>
        </w:r>
        <w:r w:rsidR="00D0230D">
          <w:rPr>
            <w:highlight w:val="white"/>
            <w:lang w:eastAsia="fi-FI"/>
          </w:rPr>
          <w:t>Anatominen sijainti</w:t>
        </w:r>
        <w:r w:rsidR="0053376D">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proofErr w:type="gramEnd"/>
        <w:r w:rsidR="00027340">
          <w:rPr>
            <w:highlight w:val="white"/>
            <w:lang w:eastAsia="fi-FI"/>
          </w:rPr>
          <w:t xml:space="preserve"> </w:t>
        </w:r>
        <w:proofErr w:type="gramStart"/>
        <w:r w:rsidR="00027340">
          <w:rPr>
            <w:highlight w:val="white"/>
            <w:lang w:eastAsia="fi-FI"/>
          </w:rPr>
          <w:t xml:space="preserve">Anatominen </w:t>
        </w:r>
        <w:r w:rsidR="008E57BB">
          <w:rPr>
            <w:highlight w:val="white"/>
            <w:lang w:eastAsia="fi-FI"/>
          </w:rPr>
          <w:t xml:space="preserve">tarkenne </w:t>
        </w:r>
        <w:r w:rsidR="00027340">
          <w:rPr>
            <w:highlight w:val="white"/>
            <w:lang w:eastAsia="fi-FI"/>
          </w:rPr>
          <w:t>on toistuva tieto, tällöin toistetaan koko qualifier-rakennetta.</w:t>
        </w:r>
        <w:proofErr w:type="gramEnd"/>
      </w:ins>
    </w:p>
    <w:p w14:paraId="3A216626" w14:textId="77777777" w:rsidR="0053376D" w:rsidRDefault="0053376D" w:rsidP="00ED0AEF">
      <w:pPr>
        <w:rPr>
          <w:ins w:id="446" w:author="Tekijä"/>
          <w:highlight w:val="white"/>
          <w:lang w:eastAsia="fi-FI"/>
        </w:rPr>
      </w:pPr>
    </w:p>
    <w:p w14:paraId="4196B90C" w14:textId="7D59BC72" w:rsidR="008A7A30" w:rsidRDefault="0053376D" w:rsidP="008A7A30">
      <w:pPr>
        <w:rPr>
          <w:ins w:id="447" w:author="Tekijä"/>
          <w:lang w:eastAsia="fi-FI"/>
        </w:rPr>
      </w:pPr>
      <w:ins w:id="448" w:author="Tekijä">
        <w:r>
          <w:rPr>
            <w:highlight w:val="white"/>
            <w:lang w:eastAsia="fi-FI"/>
          </w:rPr>
          <w:t xml:space="preserve">Pyydetyn kuvantamistutkimuksen diagnoositarkenne annetaan lisätieto-observation:ssa, observation.code:ssa annetaan teknisen rakennekoodiston arvo </w:t>
        </w:r>
        <w:r>
          <w:rPr>
            <w:lang w:eastAsia="fi-FI"/>
          </w:rPr>
          <w:t>26.5 ja observation.value:ssa THL – Tautiluokitus ICD-10</w:t>
        </w:r>
        <w:del w:id="449" w:author="Tekijä">
          <w:r w:rsidDel="00681C7A">
            <w:rPr>
              <w:lang w:eastAsia="fi-FI"/>
            </w:rPr>
            <w:delText>:llä</w:delText>
          </w:r>
        </w:del>
        <w:r>
          <w:rPr>
            <w:lang w:eastAsia="fi-FI"/>
          </w:rPr>
          <w:t xml:space="preserve">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ins>
    </w:p>
    <w:p w14:paraId="3F1F54AF" w14:textId="77777777" w:rsidR="0053376D" w:rsidRDefault="0053376D" w:rsidP="008A7A30">
      <w:pPr>
        <w:rPr>
          <w:ins w:id="450" w:author="Tekijä"/>
          <w:lang w:eastAsia="fi-FI"/>
        </w:rPr>
      </w:pPr>
    </w:p>
    <w:p w14:paraId="2B31C618" w14:textId="60589ADF" w:rsidR="005A3937" w:rsidRDefault="005A3937" w:rsidP="005A3937">
      <w:pPr>
        <w:rPr>
          <w:ins w:id="451" w:author="Tekijä"/>
          <w:lang w:eastAsia="fi-FI"/>
        </w:rPr>
      </w:pPr>
      <w:ins w:id="452" w:author="Tekijä">
        <w:r>
          <w:rPr>
            <w:highlight w:val="white"/>
            <w:lang w:eastAsia="fi-FI"/>
          </w:rPr>
          <w:t xml:space="preserve">Pyydetyn kuvantamistutkimuksen toimenpidetarkenne annetaan lisätieto-observation:ssa, observation.code:ssa annetaan teknisen rakennekoodiston arvo </w:t>
        </w:r>
        <w:r>
          <w:rPr>
            <w:lang w:eastAsia="fi-FI"/>
          </w:rPr>
          <w:t>26.7 ja observation.value:ssa THL – T</w:t>
        </w:r>
        <w:r w:rsidR="00E93002">
          <w:rPr>
            <w:lang w:eastAsia="fi-FI"/>
          </w:rPr>
          <w:t>oimenpideluokituksella</w:t>
        </w:r>
        <w:del w:id="453" w:author="Tekijä">
          <w:r w:rsidDel="00E93002">
            <w:rPr>
              <w:lang w:eastAsia="fi-FI"/>
            </w:rPr>
            <w:delText>:llä</w:delText>
          </w:r>
        </w:del>
        <w:r>
          <w:rPr>
            <w:lang w:eastAsia="fi-FI"/>
          </w:rPr>
          <w:t xml:space="preserve"> </w:t>
        </w:r>
        <w:r w:rsidR="00E93002">
          <w:rPr>
            <w:lang w:eastAsia="fi-FI"/>
          </w:rPr>
          <w:t>toimenpide</w:t>
        </w:r>
        <w:r>
          <w:rPr>
            <w:lang w:eastAsia="fi-FI"/>
          </w:rPr>
          <w:t>tarkenteen arvo (toistuva tieto).</w:t>
        </w:r>
      </w:ins>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00A076C3">
        <w:tc>
          <w:tcPr>
            <w:tcW w:w="9629" w:type="dxa"/>
          </w:tcPr>
          <w:p w14:paraId="044A89BF" w14:textId="77777777" w:rsidR="005A3937" w:rsidRPr="005A3937" w:rsidRDefault="005A3937" w:rsidP="005A3937">
            <w:pPr>
              <w:autoSpaceDE w:val="0"/>
              <w:autoSpaceDN w:val="0"/>
              <w:adjustRightInd w:val="0"/>
              <w:rPr>
                <w:ins w:id="454" w:author="Tekijä"/>
                <w:rFonts w:ascii="Courier New" w:hAnsi="Courier New" w:cs="Courier New"/>
                <w:color w:val="0000FF"/>
                <w:sz w:val="18"/>
                <w:lang w:eastAsia="fi-FI"/>
              </w:rPr>
            </w:pPr>
            <w:ins w:id="455" w:author="Tekijä">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Pyydettyjen</w:t>
              </w:r>
              <w:proofErr w:type="gramEnd"/>
              <w:r w:rsidRPr="005A3937">
                <w:rPr>
                  <w:rFonts w:ascii="Courier New" w:hAnsi="Courier New" w:cs="Courier New"/>
                  <w:color w:val="474747"/>
                  <w:sz w:val="18"/>
                  <w:lang w:eastAsia="fi-FI"/>
                </w:rPr>
                <w:t xml:space="preserve"> tutkimuksien tiedot, tämä osio toistuu jos pyydetään useampaa tutkimusta kerralla</w:t>
              </w:r>
              <w:r w:rsidRPr="005A3937">
                <w:rPr>
                  <w:rFonts w:ascii="Courier New" w:hAnsi="Courier New" w:cs="Courier New"/>
                  <w:color w:val="0000FF"/>
                  <w:sz w:val="18"/>
                  <w:lang w:eastAsia="fi-FI"/>
                </w:rPr>
                <w:t>--&gt;</w:t>
              </w:r>
            </w:ins>
          </w:p>
          <w:p w14:paraId="3A930608" w14:textId="77777777" w:rsidR="005A3937" w:rsidRPr="005A3937" w:rsidRDefault="005A3937" w:rsidP="005A3937">
            <w:pPr>
              <w:autoSpaceDE w:val="0"/>
              <w:autoSpaceDN w:val="0"/>
              <w:adjustRightInd w:val="0"/>
              <w:rPr>
                <w:ins w:id="456" w:author="Tekijä"/>
                <w:rFonts w:ascii="Courier New" w:hAnsi="Courier New" w:cs="Courier New"/>
                <w:color w:val="0000FF"/>
                <w:sz w:val="18"/>
                <w:lang w:eastAsia="fi-FI"/>
              </w:rPr>
            </w:pPr>
            <w:ins w:id="457"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ins>
          </w:p>
          <w:p w14:paraId="355B29BD" w14:textId="77777777" w:rsidR="005A3937" w:rsidRPr="005A3937" w:rsidRDefault="005A3937" w:rsidP="005A3937">
            <w:pPr>
              <w:autoSpaceDE w:val="0"/>
              <w:autoSpaceDN w:val="0"/>
              <w:adjustRightInd w:val="0"/>
              <w:rPr>
                <w:ins w:id="458" w:author="Tekijä"/>
                <w:rFonts w:ascii="Courier New" w:hAnsi="Courier New" w:cs="Courier New"/>
                <w:color w:val="0000FF"/>
                <w:sz w:val="18"/>
                <w:lang w:eastAsia="fi-FI"/>
              </w:rPr>
            </w:pPr>
            <w:ins w:id="459"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Mood</w:t>
              </w:r>
              <w:proofErr w:type="gramEnd"/>
              <w:r w:rsidRPr="005A3937">
                <w:rPr>
                  <w:rFonts w:ascii="Courier New" w:hAnsi="Courier New" w:cs="Courier New"/>
                  <w:color w:val="474747"/>
                  <w:sz w:val="18"/>
                  <w:lang w:eastAsia="fi-FI"/>
                </w:rPr>
                <w:t xml:space="preserve"> code RQO = ilmaisee että kyseessä on pyyntö   </w:t>
              </w:r>
              <w:r w:rsidRPr="005A3937">
                <w:rPr>
                  <w:rFonts w:ascii="Courier New" w:hAnsi="Courier New" w:cs="Courier New"/>
                  <w:color w:val="0000FF"/>
                  <w:sz w:val="18"/>
                  <w:lang w:eastAsia="fi-FI"/>
                </w:rPr>
                <w:t>--&gt;</w:t>
              </w:r>
            </w:ins>
          </w:p>
          <w:p w14:paraId="055D006B" w14:textId="77777777" w:rsidR="005A3937" w:rsidRPr="005A3937" w:rsidRDefault="005A3937" w:rsidP="005A3937">
            <w:pPr>
              <w:autoSpaceDE w:val="0"/>
              <w:autoSpaceDN w:val="0"/>
              <w:adjustRightInd w:val="0"/>
              <w:rPr>
                <w:ins w:id="460" w:author="Tekijä"/>
                <w:rFonts w:ascii="Courier New" w:hAnsi="Courier New" w:cs="Courier New"/>
                <w:color w:val="0000FF"/>
                <w:sz w:val="18"/>
                <w:lang w:val="en-US" w:eastAsia="fi-FI"/>
              </w:rPr>
            </w:pPr>
            <w:ins w:id="461"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ins>
          </w:p>
          <w:p w14:paraId="5BE5CAA8" w14:textId="77777777" w:rsidR="005A3937" w:rsidRPr="005A3937" w:rsidRDefault="005A3937" w:rsidP="005A3937">
            <w:pPr>
              <w:autoSpaceDE w:val="0"/>
              <w:autoSpaceDN w:val="0"/>
              <w:adjustRightInd w:val="0"/>
              <w:rPr>
                <w:ins w:id="462" w:author="Tekijä"/>
                <w:rFonts w:ascii="Courier New" w:hAnsi="Courier New" w:cs="Courier New"/>
                <w:color w:val="0000FF"/>
                <w:sz w:val="18"/>
                <w:lang w:eastAsia="fi-FI"/>
              </w:rPr>
            </w:pPr>
            <w:ins w:id="463"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TemplateId</w:t>
              </w:r>
              <w:proofErr w:type="gramEnd"/>
              <w:r w:rsidRPr="005A3937">
                <w:rPr>
                  <w:rFonts w:ascii="Courier New" w:hAnsi="Courier New" w:cs="Courier New"/>
                  <w:color w:val="474747"/>
                  <w:sz w:val="18"/>
                  <w:lang w:eastAsia="fi-FI"/>
                </w:rPr>
                <w:t xml:space="preserve"> Pyydetty kuvantamistutkimus </w:t>
              </w:r>
              <w:r w:rsidRPr="005A3937">
                <w:rPr>
                  <w:rFonts w:ascii="Courier New" w:hAnsi="Courier New" w:cs="Courier New"/>
                  <w:color w:val="0000FF"/>
                  <w:sz w:val="18"/>
                  <w:lang w:eastAsia="fi-FI"/>
                </w:rPr>
                <w:t>--&gt;</w:t>
              </w:r>
            </w:ins>
          </w:p>
          <w:p w14:paraId="199C7B4E" w14:textId="77777777" w:rsidR="005A3937" w:rsidRPr="005A3937" w:rsidRDefault="005A3937" w:rsidP="005A3937">
            <w:pPr>
              <w:autoSpaceDE w:val="0"/>
              <w:autoSpaceDN w:val="0"/>
              <w:adjustRightInd w:val="0"/>
              <w:rPr>
                <w:ins w:id="464" w:author="Tekijä"/>
                <w:rFonts w:ascii="Courier New" w:hAnsi="Courier New" w:cs="Courier New"/>
                <w:color w:val="0000FF"/>
                <w:sz w:val="18"/>
                <w:lang w:eastAsia="fi-FI"/>
              </w:rPr>
            </w:pPr>
            <w:ins w:id="465"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ins>
          </w:p>
          <w:p w14:paraId="233324DF" w14:textId="063BF9F8" w:rsidR="005A3937" w:rsidRPr="005A3937" w:rsidRDefault="005A3937" w:rsidP="005A3937">
            <w:pPr>
              <w:autoSpaceDE w:val="0"/>
              <w:autoSpaceDN w:val="0"/>
              <w:adjustRightInd w:val="0"/>
              <w:ind w:left="852" w:hanging="852"/>
              <w:rPr>
                <w:ins w:id="466" w:author="Tekijä"/>
                <w:rFonts w:ascii="Courier New" w:hAnsi="Courier New" w:cs="Courier New"/>
                <w:color w:val="0000FF"/>
                <w:sz w:val="18"/>
                <w:lang w:eastAsia="fi-FI"/>
              </w:rPr>
            </w:pPr>
            <w:ins w:id="467"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3</w:t>
              </w:r>
              <w:proofErr w:type="gramEnd"/>
              <w:r w:rsidRPr="005A3937">
                <w:rPr>
                  <w:rFonts w:ascii="Courier New" w:hAnsi="Courier New" w:cs="Courier New"/>
                  <w:color w:val="474747"/>
                  <w:sz w:val="18"/>
                  <w:lang w:eastAsia="fi-FI"/>
                </w:rPr>
                <w:t xml:space="preserve"> Pyydetyn kuvantamistutkimuksen nimi ja koodi, THL - Toimenpideluokitus </w:t>
              </w:r>
              <w:r w:rsidRPr="005A3937">
                <w:rPr>
                  <w:rFonts w:ascii="Courier New" w:hAnsi="Courier New" w:cs="Courier New"/>
                  <w:color w:val="0000FF"/>
                  <w:sz w:val="18"/>
                  <w:lang w:eastAsia="fi-FI"/>
                </w:rPr>
                <w:t>--&gt;</w:t>
              </w:r>
            </w:ins>
          </w:p>
          <w:p w14:paraId="7C1A4810" w14:textId="3C63C008" w:rsidR="005A3937" w:rsidRPr="005A3937" w:rsidRDefault="005A3937" w:rsidP="005A3937">
            <w:pPr>
              <w:autoSpaceDE w:val="0"/>
              <w:autoSpaceDN w:val="0"/>
              <w:adjustRightInd w:val="0"/>
              <w:ind w:left="852" w:hanging="852"/>
              <w:rPr>
                <w:ins w:id="468" w:author="Tekijä"/>
                <w:rFonts w:ascii="Courier New" w:hAnsi="Courier New" w:cs="Courier New"/>
                <w:color w:val="0000FF"/>
                <w:sz w:val="18"/>
                <w:lang w:eastAsia="fi-FI"/>
              </w:rPr>
            </w:pPr>
            <w:ins w:id="469"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ins>
          </w:p>
          <w:p w14:paraId="174B91D7" w14:textId="107ACFC2" w:rsidR="005A3937" w:rsidRPr="005A3937" w:rsidRDefault="005A3937" w:rsidP="00E57D95">
            <w:pPr>
              <w:autoSpaceDE w:val="0"/>
              <w:autoSpaceDN w:val="0"/>
              <w:adjustRightInd w:val="0"/>
              <w:ind w:left="852" w:hanging="852"/>
              <w:rPr>
                <w:ins w:id="470" w:author="Tekijä"/>
                <w:rFonts w:ascii="Courier New" w:hAnsi="Courier New" w:cs="Courier New"/>
                <w:color w:val="0000FF"/>
                <w:sz w:val="18"/>
                <w:lang w:eastAsia="fi-FI"/>
              </w:rPr>
            </w:pPr>
            <w:ins w:id="471"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21</w:t>
              </w:r>
              <w:proofErr w:type="gramEnd"/>
              <w:r w:rsidRPr="005A3937">
                <w:rPr>
                  <w:rFonts w:ascii="Courier New" w:hAnsi="Courier New" w:cs="Courier New"/>
                  <w:color w:val="474747"/>
                  <w:sz w:val="18"/>
                  <w:lang w:eastAsia="fi-FI"/>
                </w:rPr>
                <w:t xml:space="preserve">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ins>
          </w:p>
          <w:p w14:paraId="49269AAE" w14:textId="77777777" w:rsidR="005A3937" w:rsidRPr="005A3937" w:rsidRDefault="005A3937" w:rsidP="005A3937">
            <w:pPr>
              <w:autoSpaceDE w:val="0"/>
              <w:autoSpaceDN w:val="0"/>
              <w:adjustRightInd w:val="0"/>
              <w:rPr>
                <w:ins w:id="472" w:author="Tekijä"/>
                <w:rFonts w:ascii="Courier New" w:hAnsi="Courier New" w:cs="Courier New"/>
                <w:color w:val="0000FF"/>
                <w:sz w:val="18"/>
                <w:lang w:eastAsia="fi-FI"/>
              </w:rPr>
            </w:pPr>
            <w:ins w:id="473"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ins>
          </w:p>
          <w:p w14:paraId="6908DA2D" w14:textId="77777777" w:rsidR="005A3937" w:rsidRPr="005A3937" w:rsidRDefault="005A3937" w:rsidP="005A3937">
            <w:pPr>
              <w:autoSpaceDE w:val="0"/>
              <w:autoSpaceDN w:val="0"/>
              <w:adjustRightInd w:val="0"/>
              <w:ind w:left="1136" w:hanging="1136"/>
              <w:rPr>
                <w:ins w:id="474" w:author="Tekijä"/>
                <w:rFonts w:ascii="Courier New" w:hAnsi="Courier New" w:cs="Courier New"/>
                <w:color w:val="0000FF"/>
                <w:sz w:val="18"/>
                <w:lang w:eastAsia="fi-FI"/>
              </w:rPr>
            </w:pPr>
            <w:ins w:id="475"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ins>
          </w:p>
          <w:p w14:paraId="13A6EFCE" w14:textId="5CCA9D0F" w:rsidR="005A3937" w:rsidRPr="005A3937" w:rsidRDefault="005A3937" w:rsidP="005A3937">
            <w:pPr>
              <w:autoSpaceDE w:val="0"/>
              <w:autoSpaceDN w:val="0"/>
              <w:adjustRightInd w:val="0"/>
              <w:rPr>
                <w:ins w:id="476" w:author="Tekijä"/>
                <w:rFonts w:ascii="Courier New" w:hAnsi="Courier New" w:cs="Courier New"/>
                <w:color w:val="0000FF"/>
                <w:sz w:val="18"/>
                <w:lang w:eastAsia="fi-FI"/>
              </w:rPr>
            </w:pPr>
            <w:ins w:id="477"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THL</w:t>
              </w:r>
              <w:proofErr w:type="gramEnd"/>
              <w:r w:rsidRPr="005A3937">
                <w:rPr>
                  <w:rFonts w:ascii="Courier New" w:hAnsi="Courier New" w:cs="Courier New"/>
                  <w:color w:val="474747"/>
                  <w:sz w:val="18"/>
                  <w:lang w:eastAsia="fi-FI"/>
                </w:rPr>
                <w:t xml:space="preserve"> – Toimenpideluokitus -koodeja koodeja ZXA00 - ZX</w:t>
              </w:r>
              <w:del w:id="478" w:author="Tekijä">
                <w:r w:rsidRPr="005A3937" w:rsidDel="00F94CC4">
                  <w:rPr>
                    <w:rFonts w:ascii="Courier New" w:hAnsi="Courier New" w:cs="Courier New"/>
                    <w:color w:val="474747"/>
                    <w:sz w:val="18"/>
                    <w:lang w:eastAsia="fi-FI"/>
                  </w:rPr>
                  <w:delText>A1</w:delText>
                </w:r>
              </w:del>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ins>
          </w:p>
          <w:p w14:paraId="064A6431" w14:textId="59CAC866" w:rsidR="005A3937" w:rsidRPr="005A3937" w:rsidRDefault="005A3937" w:rsidP="005A3937">
            <w:pPr>
              <w:autoSpaceDE w:val="0"/>
              <w:autoSpaceDN w:val="0"/>
              <w:adjustRightInd w:val="0"/>
              <w:ind w:left="1136" w:hanging="1136"/>
              <w:rPr>
                <w:ins w:id="479" w:author="Tekijä"/>
                <w:rFonts w:ascii="Courier New" w:hAnsi="Courier New" w:cs="Courier New"/>
                <w:color w:val="0000FF"/>
                <w:sz w:val="18"/>
                <w:lang w:eastAsia="fi-FI"/>
              </w:rPr>
            </w:pPr>
            <w:ins w:id="480"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ins>
          </w:p>
          <w:p w14:paraId="6EF261AC" w14:textId="77777777" w:rsidR="005A3937" w:rsidRPr="005A3937" w:rsidRDefault="005A3937" w:rsidP="005A3937">
            <w:pPr>
              <w:autoSpaceDE w:val="0"/>
              <w:autoSpaceDN w:val="0"/>
              <w:adjustRightInd w:val="0"/>
              <w:rPr>
                <w:ins w:id="481" w:author="Tekijä"/>
                <w:rFonts w:ascii="Courier New" w:hAnsi="Courier New" w:cs="Courier New"/>
                <w:color w:val="0000FF"/>
                <w:sz w:val="18"/>
                <w:lang w:eastAsia="fi-FI"/>
              </w:rPr>
            </w:pPr>
            <w:ins w:id="482"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ins>
          </w:p>
          <w:p w14:paraId="6399F453" w14:textId="77777777" w:rsidR="005A3937" w:rsidRPr="005A3937" w:rsidRDefault="005A3937" w:rsidP="005A3937">
            <w:pPr>
              <w:autoSpaceDE w:val="0"/>
              <w:autoSpaceDN w:val="0"/>
              <w:adjustRightInd w:val="0"/>
              <w:ind w:left="852" w:hanging="852"/>
              <w:rPr>
                <w:ins w:id="483" w:author="Tekijä"/>
                <w:rFonts w:ascii="Courier New" w:hAnsi="Courier New" w:cs="Courier New"/>
                <w:color w:val="0000FF"/>
                <w:sz w:val="18"/>
                <w:lang w:eastAsia="fi-FI"/>
              </w:rPr>
            </w:pPr>
            <w:ins w:id="484"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23</w:t>
              </w:r>
              <w:proofErr w:type="gramEnd"/>
              <w:r w:rsidRPr="005A3937">
                <w:rPr>
                  <w:rFonts w:ascii="Courier New" w:hAnsi="Courier New" w:cs="Courier New"/>
                  <w:color w:val="474747"/>
                  <w:sz w:val="18"/>
                  <w:lang w:eastAsia="fi-FI"/>
                </w:rPr>
                <w:t xml:space="preserve"> Pyydetyn kuvantamistutkimuksen anatominen tarkenne, toistetaan koko qualifier-rakennetta jos on toistuva</w:t>
              </w:r>
              <w:r w:rsidRPr="005A3937">
                <w:rPr>
                  <w:rFonts w:ascii="Courier New" w:hAnsi="Courier New" w:cs="Courier New"/>
                  <w:color w:val="0000FF"/>
                  <w:sz w:val="18"/>
                  <w:lang w:eastAsia="fi-FI"/>
                </w:rPr>
                <w:t>--&gt;</w:t>
              </w:r>
            </w:ins>
          </w:p>
          <w:p w14:paraId="243F0346" w14:textId="77777777" w:rsidR="005A3937" w:rsidRPr="005A3937" w:rsidRDefault="005A3937" w:rsidP="005A3937">
            <w:pPr>
              <w:autoSpaceDE w:val="0"/>
              <w:autoSpaceDN w:val="0"/>
              <w:adjustRightInd w:val="0"/>
              <w:rPr>
                <w:ins w:id="485" w:author="Tekijä"/>
                <w:rFonts w:ascii="Courier New" w:hAnsi="Courier New" w:cs="Courier New"/>
                <w:color w:val="0000FF"/>
                <w:sz w:val="18"/>
                <w:lang w:eastAsia="fi-FI"/>
              </w:rPr>
            </w:pPr>
            <w:ins w:id="486"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ins>
          </w:p>
          <w:p w14:paraId="206D5638" w14:textId="77777777" w:rsidR="005A3937" w:rsidRPr="005A3937" w:rsidRDefault="005A3937" w:rsidP="005A3937">
            <w:pPr>
              <w:autoSpaceDE w:val="0"/>
              <w:autoSpaceDN w:val="0"/>
              <w:adjustRightInd w:val="0"/>
              <w:ind w:left="1136" w:hanging="1136"/>
              <w:rPr>
                <w:ins w:id="487" w:author="Tekijä"/>
                <w:rFonts w:ascii="Courier New" w:hAnsi="Courier New" w:cs="Courier New"/>
                <w:color w:val="0000FF"/>
                <w:sz w:val="18"/>
                <w:lang w:eastAsia="fi-FI"/>
              </w:rPr>
            </w:pPr>
            <w:ins w:id="488" w:author="Tekijä">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roofErr w:type="gramEnd"/>
            </w:ins>
          </w:p>
          <w:p w14:paraId="1D916841" w14:textId="09356114" w:rsidR="005A3937" w:rsidRPr="005A3937" w:rsidRDefault="005A3937" w:rsidP="005A3937">
            <w:pPr>
              <w:autoSpaceDE w:val="0"/>
              <w:autoSpaceDN w:val="0"/>
              <w:adjustRightInd w:val="0"/>
              <w:rPr>
                <w:ins w:id="489" w:author="Tekijä"/>
                <w:rFonts w:ascii="Courier New" w:hAnsi="Courier New" w:cs="Courier New"/>
                <w:color w:val="0000FF"/>
                <w:sz w:val="18"/>
                <w:lang w:eastAsia="fi-FI"/>
              </w:rPr>
            </w:pPr>
            <w:ins w:id="490"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00C711E4">
                <w:rPr>
                  <w:rFonts w:ascii="Courier New" w:hAnsi="Courier New" w:cs="Courier New"/>
                  <w:color w:val="474747"/>
                  <w:sz w:val="18"/>
                  <w:lang w:eastAsia="fi-FI"/>
                </w:rPr>
                <w:t xml:space="preserve"> </w:t>
              </w:r>
              <w:r w:rsidR="00C711E4" w:rsidRPr="00C711E4">
                <w:rPr>
                  <w:rFonts w:ascii="Courier New" w:hAnsi="Courier New" w:cs="Courier New"/>
                  <w:color w:val="474747"/>
                  <w:sz w:val="18"/>
                  <w:lang w:eastAsia="fi-FI"/>
                </w:rPr>
                <w:t>Kuntaliitto</w:t>
              </w:r>
              <w:proofErr w:type="gramEnd"/>
              <w:r w:rsidR="00C711E4"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00C711E4" w:rsidRPr="00C711E4">
                <w:rPr>
                  <w:rFonts w:ascii="Courier New" w:hAnsi="Courier New" w:cs="Courier New"/>
                  <w:color w:val="474747"/>
                  <w:sz w:val="18"/>
                  <w:lang w:eastAsia="fi-FI"/>
                </w:rPr>
                <w:t xml:space="preserve"> -luokitu</w:t>
              </w:r>
              <w:r w:rsidR="00C711E4">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ins>
          </w:p>
          <w:p w14:paraId="6E594B25" w14:textId="5FD9E493" w:rsidR="005A3937" w:rsidRPr="00686C4D" w:rsidRDefault="005A3937" w:rsidP="00C711E4">
            <w:pPr>
              <w:autoSpaceDE w:val="0"/>
              <w:autoSpaceDN w:val="0"/>
              <w:adjustRightInd w:val="0"/>
              <w:ind w:left="1136" w:hanging="1136"/>
              <w:rPr>
                <w:ins w:id="491" w:author="Tekijä"/>
                <w:rFonts w:ascii="Courier New" w:hAnsi="Courier New" w:cs="Courier New"/>
                <w:color w:val="0000FF"/>
                <w:sz w:val="18"/>
                <w:lang w:val="en-US" w:eastAsia="fi-FI"/>
              </w:rPr>
            </w:pPr>
            <w:ins w:id="492" w:author="Tekijä">
              <w:r w:rsidRPr="005A393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value</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codeSystemName</w:t>
              </w:r>
              <w:r w:rsidRPr="00686C4D">
                <w:rPr>
                  <w:rFonts w:ascii="Courier New" w:hAnsi="Courier New" w:cs="Courier New"/>
                  <w:color w:val="0000FF"/>
                  <w:sz w:val="18"/>
                  <w:lang w:val="en-US" w:eastAsia="fi-FI"/>
                </w:rPr>
                <w:t>="</w:t>
              </w:r>
              <w:r w:rsidR="00C711E4" w:rsidRPr="00686C4D">
                <w:rPr>
                  <w:rFonts w:ascii="Courier New" w:hAnsi="Courier New" w:cs="Courier New"/>
                  <w:color w:val="000000"/>
                  <w:sz w:val="18"/>
                  <w:lang w:val="en-US" w:eastAsia="fi-FI"/>
                </w:rPr>
                <w:t xml:space="preserve">Kuntaliitto - </w:t>
              </w:r>
              <w:r w:rsidR="00D0230D" w:rsidRPr="00686C4D">
                <w:rPr>
                  <w:rFonts w:ascii="Courier New" w:hAnsi="Courier New" w:cs="Courier New"/>
                  <w:color w:val="000000"/>
                  <w:sz w:val="18"/>
                  <w:lang w:val="en-US" w:eastAsia="fi-FI"/>
                </w:rPr>
                <w:t>Anatominen sijainti</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displayName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Hengityselimet</w:t>
              </w:r>
              <w:r w:rsidRPr="00686C4D">
                <w:rPr>
                  <w:rFonts w:ascii="Courier New" w:hAnsi="Courier New" w:cs="Courier New"/>
                  <w:color w:val="0000FF"/>
                  <w:sz w:val="18"/>
                  <w:lang w:val="en-US" w:eastAsia="fi-FI"/>
                </w:rPr>
                <w:t>"/&gt;</w:t>
              </w:r>
            </w:ins>
          </w:p>
          <w:p w14:paraId="72A4B9DB" w14:textId="77777777" w:rsidR="005A3937" w:rsidRPr="00686C4D" w:rsidRDefault="005A3937" w:rsidP="005A3937">
            <w:pPr>
              <w:autoSpaceDE w:val="0"/>
              <w:autoSpaceDN w:val="0"/>
              <w:adjustRightInd w:val="0"/>
              <w:rPr>
                <w:ins w:id="493" w:author="Tekijä"/>
                <w:rFonts w:ascii="Courier New" w:hAnsi="Courier New" w:cs="Courier New"/>
                <w:color w:val="0000FF"/>
                <w:sz w:val="18"/>
                <w:lang w:val="en-US" w:eastAsia="fi-FI"/>
              </w:rPr>
            </w:pPr>
            <w:ins w:id="494" w:author="Tekijä">
              <w:r w:rsidRPr="00686C4D">
                <w:rPr>
                  <w:rFonts w:ascii="Courier New" w:hAnsi="Courier New" w:cs="Courier New"/>
                  <w:color w:val="000000"/>
                  <w:sz w:val="18"/>
                  <w:lang w:val="en-US" w:eastAsia="fi-FI"/>
                </w:rPr>
                <w:lastRenderedPageBreak/>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ins>
          </w:p>
          <w:p w14:paraId="347B0AA9" w14:textId="77777777" w:rsidR="005A3937" w:rsidRPr="005A3937" w:rsidRDefault="005A3937" w:rsidP="005A3937">
            <w:pPr>
              <w:autoSpaceDE w:val="0"/>
              <w:autoSpaceDN w:val="0"/>
              <w:adjustRightInd w:val="0"/>
              <w:rPr>
                <w:ins w:id="495" w:author="Tekijä"/>
                <w:rFonts w:ascii="Courier New" w:hAnsi="Courier New" w:cs="Courier New"/>
                <w:color w:val="0000FF"/>
                <w:sz w:val="18"/>
                <w:lang w:val="en-US" w:eastAsia="fi-FI"/>
              </w:rPr>
            </w:pPr>
            <w:ins w:id="496" w:author="Tekijä">
              <w:r w:rsidRPr="00686C4D">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ins>
          </w:p>
          <w:p w14:paraId="6F54B1DC" w14:textId="77777777" w:rsidR="005A3937" w:rsidRPr="005A3937" w:rsidRDefault="005A3937" w:rsidP="005A3937">
            <w:pPr>
              <w:autoSpaceDE w:val="0"/>
              <w:autoSpaceDN w:val="0"/>
              <w:adjustRightInd w:val="0"/>
              <w:rPr>
                <w:ins w:id="497" w:author="Tekijä"/>
                <w:rFonts w:ascii="Courier New" w:hAnsi="Courier New" w:cs="Courier New"/>
                <w:color w:val="0000FF"/>
                <w:sz w:val="18"/>
                <w:lang w:val="en-US" w:eastAsia="fi-FI"/>
              </w:rPr>
            </w:pPr>
            <w:ins w:id="498"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1F38352B" w14:textId="77777777" w:rsidR="005A3937" w:rsidRPr="005A3937" w:rsidRDefault="005A3937" w:rsidP="005A3937">
            <w:pPr>
              <w:autoSpaceDE w:val="0"/>
              <w:autoSpaceDN w:val="0"/>
              <w:adjustRightInd w:val="0"/>
              <w:rPr>
                <w:ins w:id="499" w:author="Tekijä"/>
                <w:rFonts w:ascii="Courier New" w:hAnsi="Courier New" w:cs="Courier New"/>
                <w:color w:val="0000FF"/>
                <w:sz w:val="18"/>
                <w:lang w:val="en-US" w:eastAsia="fi-FI"/>
              </w:rPr>
            </w:pPr>
            <w:ins w:id="50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ins>
          </w:p>
          <w:p w14:paraId="4A5C69FE" w14:textId="77777777" w:rsidR="005A3937" w:rsidRPr="00686C4D" w:rsidRDefault="005A3937" w:rsidP="005A3937">
            <w:pPr>
              <w:autoSpaceDE w:val="0"/>
              <w:autoSpaceDN w:val="0"/>
              <w:adjustRightInd w:val="0"/>
              <w:rPr>
                <w:ins w:id="501" w:author="Tekijä"/>
                <w:rFonts w:ascii="Courier New" w:hAnsi="Courier New" w:cs="Courier New"/>
                <w:color w:val="0000FF"/>
                <w:sz w:val="18"/>
                <w:lang w:val="en-US" w:eastAsia="fi-FI"/>
              </w:rPr>
            </w:pPr>
            <w:ins w:id="502" w:author="Tekijä">
              <w:r w:rsidRPr="005A3937">
                <w:rPr>
                  <w:rFonts w:ascii="Courier New" w:hAnsi="Courier New" w:cs="Courier New"/>
                  <w:color w:val="000000"/>
                  <w:sz w:val="18"/>
                  <w:lang w:val="en-US"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text</w:t>
              </w:r>
              <w:r w:rsidRPr="00686C4D">
                <w:rPr>
                  <w:rFonts w:ascii="Courier New" w:hAnsi="Courier New" w:cs="Courier New"/>
                  <w:color w:val="0000FF"/>
                  <w:sz w:val="18"/>
                  <w:lang w:val="en-US" w:eastAsia="fi-FI"/>
                </w:rPr>
                <w:t>&gt;</w:t>
              </w:r>
            </w:ins>
          </w:p>
          <w:p w14:paraId="565B1807" w14:textId="77777777" w:rsidR="005A3937" w:rsidRPr="005A3937" w:rsidRDefault="005A3937" w:rsidP="005A3937">
            <w:pPr>
              <w:autoSpaceDE w:val="0"/>
              <w:autoSpaceDN w:val="0"/>
              <w:adjustRightInd w:val="0"/>
              <w:rPr>
                <w:ins w:id="503" w:author="Tekijä"/>
                <w:rFonts w:ascii="Courier New" w:hAnsi="Courier New" w:cs="Courier New"/>
                <w:color w:val="0000FF"/>
                <w:sz w:val="18"/>
                <w:lang w:eastAsia="fi-FI"/>
              </w:rPr>
            </w:pPr>
            <w:ins w:id="504" w:author="Tekijä">
              <w:r w:rsidRPr="00686C4D">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22</w:t>
              </w:r>
              <w:proofErr w:type="gramEnd"/>
              <w:r w:rsidRPr="005A3937">
                <w:rPr>
                  <w:rFonts w:ascii="Courier New" w:hAnsi="Courier New" w:cs="Courier New"/>
                  <w:color w:val="474747"/>
                  <w:sz w:val="18"/>
                  <w:lang w:eastAsia="fi-FI"/>
                </w:rPr>
                <w:t xml:space="preserve"> Pyydetyn kuvantamistutkimuksen diagnoositarkenne </w:t>
              </w:r>
              <w:r w:rsidRPr="005A3937">
                <w:rPr>
                  <w:rFonts w:ascii="Courier New" w:hAnsi="Courier New" w:cs="Courier New"/>
                  <w:color w:val="0000FF"/>
                  <w:sz w:val="18"/>
                  <w:lang w:eastAsia="fi-FI"/>
                </w:rPr>
                <w:t>--&gt;</w:t>
              </w:r>
            </w:ins>
          </w:p>
          <w:p w14:paraId="7FB5ADD0" w14:textId="77777777" w:rsidR="005A3937" w:rsidRPr="00686C4D" w:rsidRDefault="005A3937" w:rsidP="005A3937">
            <w:pPr>
              <w:autoSpaceDE w:val="0"/>
              <w:autoSpaceDN w:val="0"/>
              <w:adjustRightInd w:val="0"/>
              <w:rPr>
                <w:ins w:id="505" w:author="Tekijä"/>
                <w:rFonts w:ascii="Courier New" w:hAnsi="Courier New" w:cs="Courier New"/>
                <w:color w:val="0000FF"/>
                <w:sz w:val="18"/>
                <w:lang w:val="en-US" w:eastAsia="fi-FI"/>
              </w:rPr>
            </w:pPr>
            <w:ins w:id="506" w:author="Tekijä">
              <w:r w:rsidRPr="005A393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entryRelationship</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typeCode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COMP</w:t>
              </w:r>
              <w:r w:rsidRPr="00686C4D">
                <w:rPr>
                  <w:rFonts w:ascii="Courier New" w:hAnsi="Courier New" w:cs="Courier New"/>
                  <w:color w:val="0000FF"/>
                  <w:sz w:val="18"/>
                  <w:lang w:val="en-US" w:eastAsia="fi-FI"/>
                </w:rPr>
                <w:t>"&gt;</w:t>
              </w:r>
            </w:ins>
          </w:p>
          <w:p w14:paraId="77DA0CA1" w14:textId="77777777" w:rsidR="005A3937" w:rsidRPr="005A3937" w:rsidRDefault="005A3937" w:rsidP="005A3937">
            <w:pPr>
              <w:autoSpaceDE w:val="0"/>
              <w:autoSpaceDN w:val="0"/>
              <w:adjustRightInd w:val="0"/>
              <w:rPr>
                <w:ins w:id="507" w:author="Tekijä"/>
                <w:rFonts w:ascii="Courier New" w:hAnsi="Courier New" w:cs="Courier New"/>
                <w:color w:val="0000FF"/>
                <w:sz w:val="18"/>
                <w:lang w:val="en-US" w:eastAsia="fi-FI"/>
              </w:rPr>
            </w:pPr>
            <w:ins w:id="508" w:author="Tekijä">
              <w:r w:rsidRPr="00686C4D">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ins>
          </w:p>
          <w:p w14:paraId="0323774D" w14:textId="77777777" w:rsidR="005A3937" w:rsidRPr="005A3937" w:rsidRDefault="005A3937" w:rsidP="005A3937">
            <w:pPr>
              <w:autoSpaceDE w:val="0"/>
              <w:autoSpaceDN w:val="0"/>
              <w:adjustRightInd w:val="0"/>
              <w:ind w:left="1136" w:hanging="1136"/>
              <w:rPr>
                <w:ins w:id="509" w:author="Tekijä"/>
                <w:rFonts w:ascii="Courier New" w:hAnsi="Courier New" w:cs="Courier New"/>
                <w:color w:val="0000FF"/>
                <w:sz w:val="18"/>
                <w:lang w:eastAsia="fi-FI"/>
              </w:rPr>
            </w:pPr>
            <w:ins w:id="51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ins>
          </w:p>
          <w:p w14:paraId="02A46D5D" w14:textId="77777777" w:rsidR="005A3937" w:rsidRPr="005A3937" w:rsidRDefault="005A3937" w:rsidP="005A3937">
            <w:pPr>
              <w:autoSpaceDE w:val="0"/>
              <w:autoSpaceDN w:val="0"/>
              <w:adjustRightInd w:val="0"/>
              <w:rPr>
                <w:ins w:id="511" w:author="Tekijä"/>
                <w:rFonts w:ascii="Courier New" w:hAnsi="Courier New" w:cs="Courier New"/>
                <w:color w:val="0000FF"/>
                <w:sz w:val="18"/>
                <w:lang w:val="en-US" w:eastAsia="fi-FI"/>
              </w:rPr>
            </w:pPr>
            <w:ins w:id="512"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79043897" w14:textId="77777777" w:rsidR="005A3937" w:rsidRPr="005A3937" w:rsidRDefault="005A3937" w:rsidP="005A3937">
            <w:pPr>
              <w:autoSpaceDE w:val="0"/>
              <w:autoSpaceDN w:val="0"/>
              <w:adjustRightInd w:val="0"/>
              <w:rPr>
                <w:ins w:id="513" w:author="Tekijä"/>
                <w:rFonts w:ascii="Courier New" w:hAnsi="Courier New" w:cs="Courier New"/>
                <w:color w:val="0000FF"/>
                <w:sz w:val="18"/>
                <w:lang w:val="en-US" w:eastAsia="fi-FI"/>
              </w:rPr>
            </w:pPr>
            <w:ins w:id="514"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ins>
          </w:p>
          <w:p w14:paraId="31FBE559" w14:textId="77777777" w:rsidR="005A3937" w:rsidRPr="005A3937" w:rsidRDefault="005A3937" w:rsidP="005A3937">
            <w:pPr>
              <w:autoSpaceDE w:val="0"/>
              <w:autoSpaceDN w:val="0"/>
              <w:adjustRightInd w:val="0"/>
              <w:rPr>
                <w:ins w:id="515" w:author="Tekijä"/>
                <w:rFonts w:ascii="Courier New" w:hAnsi="Courier New" w:cs="Courier New"/>
                <w:color w:val="0000FF"/>
                <w:sz w:val="18"/>
                <w:lang w:val="en-US" w:eastAsia="fi-FI"/>
              </w:rPr>
            </w:pPr>
            <w:ins w:id="516"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279A5A48" w14:textId="522D4115" w:rsidR="005A3937" w:rsidRPr="00681C7A" w:rsidRDefault="005A3937" w:rsidP="00681C7A">
            <w:pPr>
              <w:autoSpaceDE w:val="0"/>
              <w:autoSpaceDN w:val="0"/>
              <w:adjustRightInd w:val="0"/>
              <w:ind w:left="1136" w:hanging="1136"/>
              <w:rPr>
                <w:ins w:id="517" w:author="Tekijä"/>
                <w:rFonts w:ascii="Courier New" w:hAnsi="Courier New" w:cs="Courier New"/>
                <w:color w:val="0000FF"/>
                <w:sz w:val="18"/>
                <w:lang w:eastAsia="fi-FI"/>
              </w:rPr>
            </w:pPr>
            <w:ins w:id="518" w:author="Tekijä">
              <w:r w:rsidRPr="005A3937">
                <w:rPr>
                  <w:rFonts w:ascii="Courier New" w:hAnsi="Courier New" w:cs="Courier New"/>
                  <w:color w:val="000000"/>
                  <w:sz w:val="18"/>
                  <w:lang w:val="en-US" w:eastAsia="fi-FI"/>
                </w:rPr>
                <w:t xml:space="preserve">         </w:t>
              </w:r>
              <w:r w:rsidRPr="00681C7A">
                <w:rPr>
                  <w:rFonts w:ascii="Courier New" w:hAnsi="Courier New" w:cs="Courier New"/>
                  <w:color w:val="0000FF"/>
                  <w:sz w:val="18"/>
                  <w:lang w:eastAsia="fi-FI"/>
                </w:rPr>
                <w:t>&lt;!</w:t>
              </w:r>
              <w:proofErr w:type="gramStart"/>
              <w:r w:rsidRPr="00681C7A">
                <w:rPr>
                  <w:rFonts w:ascii="Courier New" w:hAnsi="Courier New" w:cs="Courier New"/>
                  <w:color w:val="0000FF"/>
                  <w:sz w:val="18"/>
                  <w:lang w:eastAsia="fi-FI"/>
                </w:rPr>
                <w:t>--</w:t>
              </w:r>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w:t>
              </w:r>
              <w:proofErr w:type="gramEnd"/>
              <w:r w:rsidR="00681C7A" w:rsidRPr="00681C7A">
                <w:rPr>
                  <w:rFonts w:ascii="Courier New" w:hAnsi="Courier New" w:cs="Courier New"/>
                  <w:color w:val="474747"/>
                  <w:sz w:val="18"/>
                  <w:lang w:eastAsia="fi-FI"/>
                </w:rPr>
                <w:t xml:space="preserve">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ins>
          </w:p>
          <w:p w14:paraId="6786328D" w14:textId="77777777" w:rsidR="005A3937" w:rsidRPr="00CD1BEA" w:rsidRDefault="005A3937" w:rsidP="005A3937">
            <w:pPr>
              <w:autoSpaceDE w:val="0"/>
              <w:autoSpaceDN w:val="0"/>
              <w:adjustRightInd w:val="0"/>
              <w:ind w:left="1136" w:hanging="1136"/>
              <w:rPr>
                <w:ins w:id="519" w:author="Tekijä"/>
                <w:rFonts w:ascii="Courier New" w:hAnsi="Courier New" w:cs="Courier New"/>
                <w:color w:val="0000FF"/>
                <w:sz w:val="18"/>
                <w:lang w:eastAsia="fi-FI"/>
              </w:rPr>
            </w:pPr>
            <w:ins w:id="520" w:author="Tekijä">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xsi:type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ins>
          </w:p>
          <w:p w14:paraId="224E467B" w14:textId="77777777" w:rsidR="005A3937" w:rsidRPr="005A3937" w:rsidRDefault="005A3937" w:rsidP="005A3937">
            <w:pPr>
              <w:autoSpaceDE w:val="0"/>
              <w:autoSpaceDN w:val="0"/>
              <w:adjustRightInd w:val="0"/>
              <w:rPr>
                <w:ins w:id="521" w:author="Tekijä"/>
                <w:rFonts w:ascii="Courier New" w:hAnsi="Courier New" w:cs="Courier New"/>
                <w:color w:val="0000FF"/>
                <w:sz w:val="18"/>
                <w:lang w:eastAsia="fi-FI"/>
              </w:rPr>
            </w:pPr>
            <w:ins w:id="522" w:author="Tekijä">
              <w:r w:rsidRPr="00CD1BEA">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observation</w:t>
              </w:r>
              <w:r w:rsidRPr="005A3937">
                <w:rPr>
                  <w:rFonts w:ascii="Courier New" w:hAnsi="Courier New" w:cs="Courier New"/>
                  <w:color w:val="0000FF"/>
                  <w:sz w:val="18"/>
                  <w:lang w:eastAsia="fi-FI"/>
                </w:rPr>
                <w:t>&gt;</w:t>
              </w:r>
            </w:ins>
          </w:p>
          <w:p w14:paraId="2FF2AECE" w14:textId="77777777" w:rsidR="005A3937" w:rsidRPr="005A3937" w:rsidRDefault="005A3937" w:rsidP="005A3937">
            <w:pPr>
              <w:autoSpaceDE w:val="0"/>
              <w:autoSpaceDN w:val="0"/>
              <w:adjustRightInd w:val="0"/>
              <w:rPr>
                <w:ins w:id="523" w:author="Tekijä"/>
                <w:rFonts w:ascii="Courier New" w:hAnsi="Courier New" w:cs="Courier New"/>
                <w:color w:val="0000FF"/>
                <w:sz w:val="18"/>
                <w:lang w:eastAsia="fi-FI"/>
              </w:rPr>
            </w:pPr>
            <w:ins w:id="524"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entryRelationship</w:t>
              </w:r>
              <w:r w:rsidRPr="005A3937">
                <w:rPr>
                  <w:rFonts w:ascii="Courier New" w:hAnsi="Courier New" w:cs="Courier New"/>
                  <w:color w:val="0000FF"/>
                  <w:sz w:val="18"/>
                  <w:lang w:eastAsia="fi-FI"/>
                </w:rPr>
                <w:t>&gt;</w:t>
              </w:r>
            </w:ins>
          </w:p>
          <w:p w14:paraId="0C28F1AD" w14:textId="77777777" w:rsidR="005A3937" w:rsidRPr="005A3937" w:rsidRDefault="005A3937" w:rsidP="005A3937">
            <w:pPr>
              <w:autoSpaceDE w:val="0"/>
              <w:autoSpaceDN w:val="0"/>
              <w:adjustRightInd w:val="0"/>
              <w:rPr>
                <w:ins w:id="525" w:author="Tekijä"/>
                <w:rFonts w:ascii="Courier New" w:hAnsi="Courier New" w:cs="Courier New"/>
                <w:color w:val="0000FF"/>
                <w:sz w:val="18"/>
                <w:lang w:eastAsia="fi-FI"/>
              </w:rPr>
            </w:pPr>
            <w:ins w:id="526"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sidRPr="005A3937">
                <w:rPr>
                  <w:rFonts w:ascii="Courier New" w:hAnsi="Courier New" w:cs="Courier New"/>
                  <w:color w:val="474747"/>
                  <w:sz w:val="18"/>
                  <w:lang w:eastAsia="fi-FI"/>
                </w:rPr>
                <w:t xml:space="preserve"> 24</w:t>
              </w:r>
              <w:proofErr w:type="gramEnd"/>
              <w:r w:rsidRPr="005A3937">
                <w:rPr>
                  <w:rFonts w:ascii="Courier New" w:hAnsi="Courier New" w:cs="Courier New"/>
                  <w:color w:val="474747"/>
                  <w:sz w:val="18"/>
                  <w:lang w:eastAsia="fi-FI"/>
                </w:rPr>
                <w:t xml:space="preserve"> Pyydetyn kuvantamistutkimuksen toimenpidetarkenne </w:t>
              </w:r>
              <w:r w:rsidRPr="005A3937">
                <w:rPr>
                  <w:rFonts w:ascii="Courier New" w:hAnsi="Courier New" w:cs="Courier New"/>
                  <w:color w:val="0000FF"/>
                  <w:sz w:val="18"/>
                  <w:lang w:eastAsia="fi-FI"/>
                </w:rPr>
                <w:t>--&gt;</w:t>
              </w:r>
            </w:ins>
          </w:p>
          <w:p w14:paraId="19CC2F59" w14:textId="77777777" w:rsidR="005A3937" w:rsidRPr="005A3937" w:rsidRDefault="005A3937" w:rsidP="005A3937">
            <w:pPr>
              <w:autoSpaceDE w:val="0"/>
              <w:autoSpaceDN w:val="0"/>
              <w:adjustRightInd w:val="0"/>
              <w:rPr>
                <w:ins w:id="527" w:author="Tekijä"/>
                <w:rFonts w:ascii="Courier New" w:hAnsi="Courier New" w:cs="Courier New"/>
                <w:color w:val="0000FF"/>
                <w:sz w:val="18"/>
                <w:lang w:val="en-US" w:eastAsia="fi-FI"/>
              </w:rPr>
            </w:pPr>
            <w:ins w:id="528"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ins>
          </w:p>
          <w:p w14:paraId="49413755" w14:textId="77777777" w:rsidR="005A3937" w:rsidRPr="005A3937" w:rsidRDefault="005A3937" w:rsidP="005A3937">
            <w:pPr>
              <w:autoSpaceDE w:val="0"/>
              <w:autoSpaceDN w:val="0"/>
              <w:adjustRightInd w:val="0"/>
              <w:rPr>
                <w:ins w:id="529" w:author="Tekijä"/>
                <w:rFonts w:ascii="Courier New" w:hAnsi="Courier New" w:cs="Courier New"/>
                <w:color w:val="0000FF"/>
                <w:sz w:val="18"/>
                <w:lang w:val="en-US" w:eastAsia="fi-FI"/>
              </w:rPr>
            </w:pPr>
            <w:ins w:id="53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ins>
          </w:p>
          <w:p w14:paraId="65F49516" w14:textId="77777777" w:rsidR="005A3937" w:rsidRPr="005A3937" w:rsidRDefault="005A3937" w:rsidP="005A3937">
            <w:pPr>
              <w:autoSpaceDE w:val="0"/>
              <w:autoSpaceDN w:val="0"/>
              <w:adjustRightInd w:val="0"/>
              <w:ind w:left="1136" w:hanging="1136"/>
              <w:rPr>
                <w:ins w:id="531" w:author="Tekijä"/>
                <w:rFonts w:ascii="Courier New" w:hAnsi="Courier New" w:cs="Courier New"/>
                <w:color w:val="0000FF"/>
                <w:sz w:val="18"/>
                <w:lang w:eastAsia="fi-FI"/>
              </w:rPr>
            </w:pPr>
            <w:ins w:id="532"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ins>
          </w:p>
          <w:p w14:paraId="73086BB1" w14:textId="77777777" w:rsidR="005A3937" w:rsidRPr="005A3937" w:rsidRDefault="005A3937" w:rsidP="005A3937">
            <w:pPr>
              <w:autoSpaceDE w:val="0"/>
              <w:autoSpaceDN w:val="0"/>
              <w:adjustRightInd w:val="0"/>
              <w:rPr>
                <w:ins w:id="533" w:author="Tekijä"/>
                <w:rFonts w:ascii="Courier New" w:hAnsi="Courier New" w:cs="Courier New"/>
                <w:color w:val="0000FF"/>
                <w:sz w:val="18"/>
                <w:lang w:val="en-US" w:eastAsia="fi-FI"/>
              </w:rPr>
            </w:pPr>
            <w:ins w:id="534"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25186B6D" w14:textId="77777777" w:rsidR="005A3937" w:rsidRPr="005A3937" w:rsidRDefault="005A3937" w:rsidP="005A3937">
            <w:pPr>
              <w:autoSpaceDE w:val="0"/>
              <w:autoSpaceDN w:val="0"/>
              <w:adjustRightInd w:val="0"/>
              <w:rPr>
                <w:ins w:id="535" w:author="Tekijä"/>
                <w:rFonts w:ascii="Courier New" w:hAnsi="Courier New" w:cs="Courier New"/>
                <w:color w:val="0000FF"/>
                <w:sz w:val="18"/>
                <w:lang w:val="en-US" w:eastAsia="fi-FI"/>
              </w:rPr>
            </w:pPr>
            <w:ins w:id="536"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ins>
          </w:p>
          <w:p w14:paraId="34DDED78" w14:textId="77777777" w:rsidR="005A3937" w:rsidRPr="005A3937" w:rsidRDefault="005A3937" w:rsidP="005A3937">
            <w:pPr>
              <w:autoSpaceDE w:val="0"/>
              <w:autoSpaceDN w:val="0"/>
              <w:adjustRightInd w:val="0"/>
              <w:rPr>
                <w:ins w:id="537" w:author="Tekijä"/>
                <w:rFonts w:ascii="Courier New" w:hAnsi="Courier New" w:cs="Courier New"/>
                <w:color w:val="0000FF"/>
                <w:sz w:val="18"/>
                <w:lang w:val="en-US" w:eastAsia="fi-FI"/>
              </w:rPr>
            </w:pPr>
            <w:ins w:id="538"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ins>
          </w:p>
          <w:p w14:paraId="40EBE943" w14:textId="5F99E0F3" w:rsidR="005A3937" w:rsidRPr="005A3937" w:rsidRDefault="005A3937" w:rsidP="005A3937">
            <w:pPr>
              <w:autoSpaceDE w:val="0"/>
              <w:autoSpaceDN w:val="0"/>
              <w:adjustRightInd w:val="0"/>
              <w:rPr>
                <w:ins w:id="539" w:author="Tekijä"/>
                <w:rFonts w:ascii="Courier New" w:hAnsi="Courier New" w:cs="Courier New"/>
                <w:color w:val="0000FF"/>
                <w:sz w:val="18"/>
                <w:lang w:val="en-US" w:eastAsia="fi-FI"/>
              </w:rPr>
            </w:pPr>
            <w:ins w:id="540"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del w:id="541" w:author="Tekijä">
                <w:r w:rsidRPr="005A3937" w:rsidDel="00681C7A">
                  <w:rPr>
                    <w:rFonts w:ascii="Courier New" w:hAnsi="Courier New" w:cs="Courier New"/>
                    <w:color w:val="0000FF"/>
                    <w:sz w:val="18"/>
                    <w:lang w:val="en-US" w:eastAsia="fi-FI"/>
                  </w:rPr>
                  <w:delText>--</w:delText>
                </w:r>
                <w:r w:rsidRPr="005A3937" w:rsidDel="00681C7A">
                  <w:rPr>
                    <w:rFonts w:ascii="Courier New" w:hAnsi="Courier New" w:cs="Courier New"/>
                    <w:color w:val="474747"/>
                    <w:sz w:val="18"/>
                    <w:lang w:val="en-US" w:eastAsia="fi-FI"/>
                  </w:rPr>
                  <w:delText xml:space="preserve"> </w:delText>
                </w:r>
              </w:del>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ins>
          </w:p>
          <w:p w14:paraId="356092EC" w14:textId="23A29EE1" w:rsidR="005A3937" w:rsidRPr="005A3937" w:rsidRDefault="005A3937" w:rsidP="005A3937">
            <w:pPr>
              <w:autoSpaceDE w:val="0"/>
              <w:autoSpaceDN w:val="0"/>
              <w:adjustRightInd w:val="0"/>
              <w:ind w:left="1136" w:hanging="1136"/>
              <w:rPr>
                <w:ins w:id="542" w:author="Tekijä"/>
                <w:rFonts w:ascii="Courier New" w:hAnsi="Courier New" w:cs="Courier New"/>
                <w:color w:val="0000FF"/>
                <w:sz w:val="18"/>
                <w:lang w:val="en-US" w:eastAsia="fi-FI"/>
              </w:rPr>
            </w:pPr>
            <w:ins w:id="543"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ins>
          </w:p>
          <w:p w14:paraId="54F12A92" w14:textId="77777777" w:rsidR="005A3937" w:rsidRPr="005A3937" w:rsidRDefault="005A3937" w:rsidP="005A3937">
            <w:pPr>
              <w:autoSpaceDE w:val="0"/>
              <w:autoSpaceDN w:val="0"/>
              <w:adjustRightInd w:val="0"/>
              <w:rPr>
                <w:ins w:id="544" w:author="Tekijä"/>
                <w:rFonts w:ascii="Courier New" w:hAnsi="Courier New" w:cs="Courier New"/>
                <w:color w:val="0000FF"/>
                <w:sz w:val="18"/>
                <w:lang w:val="en-US" w:eastAsia="fi-FI"/>
              </w:rPr>
            </w:pPr>
            <w:ins w:id="545"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ins>
          </w:p>
          <w:p w14:paraId="42FAFDC7" w14:textId="77777777" w:rsidR="005A3937" w:rsidRPr="005A3937" w:rsidRDefault="005A3937" w:rsidP="005A3937">
            <w:pPr>
              <w:autoSpaceDE w:val="0"/>
              <w:autoSpaceDN w:val="0"/>
              <w:adjustRightInd w:val="0"/>
              <w:rPr>
                <w:ins w:id="546" w:author="Tekijä"/>
                <w:rFonts w:ascii="Courier New" w:hAnsi="Courier New" w:cs="Courier New"/>
                <w:color w:val="0000FF"/>
                <w:sz w:val="18"/>
                <w:lang w:val="en-US" w:eastAsia="fi-FI"/>
              </w:rPr>
            </w:pPr>
            <w:ins w:id="547"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ins>
          </w:p>
          <w:p w14:paraId="31E693DC" w14:textId="77777777" w:rsidR="005A3937" w:rsidRPr="005A3937" w:rsidRDefault="005A3937" w:rsidP="005A3937">
            <w:pPr>
              <w:autoSpaceDE w:val="0"/>
              <w:autoSpaceDN w:val="0"/>
              <w:adjustRightInd w:val="0"/>
              <w:rPr>
                <w:ins w:id="548" w:author="Tekijä"/>
                <w:rFonts w:ascii="Courier New" w:hAnsi="Courier New" w:cs="Courier New"/>
                <w:color w:val="0000FF"/>
                <w:sz w:val="18"/>
                <w:lang w:val="en-US" w:eastAsia="fi-FI"/>
              </w:rPr>
            </w:pPr>
            <w:ins w:id="549"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ins>
          </w:p>
          <w:p w14:paraId="75C32D38" w14:textId="77777777" w:rsidR="005A3937" w:rsidRPr="005A3937" w:rsidRDefault="005A3937" w:rsidP="005A3937">
            <w:pPr>
              <w:autoSpaceDE w:val="0"/>
              <w:autoSpaceDN w:val="0"/>
              <w:adjustRightInd w:val="0"/>
              <w:rPr>
                <w:ins w:id="550" w:author="Tekijä"/>
                <w:rFonts w:ascii="Courier New" w:hAnsi="Courier New" w:cs="Courier New"/>
                <w:color w:val="0000FF"/>
                <w:sz w:val="18"/>
                <w:lang w:val="en-US" w:eastAsia="fi-FI"/>
              </w:rPr>
            </w:pPr>
            <w:ins w:id="551" w:author="Tekijä">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ins>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ins w:id="552" w:author="Tekijä"/>
          <w:highlight w:val="white"/>
          <w:lang w:eastAsia="fi-FI"/>
        </w:rPr>
      </w:pPr>
      <w:ins w:id="553" w:author="Tekijä">
        <w:r>
          <w:rPr>
            <w:highlight w:val="white"/>
            <w:lang w:eastAsia="fi-FI"/>
          </w:rPr>
          <w:br w:type="page"/>
        </w:r>
      </w:ins>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554" w:name="_Toc444094024"/>
      <w:r>
        <w:rPr>
          <w:highlight w:val="white"/>
          <w:lang w:eastAsia="fi-FI"/>
        </w:rPr>
        <w:t>Tutkimukset</w:t>
      </w:r>
      <w:bookmarkEnd w:id="554"/>
      <w:r>
        <w:rPr>
          <w:highlight w:val="white"/>
          <w:lang w:eastAsia="fi-FI"/>
        </w:rPr>
        <w:t xml:space="preserve"> </w:t>
      </w:r>
    </w:p>
    <w:p w14:paraId="5DE10093" w14:textId="7AA22D39" w:rsidR="006A7CCD" w:rsidRDefault="006A7CCD" w:rsidP="006A7CCD">
      <w:pPr>
        <w:pStyle w:val="Otsikko2"/>
      </w:pPr>
      <w:bookmarkStart w:id="555" w:name="_Toc444094025"/>
      <w:r>
        <w:t xml:space="preserve">Näkymätunnus </w:t>
      </w:r>
      <w:proofErr w:type="gramStart"/>
      <w:r>
        <w:t>ja</w:t>
      </w:r>
      <w:proofErr w:type="gramEnd"/>
      <w:r>
        <w:t xml:space="preserve"> merkinnän OID</w:t>
      </w:r>
      <w:bookmarkEnd w:id="555"/>
    </w:p>
    <w:p w14:paraId="590B36B6" w14:textId="7F3F9857" w:rsidR="00E7063F" w:rsidRDefault="006A7CCD" w:rsidP="00E7063F">
      <w:r>
        <w:t>Tehdyn kuvantamist</w:t>
      </w:r>
      <w:r w:rsidR="0014763B">
        <w:t xml:space="preserve">utkimuksen tiedot </w:t>
      </w:r>
      <w:del w:id="556" w:author="Tekijä">
        <w:r w:rsidR="0014763B" w:rsidDel="00D0230D">
          <w:delText xml:space="preserve">tulevat </w:delText>
        </w:r>
      </w:del>
      <w:ins w:id="557" w:author="Tekijä">
        <w:r w:rsidR="00D0230D">
          <w:t xml:space="preserve">kirjataan </w:t>
        </w:r>
      </w:ins>
      <w:r w:rsidR="00827958">
        <w:t>Radiologia</w:t>
      </w:r>
      <w:r w:rsidR="00C821B7">
        <w:t>-</w:t>
      </w:r>
      <w:r w:rsidR="00261C30">
        <w:t xml:space="preserve"> </w:t>
      </w:r>
      <w:r w:rsidR="0014763B">
        <w:t>näkymälle</w:t>
      </w:r>
      <w:ins w:id="558" w:author="Tekijä">
        <w:r w:rsidR="001D66F6">
          <w:t xml:space="preserve"> tai mille tahansa kertomustekstityyppiselle näkymälle</w:t>
        </w:r>
      </w:ins>
      <w:proofErr w:type="gramStart"/>
      <w:r w:rsidR="00EE0B58">
        <w:t xml:space="preserve"> </w:t>
      </w:r>
      <w:r w:rsidR="0096099B">
        <w:t>(</w:t>
      </w:r>
      <w:r>
        <w:t>kts.</w:t>
      </w:r>
      <w:proofErr w:type="gramEnd"/>
      <w:r>
        <w:t xml:space="preserve"> luku 6.1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559" w:name="_Toc444094026"/>
      <w:r w:rsidRPr="006A7CCD">
        <w:rPr>
          <w:highlight w:val="white"/>
          <w:lang w:val="fi-FI" w:eastAsia="fi-FI"/>
        </w:rPr>
        <w:t>Potilaan ja merkinnän tekijän tiedot</w:t>
      </w:r>
      <w:bookmarkEnd w:id="559"/>
    </w:p>
    <w:p w14:paraId="4EFCB0FD" w14:textId="14B3F742" w:rsidR="00427FAD" w:rsidRDefault="006A7CCD" w:rsidP="00427FAD">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w:t>
      </w:r>
      <w:r w:rsidR="0096099B" w:rsidRPr="0096099B">
        <w:rPr>
          <w:lang w:eastAsia="fi-FI"/>
        </w:rPr>
        <w:t>Potilaan tiedot annetaan näkymätasolla. Mikäli samassa asiakirjassa on useampia merkintöjä potilaalle, niin tiedot voivat olla vain kertaalleen asiakirjan body:ssa.</w:t>
      </w:r>
      <w:r w:rsidR="0096099B">
        <w:rPr>
          <w:lang w:eastAsia="fi-FI"/>
        </w:rPr>
        <w:t xml:space="preserve"> </w:t>
      </w:r>
      <w:r>
        <w:rPr>
          <w:highlight w:val="white"/>
          <w:lang w:eastAsia="fi-FI"/>
        </w:rPr>
        <w:t>Näkymätason author:ssa annetaan merkinnän tekijän tiedot rakenteisessa muodossa.</w:t>
      </w:r>
    </w:p>
    <w:p w14:paraId="4F1EBE3D" w14:textId="77777777" w:rsidR="00427FAD" w:rsidRDefault="00427FAD" w:rsidP="00427FAD">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27FAD" w:rsidRPr="00910FFD" w14:paraId="256E89A9" w14:textId="77777777" w:rsidTr="00427FAD">
        <w:tc>
          <w:tcPr>
            <w:tcW w:w="9779" w:type="dxa"/>
          </w:tcPr>
          <w:p w14:paraId="5307EC55"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202594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F29232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Röntgenhoitaja Niina Radiologi</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4835BDD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0C1EAC7"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3A58BB2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9114984"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palveluyksikkö, tekijä ja tapahtuma-aika</w:t>
            </w:r>
            <w:r w:rsidRPr="006A7CCD">
              <w:rPr>
                <w:rFonts w:ascii="Courier New" w:hAnsi="Courier New" w:cs="Courier New"/>
                <w:color w:val="0000FF"/>
                <w:sz w:val="18"/>
                <w:lang w:eastAsia="fi-FI"/>
              </w:rPr>
              <w:t>--&gt;</w:t>
            </w:r>
          </w:p>
          <w:p w14:paraId="273E588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1DD7B59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tekijän rooli on aina MER </w:t>
            </w:r>
            <w:r w:rsidRPr="006A7CCD">
              <w:rPr>
                <w:rFonts w:ascii="Courier New" w:hAnsi="Courier New" w:cs="Courier New"/>
                <w:color w:val="0000FF"/>
                <w:sz w:val="18"/>
                <w:lang w:eastAsia="fi-FI"/>
              </w:rPr>
              <w:t>--&gt;</w:t>
            </w:r>
          </w:p>
          <w:p w14:paraId="775F6887" w14:textId="77777777" w:rsidR="006A7CCD" w:rsidRPr="006A7CCD" w:rsidRDefault="006A7CCD" w:rsidP="006A7CCD">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223A0618"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teon ajankohta </w:t>
            </w:r>
            <w:r w:rsidRPr="006A7CCD">
              <w:rPr>
                <w:rFonts w:ascii="Courier New" w:hAnsi="Courier New" w:cs="Courier New"/>
                <w:color w:val="0000FF"/>
                <w:sz w:val="18"/>
                <w:lang w:eastAsia="fi-FI"/>
              </w:rPr>
              <w:t>--&gt;</w:t>
            </w:r>
          </w:p>
          <w:p w14:paraId="270894B9" w14:textId="6EFBBD46"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time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value</w:t>
            </w:r>
            <w:r w:rsidRPr="006A7CCD">
              <w:rPr>
                <w:rFonts w:ascii="Courier New" w:hAnsi="Courier New" w:cs="Courier New"/>
                <w:color w:val="0000FF"/>
                <w:sz w:val="18"/>
                <w:lang w:eastAsia="fi-FI"/>
              </w:rPr>
              <w:t>="</w:t>
            </w:r>
            <w:del w:id="560" w:author="Tekijä">
              <w:r w:rsidRPr="006A7CCD" w:rsidDel="00870E11">
                <w:rPr>
                  <w:rFonts w:ascii="Courier New" w:hAnsi="Courier New" w:cs="Courier New"/>
                  <w:color w:val="000000"/>
                  <w:sz w:val="18"/>
                  <w:lang w:eastAsia="fi-FI"/>
                </w:rPr>
                <w:delText>20140620</w:delText>
              </w:r>
            </w:del>
            <w:ins w:id="561" w:author="Tekijä">
              <w:r w:rsidR="00870E11">
                <w:rPr>
                  <w:rFonts w:ascii="Courier New" w:hAnsi="Courier New" w:cs="Courier New"/>
                  <w:color w:val="000000"/>
                  <w:sz w:val="18"/>
                  <w:lang w:eastAsia="fi-FI"/>
                </w:rPr>
                <w:t>20150620</w:t>
              </w:r>
            </w:ins>
            <w:r w:rsidRPr="006A7CCD">
              <w:rPr>
                <w:rFonts w:ascii="Courier New" w:hAnsi="Courier New" w:cs="Courier New"/>
                <w:color w:val="000000"/>
                <w:sz w:val="18"/>
                <w:lang w:eastAsia="fi-FI"/>
              </w:rPr>
              <w:t>152059</w:t>
            </w:r>
            <w:r w:rsidR="00682113">
              <w:rPr>
                <w:rFonts w:ascii="Courier New" w:hAnsi="Courier New" w:cs="Courier New"/>
                <w:color w:val="000000"/>
                <w:sz w:val="18"/>
                <w:lang w:eastAsia="fi-FI"/>
              </w:rPr>
              <w:t>+0300</w:t>
            </w:r>
            <w:r w:rsidRPr="006A7CCD">
              <w:rPr>
                <w:rFonts w:ascii="Courier New" w:hAnsi="Courier New" w:cs="Courier New"/>
                <w:color w:val="0000FF"/>
                <w:sz w:val="18"/>
                <w:lang w:eastAsia="fi-FI"/>
              </w:rPr>
              <w:t>"/&gt;</w:t>
            </w:r>
          </w:p>
          <w:p w14:paraId="0F3E340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605FD56D"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Ammattihenkilön</w:t>
            </w:r>
            <w:proofErr w:type="gramEnd"/>
            <w:r w:rsidRPr="006A7CCD">
              <w:rPr>
                <w:rFonts w:ascii="Courier New" w:hAnsi="Courier New" w:cs="Courier New"/>
                <w:color w:val="474747"/>
                <w:sz w:val="18"/>
                <w:lang w:eastAsia="fi-FI"/>
              </w:rPr>
              <w:t xml:space="preserve"> perustunniste henkilötunnus</w:t>
            </w:r>
            <w:r w:rsidRPr="006A7CCD">
              <w:rPr>
                <w:rFonts w:ascii="Courier New" w:hAnsi="Courier New" w:cs="Courier New"/>
                <w:color w:val="0000FF"/>
                <w:sz w:val="18"/>
                <w:lang w:eastAsia="fi-FI"/>
              </w:rPr>
              <w:t>--&gt;</w:t>
            </w:r>
          </w:p>
          <w:p w14:paraId="578B965B"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123456-1234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21140025" w14:textId="77777777" w:rsidR="006A7CCD" w:rsidRPr="00686C4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86C4D">
              <w:rPr>
                <w:rFonts w:ascii="Courier New" w:hAnsi="Courier New" w:cs="Courier New"/>
                <w:color w:val="0000FF"/>
                <w:sz w:val="18"/>
                <w:lang w:eastAsia="fi-FI"/>
              </w:rPr>
              <w:t>&lt;!</w:t>
            </w:r>
            <w:proofErr w:type="gramStart"/>
            <w:r w:rsidRPr="00686C4D">
              <w:rPr>
                <w:rFonts w:ascii="Courier New" w:hAnsi="Courier New" w:cs="Courier New"/>
                <w:color w:val="0000FF"/>
                <w:sz w:val="18"/>
                <w:lang w:eastAsia="fi-FI"/>
              </w:rPr>
              <w:t>--</w:t>
            </w:r>
            <w:r w:rsidRPr="00686C4D">
              <w:rPr>
                <w:rFonts w:ascii="Courier New" w:hAnsi="Courier New" w:cs="Courier New"/>
                <w:color w:val="474747"/>
                <w:sz w:val="18"/>
                <w:lang w:eastAsia="fi-FI"/>
              </w:rPr>
              <w:t xml:space="preserve">  Ammattihenkilön</w:t>
            </w:r>
            <w:proofErr w:type="gramEnd"/>
            <w:r w:rsidRPr="00686C4D">
              <w:rPr>
                <w:rFonts w:ascii="Courier New" w:hAnsi="Courier New" w:cs="Courier New"/>
                <w:color w:val="474747"/>
                <w:sz w:val="18"/>
                <w:lang w:eastAsia="fi-FI"/>
              </w:rPr>
              <w:t xml:space="preserve"> nimi </w:t>
            </w:r>
            <w:r w:rsidRPr="00686C4D">
              <w:rPr>
                <w:rFonts w:ascii="Courier New" w:hAnsi="Courier New" w:cs="Courier New"/>
                <w:color w:val="0000FF"/>
                <w:sz w:val="18"/>
                <w:lang w:eastAsia="fi-FI"/>
              </w:rPr>
              <w:t>--&gt;</w:t>
            </w:r>
          </w:p>
          <w:p w14:paraId="1756522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659B4D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1204C04A"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Niina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p>
          <w:p w14:paraId="5B51924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3666F62"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BCBF384"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0A4A04E5"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54AA751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2A5A1001"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proofErr w:type="gramStart"/>
            <w:r w:rsidRPr="006A7CCD">
              <w:rPr>
                <w:rFonts w:ascii="Courier New" w:hAnsi="Courier New" w:cs="Courier New"/>
                <w:color w:val="0000FF"/>
                <w:sz w:val="18"/>
                <w:lang w:eastAsia="fi-FI"/>
              </w:rPr>
              <w:t>--</w:t>
            </w:r>
            <w:r w:rsidRPr="006A7CCD">
              <w:rPr>
                <w:rFonts w:ascii="Courier New" w:hAnsi="Courier New" w:cs="Courier New"/>
                <w:color w:val="474747"/>
                <w:sz w:val="18"/>
                <w:lang w:eastAsia="fi-FI"/>
              </w:rPr>
              <w:t xml:space="preserve"> Merkinnän</w:t>
            </w:r>
            <w:proofErr w:type="gramEnd"/>
            <w:r w:rsidRPr="006A7CCD">
              <w:rPr>
                <w:rFonts w:ascii="Courier New" w:hAnsi="Courier New" w:cs="Courier New"/>
                <w:color w:val="474747"/>
                <w:sz w:val="18"/>
                <w:lang w:eastAsia="fi-FI"/>
              </w:rPr>
              <w:t xml:space="preserve"> palveluyksikkö </w:t>
            </w:r>
            <w:r w:rsidRPr="006A7CCD">
              <w:rPr>
                <w:rFonts w:ascii="Courier New" w:hAnsi="Courier New" w:cs="Courier New"/>
                <w:color w:val="0000FF"/>
                <w:sz w:val="18"/>
                <w:lang w:eastAsia="fi-FI"/>
              </w:rPr>
              <w:t>--&gt;</w:t>
            </w:r>
          </w:p>
          <w:p w14:paraId="5C24AF6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692536"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0AC53D98"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BD8B3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76E76083" w14:textId="419C7223" w:rsidR="00427FAD" w:rsidRPr="00917731" w:rsidRDefault="006A7CCD" w:rsidP="00427FAD">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1484A76E" w14:textId="77777777" w:rsidR="0078778C" w:rsidRPr="0078778C" w:rsidRDefault="0078778C" w:rsidP="0078778C">
      <w:pPr>
        <w:rPr>
          <w:highlight w:val="white"/>
          <w:lang w:eastAsia="fi-FI"/>
        </w:rPr>
      </w:pPr>
    </w:p>
    <w:p w14:paraId="590B36F9" w14:textId="77777777" w:rsidR="00DA2390" w:rsidRDefault="00DA2390" w:rsidP="00F219ED">
      <w:pPr>
        <w:pStyle w:val="Otsikko2"/>
        <w:rPr>
          <w:lang w:eastAsia="fi-FI"/>
        </w:rPr>
      </w:pPr>
      <w:bookmarkStart w:id="562" w:name="_Toc403145888"/>
      <w:bookmarkStart w:id="563" w:name="_Toc413763166"/>
      <w:bookmarkStart w:id="564" w:name="_Toc421702269"/>
      <w:bookmarkStart w:id="565" w:name="_Toc403145889"/>
      <w:bookmarkStart w:id="566" w:name="_Toc403323879"/>
      <w:bookmarkStart w:id="567" w:name="_Toc413763167"/>
      <w:bookmarkStart w:id="568" w:name="_Toc421702270"/>
      <w:bookmarkStart w:id="569" w:name="_Toc403145890"/>
      <w:bookmarkStart w:id="570" w:name="_Toc413763168"/>
      <w:bookmarkStart w:id="571" w:name="_Toc421702271"/>
      <w:bookmarkStart w:id="572" w:name="_Toc403145891"/>
      <w:bookmarkStart w:id="573" w:name="_Toc413763169"/>
      <w:bookmarkStart w:id="574" w:name="_Toc421702272"/>
      <w:bookmarkStart w:id="575" w:name="_Toc444094027"/>
      <w:bookmarkEnd w:id="562"/>
      <w:bookmarkEnd w:id="563"/>
      <w:bookmarkEnd w:id="564"/>
      <w:bookmarkEnd w:id="565"/>
      <w:bookmarkEnd w:id="566"/>
      <w:bookmarkEnd w:id="567"/>
      <w:bookmarkEnd w:id="568"/>
      <w:bookmarkEnd w:id="569"/>
      <w:bookmarkEnd w:id="570"/>
      <w:bookmarkEnd w:id="571"/>
      <w:bookmarkEnd w:id="572"/>
      <w:bookmarkEnd w:id="573"/>
      <w:bookmarkEnd w:id="574"/>
      <w:r>
        <w:rPr>
          <w:lang w:eastAsia="fi-FI"/>
        </w:rPr>
        <w:t xml:space="preserve">Hoitoprosessin vaihe </w:t>
      </w:r>
      <w:proofErr w:type="gramStart"/>
      <w:r>
        <w:rPr>
          <w:lang w:eastAsia="fi-FI"/>
        </w:rPr>
        <w:t>ja</w:t>
      </w:r>
      <w:proofErr w:type="gramEnd"/>
      <w:r>
        <w:rPr>
          <w:lang w:eastAsia="fi-FI"/>
        </w:rPr>
        <w:t xml:space="preserve"> otsikko</w:t>
      </w:r>
      <w:bookmarkEnd w:id="575"/>
    </w:p>
    <w:p w14:paraId="590B36FA" w14:textId="39EB03F3" w:rsidR="00DA2390" w:rsidRDefault="00DA2390" w:rsidP="00DA2390">
      <w:pPr>
        <w:rPr>
          <w:lang w:eastAsia="fi-FI"/>
        </w:rPr>
      </w:pPr>
      <w:r>
        <w:rPr>
          <w:lang w:eastAsia="fi-FI"/>
        </w:rPr>
        <w:t xml:space="preserve">Tehdyn tutkimuksen tiedot laitetaan </w:t>
      </w:r>
      <w:ins w:id="576" w:author="Tekijä">
        <w:r w:rsidR="00B64025">
          <w:rPr>
            <w:lang w:eastAsia="fi-FI"/>
          </w:rPr>
          <w:t xml:space="preserve">soveltuvan hoitoprosessin vaiheen alle, esimerkiksi </w:t>
        </w:r>
      </w:ins>
      <w:r w:rsidR="00C821B7">
        <w:rPr>
          <w:lang w:eastAsia="fi-FI"/>
        </w:rPr>
        <w:t>H</w:t>
      </w:r>
      <w:r>
        <w:rPr>
          <w:lang w:eastAsia="fi-FI"/>
        </w:rPr>
        <w:t>oidon toteutus</w:t>
      </w:r>
      <w:del w:id="577" w:author="Tekijä">
        <w:r w:rsidDel="00B64025">
          <w:rPr>
            <w:lang w:eastAsia="fi-FI"/>
          </w:rPr>
          <w:delText xml:space="preserve"> </w:delText>
        </w:r>
        <w:r w:rsidR="00C821B7" w:rsidDel="00B64025">
          <w:rPr>
            <w:lang w:eastAsia="fi-FI"/>
          </w:rPr>
          <w:delText>-</w:delText>
        </w:r>
        <w:r w:rsidDel="00B64025">
          <w:rPr>
            <w:lang w:eastAsia="fi-FI"/>
          </w:rPr>
          <w:delText>vaiheen alle</w:delText>
        </w:r>
      </w:del>
      <w:r>
        <w:rPr>
          <w:lang w:eastAsia="fi-FI"/>
        </w:rPr>
        <w:t>. Otsik</w:t>
      </w:r>
      <w:r w:rsidR="0096099B">
        <w:rPr>
          <w:lang w:eastAsia="fi-FI"/>
        </w:rPr>
        <w:t>oksi</w:t>
      </w:r>
      <w:r>
        <w:rPr>
          <w:lang w:eastAsia="fi-FI"/>
        </w:rPr>
        <w:t xml:space="preserve"> </w:t>
      </w:r>
      <w:del w:id="578" w:author="Tekijä">
        <w:r w:rsidDel="00B64025">
          <w:rPr>
            <w:lang w:eastAsia="fi-FI"/>
          </w:rPr>
          <w:delText xml:space="preserve">tulee </w:delText>
        </w:r>
      </w:del>
      <w:ins w:id="579" w:author="Tekijä">
        <w:r w:rsidR="00B64025">
          <w:rPr>
            <w:lang w:eastAsia="fi-FI"/>
          </w:rPr>
          <w:t xml:space="preserve">annetaan soveltuva otsikko, esimerkiksi </w:t>
        </w:r>
      </w:ins>
      <w:r>
        <w:rPr>
          <w:lang w:eastAsia="fi-FI"/>
        </w:rPr>
        <w:t>Tutkimukset</w:t>
      </w:r>
      <w:del w:id="580" w:author="Tekijä">
        <w:r w:rsidR="0096099B" w:rsidDel="00B64025">
          <w:rPr>
            <w:lang w:eastAsia="fi-FI"/>
          </w:rPr>
          <w:delText xml:space="preserve"> ja</w:delText>
        </w:r>
        <w:r w:rsidDel="00B64025">
          <w:rPr>
            <w:lang w:eastAsia="fi-FI"/>
          </w:rPr>
          <w:delText xml:space="preserve"> </w:delText>
        </w:r>
      </w:del>
      <w:ins w:id="581" w:author="Tekijä">
        <w:r w:rsidR="00B64025">
          <w:rPr>
            <w:lang w:eastAsia="fi-FI"/>
          </w:rPr>
          <w:t>(</w:t>
        </w:r>
      </w:ins>
      <w:r>
        <w:rPr>
          <w:lang w:eastAsia="fi-FI"/>
        </w:rPr>
        <w:t xml:space="preserve">koodi </w:t>
      </w:r>
      <w:r w:rsidR="0096099B">
        <w:rPr>
          <w:lang w:eastAsia="fi-FI"/>
        </w:rPr>
        <w:t xml:space="preserve">on </w:t>
      </w:r>
      <w:r>
        <w:rPr>
          <w:lang w:eastAsia="fi-FI"/>
        </w:rPr>
        <w:t>53 otsikkokoodistosta</w:t>
      </w:r>
      <w:ins w:id="582" w:author="Tekijä">
        <w:r w:rsidR="00B64025">
          <w:rPr>
            <w:lang w:eastAsia="fi-FI"/>
          </w:rPr>
          <w:t>)</w:t>
        </w:r>
      </w:ins>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proofErr w:type="gramStart"/>
            <w:r w:rsidRPr="00427FAD">
              <w:rPr>
                <w:rFonts w:ascii="Courier New" w:hAnsi="Courier New" w:cs="Courier New"/>
                <w:color w:val="0000FF"/>
                <w:sz w:val="18"/>
                <w:lang w:eastAsia="fi-FI"/>
              </w:rPr>
              <w:t>--</w:t>
            </w:r>
            <w:r w:rsidRPr="00427FAD">
              <w:rPr>
                <w:rFonts w:ascii="Courier New" w:hAnsi="Courier New" w:cs="Courier New"/>
                <w:i/>
                <w:iCs/>
                <w:color w:val="808080"/>
                <w:sz w:val="18"/>
                <w:lang w:eastAsia="fi-FI"/>
              </w:rPr>
              <w:t xml:space="preserve"> Hoitoprosessin</w:t>
            </w:r>
            <w:proofErr w:type="gramEnd"/>
            <w:r w:rsidRPr="00427FAD">
              <w:rPr>
                <w:rFonts w:ascii="Courier New" w:hAnsi="Courier New" w:cs="Courier New"/>
                <w:i/>
                <w:iCs/>
                <w:color w:val="808080"/>
                <w:sz w:val="18"/>
                <w:lang w:eastAsia="fi-FI"/>
              </w:rPr>
              <w:t xml:space="preserve">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lastRenderedPageBreak/>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583" w:name="_Toc444094028"/>
      <w:r>
        <w:rPr>
          <w:highlight w:val="white"/>
          <w:lang w:eastAsia="fi-FI"/>
        </w:rPr>
        <w:t>Kuvantamist</w:t>
      </w:r>
      <w:r w:rsidR="00DA2390">
        <w:rPr>
          <w:highlight w:val="white"/>
          <w:lang w:eastAsia="fi-FI"/>
        </w:rPr>
        <w:t>utkimuksen tiedot näyttömuodossa</w:t>
      </w:r>
      <w:bookmarkEnd w:id="583"/>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määrittelystä [2], luku 2.8.3):</w:t>
      </w:r>
    </w:p>
    <w:p w14:paraId="608CED7B" w14:textId="77777777" w:rsidR="00B238DF" w:rsidRDefault="00B238DF" w:rsidP="00B238DF">
      <w:pPr>
        <w:rPr>
          <w:lang w:eastAsia="fi-FI"/>
        </w:rPr>
      </w:pPr>
    </w:p>
    <w:p w14:paraId="23714BA1" w14:textId="423A545F" w:rsidR="00B238DF" w:rsidRDefault="00503679" w:rsidP="00503679">
      <w:pPr>
        <w:rPr>
          <w:lang w:eastAsia="fi-FI"/>
        </w:rPr>
      </w:pPr>
      <w:proofErr w:type="gramStart"/>
      <w:ins w:id="584" w:author="Tekijä">
        <w:r w:rsidRPr="00503679">
          <w:rPr>
            <w:lang w:eastAsia="fi-FI"/>
          </w:rPr>
          <w:t>Tehdyn kuvantamistutkimuksen nimi ja koodi</w:t>
        </w:r>
      </w:ins>
      <w:del w:id="585" w:author="Tekijä">
        <w:r w:rsidR="00B238DF" w:rsidDel="00503679">
          <w:rPr>
            <w:lang w:eastAsia="fi-FI"/>
          </w:rPr>
          <w:delText>CodeId</w:delText>
        </w:r>
      </w:del>
      <w:r w:rsidR="00B238DF">
        <w:rPr>
          <w:lang w:eastAsia="fi-FI"/>
        </w:rPr>
        <w:t xml:space="preserve"> </w:t>
      </w:r>
      <w:ins w:id="586" w:author="Tekijä">
        <w:r>
          <w:rPr>
            <w:lang w:eastAsia="fi-FI"/>
          </w:rPr>
          <w:t>(</w:t>
        </w:r>
      </w:ins>
      <w:r w:rsidR="00B238DF">
        <w:rPr>
          <w:lang w:eastAsia="fi-FI"/>
        </w:rPr>
        <w:t>8</w:t>
      </w:r>
      <w:ins w:id="587" w:author="Tekijä">
        <w:r>
          <w:rPr>
            <w:lang w:eastAsia="fi-FI"/>
          </w:rPr>
          <w:t>)</w:t>
        </w:r>
      </w:ins>
      <w:r w:rsidR="00B238DF">
        <w:rPr>
          <w:lang w:eastAsia="fi-FI"/>
        </w:rPr>
        <w:t xml:space="preserve">*; </w:t>
      </w:r>
      <w:ins w:id="588" w:author="Tekijä">
        <w:r w:rsidRPr="00503679">
          <w:rPr>
            <w:lang w:eastAsia="fi-FI"/>
          </w:rPr>
          <w:t>Tehdyn kuvantamistutkimuksen puoli</w:t>
        </w:r>
      </w:ins>
      <w:del w:id="589" w:author="Tekijä">
        <w:r w:rsidR="00B238DF" w:rsidDel="00503679">
          <w:rPr>
            <w:lang w:eastAsia="fi-FI"/>
          </w:rPr>
          <w:delText>CodeId</w:delText>
        </w:r>
      </w:del>
      <w:r w:rsidR="00B238DF">
        <w:rPr>
          <w:lang w:eastAsia="fi-FI"/>
        </w:rPr>
        <w:t xml:space="preserve"> </w:t>
      </w:r>
      <w:ins w:id="590" w:author="Tekijä">
        <w:r>
          <w:rPr>
            <w:lang w:eastAsia="fi-FI"/>
          </w:rPr>
          <w:t>(</w:t>
        </w:r>
      </w:ins>
      <w:r w:rsidR="00B238DF">
        <w:rPr>
          <w:lang w:eastAsia="fi-FI"/>
        </w:rPr>
        <w:t>22</w:t>
      </w:r>
      <w:ins w:id="591" w:author="Tekijä">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ins>
      <w:proofErr w:type="gramEnd"/>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2136E6" w:rsidRDefault="002136E6" w:rsidP="002136E6">
            <w:pPr>
              <w:autoSpaceDE w:val="0"/>
              <w:autoSpaceDN w:val="0"/>
              <w:adjustRightInd w:val="0"/>
              <w:rPr>
                <w:ins w:id="592" w:author="Tekijä"/>
                <w:rFonts w:ascii="Courier New" w:hAnsi="Courier New" w:cs="Courier New"/>
                <w:color w:val="0000FF"/>
                <w:sz w:val="18"/>
                <w:lang w:val="en-US" w:eastAsia="fi-FI"/>
              </w:rPr>
            </w:pPr>
            <w:ins w:id="593" w:author="Tekijä">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ins>
          </w:p>
          <w:p w14:paraId="13296EBB" w14:textId="77777777" w:rsidR="002136E6" w:rsidRPr="002136E6" w:rsidRDefault="002136E6" w:rsidP="002136E6">
            <w:pPr>
              <w:autoSpaceDE w:val="0"/>
              <w:autoSpaceDN w:val="0"/>
              <w:adjustRightInd w:val="0"/>
              <w:rPr>
                <w:ins w:id="594" w:author="Tekijä"/>
                <w:rFonts w:ascii="Courier New" w:hAnsi="Courier New" w:cs="Courier New"/>
                <w:color w:val="0000FF"/>
                <w:sz w:val="18"/>
                <w:lang w:val="en-US" w:eastAsia="fi-FI"/>
              </w:rPr>
            </w:pPr>
            <w:ins w:id="595" w:author="Tekijä">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i/>
                  <w:iCs/>
                  <w:color w:val="008080"/>
                  <w:sz w:val="18"/>
                  <w:lang w:val="en-US" w:eastAsia="fi-FI"/>
                </w:rPr>
                <w:t xml:space="preserve"> </w:t>
              </w:r>
              <w:r w:rsidRPr="002136E6">
                <w:rPr>
                  <w:rFonts w:ascii="Courier New" w:hAnsi="Courier New" w:cs="Courier New"/>
                  <w:color w:val="FF0000"/>
                  <w:sz w:val="18"/>
                  <w:lang w:val="en-US" w:eastAsia="fi-FI"/>
                </w:rPr>
                <w:t>ID</w:t>
              </w:r>
              <w:r w:rsidRPr="002136E6">
                <w:rPr>
                  <w:rFonts w:ascii="Courier New" w:hAnsi="Courier New" w:cs="Courier New"/>
                  <w:color w:val="0000FF"/>
                  <w:sz w:val="18"/>
                  <w:lang w:val="en-US" w:eastAsia="fi-FI"/>
                </w:rPr>
                <w:t>="</w:t>
              </w:r>
              <w:r w:rsidRPr="002136E6">
                <w:rPr>
                  <w:rFonts w:ascii="Courier New" w:hAnsi="Courier New" w:cs="Courier New"/>
                  <w:color w:val="000000"/>
                  <w:sz w:val="18"/>
                  <w:lang w:val="en-US" w:eastAsia="fi-FI"/>
                </w:rPr>
                <w:t>OID1.2.246.10.1234567.14.2015.123.2.1.1</w:t>
              </w:r>
              <w:r w:rsidRPr="002136E6">
                <w:rPr>
                  <w:rFonts w:ascii="Courier New" w:hAnsi="Courier New" w:cs="Courier New"/>
                  <w:color w:val="0000FF"/>
                  <w:sz w:val="18"/>
                  <w:lang w:val="en-US" w:eastAsia="fi-FI"/>
                </w:rPr>
                <w:t>"&gt;</w:t>
              </w:r>
            </w:ins>
          </w:p>
          <w:p w14:paraId="3789AB70" w14:textId="77777777" w:rsidR="002136E6" w:rsidRPr="002136E6" w:rsidRDefault="002136E6" w:rsidP="002136E6">
            <w:pPr>
              <w:autoSpaceDE w:val="0"/>
              <w:autoSpaceDN w:val="0"/>
              <w:adjustRightInd w:val="0"/>
              <w:rPr>
                <w:ins w:id="596" w:author="Tekijä"/>
                <w:rFonts w:ascii="Courier New" w:hAnsi="Courier New" w:cs="Courier New"/>
                <w:color w:val="0000FF"/>
                <w:sz w:val="18"/>
                <w:lang w:val="en-US" w:eastAsia="fi-FI"/>
              </w:rPr>
            </w:pPr>
            <w:ins w:id="597" w:author="Tekijä">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GD1QA Thoraxin natiiviröntgen makuuasennossa;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ins>
          </w:p>
          <w:p w14:paraId="3782C7AC" w14:textId="77777777" w:rsidR="002136E6" w:rsidRPr="002136E6" w:rsidRDefault="002136E6" w:rsidP="002136E6">
            <w:pPr>
              <w:autoSpaceDE w:val="0"/>
              <w:autoSpaceDN w:val="0"/>
              <w:adjustRightInd w:val="0"/>
              <w:rPr>
                <w:ins w:id="598" w:author="Tekijä"/>
                <w:rFonts w:ascii="Courier New" w:hAnsi="Courier New" w:cs="Courier New"/>
                <w:color w:val="0000FF"/>
                <w:sz w:val="18"/>
                <w:lang w:val="en-US" w:eastAsia="fi-FI"/>
              </w:rPr>
            </w:pPr>
            <w:ins w:id="599" w:author="Tekijä">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ins>
          </w:p>
          <w:p w14:paraId="2F32DF1D" w14:textId="77777777" w:rsidR="002136E6" w:rsidRPr="002136E6" w:rsidRDefault="002136E6" w:rsidP="002136E6">
            <w:pPr>
              <w:autoSpaceDE w:val="0"/>
              <w:autoSpaceDN w:val="0"/>
              <w:adjustRightInd w:val="0"/>
              <w:rPr>
                <w:ins w:id="600" w:author="Tekijä"/>
                <w:rFonts w:ascii="Courier New" w:hAnsi="Courier New" w:cs="Courier New"/>
                <w:color w:val="0000FF"/>
                <w:sz w:val="18"/>
                <w:lang w:val="en-US" w:eastAsia="fi-FI"/>
              </w:rPr>
            </w:pPr>
            <w:ins w:id="601" w:author="Tekijä">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Hengityselimet;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ins>
          </w:p>
          <w:p w14:paraId="4DA615E7" w14:textId="77777777" w:rsidR="002136E6" w:rsidRPr="002136E6" w:rsidRDefault="002136E6" w:rsidP="002136E6">
            <w:pPr>
              <w:autoSpaceDE w:val="0"/>
              <w:autoSpaceDN w:val="0"/>
              <w:adjustRightInd w:val="0"/>
              <w:ind w:left="568" w:hanging="568"/>
              <w:rPr>
                <w:ins w:id="602" w:author="Tekijä"/>
                <w:rFonts w:ascii="Courier New" w:hAnsi="Courier New" w:cs="Courier New"/>
                <w:color w:val="0000FF"/>
                <w:sz w:val="18"/>
                <w:lang w:eastAsia="fi-FI"/>
              </w:rPr>
            </w:pPr>
            <w:ins w:id="603" w:author="Tekijä">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ins>
          </w:p>
          <w:p w14:paraId="77A32BDC" w14:textId="603131B0" w:rsidR="002136E6" w:rsidRPr="00E93002" w:rsidRDefault="002136E6" w:rsidP="002136E6">
            <w:pPr>
              <w:autoSpaceDE w:val="0"/>
              <w:autoSpaceDN w:val="0"/>
              <w:adjustRightInd w:val="0"/>
              <w:ind w:left="568" w:hanging="568"/>
              <w:rPr>
                <w:ins w:id="604" w:author="Tekijä"/>
                <w:rFonts w:ascii="Courier New" w:hAnsi="Courier New" w:cs="Courier New"/>
                <w:color w:val="0000FF"/>
                <w:sz w:val="18"/>
                <w:lang w:eastAsia="fi-FI"/>
              </w:rPr>
            </w:pPr>
            <w:ins w:id="605" w:author="Tekijä">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ins>
          </w:p>
          <w:p w14:paraId="49D69B2C" w14:textId="77777777" w:rsidR="002136E6" w:rsidRPr="002136E6" w:rsidRDefault="002136E6" w:rsidP="002136E6">
            <w:pPr>
              <w:autoSpaceDE w:val="0"/>
              <w:autoSpaceDN w:val="0"/>
              <w:adjustRightInd w:val="0"/>
              <w:ind w:left="568" w:hanging="568"/>
              <w:rPr>
                <w:ins w:id="606" w:author="Tekijä"/>
                <w:rFonts w:ascii="Courier New" w:hAnsi="Courier New" w:cs="Courier New"/>
                <w:color w:val="0000FF"/>
                <w:sz w:val="18"/>
                <w:lang w:eastAsia="fi-FI"/>
              </w:rPr>
            </w:pPr>
            <w:ins w:id="607" w:author="Tekijä">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ins>
          </w:p>
          <w:p w14:paraId="490BB163" w14:textId="77777777" w:rsidR="002136E6" w:rsidRPr="002136E6" w:rsidRDefault="002136E6" w:rsidP="002136E6">
            <w:pPr>
              <w:autoSpaceDE w:val="0"/>
              <w:autoSpaceDN w:val="0"/>
              <w:adjustRightInd w:val="0"/>
              <w:rPr>
                <w:ins w:id="608" w:author="Tekijä"/>
                <w:rFonts w:ascii="Courier New" w:hAnsi="Courier New" w:cs="Courier New"/>
                <w:color w:val="0000FF"/>
                <w:sz w:val="18"/>
                <w:lang w:val="en-US" w:eastAsia="fi-FI"/>
              </w:rPr>
            </w:pPr>
            <w:ins w:id="609" w:author="Tekijä">
              <w:r w:rsidRPr="002136E6">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color w:val="0000FF"/>
                  <w:sz w:val="18"/>
                  <w:lang w:val="en-US" w:eastAsia="fi-FI"/>
                </w:rPr>
                <w:t>&gt;</w:t>
              </w:r>
            </w:ins>
          </w:p>
          <w:p w14:paraId="66FD6C77" w14:textId="48377B88" w:rsidR="00554189" w:rsidRPr="00682113" w:rsidRDefault="002136E6" w:rsidP="002136E6">
            <w:pPr>
              <w:autoSpaceDE w:val="0"/>
              <w:autoSpaceDN w:val="0"/>
              <w:adjustRightInd w:val="0"/>
              <w:rPr>
                <w:rFonts w:ascii="Courier New" w:hAnsi="Courier New" w:cs="Courier New"/>
                <w:color w:val="0000FF"/>
                <w:sz w:val="18"/>
                <w:szCs w:val="18"/>
                <w:lang w:val="en-US" w:eastAsia="fi-FI"/>
              </w:rPr>
            </w:pPr>
            <w:ins w:id="610" w:author="Tekijä">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ins>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611" w:name="_Toc444094029"/>
      <w:r>
        <w:rPr>
          <w:highlight w:val="white"/>
          <w:lang w:eastAsia="fi-FI"/>
        </w:rPr>
        <w:t>Tutkimuksen tiedot rakenteisessa muodossa</w:t>
      </w:r>
      <w:bookmarkEnd w:id="611"/>
    </w:p>
    <w:p w14:paraId="590B3727" w14:textId="5C7790A0"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del w:id="612" w:author="Tekijä">
        <w:r w:rsidDel="00D0230D">
          <w:rPr>
            <w:highlight w:val="white"/>
            <w:lang w:eastAsia="fi-FI"/>
          </w:rPr>
          <w:delText>merkintänsä ja t</w:delText>
        </w:r>
        <w:r w:rsidR="00D177BD" w:rsidDel="00D0230D">
          <w:rPr>
            <w:highlight w:val="white"/>
            <w:lang w:eastAsia="fi-FI"/>
          </w:rPr>
          <w:delText>utkimuksen tiedot rakenteisessa muodossa esitetään entryssä</w:delText>
        </w:r>
      </w:del>
      <w:ins w:id="613" w:author="Tekijä">
        <w:r w:rsidR="00D0230D">
          <w:rPr>
            <w:highlight w:val="white"/>
            <w:lang w:eastAsia="fi-FI"/>
          </w:rPr>
          <w:t>entry</w:t>
        </w:r>
      </w:ins>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pPr>
      <w:r>
        <w:t>(eR=</w:t>
      </w:r>
      <w:r w:rsidRPr="009F57D4">
        <w:t>entryRelationship</w:t>
      </w:r>
      <w:r>
        <w:t>, obs=observation)</w:t>
      </w:r>
    </w:p>
    <w:p w14:paraId="15C738FC" w14:textId="77777777" w:rsidR="008A44DF" w:rsidRDefault="008A44DF" w:rsidP="008A44DF">
      <w:pPr>
        <w:pStyle w:val="NormaaliP"/>
      </w:pPr>
    </w:p>
    <w:p w14:paraId="16E1D552" w14:textId="77777777" w:rsidR="008A44DF" w:rsidRDefault="008A44DF" w:rsidP="008A44DF">
      <w:pPr>
        <w:pStyle w:val="NormaaliP"/>
        <w:tabs>
          <w:tab w:val="left" w:pos="4678"/>
        </w:tabs>
        <w:ind w:left="4678" w:hanging="4678"/>
      </w:pPr>
      <w:r>
        <w:t>entry.templateId</w:t>
      </w:r>
      <w:r>
        <w:tab/>
        <w:t>määrittelyn oid, jonka mukaan entry on toteutettu</w:t>
      </w:r>
    </w:p>
    <w:p w14:paraId="70C15FFC" w14:textId="05A49A28" w:rsidR="008A44DF" w:rsidRPr="008F1161" w:rsidRDefault="008A44DF" w:rsidP="008A44DF">
      <w:pPr>
        <w:pStyle w:val="NormaaliP"/>
        <w:tabs>
          <w:tab w:val="left" w:pos="4678"/>
        </w:tabs>
        <w:ind w:left="4678" w:hanging="4678"/>
      </w:pPr>
      <w:r w:rsidRPr="008F1161">
        <w:t>entry.</w:t>
      </w:r>
      <w:r>
        <w:t>observation</w:t>
      </w:r>
      <w:r w:rsidRPr="008F1161">
        <w:t>.templateId</w:t>
      </w:r>
      <w:r w:rsidRPr="008F1161">
        <w:tab/>
      </w:r>
      <w:r>
        <w:t>kuvantamistutkimus-</w:t>
      </w:r>
      <w:r w:rsidRPr="008F1161">
        <w:t xml:space="preserve"> tietorakenteen tunniste</w:t>
      </w:r>
    </w:p>
    <w:p w14:paraId="458C4567" w14:textId="36D6DC8D" w:rsidR="008A44DF" w:rsidRDefault="008A44DF" w:rsidP="008A44DF">
      <w:pPr>
        <w:pStyle w:val="NormaaliP"/>
        <w:tabs>
          <w:tab w:val="left" w:pos="4678"/>
        </w:tabs>
        <w:ind w:left="4678" w:hanging="4678"/>
      </w:pPr>
      <w:r w:rsidRPr="008F1161">
        <w:t>entry.</w:t>
      </w:r>
      <w:r>
        <w:t>observation</w:t>
      </w:r>
      <w:r w:rsidRPr="008F1161">
        <w:t>.</w:t>
      </w:r>
      <w:r>
        <w:t>id</w:t>
      </w:r>
      <w:r>
        <w:tab/>
        <w:t xml:space="preserve">entry:n yksikäsitteinen tunnus </w:t>
      </w:r>
    </w:p>
    <w:p w14:paraId="314F47D3" w14:textId="4CF2E121" w:rsidR="008A44DF" w:rsidRDefault="008A44DF" w:rsidP="008A44DF">
      <w:pPr>
        <w:pStyle w:val="NormaaliP"/>
        <w:tabs>
          <w:tab w:val="left" w:pos="4678"/>
        </w:tabs>
        <w:ind w:left="4678" w:hanging="4678"/>
      </w:pPr>
      <w:r w:rsidRPr="008F1161">
        <w:t>entry.</w:t>
      </w:r>
      <w:r>
        <w:t>observation</w:t>
      </w:r>
      <w:r w:rsidRPr="008F1161">
        <w:t>.code</w:t>
      </w:r>
      <w:r w:rsidRPr="008F1161">
        <w:tab/>
      </w:r>
      <w:r>
        <w:t>t</w:t>
      </w:r>
      <w:r w:rsidRPr="008A44DF">
        <w:t>ehdyn kuvantamistutkimuksen nimi ja koodi</w:t>
      </w:r>
    </w:p>
    <w:p w14:paraId="2C9275D7" w14:textId="2C18DABB" w:rsidR="008A44DF" w:rsidRDefault="008A44DF" w:rsidP="008A44DF">
      <w:pPr>
        <w:pStyle w:val="NormaaliP"/>
        <w:tabs>
          <w:tab w:val="left" w:pos="4678"/>
        </w:tabs>
        <w:ind w:left="4678" w:hanging="4678"/>
        <w:rPr>
          <w:ins w:id="614" w:author="Tekijä"/>
        </w:rPr>
      </w:pPr>
      <w:r w:rsidRPr="008F1161">
        <w:t>entry.</w:t>
      </w:r>
      <w:r>
        <w:t>observation</w:t>
      </w:r>
      <w:r w:rsidRPr="008F1161">
        <w:t>.code</w:t>
      </w:r>
      <w:r>
        <w:t>.qualifier</w:t>
      </w:r>
      <w:ins w:id="615" w:author="Tekijä">
        <w:r w:rsidR="00ED4C3D">
          <w:t>[1]</w:t>
        </w:r>
      </w:ins>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rPr>
          <w:ins w:id="616" w:author="Tekijä"/>
        </w:rPr>
      </w:pPr>
      <w:proofErr w:type="gramStart"/>
      <w:ins w:id="617" w:author="Tekijä">
        <w:r w:rsidRPr="008F1161">
          <w:t>entry.</w:t>
        </w:r>
        <w:r>
          <w:t>observation</w:t>
        </w:r>
        <w:r w:rsidRPr="008F1161">
          <w:t>.code</w:t>
        </w:r>
        <w:r>
          <w:t>.qualifier[2]</w:t>
        </w:r>
        <w:r w:rsidRPr="008F1161">
          <w:tab/>
        </w:r>
        <w:r>
          <w:t>t</w:t>
        </w:r>
        <w:r w:rsidRPr="008A44DF">
          <w:t xml:space="preserve">ehdyn kuvantamistutkimuksen </w:t>
        </w:r>
        <w:r>
          <w:t>anatominen</w:t>
        </w:r>
        <w:r w:rsidR="002136E6">
          <w:t xml:space="preserve"> tarkenne</w:t>
        </w:r>
        <w:proofErr w:type="gramEnd"/>
      </w:ins>
    </w:p>
    <w:p w14:paraId="49834776" w14:textId="4F29494D" w:rsidR="008A44DF" w:rsidRDefault="008A44DF" w:rsidP="008A44DF">
      <w:pPr>
        <w:pStyle w:val="NormaaliP"/>
        <w:tabs>
          <w:tab w:val="left" w:pos="4678"/>
        </w:tabs>
        <w:ind w:left="4678" w:hanging="4678"/>
        <w:rPr>
          <w:ins w:id="618" w:author="Tekijä"/>
        </w:rPr>
      </w:pPr>
      <w:r w:rsidRPr="008674A9">
        <w:t>entry.observation.effectiveTime</w:t>
      </w:r>
      <w:r w:rsidRPr="008674A9">
        <w:tab/>
      </w:r>
      <w:r>
        <w:t>kuvantamistutkimusajan</w:t>
      </w:r>
      <w:r w:rsidRPr="008674A9">
        <w:t>kohta</w:t>
      </w:r>
    </w:p>
    <w:p w14:paraId="7CC924AA" w14:textId="4B908007" w:rsidR="00CA2C72" w:rsidRPr="008674A9" w:rsidRDefault="00CA2C72" w:rsidP="008A44DF">
      <w:pPr>
        <w:pStyle w:val="NormaaliP"/>
        <w:tabs>
          <w:tab w:val="left" w:pos="4678"/>
        </w:tabs>
        <w:ind w:left="4678" w:hanging="4678"/>
      </w:pPr>
      <w:ins w:id="619" w:author="Tekijä">
        <w:r>
          <w:t>entry.observation.informant</w:t>
        </w:r>
        <w:r>
          <w:tab/>
          <w:t>tiedon lähde</w:t>
        </w:r>
      </w:ins>
    </w:p>
    <w:p w14:paraId="0A1E97D0" w14:textId="25802B8C" w:rsidR="008A44DF" w:rsidRPr="009F57D4" w:rsidRDefault="008A44DF" w:rsidP="008A44DF">
      <w:pPr>
        <w:pStyle w:val="NormaaliP"/>
        <w:tabs>
          <w:tab w:val="left" w:pos="4678"/>
        </w:tabs>
        <w:ind w:left="4678" w:hanging="4678"/>
      </w:pPr>
      <w:r w:rsidRPr="00627B52">
        <w:t>entry.</w:t>
      </w:r>
      <w:r>
        <w:t>observation</w:t>
      </w:r>
      <w:r w:rsidRPr="00627B52">
        <w:t>.eR</w:t>
      </w:r>
      <w:ins w:id="620" w:author="Tekijä">
        <w:r w:rsidR="00EE146D">
          <w:t>[1]</w:t>
        </w:r>
      </w:ins>
      <w:r w:rsidRPr="00627B52">
        <w:t>.obs</w:t>
      </w:r>
      <w:r>
        <w:tab/>
        <w:t>kuvantamistutkimuksen tekijät</w:t>
      </w:r>
    </w:p>
    <w:p w14:paraId="2C41D2B2" w14:textId="1C9491C0" w:rsidR="008A44DF" w:rsidRPr="00A078D3" w:rsidRDefault="008A44DF" w:rsidP="008A44DF">
      <w:pPr>
        <w:pStyle w:val="NormaaliP"/>
        <w:tabs>
          <w:tab w:val="left" w:pos="4678"/>
        </w:tabs>
        <w:ind w:left="4678" w:hanging="4678"/>
        <w:rPr>
          <w:lang w:val="en-US"/>
        </w:rPr>
      </w:pPr>
      <w:proofErr w:type="gramStart"/>
      <w:r w:rsidRPr="00A078D3">
        <w:rPr>
          <w:lang w:val="en-US"/>
        </w:rPr>
        <w:t>entry.observation.eR</w:t>
      </w:r>
      <w:ins w:id="621" w:author="Tekijä">
        <w:r w:rsidR="00EE146D">
          <w:rPr>
            <w:lang w:val="en-US"/>
          </w:rPr>
          <w:t>[</w:t>
        </w:r>
        <w:proofErr w:type="gramEnd"/>
        <w:r w:rsidR="00EE146D">
          <w:rPr>
            <w:lang w:val="en-US"/>
          </w:rPr>
          <w:t>2]</w:t>
        </w:r>
      </w:ins>
      <w:r w:rsidRPr="00A078D3">
        <w:rPr>
          <w:lang w:val="en-US"/>
        </w:rPr>
        <w:t>.obs</w:t>
      </w:r>
      <w:r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proofErr w:type="gramStart"/>
      <w:r w:rsidRPr="00A078D3">
        <w:rPr>
          <w:lang w:val="en-US"/>
        </w:rPr>
        <w:t>entry.observation.eR</w:t>
      </w:r>
      <w:ins w:id="622" w:author="Tekijä">
        <w:r w:rsidR="00EE146D">
          <w:rPr>
            <w:lang w:val="en-US"/>
          </w:rPr>
          <w:t>[</w:t>
        </w:r>
        <w:proofErr w:type="gramEnd"/>
        <w:r w:rsidR="00EE146D">
          <w:rPr>
            <w:lang w:val="en-US"/>
          </w:rPr>
          <w:t>3]</w:t>
        </w:r>
      </w:ins>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rPr>
          <w:ins w:id="623" w:author="Tekijä"/>
        </w:rPr>
      </w:pPr>
      <w:ins w:id="624" w:author="Tekijä">
        <w:r w:rsidRPr="00627B52">
          <w:lastRenderedPageBreak/>
          <w:t>entry.</w:t>
        </w:r>
        <w:r>
          <w:t>observation</w:t>
        </w:r>
        <w:r w:rsidRPr="00627B52">
          <w:t>.eR</w:t>
        </w:r>
        <w:r w:rsidR="00EE146D">
          <w:t>[4]</w:t>
        </w:r>
        <w:r w:rsidRPr="00627B52">
          <w:t>.obs</w:t>
        </w:r>
        <w:r>
          <w:tab/>
        </w:r>
        <w:r w:rsidR="002136E6">
          <w:t>t</w:t>
        </w:r>
        <w:r>
          <w:t>ehdyn kuvantamistutkimuksen diagnoositarkenne</w:t>
        </w:r>
      </w:ins>
    </w:p>
    <w:p w14:paraId="2B573856" w14:textId="05AF949F" w:rsidR="00ED4C3D" w:rsidRPr="00ED4C3D" w:rsidRDefault="00ED4C3D" w:rsidP="00ED4C3D">
      <w:pPr>
        <w:pStyle w:val="NormaaliP"/>
        <w:tabs>
          <w:tab w:val="left" w:pos="4678"/>
        </w:tabs>
        <w:ind w:left="4678" w:hanging="4678"/>
        <w:rPr>
          <w:ins w:id="625" w:author="Tekijä"/>
        </w:rPr>
      </w:pPr>
      <w:ins w:id="626" w:author="Tekijä">
        <w:r w:rsidRPr="00627B52">
          <w:t>entry.</w:t>
        </w:r>
        <w:r>
          <w:t>observation</w:t>
        </w:r>
        <w:r w:rsidRPr="00627B52">
          <w:t>.eR</w:t>
        </w:r>
        <w:r w:rsidR="00EE146D">
          <w:t>[5]</w:t>
        </w:r>
        <w:r w:rsidRPr="00627B52">
          <w:t>.obs</w:t>
        </w:r>
        <w:r>
          <w:tab/>
        </w:r>
        <w:r w:rsidR="002136E6">
          <w:t>t</w:t>
        </w:r>
        <w:r>
          <w:t>ehdyn kuvantamistutkimuksen toimenpidetarkenne</w:t>
        </w:r>
      </w:ins>
    </w:p>
    <w:p w14:paraId="2EA016E2" w14:textId="267B50C0" w:rsidR="00ED4C3D" w:rsidRPr="00ED4C3D" w:rsidRDefault="00ED4C3D" w:rsidP="00ED4C3D">
      <w:pPr>
        <w:pStyle w:val="NormaaliP"/>
        <w:tabs>
          <w:tab w:val="left" w:pos="4678"/>
        </w:tabs>
        <w:ind w:left="4678" w:hanging="4678"/>
        <w:rPr>
          <w:ins w:id="627" w:author="Tekijä"/>
        </w:rPr>
      </w:pPr>
      <w:ins w:id="628" w:author="Tekijä">
        <w:r w:rsidRPr="00627B52">
          <w:t>entry.</w:t>
        </w:r>
        <w:r>
          <w:t>observation</w:t>
        </w:r>
        <w:r w:rsidRPr="00627B52">
          <w:t>.eR</w:t>
        </w:r>
        <w:r w:rsidR="00EE146D">
          <w:t>[6]</w:t>
        </w:r>
        <w:r w:rsidRPr="00627B52">
          <w:t>.obs</w:t>
        </w:r>
        <w:r>
          <w:tab/>
        </w:r>
        <w:r w:rsidR="00355829">
          <w:t>kuvantamis</w:t>
        </w:r>
        <w:r w:rsidR="002136E6">
          <w:t>t</w:t>
        </w:r>
        <w:r>
          <w:t>utkimuksen keskeyttämisen syy</w:t>
        </w:r>
      </w:ins>
    </w:p>
    <w:p w14:paraId="077F8FF3" w14:textId="274AAFDF" w:rsidR="00ED4C3D" w:rsidRPr="00D126ED" w:rsidRDefault="00ED4C3D" w:rsidP="00ED4C3D">
      <w:pPr>
        <w:pStyle w:val="NormaaliP"/>
        <w:tabs>
          <w:tab w:val="left" w:pos="4678"/>
        </w:tabs>
        <w:ind w:left="4678" w:hanging="4678"/>
        <w:rPr>
          <w:lang w:val="en-US"/>
        </w:rPr>
      </w:pPr>
      <w:proofErr w:type="gramStart"/>
      <w:r w:rsidRPr="00D126ED">
        <w:rPr>
          <w:lang w:val="en-US"/>
        </w:rPr>
        <w:t>entry.observation.eR</w:t>
      </w:r>
      <w:ins w:id="629" w:author="Tekijä">
        <w:r w:rsidR="00EE146D" w:rsidRPr="00D126ED">
          <w:rPr>
            <w:lang w:val="en-US"/>
          </w:rPr>
          <w:t>[</w:t>
        </w:r>
        <w:proofErr w:type="gramEnd"/>
        <w:r w:rsidR="00EE146D" w:rsidRPr="00D126ED">
          <w:rPr>
            <w:lang w:val="en-US"/>
          </w:rPr>
          <w:t>7]</w:t>
        </w:r>
      </w:ins>
      <w:r w:rsidRPr="00D126ED">
        <w:rPr>
          <w:lang w:val="en-US"/>
        </w:rPr>
        <w:t>.obs</w:t>
      </w:r>
      <w:r w:rsidRPr="00D126ED">
        <w:rPr>
          <w:lang w:val="en-US"/>
        </w:rPr>
        <w:tab/>
        <w:t>säteilyannos</w:t>
      </w:r>
    </w:p>
    <w:p w14:paraId="09A74FA8" w14:textId="46DAF564" w:rsidR="00ED4C3D" w:rsidRPr="00D126ED" w:rsidRDefault="00ED4C3D" w:rsidP="00ED4C3D">
      <w:pPr>
        <w:pStyle w:val="NormaaliP"/>
        <w:tabs>
          <w:tab w:val="left" w:pos="4678"/>
        </w:tabs>
        <w:ind w:left="4678" w:hanging="4678"/>
        <w:rPr>
          <w:ins w:id="630" w:author="Tekijä"/>
          <w:lang w:val="en-US"/>
        </w:rPr>
      </w:pPr>
      <w:proofErr w:type="gramStart"/>
      <w:ins w:id="631" w:author="Tekijä">
        <w:r w:rsidRPr="00D126ED">
          <w:rPr>
            <w:lang w:val="en-US"/>
          </w:rPr>
          <w:t>entry.observation.eR</w:t>
        </w:r>
        <w:r w:rsidR="00EE146D" w:rsidRPr="00D126ED">
          <w:rPr>
            <w:lang w:val="en-US"/>
          </w:rPr>
          <w:t>[</w:t>
        </w:r>
        <w:proofErr w:type="gramEnd"/>
        <w:r w:rsidR="00EE146D" w:rsidRPr="00D126ED">
          <w:rPr>
            <w:lang w:val="en-US"/>
          </w:rPr>
          <w:t>8]</w:t>
        </w:r>
        <w:r w:rsidRPr="00D126ED">
          <w:rPr>
            <w:lang w:val="en-US"/>
          </w:rPr>
          <w:t>.obs</w:t>
        </w:r>
        <w:r w:rsidRPr="00D126ED">
          <w:rPr>
            <w:lang w:val="en-US"/>
          </w:rPr>
          <w:tab/>
          <w:t>potilaan paino</w:t>
        </w:r>
      </w:ins>
    </w:p>
    <w:p w14:paraId="5AC765AA" w14:textId="713EF967" w:rsidR="008A44DF" w:rsidRPr="009F57D4" w:rsidRDefault="008A44DF" w:rsidP="008A44DF">
      <w:pPr>
        <w:pStyle w:val="NormaaliP"/>
        <w:tabs>
          <w:tab w:val="left" w:pos="4678"/>
        </w:tabs>
        <w:ind w:left="4678" w:hanging="4678"/>
      </w:pPr>
      <w:r w:rsidRPr="00627B52">
        <w:t>entry.</w:t>
      </w:r>
      <w:r>
        <w:t>observation</w:t>
      </w:r>
      <w:r w:rsidRPr="00627B52">
        <w:t>.eR</w:t>
      </w:r>
      <w:ins w:id="632" w:author="Tekijä">
        <w:r w:rsidR="00EE146D">
          <w:t>[9]</w:t>
        </w:r>
      </w:ins>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r w:rsidRPr="009F57D4">
        <w:t>entry.</w:t>
      </w:r>
      <w:r>
        <w:t>observation.reference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3AB69315" w:rsidR="00D177BD" w:rsidRDefault="00D177BD" w:rsidP="00E7063F">
      <w:pPr>
        <w:rPr>
          <w:ins w:id="633" w:author="Tekijä"/>
          <w:highlight w:val="white"/>
          <w:lang w:eastAsia="fi-FI"/>
        </w:rPr>
      </w:pPr>
      <w:r>
        <w:rPr>
          <w:highlight w:val="white"/>
          <w:lang w:eastAsia="fi-FI"/>
        </w:rPr>
        <w:t xml:space="preserve">Tutkimuksen koodi ja koodin tarkenteissa käytetään luvussa </w:t>
      </w:r>
      <w:r w:rsidR="0078778C">
        <w:rPr>
          <w:highlight w:val="white"/>
          <w:lang w:eastAsia="fi-FI"/>
        </w:rPr>
        <w:t>6.</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ins w:id="634" w:author="Tekijä">
        <w:r w:rsidR="00C711E4">
          <w:rPr>
            <w:highlight w:val="white"/>
            <w:lang w:eastAsia="fi-FI"/>
          </w:rPr>
          <w:t xml:space="preserve"> ja </w:t>
        </w:r>
        <w:r w:rsidR="002136E6">
          <w:rPr>
            <w:highlight w:val="white"/>
            <w:lang w:eastAsia="fi-FI"/>
          </w:rPr>
          <w:t xml:space="preserve">Kuntaliitto </w:t>
        </w:r>
        <w:proofErr w:type="gramStart"/>
        <w:r w:rsidR="002136E6">
          <w:rPr>
            <w:highlight w:val="white"/>
            <w:lang w:eastAsia="fi-FI"/>
          </w:rPr>
          <w:t>–</w:t>
        </w:r>
        <w:r w:rsidR="00D0230D">
          <w:rPr>
            <w:highlight w:val="white"/>
            <w:lang w:eastAsia="fi-FI"/>
          </w:rPr>
          <w:t>Anatominen</w:t>
        </w:r>
        <w:proofErr w:type="gramEnd"/>
        <w:r w:rsidR="00D0230D">
          <w:rPr>
            <w:highlight w:val="white"/>
            <w:lang w:eastAsia="fi-FI"/>
          </w:rPr>
          <w:t xml:space="preserve"> sijainti</w:t>
        </w:r>
        <w:r w:rsidR="002136E6">
          <w:rPr>
            <w:highlight w:val="white"/>
            <w:lang w:eastAsia="fi-FI"/>
          </w:rPr>
          <w:t xml:space="preserve"> – luokitusta. </w:t>
        </w:r>
      </w:ins>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00F27A4B">
        <w:tc>
          <w:tcPr>
            <w:tcW w:w="9629" w:type="dxa"/>
          </w:tcPr>
          <w:p w14:paraId="1841B588" w14:textId="77777777" w:rsidR="00DE01FE" w:rsidRPr="00DE01FE" w:rsidRDefault="00DE01FE" w:rsidP="00DE01FE">
            <w:pPr>
              <w:autoSpaceDE w:val="0"/>
              <w:autoSpaceDN w:val="0"/>
              <w:adjustRightInd w:val="0"/>
              <w:rPr>
                <w:ins w:id="635" w:author="Tekijä"/>
                <w:rFonts w:ascii="Courier New" w:hAnsi="Courier New" w:cs="Courier New"/>
                <w:color w:val="0000FF"/>
                <w:sz w:val="18"/>
                <w:lang w:eastAsia="fi-FI"/>
              </w:rPr>
            </w:pPr>
            <w:ins w:id="636" w:author="Tekijä">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Tutkimuksen</w:t>
              </w:r>
              <w:proofErr w:type="gramEnd"/>
              <w:r w:rsidRPr="00DE01FE">
                <w:rPr>
                  <w:rFonts w:ascii="Courier New" w:hAnsi="Courier New" w:cs="Courier New"/>
                  <w:color w:val="474747"/>
                  <w:sz w:val="18"/>
                  <w:lang w:eastAsia="fi-FI"/>
                </w:rPr>
                <w:t xml:space="preserve"> tiedot rakenteisessa muodossa   </w:t>
              </w:r>
              <w:r w:rsidRPr="00DE01FE">
                <w:rPr>
                  <w:rFonts w:ascii="Courier New" w:hAnsi="Courier New" w:cs="Courier New"/>
                  <w:color w:val="0000FF"/>
                  <w:sz w:val="18"/>
                  <w:lang w:eastAsia="fi-FI"/>
                </w:rPr>
                <w:t>--&gt;</w:t>
              </w:r>
            </w:ins>
          </w:p>
          <w:p w14:paraId="2BDDE65E" w14:textId="77777777" w:rsidR="00DE01FE" w:rsidRPr="00DE01FE" w:rsidRDefault="00DE01FE" w:rsidP="00DE01FE">
            <w:pPr>
              <w:autoSpaceDE w:val="0"/>
              <w:autoSpaceDN w:val="0"/>
              <w:adjustRightInd w:val="0"/>
              <w:rPr>
                <w:ins w:id="637" w:author="Tekijä"/>
                <w:rFonts w:ascii="Courier New" w:hAnsi="Courier New" w:cs="Courier New"/>
                <w:color w:val="0000FF"/>
                <w:sz w:val="18"/>
                <w:lang w:eastAsia="fi-FI"/>
              </w:rPr>
            </w:pPr>
            <w:ins w:id="638" w:author="Tekijä">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ins>
          </w:p>
          <w:p w14:paraId="7ADB7452" w14:textId="77777777" w:rsidR="00DE01FE" w:rsidRPr="00DE01FE" w:rsidRDefault="00DE01FE" w:rsidP="00DE01FE">
            <w:pPr>
              <w:autoSpaceDE w:val="0"/>
              <w:autoSpaceDN w:val="0"/>
              <w:adjustRightInd w:val="0"/>
              <w:ind w:left="284" w:hanging="284"/>
              <w:rPr>
                <w:ins w:id="639" w:author="Tekijä"/>
                <w:rFonts w:ascii="Courier New" w:hAnsi="Courier New" w:cs="Courier New"/>
                <w:color w:val="0000FF"/>
                <w:sz w:val="18"/>
                <w:lang w:eastAsia="fi-FI"/>
              </w:rPr>
            </w:pPr>
            <w:ins w:id="640"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Minkä</w:t>
              </w:r>
              <w:proofErr w:type="gramEnd"/>
              <w:r w:rsidRPr="00DE01FE">
                <w:rPr>
                  <w:rFonts w:ascii="Courier New" w:hAnsi="Courier New" w:cs="Courier New"/>
                  <w:color w:val="474747"/>
                  <w:sz w:val="18"/>
                  <w:lang w:eastAsia="fi-FI"/>
                </w:rPr>
                <w:t xml:space="preserve"> määrityksen mukaan tieto on tuotettu. Kanta kuvantamisen CDA R2 merkinnät versio 2.20</w:t>
              </w:r>
              <w:proofErr w:type="gramStart"/>
              <w:r w:rsidRPr="00DE01FE">
                <w:rPr>
                  <w:rFonts w:ascii="Courier New" w:hAnsi="Courier New" w:cs="Courier New"/>
                  <w:color w:val="0000FF"/>
                  <w:sz w:val="18"/>
                  <w:lang w:eastAsia="fi-FI"/>
                </w:rPr>
                <w:t>--</w:t>
              </w:r>
              <w:proofErr w:type="gramEnd"/>
              <w:r w:rsidRPr="00DE01FE">
                <w:rPr>
                  <w:rFonts w:ascii="Courier New" w:hAnsi="Courier New" w:cs="Courier New"/>
                  <w:color w:val="0000FF"/>
                  <w:sz w:val="18"/>
                  <w:lang w:eastAsia="fi-FI"/>
                </w:rPr>
                <w:t>&gt;</w:t>
              </w:r>
            </w:ins>
          </w:p>
          <w:p w14:paraId="500A5544" w14:textId="5A4C244C" w:rsidR="00DE01FE" w:rsidRPr="00DE01FE" w:rsidRDefault="00DE01FE" w:rsidP="00DE01FE">
            <w:pPr>
              <w:autoSpaceDE w:val="0"/>
              <w:autoSpaceDN w:val="0"/>
              <w:adjustRightInd w:val="0"/>
              <w:rPr>
                <w:ins w:id="641" w:author="Tekijä"/>
                <w:rFonts w:ascii="Courier New" w:hAnsi="Courier New" w:cs="Courier New"/>
                <w:color w:val="0000FF"/>
                <w:sz w:val="18"/>
                <w:lang w:val="en-US" w:eastAsia="fi-FI"/>
              </w:rPr>
            </w:pPr>
            <w:ins w:id="642"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1.2.246.777.11.</w:t>
              </w:r>
              <w:r w:rsidR="0066570F">
                <w:rPr>
                  <w:rFonts w:ascii="Courier New" w:hAnsi="Courier New" w:cs="Courier New"/>
                  <w:color w:val="000000"/>
                  <w:sz w:val="18"/>
                  <w:lang w:val="en-US" w:eastAsia="fi-FI"/>
                </w:rPr>
                <w:t>2016.6</w:t>
              </w:r>
              <w:r w:rsidRPr="00DE01FE">
                <w:rPr>
                  <w:rFonts w:ascii="Courier New" w:hAnsi="Courier New" w:cs="Courier New"/>
                  <w:color w:val="0000FF"/>
                  <w:sz w:val="18"/>
                  <w:lang w:val="en-US" w:eastAsia="fi-FI"/>
                </w:rPr>
                <w:t>"/&gt;</w:t>
              </w:r>
            </w:ins>
          </w:p>
          <w:p w14:paraId="3775E5B3" w14:textId="77777777" w:rsidR="00DE01FE" w:rsidRPr="00DE01FE" w:rsidRDefault="00DE01FE" w:rsidP="00DE01FE">
            <w:pPr>
              <w:autoSpaceDE w:val="0"/>
              <w:autoSpaceDN w:val="0"/>
              <w:adjustRightInd w:val="0"/>
              <w:rPr>
                <w:ins w:id="643" w:author="Tekijä"/>
                <w:rFonts w:ascii="Courier New" w:hAnsi="Courier New" w:cs="Courier New"/>
                <w:color w:val="0000FF"/>
                <w:sz w:val="18"/>
                <w:lang w:val="en-US" w:eastAsia="fi-FI"/>
              </w:rPr>
            </w:pPr>
            <w:ins w:id="644" w:author="Tekijä">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ins>
          </w:p>
          <w:p w14:paraId="40F9CF41" w14:textId="77777777" w:rsidR="00DE01FE" w:rsidRPr="00DE01FE" w:rsidRDefault="00DE01FE" w:rsidP="00DE01FE">
            <w:pPr>
              <w:autoSpaceDE w:val="0"/>
              <w:autoSpaceDN w:val="0"/>
              <w:adjustRightInd w:val="0"/>
              <w:rPr>
                <w:ins w:id="645" w:author="Tekijä"/>
                <w:rFonts w:ascii="Courier New" w:hAnsi="Courier New" w:cs="Courier New"/>
                <w:color w:val="0000FF"/>
                <w:sz w:val="18"/>
                <w:lang w:eastAsia="fi-FI"/>
              </w:rPr>
            </w:pPr>
            <w:ins w:id="646" w:author="Tekijä">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TemplateId</w:t>
              </w:r>
              <w:proofErr w:type="gramEnd"/>
              <w:r w:rsidRPr="00DE01FE">
                <w:rPr>
                  <w:rFonts w:ascii="Courier New" w:hAnsi="Courier New" w:cs="Courier New"/>
                  <w:color w:val="474747"/>
                  <w:sz w:val="18"/>
                  <w:lang w:eastAsia="fi-FI"/>
                </w:rPr>
                <w:t xml:space="preserve"> kuvantamistutkimukset </w:t>
              </w:r>
              <w:r w:rsidRPr="00DE01FE">
                <w:rPr>
                  <w:rFonts w:ascii="Courier New" w:hAnsi="Courier New" w:cs="Courier New"/>
                  <w:color w:val="0000FF"/>
                  <w:sz w:val="18"/>
                  <w:lang w:eastAsia="fi-FI"/>
                </w:rPr>
                <w:t>--&gt;</w:t>
              </w:r>
            </w:ins>
          </w:p>
          <w:p w14:paraId="4A90D88A" w14:textId="77777777" w:rsidR="00DE01FE" w:rsidRPr="00DE01FE" w:rsidRDefault="00DE01FE" w:rsidP="00DE01FE">
            <w:pPr>
              <w:autoSpaceDE w:val="0"/>
              <w:autoSpaceDN w:val="0"/>
              <w:adjustRightInd w:val="0"/>
              <w:rPr>
                <w:ins w:id="647" w:author="Tekijä"/>
                <w:rFonts w:ascii="Courier New" w:hAnsi="Courier New" w:cs="Courier New"/>
                <w:color w:val="0000FF"/>
                <w:sz w:val="18"/>
                <w:lang w:eastAsia="fi-FI"/>
              </w:rPr>
            </w:pPr>
            <w:ins w:id="648"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ins>
          </w:p>
          <w:p w14:paraId="31CFFD80" w14:textId="77777777" w:rsidR="00DE01FE" w:rsidRPr="00DE01FE" w:rsidRDefault="00DE01FE" w:rsidP="00DE01FE">
            <w:pPr>
              <w:autoSpaceDE w:val="0"/>
              <w:autoSpaceDN w:val="0"/>
              <w:adjustRightInd w:val="0"/>
              <w:rPr>
                <w:ins w:id="649" w:author="Tekijä"/>
                <w:rFonts w:ascii="Courier New" w:hAnsi="Courier New" w:cs="Courier New"/>
                <w:color w:val="0000FF"/>
                <w:sz w:val="18"/>
                <w:lang w:eastAsia="fi-FI"/>
              </w:rPr>
            </w:pPr>
            <w:ins w:id="650"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entry</w:t>
              </w:r>
              <w:proofErr w:type="gramEnd"/>
              <w:r w:rsidRPr="00DE01FE">
                <w:rPr>
                  <w:rFonts w:ascii="Courier New" w:hAnsi="Courier New" w:cs="Courier New"/>
                  <w:color w:val="474747"/>
                  <w:sz w:val="18"/>
                  <w:lang w:eastAsia="fi-FI"/>
                </w:rPr>
                <w:t xml:space="preserve">:n yksikäsitteinen id </w:t>
              </w:r>
              <w:r w:rsidRPr="00DE01FE">
                <w:rPr>
                  <w:rFonts w:ascii="Courier New" w:hAnsi="Courier New" w:cs="Courier New"/>
                  <w:color w:val="0000FF"/>
                  <w:sz w:val="18"/>
                  <w:lang w:eastAsia="fi-FI"/>
                </w:rPr>
                <w:t>--&gt;</w:t>
              </w:r>
            </w:ins>
          </w:p>
          <w:p w14:paraId="133CE966" w14:textId="77777777" w:rsidR="00DE01FE" w:rsidRPr="00DE01FE" w:rsidRDefault="00DE01FE" w:rsidP="00DE01FE">
            <w:pPr>
              <w:autoSpaceDE w:val="0"/>
              <w:autoSpaceDN w:val="0"/>
              <w:adjustRightInd w:val="0"/>
              <w:rPr>
                <w:ins w:id="651" w:author="Tekijä"/>
                <w:rFonts w:ascii="Courier New" w:hAnsi="Courier New" w:cs="Courier New"/>
                <w:color w:val="0000FF"/>
                <w:sz w:val="18"/>
                <w:lang w:eastAsia="fi-FI"/>
              </w:rPr>
            </w:pPr>
            <w:ins w:id="652"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ins>
          </w:p>
          <w:p w14:paraId="22D2B5FD" w14:textId="77777777" w:rsidR="00DE01FE" w:rsidRPr="00DE01FE" w:rsidRDefault="00DE01FE" w:rsidP="00DE01FE">
            <w:pPr>
              <w:autoSpaceDE w:val="0"/>
              <w:autoSpaceDN w:val="0"/>
              <w:adjustRightInd w:val="0"/>
              <w:ind w:left="568" w:hanging="568"/>
              <w:rPr>
                <w:ins w:id="653" w:author="Tekijä"/>
                <w:rFonts w:ascii="Courier New" w:hAnsi="Courier New" w:cs="Courier New"/>
                <w:color w:val="0000FF"/>
                <w:sz w:val="18"/>
                <w:lang w:eastAsia="fi-FI"/>
              </w:rPr>
            </w:pPr>
            <w:ins w:id="654"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8</w:t>
              </w:r>
              <w:proofErr w:type="gramEnd"/>
              <w:r w:rsidRPr="00DE01FE">
                <w:rPr>
                  <w:rFonts w:ascii="Courier New" w:hAnsi="Courier New" w:cs="Courier New"/>
                  <w:color w:val="474747"/>
                  <w:sz w:val="18"/>
                  <w:lang w:eastAsia="fi-FI"/>
                </w:rPr>
                <w:t xml:space="preserve">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ins>
          </w:p>
          <w:p w14:paraId="089C6CC7" w14:textId="77777777" w:rsidR="00DE01FE" w:rsidRPr="00DE01FE" w:rsidRDefault="00DE01FE" w:rsidP="00DE01FE">
            <w:pPr>
              <w:autoSpaceDE w:val="0"/>
              <w:autoSpaceDN w:val="0"/>
              <w:adjustRightInd w:val="0"/>
              <w:ind w:left="852" w:hanging="852"/>
              <w:rPr>
                <w:ins w:id="655" w:author="Tekijä"/>
                <w:rFonts w:ascii="Courier New" w:hAnsi="Courier New" w:cs="Courier New"/>
                <w:color w:val="0000FF"/>
                <w:sz w:val="18"/>
                <w:lang w:eastAsia="fi-FI"/>
              </w:rPr>
            </w:pPr>
            <w:ins w:id="656"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ins>
          </w:p>
          <w:p w14:paraId="7405B4CE" w14:textId="77777777" w:rsidR="00DE01FE" w:rsidRPr="00DE01FE" w:rsidRDefault="00DE01FE" w:rsidP="00DE01FE">
            <w:pPr>
              <w:autoSpaceDE w:val="0"/>
              <w:autoSpaceDN w:val="0"/>
              <w:adjustRightInd w:val="0"/>
              <w:rPr>
                <w:ins w:id="657" w:author="Tekijä"/>
                <w:rFonts w:ascii="Courier New" w:hAnsi="Courier New" w:cs="Courier New"/>
                <w:color w:val="0000FF"/>
                <w:sz w:val="18"/>
                <w:lang w:eastAsia="fi-FI"/>
              </w:rPr>
            </w:pPr>
            <w:ins w:id="658"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22</w:t>
              </w:r>
              <w:proofErr w:type="gramEnd"/>
              <w:r w:rsidRPr="00DE01FE">
                <w:rPr>
                  <w:rFonts w:ascii="Courier New" w:hAnsi="Courier New" w:cs="Courier New"/>
                  <w:color w:val="474747"/>
                  <w:sz w:val="18"/>
                  <w:lang w:eastAsia="fi-FI"/>
                </w:rPr>
                <w:t xml:space="preserve"> Tehdyn kuvantamistutkimuksen puoli  </w:t>
              </w:r>
              <w:r w:rsidRPr="00DE01FE">
                <w:rPr>
                  <w:rFonts w:ascii="Courier New" w:hAnsi="Courier New" w:cs="Courier New"/>
                  <w:color w:val="0000FF"/>
                  <w:sz w:val="18"/>
                  <w:lang w:eastAsia="fi-FI"/>
                </w:rPr>
                <w:t>--&gt;</w:t>
              </w:r>
            </w:ins>
          </w:p>
          <w:p w14:paraId="19F62A9D" w14:textId="77777777" w:rsidR="00DE01FE" w:rsidRPr="00DE01FE" w:rsidRDefault="00DE01FE" w:rsidP="00DE01FE">
            <w:pPr>
              <w:autoSpaceDE w:val="0"/>
              <w:autoSpaceDN w:val="0"/>
              <w:adjustRightInd w:val="0"/>
              <w:rPr>
                <w:ins w:id="659" w:author="Tekijä"/>
                <w:rFonts w:ascii="Courier New" w:hAnsi="Courier New" w:cs="Courier New"/>
                <w:color w:val="0000FF"/>
                <w:sz w:val="18"/>
                <w:lang w:eastAsia="fi-FI"/>
              </w:rPr>
            </w:pPr>
            <w:ins w:id="660"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ins>
          </w:p>
          <w:p w14:paraId="13CD928B" w14:textId="634876A9" w:rsidR="00DE01FE" w:rsidRPr="00DE01FE" w:rsidRDefault="00DE01FE" w:rsidP="000D19AE">
            <w:pPr>
              <w:autoSpaceDE w:val="0"/>
              <w:autoSpaceDN w:val="0"/>
              <w:adjustRightInd w:val="0"/>
              <w:ind w:left="1136" w:hanging="1136"/>
              <w:rPr>
                <w:ins w:id="661" w:author="Tekijä"/>
                <w:rFonts w:ascii="Courier New" w:hAnsi="Courier New" w:cs="Courier New"/>
                <w:color w:val="0000FF"/>
                <w:sz w:val="18"/>
                <w:lang w:eastAsia="fi-FI"/>
              </w:rPr>
            </w:pPr>
            <w:ins w:id="662"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22</w:t>
              </w:r>
              <w:proofErr w:type="gramEnd"/>
              <w:r w:rsidRPr="00DE01FE">
                <w:rPr>
                  <w:rFonts w:ascii="Courier New" w:hAnsi="Courier New" w:cs="Courier New"/>
                  <w:color w:val="474747"/>
                  <w:sz w:val="18"/>
                  <w:lang w:eastAsia="fi-FI"/>
                </w:rPr>
                <w:t>.3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ins>
          </w:p>
          <w:p w14:paraId="507B993D" w14:textId="77777777" w:rsidR="00DE01FE" w:rsidRPr="00DE01FE" w:rsidRDefault="00DE01FE" w:rsidP="00DE01FE">
            <w:pPr>
              <w:autoSpaceDE w:val="0"/>
              <w:autoSpaceDN w:val="0"/>
              <w:adjustRightInd w:val="0"/>
              <w:ind w:left="1136" w:hanging="1136"/>
              <w:rPr>
                <w:ins w:id="663" w:author="Tekijä"/>
                <w:rFonts w:ascii="Courier New" w:hAnsi="Courier New" w:cs="Courier New"/>
                <w:color w:val="0000FF"/>
                <w:sz w:val="18"/>
                <w:lang w:eastAsia="fi-FI"/>
              </w:rPr>
            </w:pPr>
            <w:ins w:id="664"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ins>
          </w:p>
          <w:p w14:paraId="30B2A296" w14:textId="4505777D" w:rsidR="00DE01FE" w:rsidRPr="00DE01FE" w:rsidRDefault="00DE01FE" w:rsidP="00DE01FE">
            <w:pPr>
              <w:autoSpaceDE w:val="0"/>
              <w:autoSpaceDN w:val="0"/>
              <w:adjustRightInd w:val="0"/>
              <w:rPr>
                <w:ins w:id="665" w:author="Tekijä"/>
                <w:rFonts w:ascii="Courier New" w:hAnsi="Courier New" w:cs="Courier New"/>
                <w:color w:val="0000FF"/>
                <w:sz w:val="18"/>
                <w:lang w:eastAsia="fi-FI"/>
              </w:rPr>
            </w:pPr>
            <w:ins w:id="666"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THL</w:t>
              </w:r>
              <w:proofErr w:type="gramEnd"/>
              <w:r w:rsidRPr="00DE01FE">
                <w:rPr>
                  <w:rFonts w:ascii="Courier New" w:hAnsi="Courier New" w:cs="Courier New"/>
                  <w:color w:val="474747"/>
                  <w:sz w:val="18"/>
                  <w:lang w:eastAsia="fi-FI"/>
                </w:rPr>
                <w:t xml:space="preserve"> – Toimenpideluokitus” -koodeja koodeja ZXA00 - ZX</w:t>
              </w:r>
              <w:del w:id="667" w:author="Tekijä">
                <w:r w:rsidRPr="00DE01FE" w:rsidDel="00F94CC4">
                  <w:rPr>
                    <w:rFonts w:ascii="Courier New" w:hAnsi="Courier New" w:cs="Courier New"/>
                    <w:color w:val="474747"/>
                    <w:sz w:val="18"/>
                    <w:lang w:eastAsia="fi-FI"/>
                  </w:rPr>
                  <w:delText>A1</w:delText>
                </w:r>
              </w:del>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ins>
          </w:p>
          <w:p w14:paraId="50141DC5" w14:textId="67868DCF" w:rsidR="00DE01FE" w:rsidRPr="00DE01FE" w:rsidRDefault="00DE01FE" w:rsidP="00DE01FE">
            <w:pPr>
              <w:autoSpaceDE w:val="0"/>
              <w:autoSpaceDN w:val="0"/>
              <w:adjustRightInd w:val="0"/>
              <w:ind w:left="852" w:hanging="852"/>
              <w:rPr>
                <w:ins w:id="668" w:author="Tekijä"/>
                <w:rFonts w:ascii="Courier New" w:hAnsi="Courier New" w:cs="Courier New"/>
                <w:color w:val="0000FF"/>
                <w:sz w:val="18"/>
                <w:lang w:eastAsia="fi-FI"/>
              </w:rPr>
            </w:pPr>
            <w:ins w:id="669"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ins>
          </w:p>
          <w:p w14:paraId="2EC70122" w14:textId="77777777" w:rsidR="00DE01FE" w:rsidRPr="00DE01FE" w:rsidRDefault="00DE01FE" w:rsidP="00DE01FE">
            <w:pPr>
              <w:autoSpaceDE w:val="0"/>
              <w:autoSpaceDN w:val="0"/>
              <w:adjustRightInd w:val="0"/>
              <w:rPr>
                <w:ins w:id="670" w:author="Tekijä"/>
                <w:rFonts w:ascii="Courier New" w:hAnsi="Courier New" w:cs="Courier New"/>
                <w:color w:val="0000FF"/>
                <w:sz w:val="18"/>
                <w:lang w:eastAsia="fi-FI"/>
              </w:rPr>
            </w:pPr>
            <w:ins w:id="671"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ins>
          </w:p>
          <w:p w14:paraId="238344C7" w14:textId="77777777" w:rsidR="00DE01FE" w:rsidRPr="00DE01FE" w:rsidRDefault="00DE01FE" w:rsidP="0044199A">
            <w:pPr>
              <w:autoSpaceDE w:val="0"/>
              <w:autoSpaceDN w:val="0"/>
              <w:adjustRightInd w:val="0"/>
              <w:ind w:left="852" w:hanging="852"/>
              <w:rPr>
                <w:ins w:id="672" w:author="Tekijä"/>
                <w:rFonts w:ascii="Courier New" w:hAnsi="Courier New" w:cs="Courier New"/>
                <w:color w:val="0000FF"/>
                <w:sz w:val="18"/>
                <w:lang w:eastAsia="fi-FI"/>
              </w:rPr>
            </w:pPr>
            <w:ins w:id="673"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41</w:t>
              </w:r>
              <w:proofErr w:type="gramEnd"/>
              <w:r w:rsidRPr="00DE01FE">
                <w:rPr>
                  <w:rFonts w:ascii="Courier New" w:hAnsi="Courier New" w:cs="Courier New"/>
                  <w:color w:val="474747"/>
                  <w:sz w:val="18"/>
                  <w:lang w:eastAsia="fi-FI"/>
                </w:rPr>
                <w:t xml:space="preserve"> Tehdyn kuvantamistutkimuksen anatominen tarkenne, toistetaan koko qualifier-rakennetta kun useampi </w:t>
              </w:r>
              <w:r w:rsidRPr="00DE01FE">
                <w:rPr>
                  <w:rFonts w:ascii="Courier New" w:hAnsi="Courier New" w:cs="Courier New"/>
                  <w:color w:val="0000FF"/>
                  <w:sz w:val="18"/>
                  <w:lang w:eastAsia="fi-FI"/>
                </w:rPr>
                <w:t>--&gt;</w:t>
              </w:r>
            </w:ins>
          </w:p>
          <w:p w14:paraId="7DF24E72" w14:textId="77777777" w:rsidR="00DE01FE" w:rsidRPr="00DE01FE" w:rsidRDefault="00DE01FE" w:rsidP="00DE01FE">
            <w:pPr>
              <w:autoSpaceDE w:val="0"/>
              <w:autoSpaceDN w:val="0"/>
              <w:adjustRightInd w:val="0"/>
              <w:rPr>
                <w:ins w:id="674" w:author="Tekijä"/>
                <w:rFonts w:ascii="Courier New" w:hAnsi="Courier New" w:cs="Courier New"/>
                <w:color w:val="0000FF"/>
                <w:sz w:val="18"/>
                <w:lang w:eastAsia="fi-FI"/>
              </w:rPr>
            </w:pPr>
            <w:ins w:id="675"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ins>
          </w:p>
          <w:p w14:paraId="53B8688B" w14:textId="77777777" w:rsidR="00DE01FE" w:rsidRPr="00DE01FE" w:rsidRDefault="00DE01FE" w:rsidP="0044199A">
            <w:pPr>
              <w:autoSpaceDE w:val="0"/>
              <w:autoSpaceDN w:val="0"/>
              <w:adjustRightInd w:val="0"/>
              <w:ind w:left="1136" w:hanging="1136"/>
              <w:rPr>
                <w:ins w:id="676" w:author="Tekijä"/>
                <w:rFonts w:ascii="Courier New" w:hAnsi="Courier New" w:cs="Courier New"/>
                <w:color w:val="0000FF"/>
                <w:sz w:val="18"/>
                <w:lang w:eastAsia="fi-FI"/>
              </w:rPr>
            </w:pPr>
            <w:ins w:id="677" w:author="Tekijä">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roofErr w:type="gramEnd"/>
            </w:ins>
          </w:p>
          <w:p w14:paraId="000AD2B5" w14:textId="1FEDC6B7" w:rsidR="00C711E4" w:rsidRPr="005A3937" w:rsidRDefault="00C711E4" w:rsidP="00C711E4">
            <w:pPr>
              <w:autoSpaceDE w:val="0"/>
              <w:autoSpaceDN w:val="0"/>
              <w:adjustRightInd w:val="0"/>
              <w:rPr>
                <w:ins w:id="678" w:author="Tekijä"/>
                <w:rFonts w:ascii="Courier New" w:hAnsi="Courier New" w:cs="Courier New"/>
                <w:color w:val="0000FF"/>
                <w:sz w:val="18"/>
                <w:lang w:eastAsia="fi-FI"/>
              </w:rPr>
            </w:pPr>
            <w:ins w:id="679"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Kuntaliitto</w:t>
              </w:r>
              <w:proofErr w:type="gramEnd"/>
              <w:r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ins>
          </w:p>
          <w:p w14:paraId="3A42154A" w14:textId="7FED2F25" w:rsidR="00C711E4" w:rsidRPr="00686C4D" w:rsidRDefault="00C711E4" w:rsidP="00C711E4">
            <w:pPr>
              <w:autoSpaceDE w:val="0"/>
              <w:autoSpaceDN w:val="0"/>
              <w:adjustRightInd w:val="0"/>
              <w:ind w:left="1136" w:hanging="1136"/>
              <w:rPr>
                <w:ins w:id="680" w:author="Tekijä"/>
                <w:rFonts w:ascii="Courier New" w:hAnsi="Courier New" w:cs="Courier New"/>
                <w:color w:val="0000FF"/>
                <w:sz w:val="18"/>
                <w:lang w:val="en-US" w:eastAsia="fi-FI"/>
              </w:rPr>
            </w:pPr>
            <w:ins w:id="681" w:author="Tekijä">
              <w:r w:rsidRPr="005A393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value</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 xml:space="preserve">Kuntaliitto - </w:t>
              </w:r>
              <w:r w:rsidR="00D0230D" w:rsidRPr="00686C4D">
                <w:rPr>
                  <w:rFonts w:ascii="Courier New" w:hAnsi="Courier New" w:cs="Courier New"/>
                  <w:color w:val="000000"/>
                  <w:sz w:val="18"/>
                  <w:lang w:val="en-US" w:eastAsia="fi-FI"/>
                </w:rPr>
                <w:t>Anatominen sijainti</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displayName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Hengityselimet</w:t>
              </w:r>
              <w:r w:rsidRPr="00686C4D">
                <w:rPr>
                  <w:rFonts w:ascii="Courier New" w:hAnsi="Courier New" w:cs="Courier New"/>
                  <w:color w:val="0000FF"/>
                  <w:sz w:val="18"/>
                  <w:lang w:val="en-US" w:eastAsia="fi-FI"/>
                </w:rPr>
                <w:t>"/&gt;</w:t>
              </w:r>
            </w:ins>
          </w:p>
          <w:p w14:paraId="7D68C127" w14:textId="77777777" w:rsidR="00DE01FE" w:rsidRPr="00686C4D" w:rsidRDefault="00DE01FE" w:rsidP="00DE01FE">
            <w:pPr>
              <w:autoSpaceDE w:val="0"/>
              <w:autoSpaceDN w:val="0"/>
              <w:adjustRightInd w:val="0"/>
              <w:rPr>
                <w:ins w:id="682" w:author="Tekijä"/>
                <w:rFonts w:ascii="Courier New" w:hAnsi="Courier New" w:cs="Courier New"/>
                <w:color w:val="0000FF"/>
                <w:sz w:val="18"/>
                <w:lang w:val="en-US" w:eastAsia="fi-FI"/>
              </w:rPr>
            </w:pPr>
            <w:ins w:id="683" w:author="Tekijä">
              <w:r w:rsidRPr="00686C4D">
                <w:rPr>
                  <w:rFonts w:ascii="Courier New" w:hAnsi="Courier New" w:cs="Courier New"/>
                  <w:color w:val="000000"/>
                  <w:sz w:val="18"/>
                  <w:lang w:val="en-US"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ins>
          </w:p>
          <w:p w14:paraId="36C6DF0B" w14:textId="77777777" w:rsidR="00DE01FE" w:rsidRPr="00DE01FE" w:rsidRDefault="00DE01FE" w:rsidP="00DE01FE">
            <w:pPr>
              <w:autoSpaceDE w:val="0"/>
              <w:autoSpaceDN w:val="0"/>
              <w:adjustRightInd w:val="0"/>
              <w:rPr>
                <w:ins w:id="684" w:author="Tekijä"/>
                <w:rFonts w:ascii="Courier New" w:hAnsi="Courier New" w:cs="Courier New"/>
                <w:color w:val="0000FF"/>
                <w:sz w:val="18"/>
                <w:lang w:val="en-US" w:eastAsia="fi-FI"/>
              </w:rPr>
            </w:pPr>
            <w:ins w:id="685" w:author="Tekijä">
              <w:r w:rsidRPr="00686C4D">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ins>
          </w:p>
          <w:p w14:paraId="066775CD" w14:textId="77777777" w:rsidR="00DE01FE" w:rsidRPr="00DE01FE" w:rsidRDefault="00DE01FE" w:rsidP="00DE01FE">
            <w:pPr>
              <w:autoSpaceDE w:val="0"/>
              <w:autoSpaceDN w:val="0"/>
              <w:adjustRightInd w:val="0"/>
              <w:rPr>
                <w:ins w:id="686" w:author="Tekijä"/>
                <w:rFonts w:ascii="Courier New" w:hAnsi="Courier New" w:cs="Courier New"/>
                <w:color w:val="0000FF"/>
                <w:sz w:val="18"/>
                <w:lang w:val="en-US" w:eastAsia="fi-FI"/>
              </w:rPr>
            </w:pPr>
            <w:ins w:id="687" w:author="Tekijä">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ins>
          </w:p>
          <w:p w14:paraId="4A1EF3EB" w14:textId="77777777" w:rsidR="00DE01FE" w:rsidRPr="00DE01FE" w:rsidRDefault="00DE01FE" w:rsidP="00DE01FE">
            <w:pPr>
              <w:autoSpaceDE w:val="0"/>
              <w:autoSpaceDN w:val="0"/>
              <w:adjustRightInd w:val="0"/>
              <w:rPr>
                <w:ins w:id="688" w:author="Tekijä"/>
                <w:rFonts w:ascii="Courier New" w:hAnsi="Courier New" w:cs="Courier New"/>
                <w:color w:val="0000FF"/>
                <w:sz w:val="18"/>
                <w:lang w:val="en-US" w:eastAsia="fi-FI"/>
              </w:rPr>
            </w:pPr>
            <w:ins w:id="689" w:author="Tekijä">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ins>
          </w:p>
          <w:p w14:paraId="20804BED" w14:textId="77777777" w:rsidR="00DE01FE" w:rsidRPr="00686C4D" w:rsidRDefault="00DE01FE" w:rsidP="00DE01FE">
            <w:pPr>
              <w:autoSpaceDE w:val="0"/>
              <w:autoSpaceDN w:val="0"/>
              <w:adjustRightInd w:val="0"/>
              <w:rPr>
                <w:ins w:id="690" w:author="Tekijä"/>
                <w:rFonts w:ascii="Courier New" w:hAnsi="Courier New" w:cs="Courier New"/>
                <w:color w:val="0000FF"/>
                <w:sz w:val="18"/>
                <w:lang w:val="en-US" w:eastAsia="fi-FI"/>
              </w:rPr>
            </w:pPr>
            <w:ins w:id="691" w:author="Tekijä">
              <w:r w:rsidRPr="00DE01FE">
                <w:rPr>
                  <w:rFonts w:ascii="Courier New" w:hAnsi="Courier New" w:cs="Courier New"/>
                  <w:color w:val="000000"/>
                  <w:sz w:val="18"/>
                  <w:lang w:val="en-US"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text</w:t>
              </w:r>
              <w:r w:rsidRPr="00686C4D">
                <w:rPr>
                  <w:rFonts w:ascii="Courier New" w:hAnsi="Courier New" w:cs="Courier New"/>
                  <w:color w:val="0000FF"/>
                  <w:sz w:val="18"/>
                  <w:lang w:val="en-US" w:eastAsia="fi-FI"/>
                </w:rPr>
                <w:t>&gt;</w:t>
              </w:r>
            </w:ins>
          </w:p>
          <w:p w14:paraId="74ED767F" w14:textId="77777777" w:rsidR="00DE01FE" w:rsidRPr="00DE01FE" w:rsidRDefault="00DE01FE" w:rsidP="00DE01FE">
            <w:pPr>
              <w:autoSpaceDE w:val="0"/>
              <w:autoSpaceDN w:val="0"/>
              <w:adjustRightInd w:val="0"/>
              <w:rPr>
                <w:ins w:id="692" w:author="Tekijä"/>
                <w:rFonts w:ascii="Courier New" w:hAnsi="Courier New" w:cs="Courier New"/>
                <w:color w:val="0000FF"/>
                <w:sz w:val="18"/>
                <w:lang w:eastAsia="fi-FI"/>
              </w:rPr>
            </w:pPr>
            <w:ins w:id="693" w:author="Tekijä">
              <w:r w:rsidRPr="00686C4D">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proofErr w:type="gramStart"/>
              <w:r w:rsidRPr="00DE01FE">
                <w:rPr>
                  <w:rFonts w:ascii="Courier New" w:hAnsi="Courier New" w:cs="Courier New"/>
                  <w:color w:val="0000FF"/>
                  <w:sz w:val="18"/>
                  <w:lang w:eastAsia="fi-FI"/>
                </w:rPr>
                <w:t>--</w:t>
              </w:r>
              <w:r w:rsidRPr="00DE01FE">
                <w:rPr>
                  <w:rFonts w:ascii="Courier New" w:hAnsi="Courier New" w:cs="Courier New"/>
                  <w:color w:val="474747"/>
                  <w:sz w:val="18"/>
                  <w:lang w:eastAsia="fi-FI"/>
                </w:rPr>
                <w:t xml:space="preserve">  10</w:t>
              </w:r>
              <w:proofErr w:type="gramEnd"/>
              <w:r w:rsidRPr="00DE01FE">
                <w:rPr>
                  <w:rFonts w:ascii="Courier New" w:hAnsi="Courier New" w:cs="Courier New"/>
                  <w:color w:val="474747"/>
                  <w:sz w:val="18"/>
                  <w:lang w:eastAsia="fi-FI"/>
                </w:rPr>
                <w:t xml:space="preserve"> Kuvantamistutkimusajankohta (milloin tutkimus on valmistunut)  </w:t>
              </w:r>
              <w:r w:rsidRPr="00DE01FE">
                <w:rPr>
                  <w:rFonts w:ascii="Courier New" w:hAnsi="Courier New" w:cs="Courier New"/>
                  <w:color w:val="0000FF"/>
                  <w:sz w:val="18"/>
                  <w:lang w:eastAsia="fi-FI"/>
                </w:rPr>
                <w:t>--&gt;</w:t>
              </w:r>
            </w:ins>
          </w:p>
          <w:p w14:paraId="54E7D734" w14:textId="77777777" w:rsidR="00DE01FE" w:rsidRPr="00DE01FE" w:rsidRDefault="00DE01FE" w:rsidP="00DE01FE">
            <w:pPr>
              <w:autoSpaceDE w:val="0"/>
              <w:autoSpaceDN w:val="0"/>
              <w:adjustRightInd w:val="0"/>
              <w:rPr>
                <w:ins w:id="694" w:author="Tekijä"/>
                <w:rFonts w:ascii="Courier New" w:hAnsi="Courier New" w:cs="Courier New"/>
                <w:color w:val="0000FF"/>
                <w:sz w:val="18"/>
                <w:lang w:val="en-US" w:eastAsia="fi-FI"/>
              </w:rPr>
            </w:pPr>
            <w:ins w:id="695" w:author="Tekijä">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effectiveTime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20150620152059+0300</w:t>
              </w:r>
              <w:r w:rsidRPr="00DE01FE">
                <w:rPr>
                  <w:rFonts w:ascii="Courier New" w:hAnsi="Courier New" w:cs="Courier New"/>
                  <w:color w:val="0000FF"/>
                  <w:sz w:val="18"/>
                  <w:lang w:val="en-US" w:eastAsia="fi-FI"/>
                </w:rPr>
                <w:t>"/&gt;</w:t>
              </w:r>
            </w:ins>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ins w:id="696" w:author="Tekijä"/>
          <w:highlight w:val="white"/>
          <w:lang w:val="en-US" w:eastAsia="fi-FI"/>
        </w:rPr>
      </w:pPr>
    </w:p>
    <w:p w14:paraId="2439CF5E" w14:textId="2D336752" w:rsidR="007E00F6" w:rsidRDefault="007E00F6" w:rsidP="007E00F6">
      <w:pPr>
        <w:rPr>
          <w:ins w:id="697" w:author="Tekijä"/>
          <w:lang w:eastAsia="fi-FI"/>
        </w:rPr>
      </w:pPr>
      <w:ins w:id="698" w:author="Tekijä">
        <w:r>
          <w:rPr>
            <w:highlight w:val="white"/>
            <w:lang w:eastAsia="fi-FI"/>
          </w:rPr>
          <w:t xml:space="preserve">Tiedon lähde annetaan </w:t>
        </w:r>
        <w:r>
          <w:rPr>
            <w:lang w:eastAsia="fi-FI"/>
          </w:rPr>
          <w:t xml:space="preserve">Informant:lla. Informant voidaan ilmaista joko assignedEntity - tai relatedEntity-elementin sisällä olevalla code-elementillä käyttäen THL - Tiedon lähde -koodistoa (1.2.246.537.5.40031.2006). Jos tiedonlähde on hoitava organisaatio (HOIORG), toinen </w:t>
        </w:r>
        <w:r>
          <w:rPr>
            <w:lang w:eastAsia="fi-FI"/>
          </w:rPr>
          <w:lastRenderedPageBreak/>
          <w:t>organisaatio (TOIORG)</w:t>
        </w:r>
        <w:r w:rsidRPr="001177DA">
          <w:t xml:space="preserve"> </w:t>
        </w:r>
        <w:r w:rsidRPr="001177DA">
          <w:rPr>
            <w:lang w:eastAsia="fi-FI"/>
          </w:rPr>
          <w:t>tai viranomainen (VIR)</w:t>
        </w:r>
        <w:r>
          <w:rPr>
            <w:lang w:eastAsia="fi-FI"/>
          </w:rPr>
          <w:t>, käytetään assignedEntity-rakennetta ja muissa tapauksissa, kun tiedon lähteenä on henkilö (esim. potilas tai muu tietolähde), relatedEntity-rakennetta. Tiedonlähteen tunnistetietoja tai ammattilaisen edustaman organisaation tunnistetietoja ei vaadita, mutta nämä tiedot ovat mukana assignedEntity-rakenteessa ja niitä voi käyttää tarvittaessa.</w:t>
        </w:r>
      </w:ins>
    </w:p>
    <w:p w14:paraId="1530A92E" w14:textId="77777777" w:rsidR="007E00F6" w:rsidRDefault="007E00F6" w:rsidP="007E00F6">
      <w:pPr>
        <w:rPr>
          <w:ins w:id="699" w:author="Tekijä"/>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rPr>
          <w:ins w:id="700" w:author="Tekijä"/>
        </w:trPr>
        <w:tc>
          <w:tcPr>
            <w:tcW w:w="9629" w:type="dxa"/>
          </w:tcPr>
          <w:p w14:paraId="3CC3D58E" w14:textId="77777777" w:rsidR="007E00F6" w:rsidRPr="007E00F6" w:rsidRDefault="007E00F6" w:rsidP="007E00F6">
            <w:pPr>
              <w:autoSpaceDE w:val="0"/>
              <w:autoSpaceDN w:val="0"/>
              <w:adjustRightInd w:val="0"/>
              <w:rPr>
                <w:ins w:id="701" w:author="Tekijä"/>
                <w:rFonts w:ascii="Courier New" w:hAnsi="Courier New" w:cs="Courier New"/>
                <w:color w:val="0000FF"/>
                <w:sz w:val="18"/>
                <w:lang w:eastAsia="fi-FI"/>
              </w:rPr>
            </w:pPr>
            <w:ins w:id="702" w:author="Tekijä">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Tiedon</w:t>
              </w:r>
              <w:proofErr w:type="gramEnd"/>
              <w:r w:rsidRPr="007E00F6">
                <w:rPr>
                  <w:rFonts w:ascii="Courier New" w:hAnsi="Courier New" w:cs="Courier New"/>
                  <w:color w:val="474747"/>
                  <w:sz w:val="18"/>
                  <w:lang w:eastAsia="fi-FI"/>
                </w:rPr>
                <w:t xml:space="preserve"> lähde, esimerkki jos Muu hoitava organisaatio </w:t>
              </w:r>
              <w:r w:rsidRPr="007E00F6">
                <w:rPr>
                  <w:rFonts w:ascii="Courier New" w:hAnsi="Courier New" w:cs="Courier New"/>
                  <w:color w:val="0000FF"/>
                  <w:sz w:val="18"/>
                  <w:lang w:eastAsia="fi-FI"/>
                </w:rPr>
                <w:t>--&gt;</w:t>
              </w:r>
            </w:ins>
          </w:p>
          <w:p w14:paraId="3FE46A60" w14:textId="77777777" w:rsidR="007E00F6" w:rsidRPr="007E00F6" w:rsidRDefault="007E00F6" w:rsidP="007E00F6">
            <w:pPr>
              <w:autoSpaceDE w:val="0"/>
              <w:autoSpaceDN w:val="0"/>
              <w:adjustRightInd w:val="0"/>
              <w:rPr>
                <w:ins w:id="703" w:author="Tekijä"/>
                <w:rFonts w:ascii="Courier New" w:hAnsi="Courier New" w:cs="Courier New"/>
                <w:color w:val="0000FF"/>
                <w:sz w:val="18"/>
                <w:lang w:val="en-US" w:eastAsia="fi-FI"/>
              </w:rPr>
            </w:pPr>
            <w:ins w:id="704" w:author="Tekijä">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ins>
          </w:p>
          <w:p w14:paraId="38D1AAC9" w14:textId="77777777" w:rsidR="007E00F6" w:rsidRPr="007E00F6" w:rsidRDefault="007E00F6" w:rsidP="007E00F6">
            <w:pPr>
              <w:autoSpaceDE w:val="0"/>
              <w:autoSpaceDN w:val="0"/>
              <w:adjustRightInd w:val="0"/>
              <w:rPr>
                <w:ins w:id="705" w:author="Tekijä"/>
                <w:rFonts w:ascii="Courier New" w:hAnsi="Courier New" w:cs="Courier New"/>
                <w:color w:val="0000FF"/>
                <w:sz w:val="18"/>
                <w:lang w:val="en-US" w:eastAsia="fi-FI"/>
              </w:rPr>
            </w:pPr>
            <w:ins w:id="706"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ins>
          </w:p>
          <w:p w14:paraId="5E91A68D" w14:textId="77777777" w:rsidR="007E00F6" w:rsidRPr="007E00F6" w:rsidRDefault="007E00F6" w:rsidP="007E00F6">
            <w:pPr>
              <w:autoSpaceDE w:val="0"/>
              <w:autoSpaceDN w:val="0"/>
              <w:adjustRightInd w:val="0"/>
              <w:rPr>
                <w:ins w:id="707" w:author="Tekijä"/>
                <w:rFonts w:ascii="Courier New" w:hAnsi="Courier New" w:cs="Courier New"/>
                <w:color w:val="0000FF"/>
                <w:sz w:val="18"/>
                <w:lang w:val="en-US" w:eastAsia="fi-FI"/>
              </w:rPr>
            </w:pPr>
            <w:ins w:id="708"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ins>
          </w:p>
          <w:p w14:paraId="14AF5EA5" w14:textId="77777777" w:rsidR="007E00F6" w:rsidRPr="007E00F6" w:rsidRDefault="007E00F6" w:rsidP="007E00F6">
            <w:pPr>
              <w:autoSpaceDE w:val="0"/>
              <w:autoSpaceDN w:val="0"/>
              <w:adjustRightInd w:val="0"/>
              <w:rPr>
                <w:ins w:id="709" w:author="Tekijä"/>
                <w:rFonts w:ascii="Courier New" w:hAnsi="Courier New" w:cs="Courier New"/>
                <w:color w:val="0000FF"/>
                <w:sz w:val="18"/>
                <w:lang w:val="en-US" w:eastAsia="fi-FI"/>
              </w:rPr>
            </w:pPr>
            <w:ins w:id="710"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ins>
          </w:p>
          <w:p w14:paraId="26CE973E" w14:textId="77777777" w:rsidR="007E00F6" w:rsidRPr="007E00F6" w:rsidRDefault="007E00F6" w:rsidP="007E00F6">
            <w:pPr>
              <w:autoSpaceDE w:val="0"/>
              <w:autoSpaceDN w:val="0"/>
              <w:adjustRightInd w:val="0"/>
              <w:rPr>
                <w:ins w:id="711" w:author="Tekijä"/>
                <w:rFonts w:ascii="Courier New" w:hAnsi="Courier New" w:cs="Courier New"/>
                <w:color w:val="0000FF"/>
                <w:sz w:val="18"/>
                <w:lang w:val="en-US" w:eastAsia="fi-FI"/>
              </w:rPr>
            </w:pPr>
            <w:ins w:id="712"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ins>
          </w:p>
          <w:p w14:paraId="5E8CDAF2" w14:textId="77777777" w:rsidR="007E00F6" w:rsidRPr="007E00F6" w:rsidRDefault="007E00F6" w:rsidP="007E00F6">
            <w:pPr>
              <w:autoSpaceDE w:val="0"/>
              <w:autoSpaceDN w:val="0"/>
              <w:adjustRightInd w:val="0"/>
              <w:rPr>
                <w:ins w:id="713" w:author="Tekijä"/>
                <w:rFonts w:ascii="Courier New" w:hAnsi="Courier New" w:cs="Courier New"/>
                <w:color w:val="0000FF"/>
                <w:sz w:val="18"/>
                <w:lang w:val="en-US" w:eastAsia="fi-FI"/>
              </w:rPr>
            </w:pPr>
            <w:ins w:id="714"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ins>
          </w:p>
          <w:p w14:paraId="5CB8634F" w14:textId="77777777" w:rsidR="007E00F6" w:rsidRPr="007E00F6" w:rsidRDefault="007E00F6" w:rsidP="007E00F6">
            <w:pPr>
              <w:autoSpaceDE w:val="0"/>
              <w:autoSpaceDN w:val="0"/>
              <w:adjustRightInd w:val="0"/>
              <w:rPr>
                <w:ins w:id="715" w:author="Tekijä"/>
                <w:rFonts w:ascii="Courier New" w:hAnsi="Courier New" w:cs="Courier New"/>
                <w:color w:val="0000FF"/>
                <w:sz w:val="18"/>
                <w:lang w:val="en-US" w:eastAsia="fi-FI"/>
              </w:rPr>
            </w:pPr>
            <w:ins w:id="716"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root</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1.2.246.10.1234567.10.1234</w:t>
              </w:r>
              <w:r w:rsidRPr="007E00F6">
                <w:rPr>
                  <w:rFonts w:ascii="Courier New" w:hAnsi="Courier New" w:cs="Courier New"/>
                  <w:color w:val="0000FF"/>
                  <w:sz w:val="18"/>
                  <w:lang w:val="en-US" w:eastAsia="fi-FI"/>
                </w:rPr>
                <w:t>"/&gt;</w:t>
              </w:r>
            </w:ins>
          </w:p>
          <w:p w14:paraId="28C6AF08" w14:textId="77777777" w:rsidR="007E00F6" w:rsidRPr="007E00F6" w:rsidRDefault="007E00F6" w:rsidP="007E00F6">
            <w:pPr>
              <w:autoSpaceDE w:val="0"/>
              <w:autoSpaceDN w:val="0"/>
              <w:adjustRightInd w:val="0"/>
              <w:rPr>
                <w:ins w:id="717" w:author="Tekijä"/>
                <w:rFonts w:ascii="Courier New" w:hAnsi="Courier New" w:cs="Courier New"/>
                <w:color w:val="0000FF"/>
                <w:sz w:val="18"/>
                <w:lang w:eastAsia="fi-FI"/>
              </w:rPr>
            </w:pPr>
            <w:ins w:id="718"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organisaation</w:t>
              </w:r>
              <w:proofErr w:type="gramEnd"/>
              <w:r w:rsidRPr="007E00F6">
                <w:rPr>
                  <w:rFonts w:ascii="Courier New" w:hAnsi="Courier New" w:cs="Courier New"/>
                  <w:color w:val="474747"/>
                  <w:sz w:val="18"/>
                  <w:lang w:eastAsia="fi-FI"/>
                </w:rPr>
                <w:t xml:space="preserve"> nimi </w:t>
              </w:r>
              <w:r w:rsidRPr="007E00F6">
                <w:rPr>
                  <w:rFonts w:ascii="Courier New" w:hAnsi="Courier New" w:cs="Courier New"/>
                  <w:color w:val="0000FF"/>
                  <w:sz w:val="18"/>
                  <w:lang w:eastAsia="fi-FI"/>
                </w:rPr>
                <w:t>--&gt;</w:t>
              </w:r>
            </w:ins>
          </w:p>
          <w:p w14:paraId="69359DDF" w14:textId="77777777" w:rsidR="007E00F6" w:rsidRPr="00686C4D" w:rsidRDefault="007E00F6" w:rsidP="007E00F6">
            <w:pPr>
              <w:autoSpaceDE w:val="0"/>
              <w:autoSpaceDN w:val="0"/>
              <w:adjustRightInd w:val="0"/>
              <w:rPr>
                <w:ins w:id="719" w:author="Tekijä"/>
                <w:rFonts w:ascii="Courier New" w:hAnsi="Courier New" w:cs="Courier New"/>
                <w:color w:val="0000FF"/>
                <w:sz w:val="18"/>
                <w:lang w:val="en-US" w:eastAsia="fi-FI"/>
              </w:rPr>
            </w:pPr>
            <w:ins w:id="720" w:author="Tekijä">
              <w:r w:rsidRPr="007E00F6">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name</w:t>
              </w:r>
              <w:r w:rsidRPr="00686C4D">
                <w:rPr>
                  <w:rFonts w:ascii="Courier New" w:hAnsi="Courier New" w:cs="Courier New"/>
                  <w:color w:val="0000FF"/>
                  <w:sz w:val="18"/>
                  <w:lang w:val="en-US" w:eastAsia="fi-FI"/>
                </w:rPr>
                <w:t>&gt;</w:t>
              </w:r>
              <w:r w:rsidRPr="00686C4D">
                <w:rPr>
                  <w:rFonts w:ascii="Courier New" w:hAnsi="Courier New" w:cs="Courier New"/>
                  <w:color w:val="000000"/>
                  <w:sz w:val="18"/>
                  <w:lang w:val="en-US" w:eastAsia="fi-FI"/>
                </w:rPr>
                <w:t>Organisaation nimi</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name</w:t>
              </w:r>
              <w:r w:rsidRPr="00686C4D">
                <w:rPr>
                  <w:rFonts w:ascii="Courier New" w:hAnsi="Courier New" w:cs="Courier New"/>
                  <w:color w:val="0000FF"/>
                  <w:sz w:val="18"/>
                  <w:lang w:val="en-US" w:eastAsia="fi-FI"/>
                </w:rPr>
                <w:t>&gt;</w:t>
              </w:r>
            </w:ins>
          </w:p>
          <w:p w14:paraId="48F6574B" w14:textId="77777777" w:rsidR="007E00F6" w:rsidRPr="00686C4D" w:rsidRDefault="007E00F6" w:rsidP="007E00F6">
            <w:pPr>
              <w:autoSpaceDE w:val="0"/>
              <w:autoSpaceDN w:val="0"/>
              <w:adjustRightInd w:val="0"/>
              <w:rPr>
                <w:ins w:id="721" w:author="Tekijä"/>
                <w:rFonts w:ascii="Courier New" w:hAnsi="Courier New" w:cs="Courier New"/>
                <w:color w:val="0000FF"/>
                <w:sz w:val="18"/>
                <w:lang w:val="en-US" w:eastAsia="fi-FI"/>
              </w:rPr>
            </w:pPr>
            <w:ins w:id="722" w:author="Tekijä">
              <w:r w:rsidRPr="00686C4D">
                <w:rPr>
                  <w:rFonts w:ascii="Courier New" w:hAnsi="Courier New" w:cs="Courier New"/>
                  <w:color w:val="000000"/>
                  <w:sz w:val="18"/>
                  <w:lang w:val="en-US"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representedOrganization</w:t>
              </w:r>
              <w:r w:rsidRPr="00686C4D">
                <w:rPr>
                  <w:rFonts w:ascii="Courier New" w:hAnsi="Courier New" w:cs="Courier New"/>
                  <w:color w:val="0000FF"/>
                  <w:sz w:val="18"/>
                  <w:lang w:val="en-US" w:eastAsia="fi-FI"/>
                </w:rPr>
                <w:t>&gt;</w:t>
              </w:r>
            </w:ins>
          </w:p>
          <w:p w14:paraId="2D7FA593" w14:textId="77777777" w:rsidR="007E00F6" w:rsidRPr="007E00F6" w:rsidRDefault="007E00F6" w:rsidP="007E00F6">
            <w:pPr>
              <w:autoSpaceDE w:val="0"/>
              <w:autoSpaceDN w:val="0"/>
              <w:adjustRightInd w:val="0"/>
              <w:rPr>
                <w:ins w:id="723" w:author="Tekijä"/>
                <w:rFonts w:ascii="Courier New" w:hAnsi="Courier New" w:cs="Courier New"/>
                <w:color w:val="0000FF"/>
                <w:sz w:val="18"/>
                <w:lang w:eastAsia="fi-FI"/>
              </w:rPr>
            </w:pPr>
            <w:ins w:id="724" w:author="Tekijä">
              <w:r w:rsidRPr="00686C4D">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ins>
          </w:p>
          <w:p w14:paraId="14FFBD44" w14:textId="77777777" w:rsidR="007E00F6" w:rsidRPr="007E00F6" w:rsidRDefault="007E00F6" w:rsidP="007E00F6">
            <w:pPr>
              <w:autoSpaceDE w:val="0"/>
              <w:autoSpaceDN w:val="0"/>
              <w:adjustRightInd w:val="0"/>
              <w:rPr>
                <w:ins w:id="725" w:author="Tekijä"/>
                <w:rFonts w:ascii="Courier New" w:hAnsi="Courier New" w:cs="Courier New"/>
                <w:color w:val="0000FF"/>
                <w:sz w:val="18"/>
                <w:lang w:eastAsia="fi-FI"/>
              </w:rPr>
            </w:pPr>
            <w:ins w:id="726" w:author="Tekijä">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ins>
          </w:p>
          <w:p w14:paraId="320C8A68" w14:textId="77777777" w:rsidR="007E00F6" w:rsidRPr="007E00F6" w:rsidRDefault="007E00F6" w:rsidP="007E00F6">
            <w:pPr>
              <w:autoSpaceDE w:val="0"/>
              <w:autoSpaceDN w:val="0"/>
              <w:adjustRightInd w:val="0"/>
              <w:rPr>
                <w:ins w:id="727" w:author="Tekijä"/>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ins w:id="728" w:author="Tekijä"/>
                <w:rFonts w:ascii="Courier New" w:hAnsi="Courier New" w:cs="Courier New"/>
                <w:color w:val="0000FF"/>
                <w:sz w:val="18"/>
                <w:lang w:eastAsia="fi-FI"/>
              </w:rPr>
            </w:pPr>
            <w:ins w:id="729" w:author="Tekijä">
              <w:r w:rsidRPr="007E00F6">
                <w:rPr>
                  <w:rFonts w:ascii="Courier New" w:hAnsi="Courier New" w:cs="Courier New"/>
                  <w:color w:val="0000FF"/>
                  <w:sz w:val="18"/>
                  <w:lang w:eastAsia="fi-FI"/>
                </w:rPr>
                <w:t>&lt;!</w:t>
              </w:r>
              <w:proofErr w:type="gramStart"/>
              <w:r w:rsidRPr="007E00F6">
                <w:rPr>
                  <w:rFonts w:ascii="Courier New" w:hAnsi="Courier New" w:cs="Courier New"/>
                  <w:color w:val="0000FF"/>
                  <w:sz w:val="18"/>
                  <w:lang w:eastAsia="fi-FI"/>
                </w:rPr>
                <w:t>--</w:t>
              </w:r>
              <w:r w:rsidRPr="007E00F6">
                <w:rPr>
                  <w:rFonts w:ascii="Courier New" w:hAnsi="Courier New" w:cs="Courier New"/>
                  <w:color w:val="474747"/>
                  <w:sz w:val="18"/>
                  <w:lang w:eastAsia="fi-FI"/>
                </w:rPr>
                <w:t xml:space="preserve"> Tiedon</w:t>
              </w:r>
              <w:proofErr w:type="gramEnd"/>
              <w:r w:rsidRPr="007E00F6">
                <w:rPr>
                  <w:rFonts w:ascii="Courier New" w:hAnsi="Courier New" w:cs="Courier New"/>
                  <w:color w:val="474747"/>
                  <w:sz w:val="18"/>
                  <w:lang w:eastAsia="fi-FI"/>
                </w:rPr>
                <w:t xml:space="preserve"> lähde, esimerkki jos tiedon lähde potilaan isä </w:t>
              </w:r>
              <w:r w:rsidRPr="007E00F6">
                <w:rPr>
                  <w:rFonts w:ascii="Courier New" w:hAnsi="Courier New" w:cs="Courier New"/>
                  <w:color w:val="0000FF"/>
                  <w:sz w:val="18"/>
                  <w:lang w:eastAsia="fi-FI"/>
                </w:rPr>
                <w:t>--&gt;</w:t>
              </w:r>
            </w:ins>
          </w:p>
          <w:p w14:paraId="310F0E0A" w14:textId="77777777" w:rsidR="007E00F6" w:rsidRPr="007E00F6" w:rsidRDefault="007E00F6" w:rsidP="007E00F6">
            <w:pPr>
              <w:autoSpaceDE w:val="0"/>
              <w:autoSpaceDN w:val="0"/>
              <w:adjustRightInd w:val="0"/>
              <w:rPr>
                <w:ins w:id="730" w:author="Tekijä"/>
                <w:rFonts w:ascii="Courier New" w:hAnsi="Courier New" w:cs="Courier New"/>
                <w:color w:val="0000FF"/>
                <w:sz w:val="18"/>
                <w:lang w:val="en-US" w:eastAsia="fi-FI"/>
              </w:rPr>
            </w:pPr>
            <w:ins w:id="731" w:author="Tekijä">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ins>
          </w:p>
          <w:p w14:paraId="299A55FF" w14:textId="77777777" w:rsidR="007E00F6" w:rsidRPr="007E00F6" w:rsidRDefault="007E00F6" w:rsidP="007E00F6">
            <w:pPr>
              <w:autoSpaceDE w:val="0"/>
              <w:autoSpaceDN w:val="0"/>
              <w:adjustRightInd w:val="0"/>
              <w:rPr>
                <w:ins w:id="732" w:author="Tekijä"/>
                <w:rFonts w:ascii="Courier New" w:hAnsi="Courier New" w:cs="Courier New"/>
                <w:color w:val="0000FF"/>
                <w:sz w:val="18"/>
                <w:lang w:val="en-US" w:eastAsia="fi-FI"/>
              </w:rPr>
            </w:pPr>
            <w:ins w:id="733"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ins>
          </w:p>
          <w:p w14:paraId="20E1F29A" w14:textId="77777777" w:rsidR="007E00F6" w:rsidRPr="007E00F6" w:rsidRDefault="007E00F6" w:rsidP="007E00F6">
            <w:pPr>
              <w:autoSpaceDE w:val="0"/>
              <w:autoSpaceDN w:val="0"/>
              <w:adjustRightInd w:val="0"/>
              <w:rPr>
                <w:ins w:id="734" w:author="Tekijä"/>
                <w:rFonts w:ascii="Courier New" w:hAnsi="Courier New" w:cs="Courier New"/>
                <w:color w:val="0000FF"/>
                <w:sz w:val="18"/>
                <w:lang w:val="en-US" w:eastAsia="fi-FI"/>
              </w:rPr>
            </w:pPr>
            <w:ins w:id="735"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ins>
          </w:p>
          <w:p w14:paraId="1724C50E" w14:textId="77777777" w:rsidR="007E00F6" w:rsidRPr="007E00F6" w:rsidRDefault="007E00F6" w:rsidP="007E00F6">
            <w:pPr>
              <w:autoSpaceDE w:val="0"/>
              <w:autoSpaceDN w:val="0"/>
              <w:adjustRightInd w:val="0"/>
              <w:rPr>
                <w:ins w:id="736" w:author="Tekijä"/>
                <w:rFonts w:ascii="Courier New" w:hAnsi="Courier New" w:cs="Courier New"/>
                <w:color w:val="0000FF"/>
                <w:sz w:val="18"/>
                <w:lang w:val="en-US" w:eastAsia="fi-FI"/>
              </w:rPr>
            </w:pPr>
            <w:ins w:id="737"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ins>
          </w:p>
          <w:p w14:paraId="78A86C05" w14:textId="77777777" w:rsidR="007E00F6" w:rsidRPr="007E00F6" w:rsidRDefault="007E00F6" w:rsidP="007E00F6">
            <w:pPr>
              <w:autoSpaceDE w:val="0"/>
              <w:autoSpaceDN w:val="0"/>
              <w:adjustRightInd w:val="0"/>
              <w:rPr>
                <w:ins w:id="738" w:author="Tekijä"/>
                <w:rFonts w:ascii="Courier New" w:hAnsi="Courier New" w:cs="Courier New"/>
                <w:color w:val="0000FF"/>
                <w:sz w:val="18"/>
                <w:lang w:val="en-US" w:eastAsia="fi-FI"/>
              </w:rPr>
            </w:pPr>
            <w:ins w:id="739"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ins>
          </w:p>
          <w:p w14:paraId="7044F606" w14:textId="77777777" w:rsidR="007E00F6" w:rsidRPr="007E00F6" w:rsidRDefault="007E00F6" w:rsidP="007E00F6">
            <w:pPr>
              <w:autoSpaceDE w:val="0"/>
              <w:autoSpaceDN w:val="0"/>
              <w:adjustRightInd w:val="0"/>
              <w:rPr>
                <w:ins w:id="740" w:author="Tekijä"/>
                <w:rFonts w:ascii="Courier New" w:hAnsi="Courier New" w:cs="Courier New"/>
                <w:color w:val="0000FF"/>
                <w:sz w:val="18"/>
                <w:lang w:val="en-US" w:eastAsia="fi-FI"/>
              </w:rPr>
            </w:pPr>
            <w:ins w:id="741"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ins>
          </w:p>
          <w:p w14:paraId="209F27E9" w14:textId="77777777" w:rsidR="007E00F6" w:rsidRPr="007E00F6" w:rsidRDefault="007E00F6" w:rsidP="007E00F6">
            <w:pPr>
              <w:autoSpaceDE w:val="0"/>
              <w:autoSpaceDN w:val="0"/>
              <w:adjustRightInd w:val="0"/>
              <w:rPr>
                <w:ins w:id="742" w:author="Tekijä"/>
                <w:rFonts w:ascii="Courier New" w:hAnsi="Courier New" w:cs="Courier New"/>
                <w:color w:val="0000FF"/>
                <w:sz w:val="18"/>
                <w:lang w:val="en-US" w:eastAsia="fi-FI"/>
              </w:rPr>
            </w:pPr>
            <w:ins w:id="743"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ins>
          </w:p>
          <w:p w14:paraId="14CAE67F" w14:textId="77777777" w:rsidR="007E00F6" w:rsidRPr="007E00F6" w:rsidRDefault="007E00F6" w:rsidP="007E00F6">
            <w:pPr>
              <w:autoSpaceDE w:val="0"/>
              <w:autoSpaceDN w:val="0"/>
              <w:adjustRightInd w:val="0"/>
              <w:rPr>
                <w:ins w:id="744" w:author="Tekijä"/>
                <w:rFonts w:ascii="Courier New" w:hAnsi="Courier New" w:cs="Courier New"/>
                <w:color w:val="0000FF"/>
                <w:sz w:val="18"/>
                <w:lang w:val="en-US" w:eastAsia="fi-FI"/>
              </w:rPr>
            </w:pPr>
            <w:ins w:id="745"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ins>
          </w:p>
          <w:p w14:paraId="46F9493D" w14:textId="77777777" w:rsidR="007E00F6" w:rsidRPr="007E00F6" w:rsidRDefault="007E00F6" w:rsidP="007E00F6">
            <w:pPr>
              <w:autoSpaceDE w:val="0"/>
              <w:autoSpaceDN w:val="0"/>
              <w:adjustRightInd w:val="0"/>
              <w:rPr>
                <w:ins w:id="746" w:author="Tekijä"/>
                <w:rFonts w:ascii="Courier New" w:hAnsi="Courier New" w:cs="Courier New"/>
                <w:color w:val="0000FF"/>
                <w:sz w:val="18"/>
                <w:lang w:val="en-US" w:eastAsia="fi-FI"/>
              </w:rPr>
            </w:pPr>
            <w:ins w:id="747"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ins>
          </w:p>
          <w:p w14:paraId="647B7E5A" w14:textId="77777777" w:rsidR="007E00F6" w:rsidRPr="007E00F6" w:rsidRDefault="007E00F6" w:rsidP="007E00F6">
            <w:pPr>
              <w:autoSpaceDE w:val="0"/>
              <w:autoSpaceDN w:val="0"/>
              <w:adjustRightInd w:val="0"/>
              <w:rPr>
                <w:ins w:id="748" w:author="Tekijä"/>
                <w:rFonts w:ascii="Courier New" w:hAnsi="Courier New" w:cs="Courier New"/>
                <w:color w:val="0000FF"/>
                <w:sz w:val="18"/>
                <w:lang w:val="en-US" w:eastAsia="fi-FI"/>
              </w:rPr>
            </w:pPr>
            <w:ins w:id="749"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ins>
          </w:p>
          <w:p w14:paraId="70AB30B0" w14:textId="77777777" w:rsidR="007E00F6" w:rsidRPr="007E00F6" w:rsidRDefault="007E00F6" w:rsidP="007E00F6">
            <w:pPr>
              <w:autoSpaceDE w:val="0"/>
              <w:autoSpaceDN w:val="0"/>
              <w:adjustRightInd w:val="0"/>
              <w:rPr>
                <w:ins w:id="750" w:author="Tekijä"/>
                <w:rFonts w:ascii="Courier New" w:hAnsi="Courier New" w:cs="Courier New"/>
                <w:color w:val="0000FF"/>
                <w:sz w:val="18"/>
                <w:lang w:val="en-US" w:eastAsia="fi-FI"/>
              </w:rPr>
            </w:pPr>
            <w:ins w:id="751"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ins>
          </w:p>
          <w:p w14:paraId="7277C2A6" w14:textId="77777777" w:rsidR="007E00F6" w:rsidRPr="007E00F6" w:rsidRDefault="007E00F6" w:rsidP="007E00F6">
            <w:pPr>
              <w:autoSpaceDE w:val="0"/>
              <w:autoSpaceDN w:val="0"/>
              <w:adjustRightInd w:val="0"/>
              <w:rPr>
                <w:ins w:id="752" w:author="Tekijä"/>
                <w:rFonts w:ascii="Courier New" w:hAnsi="Courier New" w:cs="Courier New"/>
                <w:color w:val="0000FF"/>
                <w:sz w:val="18"/>
                <w:lang w:val="en-US" w:eastAsia="fi-FI"/>
              </w:rPr>
            </w:pPr>
            <w:ins w:id="753" w:author="Tekijä">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ins>
          </w:p>
          <w:p w14:paraId="707E07C3" w14:textId="1FEDF8C5" w:rsidR="007E00F6" w:rsidRPr="007E00F6" w:rsidRDefault="007E00F6" w:rsidP="007E00F6">
            <w:pPr>
              <w:autoSpaceDE w:val="0"/>
              <w:autoSpaceDN w:val="0"/>
              <w:adjustRightInd w:val="0"/>
              <w:rPr>
                <w:ins w:id="754" w:author="Tekijä"/>
                <w:rFonts w:ascii="Courier New" w:hAnsi="Courier New" w:cs="Courier New"/>
                <w:color w:val="0000FF"/>
                <w:sz w:val="18"/>
                <w:szCs w:val="18"/>
                <w:lang w:val="en-US" w:eastAsia="fi-FI"/>
              </w:rPr>
            </w:pPr>
            <w:ins w:id="755" w:author="Tekijä">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ins>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756" w:name="_Toc444094030"/>
      <w:r>
        <w:rPr>
          <w:lang w:eastAsia="fi-FI"/>
        </w:rPr>
        <w:t>Kuvantamistutkimuksen tekijät</w:t>
      </w:r>
      <w:bookmarkEnd w:id="756"/>
    </w:p>
    <w:p w14:paraId="544EF960" w14:textId="3FE17F15" w:rsidR="00787643" w:rsidRDefault="00787643" w:rsidP="00787643">
      <w:pPr>
        <w:rPr>
          <w:lang w:eastAsia="fi-FI"/>
        </w:rPr>
      </w:pPr>
      <w:r>
        <w:rPr>
          <w:lang w:eastAsia="fi-FI"/>
        </w:rPr>
        <w:t>T</w:t>
      </w:r>
      <w:r w:rsidRPr="00F27A4B">
        <w:rPr>
          <w:lang w:eastAsia="fi-FI"/>
        </w:rPr>
        <w:t>utkimuksen tekoon osallistune</w:t>
      </w:r>
      <w:r>
        <w:rPr>
          <w:lang w:eastAsia="fi-FI"/>
        </w:rPr>
        <w:t xml:space="preserve">iden henkilöiden tiedot annetaan lisätieto-observation:ssa, code:n teknisen rakennekoodiston koodiarvo </w:t>
      </w:r>
      <w:r w:rsidR="0096099B">
        <w:rPr>
          <w:lang w:eastAsia="fi-FI"/>
        </w:rPr>
        <w:t xml:space="preserve">on </w:t>
      </w:r>
      <w:r>
        <w:rPr>
          <w:lang w:eastAsia="fi-FI"/>
        </w:rPr>
        <w:t xml:space="preserve">22.3 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r w:rsidRPr="00787643">
              <w:rPr>
                <w:rFonts w:ascii="Courier New" w:hAnsi="Courier New" w:cs="Courier New"/>
                <w:color w:val="0000FF"/>
                <w:sz w:val="18"/>
                <w:szCs w:val="18"/>
                <w:lang w:eastAsia="fi-FI"/>
              </w:rPr>
              <w:t>&lt;!</w:t>
            </w:r>
            <w:proofErr w:type="gramStart"/>
            <w:r w:rsidRPr="00787643">
              <w:rPr>
                <w:rFonts w:ascii="Courier New" w:hAnsi="Courier New" w:cs="Courier New"/>
                <w:color w:val="0000FF"/>
                <w:sz w:val="18"/>
                <w:szCs w:val="18"/>
                <w:lang w:eastAsia="fi-FI"/>
              </w:rPr>
              <w:t>--</w:t>
            </w:r>
            <w:r w:rsidRPr="00787643">
              <w:rPr>
                <w:rFonts w:ascii="Courier New" w:hAnsi="Courier New" w:cs="Courier New"/>
                <w:color w:val="474747"/>
                <w:sz w:val="18"/>
                <w:szCs w:val="18"/>
                <w:lang w:eastAsia="fi-FI"/>
              </w:rPr>
              <w:t xml:space="preserve"> 11</w:t>
            </w:r>
            <w:proofErr w:type="gramEnd"/>
            <w:r w:rsidRPr="00787643">
              <w:rPr>
                <w:rFonts w:ascii="Courier New" w:hAnsi="Courier New" w:cs="Courier New"/>
                <w:color w:val="474747"/>
                <w:sz w:val="18"/>
                <w:szCs w:val="18"/>
                <w:lang w:eastAsia="fi-FI"/>
              </w:rPr>
              <w:t xml:space="preserve"> Kuvantamistutkimuksen tekijät </w:t>
            </w:r>
            <w:r w:rsidRPr="00787643">
              <w:rPr>
                <w:rFonts w:ascii="Courier New" w:hAnsi="Courier New" w:cs="Courier New"/>
                <w:color w:val="0000FF"/>
                <w:sz w:val="18"/>
                <w:szCs w:val="18"/>
                <w:lang w:eastAsia="fi-FI"/>
              </w:rPr>
              <w:t>--&gt;</w:t>
            </w:r>
          </w:p>
          <w:p w14:paraId="200BAA82" w14:textId="77777777" w:rsidR="00787643" w:rsidRPr="00686C4D" w:rsidRDefault="00787643" w:rsidP="00787643">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FF"/>
                <w:sz w:val="18"/>
                <w:szCs w:val="18"/>
                <w:lang w:val="en-US" w:eastAsia="fi-FI"/>
              </w:rPr>
              <w:t>&lt;</w:t>
            </w:r>
            <w:r w:rsidRPr="00686C4D">
              <w:rPr>
                <w:rFonts w:ascii="Courier New" w:hAnsi="Courier New" w:cs="Courier New"/>
                <w:color w:val="800000"/>
                <w:sz w:val="18"/>
                <w:szCs w:val="18"/>
                <w:lang w:val="en-US" w:eastAsia="fi-FI"/>
              </w:rPr>
              <w:t>entryRelationship</w:t>
            </w:r>
            <w:r w:rsidRPr="00686C4D">
              <w:rPr>
                <w:rFonts w:ascii="Courier New" w:hAnsi="Courier New" w:cs="Courier New"/>
                <w:i/>
                <w:iCs/>
                <w:color w:val="008080"/>
                <w:sz w:val="18"/>
                <w:szCs w:val="18"/>
                <w:lang w:val="en-US" w:eastAsia="fi-FI"/>
              </w:rPr>
              <w:t xml:space="preserve"> </w:t>
            </w:r>
            <w:r w:rsidRPr="00686C4D">
              <w:rPr>
                <w:rFonts w:ascii="Courier New" w:hAnsi="Courier New" w:cs="Courier New"/>
                <w:color w:val="FF0000"/>
                <w:sz w:val="18"/>
                <w:szCs w:val="18"/>
                <w:lang w:val="en-US" w:eastAsia="fi-FI"/>
              </w:rPr>
              <w:t>typeCode</w:t>
            </w:r>
            <w:r w:rsidRPr="00686C4D">
              <w:rPr>
                <w:rFonts w:ascii="Courier New" w:hAnsi="Courier New" w:cs="Courier New"/>
                <w:color w:val="0000FF"/>
                <w:sz w:val="18"/>
                <w:szCs w:val="18"/>
                <w:lang w:val="en-US" w:eastAsia="fi-FI"/>
              </w:rPr>
              <w:t>="</w:t>
            </w:r>
            <w:r w:rsidRPr="00686C4D">
              <w:rPr>
                <w:rFonts w:ascii="Courier New" w:hAnsi="Courier New" w:cs="Courier New"/>
                <w:color w:val="000000"/>
                <w:sz w:val="18"/>
                <w:szCs w:val="18"/>
                <w:lang w:val="en-US" w:eastAsia="fi-FI"/>
              </w:rPr>
              <w:t>COMP</w:t>
            </w:r>
            <w:r w:rsidRPr="00686C4D">
              <w:rPr>
                <w:rFonts w:ascii="Courier New" w:hAnsi="Courier New" w:cs="Courier New"/>
                <w:color w:val="0000FF"/>
                <w:sz w:val="18"/>
                <w:szCs w:val="18"/>
                <w:lang w:val="en-US"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77777777"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787643">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r w:rsidRPr="00087EE6">
              <w:rPr>
                <w:rFonts w:ascii="Courier New" w:hAnsi="Courier New" w:cs="Courier New"/>
                <w:color w:val="FF0000"/>
                <w:sz w:val="18"/>
                <w:szCs w:val="18"/>
                <w:lang w:eastAsia="fi-FI"/>
              </w:rPr>
              <w:t>xsi:type</w:t>
            </w:r>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757" w:name="_Toc403145896"/>
      <w:bookmarkStart w:id="758" w:name="_Toc413763174"/>
      <w:bookmarkStart w:id="759" w:name="_Toc421702277"/>
      <w:bookmarkStart w:id="760" w:name="_Toc444094031"/>
      <w:bookmarkEnd w:id="757"/>
      <w:bookmarkEnd w:id="758"/>
      <w:bookmarkEnd w:id="759"/>
      <w:r>
        <w:rPr>
          <w:lang w:eastAsia="fi-FI"/>
        </w:rPr>
        <w:t xml:space="preserve">Study </w:t>
      </w:r>
      <w:r w:rsidR="00A21CC5">
        <w:rPr>
          <w:lang w:eastAsia="fi-FI"/>
        </w:rPr>
        <w:t>I</w:t>
      </w:r>
      <w:r>
        <w:rPr>
          <w:lang w:eastAsia="fi-FI"/>
        </w:rPr>
        <w:t>nstance UID</w:t>
      </w:r>
      <w:bookmarkEnd w:id="760"/>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w:t>
      </w:r>
      <w:r w:rsidR="00CD06FF">
        <w:rPr>
          <w:highlight w:val="white"/>
          <w:lang w:eastAsia="fi-FI"/>
        </w:rPr>
        <w:lastRenderedPageBreak/>
        <w:t>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proofErr w:type="gramStart"/>
            <w:r w:rsidRPr="00CD6053">
              <w:rPr>
                <w:rFonts w:ascii="Courier New" w:hAnsi="Courier New" w:cs="Courier New"/>
                <w:color w:val="0000FF"/>
                <w:sz w:val="18"/>
                <w:szCs w:val="18"/>
                <w:lang w:eastAsia="fi-FI"/>
              </w:rPr>
              <w:t>--</w:t>
            </w:r>
            <w:r w:rsidRPr="00CD6053">
              <w:rPr>
                <w:rFonts w:ascii="Courier New" w:hAnsi="Courier New" w:cs="Courier New"/>
                <w:color w:val="474747"/>
                <w:sz w:val="18"/>
                <w:szCs w:val="18"/>
                <w:lang w:eastAsia="fi-FI"/>
              </w:rPr>
              <w:t xml:space="preserve"> 7</w:t>
            </w:r>
            <w:proofErr w:type="gramEnd"/>
            <w:r w:rsidRPr="00CD6053">
              <w:rPr>
                <w:rFonts w:ascii="Courier New" w:hAnsi="Courier New" w:cs="Courier New"/>
                <w:color w:val="474747"/>
                <w:sz w:val="18"/>
                <w:szCs w:val="18"/>
                <w:lang w:eastAsia="fi-FI"/>
              </w:rPr>
              <w:t xml:space="preserve">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761" w:name="_Toc364777646"/>
      <w:bookmarkStart w:id="762" w:name="_Toc364777783"/>
      <w:bookmarkStart w:id="763" w:name="_Toc364777966"/>
      <w:bookmarkStart w:id="764" w:name="_Toc364848254"/>
      <w:bookmarkStart w:id="765" w:name="_Toc444094032"/>
      <w:bookmarkEnd w:id="761"/>
      <w:bookmarkEnd w:id="762"/>
      <w:bookmarkEnd w:id="763"/>
      <w:bookmarkEnd w:id="764"/>
      <w:r>
        <w:rPr>
          <w:lang w:eastAsia="fi-FI"/>
        </w:rPr>
        <w:t>AC-nro</w:t>
      </w:r>
      <w:bookmarkEnd w:id="765"/>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06FF">
              <w:rPr>
                <w:rFonts w:ascii="Courier New" w:hAnsi="Courier New" w:cs="Courier New"/>
                <w:color w:val="0000FF"/>
                <w:sz w:val="18"/>
                <w:szCs w:val="18"/>
                <w:lang w:eastAsia="fi-FI"/>
              </w:rPr>
              <w:t>&lt;!</w:t>
            </w:r>
            <w:proofErr w:type="gramStart"/>
            <w:r w:rsidRPr="00CD06FF">
              <w:rPr>
                <w:rFonts w:ascii="Courier New" w:hAnsi="Courier New" w:cs="Courier New"/>
                <w:color w:val="0000FF"/>
                <w:sz w:val="18"/>
                <w:szCs w:val="18"/>
                <w:lang w:eastAsia="fi-FI"/>
              </w:rPr>
              <w:t>--</w:t>
            </w:r>
            <w:r w:rsidRPr="00CD06FF">
              <w:rPr>
                <w:rFonts w:ascii="Courier New" w:hAnsi="Courier New" w:cs="Courier New"/>
                <w:color w:val="474747"/>
                <w:sz w:val="18"/>
                <w:szCs w:val="18"/>
                <w:lang w:eastAsia="fi-FI"/>
              </w:rPr>
              <w:t xml:space="preserve"> AC</w:t>
            </w:r>
            <w:proofErr w:type="gramEnd"/>
            <w:r w:rsidRPr="00CD06FF">
              <w:rPr>
                <w:rFonts w:ascii="Courier New" w:hAnsi="Courier New" w:cs="Courier New"/>
                <w:color w:val="474747"/>
                <w:sz w:val="18"/>
                <w:szCs w:val="18"/>
                <w:lang w:eastAsia="fi-FI"/>
              </w:rPr>
              <w:t>-nro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ins w:id="766" w:author="Tekijä"/>
          <w:highlight w:val="white"/>
          <w:lang w:eastAsia="fi-FI"/>
        </w:rPr>
      </w:pPr>
    </w:p>
    <w:p w14:paraId="7A3DDE0A" w14:textId="120E1B97" w:rsidR="00CA2C72" w:rsidRDefault="00CA2C72" w:rsidP="00CA2C72">
      <w:pPr>
        <w:pStyle w:val="Otsikko2"/>
        <w:rPr>
          <w:ins w:id="767" w:author="Tekijä"/>
          <w:lang w:eastAsia="fi-FI"/>
        </w:rPr>
      </w:pPr>
      <w:bookmarkStart w:id="768" w:name="_Toc444094033"/>
      <w:ins w:id="769" w:author="Tekijä">
        <w:r>
          <w:rPr>
            <w:lang w:eastAsia="fi-FI"/>
          </w:rPr>
          <w:t>Tehdyn kuvantamistutkimuksen diagnoositarkenne</w:t>
        </w:r>
        <w:bookmarkEnd w:id="768"/>
      </w:ins>
    </w:p>
    <w:p w14:paraId="29A40D04" w14:textId="0B169F02" w:rsidR="00CA2C72" w:rsidRPr="0044199A" w:rsidRDefault="0044199A" w:rsidP="00CA2C72">
      <w:pPr>
        <w:rPr>
          <w:ins w:id="770" w:author="Tekijä"/>
          <w:lang w:eastAsia="fi-FI"/>
        </w:rPr>
      </w:pPr>
      <w:ins w:id="771" w:author="Tekijä">
        <w:r w:rsidRPr="0044199A">
          <w:rPr>
            <w:lang w:eastAsia="fi-FI"/>
          </w:rPr>
          <w:t xml:space="preserve">Tehdyn kuvantamistutkimuksen diagnoositarkenne annetaan omasa aliobservation:ssa. </w:t>
        </w:r>
        <w:r>
          <w:rPr>
            <w:highlight w:val="white"/>
            <w:lang w:eastAsia="fi-FI"/>
          </w:rPr>
          <w:t>Tietorakenteen tunnus on 22.5 teknisessä rakennekoodistossa, joka sijoitetaan observation.code:n.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ins>
    </w:p>
    <w:p w14:paraId="2B0BD466" w14:textId="77777777" w:rsidR="0044199A" w:rsidRDefault="0044199A" w:rsidP="0044199A">
      <w:pPr>
        <w:rPr>
          <w:ins w:id="772" w:author="Tekijä"/>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rPr>
          <w:ins w:id="773" w:author="Tekijä"/>
        </w:trPr>
        <w:tc>
          <w:tcPr>
            <w:tcW w:w="9629" w:type="dxa"/>
          </w:tcPr>
          <w:p w14:paraId="3C8E4A1D" w14:textId="77777777" w:rsidR="0044199A" w:rsidRPr="0044199A" w:rsidRDefault="0044199A" w:rsidP="0044199A">
            <w:pPr>
              <w:autoSpaceDE w:val="0"/>
              <w:autoSpaceDN w:val="0"/>
              <w:adjustRightInd w:val="0"/>
              <w:rPr>
                <w:ins w:id="774" w:author="Tekijä"/>
                <w:rFonts w:ascii="Courier New" w:hAnsi="Courier New" w:cs="Courier New"/>
                <w:color w:val="0000FF"/>
                <w:sz w:val="18"/>
                <w:szCs w:val="18"/>
                <w:lang w:eastAsia="fi-FI"/>
              </w:rPr>
            </w:pPr>
            <w:ins w:id="775" w:author="Tekijä">
              <w:r w:rsidRPr="0044199A">
                <w:rPr>
                  <w:rFonts w:ascii="Courier New" w:hAnsi="Courier New" w:cs="Courier New"/>
                  <w:color w:val="0000FF"/>
                  <w:sz w:val="18"/>
                  <w:szCs w:val="18"/>
                  <w:lang w:eastAsia="fi-FI"/>
                </w:rPr>
                <w:t>&lt;!</w:t>
              </w:r>
              <w:proofErr w:type="gramStart"/>
              <w:r w:rsidRPr="0044199A">
                <w:rPr>
                  <w:rFonts w:ascii="Courier New" w:hAnsi="Courier New" w:cs="Courier New"/>
                  <w:color w:val="0000FF"/>
                  <w:sz w:val="18"/>
                  <w:szCs w:val="18"/>
                  <w:lang w:eastAsia="fi-FI"/>
                </w:rPr>
                <w:t>--</w:t>
              </w:r>
              <w:r w:rsidRPr="0044199A">
                <w:rPr>
                  <w:rFonts w:ascii="Courier New" w:hAnsi="Courier New" w:cs="Courier New"/>
                  <w:color w:val="474747"/>
                  <w:sz w:val="18"/>
                  <w:szCs w:val="18"/>
                  <w:lang w:eastAsia="fi-FI"/>
                </w:rPr>
                <w:t xml:space="preserve"> 42</w:t>
              </w:r>
              <w:proofErr w:type="gramEnd"/>
              <w:r w:rsidRPr="0044199A">
                <w:rPr>
                  <w:rFonts w:ascii="Courier New" w:hAnsi="Courier New" w:cs="Courier New"/>
                  <w:color w:val="474747"/>
                  <w:sz w:val="18"/>
                  <w:szCs w:val="18"/>
                  <w:lang w:eastAsia="fi-FI"/>
                </w:rPr>
                <w:t xml:space="preserve"> Tehdyn kuvantamistutkimuksen diagnoositarkenne </w:t>
              </w:r>
              <w:r w:rsidRPr="0044199A">
                <w:rPr>
                  <w:rFonts w:ascii="Courier New" w:hAnsi="Courier New" w:cs="Courier New"/>
                  <w:color w:val="0000FF"/>
                  <w:sz w:val="18"/>
                  <w:szCs w:val="18"/>
                  <w:lang w:eastAsia="fi-FI"/>
                </w:rPr>
                <w:t>--&gt;</w:t>
              </w:r>
            </w:ins>
          </w:p>
          <w:p w14:paraId="39BE0FBB" w14:textId="77777777" w:rsidR="0044199A" w:rsidRPr="00686C4D" w:rsidRDefault="0044199A" w:rsidP="0044199A">
            <w:pPr>
              <w:autoSpaceDE w:val="0"/>
              <w:autoSpaceDN w:val="0"/>
              <w:adjustRightInd w:val="0"/>
              <w:rPr>
                <w:ins w:id="776" w:author="Tekijä"/>
                <w:rFonts w:ascii="Courier New" w:hAnsi="Courier New" w:cs="Courier New"/>
                <w:color w:val="0000FF"/>
                <w:sz w:val="18"/>
                <w:szCs w:val="18"/>
                <w:lang w:val="en-US" w:eastAsia="fi-FI"/>
              </w:rPr>
            </w:pPr>
            <w:ins w:id="777" w:author="Tekijä">
              <w:r w:rsidRPr="0044199A">
                <w:rPr>
                  <w:rFonts w:ascii="Courier New" w:hAnsi="Courier New" w:cs="Courier New"/>
                  <w:color w:val="000000"/>
                  <w:sz w:val="18"/>
                  <w:szCs w:val="18"/>
                  <w:lang w:eastAsia="fi-FI"/>
                </w:rPr>
                <w:t xml:space="preserve"> </w:t>
              </w:r>
              <w:r w:rsidRPr="00686C4D">
                <w:rPr>
                  <w:rFonts w:ascii="Courier New" w:hAnsi="Courier New" w:cs="Courier New"/>
                  <w:color w:val="0000FF"/>
                  <w:sz w:val="18"/>
                  <w:szCs w:val="18"/>
                  <w:lang w:val="en-US" w:eastAsia="fi-FI"/>
                </w:rPr>
                <w:t>&lt;</w:t>
              </w:r>
              <w:r w:rsidRPr="00686C4D">
                <w:rPr>
                  <w:rFonts w:ascii="Courier New" w:hAnsi="Courier New" w:cs="Courier New"/>
                  <w:color w:val="800000"/>
                  <w:sz w:val="18"/>
                  <w:szCs w:val="18"/>
                  <w:lang w:val="en-US" w:eastAsia="fi-FI"/>
                </w:rPr>
                <w:t>entryRelationship</w:t>
              </w:r>
              <w:r w:rsidRPr="00686C4D">
                <w:rPr>
                  <w:rFonts w:ascii="Courier New" w:hAnsi="Courier New" w:cs="Courier New"/>
                  <w:i/>
                  <w:iCs/>
                  <w:color w:val="008080"/>
                  <w:sz w:val="18"/>
                  <w:szCs w:val="18"/>
                  <w:lang w:val="en-US" w:eastAsia="fi-FI"/>
                </w:rPr>
                <w:t xml:space="preserve"> </w:t>
              </w:r>
              <w:r w:rsidRPr="00686C4D">
                <w:rPr>
                  <w:rFonts w:ascii="Courier New" w:hAnsi="Courier New" w:cs="Courier New"/>
                  <w:color w:val="FF0000"/>
                  <w:sz w:val="18"/>
                  <w:szCs w:val="18"/>
                  <w:lang w:val="en-US" w:eastAsia="fi-FI"/>
                </w:rPr>
                <w:t>typeCode</w:t>
              </w:r>
              <w:r w:rsidRPr="00686C4D">
                <w:rPr>
                  <w:rFonts w:ascii="Courier New" w:hAnsi="Courier New" w:cs="Courier New"/>
                  <w:color w:val="0000FF"/>
                  <w:sz w:val="18"/>
                  <w:szCs w:val="18"/>
                  <w:lang w:val="en-US" w:eastAsia="fi-FI"/>
                </w:rPr>
                <w:t>="</w:t>
              </w:r>
              <w:r w:rsidRPr="00686C4D">
                <w:rPr>
                  <w:rFonts w:ascii="Courier New" w:hAnsi="Courier New" w:cs="Courier New"/>
                  <w:color w:val="000000"/>
                  <w:sz w:val="18"/>
                  <w:szCs w:val="18"/>
                  <w:lang w:val="en-US" w:eastAsia="fi-FI"/>
                </w:rPr>
                <w:t>COMP</w:t>
              </w:r>
              <w:r w:rsidRPr="00686C4D">
                <w:rPr>
                  <w:rFonts w:ascii="Courier New" w:hAnsi="Courier New" w:cs="Courier New"/>
                  <w:color w:val="0000FF"/>
                  <w:sz w:val="18"/>
                  <w:szCs w:val="18"/>
                  <w:lang w:val="en-US" w:eastAsia="fi-FI"/>
                </w:rPr>
                <w:t>"&gt;</w:t>
              </w:r>
            </w:ins>
          </w:p>
          <w:p w14:paraId="4B6E4091" w14:textId="77777777" w:rsidR="0044199A" w:rsidRPr="0044199A" w:rsidRDefault="0044199A" w:rsidP="0044199A">
            <w:pPr>
              <w:autoSpaceDE w:val="0"/>
              <w:autoSpaceDN w:val="0"/>
              <w:adjustRightInd w:val="0"/>
              <w:rPr>
                <w:ins w:id="778" w:author="Tekijä"/>
                <w:rFonts w:ascii="Courier New" w:hAnsi="Courier New" w:cs="Courier New"/>
                <w:color w:val="0000FF"/>
                <w:sz w:val="18"/>
                <w:szCs w:val="18"/>
                <w:lang w:val="en-US" w:eastAsia="fi-FI"/>
              </w:rPr>
            </w:pPr>
            <w:ins w:id="779" w:author="Tekijä">
              <w:r w:rsidRPr="00686C4D">
                <w:rPr>
                  <w:rFonts w:ascii="Courier New" w:hAnsi="Courier New" w:cs="Courier New"/>
                  <w:color w:val="000000"/>
                  <w:sz w:val="18"/>
                  <w:szCs w:val="18"/>
                  <w:lang w:val="en-US"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ins>
          </w:p>
          <w:p w14:paraId="5FAFC707" w14:textId="77777777" w:rsidR="0044199A" w:rsidRPr="0044199A" w:rsidRDefault="0044199A" w:rsidP="0044199A">
            <w:pPr>
              <w:autoSpaceDE w:val="0"/>
              <w:autoSpaceDN w:val="0"/>
              <w:adjustRightInd w:val="0"/>
              <w:ind w:left="852" w:hanging="852"/>
              <w:rPr>
                <w:ins w:id="780" w:author="Tekijä"/>
                <w:rFonts w:ascii="Courier New" w:hAnsi="Courier New" w:cs="Courier New"/>
                <w:color w:val="0000FF"/>
                <w:sz w:val="18"/>
                <w:szCs w:val="18"/>
                <w:lang w:eastAsia="fi-FI"/>
              </w:rPr>
            </w:pPr>
            <w:ins w:id="781" w:author="Tekijä">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ins>
          </w:p>
          <w:p w14:paraId="757334E7" w14:textId="77777777" w:rsidR="0044199A" w:rsidRPr="0044199A" w:rsidRDefault="0044199A" w:rsidP="0044199A">
            <w:pPr>
              <w:autoSpaceDE w:val="0"/>
              <w:autoSpaceDN w:val="0"/>
              <w:adjustRightInd w:val="0"/>
              <w:rPr>
                <w:ins w:id="782" w:author="Tekijä"/>
                <w:rFonts w:ascii="Courier New" w:hAnsi="Courier New" w:cs="Courier New"/>
                <w:color w:val="0000FF"/>
                <w:sz w:val="18"/>
                <w:szCs w:val="18"/>
                <w:lang w:val="en-US" w:eastAsia="fi-FI"/>
              </w:rPr>
            </w:pPr>
            <w:ins w:id="783" w:author="Tekijä">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ins>
          </w:p>
          <w:p w14:paraId="5FC16832" w14:textId="77777777" w:rsidR="0044199A" w:rsidRPr="0044199A" w:rsidRDefault="0044199A" w:rsidP="0044199A">
            <w:pPr>
              <w:autoSpaceDE w:val="0"/>
              <w:autoSpaceDN w:val="0"/>
              <w:adjustRightInd w:val="0"/>
              <w:rPr>
                <w:ins w:id="784" w:author="Tekijä"/>
                <w:rFonts w:ascii="Courier New" w:hAnsi="Courier New" w:cs="Courier New"/>
                <w:color w:val="0000FF"/>
                <w:sz w:val="18"/>
                <w:szCs w:val="18"/>
                <w:lang w:val="en-US" w:eastAsia="fi-FI"/>
              </w:rPr>
            </w:pPr>
            <w:ins w:id="785" w:author="Tekijä">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ins>
          </w:p>
          <w:p w14:paraId="19C71DC2" w14:textId="77777777" w:rsidR="0044199A" w:rsidRPr="0044199A" w:rsidRDefault="0044199A" w:rsidP="001F15FC">
            <w:pPr>
              <w:autoSpaceDE w:val="0"/>
              <w:autoSpaceDN w:val="0"/>
              <w:adjustRightInd w:val="0"/>
              <w:ind w:left="284" w:hanging="284"/>
              <w:rPr>
                <w:ins w:id="786" w:author="Tekijä"/>
                <w:rFonts w:ascii="Courier New" w:hAnsi="Courier New" w:cs="Courier New"/>
                <w:color w:val="0000FF"/>
                <w:sz w:val="18"/>
                <w:szCs w:val="18"/>
                <w:lang w:val="en-US" w:eastAsia="fi-FI"/>
              </w:rPr>
            </w:pPr>
            <w:ins w:id="787" w:author="Tekijä">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ins>
          </w:p>
          <w:p w14:paraId="06CD5BEB" w14:textId="23600BDB" w:rsidR="0044199A" w:rsidRPr="001F15FC" w:rsidRDefault="0044199A" w:rsidP="001F15FC">
            <w:pPr>
              <w:autoSpaceDE w:val="0"/>
              <w:autoSpaceDN w:val="0"/>
              <w:adjustRightInd w:val="0"/>
              <w:ind w:left="852" w:hanging="852"/>
              <w:rPr>
                <w:ins w:id="788" w:author="Tekijä"/>
                <w:rFonts w:ascii="Courier New" w:hAnsi="Courier New" w:cs="Courier New"/>
                <w:color w:val="0000FF"/>
                <w:sz w:val="18"/>
                <w:szCs w:val="18"/>
                <w:lang w:eastAsia="fi-FI"/>
              </w:rPr>
            </w:pPr>
            <w:ins w:id="789" w:author="Tekijä">
              <w:r w:rsidRPr="0044199A">
                <w:rPr>
                  <w:rFonts w:ascii="Courier New" w:hAnsi="Courier New" w:cs="Courier New"/>
                  <w:color w:val="000000"/>
                  <w:sz w:val="18"/>
                  <w:szCs w:val="18"/>
                  <w:lang w:val="en-US" w:eastAsia="fi-FI"/>
                </w:rPr>
                <w:t xml:space="preserve">     </w:t>
              </w:r>
              <w:r w:rsidRPr="001F15FC">
                <w:rPr>
                  <w:rFonts w:ascii="Courier New" w:hAnsi="Courier New" w:cs="Courier New"/>
                  <w:color w:val="0000FF"/>
                  <w:sz w:val="18"/>
                  <w:szCs w:val="18"/>
                  <w:lang w:eastAsia="fi-FI"/>
                </w:rPr>
                <w:t>&lt;!</w:t>
              </w:r>
              <w:proofErr w:type="gramStart"/>
              <w:r w:rsidRPr="001F15FC">
                <w:rPr>
                  <w:rFonts w:ascii="Courier New" w:hAnsi="Courier New" w:cs="Courier New"/>
                  <w:color w:val="0000FF"/>
                  <w:sz w:val="18"/>
                  <w:szCs w:val="18"/>
                  <w:lang w:eastAsia="fi-FI"/>
                </w:rPr>
                <w:t>--</w:t>
              </w:r>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w:t>
              </w:r>
              <w:proofErr w:type="gramEnd"/>
              <w:r w:rsidR="001F15FC" w:rsidRPr="001F15FC">
                <w:rPr>
                  <w:rFonts w:ascii="Courier New" w:hAnsi="Courier New" w:cs="Courier New"/>
                  <w:color w:val="474747"/>
                  <w:sz w:val="18"/>
                  <w:szCs w:val="18"/>
                  <w:lang w:eastAsia="fi-FI"/>
                </w:rPr>
                <w:t xml:space="preserve">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ins>
          </w:p>
          <w:p w14:paraId="0F4C01F1" w14:textId="77777777" w:rsidR="0044199A" w:rsidRPr="00CD1BEA" w:rsidRDefault="0044199A" w:rsidP="0044199A">
            <w:pPr>
              <w:autoSpaceDE w:val="0"/>
              <w:autoSpaceDN w:val="0"/>
              <w:adjustRightInd w:val="0"/>
              <w:ind w:left="852" w:hanging="852"/>
              <w:rPr>
                <w:ins w:id="790" w:author="Tekijä"/>
                <w:rFonts w:ascii="Courier New" w:hAnsi="Courier New" w:cs="Courier New"/>
                <w:color w:val="0000FF"/>
                <w:sz w:val="18"/>
                <w:szCs w:val="18"/>
                <w:lang w:eastAsia="fi-FI"/>
              </w:rPr>
            </w:pPr>
            <w:ins w:id="791" w:author="Tekijä">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xsi:type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ins>
          </w:p>
          <w:p w14:paraId="71F33D89" w14:textId="77777777" w:rsidR="0044199A" w:rsidRPr="0044199A" w:rsidRDefault="0044199A" w:rsidP="0044199A">
            <w:pPr>
              <w:autoSpaceDE w:val="0"/>
              <w:autoSpaceDN w:val="0"/>
              <w:adjustRightInd w:val="0"/>
              <w:rPr>
                <w:ins w:id="792" w:author="Tekijä"/>
                <w:rFonts w:ascii="Courier New" w:hAnsi="Courier New" w:cs="Courier New"/>
                <w:color w:val="0000FF"/>
                <w:sz w:val="18"/>
                <w:szCs w:val="18"/>
                <w:lang w:val="en-US" w:eastAsia="fi-FI"/>
              </w:rPr>
            </w:pPr>
            <w:ins w:id="793" w:author="Tekijä">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ins>
          </w:p>
          <w:p w14:paraId="0F6A6EE6" w14:textId="592E17D0" w:rsidR="0044199A" w:rsidRPr="00787643" w:rsidRDefault="0044199A" w:rsidP="0044199A">
            <w:pPr>
              <w:autoSpaceDE w:val="0"/>
              <w:autoSpaceDN w:val="0"/>
              <w:adjustRightInd w:val="0"/>
              <w:rPr>
                <w:ins w:id="794" w:author="Tekijä"/>
                <w:rFonts w:ascii="Courier New" w:hAnsi="Courier New" w:cs="Courier New"/>
                <w:color w:val="0000FF"/>
                <w:sz w:val="18"/>
                <w:szCs w:val="18"/>
                <w:lang w:val="en-US" w:eastAsia="fi-FI"/>
              </w:rPr>
            </w:pPr>
            <w:ins w:id="795" w:author="Tekijä">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ins>
          </w:p>
        </w:tc>
      </w:tr>
    </w:tbl>
    <w:p w14:paraId="4CE78F43" w14:textId="77777777" w:rsidR="0044199A" w:rsidRPr="00CA2C72" w:rsidRDefault="0044199A" w:rsidP="00CA2C72">
      <w:pPr>
        <w:rPr>
          <w:ins w:id="796" w:author="Tekijä"/>
          <w:lang w:val="en-US" w:eastAsia="fi-FI"/>
        </w:rPr>
      </w:pPr>
    </w:p>
    <w:p w14:paraId="42453E02" w14:textId="50CBB953" w:rsidR="00CA2C72" w:rsidRDefault="00CA2C72" w:rsidP="00CA2C72">
      <w:pPr>
        <w:pStyle w:val="Otsikko2"/>
        <w:rPr>
          <w:ins w:id="797" w:author="Tekijä"/>
          <w:lang w:eastAsia="fi-FI"/>
        </w:rPr>
      </w:pPr>
      <w:bookmarkStart w:id="798" w:name="_Toc444094034"/>
      <w:ins w:id="799" w:author="Tekijä">
        <w:r>
          <w:rPr>
            <w:lang w:eastAsia="fi-FI"/>
          </w:rPr>
          <w:lastRenderedPageBreak/>
          <w:t>Tehdyn kuvantamistutkimuksen toimenpidetarkenne</w:t>
        </w:r>
        <w:bookmarkEnd w:id="798"/>
      </w:ins>
    </w:p>
    <w:p w14:paraId="538BE956" w14:textId="08F46633" w:rsidR="0044199A" w:rsidRPr="0044199A" w:rsidRDefault="0044199A" w:rsidP="0044199A">
      <w:pPr>
        <w:rPr>
          <w:ins w:id="800" w:author="Tekijä"/>
          <w:lang w:eastAsia="fi-FI"/>
        </w:rPr>
      </w:pPr>
      <w:ins w:id="801" w:author="Tekijä">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Tietorakenteen tunnus on 22.10 teknisessä rakennekoodistossa, joka sijoitetaan observation.code:n.</w:t>
        </w:r>
        <w:r>
          <w:rPr>
            <w:lang w:eastAsia="fi-FI"/>
          </w:rPr>
          <w:t xml:space="preserve"> Value:ssa annetaan arvo CD-tietotyypillä THL – Toimenpide luokituksella. Value:ta toistetaan, mikäli toimenpidetarkenteita on useampia.</w:t>
        </w:r>
      </w:ins>
    </w:p>
    <w:p w14:paraId="24569EF4" w14:textId="77777777" w:rsidR="0044199A" w:rsidRDefault="0044199A" w:rsidP="0044199A">
      <w:pPr>
        <w:rPr>
          <w:ins w:id="802" w:author="Tekijä"/>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rPr>
          <w:ins w:id="803" w:author="Tekijä"/>
        </w:trPr>
        <w:tc>
          <w:tcPr>
            <w:tcW w:w="9629" w:type="dxa"/>
          </w:tcPr>
          <w:p w14:paraId="2136C30B" w14:textId="77777777" w:rsidR="0044199A" w:rsidRPr="0044199A" w:rsidRDefault="0044199A" w:rsidP="0044199A">
            <w:pPr>
              <w:autoSpaceDE w:val="0"/>
              <w:autoSpaceDN w:val="0"/>
              <w:adjustRightInd w:val="0"/>
              <w:rPr>
                <w:ins w:id="804" w:author="Tekijä"/>
                <w:rFonts w:ascii="Courier New" w:hAnsi="Courier New" w:cs="Courier New"/>
                <w:color w:val="0000FF"/>
                <w:sz w:val="18"/>
                <w:lang w:eastAsia="fi-FI"/>
              </w:rPr>
            </w:pPr>
            <w:ins w:id="805" w:author="Tekijä">
              <w:r w:rsidRPr="0044199A">
                <w:rPr>
                  <w:rFonts w:ascii="Courier New" w:hAnsi="Courier New" w:cs="Courier New"/>
                  <w:color w:val="0000FF"/>
                  <w:sz w:val="18"/>
                  <w:lang w:eastAsia="fi-FI"/>
                </w:rPr>
                <w:t>&lt;!</w:t>
              </w:r>
              <w:proofErr w:type="gramStart"/>
              <w:r w:rsidRPr="0044199A">
                <w:rPr>
                  <w:rFonts w:ascii="Courier New" w:hAnsi="Courier New" w:cs="Courier New"/>
                  <w:color w:val="0000FF"/>
                  <w:sz w:val="18"/>
                  <w:lang w:eastAsia="fi-FI"/>
                </w:rPr>
                <w:t>--</w:t>
              </w:r>
              <w:r w:rsidRPr="0044199A">
                <w:rPr>
                  <w:rFonts w:ascii="Courier New" w:hAnsi="Courier New" w:cs="Courier New"/>
                  <w:color w:val="474747"/>
                  <w:sz w:val="18"/>
                  <w:lang w:eastAsia="fi-FI"/>
                </w:rPr>
                <w:t xml:space="preserve"> 43</w:t>
              </w:r>
              <w:proofErr w:type="gramEnd"/>
              <w:r w:rsidRPr="0044199A">
                <w:rPr>
                  <w:rFonts w:ascii="Courier New" w:hAnsi="Courier New" w:cs="Courier New"/>
                  <w:color w:val="474747"/>
                  <w:sz w:val="18"/>
                  <w:lang w:eastAsia="fi-FI"/>
                </w:rPr>
                <w:t xml:space="preserve"> Tehdyn kuvantamistutkimuksen toimenpidetarkenne </w:t>
              </w:r>
              <w:r w:rsidRPr="0044199A">
                <w:rPr>
                  <w:rFonts w:ascii="Courier New" w:hAnsi="Courier New" w:cs="Courier New"/>
                  <w:color w:val="0000FF"/>
                  <w:sz w:val="18"/>
                  <w:lang w:eastAsia="fi-FI"/>
                </w:rPr>
                <w:t>--&gt;</w:t>
              </w:r>
            </w:ins>
          </w:p>
          <w:p w14:paraId="4CE540F5" w14:textId="77777777" w:rsidR="0044199A" w:rsidRPr="00686C4D" w:rsidRDefault="0044199A" w:rsidP="0044199A">
            <w:pPr>
              <w:autoSpaceDE w:val="0"/>
              <w:autoSpaceDN w:val="0"/>
              <w:adjustRightInd w:val="0"/>
              <w:rPr>
                <w:ins w:id="806" w:author="Tekijä"/>
                <w:rFonts w:ascii="Courier New" w:hAnsi="Courier New" w:cs="Courier New"/>
                <w:color w:val="0000FF"/>
                <w:sz w:val="18"/>
                <w:lang w:val="en-US" w:eastAsia="fi-FI"/>
              </w:rPr>
            </w:pPr>
            <w:ins w:id="807" w:author="Tekijä">
              <w:r w:rsidRPr="0044199A">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entryRelationship</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typeCode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COMP</w:t>
              </w:r>
              <w:r w:rsidRPr="00686C4D">
                <w:rPr>
                  <w:rFonts w:ascii="Courier New" w:hAnsi="Courier New" w:cs="Courier New"/>
                  <w:color w:val="0000FF"/>
                  <w:sz w:val="18"/>
                  <w:lang w:val="en-US" w:eastAsia="fi-FI"/>
                </w:rPr>
                <w:t>"&gt;</w:t>
              </w:r>
            </w:ins>
          </w:p>
          <w:p w14:paraId="11F9C72E" w14:textId="77777777" w:rsidR="0044199A" w:rsidRPr="0044199A" w:rsidRDefault="0044199A" w:rsidP="0044199A">
            <w:pPr>
              <w:autoSpaceDE w:val="0"/>
              <w:autoSpaceDN w:val="0"/>
              <w:adjustRightInd w:val="0"/>
              <w:rPr>
                <w:ins w:id="808" w:author="Tekijä"/>
                <w:rFonts w:ascii="Courier New" w:hAnsi="Courier New" w:cs="Courier New"/>
                <w:color w:val="0000FF"/>
                <w:sz w:val="18"/>
                <w:lang w:val="en-US" w:eastAsia="fi-FI"/>
              </w:rPr>
            </w:pPr>
            <w:ins w:id="809" w:author="Tekijä">
              <w:r w:rsidRPr="00686C4D">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ins>
          </w:p>
          <w:p w14:paraId="365AF0D3" w14:textId="77777777" w:rsidR="0044199A" w:rsidRPr="0044199A" w:rsidRDefault="0044199A" w:rsidP="0044199A">
            <w:pPr>
              <w:autoSpaceDE w:val="0"/>
              <w:autoSpaceDN w:val="0"/>
              <w:adjustRightInd w:val="0"/>
              <w:ind w:left="852" w:hanging="852"/>
              <w:rPr>
                <w:ins w:id="810" w:author="Tekijä"/>
                <w:rFonts w:ascii="Courier New" w:hAnsi="Courier New" w:cs="Courier New"/>
                <w:color w:val="0000FF"/>
                <w:sz w:val="18"/>
                <w:lang w:eastAsia="fi-FI"/>
              </w:rPr>
            </w:pPr>
            <w:ins w:id="811"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ins>
          </w:p>
          <w:p w14:paraId="59D5A292" w14:textId="77777777" w:rsidR="0044199A" w:rsidRPr="0044199A" w:rsidRDefault="0044199A" w:rsidP="0044199A">
            <w:pPr>
              <w:autoSpaceDE w:val="0"/>
              <w:autoSpaceDN w:val="0"/>
              <w:adjustRightInd w:val="0"/>
              <w:rPr>
                <w:ins w:id="812" w:author="Tekijä"/>
                <w:rFonts w:ascii="Courier New" w:hAnsi="Courier New" w:cs="Courier New"/>
                <w:color w:val="0000FF"/>
                <w:sz w:val="18"/>
                <w:lang w:val="en-US" w:eastAsia="fi-FI"/>
              </w:rPr>
            </w:pPr>
            <w:ins w:id="813" w:author="Tekijä">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ins>
          </w:p>
          <w:p w14:paraId="73CAA5A9" w14:textId="77777777" w:rsidR="0044199A" w:rsidRPr="0044199A" w:rsidRDefault="0044199A" w:rsidP="0044199A">
            <w:pPr>
              <w:autoSpaceDE w:val="0"/>
              <w:autoSpaceDN w:val="0"/>
              <w:adjustRightInd w:val="0"/>
              <w:rPr>
                <w:ins w:id="814" w:author="Tekijä"/>
                <w:rFonts w:ascii="Courier New" w:hAnsi="Courier New" w:cs="Courier New"/>
                <w:color w:val="0000FF"/>
                <w:sz w:val="18"/>
                <w:lang w:val="en-US" w:eastAsia="fi-FI"/>
              </w:rPr>
            </w:pPr>
            <w:ins w:id="815"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ins>
          </w:p>
          <w:p w14:paraId="40423071" w14:textId="77777777" w:rsidR="0044199A" w:rsidRPr="0044199A" w:rsidRDefault="0044199A" w:rsidP="0044199A">
            <w:pPr>
              <w:autoSpaceDE w:val="0"/>
              <w:autoSpaceDN w:val="0"/>
              <w:adjustRightInd w:val="0"/>
              <w:rPr>
                <w:ins w:id="816" w:author="Tekijä"/>
                <w:rFonts w:ascii="Courier New" w:hAnsi="Courier New" w:cs="Courier New"/>
                <w:color w:val="0000FF"/>
                <w:sz w:val="18"/>
                <w:lang w:val="en-US" w:eastAsia="fi-FI"/>
              </w:rPr>
            </w:pPr>
            <w:ins w:id="817"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ins>
          </w:p>
          <w:p w14:paraId="46493631" w14:textId="77777777" w:rsidR="0044199A" w:rsidRPr="0044199A" w:rsidRDefault="0044199A" w:rsidP="0044199A">
            <w:pPr>
              <w:autoSpaceDE w:val="0"/>
              <w:autoSpaceDN w:val="0"/>
              <w:adjustRightInd w:val="0"/>
              <w:rPr>
                <w:ins w:id="818" w:author="Tekijä"/>
                <w:rFonts w:ascii="Courier New" w:hAnsi="Courier New" w:cs="Courier New"/>
                <w:color w:val="0000FF"/>
                <w:sz w:val="18"/>
                <w:lang w:val="en-US" w:eastAsia="fi-FI"/>
              </w:rPr>
            </w:pPr>
            <w:ins w:id="819"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ins>
          </w:p>
          <w:p w14:paraId="01B0D929" w14:textId="5376D48F" w:rsidR="0044199A" w:rsidRPr="0044199A" w:rsidRDefault="0044199A" w:rsidP="0044199A">
            <w:pPr>
              <w:autoSpaceDE w:val="0"/>
              <w:autoSpaceDN w:val="0"/>
              <w:adjustRightInd w:val="0"/>
              <w:ind w:left="568" w:hanging="568"/>
              <w:rPr>
                <w:ins w:id="820" w:author="Tekijä"/>
                <w:rFonts w:ascii="Courier New" w:hAnsi="Courier New" w:cs="Courier New"/>
                <w:color w:val="0000FF"/>
                <w:sz w:val="18"/>
                <w:lang w:val="en-US" w:eastAsia="fi-FI"/>
              </w:rPr>
            </w:pPr>
            <w:ins w:id="821"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=""/&gt;</w:t>
              </w:r>
            </w:ins>
          </w:p>
          <w:p w14:paraId="7887A7D3" w14:textId="77777777" w:rsidR="0044199A" w:rsidRPr="0044199A" w:rsidRDefault="0044199A" w:rsidP="0044199A">
            <w:pPr>
              <w:autoSpaceDE w:val="0"/>
              <w:autoSpaceDN w:val="0"/>
              <w:adjustRightInd w:val="0"/>
              <w:rPr>
                <w:ins w:id="822" w:author="Tekijä"/>
                <w:rFonts w:ascii="Courier New" w:hAnsi="Courier New" w:cs="Courier New"/>
                <w:color w:val="0000FF"/>
                <w:sz w:val="18"/>
                <w:lang w:val="en-US" w:eastAsia="fi-FI"/>
              </w:rPr>
            </w:pPr>
            <w:ins w:id="823"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ins>
          </w:p>
          <w:p w14:paraId="6FA3E223" w14:textId="230A9A58" w:rsidR="0044199A" w:rsidRPr="00787643" w:rsidRDefault="0044199A" w:rsidP="009554A6">
            <w:pPr>
              <w:autoSpaceDE w:val="0"/>
              <w:autoSpaceDN w:val="0"/>
              <w:adjustRightInd w:val="0"/>
              <w:rPr>
                <w:ins w:id="824" w:author="Tekijä"/>
                <w:rFonts w:ascii="Courier New" w:hAnsi="Courier New" w:cs="Courier New"/>
                <w:color w:val="0000FF"/>
                <w:sz w:val="18"/>
                <w:szCs w:val="18"/>
                <w:lang w:val="en-US" w:eastAsia="fi-FI"/>
              </w:rPr>
            </w:pPr>
            <w:ins w:id="825" w:author="Tekijä">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ins>
          </w:p>
        </w:tc>
      </w:tr>
    </w:tbl>
    <w:p w14:paraId="6C521759" w14:textId="77777777" w:rsidR="0044199A" w:rsidRDefault="0044199A" w:rsidP="00CA2C72">
      <w:pPr>
        <w:rPr>
          <w:ins w:id="826" w:author="Tekijä"/>
          <w:lang w:val="en-US" w:eastAsia="fi-FI"/>
        </w:rPr>
      </w:pPr>
    </w:p>
    <w:p w14:paraId="149912BD" w14:textId="152DE25D" w:rsidR="00CA2C72" w:rsidRDefault="00355829" w:rsidP="00CA2C72">
      <w:pPr>
        <w:pStyle w:val="Otsikko2"/>
        <w:rPr>
          <w:ins w:id="827" w:author="Tekijä"/>
          <w:lang w:eastAsia="fi-FI"/>
        </w:rPr>
      </w:pPr>
      <w:bookmarkStart w:id="828" w:name="_Toc444094035"/>
      <w:ins w:id="829" w:author="Tekijä">
        <w:r>
          <w:rPr>
            <w:lang w:eastAsia="fi-FI"/>
          </w:rPr>
          <w:t>Kuvantamist</w:t>
        </w:r>
        <w:r w:rsidR="00CA2C72">
          <w:rPr>
            <w:lang w:eastAsia="fi-FI"/>
          </w:rPr>
          <w:t>utkimuksen keskeyttämisen syy</w:t>
        </w:r>
        <w:bookmarkEnd w:id="828"/>
      </w:ins>
    </w:p>
    <w:p w14:paraId="5E0ACFC7" w14:textId="734E1B14" w:rsidR="005133FD" w:rsidRDefault="005133FD" w:rsidP="005133FD">
      <w:pPr>
        <w:rPr>
          <w:ins w:id="830" w:author="Tekijä"/>
          <w:highlight w:val="white"/>
          <w:lang w:eastAsia="fi-FI"/>
        </w:rPr>
      </w:pPr>
      <w:ins w:id="831" w:author="Tekijä">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ins>
    </w:p>
    <w:p w14:paraId="233E7D13" w14:textId="77777777" w:rsidR="005133FD" w:rsidRDefault="005133FD" w:rsidP="005133FD">
      <w:pPr>
        <w:rPr>
          <w:ins w:id="832" w:author="Tekijä"/>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rPr>
          <w:ins w:id="833" w:author="Tekijä"/>
        </w:trPr>
        <w:tc>
          <w:tcPr>
            <w:tcW w:w="9629" w:type="dxa"/>
          </w:tcPr>
          <w:p w14:paraId="07089063" w14:textId="77777777" w:rsidR="005133FD" w:rsidRPr="005133FD" w:rsidRDefault="005133FD" w:rsidP="005133FD">
            <w:pPr>
              <w:autoSpaceDE w:val="0"/>
              <w:autoSpaceDN w:val="0"/>
              <w:adjustRightInd w:val="0"/>
              <w:rPr>
                <w:ins w:id="834" w:author="Tekijä"/>
                <w:rFonts w:ascii="Courier New" w:hAnsi="Courier New" w:cs="Courier New"/>
                <w:color w:val="0000FF"/>
                <w:sz w:val="18"/>
                <w:lang w:eastAsia="fi-FI"/>
              </w:rPr>
            </w:pPr>
            <w:ins w:id="835"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43</w:t>
              </w:r>
              <w:proofErr w:type="gramEnd"/>
              <w:r w:rsidRPr="005133FD">
                <w:rPr>
                  <w:rFonts w:ascii="Courier New" w:hAnsi="Courier New" w:cs="Courier New"/>
                  <w:color w:val="474747"/>
                  <w:sz w:val="18"/>
                  <w:lang w:eastAsia="fi-FI"/>
                </w:rPr>
                <w:t xml:space="preserve"> Tutkimuksen keskeyttämisen syy </w:t>
              </w:r>
              <w:r w:rsidRPr="005133FD">
                <w:rPr>
                  <w:rFonts w:ascii="Courier New" w:hAnsi="Courier New" w:cs="Courier New"/>
                  <w:color w:val="0000FF"/>
                  <w:sz w:val="18"/>
                  <w:lang w:eastAsia="fi-FI"/>
                </w:rPr>
                <w:t>--&gt;</w:t>
              </w:r>
            </w:ins>
          </w:p>
          <w:p w14:paraId="6E97D5C4" w14:textId="77777777" w:rsidR="005133FD" w:rsidRPr="00686C4D" w:rsidRDefault="005133FD" w:rsidP="005133FD">
            <w:pPr>
              <w:autoSpaceDE w:val="0"/>
              <w:autoSpaceDN w:val="0"/>
              <w:adjustRightInd w:val="0"/>
              <w:rPr>
                <w:ins w:id="836" w:author="Tekijä"/>
                <w:rFonts w:ascii="Courier New" w:hAnsi="Courier New" w:cs="Courier New"/>
                <w:color w:val="0000FF"/>
                <w:sz w:val="18"/>
                <w:lang w:val="en-US" w:eastAsia="fi-FI"/>
              </w:rPr>
            </w:pPr>
            <w:ins w:id="837" w:author="Tekijä">
              <w:r w:rsidRPr="005133FD">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entryRelationship</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typeCode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COMP</w:t>
              </w:r>
              <w:r w:rsidRPr="00686C4D">
                <w:rPr>
                  <w:rFonts w:ascii="Courier New" w:hAnsi="Courier New" w:cs="Courier New"/>
                  <w:color w:val="0000FF"/>
                  <w:sz w:val="18"/>
                  <w:lang w:val="en-US" w:eastAsia="fi-FI"/>
                </w:rPr>
                <w:t>"&gt;</w:t>
              </w:r>
            </w:ins>
          </w:p>
          <w:p w14:paraId="51F0BC0F" w14:textId="77777777" w:rsidR="005133FD" w:rsidRPr="005133FD" w:rsidRDefault="005133FD" w:rsidP="005133FD">
            <w:pPr>
              <w:autoSpaceDE w:val="0"/>
              <w:autoSpaceDN w:val="0"/>
              <w:adjustRightInd w:val="0"/>
              <w:rPr>
                <w:ins w:id="838" w:author="Tekijä"/>
                <w:rFonts w:ascii="Courier New" w:hAnsi="Courier New" w:cs="Courier New"/>
                <w:color w:val="0000FF"/>
                <w:sz w:val="18"/>
                <w:lang w:val="en-US" w:eastAsia="fi-FI"/>
              </w:rPr>
            </w:pPr>
            <w:ins w:id="839" w:author="Tekijä">
              <w:r w:rsidRPr="00686C4D">
                <w:rPr>
                  <w:rFonts w:ascii="Courier New" w:hAnsi="Courier New" w:cs="Courier New"/>
                  <w:color w:val="000000"/>
                  <w:sz w:val="18"/>
                  <w:lang w:val="en-US"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ins>
          </w:p>
          <w:p w14:paraId="1B6B6F08" w14:textId="2265E17D" w:rsidR="005133FD" w:rsidRPr="005133FD" w:rsidRDefault="005133FD" w:rsidP="0044199A">
            <w:pPr>
              <w:autoSpaceDE w:val="0"/>
              <w:autoSpaceDN w:val="0"/>
              <w:adjustRightInd w:val="0"/>
              <w:ind w:left="852" w:hanging="852"/>
              <w:rPr>
                <w:ins w:id="840" w:author="Tekijä"/>
                <w:rFonts w:ascii="Courier New" w:hAnsi="Courier New" w:cs="Courier New"/>
                <w:color w:val="0000FF"/>
                <w:sz w:val="18"/>
                <w:lang w:eastAsia="fi-FI"/>
              </w:rPr>
            </w:pPr>
            <w:ins w:id="841" w:author="Tekijä">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Pr>
                  <w:rFonts w:ascii="Courier New" w:hAnsi="Courier New" w:cs="Courier New"/>
                  <w:color w:val="0000FF"/>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ins>
          </w:p>
          <w:p w14:paraId="038F48BF" w14:textId="77777777" w:rsidR="005133FD" w:rsidRPr="005133FD" w:rsidRDefault="005133FD" w:rsidP="005133FD">
            <w:pPr>
              <w:autoSpaceDE w:val="0"/>
              <w:autoSpaceDN w:val="0"/>
              <w:adjustRightInd w:val="0"/>
              <w:rPr>
                <w:ins w:id="842" w:author="Tekijä"/>
                <w:rFonts w:ascii="Courier New" w:hAnsi="Courier New" w:cs="Courier New"/>
                <w:color w:val="0000FF"/>
                <w:sz w:val="18"/>
                <w:lang w:val="en-US" w:eastAsia="fi-FI"/>
              </w:rPr>
            </w:pPr>
            <w:ins w:id="843"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ins>
          </w:p>
          <w:p w14:paraId="2AE67BC3" w14:textId="77777777" w:rsidR="005133FD" w:rsidRPr="005133FD" w:rsidRDefault="005133FD" w:rsidP="005133FD">
            <w:pPr>
              <w:autoSpaceDE w:val="0"/>
              <w:autoSpaceDN w:val="0"/>
              <w:adjustRightInd w:val="0"/>
              <w:rPr>
                <w:ins w:id="844" w:author="Tekijä"/>
                <w:rFonts w:ascii="Courier New" w:hAnsi="Courier New" w:cs="Courier New"/>
                <w:color w:val="0000FF"/>
                <w:sz w:val="18"/>
                <w:lang w:val="en-US" w:eastAsia="fi-FI"/>
              </w:rPr>
            </w:pPr>
            <w:ins w:id="845"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ins>
          </w:p>
          <w:p w14:paraId="6726C067" w14:textId="77777777" w:rsidR="005133FD" w:rsidRPr="005133FD" w:rsidRDefault="005133FD" w:rsidP="005133FD">
            <w:pPr>
              <w:autoSpaceDE w:val="0"/>
              <w:autoSpaceDN w:val="0"/>
              <w:adjustRightInd w:val="0"/>
              <w:rPr>
                <w:ins w:id="846" w:author="Tekijä"/>
                <w:rFonts w:ascii="Courier New" w:hAnsi="Courier New" w:cs="Courier New"/>
                <w:color w:val="0000FF"/>
                <w:sz w:val="18"/>
                <w:lang w:val="en-US" w:eastAsia="fi-FI"/>
              </w:rPr>
            </w:pPr>
            <w:ins w:id="847"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ins>
          </w:p>
          <w:p w14:paraId="54B02415" w14:textId="3AD2DCEB" w:rsidR="005133FD" w:rsidRPr="00CE1E9C" w:rsidDel="00CE1E9C" w:rsidRDefault="005133FD" w:rsidP="005133FD">
            <w:pPr>
              <w:autoSpaceDE w:val="0"/>
              <w:autoSpaceDN w:val="0"/>
              <w:adjustRightInd w:val="0"/>
              <w:rPr>
                <w:ins w:id="848" w:author="Tekijä"/>
                <w:del w:id="849" w:author="Tekijä"/>
                <w:rFonts w:ascii="Courier New" w:hAnsi="Courier New" w:cs="Courier New"/>
                <w:color w:val="0000FF"/>
                <w:sz w:val="18"/>
                <w:lang w:val="en-US" w:eastAsia="fi-FI"/>
              </w:rPr>
            </w:pPr>
            <w:ins w:id="850" w:author="Tekijä">
              <w:del w:id="851" w:author="Tekijä">
                <w:r w:rsidRPr="005133FD" w:rsidDel="00CE1E9C">
                  <w:rPr>
                    <w:rFonts w:ascii="Courier New" w:hAnsi="Courier New" w:cs="Courier New"/>
                    <w:color w:val="000000"/>
                    <w:sz w:val="18"/>
                    <w:lang w:val="en-US" w:eastAsia="fi-FI"/>
                  </w:rPr>
                  <w:delText xml:space="preserve">       </w:delText>
                </w:r>
                <w:r w:rsidRPr="00CE1E9C" w:rsidDel="00CE1E9C">
                  <w:rPr>
                    <w:rFonts w:ascii="Courier New" w:hAnsi="Courier New" w:cs="Courier New"/>
                    <w:color w:val="0000FF"/>
                    <w:sz w:val="18"/>
                    <w:lang w:val="en-US" w:eastAsia="fi-FI"/>
                  </w:rPr>
                  <w:delText>&lt;!--</w:delText>
                </w:r>
                <w:r w:rsidRPr="00CE1E9C" w:rsidDel="00CE1E9C">
                  <w:rPr>
                    <w:rFonts w:ascii="Courier New" w:hAnsi="Courier New" w:cs="Courier New"/>
                    <w:color w:val="474747"/>
                    <w:sz w:val="18"/>
                    <w:lang w:val="en-US" w:eastAsia="fi-FI"/>
                  </w:rPr>
                  <w:delText xml:space="preserve"> toistuva </w:delText>
                </w:r>
                <w:r w:rsidRPr="00CE1E9C" w:rsidDel="00CE1E9C">
                  <w:rPr>
                    <w:rFonts w:ascii="Courier New" w:hAnsi="Courier New" w:cs="Courier New"/>
                    <w:color w:val="0000FF"/>
                    <w:sz w:val="18"/>
                    <w:lang w:val="en-US" w:eastAsia="fi-FI"/>
                  </w:rPr>
                  <w:delText>--&gt;</w:delText>
                </w:r>
              </w:del>
            </w:ins>
          </w:p>
          <w:p w14:paraId="04650C5B" w14:textId="77777777" w:rsidR="005133FD" w:rsidRPr="005133FD" w:rsidRDefault="005133FD" w:rsidP="0044199A">
            <w:pPr>
              <w:autoSpaceDE w:val="0"/>
              <w:autoSpaceDN w:val="0"/>
              <w:adjustRightInd w:val="0"/>
              <w:ind w:left="852" w:hanging="852"/>
              <w:rPr>
                <w:ins w:id="852" w:author="Tekijä"/>
                <w:rFonts w:ascii="Courier New" w:hAnsi="Courier New" w:cs="Courier New"/>
                <w:color w:val="0000FF"/>
                <w:sz w:val="18"/>
                <w:lang w:eastAsia="fi-FI"/>
              </w:rPr>
            </w:pPr>
            <w:ins w:id="853" w:author="Tekijä">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xsi:type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ins>
          </w:p>
          <w:p w14:paraId="3397A08D" w14:textId="77777777" w:rsidR="005133FD" w:rsidRPr="005133FD" w:rsidRDefault="005133FD" w:rsidP="005133FD">
            <w:pPr>
              <w:autoSpaceDE w:val="0"/>
              <w:autoSpaceDN w:val="0"/>
              <w:adjustRightInd w:val="0"/>
              <w:rPr>
                <w:ins w:id="854" w:author="Tekijä"/>
                <w:rFonts w:ascii="Courier New" w:hAnsi="Courier New" w:cs="Courier New"/>
                <w:color w:val="0000FF"/>
                <w:sz w:val="18"/>
                <w:lang w:val="en-US" w:eastAsia="fi-FI"/>
              </w:rPr>
            </w:pPr>
            <w:ins w:id="855"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ins>
          </w:p>
          <w:p w14:paraId="2E67AD8D" w14:textId="28BF496D" w:rsidR="005133FD" w:rsidRPr="00CD6053" w:rsidRDefault="005133FD" w:rsidP="00D126ED">
            <w:pPr>
              <w:autoSpaceDE w:val="0"/>
              <w:autoSpaceDN w:val="0"/>
              <w:adjustRightInd w:val="0"/>
              <w:rPr>
                <w:ins w:id="856" w:author="Tekijä"/>
                <w:rFonts w:ascii="Courier New" w:hAnsi="Courier New" w:cs="Courier New"/>
                <w:color w:val="0000FF"/>
                <w:sz w:val="18"/>
                <w:szCs w:val="18"/>
                <w:lang w:val="en-US" w:eastAsia="fi-FI"/>
              </w:rPr>
            </w:pPr>
            <w:ins w:id="857"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ins>
          </w:p>
        </w:tc>
      </w:tr>
    </w:tbl>
    <w:p w14:paraId="00BD53A0" w14:textId="77777777" w:rsidR="00CA2C72" w:rsidRDefault="00CA2C72" w:rsidP="001E3E96">
      <w:pPr>
        <w:rPr>
          <w:ins w:id="858" w:author="Tekijä"/>
          <w:highlight w:val="white"/>
          <w:lang w:eastAsia="fi-FI"/>
        </w:rPr>
      </w:pPr>
    </w:p>
    <w:p w14:paraId="7346650A" w14:textId="77777777" w:rsidR="00CA2C72" w:rsidRDefault="00CA2C72" w:rsidP="00CA2C72">
      <w:pPr>
        <w:pStyle w:val="Otsikko2"/>
        <w:rPr>
          <w:lang w:eastAsia="fi-FI"/>
        </w:rPr>
      </w:pPr>
      <w:bookmarkStart w:id="859" w:name="_Toc444094036"/>
      <w:r>
        <w:rPr>
          <w:lang w:eastAsia="fi-FI"/>
        </w:rPr>
        <w:t>Säteilyannos</w:t>
      </w:r>
      <w:bookmarkEnd w:id="859"/>
    </w:p>
    <w:p w14:paraId="6E9F254B" w14:textId="77777777" w:rsidR="00CA2C72" w:rsidRDefault="00CA2C72" w:rsidP="00CA2C72">
      <w:r>
        <w:rPr>
          <w:lang w:eastAsia="fi-FI"/>
        </w:rPr>
        <w:t xml:space="preserve">Säteilyturvakeskus ohjeistaa röntgentutkimuksesta potilaalle aiheutuvan säteilyaltistuksen </w:t>
      </w:r>
      <w:proofErr w:type="gramStart"/>
      <w:r>
        <w:rPr>
          <w:lang w:eastAsia="fi-FI"/>
        </w:rPr>
        <w:t xml:space="preserve">määrittämisen  </w:t>
      </w:r>
      <w:r w:rsidR="00686C4D">
        <w:fldChar w:fldCharType="begin"/>
      </w:r>
      <w:proofErr w:type="gramEnd"/>
      <w:r w:rsidR="00686C4D">
        <w:instrText xml:space="preserve"> HYPERLINK "http://www.stuk.fi/julkaisut/katsaukset/pdf/rontgensateily.pdf" </w:instrText>
      </w:r>
      <w:r w:rsidR="00686C4D">
        <w:fldChar w:fldCharType="separate"/>
      </w:r>
      <w:r>
        <w:rPr>
          <w:rStyle w:val="Hyperlinkki"/>
        </w:rPr>
        <w:t>http://www.stuk.fi/julkaisut/katsaukset/pdf/rontgensateily.pdf</w:t>
      </w:r>
      <w:r w:rsidR="00686C4D">
        <w:rPr>
          <w:rStyle w:val="Hyperlinkki"/>
        </w:rPr>
        <w:fldChar w:fldCharType="end"/>
      </w:r>
      <w:r>
        <w:t xml:space="preserve"> . Ohjeessa taulukossa 1 on kuvattu ohjeistus. </w:t>
      </w:r>
    </w:p>
    <w:p w14:paraId="6A66A767" w14:textId="77777777" w:rsidR="00CA2C72" w:rsidRDefault="00CA2C72" w:rsidP="00CA2C72"/>
    <w:p w14:paraId="7F310FAD" w14:textId="77777777" w:rsidR="00CA2C72" w:rsidRDefault="00CA2C72" w:rsidP="00CA2C72">
      <w:r>
        <w:rPr>
          <w:noProof/>
          <w:lang w:eastAsia="fi-FI"/>
        </w:rPr>
        <w:lastRenderedPageBreak/>
        <w:drawing>
          <wp:inline distT="0" distB="0" distL="0" distR="0" wp14:anchorId="2C14B740" wp14:editId="31C6EAE4">
            <wp:extent cx="4055110" cy="2790825"/>
            <wp:effectExtent l="19050" t="0" r="254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77777777" w:rsidR="00CA2C72" w:rsidRDefault="00CA2C72" w:rsidP="00CA2C72">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32763B1A" w14:textId="77777777" w:rsidR="00CA2C72" w:rsidRDefault="00CA2C72" w:rsidP="00CA2C72">
      <w:pPr>
        <w:rPr>
          <w:lang w:eastAsia="fi-FI"/>
        </w:rPr>
      </w:pPr>
    </w:p>
    <w:p w14:paraId="7CC62FA1" w14:textId="327D7E3F" w:rsidR="00CA2C72" w:rsidRDefault="00CA2C72" w:rsidP="00CA2C72">
      <w:pPr>
        <w:rPr>
          <w:lang w:eastAsia="fi-FI"/>
        </w:rPr>
      </w:pPr>
      <w:r w:rsidRPr="00386A81">
        <w:rPr>
          <w:lang w:eastAsia="fi-FI"/>
        </w:rPr>
        <w:t xml:space="preserve">Code-elementissä käytetään </w:t>
      </w:r>
      <w:del w:id="860" w:author="Tekijä">
        <w:r w:rsidRPr="00386A81" w:rsidDel="0004390F">
          <w:rPr>
            <w:lang w:eastAsia="fi-FI"/>
          </w:rPr>
          <w:delText xml:space="preserve"> kenttäkoodia 11 ja koodisto on 1.2.246.537.6.12.2002.103</w:delText>
        </w:r>
        <w:r w:rsidDel="0004390F">
          <w:rPr>
            <w:lang w:eastAsia="fi-FI"/>
          </w:rPr>
          <w:delText xml:space="preserve"> (laboratorion kenttäkoodisto)</w:delText>
        </w:r>
      </w:del>
      <w:ins w:id="861" w:author="Tekijä">
        <w:r w:rsidR="0004390F">
          <w:rPr>
            <w:lang w:eastAsia="fi-FI"/>
          </w:rPr>
          <w:t>teknisen rakennekoodiston koodia 22.8</w:t>
        </w:r>
      </w:ins>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ins w:id="862" w:author="Tekijä"/>
                <w:rFonts w:ascii="Courier New" w:hAnsi="Courier New" w:cs="Courier New"/>
                <w:color w:val="0000FF"/>
                <w:sz w:val="18"/>
                <w:lang w:val="en-US" w:eastAsia="fi-FI"/>
              </w:rPr>
            </w:pPr>
            <w:ins w:id="863" w:author="Tekijä">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ins>
          </w:p>
          <w:p w14:paraId="576FE7F5" w14:textId="77777777" w:rsidR="005133FD" w:rsidRPr="005133FD" w:rsidRDefault="005133FD" w:rsidP="005133FD">
            <w:pPr>
              <w:autoSpaceDE w:val="0"/>
              <w:autoSpaceDN w:val="0"/>
              <w:adjustRightInd w:val="0"/>
              <w:rPr>
                <w:ins w:id="864" w:author="Tekijä"/>
                <w:rFonts w:ascii="Courier New" w:hAnsi="Courier New" w:cs="Courier New"/>
                <w:color w:val="0000FF"/>
                <w:sz w:val="18"/>
                <w:lang w:val="en-US" w:eastAsia="fi-FI"/>
              </w:rPr>
            </w:pPr>
            <w:ins w:id="865" w:author="Tekijä">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ins>
          </w:p>
          <w:p w14:paraId="7B227519" w14:textId="77777777" w:rsidR="005133FD" w:rsidRPr="005133FD" w:rsidRDefault="005133FD" w:rsidP="005133FD">
            <w:pPr>
              <w:autoSpaceDE w:val="0"/>
              <w:autoSpaceDN w:val="0"/>
              <w:adjustRightInd w:val="0"/>
              <w:rPr>
                <w:ins w:id="866" w:author="Tekijä"/>
                <w:rFonts w:ascii="Courier New" w:hAnsi="Courier New" w:cs="Courier New"/>
                <w:color w:val="0000FF"/>
                <w:sz w:val="18"/>
                <w:lang w:val="en-US" w:eastAsia="fi-FI"/>
              </w:rPr>
            </w:pPr>
            <w:ins w:id="867"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ins>
          </w:p>
          <w:p w14:paraId="73F32AC7" w14:textId="77777777" w:rsidR="005133FD" w:rsidRPr="005133FD" w:rsidRDefault="005133FD" w:rsidP="005133FD">
            <w:pPr>
              <w:autoSpaceDE w:val="0"/>
              <w:autoSpaceDN w:val="0"/>
              <w:adjustRightInd w:val="0"/>
              <w:ind w:left="852" w:hanging="852"/>
              <w:rPr>
                <w:ins w:id="868" w:author="Tekijä"/>
                <w:rFonts w:ascii="Courier New" w:hAnsi="Courier New" w:cs="Courier New"/>
                <w:color w:val="0000FF"/>
                <w:sz w:val="18"/>
                <w:lang w:val="en-US" w:eastAsia="fi-FI"/>
              </w:rPr>
            </w:pPr>
            <w:ins w:id="869"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ins>
          </w:p>
          <w:p w14:paraId="52BD074F" w14:textId="77777777" w:rsidR="005133FD" w:rsidRPr="005133FD" w:rsidRDefault="005133FD" w:rsidP="005133FD">
            <w:pPr>
              <w:autoSpaceDE w:val="0"/>
              <w:autoSpaceDN w:val="0"/>
              <w:adjustRightInd w:val="0"/>
              <w:rPr>
                <w:ins w:id="870" w:author="Tekijä"/>
                <w:rFonts w:ascii="Courier New" w:hAnsi="Courier New" w:cs="Courier New"/>
                <w:color w:val="0000FF"/>
                <w:sz w:val="18"/>
                <w:lang w:eastAsia="fi-FI"/>
              </w:rPr>
            </w:pPr>
            <w:ins w:id="871"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40</w:t>
              </w:r>
              <w:proofErr w:type="gramEnd"/>
              <w:r w:rsidRPr="005133FD">
                <w:rPr>
                  <w:rFonts w:ascii="Courier New" w:hAnsi="Courier New" w:cs="Courier New"/>
                  <w:color w:val="474747"/>
                  <w:sz w:val="18"/>
                  <w:lang w:eastAsia="fi-FI"/>
                </w:rPr>
                <w:t xml:space="preserve"> säteilyannoksen suure ja tunnus </w:t>
              </w:r>
              <w:r w:rsidRPr="005133FD">
                <w:rPr>
                  <w:rFonts w:ascii="Courier New" w:hAnsi="Courier New" w:cs="Courier New"/>
                  <w:color w:val="0000FF"/>
                  <w:sz w:val="18"/>
                  <w:lang w:eastAsia="fi-FI"/>
                </w:rPr>
                <w:t>--&gt;</w:t>
              </w:r>
            </w:ins>
          </w:p>
          <w:p w14:paraId="38CE34A5" w14:textId="77777777" w:rsidR="005133FD" w:rsidRPr="00686C4D" w:rsidRDefault="005133FD" w:rsidP="005133FD">
            <w:pPr>
              <w:autoSpaceDE w:val="0"/>
              <w:autoSpaceDN w:val="0"/>
              <w:adjustRightInd w:val="0"/>
              <w:rPr>
                <w:ins w:id="872" w:author="Tekijä"/>
                <w:rFonts w:ascii="Courier New" w:hAnsi="Courier New" w:cs="Courier New"/>
                <w:color w:val="0000FF"/>
                <w:sz w:val="18"/>
                <w:lang w:val="en-US" w:eastAsia="fi-FI"/>
              </w:rPr>
            </w:pPr>
            <w:ins w:id="873" w:author="Tekijä">
              <w:r w:rsidRPr="005133FD">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ins>
          </w:p>
          <w:p w14:paraId="59C67AB4" w14:textId="77777777" w:rsidR="005133FD" w:rsidRPr="005133FD" w:rsidRDefault="005133FD" w:rsidP="005133FD">
            <w:pPr>
              <w:autoSpaceDE w:val="0"/>
              <w:autoSpaceDN w:val="0"/>
              <w:adjustRightInd w:val="0"/>
              <w:ind w:left="1420" w:hanging="1420"/>
              <w:rPr>
                <w:ins w:id="874" w:author="Tekijä"/>
                <w:rFonts w:ascii="Courier New" w:hAnsi="Courier New" w:cs="Courier New"/>
                <w:color w:val="0000FF"/>
                <w:sz w:val="18"/>
                <w:lang w:val="en-US" w:eastAsia="fi-FI"/>
              </w:rPr>
            </w:pPr>
            <w:ins w:id="875" w:author="Tekijä">
              <w:r w:rsidRPr="00686C4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name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DAP</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1.2.246.537.6.12.2012.336.2.40</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Annoksen ja pinta-alan tulo</w:t>
              </w:r>
              <w:r w:rsidRPr="005133FD">
                <w:rPr>
                  <w:rFonts w:ascii="Courier New" w:hAnsi="Courier New" w:cs="Courier New"/>
                  <w:color w:val="0000FF"/>
                  <w:sz w:val="18"/>
                  <w:lang w:val="en-US" w:eastAsia="fi-FI"/>
                </w:rPr>
                <w:t>"/&gt;</w:t>
              </w:r>
            </w:ins>
          </w:p>
          <w:p w14:paraId="2E5E2049" w14:textId="77777777" w:rsidR="005133FD" w:rsidRPr="00686C4D" w:rsidRDefault="005133FD" w:rsidP="005133FD">
            <w:pPr>
              <w:autoSpaceDE w:val="0"/>
              <w:autoSpaceDN w:val="0"/>
              <w:adjustRightInd w:val="0"/>
              <w:rPr>
                <w:ins w:id="876" w:author="Tekijä"/>
                <w:rFonts w:ascii="Courier New" w:hAnsi="Courier New" w:cs="Courier New"/>
                <w:color w:val="0000FF"/>
                <w:sz w:val="18"/>
                <w:lang w:eastAsia="fi-FI"/>
              </w:rPr>
            </w:pPr>
            <w:ins w:id="877" w:author="Tekijä">
              <w:r w:rsidRPr="005133FD">
                <w:rPr>
                  <w:rFonts w:ascii="Courier New" w:hAnsi="Courier New" w:cs="Courier New"/>
                  <w:color w:val="000000"/>
                  <w:sz w:val="18"/>
                  <w:lang w:val="en-US" w:eastAsia="fi-FI"/>
                </w:rPr>
                <w:t xml:space="preserve">         </w:t>
              </w:r>
              <w:r w:rsidRPr="00686C4D">
                <w:rPr>
                  <w:rFonts w:ascii="Courier New" w:hAnsi="Courier New" w:cs="Courier New"/>
                  <w:color w:val="0000FF"/>
                  <w:sz w:val="18"/>
                  <w:lang w:eastAsia="fi-FI"/>
                </w:rPr>
                <w:t>&lt;/</w:t>
              </w:r>
              <w:r w:rsidRPr="00686C4D">
                <w:rPr>
                  <w:rFonts w:ascii="Courier New" w:hAnsi="Courier New" w:cs="Courier New"/>
                  <w:color w:val="800000"/>
                  <w:sz w:val="18"/>
                  <w:lang w:eastAsia="fi-FI"/>
                </w:rPr>
                <w:t>qualifier</w:t>
              </w:r>
              <w:r w:rsidRPr="00686C4D">
                <w:rPr>
                  <w:rFonts w:ascii="Courier New" w:hAnsi="Courier New" w:cs="Courier New"/>
                  <w:color w:val="0000FF"/>
                  <w:sz w:val="18"/>
                  <w:lang w:eastAsia="fi-FI"/>
                </w:rPr>
                <w:t>&gt;</w:t>
              </w:r>
            </w:ins>
          </w:p>
          <w:p w14:paraId="6C0962A3" w14:textId="77777777" w:rsidR="005133FD" w:rsidRPr="005133FD" w:rsidRDefault="005133FD" w:rsidP="005133FD">
            <w:pPr>
              <w:autoSpaceDE w:val="0"/>
              <w:autoSpaceDN w:val="0"/>
              <w:adjustRightInd w:val="0"/>
              <w:rPr>
                <w:ins w:id="878" w:author="Tekijä"/>
                <w:rFonts w:ascii="Courier New" w:hAnsi="Courier New" w:cs="Courier New"/>
                <w:color w:val="0000FF"/>
                <w:sz w:val="18"/>
                <w:lang w:eastAsia="fi-FI"/>
              </w:rPr>
            </w:pPr>
            <w:ins w:id="879" w:author="Tekijä">
              <w:r w:rsidRPr="00686C4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ins>
          </w:p>
          <w:p w14:paraId="3F1A0A6A" w14:textId="77777777" w:rsidR="005133FD" w:rsidRPr="005133FD" w:rsidRDefault="005133FD" w:rsidP="005133FD">
            <w:pPr>
              <w:autoSpaceDE w:val="0"/>
              <w:autoSpaceDN w:val="0"/>
              <w:adjustRightInd w:val="0"/>
              <w:rPr>
                <w:ins w:id="880" w:author="Tekijä"/>
                <w:rFonts w:ascii="Courier New" w:hAnsi="Courier New" w:cs="Courier New"/>
                <w:color w:val="0000FF"/>
                <w:sz w:val="18"/>
                <w:lang w:eastAsia="fi-FI"/>
              </w:rPr>
            </w:pPr>
            <w:ins w:id="881"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12</w:t>
              </w:r>
              <w:proofErr w:type="gramEnd"/>
              <w:r w:rsidRPr="005133FD">
                <w:rPr>
                  <w:rFonts w:ascii="Courier New" w:hAnsi="Courier New" w:cs="Courier New"/>
                  <w:color w:val="474747"/>
                  <w:sz w:val="18"/>
                  <w:lang w:eastAsia="fi-FI"/>
                </w:rPr>
                <w:t xml:space="preserve"> säteilyannos ja sen yksikkö</w:t>
              </w:r>
              <w:r w:rsidRPr="005133FD">
                <w:rPr>
                  <w:rFonts w:ascii="Courier New" w:hAnsi="Courier New" w:cs="Courier New"/>
                  <w:color w:val="0000FF"/>
                  <w:sz w:val="18"/>
                  <w:lang w:eastAsia="fi-FI"/>
                </w:rPr>
                <w:t>--&gt;</w:t>
              </w:r>
            </w:ins>
          </w:p>
          <w:p w14:paraId="650E6071" w14:textId="77777777" w:rsidR="005133FD" w:rsidRPr="005133FD" w:rsidRDefault="005133FD" w:rsidP="005133FD">
            <w:pPr>
              <w:autoSpaceDE w:val="0"/>
              <w:autoSpaceDN w:val="0"/>
              <w:adjustRightInd w:val="0"/>
              <w:rPr>
                <w:ins w:id="882" w:author="Tekijä"/>
                <w:rFonts w:ascii="Courier New" w:hAnsi="Courier New" w:cs="Courier New"/>
                <w:color w:val="0000FF"/>
                <w:sz w:val="18"/>
                <w:lang w:val="en-US" w:eastAsia="fi-FI"/>
              </w:rPr>
            </w:pPr>
            <w:ins w:id="883"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value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xsi:type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PQ</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0.1</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unit</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mGy.cm2</w:t>
              </w:r>
              <w:r w:rsidRPr="005133FD">
                <w:rPr>
                  <w:rFonts w:ascii="Courier New" w:hAnsi="Courier New" w:cs="Courier New"/>
                  <w:color w:val="0000FF"/>
                  <w:sz w:val="18"/>
                  <w:lang w:val="en-US" w:eastAsia="fi-FI"/>
                </w:rPr>
                <w:t>"/&gt;</w:t>
              </w:r>
            </w:ins>
          </w:p>
          <w:p w14:paraId="7396CA61" w14:textId="77777777" w:rsidR="005133FD" w:rsidRPr="005133FD" w:rsidRDefault="005133FD" w:rsidP="0004390F">
            <w:pPr>
              <w:autoSpaceDE w:val="0"/>
              <w:autoSpaceDN w:val="0"/>
              <w:adjustRightInd w:val="0"/>
              <w:ind w:left="852" w:hanging="852"/>
              <w:rPr>
                <w:ins w:id="884" w:author="Tekijä"/>
                <w:rFonts w:ascii="Courier New" w:hAnsi="Courier New" w:cs="Courier New"/>
                <w:color w:val="0000FF"/>
                <w:sz w:val="18"/>
                <w:lang w:eastAsia="fi-FI"/>
              </w:rPr>
            </w:pPr>
            <w:ins w:id="885" w:author="Tekijä">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23</w:t>
              </w:r>
              <w:proofErr w:type="gramEnd"/>
              <w:r w:rsidRPr="005133FD">
                <w:rPr>
                  <w:rFonts w:ascii="Courier New" w:hAnsi="Courier New" w:cs="Courier New"/>
                  <w:color w:val="474747"/>
                  <w:sz w:val="18"/>
                  <w:lang w:eastAsia="fi-FI"/>
                </w:rPr>
                <w:t xml:space="preserve"> potilaan tutkimuksesta saama säteilyannos tekstimuotoisena, silloin kun tietoa ei pystytä antamaan arvona</w:t>
              </w:r>
              <w:r w:rsidRPr="005133FD">
                <w:rPr>
                  <w:rFonts w:ascii="Courier New" w:hAnsi="Courier New" w:cs="Courier New"/>
                  <w:color w:val="0000FF"/>
                  <w:sz w:val="18"/>
                  <w:lang w:eastAsia="fi-FI"/>
                </w:rPr>
                <w:t>--&gt;</w:t>
              </w:r>
            </w:ins>
          </w:p>
          <w:p w14:paraId="7ADEEAB0" w14:textId="77777777" w:rsidR="005133FD" w:rsidRPr="005133FD" w:rsidRDefault="005133FD" w:rsidP="005133FD">
            <w:pPr>
              <w:autoSpaceDE w:val="0"/>
              <w:autoSpaceDN w:val="0"/>
              <w:adjustRightInd w:val="0"/>
              <w:rPr>
                <w:ins w:id="886" w:author="Tekijä"/>
                <w:rFonts w:ascii="Courier New" w:hAnsi="Courier New" w:cs="Courier New"/>
                <w:color w:val="0000FF"/>
                <w:sz w:val="18"/>
                <w:lang w:eastAsia="fi-FI"/>
              </w:rPr>
            </w:pPr>
            <w:ins w:id="887"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proofErr w:type="gramStart"/>
              <w:r w:rsidRPr="005133FD">
                <w:rPr>
                  <w:rFonts w:ascii="Courier New" w:hAnsi="Courier New" w:cs="Courier New"/>
                  <w:color w:val="0000FF"/>
                  <w:sz w:val="18"/>
                  <w:lang w:eastAsia="fi-FI"/>
                </w:rPr>
                <w:t>--</w:t>
              </w:r>
              <w:r w:rsidRPr="005133FD">
                <w:rPr>
                  <w:rFonts w:ascii="Courier New" w:hAnsi="Courier New" w:cs="Courier New"/>
                  <w:color w:val="474747"/>
                  <w:sz w:val="18"/>
                  <w:lang w:eastAsia="fi-FI"/>
                </w:rPr>
                <w:t xml:space="preserve"> &lt;value</w:t>
              </w:r>
              <w:proofErr w:type="gramEnd"/>
              <w:r w:rsidRPr="005133FD">
                <w:rPr>
                  <w:rFonts w:ascii="Courier New" w:hAnsi="Courier New" w:cs="Courier New"/>
                  <w:color w:val="474747"/>
                  <w:sz w:val="18"/>
                  <w:lang w:eastAsia="fi-FI"/>
                </w:rPr>
                <w:t xml:space="preserve"> xsi:type="ST"&gt;tekstimuotoinen säteilyannos&lt;/value&gt; </w:t>
              </w:r>
              <w:r w:rsidRPr="005133FD">
                <w:rPr>
                  <w:rFonts w:ascii="Courier New" w:hAnsi="Courier New" w:cs="Courier New"/>
                  <w:color w:val="0000FF"/>
                  <w:sz w:val="18"/>
                  <w:lang w:eastAsia="fi-FI"/>
                </w:rPr>
                <w:t>--&gt;</w:t>
              </w:r>
            </w:ins>
          </w:p>
          <w:p w14:paraId="54DE6117" w14:textId="77777777" w:rsidR="005133FD" w:rsidRPr="005133FD" w:rsidRDefault="005133FD" w:rsidP="005133FD">
            <w:pPr>
              <w:autoSpaceDE w:val="0"/>
              <w:autoSpaceDN w:val="0"/>
              <w:adjustRightInd w:val="0"/>
              <w:rPr>
                <w:ins w:id="888" w:author="Tekijä"/>
                <w:rFonts w:ascii="Courier New" w:hAnsi="Courier New" w:cs="Courier New"/>
                <w:color w:val="0000FF"/>
                <w:sz w:val="18"/>
                <w:lang w:val="en-US" w:eastAsia="fi-FI"/>
              </w:rPr>
            </w:pPr>
            <w:ins w:id="889" w:author="Tekijä">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ins>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ins w:id="890" w:author="Tekijä">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ins>
          </w:p>
        </w:tc>
      </w:tr>
    </w:tbl>
    <w:p w14:paraId="0130114F" w14:textId="77777777" w:rsidR="00CA2C72" w:rsidRDefault="00CA2C72" w:rsidP="00CA2C72">
      <w:pPr>
        <w:rPr>
          <w:lang w:eastAsia="fi-FI"/>
        </w:rPr>
      </w:pPr>
    </w:p>
    <w:p w14:paraId="3777EACF" w14:textId="02832904" w:rsidR="00CA2C72" w:rsidRDefault="00CA2C72" w:rsidP="00CA2C72">
      <w:pPr>
        <w:pStyle w:val="Otsikko2"/>
        <w:rPr>
          <w:ins w:id="891" w:author="Tekijä"/>
          <w:lang w:eastAsia="fi-FI"/>
        </w:rPr>
      </w:pPr>
      <w:bookmarkStart w:id="892" w:name="_Toc444094037"/>
      <w:ins w:id="893" w:author="Tekijä">
        <w:r>
          <w:rPr>
            <w:lang w:eastAsia="fi-FI"/>
          </w:rPr>
          <w:t>Potilaan paino</w:t>
        </w:r>
        <w:bookmarkEnd w:id="892"/>
      </w:ins>
    </w:p>
    <w:p w14:paraId="6C32118E" w14:textId="7E32F36C" w:rsidR="00CA2C72" w:rsidRDefault="0004390F" w:rsidP="001E3E96">
      <w:pPr>
        <w:rPr>
          <w:ins w:id="894" w:author="Tekijä"/>
          <w:highlight w:val="white"/>
          <w:lang w:eastAsia="fi-FI"/>
        </w:rPr>
      </w:pPr>
      <w:ins w:id="895" w:author="Tekijä">
        <w:r>
          <w:rPr>
            <w:highlight w:val="white"/>
            <w:lang w:eastAsia="fi-FI"/>
          </w:rPr>
          <w:t xml:space="preserve">Potilaan paino annetaan omassa aliobservation:ssa. Observation.code:en tulee teknisen rakennekoodiston arvo 22.9 ja paino annetaan value:ssa PQ-tietotyypillä. </w:t>
        </w:r>
      </w:ins>
    </w:p>
    <w:p w14:paraId="30AEA45C" w14:textId="77777777" w:rsidR="0004390F" w:rsidRDefault="0004390F" w:rsidP="0004390F">
      <w:pPr>
        <w:rPr>
          <w:ins w:id="896" w:author="Tekijä"/>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rPr>
          <w:ins w:id="897" w:author="Tekijä"/>
        </w:trPr>
        <w:tc>
          <w:tcPr>
            <w:tcW w:w="9629" w:type="dxa"/>
          </w:tcPr>
          <w:p w14:paraId="040AE8C2" w14:textId="77777777" w:rsidR="0004390F" w:rsidRPr="0004390F" w:rsidRDefault="0004390F" w:rsidP="0004390F">
            <w:pPr>
              <w:autoSpaceDE w:val="0"/>
              <w:autoSpaceDN w:val="0"/>
              <w:adjustRightInd w:val="0"/>
              <w:rPr>
                <w:ins w:id="898" w:author="Tekijä"/>
                <w:rFonts w:ascii="Courier New" w:hAnsi="Courier New" w:cs="Courier New"/>
                <w:color w:val="0000FF"/>
                <w:sz w:val="18"/>
                <w:lang w:val="en-US" w:eastAsia="fi-FI"/>
              </w:rPr>
            </w:pPr>
            <w:ins w:id="899" w:author="Tekijä">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ins>
          </w:p>
          <w:p w14:paraId="318FFD52" w14:textId="77777777" w:rsidR="0004390F" w:rsidRPr="0004390F" w:rsidRDefault="0004390F" w:rsidP="0004390F">
            <w:pPr>
              <w:autoSpaceDE w:val="0"/>
              <w:autoSpaceDN w:val="0"/>
              <w:adjustRightInd w:val="0"/>
              <w:rPr>
                <w:ins w:id="900" w:author="Tekijä"/>
                <w:rFonts w:ascii="Courier New" w:hAnsi="Courier New" w:cs="Courier New"/>
                <w:color w:val="0000FF"/>
                <w:sz w:val="18"/>
                <w:lang w:val="en-US" w:eastAsia="fi-FI"/>
              </w:rPr>
            </w:pPr>
            <w:ins w:id="901" w:author="Tekijä">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ins>
          </w:p>
          <w:p w14:paraId="7BF5F805" w14:textId="77777777" w:rsidR="0004390F" w:rsidRPr="0004390F" w:rsidRDefault="0004390F" w:rsidP="0004390F">
            <w:pPr>
              <w:autoSpaceDE w:val="0"/>
              <w:autoSpaceDN w:val="0"/>
              <w:adjustRightInd w:val="0"/>
              <w:rPr>
                <w:ins w:id="902" w:author="Tekijä"/>
                <w:rFonts w:ascii="Courier New" w:hAnsi="Courier New" w:cs="Courier New"/>
                <w:color w:val="0000FF"/>
                <w:sz w:val="18"/>
                <w:lang w:val="en-US" w:eastAsia="fi-FI"/>
              </w:rPr>
            </w:pPr>
            <w:ins w:id="903" w:author="Tekijä">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ins>
          </w:p>
          <w:p w14:paraId="2638D1BA" w14:textId="77777777" w:rsidR="0004390F" w:rsidRPr="0004390F" w:rsidRDefault="0004390F" w:rsidP="0004390F">
            <w:pPr>
              <w:autoSpaceDE w:val="0"/>
              <w:autoSpaceDN w:val="0"/>
              <w:adjustRightInd w:val="0"/>
              <w:ind w:left="852" w:hanging="852"/>
              <w:rPr>
                <w:ins w:id="904" w:author="Tekijä"/>
                <w:rFonts w:ascii="Courier New" w:hAnsi="Courier New" w:cs="Courier New"/>
                <w:color w:val="0000FF"/>
                <w:sz w:val="18"/>
                <w:lang w:eastAsia="fi-FI"/>
              </w:rPr>
            </w:pPr>
            <w:ins w:id="905" w:author="Tekijä">
              <w:r w:rsidRPr="00CD1BEA">
                <w:rPr>
                  <w:rFonts w:ascii="Courier New" w:hAnsi="Courier New" w:cs="Courier New"/>
                  <w:color w:val="000000"/>
                  <w:sz w:val="18"/>
                  <w:lang w:val="en-US" w:eastAsia="fi-FI"/>
                </w:rPr>
                <w:lastRenderedPageBreak/>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ins>
          </w:p>
          <w:p w14:paraId="6CD2946D" w14:textId="77777777" w:rsidR="0004390F" w:rsidRPr="0004390F" w:rsidRDefault="0004390F" w:rsidP="0004390F">
            <w:pPr>
              <w:autoSpaceDE w:val="0"/>
              <w:autoSpaceDN w:val="0"/>
              <w:adjustRightInd w:val="0"/>
              <w:rPr>
                <w:ins w:id="906" w:author="Tekijä"/>
                <w:rFonts w:ascii="Courier New" w:hAnsi="Courier New" w:cs="Courier New"/>
                <w:color w:val="0000FF"/>
                <w:sz w:val="18"/>
                <w:lang w:val="en-US" w:eastAsia="fi-FI"/>
              </w:rPr>
            </w:pPr>
            <w:ins w:id="907" w:author="Tekijä">
              <w:r w:rsidRPr="0004390F">
                <w:rPr>
                  <w:rFonts w:ascii="Courier New" w:hAnsi="Courier New" w:cs="Courier New"/>
                  <w:color w:val="000000"/>
                  <w:sz w:val="18"/>
                  <w:lang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ins>
          </w:p>
          <w:p w14:paraId="6594FADA" w14:textId="77777777" w:rsidR="0004390F" w:rsidRPr="0004390F" w:rsidRDefault="0004390F" w:rsidP="0004390F">
            <w:pPr>
              <w:autoSpaceDE w:val="0"/>
              <w:autoSpaceDN w:val="0"/>
              <w:adjustRightInd w:val="0"/>
              <w:rPr>
                <w:ins w:id="908" w:author="Tekijä"/>
                <w:rFonts w:ascii="Courier New" w:hAnsi="Courier New" w:cs="Courier New"/>
                <w:color w:val="0000FF"/>
                <w:sz w:val="18"/>
                <w:lang w:val="en-US" w:eastAsia="fi-FI"/>
              </w:rPr>
            </w:pPr>
            <w:ins w:id="909" w:author="Tekijä">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ins>
          </w:p>
          <w:p w14:paraId="1F6874B5" w14:textId="77777777" w:rsidR="0004390F" w:rsidRPr="0004390F" w:rsidRDefault="0004390F" w:rsidP="0004390F">
            <w:pPr>
              <w:autoSpaceDE w:val="0"/>
              <w:autoSpaceDN w:val="0"/>
              <w:adjustRightInd w:val="0"/>
              <w:rPr>
                <w:ins w:id="910" w:author="Tekijä"/>
                <w:rFonts w:ascii="Courier New" w:hAnsi="Courier New" w:cs="Courier New"/>
                <w:color w:val="0000FF"/>
                <w:sz w:val="18"/>
                <w:lang w:val="en-US" w:eastAsia="fi-FI"/>
              </w:rPr>
            </w:pPr>
            <w:ins w:id="911" w:author="Tekijä">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ins>
          </w:p>
          <w:p w14:paraId="2F493E7E" w14:textId="39AD0712" w:rsidR="0004390F" w:rsidRPr="0004390F" w:rsidRDefault="0004390F" w:rsidP="0004390F">
            <w:pPr>
              <w:autoSpaceDE w:val="0"/>
              <w:autoSpaceDN w:val="0"/>
              <w:adjustRightInd w:val="0"/>
              <w:rPr>
                <w:ins w:id="912" w:author="Tekijä"/>
                <w:rFonts w:ascii="Courier New" w:hAnsi="Courier New" w:cs="Courier New"/>
                <w:color w:val="0000FF"/>
                <w:sz w:val="18"/>
                <w:szCs w:val="18"/>
                <w:lang w:val="en-US" w:eastAsia="fi-FI"/>
              </w:rPr>
            </w:pPr>
            <w:ins w:id="913" w:author="Tekijä">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ins>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914" w:name="_Toc444094038"/>
      <w:r>
        <w:rPr>
          <w:highlight w:val="white"/>
          <w:lang w:eastAsia="fi-FI"/>
        </w:rPr>
        <w:t>Kuvantamistutkimuspyynnön tunniste</w:t>
      </w:r>
      <w:bookmarkEnd w:id="914"/>
    </w:p>
    <w:p w14:paraId="0797CC39" w14:textId="183BBC2A" w:rsidR="00C060D6" w:rsidRDefault="00C060D6" w:rsidP="00CD6053">
      <w:pPr>
        <w:rPr>
          <w:highlight w:val="white"/>
          <w:lang w:eastAsia="fi-FI"/>
        </w:rPr>
      </w:pPr>
      <w:r>
        <w:rPr>
          <w:highlight w:val="white"/>
          <w:lang w:eastAsia="fi-FI"/>
        </w:rPr>
        <w:t>Tehty tutkimus yhdistetään kuvantamistutkimuspyyntöön kuvantamistutkimuspyynnön tunnisteella, joka annetaan omassa aliobservation:ssa. Rakenne on sama kuin luvussa 6.6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proofErr w:type="gramStart"/>
            <w:r w:rsidRPr="00CD6053">
              <w:rPr>
                <w:rFonts w:ascii="Courier New" w:hAnsi="Courier New" w:cs="Courier New"/>
                <w:color w:val="0000FF"/>
                <w:sz w:val="18"/>
                <w:szCs w:val="18"/>
                <w:lang w:eastAsia="fi-FI"/>
              </w:rPr>
              <w:t>--</w:t>
            </w:r>
            <w:r w:rsidRPr="00CD6053">
              <w:rPr>
                <w:rFonts w:ascii="Courier New" w:hAnsi="Courier New" w:cs="Courier New"/>
                <w:color w:val="474747"/>
                <w:sz w:val="18"/>
                <w:szCs w:val="18"/>
                <w:lang w:eastAsia="fi-FI"/>
              </w:rPr>
              <w:t xml:space="preserve"> 28</w:t>
            </w:r>
            <w:proofErr w:type="gramEnd"/>
            <w:r w:rsidRPr="00CD6053">
              <w:rPr>
                <w:rFonts w:ascii="Courier New" w:hAnsi="Courier New" w:cs="Courier New"/>
                <w:color w:val="474747"/>
                <w:sz w:val="18"/>
                <w:szCs w:val="18"/>
                <w:lang w:eastAsia="fi-FI"/>
              </w:rPr>
              <w:t xml:space="preserve"> Kuvantamistutkimuspyynnön tunniste </w:t>
            </w:r>
            <w:r w:rsidRPr="00CD6053">
              <w:rPr>
                <w:rFonts w:ascii="Courier New" w:hAnsi="Courier New" w:cs="Courier New"/>
                <w:color w:val="0000FF"/>
                <w:sz w:val="18"/>
                <w:szCs w:val="18"/>
                <w:lang w:eastAsia="fi-FI"/>
              </w:rPr>
              <w:t>--&gt;</w:t>
            </w:r>
          </w:p>
          <w:p w14:paraId="168FC1D2" w14:textId="77777777" w:rsidR="00CD6053" w:rsidRPr="00686C4D" w:rsidRDefault="00CD6053" w:rsidP="00CD6053">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FF"/>
                <w:sz w:val="18"/>
                <w:szCs w:val="18"/>
                <w:lang w:val="en-US" w:eastAsia="fi-FI"/>
              </w:rPr>
              <w:t>&lt;</w:t>
            </w:r>
            <w:r w:rsidRPr="00686C4D">
              <w:rPr>
                <w:rFonts w:ascii="Courier New" w:hAnsi="Courier New" w:cs="Courier New"/>
                <w:color w:val="800000"/>
                <w:sz w:val="18"/>
                <w:szCs w:val="18"/>
                <w:lang w:val="en-US" w:eastAsia="fi-FI"/>
              </w:rPr>
              <w:t>entryRelationship</w:t>
            </w:r>
            <w:r w:rsidRPr="00686C4D">
              <w:rPr>
                <w:rFonts w:ascii="Courier New" w:hAnsi="Courier New" w:cs="Courier New"/>
                <w:i/>
                <w:iCs/>
                <w:color w:val="008080"/>
                <w:sz w:val="18"/>
                <w:szCs w:val="18"/>
                <w:lang w:val="en-US" w:eastAsia="fi-FI"/>
              </w:rPr>
              <w:t xml:space="preserve"> </w:t>
            </w:r>
            <w:r w:rsidRPr="00686C4D">
              <w:rPr>
                <w:rFonts w:ascii="Courier New" w:hAnsi="Courier New" w:cs="Courier New"/>
                <w:color w:val="FF0000"/>
                <w:sz w:val="18"/>
                <w:szCs w:val="18"/>
                <w:lang w:val="en-US" w:eastAsia="fi-FI"/>
              </w:rPr>
              <w:t>typeCode</w:t>
            </w:r>
            <w:r w:rsidRPr="00686C4D">
              <w:rPr>
                <w:rFonts w:ascii="Courier New" w:hAnsi="Courier New" w:cs="Courier New"/>
                <w:color w:val="0000FF"/>
                <w:sz w:val="18"/>
                <w:szCs w:val="18"/>
                <w:lang w:val="en-US" w:eastAsia="fi-FI"/>
              </w:rPr>
              <w:t>="</w:t>
            </w:r>
            <w:r w:rsidRPr="00686C4D">
              <w:rPr>
                <w:rFonts w:ascii="Courier New" w:hAnsi="Courier New" w:cs="Courier New"/>
                <w:color w:val="000000"/>
                <w:sz w:val="18"/>
                <w:szCs w:val="18"/>
                <w:lang w:val="en-US" w:eastAsia="fi-FI"/>
              </w:rPr>
              <w:t>COMP</w:t>
            </w:r>
            <w:r w:rsidRPr="00686C4D">
              <w:rPr>
                <w:rFonts w:ascii="Courier New" w:hAnsi="Courier New" w:cs="Courier New"/>
                <w:color w:val="0000FF"/>
                <w:sz w:val="18"/>
                <w:szCs w:val="18"/>
                <w:lang w:val="en-US"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915" w:name="_Toc444094039"/>
      <w:r w:rsidRPr="00C060D6">
        <w:rPr>
          <w:highlight w:val="white"/>
          <w:lang w:val="fi-FI" w:eastAsia="fi-FI"/>
        </w:rPr>
        <w:t>Viittaus ulkoiseen asiakirjaan, missä pyynnön tiedot ovat</w:t>
      </w:r>
      <w:bookmarkEnd w:id="915"/>
    </w:p>
    <w:p w14:paraId="056D165A" w14:textId="75C75789" w:rsidR="00CD6053" w:rsidRDefault="00C060D6" w:rsidP="001E3E96">
      <w:pPr>
        <w:rPr>
          <w:highlight w:val="white"/>
          <w:lang w:eastAsia="fi-FI"/>
        </w:rPr>
      </w:pPr>
      <w:r>
        <w:rPr>
          <w:highlight w:val="white"/>
          <w:lang w:eastAsia="fi-FI"/>
        </w:rPr>
        <w:t xml:space="preserve">Mikäli pyynnön tiedot ovat ulkoisella asiakirjalla, siihen viitataan reference.externalDocument-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sekä luvussa 7.10 esitetyn kuvantamistutkimuspyynnön tunniste</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tunniste-tiedolla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C060D6"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eastAsia="fi-FI"/>
              </w:rPr>
              <w:t>&lt;!</w:t>
            </w:r>
            <w:proofErr w:type="gramStart"/>
            <w:r w:rsidRPr="00C060D6">
              <w:rPr>
                <w:rFonts w:ascii="Courier New" w:hAnsi="Courier New" w:cs="Courier New"/>
                <w:color w:val="0000FF"/>
                <w:sz w:val="18"/>
                <w:szCs w:val="18"/>
                <w:lang w:eastAsia="fi-FI"/>
              </w:rPr>
              <w:t>--</w:t>
            </w:r>
            <w:r w:rsidRPr="00C060D6">
              <w:rPr>
                <w:rFonts w:ascii="Courier New" w:hAnsi="Courier New" w:cs="Courier New"/>
                <w:color w:val="474747"/>
                <w:sz w:val="18"/>
                <w:szCs w:val="18"/>
                <w:lang w:eastAsia="fi-FI"/>
              </w:rPr>
              <w:t xml:space="preserve">  Viittaus</w:t>
            </w:r>
            <w:proofErr w:type="gramEnd"/>
            <w:r w:rsidRPr="00C060D6">
              <w:rPr>
                <w:rFonts w:ascii="Courier New" w:hAnsi="Courier New" w:cs="Courier New"/>
                <w:color w:val="474747"/>
                <w:sz w:val="18"/>
                <w:szCs w:val="18"/>
                <w:lang w:eastAsia="fi-FI"/>
              </w:rPr>
              <w:t xml:space="preserve"> ulkoiseen asiakirjaan, missä on pyynnön tiedot.  </w:t>
            </w:r>
            <w:r w:rsidRPr="00C060D6">
              <w:rPr>
                <w:rFonts w:ascii="Courier New" w:hAnsi="Courier New" w:cs="Courier New"/>
                <w:color w:val="0000FF"/>
                <w:sz w:val="18"/>
                <w:szCs w:val="18"/>
                <w:lang w:val="en-US" w:eastAsia="fi-FI"/>
              </w:rPr>
              <w:t>--&gt;</w:t>
            </w:r>
          </w:p>
          <w:p w14:paraId="48A591D9" w14:textId="5F6E23A1"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del w:id="916" w:author="Tekijä">
              <w:r w:rsidRPr="00C060D6" w:rsidDel="00686C4D">
                <w:rPr>
                  <w:rFonts w:ascii="Courier New" w:hAnsi="Courier New" w:cs="Courier New"/>
                  <w:color w:val="000000"/>
                  <w:sz w:val="18"/>
                  <w:szCs w:val="18"/>
                  <w:lang w:val="en-US" w:eastAsia="fi-FI"/>
                </w:rPr>
                <w:delText>SPRT</w:delText>
              </w:r>
            </w:del>
            <w:ins w:id="917" w:author="Tekijä">
              <w:r w:rsidR="00686C4D">
                <w:rPr>
                  <w:rFonts w:ascii="Courier New" w:hAnsi="Courier New" w:cs="Courier New"/>
                  <w:color w:val="000000"/>
                  <w:sz w:val="18"/>
                  <w:szCs w:val="18"/>
                  <w:lang w:val="en-US" w:eastAsia="fi-FI"/>
                </w:rPr>
                <w:t>SUBJ</w:t>
              </w:r>
            </w:ins>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eastAsia="fi-FI"/>
              </w:rPr>
              <w:t>&lt;!</w:t>
            </w:r>
            <w:proofErr w:type="gramStart"/>
            <w:r w:rsidRPr="00C060D6">
              <w:rPr>
                <w:rFonts w:ascii="Courier New" w:hAnsi="Courier New" w:cs="Courier New"/>
                <w:color w:val="0000FF"/>
                <w:sz w:val="18"/>
                <w:szCs w:val="18"/>
                <w:lang w:eastAsia="fi-FI"/>
              </w:rPr>
              <w:t>--</w:t>
            </w:r>
            <w:r w:rsidRPr="00C060D6">
              <w:rPr>
                <w:rFonts w:ascii="Courier New" w:hAnsi="Courier New" w:cs="Courier New"/>
                <w:color w:val="474747"/>
                <w:sz w:val="18"/>
                <w:szCs w:val="18"/>
                <w:lang w:eastAsia="fi-FI"/>
              </w:rPr>
              <w:t xml:space="preserve"> asiakirjan</w:t>
            </w:r>
            <w:proofErr w:type="gramEnd"/>
            <w:r w:rsidRPr="00C060D6">
              <w:rPr>
                <w:rFonts w:ascii="Courier New" w:hAnsi="Courier New" w:cs="Courier New"/>
                <w:color w:val="474747"/>
                <w:sz w:val="18"/>
                <w:szCs w:val="18"/>
                <w:lang w:eastAsia="fi-FI"/>
              </w:rPr>
              <w:t xml:space="preserve"> id tähän</w:t>
            </w:r>
            <w:r w:rsidRPr="00C060D6">
              <w:rPr>
                <w:rFonts w:ascii="Courier New" w:hAnsi="Courier New" w:cs="Courier New"/>
                <w:color w:val="0000FF"/>
                <w:sz w:val="18"/>
                <w:szCs w:val="18"/>
                <w:lang w:eastAsia="fi-FI"/>
              </w:rPr>
              <w:t>--&gt;</w:t>
            </w:r>
          </w:p>
          <w:p w14:paraId="54BD5C69" w14:textId="77777777" w:rsidR="00C060D6" w:rsidRPr="00686C4D"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eastAsia="fi-FI"/>
              </w:rPr>
              <w:t xml:space="preserve">        </w:t>
            </w:r>
            <w:r w:rsidRPr="00686C4D">
              <w:rPr>
                <w:rFonts w:ascii="Courier New" w:hAnsi="Courier New" w:cs="Courier New"/>
                <w:color w:val="0000FF"/>
                <w:sz w:val="18"/>
                <w:szCs w:val="18"/>
                <w:lang w:val="en-US" w:eastAsia="fi-FI"/>
              </w:rPr>
              <w:t>&lt;</w:t>
            </w:r>
            <w:r w:rsidRPr="00686C4D">
              <w:rPr>
                <w:rFonts w:ascii="Courier New" w:hAnsi="Courier New" w:cs="Courier New"/>
                <w:color w:val="800000"/>
                <w:sz w:val="18"/>
                <w:szCs w:val="18"/>
                <w:lang w:val="en-US" w:eastAsia="fi-FI"/>
              </w:rPr>
              <w:t>id</w:t>
            </w:r>
            <w:r w:rsidRPr="00686C4D">
              <w:rPr>
                <w:rFonts w:ascii="Courier New" w:hAnsi="Courier New" w:cs="Courier New"/>
                <w:i/>
                <w:iCs/>
                <w:color w:val="008080"/>
                <w:sz w:val="18"/>
                <w:szCs w:val="18"/>
                <w:lang w:val="en-US" w:eastAsia="fi-FI"/>
              </w:rPr>
              <w:t xml:space="preserve"> </w:t>
            </w:r>
            <w:r w:rsidRPr="00686C4D">
              <w:rPr>
                <w:rFonts w:ascii="Courier New" w:hAnsi="Courier New" w:cs="Courier New"/>
                <w:color w:val="FF0000"/>
                <w:sz w:val="18"/>
                <w:szCs w:val="18"/>
                <w:lang w:val="en-US" w:eastAsia="fi-FI"/>
              </w:rPr>
              <w:t>root</w:t>
            </w:r>
            <w:r w:rsidRPr="00686C4D">
              <w:rPr>
                <w:rFonts w:ascii="Courier New" w:hAnsi="Courier New" w:cs="Courier New"/>
                <w:color w:val="0000FF"/>
                <w:sz w:val="18"/>
                <w:szCs w:val="18"/>
                <w:lang w:val="en-US" w:eastAsia="fi-FI"/>
              </w:rPr>
              <w:t>="</w:t>
            </w:r>
            <w:r w:rsidRPr="00686C4D">
              <w:rPr>
                <w:rFonts w:ascii="Courier New" w:hAnsi="Courier New" w:cs="Courier New"/>
                <w:color w:val="000000"/>
                <w:sz w:val="18"/>
                <w:szCs w:val="18"/>
                <w:lang w:val="en-US" w:eastAsia="fi-FI"/>
              </w:rPr>
              <w:t>1.2.246.10.34567890.11.2009.55</w:t>
            </w:r>
            <w:r w:rsidRPr="00686C4D">
              <w:rPr>
                <w:rFonts w:ascii="Courier New" w:hAnsi="Courier New" w:cs="Courier New"/>
                <w:color w:val="0000FF"/>
                <w:sz w:val="18"/>
                <w:szCs w:val="18"/>
                <w:lang w:val="en-US"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066CB71B" w14:textId="77777777" w:rsidR="00C060D6" w:rsidRDefault="00C060D6" w:rsidP="00C060D6">
      <w:pPr>
        <w:rPr>
          <w:highlight w:val="white"/>
          <w:lang w:eastAsia="fi-FI"/>
        </w:rPr>
      </w:pPr>
    </w:p>
    <w:p w14:paraId="36475347" w14:textId="68CFEBFF" w:rsidR="001F15FC" w:rsidRDefault="001F15FC">
      <w:pPr>
        <w:rPr>
          <w:ins w:id="918" w:author="Tekijä"/>
          <w:highlight w:val="white"/>
          <w:lang w:eastAsia="fi-FI"/>
        </w:rPr>
      </w:pPr>
      <w:ins w:id="919" w:author="Tekijä">
        <w:r>
          <w:rPr>
            <w:highlight w:val="white"/>
            <w:lang w:eastAsia="fi-FI"/>
          </w:rPr>
          <w:br w:type="page"/>
        </w:r>
      </w:ins>
    </w:p>
    <w:p w14:paraId="0B9D812A" w14:textId="77777777" w:rsidR="00C060D6" w:rsidRDefault="00C060D6" w:rsidP="001E3E96">
      <w:pPr>
        <w:rPr>
          <w:highlight w:val="white"/>
          <w:lang w:eastAsia="fi-FI"/>
        </w:rPr>
      </w:pPr>
    </w:p>
    <w:p w14:paraId="590B37B6" w14:textId="77777777" w:rsidR="003A70BB" w:rsidRDefault="003A70BB" w:rsidP="00F219ED">
      <w:pPr>
        <w:pStyle w:val="Otsikko1"/>
        <w:rPr>
          <w:highlight w:val="white"/>
          <w:lang w:eastAsia="fi-FI"/>
        </w:rPr>
      </w:pPr>
      <w:bookmarkStart w:id="920" w:name="_Toc403145902"/>
      <w:bookmarkStart w:id="921" w:name="_Toc413763180"/>
      <w:bookmarkStart w:id="922" w:name="_Toc421702283"/>
      <w:bookmarkStart w:id="923" w:name="_Toc364777650"/>
      <w:bookmarkStart w:id="924" w:name="_Toc364777787"/>
      <w:bookmarkStart w:id="925" w:name="_Toc364777970"/>
      <w:bookmarkStart w:id="926" w:name="_Toc364777651"/>
      <w:bookmarkStart w:id="927" w:name="_Toc364777788"/>
      <w:bookmarkStart w:id="928" w:name="_Toc364777971"/>
      <w:bookmarkStart w:id="929" w:name="_Toc364777652"/>
      <w:bookmarkStart w:id="930" w:name="_Toc364777789"/>
      <w:bookmarkStart w:id="931" w:name="_Toc364777972"/>
      <w:bookmarkStart w:id="932" w:name="_Toc364777653"/>
      <w:bookmarkStart w:id="933" w:name="_Toc364777790"/>
      <w:bookmarkStart w:id="934" w:name="_Toc364777973"/>
      <w:bookmarkStart w:id="935" w:name="_Toc364777654"/>
      <w:bookmarkStart w:id="936" w:name="_Toc364777791"/>
      <w:bookmarkStart w:id="937" w:name="_Toc364777974"/>
      <w:bookmarkStart w:id="938" w:name="_Toc364777655"/>
      <w:bookmarkStart w:id="939" w:name="_Toc364777792"/>
      <w:bookmarkStart w:id="940" w:name="_Toc364777975"/>
      <w:bookmarkStart w:id="941" w:name="_Toc403145903"/>
      <w:bookmarkStart w:id="942" w:name="_Toc413763181"/>
      <w:bookmarkStart w:id="943" w:name="_Toc421702284"/>
      <w:bookmarkStart w:id="944" w:name="_Toc403145922"/>
      <w:bookmarkStart w:id="945" w:name="_Toc413763200"/>
      <w:bookmarkStart w:id="946" w:name="_Toc421702303"/>
      <w:bookmarkStart w:id="947" w:name="_Toc365619936"/>
      <w:bookmarkStart w:id="948" w:name="_Toc364777977"/>
      <w:bookmarkStart w:id="949" w:name="_Toc364848258"/>
      <w:bookmarkStart w:id="950" w:name="_Toc444094040"/>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r>
        <w:rPr>
          <w:highlight w:val="white"/>
          <w:lang w:eastAsia="fi-FI"/>
        </w:rPr>
        <w:t>Lausunto</w:t>
      </w:r>
      <w:bookmarkEnd w:id="950"/>
    </w:p>
    <w:p w14:paraId="2A27E68F" w14:textId="304871BC" w:rsidR="00AE5A5F" w:rsidRDefault="00AE5A5F" w:rsidP="00AE5A5F">
      <w:pPr>
        <w:pStyle w:val="Otsikko2"/>
        <w:rPr>
          <w:lang w:eastAsia="fi-FI"/>
        </w:rPr>
      </w:pPr>
      <w:bookmarkStart w:id="951" w:name="_Toc444094041"/>
      <w:r>
        <w:rPr>
          <w:lang w:eastAsia="fi-FI"/>
        </w:rPr>
        <w:t xml:space="preserve">Näkymätunnus </w:t>
      </w:r>
      <w:proofErr w:type="gramStart"/>
      <w:r>
        <w:rPr>
          <w:lang w:eastAsia="fi-FI"/>
        </w:rPr>
        <w:t>ja</w:t>
      </w:r>
      <w:proofErr w:type="gramEnd"/>
      <w:r>
        <w:rPr>
          <w:lang w:eastAsia="fi-FI"/>
        </w:rPr>
        <w:t xml:space="preserve"> merkinnän OID</w:t>
      </w:r>
      <w:bookmarkEnd w:id="951"/>
    </w:p>
    <w:p w14:paraId="590B37B7" w14:textId="3EFD7953"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r w:rsidR="000156B7" w:rsidRPr="000156B7">
        <w:rPr>
          <w:lang w:eastAsia="fi-FI"/>
        </w:rPr>
        <w:t>RTG</w:t>
      </w:r>
      <w:r w:rsidR="00C821B7">
        <w:rPr>
          <w:lang w:eastAsia="fi-FI"/>
        </w:rPr>
        <w:t>-</w:t>
      </w:r>
      <w:r w:rsidR="000156B7" w:rsidRPr="000156B7">
        <w:rPr>
          <w:lang w:eastAsia="fi-FI"/>
        </w:rPr>
        <w:t xml:space="preserve">näkymälle </w:t>
      </w:r>
      <w:ins w:id="952" w:author="Tekijä">
        <w:r w:rsidR="00CD1BEA">
          <w:rPr>
            <w:lang w:eastAsia="fi-FI"/>
          </w:rPr>
          <w:t xml:space="preserve">tai mille tahansa kertomustekstityyppiselle näkymälle </w:t>
        </w:r>
      </w:ins>
      <w:r w:rsidR="000156B7" w:rsidRPr="000156B7">
        <w:rPr>
          <w:lang w:eastAsia="fi-FI"/>
        </w:rPr>
        <w:t>kuten pyynnön ja tehtyjen tutkimusten tiedot.</w:t>
      </w:r>
      <w:r w:rsidR="004648D2">
        <w:rPr>
          <w:lang w:eastAsia="fi-FI"/>
        </w:rPr>
        <w:t xml:space="preserve"> Yksi </w:t>
      </w:r>
      <w:del w:id="953" w:author="Tekijä">
        <w:r w:rsidR="004648D2" w:rsidDel="00CD1BEA">
          <w:rPr>
            <w:lang w:eastAsia="fi-FI"/>
          </w:rPr>
          <w:delText xml:space="preserve">lausuntomerkintä </w:delText>
        </w:r>
      </w:del>
      <w:ins w:id="954" w:author="Tekijä">
        <w:r w:rsidR="00CD1BEA">
          <w:rPr>
            <w:lang w:eastAsia="fi-FI"/>
          </w:rPr>
          <w:t xml:space="preserve">lausuntoentry </w:t>
        </w:r>
      </w:ins>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del w:id="955" w:author="Tekijä">
        <w:r w:rsidR="004648D2" w:rsidDel="00CD1BEA">
          <w:rPr>
            <w:lang w:eastAsia="fi-FI"/>
          </w:rPr>
          <w:delText xml:space="preserve">lausuntomerkintää </w:delText>
        </w:r>
      </w:del>
      <w:ins w:id="956" w:author="Tekijä">
        <w:r w:rsidR="00CD1BEA">
          <w:rPr>
            <w:lang w:eastAsia="fi-FI"/>
          </w:rPr>
          <w:t xml:space="preserve">lausuntoentry:ä </w:t>
        </w:r>
      </w:ins>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957" w:name="_Toc444094042"/>
      <w:r w:rsidRPr="004648D2">
        <w:rPr>
          <w:lang w:val="fi-FI" w:eastAsia="fi-FI"/>
        </w:rPr>
        <w:t>Potilaan ja merkinnän tekijän tiedot</w:t>
      </w:r>
      <w:bookmarkEnd w:id="957"/>
      <w:r w:rsidRPr="004648D2">
        <w:rPr>
          <w:lang w:val="fi-FI" w:eastAsia="fi-FI"/>
        </w:rPr>
        <w:t xml:space="preserve"> </w:t>
      </w:r>
    </w:p>
    <w:p w14:paraId="5CFFD223" w14:textId="4832D533" w:rsidR="00AE5A5F" w:rsidRDefault="00AE5A5F" w:rsidP="00AE5A5F">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1427ED" w:rsidRPr="001427ED">
        <w:rPr>
          <w:lang w:eastAsia="fi-FI"/>
        </w:rPr>
        <w:t xml:space="preserve">Potilaan tiedot annetaan näkymätasolla. Mikäli samassa asiakirjassa on useampia merkintöjä potilaalle, niin tiedot </w:t>
      </w:r>
      <w:r w:rsidR="009D79C2">
        <w:rPr>
          <w:lang w:eastAsia="fi-FI"/>
        </w:rPr>
        <w:t xml:space="preserve">vaaditaan </w:t>
      </w:r>
      <w:r w:rsidR="001427ED" w:rsidRPr="001427ED">
        <w:rPr>
          <w:lang w:eastAsia="fi-FI"/>
        </w:rPr>
        <w:t>vain kertaalleen asiakirjan body:ssa</w:t>
      </w:r>
      <w:r w:rsidR="009D79C2">
        <w:rPr>
          <w:lang w:eastAsia="fi-FI"/>
        </w:rPr>
        <w:t>, mutta voi myös toistua merkintäkohtaisestikin</w:t>
      </w:r>
      <w:r w:rsidR="001427ED" w:rsidRPr="001427ED">
        <w:rPr>
          <w:lang w:eastAsia="fi-FI"/>
        </w:rPr>
        <w:t>.</w:t>
      </w:r>
      <w:r w:rsidR="001427ED">
        <w:rPr>
          <w:lang w:eastAsia="fi-FI"/>
        </w:rPr>
        <w:t xml:space="preserve"> </w:t>
      </w:r>
      <w:r>
        <w:rPr>
          <w:highlight w:val="white"/>
          <w:lang w:eastAsia="fi-FI"/>
        </w:rPr>
        <w:t>Näkymätason author:ssa annetaan merkinnän tekijän tiedot rakenteisessa muodossa.</w:t>
      </w:r>
    </w:p>
    <w:p w14:paraId="5D2D80D3" w14:textId="77777777" w:rsidR="00AE5A5F" w:rsidRDefault="00AE5A5F" w:rsidP="00AE5A5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E5A5F" w:rsidRPr="00AE5A5F" w14:paraId="31A95BE4" w14:textId="77777777" w:rsidTr="00A076C3">
        <w:tc>
          <w:tcPr>
            <w:tcW w:w="9779" w:type="dxa"/>
          </w:tcPr>
          <w:p w14:paraId="6053CC0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09C6286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209537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0AD481E2" w14:textId="496C4548"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20.6.201</w:t>
            </w:r>
            <w:ins w:id="958" w:author="Tekijä">
              <w:r w:rsidR="00D0230D">
                <w:rPr>
                  <w:rFonts w:ascii="Courier New" w:hAnsi="Courier New" w:cs="Courier New"/>
                  <w:color w:val="000000"/>
                  <w:sz w:val="18"/>
                  <w:lang w:eastAsia="fi-FI"/>
                </w:rPr>
                <w:t>5</w:t>
              </w:r>
            </w:ins>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58779A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br</w:t>
            </w:r>
            <w:r w:rsidRPr="00AE5A5F">
              <w:rPr>
                <w:rFonts w:ascii="Courier New" w:hAnsi="Courier New" w:cs="Courier New"/>
                <w:color w:val="0000FF"/>
                <w:sz w:val="18"/>
                <w:lang w:eastAsia="fi-FI"/>
              </w:rPr>
              <w:t>/&gt;</w:t>
            </w:r>
          </w:p>
          <w:p w14:paraId="0953624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5EEEDA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palveluyksikkö, tekijä ja tapahtuma-aika </w:t>
            </w:r>
            <w:r w:rsidRPr="00AE5A5F">
              <w:rPr>
                <w:rFonts w:ascii="Courier New" w:hAnsi="Courier New" w:cs="Courier New"/>
                <w:color w:val="0000FF"/>
                <w:sz w:val="18"/>
                <w:lang w:eastAsia="fi-FI"/>
              </w:rPr>
              <w:t>--&gt;</w:t>
            </w:r>
          </w:p>
          <w:p w14:paraId="0C50628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2DFA4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tekijän rooli on aina MER </w:t>
            </w:r>
            <w:r w:rsidRPr="00AE5A5F">
              <w:rPr>
                <w:rFonts w:ascii="Courier New" w:hAnsi="Courier New" w:cs="Courier New"/>
                <w:color w:val="0000FF"/>
                <w:sz w:val="18"/>
                <w:lang w:eastAsia="fi-FI"/>
              </w:rPr>
              <w:t>--&gt;</w:t>
            </w:r>
          </w:p>
          <w:p w14:paraId="58A8B22C" w14:textId="77777777" w:rsidR="00AE5A5F" w:rsidRPr="00AE5A5F" w:rsidRDefault="00AE5A5F" w:rsidP="00AE5A5F">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5AC82B8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tapahtuma-aika </w:t>
            </w:r>
            <w:r w:rsidRPr="00AE5A5F">
              <w:rPr>
                <w:rFonts w:ascii="Courier New" w:hAnsi="Courier New" w:cs="Courier New"/>
                <w:color w:val="0000FF"/>
                <w:sz w:val="18"/>
                <w:lang w:eastAsia="fi-FI"/>
              </w:rPr>
              <w:t>--&gt;</w:t>
            </w:r>
          </w:p>
          <w:p w14:paraId="4C3BFB2B" w14:textId="1D243D0C"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time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value</w:t>
            </w:r>
            <w:r w:rsidRPr="00AE5A5F">
              <w:rPr>
                <w:rFonts w:ascii="Courier New" w:hAnsi="Courier New" w:cs="Courier New"/>
                <w:color w:val="0000FF"/>
                <w:sz w:val="18"/>
                <w:lang w:eastAsia="fi-FI"/>
              </w:rPr>
              <w:t>="</w:t>
            </w:r>
            <w:ins w:id="959" w:author="Tekijä">
              <w:r w:rsidR="00870E11">
                <w:rPr>
                  <w:rFonts w:ascii="Courier New" w:hAnsi="Courier New" w:cs="Courier New"/>
                  <w:color w:val="000000"/>
                  <w:sz w:val="18"/>
                  <w:lang w:eastAsia="fi-FI"/>
                </w:rPr>
                <w:t>20150620</w:t>
              </w:r>
            </w:ins>
            <w:r w:rsidRPr="00AE5A5F">
              <w:rPr>
                <w:rFonts w:ascii="Courier New" w:hAnsi="Courier New" w:cs="Courier New"/>
                <w:color w:val="000000"/>
                <w:sz w:val="18"/>
                <w:lang w:eastAsia="fi-FI"/>
              </w:rPr>
              <w:t>161023</w:t>
            </w:r>
            <w:r w:rsidR="00411618">
              <w:rPr>
                <w:rFonts w:ascii="Courier New" w:hAnsi="Courier New" w:cs="Courier New"/>
                <w:color w:val="000000"/>
                <w:sz w:val="18"/>
                <w:lang w:eastAsia="fi-FI"/>
              </w:rPr>
              <w:t>+0300</w:t>
            </w:r>
            <w:r w:rsidRPr="00AE5A5F">
              <w:rPr>
                <w:rFonts w:ascii="Courier New" w:hAnsi="Courier New" w:cs="Courier New"/>
                <w:color w:val="0000FF"/>
                <w:sz w:val="18"/>
                <w:lang w:eastAsia="fi-FI"/>
              </w:rPr>
              <w:t>"/&gt;</w:t>
            </w:r>
          </w:p>
          <w:p w14:paraId="341F81E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37C665B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Ammattihenkilön</w:t>
            </w:r>
            <w:proofErr w:type="gramEnd"/>
            <w:r w:rsidRPr="00AE5A5F">
              <w:rPr>
                <w:rFonts w:ascii="Courier New" w:hAnsi="Courier New" w:cs="Courier New"/>
                <w:color w:val="474747"/>
                <w:sz w:val="18"/>
                <w:lang w:eastAsia="fi-FI"/>
              </w:rPr>
              <w:t xml:space="preserve"> perustunniste henkilötunnus</w:t>
            </w:r>
            <w:r w:rsidRPr="00AE5A5F">
              <w:rPr>
                <w:rFonts w:ascii="Courier New" w:hAnsi="Courier New" w:cs="Courier New"/>
                <w:color w:val="0000FF"/>
                <w:sz w:val="18"/>
                <w:lang w:eastAsia="fi-FI"/>
              </w:rPr>
              <w:t>--&gt;</w:t>
            </w:r>
          </w:p>
          <w:p w14:paraId="5139C4B2"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123456-1234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303BD3FB" w14:textId="77777777" w:rsidR="00AE5A5F" w:rsidRPr="00686C4D"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686C4D">
              <w:rPr>
                <w:rFonts w:ascii="Courier New" w:hAnsi="Courier New" w:cs="Courier New"/>
                <w:color w:val="0000FF"/>
                <w:sz w:val="18"/>
                <w:lang w:eastAsia="fi-FI"/>
              </w:rPr>
              <w:t>&lt;!</w:t>
            </w:r>
            <w:proofErr w:type="gramStart"/>
            <w:r w:rsidRPr="00686C4D">
              <w:rPr>
                <w:rFonts w:ascii="Courier New" w:hAnsi="Courier New" w:cs="Courier New"/>
                <w:color w:val="0000FF"/>
                <w:sz w:val="18"/>
                <w:lang w:eastAsia="fi-FI"/>
              </w:rPr>
              <w:t>--</w:t>
            </w:r>
            <w:r w:rsidRPr="00686C4D">
              <w:rPr>
                <w:rFonts w:ascii="Courier New" w:hAnsi="Courier New" w:cs="Courier New"/>
                <w:color w:val="474747"/>
                <w:sz w:val="18"/>
                <w:lang w:eastAsia="fi-FI"/>
              </w:rPr>
              <w:t xml:space="preserve">  Ammattihenkilön</w:t>
            </w:r>
            <w:proofErr w:type="gramEnd"/>
            <w:r w:rsidRPr="00686C4D">
              <w:rPr>
                <w:rFonts w:ascii="Courier New" w:hAnsi="Courier New" w:cs="Courier New"/>
                <w:color w:val="474747"/>
                <w:sz w:val="18"/>
                <w:lang w:eastAsia="fi-FI"/>
              </w:rPr>
              <w:t xml:space="preserve"> nimi </w:t>
            </w:r>
            <w:r w:rsidRPr="00686C4D">
              <w:rPr>
                <w:rFonts w:ascii="Courier New" w:hAnsi="Courier New" w:cs="Courier New"/>
                <w:color w:val="0000FF"/>
                <w:sz w:val="18"/>
                <w:lang w:eastAsia="fi-FI"/>
              </w:rPr>
              <w:t>--&gt;</w:t>
            </w:r>
          </w:p>
          <w:p w14:paraId="02400C92"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E2EDBF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6BA2D11"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7F5F998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11928EC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E7CA9D5"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4F8C3109"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50420C3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representedOrganization</w:t>
            </w:r>
            <w:r w:rsidRPr="00AE5A5F">
              <w:rPr>
                <w:rFonts w:ascii="Courier New" w:hAnsi="Courier New" w:cs="Courier New"/>
                <w:color w:val="0000FF"/>
                <w:sz w:val="18"/>
                <w:lang w:eastAsia="fi-FI"/>
              </w:rPr>
              <w:t>&gt;</w:t>
            </w:r>
          </w:p>
          <w:p w14:paraId="10DCAE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proofErr w:type="gramStart"/>
            <w:r w:rsidRPr="00AE5A5F">
              <w:rPr>
                <w:rFonts w:ascii="Courier New" w:hAnsi="Courier New" w:cs="Courier New"/>
                <w:color w:val="0000FF"/>
                <w:sz w:val="18"/>
                <w:lang w:eastAsia="fi-FI"/>
              </w:rPr>
              <w:t>--</w:t>
            </w:r>
            <w:r w:rsidRPr="00AE5A5F">
              <w:rPr>
                <w:rFonts w:ascii="Courier New" w:hAnsi="Courier New" w:cs="Courier New"/>
                <w:color w:val="474747"/>
                <w:sz w:val="18"/>
                <w:lang w:eastAsia="fi-FI"/>
              </w:rPr>
              <w:t xml:space="preserve"> Merkinnän</w:t>
            </w:r>
            <w:proofErr w:type="gramEnd"/>
            <w:r w:rsidRPr="00AE5A5F">
              <w:rPr>
                <w:rFonts w:ascii="Courier New" w:hAnsi="Courier New" w:cs="Courier New"/>
                <w:color w:val="474747"/>
                <w:sz w:val="18"/>
                <w:lang w:eastAsia="fi-FI"/>
              </w:rPr>
              <w:t xml:space="preserve"> palveluyksikkö </w:t>
            </w:r>
            <w:r w:rsidRPr="00AE5A5F">
              <w:rPr>
                <w:rFonts w:ascii="Courier New" w:hAnsi="Courier New" w:cs="Courier New"/>
                <w:color w:val="0000FF"/>
                <w:sz w:val="18"/>
                <w:lang w:eastAsia="fi-FI"/>
              </w:rPr>
              <w:t>--&gt;</w:t>
            </w:r>
          </w:p>
          <w:p w14:paraId="7D2E51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110</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1.2.246.10.1234567.10</w:t>
            </w:r>
            <w:r w:rsidRPr="00AE5A5F">
              <w:rPr>
                <w:rFonts w:ascii="Courier New" w:hAnsi="Courier New" w:cs="Courier New"/>
                <w:color w:val="0000FF"/>
                <w:sz w:val="18"/>
                <w:lang w:eastAsia="fi-FI"/>
              </w:rPr>
              <w:t>"/&gt;</w:t>
            </w:r>
          </w:p>
          <w:p w14:paraId="74EBDCFE"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1789F37D"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224EB597"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6A43448A" w14:textId="4C2D4B8B"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590B37BC" w14:textId="1F5FE5DF" w:rsidR="00DE68AB" w:rsidRDefault="00DE68AB" w:rsidP="00DE68AB">
      <w:pPr>
        <w:rPr>
          <w:lang w:eastAsia="fi-FI"/>
        </w:rPr>
      </w:pPr>
    </w:p>
    <w:p w14:paraId="590B37F0" w14:textId="6FE7464B" w:rsidR="00DE68AB" w:rsidRDefault="00DE68AB" w:rsidP="00F219ED">
      <w:pPr>
        <w:pStyle w:val="Otsikko2"/>
        <w:rPr>
          <w:lang w:eastAsia="fi-FI"/>
        </w:rPr>
      </w:pPr>
      <w:bookmarkStart w:id="960" w:name="_Toc444094043"/>
      <w:r>
        <w:rPr>
          <w:lang w:eastAsia="fi-FI"/>
        </w:rPr>
        <w:t xml:space="preserve">Hoitoprosessin vaihe </w:t>
      </w:r>
      <w:proofErr w:type="gramStart"/>
      <w:r>
        <w:rPr>
          <w:lang w:eastAsia="fi-FI"/>
        </w:rPr>
        <w:t>ja</w:t>
      </w:r>
      <w:proofErr w:type="gramEnd"/>
      <w:r>
        <w:rPr>
          <w:lang w:eastAsia="fi-FI"/>
        </w:rPr>
        <w:t xml:space="preserve"> otsikko</w:t>
      </w:r>
      <w:bookmarkEnd w:id="960"/>
    </w:p>
    <w:p w14:paraId="590B37F1" w14:textId="6A6E0295" w:rsidR="0007114D" w:rsidRDefault="00BE41C2" w:rsidP="0007114D">
      <w:pPr>
        <w:rPr>
          <w:lang w:eastAsia="fi-FI"/>
        </w:rPr>
      </w:pPr>
      <w:r>
        <w:rPr>
          <w:lang w:eastAsia="fi-FI"/>
        </w:rPr>
        <w:t xml:space="preserve">Lausunnot tiedot laitetaan </w:t>
      </w:r>
      <w:ins w:id="961" w:author="Tekijä">
        <w:r w:rsidR="00CD1BEA">
          <w:rPr>
            <w:lang w:eastAsia="fi-FI"/>
          </w:rPr>
          <w:t xml:space="preserve">soveltuvan hoitoprosessin vaiheen alle, esimerkiksi </w:t>
        </w:r>
      </w:ins>
      <w:r>
        <w:rPr>
          <w:lang w:eastAsia="fi-FI"/>
        </w:rPr>
        <w:t>hoidon toteutus</w:t>
      </w:r>
      <w:del w:id="962" w:author="Tekijä">
        <w:r w:rsidDel="00CD1BEA">
          <w:rPr>
            <w:lang w:eastAsia="fi-FI"/>
          </w:rPr>
          <w:delText xml:space="preserve"> vaiheen alle</w:delText>
        </w:r>
      </w:del>
      <w:r>
        <w:rPr>
          <w:lang w:eastAsia="fi-FI"/>
        </w:rPr>
        <w:t>. Otsik</w:t>
      </w:r>
      <w:r w:rsidR="001427ED">
        <w:rPr>
          <w:lang w:eastAsia="fi-FI"/>
        </w:rPr>
        <w:t>oksi</w:t>
      </w:r>
      <w:r>
        <w:rPr>
          <w:lang w:eastAsia="fi-FI"/>
        </w:rPr>
        <w:t xml:space="preserve"> </w:t>
      </w:r>
      <w:r w:rsidR="00AE5A5F">
        <w:rPr>
          <w:lang w:eastAsia="fi-FI"/>
        </w:rPr>
        <w:t xml:space="preserve">annetaan </w:t>
      </w:r>
      <w:ins w:id="963" w:author="Tekijä">
        <w:r w:rsidR="00CD1BEA">
          <w:rPr>
            <w:lang w:eastAsia="fi-FI"/>
          </w:rPr>
          <w:t xml:space="preserve">soveltuva otsikko, esimerkiksi </w:t>
        </w:r>
      </w:ins>
      <w:r>
        <w:rPr>
          <w:lang w:eastAsia="fi-FI"/>
        </w:rPr>
        <w:t>Lausunnot</w:t>
      </w:r>
      <w:del w:id="964" w:author="Tekijä">
        <w:r w:rsidDel="00CD1BEA">
          <w:rPr>
            <w:lang w:eastAsia="fi-FI"/>
          </w:rPr>
          <w:delText>,</w:delText>
        </w:r>
      </w:del>
      <w:r>
        <w:rPr>
          <w:lang w:eastAsia="fi-FI"/>
        </w:rPr>
        <w:t xml:space="preserve"> </w:t>
      </w:r>
      <w:ins w:id="965" w:author="Tekijä">
        <w:r w:rsidR="00CD1BEA">
          <w:rPr>
            <w:lang w:eastAsia="fi-FI"/>
          </w:rPr>
          <w:t>(</w:t>
        </w:r>
      </w:ins>
      <w:r>
        <w:rPr>
          <w:lang w:eastAsia="fi-FI"/>
        </w:rPr>
        <w:t xml:space="preserve">koodi </w:t>
      </w:r>
      <w:del w:id="966" w:author="Tekijä">
        <w:r w:rsidR="001427ED" w:rsidDel="00CD1BEA">
          <w:rPr>
            <w:lang w:eastAsia="fi-FI"/>
          </w:rPr>
          <w:delText xml:space="preserve">on </w:delText>
        </w:r>
      </w:del>
      <w:r>
        <w:rPr>
          <w:lang w:eastAsia="fi-FI"/>
        </w:rPr>
        <w:t>62 otsikkokoodistosta</w:t>
      </w:r>
      <w:ins w:id="967" w:author="Tekijä">
        <w:r w:rsidR="00CD1BEA">
          <w:rPr>
            <w:lang w:eastAsia="fi-FI"/>
          </w:rPr>
          <w:t>)</w:t>
        </w:r>
      </w:ins>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lastRenderedPageBreak/>
              <w:t>&lt;!</w:t>
            </w:r>
            <w:proofErr w:type="gramStart"/>
            <w:r w:rsidRPr="00427FAD">
              <w:rPr>
                <w:rFonts w:ascii="Courier New" w:hAnsi="Courier New" w:cs="Courier New"/>
                <w:color w:val="0000FF"/>
                <w:sz w:val="18"/>
                <w:lang w:eastAsia="fi-FI"/>
              </w:rPr>
              <w:t>--</w:t>
            </w:r>
            <w:r w:rsidRPr="00427FAD">
              <w:rPr>
                <w:rFonts w:ascii="Courier New" w:hAnsi="Courier New" w:cs="Courier New"/>
                <w:i/>
                <w:iCs/>
                <w:color w:val="808080"/>
                <w:sz w:val="18"/>
                <w:lang w:eastAsia="fi-FI"/>
              </w:rPr>
              <w:t xml:space="preserve">  Hoitoprosessin</w:t>
            </w:r>
            <w:proofErr w:type="gramEnd"/>
            <w:r w:rsidRPr="00427FAD">
              <w:rPr>
                <w:rFonts w:ascii="Courier New" w:hAnsi="Courier New" w:cs="Courier New"/>
                <w:i/>
                <w:iCs/>
                <w:color w:val="808080"/>
                <w:sz w:val="18"/>
                <w:lang w:eastAsia="fi-FI"/>
              </w:rPr>
              <w:t xml:space="preserve"> vaihe   </w:t>
            </w:r>
            <w:r w:rsidRPr="00427FAD">
              <w:rPr>
                <w:rFonts w:ascii="Courier New" w:hAnsi="Courier New" w:cs="Courier New"/>
                <w:color w:val="0000FF"/>
                <w:sz w:val="18"/>
                <w:lang w:eastAsia="fi-FI"/>
              </w:rPr>
              <w:t>--&gt;</w:t>
            </w:r>
          </w:p>
          <w:p w14:paraId="0ED654E9" w14:textId="4B2F0124" w:rsidR="00642811" w:rsidRPr="00686C4D" w:rsidRDefault="00642811" w:rsidP="00642811">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component</w:t>
            </w:r>
            <w:r w:rsidRPr="00686C4D">
              <w:rPr>
                <w:rFonts w:ascii="Courier New" w:hAnsi="Courier New" w:cs="Courier New"/>
                <w:color w:val="0000FF"/>
                <w:sz w:val="18"/>
                <w:lang w:val="en-US" w:eastAsia="fi-FI"/>
              </w:rPr>
              <w:t>&gt;</w:t>
            </w:r>
          </w:p>
          <w:p w14:paraId="4F842C9C" w14:textId="654BAA00" w:rsidR="00642811" w:rsidRPr="00686C4D" w:rsidRDefault="00642811" w:rsidP="00642811">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i/>
                <w:iCs/>
                <w:color w:val="008080"/>
                <w:sz w:val="18"/>
                <w:lang w:val="en-US" w:eastAsia="fi-FI"/>
              </w:rPr>
              <w:tab/>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section</w:t>
            </w:r>
            <w:r w:rsidRPr="00686C4D">
              <w:rPr>
                <w:rFonts w:ascii="Courier New" w:hAnsi="Courier New" w:cs="Courier New"/>
                <w:color w:val="0000FF"/>
                <w:sz w:val="18"/>
                <w:lang w:val="en-US" w:eastAsia="fi-FI"/>
              </w:rPr>
              <w:t>&gt;</w:t>
            </w:r>
          </w:p>
          <w:p w14:paraId="1CB03ED5" w14:textId="0ADFD76B" w:rsidR="00642811" w:rsidRPr="00686C4D" w:rsidRDefault="00642811" w:rsidP="00AE5A5F">
            <w:pPr>
              <w:autoSpaceDE w:val="0"/>
              <w:autoSpaceDN w:val="0"/>
              <w:adjustRightInd w:val="0"/>
              <w:ind w:left="568" w:hanging="568"/>
              <w:rPr>
                <w:rFonts w:ascii="Courier New" w:hAnsi="Courier New" w:cs="Courier New"/>
                <w:color w:val="0000FF"/>
                <w:sz w:val="18"/>
                <w:lang w:val="en-US" w:eastAsia="fi-FI"/>
              </w:rPr>
            </w:pPr>
            <w:r w:rsidRPr="00686C4D">
              <w:rPr>
                <w:rFonts w:ascii="Courier New" w:hAnsi="Courier New" w:cs="Courier New"/>
                <w:i/>
                <w:iCs/>
                <w:color w:val="008080"/>
                <w:sz w:val="18"/>
                <w:lang w:val="en-US" w:eastAsia="fi-FI"/>
              </w:rPr>
              <w:tab/>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code</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15</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1.2.246.537.6.13.2006</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AR/YDIN - Hoitoprosessin vaihe</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displayName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Hoidon toteutus</w:t>
            </w:r>
            <w:r w:rsidRPr="00686C4D">
              <w:rPr>
                <w:rFonts w:ascii="Courier New" w:hAnsi="Courier New" w:cs="Courier New"/>
                <w:color w:val="0000FF"/>
                <w:sz w:val="18"/>
                <w:lang w:val="en-US" w:eastAsia="fi-FI"/>
              </w:rPr>
              <w:t>"/&gt;</w:t>
            </w:r>
          </w:p>
          <w:p w14:paraId="306722E8" w14:textId="17593AD5" w:rsidR="00642811" w:rsidRPr="00686C4D" w:rsidRDefault="00642811" w:rsidP="00642811">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i/>
                <w:iCs/>
                <w:color w:val="008080"/>
                <w:sz w:val="18"/>
                <w:lang w:val="en-US" w:eastAsia="fi-FI"/>
              </w:rPr>
              <w:tab/>
            </w:r>
            <w:r w:rsidRPr="00686C4D">
              <w:rPr>
                <w:rFonts w:ascii="Courier New" w:hAnsi="Courier New" w:cs="Courier New"/>
                <w:i/>
                <w:iCs/>
                <w:color w:val="008080"/>
                <w:sz w:val="18"/>
                <w:lang w:val="en-US" w:eastAsia="fi-FI"/>
              </w:rPr>
              <w:tab/>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title</w:t>
            </w:r>
            <w:r w:rsidRPr="00686C4D">
              <w:rPr>
                <w:rFonts w:ascii="Courier New" w:hAnsi="Courier New" w:cs="Courier New"/>
                <w:color w:val="0000FF"/>
                <w:sz w:val="18"/>
                <w:lang w:val="en-US" w:eastAsia="fi-FI"/>
              </w:rPr>
              <w:t>&gt;</w:t>
            </w:r>
            <w:r w:rsidRPr="00686C4D">
              <w:rPr>
                <w:rFonts w:ascii="Courier New" w:hAnsi="Courier New" w:cs="Courier New"/>
                <w:color w:val="000000"/>
                <w:sz w:val="18"/>
                <w:lang w:val="en-US" w:eastAsia="fi-FI"/>
              </w:rPr>
              <w:t>Hoidon toteutus</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title</w:t>
            </w:r>
            <w:r w:rsidRPr="00686C4D">
              <w:rPr>
                <w:rFonts w:ascii="Courier New" w:hAnsi="Courier New" w:cs="Courier New"/>
                <w:color w:val="0000FF"/>
                <w:sz w:val="18"/>
                <w:lang w:val="en-US" w:eastAsia="fi-FI"/>
              </w:rPr>
              <w:t>&gt;</w:t>
            </w:r>
          </w:p>
          <w:p w14:paraId="10446AAB" w14:textId="17C84FED" w:rsidR="00642811" w:rsidRPr="00686C4D" w:rsidRDefault="00642811" w:rsidP="00642811">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i/>
                <w:iCs/>
                <w:color w:val="008080"/>
                <w:sz w:val="18"/>
                <w:lang w:val="en-US" w:eastAsia="fi-FI"/>
              </w:rPr>
              <w:tab/>
            </w:r>
            <w:r w:rsidRPr="00686C4D">
              <w:rPr>
                <w:rFonts w:ascii="Courier New" w:hAnsi="Courier New" w:cs="Courier New"/>
                <w:i/>
                <w:iCs/>
                <w:color w:val="008080"/>
                <w:sz w:val="18"/>
                <w:lang w:val="en-US" w:eastAsia="fi-FI"/>
              </w:rPr>
              <w:tab/>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component</w:t>
            </w:r>
            <w:r w:rsidRPr="00686C4D">
              <w:rPr>
                <w:rFonts w:ascii="Courier New" w:hAnsi="Courier New" w:cs="Courier New"/>
                <w:color w:val="0000FF"/>
                <w:sz w:val="18"/>
                <w:lang w:val="en-US"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i/>
                <w:iCs/>
                <w:color w:val="008080"/>
                <w:sz w:val="18"/>
                <w:lang w:val="en-US" w:eastAsia="fi-FI"/>
              </w:rPr>
              <w:tab/>
            </w:r>
            <w:r w:rsidRPr="00686C4D">
              <w:rPr>
                <w:rFonts w:ascii="Courier New" w:hAnsi="Courier New" w:cs="Courier New"/>
                <w:i/>
                <w:iCs/>
                <w:color w:val="008080"/>
                <w:sz w:val="18"/>
                <w:lang w:val="en-US" w:eastAsia="fi-FI"/>
              </w:rPr>
              <w:tab/>
            </w:r>
            <w:r w:rsidRPr="00686C4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0A06E627"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Lausunnot</w:t>
            </w:r>
            <w:r w:rsidRPr="00427FAD">
              <w:rPr>
                <w:rFonts w:ascii="Courier New" w:hAnsi="Courier New" w:cs="Courier New"/>
                <w:color w:val="0000FF"/>
                <w:sz w:val="18"/>
                <w:lang w:val="en-US" w:eastAsia="fi-FI"/>
              </w:rPr>
              <w:t>"/&gt;</w:t>
            </w:r>
          </w:p>
          <w:p w14:paraId="6941B866" w14:textId="45B82961"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087EE6">
              <w:rPr>
                <w:rFonts w:ascii="Courier New" w:hAnsi="Courier New" w:cs="Courier New"/>
                <w:color w:val="000000"/>
                <w:sz w:val="18"/>
                <w:lang w:val="en-US" w:eastAsia="fi-FI"/>
              </w:rPr>
              <w:t>not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968" w:name="_Toc444094044"/>
      <w:r>
        <w:rPr>
          <w:lang w:eastAsia="fi-FI"/>
        </w:rPr>
        <w:t>Lausun</w:t>
      </w:r>
      <w:r w:rsidR="00AE5A5F">
        <w:rPr>
          <w:lang w:eastAsia="fi-FI"/>
        </w:rPr>
        <w:t>non tiedot näyttömuodossa</w:t>
      </w:r>
      <w:bookmarkEnd w:id="968"/>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w:t>
      </w:r>
      <w:proofErr w:type="gramStart"/>
      <w:r>
        <w:rPr>
          <w:lang w:eastAsia="fi-FI"/>
        </w:rPr>
        <w:t xml:space="preserve"> (kts.</w:t>
      </w:r>
      <w:proofErr w:type="gramEnd"/>
      <w:r>
        <w:rPr>
          <w:lang w:eastAsia="fi-FI"/>
        </w:rPr>
        <w:t xml:space="preserve"> selitys Kertomus- ja lomakkeet </w:t>
      </w:r>
      <w:proofErr w:type="gramStart"/>
      <w:r>
        <w:rPr>
          <w:lang w:eastAsia="fi-FI"/>
        </w:rPr>
        <w:t>–määrittelystä</w:t>
      </w:r>
      <w:proofErr w:type="gramEnd"/>
      <w:r>
        <w:rPr>
          <w:lang w:eastAsia="fi-FI"/>
        </w:rPr>
        <w:t xml:space="preserve"> [2], luku 2.8.3)</w:t>
      </w:r>
    </w:p>
    <w:p w14:paraId="4779E664" w14:textId="77777777" w:rsidR="00B238DF" w:rsidRDefault="00B238DF" w:rsidP="00BE41C2">
      <w:pPr>
        <w:rPr>
          <w:lang w:eastAsia="fi-FI"/>
        </w:rPr>
      </w:pPr>
    </w:p>
    <w:p w14:paraId="303DC005" w14:textId="72D3BEBC" w:rsidR="00B238DF" w:rsidRPr="00EE146D" w:rsidRDefault="00EE146D" w:rsidP="00EE146D">
      <w:pPr>
        <w:rPr>
          <w:lang w:eastAsia="fi-FI"/>
        </w:rPr>
      </w:pPr>
      <w:proofErr w:type="gramStart"/>
      <w:ins w:id="969" w:author="Tekijä">
        <w:r w:rsidRPr="00EE146D">
          <w:rPr>
            <w:lang w:eastAsia="fi-FI"/>
          </w:rPr>
          <w:t>Lausutun kuvantamistutkimuksen nimi ja koodi</w:t>
        </w:r>
      </w:ins>
      <w:del w:id="970" w:author="Tekijä">
        <w:r w:rsidR="00B238DF" w:rsidRPr="00EE146D" w:rsidDel="00EE146D">
          <w:rPr>
            <w:lang w:eastAsia="fi-FI"/>
          </w:rPr>
          <w:delText>CodeId</w:delText>
        </w:r>
      </w:del>
      <w:r w:rsidR="00B238DF" w:rsidRPr="00EE146D">
        <w:rPr>
          <w:lang w:eastAsia="fi-FI"/>
        </w:rPr>
        <w:t xml:space="preserve"> </w:t>
      </w:r>
      <w:ins w:id="971" w:author="Tekijä">
        <w:r w:rsidRPr="00EE146D">
          <w:rPr>
            <w:lang w:eastAsia="fi-FI"/>
          </w:rPr>
          <w:t>(</w:t>
        </w:r>
      </w:ins>
      <w:r w:rsidR="00B238DF" w:rsidRPr="00EE146D">
        <w:rPr>
          <w:lang w:eastAsia="fi-FI"/>
        </w:rPr>
        <w:t>26</w:t>
      </w:r>
      <w:ins w:id="972" w:author="Tekijä">
        <w:r>
          <w:rPr>
            <w:lang w:eastAsia="fi-FI"/>
          </w:rPr>
          <w:t>)</w:t>
        </w:r>
      </w:ins>
      <w:r w:rsidR="00B238DF" w:rsidRPr="00EE146D">
        <w:rPr>
          <w:lang w:eastAsia="fi-FI"/>
        </w:rPr>
        <w:t xml:space="preserve">*; </w:t>
      </w:r>
      <w:ins w:id="973" w:author="Tekijä">
        <w:r w:rsidRPr="00EE146D">
          <w:rPr>
            <w:lang w:eastAsia="fi-FI"/>
          </w:rPr>
          <w:t>Lausutun kuvantamistutkimuksen puoli</w:t>
        </w:r>
      </w:ins>
      <w:del w:id="974" w:author="Tekijä">
        <w:r w:rsidR="00B238DF" w:rsidRPr="00EE146D" w:rsidDel="00EE146D">
          <w:rPr>
            <w:lang w:eastAsia="fi-FI"/>
          </w:rPr>
          <w:delText>CodeId</w:delText>
        </w:r>
      </w:del>
      <w:r w:rsidR="00B238DF" w:rsidRPr="00EE146D">
        <w:rPr>
          <w:lang w:eastAsia="fi-FI"/>
        </w:rPr>
        <w:t xml:space="preserve"> </w:t>
      </w:r>
      <w:ins w:id="975" w:author="Tekijä">
        <w:r>
          <w:rPr>
            <w:lang w:eastAsia="fi-FI"/>
          </w:rPr>
          <w:t>(</w:t>
        </w:r>
      </w:ins>
      <w:r w:rsidR="00B238DF" w:rsidRPr="00EE146D">
        <w:rPr>
          <w:lang w:eastAsia="fi-FI"/>
        </w:rPr>
        <w:t>27</w:t>
      </w:r>
      <w:ins w:id="976" w:author="Tekijä">
        <w:r>
          <w:rPr>
            <w:lang w:eastAsia="fi-FI"/>
          </w:rPr>
          <w:t>)</w:t>
        </w:r>
      </w:ins>
      <w:r w:rsidR="00B238DF" w:rsidRPr="00EE146D">
        <w:rPr>
          <w:lang w:eastAsia="fi-FI"/>
        </w:rPr>
        <w:t xml:space="preserve">; </w:t>
      </w:r>
      <w:ins w:id="977" w:author="Tekijä">
        <w:r w:rsidR="0044199A">
          <w:rPr>
            <w:lang w:eastAsia="fi-FI"/>
          </w:rPr>
          <w:t>Tehdyn kuvantamistutkimuksen anatominen tarkenne (28);</w:t>
        </w:r>
        <w:proofErr w:type="gramEnd"/>
        <w:r w:rsidR="0044199A">
          <w:rPr>
            <w:lang w:eastAsia="fi-FI"/>
          </w:rPr>
          <w:t xml:space="preserve"> </w:t>
        </w:r>
      </w:ins>
    </w:p>
    <w:p w14:paraId="4BFC553C" w14:textId="23BB345F" w:rsidR="00B238DF" w:rsidRPr="00EE146D" w:rsidRDefault="00B238DF" w:rsidP="00B238DF">
      <w:pPr>
        <w:rPr>
          <w:lang w:eastAsia="fi-FI"/>
        </w:rPr>
      </w:pPr>
      <w:del w:id="978" w:author="Tekijä">
        <w:r w:rsidRPr="00EE146D" w:rsidDel="00EE146D">
          <w:rPr>
            <w:lang w:eastAsia="fi-FI"/>
          </w:rPr>
          <w:delText xml:space="preserve">CodeId </w:delText>
        </w:r>
      </w:del>
      <w:ins w:id="979" w:author="Tekijä">
        <w:r w:rsidR="00EE146D" w:rsidRPr="00EE146D">
          <w:rPr>
            <w:lang w:eastAsia="fi-FI"/>
          </w:rPr>
          <w:t>Lausunnon tila (</w:t>
        </w:r>
      </w:ins>
      <w:r w:rsidRPr="00EE146D">
        <w:rPr>
          <w:lang w:eastAsia="fi-FI"/>
        </w:rPr>
        <w:t>15</w:t>
      </w:r>
      <w:ins w:id="980" w:author="Tekijä">
        <w:r w:rsidR="00EE146D" w:rsidRPr="00EE146D">
          <w:rPr>
            <w:lang w:eastAsia="fi-FI"/>
          </w:rPr>
          <w:t>)</w:t>
        </w:r>
      </w:ins>
      <w:r w:rsidRPr="00EE146D">
        <w:rPr>
          <w:lang w:eastAsia="fi-FI"/>
        </w:rPr>
        <w:t xml:space="preserve">; </w:t>
      </w:r>
      <w:del w:id="981" w:author="Tekijä">
        <w:r w:rsidRPr="00EE146D" w:rsidDel="00EE146D">
          <w:rPr>
            <w:lang w:eastAsia="fi-FI"/>
          </w:rPr>
          <w:delText xml:space="preserve">CodeId </w:delText>
        </w:r>
      </w:del>
      <w:ins w:id="982" w:author="Tekijä">
        <w:r w:rsidR="00EE146D" w:rsidRPr="00EE146D">
          <w:rPr>
            <w:lang w:eastAsia="fi-FI"/>
          </w:rPr>
          <w:t xml:space="preserve">Arvio kuvantamistutkimuksen tuloksesta </w:t>
        </w:r>
        <w:r w:rsidR="00EE146D">
          <w:rPr>
            <w:lang w:eastAsia="fi-FI"/>
          </w:rPr>
          <w:t>(</w:t>
        </w:r>
      </w:ins>
      <w:r w:rsidRPr="00EE146D">
        <w:rPr>
          <w:lang w:eastAsia="fi-FI"/>
        </w:rPr>
        <w:t>20</w:t>
      </w:r>
      <w:ins w:id="983" w:author="Tekijä">
        <w:r w:rsidR="00EE146D">
          <w:rPr>
            <w:lang w:eastAsia="fi-FI"/>
          </w:rPr>
          <w:t>)</w:t>
        </w:r>
      </w:ins>
    </w:p>
    <w:p w14:paraId="6FBE7CC9" w14:textId="77777777" w:rsidR="0044199A" w:rsidRDefault="00B238DF" w:rsidP="00B238DF">
      <w:pPr>
        <w:rPr>
          <w:ins w:id="984" w:author="Tekijä"/>
          <w:lang w:eastAsia="fi-FI"/>
        </w:rPr>
      </w:pPr>
      <w:del w:id="985" w:author="Tekijä">
        <w:r w:rsidRPr="0044199A" w:rsidDel="00EE146D">
          <w:rPr>
            <w:lang w:eastAsia="fi-FI"/>
          </w:rPr>
          <w:delText xml:space="preserve">CodeId </w:delText>
        </w:r>
      </w:del>
      <w:ins w:id="986" w:author="Tekijä">
        <w:r w:rsidR="00EE146D" w:rsidRPr="0044199A">
          <w:rPr>
            <w:lang w:eastAsia="fi-FI"/>
          </w:rPr>
          <w:t>Lausunto tekstimuodossa (</w:t>
        </w:r>
      </w:ins>
      <w:r w:rsidRPr="0044199A">
        <w:rPr>
          <w:lang w:eastAsia="fi-FI"/>
        </w:rPr>
        <w:t>19</w:t>
      </w:r>
      <w:ins w:id="987" w:author="Tekijä">
        <w:r w:rsidR="00EE146D" w:rsidRPr="0044199A">
          <w:rPr>
            <w:lang w:eastAsia="fi-FI"/>
          </w:rPr>
          <w:t>)</w:t>
        </w:r>
        <w:r w:rsidR="0044199A" w:rsidRPr="0044199A">
          <w:rPr>
            <w:lang w:eastAsia="fi-FI"/>
          </w:rPr>
          <w:t xml:space="preserve"> </w:t>
        </w:r>
      </w:ins>
    </w:p>
    <w:p w14:paraId="2A5EBB56" w14:textId="79C60ED2" w:rsidR="00B238DF" w:rsidRPr="0044199A" w:rsidRDefault="0044199A" w:rsidP="00B238DF">
      <w:pPr>
        <w:rPr>
          <w:lang w:eastAsia="fi-FI"/>
        </w:rPr>
      </w:pPr>
      <w:proofErr w:type="gramStart"/>
      <w:ins w:id="988" w:author="Tekijä">
        <w:r>
          <w:rPr>
            <w:lang w:eastAsia="fi-FI"/>
          </w:rPr>
          <w:t>Tehdyn kuvantamistutkimuksen diagnoositarkenne (29)*; Tehdyn kuvantamistutkimuksen toimenpidetarkenne (30)*</w:t>
        </w:r>
      </w:ins>
      <w:proofErr w:type="gramEnd"/>
    </w:p>
    <w:p w14:paraId="4BC58AD2" w14:textId="0F45923C" w:rsidR="00B238DF" w:rsidRDefault="00B238DF" w:rsidP="00B238DF">
      <w:pPr>
        <w:ind w:left="568"/>
        <w:rPr>
          <w:lang w:eastAsia="fi-FI"/>
        </w:rPr>
      </w:pPr>
      <w:r>
        <w:rPr>
          <w:lang w:eastAsia="fi-FI"/>
        </w:rPr>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B238DF" w14:paraId="696FF5E0" w14:textId="77777777" w:rsidTr="00E14372">
        <w:tc>
          <w:tcPr>
            <w:tcW w:w="9629" w:type="dxa"/>
          </w:tcPr>
          <w:p w14:paraId="1A89E91D" w14:textId="77777777" w:rsidR="00D50545" w:rsidRPr="00D50545" w:rsidRDefault="00D50545" w:rsidP="00D50545">
            <w:pPr>
              <w:autoSpaceDE w:val="0"/>
              <w:autoSpaceDN w:val="0"/>
              <w:adjustRightInd w:val="0"/>
              <w:rPr>
                <w:ins w:id="989" w:author="Tekijä"/>
                <w:rFonts w:ascii="Courier New" w:hAnsi="Courier New" w:cs="Courier New"/>
                <w:color w:val="0000FF"/>
                <w:sz w:val="18"/>
                <w:lang w:val="en-US" w:eastAsia="fi-FI"/>
              </w:rPr>
            </w:pPr>
            <w:ins w:id="990" w:author="Tekijä">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ins>
          </w:p>
          <w:p w14:paraId="37C0C47E" w14:textId="77777777" w:rsidR="00D50545" w:rsidRPr="00D50545" w:rsidRDefault="00D50545" w:rsidP="00D50545">
            <w:pPr>
              <w:autoSpaceDE w:val="0"/>
              <w:autoSpaceDN w:val="0"/>
              <w:adjustRightInd w:val="0"/>
              <w:rPr>
                <w:ins w:id="991" w:author="Tekijä"/>
                <w:rFonts w:ascii="Courier New" w:hAnsi="Courier New" w:cs="Courier New"/>
                <w:color w:val="0000FF"/>
                <w:sz w:val="18"/>
                <w:lang w:val="en-US" w:eastAsia="fi-FI"/>
              </w:rPr>
            </w:pPr>
            <w:ins w:id="992"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ins>
          </w:p>
          <w:p w14:paraId="793EF022" w14:textId="77777777" w:rsidR="00D50545" w:rsidRPr="00D50545" w:rsidRDefault="00D50545" w:rsidP="00D50545">
            <w:pPr>
              <w:autoSpaceDE w:val="0"/>
              <w:autoSpaceDN w:val="0"/>
              <w:adjustRightInd w:val="0"/>
              <w:rPr>
                <w:ins w:id="993" w:author="Tekijä"/>
                <w:rFonts w:ascii="Courier New" w:hAnsi="Courier New" w:cs="Courier New"/>
                <w:color w:val="0000FF"/>
                <w:sz w:val="18"/>
                <w:lang w:val="en-US" w:eastAsia="fi-FI"/>
              </w:rPr>
            </w:pPr>
            <w:ins w:id="994"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GD1QA Thoraxin natiiviröntgen makuuasennossa;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ins>
          </w:p>
          <w:p w14:paraId="7E8F4ACC" w14:textId="77777777" w:rsidR="00D50545" w:rsidRPr="00D50545" w:rsidRDefault="00D50545" w:rsidP="00D50545">
            <w:pPr>
              <w:autoSpaceDE w:val="0"/>
              <w:autoSpaceDN w:val="0"/>
              <w:adjustRightInd w:val="0"/>
              <w:rPr>
                <w:ins w:id="995" w:author="Tekijä"/>
                <w:rFonts w:ascii="Courier New" w:hAnsi="Courier New" w:cs="Courier New"/>
                <w:color w:val="0000FF"/>
                <w:sz w:val="18"/>
                <w:lang w:val="en-US" w:eastAsia="fi-FI"/>
              </w:rPr>
            </w:pPr>
            <w:ins w:id="996"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ins>
          </w:p>
          <w:p w14:paraId="5A357D74" w14:textId="77777777" w:rsidR="00D50545" w:rsidRPr="00D50545" w:rsidRDefault="00D50545" w:rsidP="00D50545">
            <w:pPr>
              <w:autoSpaceDE w:val="0"/>
              <w:autoSpaceDN w:val="0"/>
              <w:adjustRightInd w:val="0"/>
              <w:rPr>
                <w:ins w:id="997" w:author="Tekijä"/>
                <w:rFonts w:ascii="Courier New" w:hAnsi="Courier New" w:cs="Courier New"/>
                <w:color w:val="0000FF"/>
                <w:sz w:val="18"/>
                <w:lang w:val="en-US" w:eastAsia="fi-FI"/>
              </w:rPr>
            </w:pPr>
            <w:ins w:id="998"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Hengityselimet;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ins>
          </w:p>
          <w:p w14:paraId="511AA308" w14:textId="77777777" w:rsidR="00D50545" w:rsidRPr="00D50545" w:rsidRDefault="00D50545" w:rsidP="00D50545">
            <w:pPr>
              <w:autoSpaceDE w:val="0"/>
              <w:autoSpaceDN w:val="0"/>
              <w:adjustRightInd w:val="0"/>
              <w:ind w:left="568" w:hanging="568"/>
              <w:rPr>
                <w:ins w:id="999" w:author="Tekijä"/>
                <w:rFonts w:ascii="Courier New" w:hAnsi="Courier New" w:cs="Courier New"/>
                <w:color w:val="0000FF"/>
                <w:sz w:val="18"/>
                <w:lang w:val="en-US" w:eastAsia="fi-FI"/>
              </w:rPr>
            </w:pPr>
            <w:ins w:id="1000"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ins>
          </w:p>
          <w:p w14:paraId="05ED4639" w14:textId="77777777" w:rsidR="00D50545" w:rsidRPr="00D50545" w:rsidRDefault="00D50545" w:rsidP="00D50545">
            <w:pPr>
              <w:autoSpaceDE w:val="0"/>
              <w:autoSpaceDN w:val="0"/>
              <w:adjustRightInd w:val="0"/>
              <w:ind w:left="568" w:hanging="568"/>
              <w:rPr>
                <w:ins w:id="1001" w:author="Tekijä"/>
                <w:rFonts w:ascii="Courier New" w:hAnsi="Courier New" w:cs="Courier New"/>
                <w:color w:val="0000FF"/>
                <w:sz w:val="18"/>
                <w:lang w:eastAsia="fi-FI"/>
              </w:rPr>
            </w:pPr>
            <w:ins w:id="1002"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ins>
          </w:p>
          <w:p w14:paraId="7AABA3CA" w14:textId="77777777" w:rsidR="00D50545" w:rsidRPr="00D50545" w:rsidRDefault="00D50545" w:rsidP="00D50545">
            <w:pPr>
              <w:autoSpaceDE w:val="0"/>
              <w:autoSpaceDN w:val="0"/>
              <w:adjustRightInd w:val="0"/>
              <w:ind w:left="568" w:hanging="568"/>
              <w:rPr>
                <w:ins w:id="1003" w:author="Tekijä"/>
                <w:rFonts w:ascii="Courier New" w:hAnsi="Courier New" w:cs="Courier New"/>
                <w:color w:val="0000FF"/>
                <w:sz w:val="18"/>
                <w:lang w:eastAsia="fi-FI"/>
              </w:rPr>
            </w:pPr>
            <w:ins w:id="1004"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Ei vertailukuvia arkistossa. Kauttaaltaan frontaali-, </w:t>
              </w:r>
              <w:proofErr w:type="gramStart"/>
              <w:r w:rsidRPr="00D50545">
                <w:rPr>
                  <w:rFonts w:ascii="Courier New" w:hAnsi="Courier New" w:cs="Courier New"/>
                  <w:color w:val="000000"/>
                  <w:sz w:val="18"/>
                  <w:lang w:eastAsia="fi-FI"/>
                </w:rPr>
                <w:t>maksillaari-  ja</w:t>
              </w:r>
              <w:proofErr w:type="gramEnd"/>
              <w:r w:rsidRPr="00D50545">
                <w:rPr>
                  <w:rFonts w:ascii="Courier New" w:hAnsi="Courier New" w:cs="Courier New"/>
                  <w:color w:val="000000"/>
                  <w:sz w:val="18"/>
                  <w:lang w:eastAsia="fi-FI"/>
                </w:rPr>
                <w:t xml:space="preserve"> sphenoidaaliontelot ilmastoituvat normaalisti, ei mainittavia limakalvoturvotuksia missään onteloissa. Molemmin puolin infundibulumit avoimet. </w:t>
              </w:r>
              <w:proofErr w:type="gramStart"/>
              <w:r w:rsidRPr="00D50545">
                <w:rPr>
                  <w:rFonts w:ascii="Courier New" w:hAnsi="Courier New" w:cs="Courier New"/>
                  <w:color w:val="000000"/>
                  <w:sz w:val="18"/>
                  <w:lang w:eastAsia="fi-FI"/>
                </w:rPr>
                <w:t>Nenäseptum devioi aavistuksen oikealle, ja ethmoidaalialueella aivan vähäistä limakalvoturvotusta.</w:t>
              </w:r>
              <w:proofErr w:type="gramEnd"/>
              <w:r w:rsidRPr="00D50545">
                <w:rPr>
                  <w:rFonts w:ascii="Courier New" w:hAnsi="Courier New" w:cs="Courier New"/>
                  <w:color w:val="000000"/>
                  <w:sz w:val="18"/>
                  <w:lang w:eastAsia="fi-FI"/>
                </w:rPr>
                <w:t xml:space="preserve">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ins>
          </w:p>
          <w:p w14:paraId="25B7673C" w14:textId="77777777" w:rsidR="00D50545" w:rsidRPr="00D50545" w:rsidRDefault="00D50545" w:rsidP="00D50545">
            <w:pPr>
              <w:autoSpaceDE w:val="0"/>
              <w:autoSpaceDN w:val="0"/>
              <w:adjustRightInd w:val="0"/>
              <w:ind w:left="568" w:hanging="568"/>
              <w:rPr>
                <w:ins w:id="1005" w:author="Tekijä"/>
                <w:rFonts w:ascii="Courier New" w:hAnsi="Courier New" w:cs="Courier New"/>
                <w:color w:val="0000FF"/>
                <w:sz w:val="18"/>
                <w:lang w:eastAsia="fi-FI"/>
              </w:rPr>
            </w:pPr>
            <w:ins w:id="1006"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ins>
          </w:p>
          <w:p w14:paraId="08001D2D" w14:textId="01531672" w:rsidR="00D50545" w:rsidRPr="000D19AE" w:rsidRDefault="00D50545" w:rsidP="00D50545">
            <w:pPr>
              <w:autoSpaceDE w:val="0"/>
              <w:autoSpaceDN w:val="0"/>
              <w:adjustRightInd w:val="0"/>
              <w:ind w:left="568" w:hanging="568"/>
              <w:rPr>
                <w:ins w:id="1007" w:author="Tekijä"/>
                <w:rFonts w:ascii="Courier New" w:hAnsi="Courier New" w:cs="Courier New"/>
                <w:color w:val="0000FF"/>
                <w:sz w:val="18"/>
                <w:lang w:eastAsia="fi-FI"/>
              </w:rPr>
            </w:pPr>
            <w:ins w:id="1008" w:author="Tekijä">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FBA96 Muu keuhkovaltimon korjausleikkaus</w:t>
              </w:r>
              <w:proofErr w:type="gramStart"/>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w:t>
              </w:r>
              <w:proofErr w:type="gramEnd"/>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ins>
          </w:p>
          <w:p w14:paraId="076BF98E" w14:textId="77777777" w:rsidR="00D50545" w:rsidRPr="00D50545" w:rsidRDefault="00D50545" w:rsidP="00D50545">
            <w:pPr>
              <w:autoSpaceDE w:val="0"/>
              <w:autoSpaceDN w:val="0"/>
              <w:adjustRightInd w:val="0"/>
              <w:rPr>
                <w:ins w:id="1009" w:author="Tekijä"/>
                <w:rFonts w:ascii="Courier New" w:hAnsi="Courier New" w:cs="Courier New"/>
                <w:color w:val="0000FF"/>
                <w:sz w:val="18"/>
                <w:lang w:val="en-US" w:eastAsia="fi-FI"/>
              </w:rPr>
            </w:pPr>
            <w:ins w:id="1010" w:author="Tekijä">
              <w:r w:rsidRPr="000D19AE">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ins>
          </w:p>
          <w:p w14:paraId="0BE84A1D" w14:textId="7AC2413E" w:rsidR="00E14372" w:rsidRPr="00B238DF" w:rsidRDefault="00D50545" w:rsidP="00427FAD">
            <w:pPr>
              <w:autoSpaceDE w:val="0"/>
              <w:autoSpaceDN w:val="0"/>
              <w:adjustRightInd w:val="0"/>
              <w:rPr>
                <w:rFonts w:ascii="Courier New" w:hAnsi="Courier New" w:cs="Courier New"/>
                <w:color w:val="0000FF"/>
                <w:sz w:val="18"/>
                <w:szCs w:val="18"/>
                <w:lang w:val="en-US" w:eastAsia="fi-FI"/>
              </w:rPr>
            </w:pPr>
            <w:ins w:id="1011" w:author="Tekijä">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ins>
          </w:p>
        </w:tc>
      </w:tr>
    </w:tbl>
    <w:p w14:paraId="3BEC2EAD" w14:textId="77777777" w:rsidR="00E14372" w:rsidRDefault="00E14372" w:rsidP="00BE41C2">
      <w:pPr>
        <w:rPr>
          <w:lang w:eastAsia="fi-FI"/>
        </w:rPr>
      </w:pPr>
    </w:p>
    <w:p w14:paraId="590B380B" w14:textId="7019625C" w:rsidR="00BE41C2" w:rsidRPr="009E2E55" w:rsidRDefault="00FD593E" w:rsidP="00F219ED">
      <w:pPr>
        <w:pStyle w:val="Otsikko2"/>
        <w:rPr>
          <w:lang w:val="fi-FI" w:eastAsia="fi-FI"/>
        </w:rPr>
      </w:pPr>
      <w:bookmarkStart w:id="1012" w:name="_Toc444094045"/>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012"/>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pPr>
      <w:r>
        <w:t>(eR=</w:t>
      </w:r>
      <w:r w:rsidRPr="009F57D4">
        <w:t>entryRelationship</w:t>
      </w:r>
      <w:r>
        <w:t>, obs=observation)</w:t>
      </w:r>
    </w:p>
    <w:p w14:paraId="27E8787A" w14:textId="77777777" w:rsidR="003906DE" w:rsidRDefault="003906DE" w:rsidP="003906DE">
      <w:pPr>
        <w:pStyle w:val="NormaaliP"/>
      </w:pPr>
    </w:p>
    <w:p w14:paraId="1C629F43" w14:textId="77777777" w:rsidR="003906DE" w:rsidRDefault="003906DE" w:rsidP="003906DE">
      <w:pPr>
        <w:pStyle w:val="NormaaliP"/>
        <w:tabs>
          <w:tab w:val="left" w:pos="4678"/>
        </w:tabs>
        <w:ind w:left="4678" w:hanging="4678"/>
      </w:pPr>
      <w:r>
        <w:t>entry.templateId</w:t>
      </w:r>
      <w:r>
        <w:tab/>
        <w:t>määrittelyn oid, jonka mukaan entry on toteutettu</w:t>
      </w:r>
    </w:p>
    <w:p w14:paraId="0E8496FF" w14:textId="06A70CCF" w:rsidR="003906DE" w:rsidRPr="008F1161" w:rsidRDefault="003906DE" w:rsidP="003906DE">
      <w:pPr>
        <w:pStyle w:val="NormaaliP"/>
        <w:tabs>
          <w:tab w:val="left" w:pos="4678"/>
        </w:tabs>
        <w:ind w:left="4678" w:hanging="4678"/>
      </w:pPr>
      <w:r w:rsidRPr="008F1161">
        <w:t>entry.</w:t>
      </w:r>
      <w:r>
        <w:t>observation</w:t>
      </w:r>
      <w:r w:rsidRPr="008F1161">
        <w:t>.templateId</w:t>
      </w:r>
      <w:r w:rsidRPr="008F1161">
        <w:tab/>
      </w:r>
      <w:r>
        <w:t>kuvantamislausunto-</w:t>
      </w:r>
      <w:r w:rsidRPr="008F1161">
        <w:t xml:space="preserve"> tietorakenteen tunniste</w:t>
      </w:r>
    </w:p>
    <w:p w14:paraId="0FA17D52" w14:textId="7E50719C" w:rsidR="003906DE" w:rsidRDefault="003906DE" w:rsidP="003906DE">
      <w:pPr>
        <w:pStyle w:val="NormaaliP"/>
        <w:tabs>
          <w:tab w:val="left" w:pos="4678"/>
        </w:tabs>
        <w:ind w:left="4678" w:hanging="4678"/>
      </w:pPr>
      <w:r w:rsidRPr="008F1161">
        <w:lastRenderedPageBreak/>
        <w:t>entry.</w:t>
      </w:r>
      <w:r>
        <w:t>observation</w:t>
      </w:r>
      <w:r w:rsidRPr="008F1161">
        <w:t>.</w:t>
      </w:r>
      <w:r>
        <w:t>id</w:t>
      </w:r>
      <w:r>
        <w:tab/>
        <w:t xml:space="preserve">entry:n </w:t>
      </w:r>
      <w:r w:rsidR="00B339EE">
        <w:t>yksilöivä</w:t>
      </w:r>
      <w:r>
        <w:t xml:space="preserve"> tunn</w:t>
      </w:r>
      <w:r w:rsidR="00B339EE">
        <w:t>iste</w:t>
      </w:r>
    </w:p>
    <w:p w14:paraId="41516D9C" w14:textId="3C38A3D9" w:rsidR="003906DE" w:rsidRDefault="003906DE" w:rsidP="003906DE">
      <w:pPr>
        <w:pStyle w:val="NormaaliP"/>
        <w:tabs>
          <w:tab w:val="left" w:pos="4678"/>
        </w:tabs>
        <w:ind w:left="4678" w:hanging="4678"/>
      </w:pPr>
      <w:r w:rsidRPr="008F1161">
        <w:t>entry.</w:t>
      </w:r>
      <w:r>
        <w:t>observation</w:t>
      </w:r>
      <w:r w:rsidRPr="008F1161">
        <w:t>.code</w:t>
      </w:r>
      <w:r w:rsidRPr="008F1161">
        <w:tab/>
      </w:r>
      <w:r>
        <w:t>lausutun</w:t>
      </w:r>
      <w:r w:rsidRPr="008A44DF">
        <w:t xml:space="preserve"> kuvantamistutkimuksen nimi ja koodi</w:t>
      </w:r>
    </w:p>
    <w:p w14:paraId="6BE6C3B3" w14:textId="0001AA55" w:rsidR="003906DE" w:rsidRDefault="003906DE" w:rsidP="003906DE">
      <w:pPr>
        <w:pStyle w:val="NormaaliP"/>
        <w:tabs>
          <w:tab w:val="left" w:pos="4678"/>
        </w:tabs>
        <w:ind w:left="4678" w:hanging="4678"/>
        <w:rPr>
          <w:ins w:id="1013" w:author="Tekijä"/>
        </w:rPr>
      </w:pPr>
      <w:r w:rsidRPr="008F1161">
        <w:t>entry.</w:t>
      </w:r>
      <w:r>
        <w:t>observation</w:t>
      </w:r>
      <w:r w:rsidRPr="008F1161">
        <w:t>.code</w:t>
      </w:r>
      <w:r>
        <w:t>.qualifier</w:t>
      </w:r>
      <w:ins w:id="1014" w:author="Tekijä">
        <w:r w:rsidR="003A3DE5">
          <w:t>[1]</w:t>
        </w:r>
      </w:ins>
      <w:r w:rsidRPr="008F1161">
        <w:tab/>
      </w:r>
      <w:r>
        <w:t>lausutun</w:t>
      </w:r>
      <w:r w:rsidRPr="008A44DF">
        <w:t xml:space="preserve"> kuvantamistutkimuksen </w:t>
      </w:r>
      <w:r>
        <w:t>puoli</w:t>
      </w:r>
    </w:p>
    <w:p w14:paraId="46523652" w14:textId="232BB972" w:rsidR="003A3DE5" w:rsidRDefault="003A3DE5" w:rsidP="003A3DE5">
      <w:pPr>
        <w:pStyle w:val="NormaaliP"/>
        <w:tabs>
          <w:tab w:val="left" w:pos="4678"/>
        </w:tabs>
        <w:ind w:left="4678" w:hanging="4678"/>
        <w:rPr>
          <w:ins w:id="1015" w:author="Tekijä"/>
        </w:rPr>
      </w:pPr>
      <w:ins w:id="1016" w:author="Tekijä">
        <w:r w:rsidRPr="008F1161">
          <w:t>entry.</w:t>
        </w:r>
        <w:r>
          <w:t>observation</w:t>
        </w:r>
        <w:r w:rsidRPr="008F1161">
          <w:t>.code</w:t>
        </w:r>
        <w:r>
          <w:t>.qualifier[2]</w:t>
        </w:r>
        <w:r w:rsidRPr="008F1161">
          <w:tab/>
        </w:r>
        <w:r>
          <w:t>tehdyn</w:t>
        </w:r>
        <w:r w:rsidRPr="008A44DF">
          <w:t xml:space="preserve"> kuvantamistutkimuksen </w:t>
        </w:r>
        <w:r>
          <w:t>anatominen alue</w:t>
        </w:r>
      </w:ins>
    </w:p>
    <w:p w14:paraId="0EEE958E" w14:textId="66F23103" w:rsidR="003906DE" w:rsidRPr="008674A9" w:rsidRDefault="003906DE" w:rsidP="003906DE">
      <w:pPr>
        <w:pStyle w:val="NormaaliP"/>
        <w:tabs>
          <w:tab w:val="left" w:pos="4678"/>
        </w:tabs>
        <w:ind w:left="4678" w:hanging="4678"/>
      </w:pPr>
      <w:r w:rsidRPr="008674A9">
        <w:t>entry.observation.effectiveTime</w:t>
      </w:r>
      <w:r w:rsidRPr="008674A9">
        <w:tab/>
      </w:r>
      <w:r>
        <w:t>lausuntoajan</w:t>
      </w:r>
      <w:r w:rsidRPr="008674A9">
        <w:t>kohta</w:t>
      </w:r>
    </w:p>
    <w:p w14:paraId="71EC0EDF" w14:textId="4144F0DD" w:rsidR="003906DE" w:rsidRPr="009F57D4" w:rsidRDefault="003906DE" w:rsidP="003906DE">
      <w:pPr>
        <w:pStyle w:val="NormaaliP"/>
        <w:tabs>
          <w:tab w:val="left" w:pos="4678"/>
        </w:tabs>
        <w:ind w:left="4678" w:hanging="4678"/>
      </w:pPr>
      <w:r w:rsidRPr="00627B52">
        <w:t>entry.</w:t>
      </w:r>
      <w:r>
        <w:t>observation</w:t>
      </w:r>
      <w:r w:rsidRPr="00627B52">
        <w:t>.</w:t>
      </w:r>
      <w:r>
        <w:t>author</w:t>
      </w:r>
      <w:r>
        <w:tab/>
        <w:t>lausunnon antajan tiedot</w:t>
      </w:r>
    </w:p>
    <w:p w14:paraId="087598D5" w14:textId="1C84C4F2" w:rsidR="003906DE" w:rsidRPr="00DE01FE" w:rsidRDefault="003906DE" w:rsidP="003906DE">
      <w:pPr>
        <w:pStyle w:val="NormaaliP"/>
        <w:tabs>
          <w:tab w:val="left" w:pos="4678"/>
        </w:tabs>
        <w:ind w:left="4678" w:hanging="4678"/>
      </w:pPr>
      <w:r w:rsidRPr="00DE01FE">
        <w:t>entry.observation.eR</w:t>
      </w:r>
      <w:ins w:id="1017" w:author="Tekijä">
        <w:r w:rsidR="003A3DE5" w:rsidRPr="00DE01FE">
          <w:t>[1]</w:t>
        </w:r>
      </w:ins>
      <w:r w:rsidRPr="00DE01FE">
        <w:t>.obs</w:t>
      </w:r>
      <w:r w:rsidRPr="00DE01FE">
        <w:tab/>
        <w:t>kuvantamistutkimustunniste, Study Instance UID</w:t>
      </w:r>
    </w:p>
    <w:p w14:paraId="2274E3F8" w14:textId="2C843A27" w:rsidR="003906DE" w:rsidRPr="00A078D3" w:rsidRDefault="003906DE" w:rsidP="003906DE">
      <w:pPr>
        <w:pStyle w:val="NormaaliP"/>
        <w:tabs>
          <w:tab w:val="left" w:pos="4678"/>
        </w:tabs>
        <w:ind w:left="4678" w:hanging="4678"/>
        <w:rPr>
          <w:lang w:val="en-US"/>
        </w:rPr>
      </w:pPr>
      <w:proofErr w:type="gramStart"/>
      <w:r w:rsidRPr="00A078D3">
        <w:rPr>
          <w:lang w:val="en-US"/>
        </w:rPr>
        <w:t>entry.observation.eR</w:t>
      </w:r>
      <w:ins w:id="1018" w:author="Tekijä">
        <w:r w:rsidR="003A3DE5">
          <w:rPr>
            <w:lang w:val="en-US"/>
          </w:rPr>
          <w:t>[</w:t>
        </w:r>
        <w:proofErr w:type="gramEnd"/>
        <w:r w:rsidR="003A3DE5">
          <w:rPr>
            <w:lang w:val="en-US"/>
          </w:rPr>
          <w:t>2]</w:t>
        </w:r>
      </w:ins>
      <w:r w:rsidRPr="00A078D3">
        <w:rPr>
          <w:lang w:val="en-US"/>
        </w:rPr>
        <w:t>.obs</w:t>
      </w:r>
      <w:r w:rsidRPr="00A078D3">
        <w:rPr>
          <w:lang w:val="en-US"/>
        </w:rPr>
        <w:tab/>
        <w:t>accession nu</w:t>
      </w:r>
      <w:r>
        <w:rPr>
          <w:lang w:val="en-US"/>
        </w:rPr>
        <w:t>mero</w:t>
      </w:r>
    </w:p>
    <w:p w14:paraId="1F24BD20" w14:textId="67B7B385" w:rsidR="003906DE" w:rsidRPr="009F57D4" w:rsidRDefault="003906DE" w:rsidP="003906DE">
      <w:pPr>
        <w:pStyle w:val="NormaaliP"/>
        <w:tabs>
          <w:tab w:val="left" w:pos="4678"/>
        </w:tabs>
        <w:ind w:left="4678" w:hanging="4678"/>
      </w:pPr>
      <w:r w:rsidRPr="00627B52">
        <w:t>entry.</w:t>
      </w:r>
      <w:r>
        <w:t>observation</w:t>
      </w:r>
      <w:r w:rsidRPr="00627B52">
        <w:t>.eR</w:t>
      </w:r>
      <w:ins w:id="1019" w:author="Tekijä">
        <w:r w:rsidR="003A3DE5">
          <w:t>[3]</w:t>
        </w:r>
      </w:ins>
      <w:r w:rsidRPr="00627B52">
        <w:t>.obs</w:t>
      </w:r>
      <w:r>
        <w:tab/>
        <w:t>lausunnon tila</w:t>
      </w:r>
    </w:p>
    <w:p w14:paraId="5F782F38" w14:textId="0D6EEEDA" w:rsidR="003906DE" w:rsidRPr="009F57D4" w:rsidRDefault="003906DE" w:rsidP="003906DE">
      <w:pPr>
        <w:pStyle w:val="NormaaliP"/>
        <w:tabs>
          <w:tab w:val="left" w:pos="4678"/>
        </w:tabs>
        <w:ind w:left="4678" w:hanging="4678"/>
      </w:pPr>
      <w:r w:rsidRPr="00627B52">
        <w:t>entry.</w:t>
      </w:r>
      <w:r>
        <w:t>observation</w:t>
      </w:r>
      <w:r w:rsidRPr="00627B52">
        <w:t>.eR</w:t>
      </w:r>
      <w:ins w:id="1020" w:author="Tekijä">
        <w:r w:rsidR="003A3DE5">
          <w:t>[4]</w:t>
        </w:r>
      </w:ins>
      <w:r w:rsidRPr="00627B52">
        <w:t>.obs</w:t>
      </w:r>
      <w:r>
        <w:tab/>
        <w:t>lausunto tekstimuodossa</w:t>
      </w:r>
    </w:p>
    <w:p w14:paraId="795A6A98" w14:textId="3DF6B308" w:rsidR="003906DE" w:rsidRDefault="003906DE" w:rsidP="003906DE">
      <w:pPr>
        <w:pStyle w:val="NormaaliP"/>
        <w:tabs>
          <w:tab w:val="left" w:pos="4678"/>
        </w:tabs>
        <w:ind w:left="4678" w:hanging="4678"/>
        <w:rPr>
          <w:ins w:id="1021" w:author="Tekijä"/>
        </w:rPr>
      </w:pPr>
      <w:r w:rsidRPr="00627B52">
        <w:t>entry.</w:t>
      </w:r>
      <w:r>
        <w:t>observation</w:t>
      </w:r>
      <w:r w:rsidRPr="00627B52">
        <w:t>.eR</w:t>
      </w:r>
      <w:ins w:id="1022" w:author="Tekijä">
        <w:r w:rsidR="003A3DE5">
          <w:t>[5]</w:t>
        </w:r>
      </w:ins>
      <w:r w:rsidRPr="00627B52">
        <w:t>.obs</w:t>
      </w:r>
      <w:r>
        <w:tab/>
        <w:t>arvio tutkimuksen tuloksesta</w:t>
      </w:r>
    </w:p>
    <w:p w14:paraId="5F760B27" w14:textId="6307447C" w:rsidR="003A3DE5" w:rsidRDefault="003A3DE5" w:rsidP="003906DE">
      <w:pPr>
        <w:pStyle w:val="NormaaliP"/>
        <w:tabs>
          <w:tab w:val="left" w:pos="4678"/>
        </w:tabs>
        <w:ind w:left="4678" w:hanging="4678"/>
        <w:rPr>
          <w:ins w:id="1023" w:author="Tekijä"/>
        </w:rPr>
      </w:pPr>
      <w:ins w:id="1024" w:author="Tekijä">
        <w:r w:rsidRPr="00627B52">
          <w:t>entry.</w:t>
        </w:r>
        <w:r>
          <w:t>observation</w:t>
        </w:r>
        <w:r w:rsidRPr="00627B52">
          <w:t>.eR</w:t>
        </w:r>
        <w:r>
          <w:t>[6]</w:t>
        </w:r>
        <w:r w:rsidRPr="00627B52">
          <w:t>.obs</w:t>
        </w:r>
        <w:r>
          <w:tab/>
          <w:t>Tehdyn kuvantamistutkimuksen diagnoositarkenne</w:t>
        </w:r>
      </w:ins>
    </w:p>
    <w:p w14:paraId="7520184E" w14:textId="52AB8880" w:rsidR="003A3DE5" w:rsidRDefault="003A3DE5" w:rsidP="003A3DE5">
      <w:pPr>
        <w:pStyle w:val="NormaaliP"/>
        <w:tabs>
          <w:tab w:val="left" w:pos="4678"/>
        </w:tabs>
        <w:ind w:left="4678" w:hanging="4678"/>
        <w:rPr>
          <w:ins w:id="1025" w:author="Tekijä"/>
        </w:rPr>
      </w:pPr>
      <w:ins w:id="1026" w:author="Tekijä">
        <w:r w:rsidRPr="00627B52">
          <w:t>entry.</w:t>
        </w:r>
        <w:r>
          <w:t>observation</w:t>
        </w:r>
        <w:r w:rsidRPr="00627B52">
          <w:t>.eR</w:t>
        </w:r>
        <w:r>
          <w:t>[7]</w:t>
        </w:r>
        <w:r w:rsidRPr="00627B52">
          <w:t>.obs</w:t>
        </w:r>
        <w:r>
          <w:tab/>
          <w:t>Tehdyn kuvantamistutkimuksen toimenpidetarkenne</w:t>
        </w:r>
      </w:ins>
    </w:p>
    <w:p w14:paraId="1CB850B1" w14:textId="047A732A" w:rsidR="003906DE" w:rsidRDefault="003906DE" w:rsidP="003906DE">
      <w:pPr>
        <w:pStyle w:val="NormaaliP"/>
        <w:tabs>
          <w:tab w:val="left" w:pos="4678"/>
        </w:tabs>
        <w:ind w:left="4678" w:hanging="4678"/>
      </w:pPr>
      <w:r w:rsidRPr="009F57D4">
        <w:t>entry.</w:t>
      </w:r>
      <w:r>
        <w:t>observation.reference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1A47B4D8"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r w:rsidR="0099736C" w:rsidRPr="0099736C">
        <w:rPr>
          <w:lang w:eastAsia="fi-FI"/>
        </w:rPr>
        <w:t>1.2.246.537.6.12.999.2003.</w:t>
      </w:r>
      <w:proofErr w:type="gramStart"/>
      <w:r w:rsidR="0099736C" w:rsidRPr="0099736C">
        <w:rPr>
          <w:lang w:eastAsia="fi-FI"/>
        </w:rPr>
        <w:t>24</w:t>
      </w:r>
      <w:r w:rsidR="0099736C">
        <w:rPr>
          <w:lang w:eastAsia="fi-FI"/>
        </w:rPr>
        <w:t xml:space="preserve"> </w:t>
      </w:r>
      <w:r w:rsidR="00D87AEB">
        <w:rPr>
          <w:lang w:eastAsia="fi-FI"/>
        </w:rPr>
        <w:t>.</w:t>
      </w:r>
      <w:proofErr w:type="gramEnd"/>
      <w:r w:rsidR="00D87AEB">
        <w:rPr>
          <w:lang w:eastAsia="fi-FI"/>
        </w:rPr>
        <w:t xml:space="preserve"> </w:t>
      </w:r>
      <w:r w:rsidR="0099736C">
        <w:rPr>
          <w:lang w:eastAsia="fi-FI"/>
        </w:rPr>
        <w:t xml:space="preserve">Lausutun tutkimuksen koodi </w:t>
      </w:r>
      <w:r>
        <w:rPr>
          <w:lang w:eastAsia="fi-FI"/>
        </w:rPr>
        <w:t xml:space="preserve">ja </w:t>
      </w:r>
      <w:del w:id="1027" w:author="Tekijä">
        <w:r w:rsidDel="00CD1BEA">
          <w:rPr>
            <w:lang w:eastAsia="fi-FI"/>
          </w:rPr>
          <w:delText xml:space="preserve">mahdollinen </w:delText>
        </w:r>
      </w:del>
      <w:ins w:id="1028" w:author="Tekijä">
        <w:r w:rsidR="00CD1BEA">
          <w:rPr>
            <w:lang w:eastAsia="fi-FI"/>
          </w:rPr>
          <w:t xml:space="preserve">mahdolliset </w:t>
        </w:r>
      </w:ins>
      <w:del w:id="1029" w:author="Tekijä">
        <w:r w:rsidDel="00CD1BEA">
          <w:rPr>
            <w:lang w:eastAsia="fi-FI"/>
          </w:rPr>
          <w:delText xml:space="preserve">tarkenne </w:delText>
        </w:r>
      </w:del>
      <w:ins w:id="1030" w:author="Tekijä">
        <w:r w:rsidR="00CD1BEA">
          <w:rPr>
            <w:lang w:eastAsia="fi-FI"/>
          </w:rPr>
          <w:t xml:space="preserve">tarkenteet </w:t>
        </w:r>
      </w:ins>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00E14372">
        <w:tc>
          <w:tcPr>
            <w:tcW w:w="9629" w:type="dxa"/>
          </w:tcPr>
          <w:p w14:paraId="52195B07" w14:textId="77777777" w:rsidR="00D50545" w:rsidRPr="00D50545" w:rsidRDefault="00D50545" w:rsidP="00D50545">
            <w:pPr>
              <w:autoSpaceDE w:val="0"/>
              <w:autoSpaceDN w:val="0"/>
              <w:adjustRightInd w:val="0"/>
              <w:rPr>
                <w:ins w:id="1031" w:author="Tekijä"/>
                <w:rFonts w:ascii="Courier New" w:hAnsi="Courier New" w:cs="Courier New"/>
                <w:color w:val="0000FF"/>
                <w:sz w:val="18"/>
                <w:lang w:eastAsia="fi-FI"/>
              </w:rPr>
            </w:pPr>
            <w:ins w:id="1032" w:author="Tekijä">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ins>
          </w:p>
          <w:p w14:paraId="31C5F51F" w14:textId="77777777" w:rsidR="00D50545" w:rsidRPr="00D50545" w:rsidRDefault="00D50545" w:rsidP="00D50545">
            <w:pPr>
              <w:autoSpaceDE w:val="0"/>
              <w:autoSpaceDN w:val="0"/>
              <w:adjustRightInd w:val="0"/>
              <w:rPr>
                <w:ins w:id="1033" w:author="Tekijä"/>
                <w:rFonts w:ascii="Courier New" w:hAnsi="Courier New" w:cs="Courier New"/>
                <w:color w:val="0000FF"/>
                <w:sz w:val="18"/>
                <w:lang w:eastAsia="fi-FI"/>
              </w:rPr>
            </w:pPr>
            <w:ins w:id="1034"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Minkä</w:t>
              </w:r>
              <w:proofErr w:type="gramEnd"/>
              <w:r w:rsidRPr="00D50545">
                <w:rPr>
                  <w:rFonts w:ascii="Courier New" w:hAnsi="Courier New" w:cs="Courier New"/>
                  <w:color w:val="474747"/>
                  <w:sz w:val="18"/>
                  <w:lang w:eastAsia="fi-FI"/>
                </w:rPr>
                <w:t xml:space="preserve"> määrityksen mukaan tieto on tuotettu. Kanta kuvantamisen CDA R2 merkinnät versio 2.20</w:t>
              </w:r>
              <w:proofErr w:type="gramStart"/>
              <w:r w:rsidRPr="00D50545">
                <w:rPr>
                  <w:rFonts w:ascii="Courier New" w:hAnsi="Courier New" w:cs="Courier New"/>
                  <w:color w:val="0000FF"/>
                  <w:sz w:val="18"/>
                  <w:lang w:eastAsia="fi-FI"/>
                </w:rPr>
                <w:t>--</w:t>
              </w:r>
              <w:proofErr w:type="gramEnd"/>
              <w:r w:rsidRPr="00D50545">
                <w:rPr>
                  <w:rFonts w:ascii="Courier New" w:hAnsi="Courier New" w:cs="Courier New"/>
                  <w:color w:val="0000FF"/>
                  <w:sz w:val="18"/>
                  <w:lang w:eastAsia="fi-FI"/>
                </w:rPr>
                <w:t>&gt;</w:t>
              </w:r>
            </w:ins>
          </w:p>
          <w:p w14:paraId="125972B1" w14:textId="66E1A071" w:rsidR="00D50545" w:rsidRPr="00D50545" w:rsidRDefault="00D50545" w:rsidP="00D50545">
            <w:pPr>
              <w:autoSpaceDE w:val="0"/>
              <w:autoSpaceDN w:val="0"/>
              <w:adjustRightInd w:val="0"/>
              <w:rPr>
                <w:ins w:id="1035" w:author="Tekijä"/>
                <w:rFonts w:ascii="Courier New" w:hAnsi="Courier New" w:cs="Courier New"/>
                <w:color w:val="0000FF"/>
                <w:sz w:val="18"/>
                <w:lang w:val="en-US" w:eastAsia="fi-FI"/>
              </w:rPr>
            </w:pPr>
            <w:ins w:id="1036"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1.2.246.777.11.</w:t>
              </w:r>
              <w:r w:rsidR="0066570F">
                <w:rPr>
                  <w:rFonts w:ascii="Courier New" w:hAnsi="Courier New" w:cs="Courier New"/>
                  <w:color w:val="000000"/>
                  <w:sz w:val="18"/>
                  <w:lang w:val="en-US" w:eastAsia="fi-FI"/>
                </w:rPr>
                <w:t>2016.6</w:t>
              </w:r>
              <w:r w:rsidRPr="00D50545">
                <w:rPr>
                  <w:rFonts w:ascii="Courier New" w:hAnsi="Courier New" w:cs="Courier New"/>
                  <w:color w:val="0000FF"/>
                  <w:sz w:val="18"/>
                  <w:lang w:val="en-US" w:eastAsia="fi-FI"/>
                </w:rPr>
                <w:t>"/&gt;</w:t>
              </w:r>
            </w:ins>
          </w:p>
          <w:p w14:paraId="0C91AE45" w14:textId="77777777" w:rsidR="00D50545" w:rsidRPr="00D50545" w:rsidRDefault="00D50545" w:rsidP="00D50545">
            <w:pPr>
              <w:autoSpaceDE w:val="0"/>
              <w:autoSpaceDN w:val="0"/>
              <w:adjustRightInd w:val="0"/>
              <w:rPr>
                <w:ins w:id="1037" w:author="Tekijä"/>
                <w:rFonts w:ascii="Courier New" w:hAnsi="Courier New" w:cs="Courier New"/>
                <w:color w:val="0000FF"/>
                <w:sz w:val="18"/>
                <w:lang w:val="en-US" w:eastAsia="fi-FI"/>
              </w:rPr>
            </w:pPr>
            <w:ins w:id="1038"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ins>
          </w:p>
          <w:p w14:paraId="4BD748DC" w14:textId="77777777" w:rsidR="00D50545" w:rsidRPr="00D50545" w:rsidRDefault="00D50545" w:rsidP="00D50545">
            <w:pPr>
              <w:autoSpaceDE w:val="0"/>
              <w:autoSpaceDN w:val="0"/>
              <w:adjustRightInd w:val="0"/>
              <w:rPr>
                <w:ins w:id="1039" w:author="Tekijä"/>
                <w:rFonts w:ascii="Courier New" w:hAnsi="Courier New" w:cs="Courier New"/>
                <w:color w:val="0000FF"/>
                <w:sz w:val="18"/>
                <w:lang w:eastAsia="fi-FI"/>
              </w:rPr>
            </w:pPr>
            <w:ins w:id="1040"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Kuvantamislausunnon</w:t>
              </w:r>
              <w:proofErr w:type="gramEnd"/>
              <w:r w:rsidRPr="00D50545">
                <w:rPr>
                  <w:rFonts w:ascii="Courier New" w:hAnsi="Courier New" w:cs="Courier New"/>
                  <w:color w:val="474747"/>
                  <w:sz w:val="18"/>
                  <w:lang w:eastAsia="fi-FI"/>
                </w:rPr>
                <w:t xml:space="preserve"> TemplateId</w:t>
              </w:r>
              <w:r w:rsidRPr="00D50545">
                <w:rPr>
                  <w:rFonts w:ascii="Courier New" w:hAnsi="Courier New" w:cs="Courier New"/>
                  <w:color w:val="0000FF"/>
                  <w:sz w:val="18"/>
                  <w:lang w:eastAsia="fi-FI"/>
                </w:rPr>
                <w:t>--&gt;</w:t>
              </w:r>
            </w:ins>
          </w:p>
          <w:p w14:paraId="1D12F7D1" w14:textId="77777777" w:rsidR="00D50545" w:rsidRPr="00D50545" w:rsidRDefault="00D50545" w:rsidP="00D50545">
            <w:pPr>
              <w:autoSpaceDE w:val="0"/>
              <w:autoSpaceDN w:val="0"/>
              <w:adjustRightInd w:val="0"/>
              <w:rPr>
                <w:ins w:id="1041" w:author="Tekijä"/>
                <w:rFonts w:ascii="Courier New" w:hAnsi="Courier New" w:cs="Courier New"/>
                <w:color w:val="0000FF"/>
                <w:sz w:val="18"/>
                <w:lang w:eastAsia="fi-FI"/>
              </w:rPr>
            </w:pPr>
            <w:ins w:id="1042"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ins>
          </w:p>
          <w:p w14:paraId="7BB9C2DF" w14:textId="77777777" w:rsidR="00D50545" w:rsidRPr="00D50545" w:rsidRDefault="00D50545" w:rsidP="00D50545">
            <w:pPr>
              <w:autoSpaceDE w:val="0"/>
              <w:autoSpaceDN w:val="0"/>
              <w:adjustRightInd w:val="0"/>
              <w:rPr>
                <w:ins w:id="1043" w:author="Tekijä"/>
                <w:rFonts w:ascii="Courier New" w:hAnsi="Courier New" w:cs="Courier New"/>
                <w:color w:val="0000FF"/>
                <w:sz w:val="18"/>
                <w:lang w:eastAsia="fi-FI"/>
              </w:rPr>
            </w:pPr>
            <w:ins w:id="1044"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Entry</w:t>
              </w:r>
              <w:proofErr w:type="gramEnd"/>
              <w:r w:rsidRPr="00D50545">
                <w:rPr>
                  <w:rFonts w:ascii="Courier New" w:hAnsi="Courier New" w:cs="Courier New"/>
                  <w:color w:val="474747"/>
                  <w:sz w:val="18"/>
                  <w:lang w:eastAsia="fi-FI"/>
                </w:rPr>
                <w:t xml:space="preserve">:n yksilöivä tunniste   </w:t>
              </w:r>
              <w:r w:rsidRPr="00D50545">
                <w:rPr>
                  <w:rFonts w:ascii="Courier New" w:hAnsi="Courier New" w:cs="Courier New"/>
                  <w:color w:val="0000FF"/>
                  <w:sz w:val="18"/>
                  <w:lang w:eastAsia="fi-FI"/>
                </w:rPr>
                <w:t>--&gt;</w:t>
              </w:r>
            </w:ins>
          </w:p>
          <w:p w14:paraId="2075DCD3" w14:textId="77777777" w:rsidR="00D50545" w:rsidRPr="00D50545" w:rsidRDefault="00D50545" w:rsidP="00D50545">
            <w:pPr>
              <w:autoSpaceDE w:val="0"/>
              <w:autoSpaceDN w:val="0"/>
              <w:adjustRightInd w:val="0"/>
              <w:rPr>
                <w:ins w:id="1045" w:author="Tekijä"/>
                <w:rFonts w:ascii="Courier New" w:hAnsi="Courier New" w:cs="Courier New"/>
                <w:color w:val="0000FF"/>
                <w:sz w:val="18"/>
                <w:lang w:eastAsia="fi-FI"/>
              </w:rPr>
            </w:pPr>
            <w:ins w:id="1046"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ins>
          </w:p>
          <w:p w14:paraId="64A54F36" w14:textId="08261CE5" w:rsidR="00D50545" w:rsidRPr="00D50545" w:rsidRDefault="00D50545" w:rsidP="00D50545">
            <w:pPr>
              <w:autoSpaceDE w:val="0"/>
              <w:autoSpaceDN w:val="0"/>
              <w:adjustRightInd w:val="0"/>
              <w:ind w:left="852" w:hanging="852"/>
              <w:rPr>
                <w:ins w:id="1047" w:author="Tekijä"/>
                <w:rFonts w:ascii="Courier New" w:hAnsi="Courier New" w:cs="Courier New"/>
                <w:color w:val="0000FF"/>
                <w:sz w:val="18"/>
                <w:lang w:eastAsia="fi-FI"/>
              </w:rPr>
            </w:pPr>
            <w:ins w:id="1048"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26</w:t>
              </w:r>
              <w:proofErr w:type="gramEnd"/>
              <w:r w:rsidRPr="00D50545">
                <w:rPr>
                  <w:rFonts w:ascii="Courier New" w:hAnsi="Courier New" w:cs="Courier New"/>
                  <w:color w:val="474747"/>
                  <w:sz w:val="18"/>
                  <w:lang w:eastAsia="fi-FI"/>
                </w:rPr>
                <w:t xml:space="preserve"> Lausutun kuvantamistutkimuksen nimi ja koodi, THL - Toimenpideluokitus </w:t>
              </w:r>
              <w:r w:rsidRPr="00D50545">
                <w:rPr>
                  <w:rFonts w:ascii="Courier New" w:hAnsi="Courier New" w:cs="Courier New"/>
                  <w:color w:val="0000FF"/>
                  <w:sz w:val="18"/>
                  <w:lang w:eastAsia="fi-FI"/>
                </w:rPr>
                <w:t>--&gt;</w:t>
              </w:r>
            </w:ins>
          </w:p>
          <w:p w14:paraId="34DCAC2D" w14:textId="77777777" w:rsidR="00D50545" w:rsidRPr="00D50545" w:rsidRDefault="00D50545" w:rsidP="00D50545">
            <w:pPr>
              <w:autoSpaceDE w:val="0"/>
              <w:autoSpaceDN w:val="0"/>
              <w:adjustRightInd w:val="0"/>
              <w:ind w:left="568" w:hanging="568"/>
              <w:rPr>
                <w:ins w:id="1049" w:author="Tekijä"/>
                <w:rFonts w:ascii="Courier New" w:hAnsi="Courier New" w:cs="Courier New"/>
                <w:color w:val="0000FF"/>
                <w:sz w:val="18"/>
                <w:lang w:eastAsia="fi-FI"/>
              </w:rPr>
            </w:pPr>
            <w:ins w:id="1050"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ins>
          </w:p>
          <w:p w14:paraId="10C600DC" w14:textId="77777777" w:rsidR="00D50545" w:rsidRPr="00D50545" w:rsidRDefault="00D50545" w:rsidP="00D50545">
            <w:pPr>
              <w:autoSpaceDE w:val="0"/>
              <w:autoSpaceDN w:val="0"/>
              <w:adjustRightInd w:val="0"/>
              <w:rPr>
                <w:ins w:id="1051" w:author="Tekijä"/>
                <w:rFonts w:ascii="Courier New" w:hAnsi="Courier New" w:cs="Courier New"/>
                <w:color w:val="0000FF"/>
                <w:sz w:val="18"/>
                <w:lang w:eastAsia="fi-FI"/>
              </w:rPr>
            </w:pPr>
            <w:ins w:id="1052"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ins>
          </w:p>
          <w:p w14:paraId="171BA87A" w14:textId="6B90B44E" w:rsidR="00D50545" w:rsidRPr="00D50545" w:rsidRDefault="00D50545" w:rsidP="000D19AE">
            <w:pPr>
              <w:autoSpaceDE w:val="0"/>
              <w:autoSpaceDN w:val="0"/>
              <w:adjustRightInd w:val="0"/>
              <w:ind w:left="1136" w:hanging="1136"/>
              <w:rPr>
                <w:ins w:id="1053" w:author="Tekijä"/>
                <w:rFonts w:ascii="Courier New" w:hAnsi="Courier New" w:cs="Courier New"/>
                <w:color w:val="0000FF"/>
                <w:sz w:val="18"/>
                <w:lang w:eastAsia="fi-FI"/>
              </w:rPr>
            </w:pPr>
            <w:ins w:id="1054"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27</w:t>
              </w:r>
              <w:proofErr w:type="gramEnd"/>
              <w:r w:rsidRPr="00D50545">
                <w:rPr>
                  <w:rFonts w:ascii="Courier New" w:hAnsi="Courier New" w:cs="Courier New"/>
                  <w:color w:val="474747"/>
                  <w:sz w:val="18"/>
                  <w:lang w:eastAsia="fi-FI"/>
                </w:rPr>
                <w:t xml:space="preserve">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ins>
          </w:p>
          <w:p w14:paraId="1B1B1EC6" w14:textId="77777777" w:rsidR="00D50545" w:rsidRPr="00D50545" w:rsidRDefault="00D50545" w:rsidP="00D50545">
            <w:pPr>
              <w:autoSpaceDE w:val="0"/>
              <w:autoSpaceDN w:val="0"/>
              <w:adjustRightInd w:val="0"/>
              <w:ind w:left="1136" w:hanging="1136"/>
              <w:rPr>
                <w:ins w:id="1055" w:author="Tekijä"/>
                <w:rFonts w:ascii="Courier New" w:hAnsi="Courier New" w:cs="Courier New"/>
                <w:color w:val="0000FF"/>
                <w:sz w:val="18"/>
                <w:lang w:eastAsia="fi-FI"/>
              </w:rPr>
            </w:pPr>
            <w:ins w:id="1056"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ins>
          </w:p>
          <w:p w14:paraId="7A784C38" w14:textId="112C3911" w:rsidR="00D50545" w:rsidRPr="00D50545" w:rsidRDefault="00D50545" w:rsidP="00D50545">
            <w:pPr>
              <w:autoSpaceDE w:val="0"/>
              <w:autoSpaceDN w:val="0"/>
              <w:adjustRightInd w:val="0"/>
              <w:rPr>
                <w:ins w:id="1057" w:author="Tekijä"/>
                <w:rFonts w:ascii="Courier New" w:hAnsi="Courier New" w:cs="Courier New"/>
                <w:color w:val="0000FF"/>
                <w:sz w:val="18"/>
                <w:lang w:eastAsia="fi-FI"/>
              </w:rPr>
            </w:pPr>
            <w:ins w:id="1058"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THL</w:t>
              </w:r>
              <w:proofErr w:type="gramEnd"/>
              <w:r w:rsidRPr="00D50545">
                <w:rPr>
                  <w:rFonts w:ascii="Courier New" w:hAnsi="Courier New" w:cs="Courier New"/>
                  <w:color w:val="474747"/>
                  <w:sz w:val="18"/>
                  <w:lang w:eastAsia="fi-FI"/>
                </w:rPr>
                <w:t xml:space="preserve"> – Toimenpideluokitus” -koodeja koodeja ZXA00 - ZX</w:t>
              </w:r>
              <w:del w:id="1059" w:author="Tekijä">
                <w:r w:rsidRPr="00D50545" w:rsidDel="00F94CC4">
                  <w:rPr>
                    <w:rFonts w:ascii="Courier New" w:hAnsi="Courier New" w:cs="Courier New"/>
                    <w:color w:val="474747"/>
                    <w:sz w:val="18"/>
                    <w:lang w:eastAsia="fi-FI"/>
                  </w:rPr>
                  <w:delText>A1</w:delText>
                </w:r>
              </w:del>
              <w:r w:rsidR="00F94CC4">
                <w:rPr>
                  <w:rFonts w:ascii="Courier New" w:hAnsi="Courier New" w:cs="Courier New"/>
                  <w:color w:val="474747"/>
                  <w:sz w:val="18"/>
                  <w:lang w:eastAsia="fi-FI"/>
                </w:rPr>
                <w:t>B50</w:t>
              </w:r>
              <w:bookmarkStart w:id="1060" w:name="_GoBack"/>
              <w:bookmarkEnd w:id="1060"/>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ins>
          </w:p>
          <w:p w14:paraId="74110CAE" w14:textId="7DC5D890" w:rsidR="00D50545" w:rsidRPr="00D50545" w:rsidRDefault="00D50545" w:rsidP="00D50545">
            <w:pPr>
              <w:autoSpaceDE w:val="0"/>
              <w:autoSpaceDN w:val="0"/>
              <w:adjustRightInd w:val="0"/>
              <w:ind w:left="1136" w:hanging="1136"/>
              <w:rPr>
                <w:ins w:id="1061" w:author="Tekijä"/>
                <w:rFonts w:ascii="Courier New" w:hAnsi="Courier New" w:cs="Courier New"/>
                <w:color w:val="0000FF"/>
                <w:sz w:val="18"/>
                <w:lang w:eastAsia="fi-FI"/>
              </w:rPr>
            </w:pPr>
            <w:ins w:id="1062"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ins>
          </w:p>
          <w:p w14:paraId="4D2077A8" w14:textId="77777777" w:rsidR="00D50545" w:rsidRPr="00D50545" w:rsidRDefault="00D50545" w:rsidP="00D50545">
            <w:pPr>
              <w:autoSpaceDE w:val="0"/>
              <w:autoSpaceDN w:val="0"/>
              <w:adjustRightInd w:val="0"/>
              <w:rPr>
                <w:ins w:id="1063" w:author="Tekijä"/>
                <w:rFonts w:ascii="Courier New" w:hAnsi="Courier New" w:cs="Courier New"/>
                <w:color w:val="0000FF"/>
                <w:sz w:val="18"/>
                <w:lang w:eastAsia="fi-FI"/>
              </w:rPr>
            </w:pPr>
            <w:ins w:id="1064"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ins>
          </w:p>
          <w:p w14:paraId="719B3907" w14:textId="77777777" w:rsidR="00D50545" w:rsidRPr="00D50545" w:rsidRDefault="00D50545" w:rsidP="00D50545">
            <w:pPr>
              <w:autoSpaceDE w:val="0"/>
              <w:autoSpaceDN w:val="0"/>
              <w:adjustRightInd w:val="0"/>
              <w:ind w:left="852" w:hanging="852"/>
              <w:rPr>
                <w:ins w:id="1065" w:author="Tekijä"/>
                <w:rFonts w:ascii="Courier New" w:hAnsi="Courier New" w:cs="Courier New"/>
                <w:color w:val="0000FF"/>
                <w:sz w:val="18"/>
                <w:lang w:eastAsia="fi-FI"/>
              </w:rPr>
            </w:pPr>
            <w:ins w:id="1066"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proofErr w:type="gramStart"/>
              <w:r w:rsidRPr="00D50545">
                <w:rPr>
                  <w:rFonts w:ascii="Courier New" w:hAnsi="Courier New" w:cs="Courier New"/>
                  <w:color w:val="0000FF"/>
                  <w:sz w:val="18"/>
                  <w:lang w:eastAsia="fi-FI"/>
                </w:rPr>
                <w:t>--</w:t>
              </w:r>
              <w:r w:rsidRPr="00D50545">
                <w:rPr>
                  <w:rFonts w:ascii="Courier New" w:hAnsi="Courier New" w:cs="Courier New"/>
                  <w:color w:val="474747"/>
                  <w:sz w:val="18"/>
                  <w:lang w:eastAsia="fi-FI"/>
                </w:rPr>
                <w:t xml:space="preserve"> 28</w:t>
              </w:r>
              <w:proofErr w:type="gramEnd"/>
              <w:r w:rsidRPr="00D50545">
                <w:rPr>
                  <w:rFonts w:ascii="Courier New" w:hAnsi="Courier New" w:cs="Courier New"/>
                  <w:color w:val="474747"/>
                  <w:sz w:val="18"/>
                  <w:lang w:eastAsia="fi-FI"/>
                </w:rPr>
                <w:t xml:space="preserve"> Tehdyn kuvantamistutkimuksen anatominen tarkenne, toistetaan koko qualifier-rakennetta kun useampi </w:t>
              </w:r>
              <w:r w:rsidRPr="00D50545">
                <w:rPr>
                  <w:rFonts w:ascii="Courier New" w:hAnsi="Courier New" w:cs="Courier New"/>
                  <w:color w:val="0000FF"/>
                  <w:sz w:val="18"/>
                  <w:lang w:eastAsia="fi-FI"/>
                </w:rPr>
                <w:t>--&gt;</w:t>
              </w:r>
            </w:ins>
          </w:p>
          <w:p w14:paraId="6AE7A8F1" w14:textId="77777777" w:rsidR="00D50545" w:rsidRPr="00D50545" w:rsidRDefault="00D50545" w:rsidP="00D50545">
            <w:pPr>
              <w:autoSpaceDE w:val="0"/>
              <w:autoSpaceDN w:val="0"/>
              <w:adjustRightInd w:val="0"/>
              <w:rPr>
                <w:ins w:id="1067" w:author="Tekijä"/>
                <w:rFonts w:ascii="Courier New" w:hAnsi="Courier New" w:cs="Courier New"/>
                <w:color w:val="0000FF"/>
                <w:sz w:val="18"/>
                <w:lang w:eastAsia="fi-FI"/>
              </w:rPr>
            </w:pPr>
            <w:ins w:id="1068" w:author="Tekijä">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ins>
          </w:p>
          <w:p w14:paraId="544918DD" w14:textId="77777777" w:rsidR="00D50545" w:rsidRPr="00D50545" w:rsidRDefault="00D50545" w:rsidP="00D50545">
            <w:pPr>
              <w:autoSpaceDE w:val="0"/>
              <w:autoSpaceDN w:val="0"/>
              <w:adjustRightInd w:val="0"/>
              <w:ind w:left="1136" w:hanging="1136"/>
              <w:rPr>
                <w:ins w:id="1069" w:author="Tekijä"/>
                <w:rFonts w:ascii="Courier New" w:hAnsi="Courier New" w:cs="Courier New"/>
                <w:color w:val="0000FF"/>
                <w:sz w:val="18"/>
                <w:lang w:eastAsia="fi-FI"/>
              </w:rPr>
            </w:pPr>
            <w:ins w:id="1070" w:author="Tekijä">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roofErr w:type="gramEnd"/>
            </w:ins>
          </w:p>
          <w:p w14:paraId="726E0BE5" w14:textId="79861056" w:rsidR="00712402" w:rsidRPr="005A3937" w:rsidRDefault="00712402" w:rsidP="00712402">
            <w:pPr>
              <w:autoSpaceDE w:val="0"/>
              <w:autoSpaceDN w:val="0"/>
              <w:adjustRightInd w:val="0"/>
              <w:rPr>
                <w:ins w:id="1071" w:author="Tekijä"/>
                <w:rFonts w:ascii="Courier New" w:hAnsi="Courier New" w:cs="Courier New"/>
                <w:color w:val="0000FF"/>
                <w:sz w:val="18"/>
                <w:lang w:eastAsia="fi-FI"/>
              </w:rPr>
            </w:pPr>
            <w:ins w:id="1072" w:author="Tekijä">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proofErr w:type="gramStart"/>
              <w:r w:rsidRPr="005A3937">
                <w:rPr>
                  <w:rFonts w:ascii="Courier New" w:hAnsi="Courier New" w:cs="Courier New"/>
                  <w:color w:val="0000FF"/>
                  <w:sz w:val="18"/>
                  <w:lang w:eastAsia="fi-FI"/>
                </w:rPr>
                <w: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Kuntaliitto</w:t>
              </w:r>
              <w:proofErr w:type="gramEnd"/>
              <w:r w:rsidRPr="00C711E4">
                <w:rPr>
                  <w:rFonts w:ascii="Courier New" w:hAnsi="Courier New" w:cs="Courier New"/>
                  <w:color w:val="474747"/>
                  <w:sz w:val="18"/>
                  <w:lang w:eastAsia="fi-FI"/>
                </w:rPr>
                <w:t xml:space="preserve">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ins>
          </w:p>
          <w:p w14:paraId="02CB3247" w14:textId="272DB7B8" w:rsidR="00712402" w:rsidRPr="00686C4D" w:rsidRDefault="00712402" w:rsidP="00712402">
            <w:pPr>
              <w:autoSpaceDE w:val="0"/>
              <w:autoSpaceDN w:val="0"/>
              <w:adjustRightInd w:val="0"/>
              <w:ind w:left="1136" w:hanging="1136"/>
              <w:rPr>
                <w:ins w:id="1073" w:author="Tekijä"/>
                <w:rFonts w:ascii="Courier New" w:hAnsi="Courier New" w:cs="Courier New"/>
                <w:color w:val="0000FF"/>
                <w:sz w:val="18"/>
                <w:lang w:val="en-US" w:eastAsia="fi-FI"/>
              </w:rPr>
            </w:pPr>
            <w:ins w:id="1074" w:author="Tekijä">
              <w:r w:rsidRPr="005A3937">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value</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codeSystemName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 xml:space="preserve">Kuntaliitto - </w:t>
              </w:r>
              <w:r w:rsidR="00D0230D" w:rsidRPr="00686C4D">
                <w:rPr>
                  <w:rFonts w:ascii="Courier New" w:hAnsi="Courier New" w:cs="Courier New"/>
                  <w:color w:val="000000"/>
                  <w:sz w:val="18"/>
                  <w:lang w:val="en-US" w:eastAsia="fi-FI"/>
                </w:rPr>
                <w:t>Anatominen sijainti</w:t>
              </w:r>
              <w:r w:rsidRPr="00686C4D">
                <w:rPr>
                  <w:rFonts w:ascii="Courier New" w:hAnsi="Courier New" w:cs="Courier New"/>
                  <w:color w:val="0000FF"/>
                  <w:sz w:val="18"/>
                  <w:lang w:val="en-US" w:eastAsia="fi-FI"/>
                </w:rPr>
                <w:t>"</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displayName</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Hengityselimet</w:t>
              </w:r>
              <w:r w:rsidRPr="00686C4D">
                <w:rPr>
                  <w:rFonts w:ascii="Courier New" w:hAnsi="Courier New" w:cs="Courier New"/>
                  <w:color w:val="0000FF"/>
                  <w:sz w:val="18"/>
                  <w:lang w:val="en-US" w:eastAsia="fi-FI"/>
                </w:rPr>
                <w:t>"/&gt;</w:t>
              </w:r>
            </w:ins>
          </w:p>
          <w:p w14:paraId="022D4763" w14:textId="77777777" w:rsidR="00D50545" w:rsidRPr="00686C4D" w:rsidRDefault="00D50545" w:rsidP="00D50545">
            <w:pPr>
              <w:autoSpaceDE w:val="0"/>
              <w:autoSpaceDN w:val="0"/>
              <w:adjustRightInd w:val="0"/>
              <w:rPr>
                <w:ins w:id="1075" w:author="Tekijä"/>
                <w:rFonts w:ascii="Courier New" w:hAnsi="Courier New" w:cs="Courier New"/>
                <w:color w:val="0000FF"/>
                <w:sz w:val="18"/>
                <w:lang w:val="en-US" w:eastAsia="fi-FI"/>
              </w:rPr>
            </w:pPr>
            <w:ins w:id="1076" w:author="Tekijä">
              <w:r w:rsidRPr="00686C4D">
                <w:rPr>
                  <w:rFonts w:ascii="Courier New" w:hAnsi="Courier New" w:cs="Courier New"/>
                  <w:color w:val="000000"/>
                  <w:sz w:val="18"/>
                  <w:lang w:val="en-US"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qualifier</w:t>
              </w:r>
              <w:r w:rsidRPr="00686C4D">
                <w:rPr>
                  <w:rFonts w:ascii="Courier New" w:hAnsi="Courier New" w:cs="Courier New"/>
                  <w:color w:val="0000FF"/>
                  <w:sz w:val="18"/>
                  <w:lang w:val="en-US" w:eastAsia="fi-FI"/>
                </w:rPr>
                <w:t>&gt;</w:t>
              </w:r>
            </w:ins>
          </w:p>
          <w:p w14:paraId="1E186501" w14:textId="77777777" w:rsidR="00D50545" w:rsidRPr="00D50545" w:rsidRDefault="00D50545" w:rsidP="00D50545">
            <w:pPr>
              <w:autoSpaceDE w:val="0"/>
              <w:autoSpaceDN w:val="0"/>
              <w:adjustRightInd w:val="0"/>
              <w:rPr>
                <w:ins w:id="1077" w:author="Tekijä"/>
                <w:rFonts w:ascii="Courier New" w:hAnsi="Courier New" w:cs="Courier New"/>
                <w:color w:val="0000FF"/>
                <w:sz w:val="18"/>
                <w:lang w:val="en-US" w:eastAsia="fi-FI"/>
              </w:rPr>
            </w:pPr>
            <w:ins w:id="1078" w:author="Tekijä">
              <w:r w:rsidRPr="00686C4D">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ins>
          </w:p>
          <w:p w14:paraId="28E78825" w14:textId="77777777" w:rsidR="00D50545" w:rsidRPr="00D50545" w:rsidRDefault="00D50545" w:rsidP="00D50545">
            <w:pPr>
              <w:autoSpaceDE w:val="0"/>
              <w:autoSpaceDN w:val="0"/>
              <w:adjustRightInd w:val="0"/>
              <w:rPr>
                <w:ins w:id="1079" w:author="Tekijä"/>
                <w:rFonts w:ascii="Courier New" w:hAnsi="Courier New" w:cs="Courier New"/>
                <w:color w:val="0000FF"/>
                <w:sz w:val="18"/>
                <w:lang w:val="en-US" w:eastAsia="fi-FI"/>
              </w:rPr>
            </w:pPr>
            <w:ins w:id="1080"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ins>
          </w:p>
          <w:p w14:paraId="555EC76F" w14:textId="77777777" w:rsidR="00D50545" w:rsidRPr="00D50545" w:rsidRDefault="00D50545" w:rsidP="00D50545">
            <w:pPr>
              <w:autoSpaceDE w:val="0"/>
              <w:autoSpaceDN w:val="0"/>
              <w:adjustRightInd w:val="0"/>
              <w:rPr>
                <w:ins w:id="1081" w:author="Tekijä"/>
                <w:rFonts w:ascii="Courier New" w:hAnsi="Courier New" w:cs="Courier New"/>
                <w:color w:val="0000FF"/>
                <w:sz w:val="18"/>
                <w:lang w:val="en-US" w:eastAsia="fi-FI"/>
              </w:rPr>
            </w:pPr>
            <w:ins w:id="1082"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ins>
          </w:p>
          <w:p w14:paraId="3015DEEB" w14:textId="77777777" w:rsidR="00D50545" w:rsidRPr="00D50545" w:rsidRDefault="00D50545" w:rsidP="00D50545">
            <w:pPr>
              <w:autoSpaceDE w:val="0"/>
              <w:autoSpaceDN w:val="0"/>
              <w:adjustRightInd w:val="0"/>
              <w:rPr>
                <w:ins w:id="1083" w:author="Tekijä"/>
                <w:rFonts w:ascii="Courier New" w:hAnsi="Courier New" w:cs="Courier New"/>
                <w:color w:val="0000FF"/>
                <w:sz w:val="18"/>
                <w:lang w:val="en-US" w:eastAsia="fi-FI"/>
              </w:rPr>
            </w:pPr>
            <w:ins w:id="1084" w:author="Tekijä">
              <w:r w:rsidRPr="00D50545">
                <w:rPr>
                  <w:rFonts w:ascii="Courier New" w:hAnsi="Courier New" w:cs="Courier New"/>
                  <w:color w:val="000000"/>
                  <w:sz w:val="18"/>
                  <w:lang w:val="en-US" w:eastAsia="fi-FI"/>
                </w:rPr>
                <w:lastRenderedPageBreak/>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ins>
          </w:p>
          <w:p w14:paraId="52159EEF" w14:textId="77777777" w:rsidR="00D50545" w:rsidRPr="00D50545" w:rsidRDefault="00D50545" w:rsidP="00D50545">
            <w:pPr>
              <w:autoSpaceDE w:val="0"/>
              <w:autoSpaceDN w:val="0"/>
              <w:adjustRightInd w:val="0"/>
              <w:rPr>
                <w:ins w:id="1085" w:author="Tekijä"/>
                <w:rFonts w:ascii="Courier New" w:hAnsi="Courier New" w:cs="Courier New"/>
                <w:color w:val="0000FF"/>
                <w:sz w:val="18"/>
                <w:lang w:val="en-US" w:eastAsia="fi-FI"/>
              </w:rPr>
            </w:pPr>
            <w:ins w:id="1086"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ins>
          </w:p>
          <w:p w14:paraId="3C5EF3EC" w14:textId="0C6B7261" w:rsidR="00E14372" w:rsidRPr="00B339EE" w:rsidRDefault="00D50545" w:rsidP="00427FAD">
            <w:pPr>
              <w:autoSpaceDE w:val="0"/>
              <w:autoSpaceDN w:val="0"/>
              <w:adjustRightInd w:val="0"/>
              <w:rPr>
                <w:rFonts w:ascii="Courier New" w:hAnsi="Courier New" w:cs="Courier New"/>
                <w:color w:val="0000FF"/>
                <w:sz w:val="18"/>
                <w:szCs w:val="18"/>
                <w:lang w:eastAsia="fi-FI"/>
              </w:rPr>
            </w:pPr>
            <w:ins w:id="1087" w:author="Tekijä">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effectiveTime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201506201520+0300</w:t>
              </w:r>
              <w:r w:rsidRPr="00D50545">
                <w:rPr>
                  <w:rFonts w:ascii="Courier New" w:hAnsi="Courier New" w:cs="Courier New"/>
                  <w:color w:val="0000FF"/>
                  <w:sz w:val="18"/>
                  <w:lang w:val="en-US" w:eastAsia="fi-FI"/>
                </w:rPr>
                <w:t>"/&gt;</w:t>
              </w:r>
            </w:ins>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1088" w:name="_Toc444094046"/>
      <w:r>
        <w:rPr>
          <w:lang w:eastAsia="fi-FI"/>
        </w:rPr>
        <w:t>Lausunnon antajan tiedot</w:t>
      </w:r>
      <w:bookmarkEnd w:id="1088"/>
    </w:p>
    <w:p w14:paraId="1B092A29" w14:textId="45E42ECB" w:rsidR="00B339EE" w:rsidRDefault="00FD593E" w:rsidP="004648D2">
      <w:pPr>
        <w:rPr>
          <w:lang w:eastAsia="fi-FI"/>
        </w:rPr>
      </w:pPr>
      <w:r>
        <w:rPr>
          <w:lang w:eastAsia="fi-FI"/>
        </w:rPr>
        <w:t>Lausunnon antajan tiedot annetaan entry.observation.author:ssa.</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00A076C3">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lausunnon</w:t>
            </w:r>
            <w:proofErr w:type="gramEnd"/>
            <w:r w:rsidRPr="00B339EE">
              <w:rPr>
                <w:rFonts w:ascii="Courier New" w:hAnsi="Courier New" w:cs="Courier New"/>
                <w:color w:val="474747"/>
                <w:sz w:val="18"/>
                <w:szCs w:val="18"/>
                <w:lang w:eastAsia="fi-FI"/>
              </w:rPr>
              <w:t xml:space="preserve">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Lausunnon</w:t>
            </w:r>
            <w:proofErr w:type="gramEnd"/>
            <w:r w:rsidRPr="00B339EE">
              <w:rPr>
                <w:rFonts w:ascii="Courier New" w:hAnsi="Courier New" w:cs="Courier New"/>
                <w:color w:val="474747"/>
                <w:sz w:val="18"/>
                <w:szCs w:val="18"/>
                <w:lang w:eastAsia="fi-FI"/>
              </w:rPr>
              <w:t xml:space="preserve">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16</w:t>
            </w:r>
            <w:proofErr w:type="gramEnd"/>
            <w:r w:rsidRPr="00B339EE">
              <w:rPr>
                <w:rFonts w:ascii="Courier New" w:hAnsi="Courier New" w:cs="Courier New"/>
                <w:color w:val="474747"/>
                <w:sz w:val="18"/>
                <w:szCs w:val="18"/>
                <w:lang w:eastAsia="fi-FI"/>
              </w:rPr>
              <w:t xml:space="preserve"> lausuntoajankohta </w:t>
            </w:r>
            <w:r w:rsidRPr="00B339EE">
              <w:rPr>
                <w:rFonts w:ascii="Courier New" w:hAnsi="Courier New" w:cs="Courier New"/>
                <w:color w:val="0000FF"/>
                <w:sz w:val="18"/>
                <w:szCs w:val="18"/>
                <w:lang w:eastAsia="fi-FI"/>
              </w:rPr>
              <w:t>--&gt;</w:t>
            </w:r>
          </w:p>
          <w:p w14:paraId="441E63C3" w14:textId="110FA345"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ins w:id="1089" w:author="Tekijä">
              <w:r w:rsidR="00870E11">
                <w:rPr>
                  <w:rFonts w:ascii="Courier New" w:hAnsi="Courier New" w:cs="Courier New"/>
                  <w:color w:val="000000"/>
                  <w:sz w:val="18"/>
                  <w:szCs w:val="18"/>
                  <w:lang w:eastAsia="fi-FI"/>
                </w:rPr>
                <w:t>20150620</w:t>
              </w:r>
            </w:ins>
            <w:r w:rsidRPr="00B339EE">
              <w:rPr>
                <w:rFonts w:ascii="Courier New" w:hAnsi="Courier New" w:cs="Courier New"/>
                <w:color w:val="000000"/>
                <w:sz w:val="18"/>
                <w:szCs w:val="18"/>
                <w:lang w:eastAsia="fi-FI"/>
              </w:rPr>
              <w:t>1520+0300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Ammattihenkilön</w:t>
            </w:r>
            <w:proofErr w:type="gramEnd"/>
            <w:r w:rsidRPr="00B339EE">
              <w:rPr>
                <w:rFonts w:ascii="Courier New" w:hAnsi="Courier New" w:cs="Courier New"/>
                <w:color w:val="474747"/>
                <w:sz w:val="18"/>
                <w:szCs w:val="18"/>
                <w:lang w:eastAsia="fi-FI"/>
              </w:rPr>
              <w:t xml:space="preserve">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123456-1234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17</w:t>
            </w:r>
            <w:proofErr w:type="gramEnd"/>
            <w:r w:rsidRPr="00B339EE">
              <w:rPr>
                <w:rFonts w:ascii="Courier New" w:hAnsi="Courier New" w:cs="Courier New"/>
                <w:color w:val="474747"/>
                <w:sz w:val="18"/>
                <w:szCs w:val="18"/>
                <w:lang w:eastAsia="fi-FI"/>
              </w:rPr>
              <w:t xml:space="preserve"> Lausunnon antajan nimi </w:t>
            </w:r>
            <w:r w:rsidRPr="00B339EE">
              <w:rPr>
                <w:rFonts w:ascii="Courier New" w:hAnsi="Courier New" w:cs="Courier New"/>
                <w:color w:val="0000FF"/>
                <w:sz w:val="18"/>
                <w:szCs w:val="18"/>
                <w:lang w:eastAsia="fi-FI"/>
              </w:rPr>
              <w:t>--&gt;</w:t>
            </w:r>
          </w:p>
          <w:p w14:paraId="7E2C3791"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assignedPerson</w:t>
            </w:r>
            <w:r w:rsidRPr="00B339EE">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4620070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assignedPerson</w:t>
            </w:r>
            <w:r w:rsidRPr="00B339EE">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proofErr w:type="gramStart"/>
            <w:r w:rsidRPr="00B339EE">
              <w:rPr>
                <w:rFonts w:ascii="Courier New" w:hAnsi="Courier New" w:cs="Courier New"/>
                <w:color w:val="0000FF"/>
                <w:sz w:val="18"/>
                <w:szCs w:val="18"/>
                <w:lang w:eastAsia="fi-FI"/>
              </w:rPr>
              <w:t>--</w:t>
            </w:r>
            <w:r w:rsidRPr="00B339EE">
              <w:rPr>
                <w:rFonts w:ascii="Courier New" w:hAnsi="Courier New" w:cs="Courier New"/>
                <w:color w:val="474747"/>
                <w:sz w:val="18"/>
                <w:szCs w:val="18"/>
                <w:lang w:eastAsia="fi-FI"/>
              </w:rPr>
              <w:t xml:space="preserve"> 18</w:t>
            </w:r>
            <w:proofErr w:type="gramEnd"/>
            <w:r w:rsidRPr="00B339EE">
              <w:rPr>
                <w:rFonts w:ascii="Courier New" w:hAnsi="Courier New" w:cs="Courier New"/>
                <w:color w:val="474747"/>
                <w:sz w:val="18"/>
                <w:szCs w:val="18"/>
                <w:lang w:eastAsia="fi-FI"/>
              </w:rPr>
              <w:t xml:space="preserve">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1090" w:name="_Toc444094047"/>
      <w:proofErr w:type="gramStart"/>
      <w:r w:rsidRPr="003A6BFD">
        <w:rPr>
          <w:lang w:val="fi-FI" w:eastAsia="fi-FI"/>
        </w:rPr>
        <w:t>Lausutun kuvantamistutkimuksen tunniste (Study Instance UID)</w:t>
      </w:r>
      <w:bookmarkEnd w:id="1090"/>
      <w:proofErr w:type="gramEnd"/>
    </w:p>
    <w:p w14:paraId="40B3A35E" w14:textId="6DBFC1A9" w:rsidR="00B92CEA" w:rsidRDefault="00B92CEA" w:rsidP="0007114D">
      <w:pPr>
        <w:rPr>
          <w:lang w:eastAsia="fi-FI"/>
        </w:rPr>
      </w:pPr>
      <w:r>
        <w:rPr>
          <w:lang w:eastAsia="fi-FI"/>
        </w:rPr>
        <w:t>Lausutun kuvantamistutkimuksen tunniste annetaan samalla rakenteella, mikä on esitetty luvussa 7.8</w:t>
      </w:r>
      <w:r w:rsidR="00B339EE">
        <w:rPr>
          <w:lang w:eastAsia="fi-FI"/>
        </w:rPr>
        <w:t>. Tämä tieto on pakollinen lausuntorakenteella</w:t>
      </w:r>
      <w:r w:rsidR="00ED397E">
        <w:rPr>
          <w:lang w:eastAsia="fi-FI"/>
        </w:rPr>
        <w:t xml:space="preserve"> ja käytetään yhdistämään merkintöjä</w:t>
      </w:r>
      <w:r w:rsidR="00B339EE">
        <w:rPr>
          <w:lang w:eastAsia="fi-FI"/>
        </w:rPr>
        <w:t>. Mikäli lausunto kohdistuu useampaan tutkimukseen, koko lausuntomerkintää toistetaan tutkimuskohtaisesti</w:t>
      </w:r>
      <w:r w:rsidR="00DB6D06">
        <w:rPr>
          <w:lang w:eastAsia="fi-FI"/>
        </w:rPr>
        <w:t xml:space="preserve"> tai kohdistetaan lausunto tuoreimpaan </w:t>
      </w:r>
      <w:proofErr w:type="gramStart"/>
      <w:r w:rsidR="00DB6D06">
        <w:rPr>
          <w:lang w:eastAsia="fi-FI"/>
        </w:rPr>
        <w:t xml:space="preserve">tutkimukseen. </w:t>
      </w:r>
      <w:r w:rsidR="00B339EE">
        <w:rPr>
          <w:lang w:eastAsia="fi-FI"/>
        </w:rPr>
        <w:t>.</w:t>
      </w:r>
      <w:proofErr w:type="gramEnd"/>
    </w:p>
    <w:p w14:paraId="3A82A2FD" w14:textId="77777777" w:rsidR="00B92CEA" w:rsidRDefault="00B92CEA" w:rsidP="0007114D">
      <w:pPr>
        <w:rPr>
          <w:lang w:eastAsia="fi-FI"/>
        </w:rPr>
      </w:pPr>
    </w:p>
    <w:p w14:paraId="5FA42578" w14:textId="6DB32461" w:rsidR="00B92CEA" w:rsidRPr="00DB6D06" w:rsidRDefault="00B92CEA" w:rsidP="00B92CEA">
      <w:pPr>
        <w:pStyle w:val="Otsikko2"/>
        <w:rPr>
          <w:lang w:val="fi-FI" w:eastAsia="fi-FI"/>
        </w:rPr>
      </w:pPr>
      <w:bookmarkStart w:id="1091" w:name="_Toc444094048"/>
      <w:r w:rsidRPr="00DB6D06">
        <w:rPr>
          <w:lang w:val="fi-FI" w:eastAsia="fi-FI"/>
        </w:rPr>
        <w:t>AC-nro</w:t>
      </w:r>
      <w:bookmarkEnd w:id="1091"/>
    </w:p>
    <w:p w14:paraId="73FF839D" w14:textId="2039319D" w:rsidR="00B92CEA" w:rsidRDefault="00B92CEA" w:rsidP="0007114D">
      <w:pPr>
        <w:rPr>
          <w:lang w:eastAsia="fi-FI"/>
        </w:rPr>
      </w:pPr>
      <w:r>
        <w:rPr>
          <w:lang w:eastAsia="fi-FI"/>
        </w:rPr>
        <w:t>Lausutun kuvantamistutkimuksen AC-nro annetaan samalla rakenteella, mikä on esitetty luvussa 7.9</w:t>
      </w:r>
      <w:ins w:id="1092" w:author="Tekijä">
        <w:r w:rsidR="003A3DE5">
          <w:rPr>
            <w:lang w:eastAsia="fi-FI"/>
          </w:rPr>
          <w:t>.</w:t>
        </w:r>
      </w:ins>
    </w:p>
    <w:p w14:paraId="7EC00E81" w14:textId="1F5D9D6D" w:rsidR="00B92CEA" w:rsidRDefault="00B92CEA" w:rsidP="00B92CEA">
      <w:pPr>
        <w:pStyle w:val="Otsikko2"/>
        <w:rPr>
          <w:lang w:eastAsia="fi-FI"/>
        </w:rPr>
      </w:pPr>
      <w:bookmarkStart w:id="1093" w:name="_Toc444094049"/>
      <w:r>
        <w:rPr>
          <w:lang w:eastAsia="fi-FI"/>
        </w:rPr>
        <w:t>Lausunnon tila</w:t>
      </w:r>
      <w:bookmarkEnd w:id="1093"/>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lastRenderedPageBreak/>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1094" w:name="_Toc444094050"/>
      <w:r>
        <w:rPr>
          <w:lang w:eastAsia="fi-FI"/>
        </w:rPr>
        <w:t>Lausunto tekstimuodossa</w:t>
      </w:r>
      <w:bookmarkEnd w:id="1094"/>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text.reference-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xsi:type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w:t>
            </w:r>
            <w:proofErr w:type="gramStart"/>
            <w:r w:rsidRPr="000B7051">
              <w:rPr>
                <w:rFonts w:ascii="Courier New" w:hAnsi="Courier New" w:cs="Courier New"/>
                <w:color w:val="000000"/>
                <w:sz w:val="18"/>
                <w:lang w:eastAsia="fi-FI"/>
              </w:rPr>
              <w:t>maksillaari-  ja</w:t>
            </w:r>
            <w:proofErr w:type="gramEnd"/>
            <w:r w:rsidRPr="000B7051">
              <w:rPr>
                <w:rFonts w:ascii="Courier New" w:hAnsi="Courier New" w:cs="Courier New"/>
                <w:color w:val="000000"/>
                <w:sz w:val="18"/>
                <w:lang w:eastAsia="fi-FI"/>
              </w:rPr>
              <w:t xml:space="preserve"> sphenoidaaliontelot ilmastoituvat normaalisti, ei mainittavia limakalvoturvotuksia missään onteloissa. Molemmin puolin infundibulumit avoimet. </w:t>
            </w:r>
            <w:proofErr w:type="gramStart"/>
            <w:r w:rsidRPr="000B7051">
              <w:rPr>
                <w:rFonts w:ascii="Courier New" w:hAnsi="Courier New" w:cs="Courier New"/>
                <w:color w:val="000000"/>
                <w:sz w:val="18"/>
                <w:lang w:eastAsia="fi-FI"/>
              </w:rPr>
              <w:t>Nenäseptum devioi aavistuksen oikealle, ja ethmoidaalialueella aivan vähäistä limakalvoturvotusta.</w:t>
            </w:r>
            <w:proofErr w:type="gramEnd"/>
            <w:r w:rsidRPr="000B7051">
              <w:rPr>
                <w:rFonts w:ascii="Courier New" w:hAnsi="Courier New" w:cs="Courier New"/>
                <w:color w:val="000000"/>
                <w:sz w:val="18"/>
                <w:lang w:eastAsia="fi-FI"/>
              </w:rPr>
              <w:t xml:space="preserve">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1095" w:name="_Toc403145934"/>
      <w:bookmarkStart w:id="1096" w:name="_Toc413763212"/>
      <w:bookmarkStart w:id="1097" w:name="_Toc421702315"/>
      <w:bookmarkStart w:id="1098" w:name="_Toc403145935"/>
      <w:bookmarkStart w:id="1099" w:name="_Toc413763213"/>
      <w:bookmarkStart w:id="1100" w:name="_Toc421702316"/>
      <w:bookmarkStart w:id="1101" w:name="_Toc403145936"/>
      <w:bookmarkStart w:id="1102" w:name="_Toc413763214"/>
      <w:bookmarkStart w:id="1103" w:name="_Toc421702317"/>
      <w:bookmarkStart w:id="1104" w:name="_Toc403145937"/>
      <w:bookmarkStart w:id="1105" w:name="_Toc413763215"/>
      <w:bookmarkStart w:id="1106" w:name="_Toc421702318"/>
      <w:bookmarkStart w:id="1107" w:name="_Toc444094051"/>
      <w:bookmarkEnd w:id="1095"/>
      <w:bookmarkEnd w:id="1096"/>
      <w:bookmarkEnd w:id="1097"/>
      <w:bookmarkEnd w:id="1098"/>
      <w:bookmarkEnd w:id="1099"/>
      <w:bookmarkEnd w:id="1100"/>
      <w:bookmarkEnd w:id="1101"/>
      <w:bookmarkEnd w:id="1102"/>
      <w:bookmarkEnd w:id="1103"/>
      <w:bookmarkEnd w:id="1104"/>
      <w:bookmarkEnd w:id="1105"/>
      <w:bookmarkEnd w:id="1106"/>
      <w:r>
        <w:rPr>
          <w:highlight w:val="white"/>
          <w:lang w:eastAsia="fi-FI"/>
        </w:rPr>
        <w:t>Arvio tutkimuksen tuloksesta</w:t>
      </w:r>
      <w:bookmarkEnd w:id="1107"/>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r w:rsidRPr="000B7051">
              <w:rPr>
                <w:rFonts w:ascii="Courier New" w:hAnsi="Courier New" w:cs="Courier New"/>
                <w:color w:val="0000FF"/>
                <w:sz w:val="18"/>
                <w:szCs w:val="18"/>
                <w:lang w:eastAsia="fi-FI"/>
              </w:rPr>
              <w:t>&lt;!</w:t>
            </w:r>
            <w:proofErr w:type="gramStart"/>
            <w:r w:rsidRPr="000B7051">
              <w:rPr>
                <w:rFonts w:ascii="Courier New" w:hAnsi="Courier New" w:cs="Courier New"/>
                <w:color w:val="0000FF"/>
                <w:sz w:val="18"/>
                <w:szCs w:val="18"/>
                <w:lang w:eastAsia="fi-FI"/>
              </w:rPr>
              <w:t>--</w:t>
            </w:r>
            <w:r w:rsidRPr="000B7051">
              <w:rPr>
                <w:rFonts w:ascii="Courier New" w:hAnsi="Courier New" w:cs="Courier New"/>
                <w:color w:val="474747"/>
                <w:sz w:val="18"/>
                <w:szCs w:val="18"/>
                <w:lang w:eastAsia="fi-FI"/>
              </w:rPr>
              <w:t xml:space="preserve"> 20</w:t>
            </w:r>
            <w:proofErr w:type="gramEnd"/>
            <w:r w:rsidRPr="000B7051">
              <w:rPr>
                <w:rFonts w:ascii="Courier New" w:hAnsi="Courier New" w:cs="Courier New"/>
                <w:color w:val="474747"/>
                <w:sz w:val="18"/>
                <w:szCs w:val="18"/>
                <w:lang w:eastAsia="fi-FI"/>
              </w:rPr>
              <w:t xml:space="preserve">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686C4D" w:rsidRDefault="000B7051" w:rsidP="000B7051">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FF"/>
                <w:sz w:val="18"/>
                <w:szCs w:val="18"/>
                <w:lang w:val="en-US" w:eastAsia="fi-FI"/>
              </w:rPr>
              <w:t>&lt;</w:t>
            </w:r>
            <w:r w:rsidRPr="00686C4D">
              <w:rPr>
                <w:rFonts w:ascii="Courier New" w:hAnsi="Courier New" w:cs="Courier New"/>
                <w:color w:val="800000"/>
                <w:sz w:val="18"/>
                <w:szCs w:val="18"/>
                <w:lang w:val="en-US" w:eastAsia="fi-FI"/>
              </w:rPr>
              <w:t>entryRelationship</w:t>
            </w:r>
            <w:r w:rsidRPr="00686C4D">
              <w:rPr>
                <w:rFonts w:ascii="Courier New" w:hAnsi="Courier New" w:cs="Courier New"/>
                <w:i/>
                <w:iCs/>
                <w:color w:val="008080"/>
                <w:sz w:val="18"/>
                <w:szCs w:val="18"/>
                <w:lang w:val="en-US" w:eastAsia="fi-FI"/>
              </w:rPr>
              <w:t xml:space="preserve"> </w:t>
            </w:r>
            <w:r w:rsidRPr="00686C4D">
              <w:rPr>
                <w:rFonts w:ascii="Courier New" w:hAnsi="Courier New" w:cs="Courier New"/>
                <w:color w:val="FF0000"/>
                <w:sz w:val="18"/>
                <w:szCs w:val="18"/>
                <w:lang w:val="en-US" w:eastAsia="fi-FI"/>
              </w:rPr>
              <w:t>typeCode</w:t>
            </w:r>
            <w:r w:rsidRPr="00686C4D">
              <w:rPr>
                <w:rFonts w:ascii="Courier New" w:hAnsi="Courier New" w:cs="Courier New"/>
                <w:color w:val="0000FF"/>
                <w:sz w:val="18"/>
                <w:szCs w:val="18"/>
                <w:lang w:val="en-US" w:eastAsia="fi-FI"/>
              </w:rPr>
              <w:t>="</w:t>
            </w:r>
            <w:r w:rsidRPr="00686C4D">
              <w:rPr>
                <w:rFonts w:ascii="Courier New" w:hAnsi="Courier New" w:cs="Courier New"/>
                <w:color w:val="000000"/>
                <w:sz w:val="18"/>
                <w:szCs w:val="18"/>
                <w:lang w:val="en-US" w:eastAsia="fi-FI"/>
              </w:rPr>
              <w:t>COMP</w:t>
            </w:r>
            <w:r w:rsidRPr="00686C4D">
              <w:rPr>
                <w:rFonts w:ascii="Courier New" w:hAnsi="Courier New" w:cs="Courier New"/>
                <w:color w:val="0000FF"/>
                <w:sz w:val="18"/>
                <w:szCs w:val="18"/>
                <w:lang w:val="en-US"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686C4D">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xsi:type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ins w:id="1108" w:author="Tekijä"/>
          <w:lang w:eastAsia="fi-FI"/>
        </w:rPr>
      </w:pPr>
    </w:p>
    <w:p w14:paraId="19A06614" w14:textId="15F17986" w:rsidR="003A3DE5" w:rsidRDefault="003A3DE5" w:rsidP="003A3DE5">
      <w:pPr>
        <w:pStyle w:val="Otsikko2"/>
        <w:rPr>
          <w:ins w:id="1109" w:author="Tekijä"/>
          <w:lang w:eastAsia="fi-FI"/>
        </w:rPr>
      </w:pPr>
      <w:bookmarkStart w:id="1110" w:name="_Toc444094052"/>
      <w:ins w:id="1111" w:author="Tekijä">
        <w:r>
          <w:rPr>
            <w:lang w:eastAsia="fi-FI"/>
          </w:rPr>
          <w:lastRenderedPageBreak/>
          <w:t>Tehdyn kuvantamistutkimuksen diagnoositarkenne</w:t>
        </w:r>
        <w:bookmarkEnd w:id="1110"/>
      </w:ins>
    </w:p>
    <w:p w14:paraId="3AD1BA3A" w14:textId="41009264" w:rsidR="003A3DE5" w:rsidRDefault="003A3DE5" w:rsidP="00CD6053">
      <w:pPr>
        <w:rPr>
          <w:ins w:id="1112" w:author="Tekijä"/>
          <w:lang w:eastAsia="fi-FI"/>
        </w:rPr>
      </w:pPr>
      <w:ins w:id="1113" w:author="Tekijä">
        <w:r>
          <w:rPr>
            <w:lang w:eastAsia="fi-FI"/>
          </w:rPr>
          <w:t>Rakenne on tässä samanlainen kuin luvussa 7.9 on esitetty. Lausuva ammattilainen voi muuttaa tehdyn tutkimuksen diagnoositarken</w:t>
        </w:r>
        <w:r w:rsidR="00712402">
          <w:rPr>
            <w:lang w:eastAsia="fi-FI"/>
          </w:rPr>
          <w:t>teita</w:t>
        </w:r>
        <w:r>
          <w:rPr>
            <w:lang w:eastAsia="fi-FI"/>
          </w:rPr>
          <w:t xml:space="preserve"> lausunnon yhteydessä.</w:t>
        </w:r>
      </w:ins>
    </w:p>
    <w:p w14:paraId="5ADCDBA8" w14:textId="65E392F2" w:rsidR="003A3DE5" w:rsidRDefault="003A3DE5" w:rsidP="003A3DE5">
      <w:pPr>
        <w:pStyle w:val="Otsikko2"/>
        <w:rPr>
          <w:ins w:id="1114" w:author="Tekijä"/>
          <w:lang w:eastAsia="fi-FI"/>
        </w:rPr>
      </w:pPr>
      <w:bookmarkStart w:id="1115" w:name="_Toc444094053"/>
      <w:ins w:id="1116" w:author="Tekijä">
        <w:r>
          <w:rPr>
            <w:lang w:eastAsia="fi-FI"/>
          </w:rPr>
          <w:t>Tehdyn kuvantamistutkimuksen toimenpidetarkenne</w:t>
        </w:r>
        <w:bookmarkEnd w:id="1115"/>
      </w:ins>
    </w:p>
    <w:p w14:paraId="3978BCFF" w14:textId="57B85152" w:rsidR="003A3DE5" w:rsidRDefault="003A3DE5" w:rsidP="00CD6053">
      <w:pPr>
        <w:rPr>
          <w:lang w:eastAsia="fi-FI"/>
        </w:rPr>
      </w:pPr>
      <w:ins w:id="1117" w:author="Tekijä">
        <w:r>
          <w:rPr>
            <w:lang w:eastAsia="fi-FI"/>
          </w:rPr>
          <w:t>Rakenne on tässä samanlainen kuin luvussa 7.10 on esitetty.</w:t>
        </w:r>
      </w:ins>
    </w:p>
    <w:p w14:paraId="6766DB7A" w14:textId="74C063E5" w:rsidR="000B7051" w:rsidRPr="00345EC8" w:rsidRDefault="000B7051" w:rsidP="004D38E5">
      <w:pPr>
        <w:pStyle w:val="Otsikko2"/>
        <w:rPr>
          <w:lang w:val="fi-FI" w:eastAsia="fi-FI"/>
        </w:rPr>
      </w:pPr>
      <w:bookmarkStart w:id="1118" w:name="_Toc444094054"/>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1118"/>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lausuntun tutkimuksen tiedot löytyvät Study Instance UID-rakenteen avulla.</w:t>
      </w:r>
    </w:p>
    <w:p w14:paraId="10EE47CE" w14:textId="77777777" w:rsidR="004D38E5" w:rsidRDefault="004D38E5" w:rsidP="00CD6053">
      <w:pPr>
        <w:rPr>
          <w:lang w:eastAsia="fi-FI"/>
        </w:rPr>
      </w:pPr>
    </w:p>
    <w:p w14:paraId="44F3AD3C" w14:textId="20F6AEB1" w:rsidR="004D38E5" w:rsidRDefault="004D38E5" w:rsidP="004D38E5">
      <w:pPr>
        <w:rPr>
          <w:lang w:eastAsia="fi-FI"/>
        </w:rPr>
      </w:pPr>
      <w:r>
        <w:rPr>
          <w:lang w:eastAsia="fi-FI"/>
        </w:rPr>
        <w:t>Mikäli lausunnon kohteena olevan tutkimuksen tiedot eivät ole samalla asiakirjalla lausuntomerkinnän kanssa, viittaukseen käytetään reference.externalDocument viittausta, joka kohdistuu asiakirjan setid</w:t>
      </w:r>
      <w:r w:rsidR="001427ED">
        <w:rPr>
          <w:lang w:eastAsia="fi-FI"/>
        </w:rPr>
        <w:t>:n</w:t>
      </w:r>
      <w:r>
        <w:rPr>
          <w:lang w:eastAsia="fi-FI"/>
        </w:rPr>
        <w:t xml:space="preserve"> ja sen version kertovaan id-tietoihin. Kyseisen asiakirjan sisältä tehdyn tutkimuksen tiedot löytyvät lausuntun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4D38E5"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r w:rsidRPr="004D38E5">
              <w:rPr>
                <w:rFonts w:ascii="Courier New" w:hAnsi="Courier New" w:cs="Courier New"/>
                <w:color w:val="0000FF"/>
                <w:sz w:val="18"/>
                <w:lang w:eastAsia="fi-FI"/>
              </w:rPr>
              <w:t>&lt;!</w:t>
            </w:r>
            <w:proofErr w:type="gramStart"/>
            <w:r w:rsidRPr="004D38E5">
              <w:rPr>
                <w:rFonts w:ascii="Courier New" w:hAnsi="Courier New" w:cs="Courier New"/>
                <w:color w:val="0000FF"/>
                <w:sz w:val="18"/>
                <w:lang w:eastAsia="fi-FI"/>
              </w:rPr>
              <w:t>--</w:t>
            </w:r>
            <w:r w:rsidRPr="004D38E5">
              <w:rPr>
                <w:rFonts w:ascii="Courier New" w:hAnsi="Courier New" w:cs="Courier New"/>
                <w:color w:val="474747"/>
                <w:sz w:val="18"/>
                <w:lang w:eastAsia="fi-FI"/>
              </w:rPr>
              <w:t xml:space="preserve">  Viittaus</w:t>
            </w:r>
            <w:proofErr w:type="gramEnd"/>
            <w:r w:rsidRPr="004D38E5">
              <w:rPr>
                <w:rFonts w:ascii="Courier New" w:hAnsi="Courier New" w:cs="Courier New"/>
                <w:color w:val="474747"/>
                <w:sz w:val="18"/>
                <w:lang w:eastAsia="fi-FI"/>
              </w:rPr>
              <w:t xml:space="preserve">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25E9BC72"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del w:id="1119" w:author="Tekijä">
              <w:r w:rsidRPr="004D38E5" w:rsidDel="00686C4D">
                <w:rPr>
                  <w:rFonts w:ascii="Courier New" w:hAnsi="Courier New" w:cs="Courier New"/>
                  <w:color w:val="000000"/>
                  <w:sz w:val="18"/>
                  <w:lang w:val="en-US" w:eastAsia="fi-FI"/>
                </w:rPr>
                <w:delText>SPRT</w:delText>
              </w:r>
            </w:del>
            <w:ins w:id="1120" w:author="Tekijä">
              <w:r w:rsidR="00686C4D">
                <w:rPr>
                  <w:rFonts w:ascii="Courier New" w:hAnsi="Courier New" w:cs="Courier New"/>
                  <w:color w:val="000000"/>
                  <w:sz w:val="18"/>
                  <w:lang w:val="en-US" w:eastAsia="fi-FI"/>
                </w:rPr>
                <w:t>SUBJ</w:t>
              </w:r>
            </w:ins>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eastAsia="fi-FI"/>
              </w:rPr>
              <w:t>&lt;!</w:t>
            </w:r>
            <w:proofErr w:type="gramStart"/>
            <w:r w:rsidRPr="004D38E5">
              <w:rPr>
                <w:rFonts w:ascii="Courier New" w:hAnsi="Courier New" w:cs="Courier New"/>
                <w:color w:val="0000FF"/>
                <w:sz w:val="18"/>
                <w:lang w:eastAsia="fi-FI"/>
              </w:rPr>
              <w:t>--</w:t>
            </w:r>
            <w:r w:rsidRPr="004D38E5">
              <w:rPr>
                <w:rFonts w:ascii="Courier New" w:hAnsi="Courier New" w:cs="Courier New"/>
                <w:color w:val="474747"/>
                <w:sz w:val="18"/>
                <w:lang w:eastAsia="fi-FI"/>
              </w:rPr>
              <w:t xml:space="preserve"> asiakirjan</w:t>
            </w:r>
            <w:proofErr w:type="gramEnd"/>
            <w:r w:rsidRPr="004D38E5">
              <w:rPr>
                <w:rFonts w:ascii="Courier New" w:hAnsi="Courier New" w:cs="Courier New"/>
                <w:color w:val="474747"/>
                <w:sz w:val="18"/>
                <w:lang w:eastAsia="fi-FI"/>
              </w:rPr>
              <w:t xml:space="preserve"> id tähän </w:t>
            </w:r>
            <w:r w:rsidRPr="004D38E5">
              <w:rPr>
                <w:rFonts w:ascii="Courier New" w:hAnsi="Courier New" w:cs="Courier New"/>
                <w:color w:val="0000FF"/>
                <w:sz w:val="18"/>
                <w:lang w:eastAsia="fi-FI"/>
              </w:rPr>
              <w:t>--&gt;</w:t>
            </w:r>
          </w:p>
          <w:p w14:paraId="6A4BE75B" w14:textId="77777777" w:rsidR="004D38E5" w:rsidRPr="00686C4D"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eastAsia="fi-FI"/>
              </w:rPr>
              <w:t xml:space="preserve">        </w:t>
            </w:r>
            <w:r w:rsidRPr="00686C4D">
              <w:rPr>
                <w:rFonts w:ascii="Courier New" w:hAnsi="Courier New" w:cs="Courier New"/>
                <w:color w:val="0000FF"/>
                <w:sz w:val="18"/>
                <w:lang w:val="en-US" w:eastAsia="fi-FI"/>
              </w:rPr>
              <w:t>&lt;</w:t>
            </w:r>
            <w:r w:rsidRPr="00686C4D">
              <w:rPr>
                <w:rFonts w:ascii="Courier New" w:hAnsi="Courier New" w:cs="Courier New"/>
                <w:color w:val="800000"/>
                <w:sz w:val="18"/>
                <w:lang w:val="en-US" w:eastAsia="fi-FI"/>
              </w:rPr>
              <w:t>id</w:t>
            </w:r>
            <w:r w:rsidRPr="00686C4D">
              <w:rPr>
                <w:rFonts w:ascii="Courier New" w:hAnsi="Courier New" w:cs="Courier New"/>
                <w:i/>
                <w:iCs/>
                <w:color w:val="008080"/>
                <w:sz w:val="18"/>
                <w:lang w:val="en-US" w:eastAsia="fi-FI"/>
              </w:rPr>
              <w:t xml:space="preserve"> </w:t>
            </w:r>
            <w:r w:rsidRPr="00686C4D">
              <w:rPr>
                <w:rFonts w:ascii="Courier New" w:hAnsi="Courier New" w:cs="Courier New"/>
                <w:color w:val="FF0000"/>
                <w:sz w:val="18"/>
                <w:lang w:val="en-US" w:eastAsia="fi-FI"/>
              </w:rPr>
              <w:t>root</w:t>
            </w:r>
            <w:r w:rsidRPr="00686C4D">
              <w:rPr>
                <w:rFonts w:ascii="Courier New" w:hAnsi="Courier New" w:cs="Courier New"/>
                <w:color w:val="0000FF"/>
                <w:sz w:val="18"/>
                <w:lang w:val="en-US" w:eastAsia="fi-FI"/>
              </w:rPr>
              <w:t>="</w:t>
            </w:r>
            <w:r w:rsidRPr="00686C4D">
              <w:rPr>
                <w:rFonts w:ascii="Courier New" w:hAnsi="Courier New" w:cs="Courier New"/>
                <w:color w:val="000000"/>
                <w:sz w:val="18"/>
                <w:lang w:val="en-US" w:eastAsia="fi-FI"/>
              </w:rPr>
              <w:t>1.2.246.10.34567890.11.2014.56</w:t>
            </w:r>
            <w:r w:rsidRPr="00686C4D">
              <w:rPr>
                <w:rFonts w:ascii="Courier New" w:hAnsi="Courier New" w:cs="Courier New"/>
                <w:color w:val="0000FF"/>
                <w:sz w:val="18"/>
                <w:lang w:val="en-US"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686C4D">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Default="000B7051" w:rsidP="00CD6053">
      <w:pPr>
        <w:rPr>
          <w:lang w:eastAsia="fi-FI"/>
        </w:rPr>
      </w:pPr>
    </w:p>
    <w:p w14:paraId="65994050" w14:textId="77777777" w:rsidR="00B92CEA" w:rsidRDefault="00B92CEA" w:rsidP="00B92CEA">
      <w:pPr>
        <w:pStyle w:val="Otsikko2"/>
        <w:rPr>
          <w:highlight w:val="white"/>
          <w:lang w:eastAsia="fi-FI"/>
        </w:rPr>
      </w:pPr>
      <w:bookmarkStart w:id="1121" w:name="_Toc444094055"/>
      <w:r>
        <w:rPr>
          <w:highlight w:val="white"/>
          <w:lang w:eastAsia="fi-FI"/>
        </w:rPr>
        <w:t>Lisälausunto</w:t>
      </w:r>
      <w:bookmarkEnd w:id="1121"/>
    </w:p>
    <w:p w14:paraId="43453014" w14:textId="791C37D9" w:rsidR="00B92CEA" w:rsidRDefault="00B92CEA" w:rsidP="00B92CEA">
      <w:pPr>
        <w:rPr>
          <w:highlight w:val="white"/>
          <w:lang w:eastAsia="fi-FI"/>
        </w:rPr>
      </w:pPr>
      <w:r>
        <w:rPr>
          <w:highlight w:val="white"/>
          <w:lang w:eastAsia="fi-FI"/>
        </w:rPr>
        <w:t>Mahdollinen lisälausunto toteutetaan omana merkintänään</w:t>
      </w:r>
      <w:ins w:id="1122" w:author="Tekijä">
        <w:r w:rsidR="000D19AE">
          <w:rPr>
            <w:highlight w:val="white"/>
            <w:lang w:eastAsia="fi-FI"/>
          </w:rPr>
          <w:t>/</w:t>
        </w:r>
        <w:proofErr w:type="gramStart"/>
        <w:r w:rsidR="000D19AE">
          <w:rPr>
            <w:highlight w:val="white"/>
            <w:lang w:eastAsia="fi-FI"/>
          </w:rPr>
          <w:t xml:space="preserve">entrynä </w:t>
        </w:r>
      </w:ins>
      <w:r>
        <w:rPr>
          <w:highlight w:val="white"/>
          <w:lang w:eastAsia="fi-FI"/>
        </w:rPr>
        <w:t xml:space="preserve"> saman</w:t>
      </w:r>
      <w:proofErr w:type="gramEnd"/>
      <w:r>
        <w:rPr>
          <w:highlight w:val="white"/>
          <w:lang w:eastAsia="fi-FI"/>
        </w:rPr>
        <w:t xml:space="preserve"> mallin mukaisesti kuin tässä pääluvussa 8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1123" w:name="_Toc444094056"/>
      <w:r>
        <w:t>Koodistot</w:t>
      </w:r>
      <w:bookmarkEnd w:id="1123"/>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ins w:id="1124" w:author="Tekijä">
        <w:r w:rsidR="00EE146D">
          <w:rPr>
            <w:lang w:eastAsia="fi-FI"/>
          </w:rPr>
          <w:t xml:space="preserve"> ja koodistopalvelussa olevassa kuvantamisen tietosisältömäärittelyssä on yksilöity rakenteissa käytettävät koodistot, koodistojen voimassa olevat versiot löytyy myös </w:t>
        </w:r>
        <w:proofErr w:type="gramStart"/>
        <w:r w:rsidR="00EE146D">
          <w:rPr>
            <w:lang w:eastAsia="fi-FI"/>
          </w:rPr>
          <w:t xml:space="preserve">koodistopalvelusta.  </w:t>
        </w:r>
      </w:ins>
      <w:r w:rsidR="00485790">
        <w:rPr>
          <w:lang w:eastAsia="fi-FI"/>
        </w:rPr>
        <w:t>.</w:t>
      </w:r>
      <w:proofErr w:type="gramEnd"/>
    </w:p>
    <w:p w14:paraId="590B3824" w14:textId="115934AE" w:rsidR="00CE7436" w:rsidDel="00EE146D" w:rsidRDefault="00CE7436" w:rsidP="00574D5B">
      <w:pPr>
        <w:rPr>
          <w:del w:id="1125" w:author="Tekijä"/>
          <w:lang w:eastAsia="fi-FI"/>
        </w:rPr>
      </w:pPr>
    </w:p>
    <w:p w14:paraId="590B3825" w14:textId="2646B5B4" w:rsidR="00CE7436" w:rsidDel="00EE146D" w:rsidRDefault="00CE7436" w:rsidP="00574D5B">
      <w:pPr>
        <w:rPr>
          <w:del w:id="1126" w:author="Tekijä"/>
          <w:lang w:eastAsia="fi-FI"/>
        </w:rPr>
      </w:pPr>
      <w:del w:id="1127" w:author="Tekijä">
        <w:r w:rsidDel="00EE146D">
          <w:rPr>
            <w:lang w:eastAsia="fi-FI"/>
          </w:rPr>
          <w:delText xml:space="preserve">Määrityksen kirjoittamishetkellä voimassa olevat koodistot ovat: </w:delText>
        </w:r>
      </w:del>
    </w:p>
    <w:p w14:paraId="590B3827" w14:textId="7BEC1D7C" w:rsidR="00634242" w:rsidDel="00EE146D" w:rsidRDefault="00771F4C" w:rsidP="00574D5B">
      <w:pPr>
        <w:rPr>
          <w:del w:id="1128" w:author="Tekijä"/>
          <w:lang w:eastAsia="fi-FI"/>
        </w:rPr>
      </w:pPr>
      <w:del w:id="1129" w:author="Tekijä">
        <w:r w:rsidRPr="00634242" w:rsidDel="00EE146D">
          <w:rPr>
            <w:lang w:eastAsia="fi-FI"/>
          </w:rPr>
          <w:delText xml:space="preserve">THL </w:delText>
        </w:r>
        <w:r w:rsidDel="00EE146D">
          <w:rPr>
            <w:lang w:eastAsia="fi-FI"/>
          </w:rPr>
          <w:delText>–</w:delText>
        </w:r>
        <w:r w:rsidRPr="00634242" w:rsidDel="00EE146D">
          <w:rPr>
            <w:lang w:eastAsia="fi-FI"/>
          </w:rPr>
          <w:delText xml:space="preserve"> Toimenpideluokitus </w:delText>
        </w:r>
      </w:del>
    </w:p>
    <w:p w14:paraId="658E6F42" w14:textId="2C340693" w:rsidR="00DB6D06" w:rsidDel="00EE146D" w:rsidRDefault="00DB6D06" w:rsidP="00DB6D06">
      <w:pPr>
        <w:rPr>
          <w:del w:id="1130" w:author="Tekijä"/>
          <w:lang w:eastAsia="fi-FI"/>
        </w:rPr>
      </w:pPr>
      <w:del w:id="1131" w:author="Tekijä">
        <w:r w:rsidDel="00EE146D">
          <w:rPr>
            <w:lang w:eastAsia="fi-FI"/>
          </w:rPr>
          <w:delText>THL - Lausunnon tila</w:delText>
        </w:r>
      </w:del>
    </w:p>
    <w:p w14:paraId="7BC04A28" w14:textId="62ECF7DD" w:rsidR="00DB6D06" w:rsidDel="00EE146D" w:rsidRDefault="00DB6D06" w:rsidP="00DB6D06">
      <w:pPr>
        <w:rPr>
          <w:del w:id="1132" w:author="Tekijä"/>
          <w:lang w:eastAsia="fi-FI"/>
        </w:rPr>
      </w:pPr>
      <w:del w:id="1133" w:author="Tekijä">
        <w:r w:rsidDel="00EE146D">
          <w:rPr>
            <w:lang w:eastAsia="fi-FI"/>
          </w:rPr>
          <w:delText>THL - Mittauksen tai tutkimuksen tuloksen poikkeavuus</w:delText>
        </w:r>
      </w:del>
    </w:p>
    <w:p w14:paraId="7E72122E" w14:textId="77777777" w:rsidR="005212BF" w:rsidRDefault="005212BF" w:rsidP="00574D5B">
      <w:pPr>
        <w:rPr>
          <w:lang w:eastAsia="fi-FI"/>
        </w:rPr>
      </w:pPr>
    </w:p>
    <w:p w14:paraId="0F25EE94" w14:textId="37EDB78C" w:rsidR="005212BF" w:rsidRDefault="00EE146D" w:rsidP="005212BF">
      <w:ins w:id="1134" w:author="Tekijä">
        <w:r>
          <w:t xml:space="preserve">Tulkintaohjeena </w:t>
        </w:r>
      </w:ins>
      <w:r w:rsidR="005212BF">
        <w:t xml:space="preserve">THL-toimenpideluokitus on 5-merkkinen tutkimuskoodi, josta kuvantamistutkimukset erottaa seuraavin kriteerein: </w:t>
      </w:r>
    </w:p>
    <w:p w14:paraId="620BF6C6" w14:textId="7D1C0C89" w:rsidR="005212BF" w:rsidRDefault="005212BF" w:rsidP="00427FAD">
      <w:pPr>
        <w:pStyle w:val="Luettelokappale"/>
        <w:numPr>
          <w:ilvl w:val="0"/>
          <w:numId w:val="34"/>
        </w:numPr>
      </w:pPr>
      <w:r>
        <w:t xml:space="preserve">Ensimmäinen merkki on A-Q tai Y tai kaksi ensimmäistä merkkiä ovat XW tai XX (ei koodit joiden kolme ensimmäistä merkkiä on XX7) </w:t>
      </w:r>
    </w:p>
    <w:p w14:paraId="4FE8721A" w14:textId="5587CAFA" w:rsidR="005212BF" w:rsidRPr="00446B28" w:rsidRDefault="005212BF" w:rsidP="00427FAD">
      <w:pPr>
        <w:pStyle w:val="Luettelokappale"/>
        <w:numPr>
          <w:ilvl w:val="0"/>
          <w:numId w:val="34"/>
        </w:numPr>
      </w:pPr>
      <w:r>
        <w:t>Kolmas merkki on 1-9.</w:t>
      </w:r>
    </w:p>
    <w:p w14:paraId="590B3842" w14:textId="77777777" w:rsidR="003A70BB" w:rsidRDefault="003A70BB" w:rsidP="003A70BB">
      <w:pPr>
        <w:pStyle w:val="Otsikko1"/>
      </w:pPr>
      <w:bookmarkStart w:id="1135" w:name="_Toc444094057"/>
      <w:r>
        <w:lastRenderedPageBreak/>
        <w:t>Liitteet</w:t>
      </w:r>
      <w:bookmarkEnd w:id="1135"/>
    </w:p>
    <w:p w14:paraId="590B3844" w14:textId="313C808C" w:rsidR="007473B9" w:rsidRPr="00B43FCD" w:rsidRDefault="008C45D1" w:rsidP="007473B9">
      <w:pPr>
        <w:rPr>
          <w:highlight w:val="white"/>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p>
    <w:sectPr w:rsidR="007473B9" w:rsidRPr="00B43FCD" w:rsidSect="00D252CD">
      <w:headerReference w:type="even" r:id="rId20"/>
      <w:headerReference w:type="default" r:id="rId21"/>
      <w:footerReference w:type="even" r:id="rId22"/>
      <w:footerReference w:type="default" r:id="rId23"/>
      <w:headerReference w:type="first" r:id="rId24"/>
      <w:footerReference w:type="first" r:id="rId25"/>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E8799" w14:textId="77777777" w:rsidR="009F20C4" w:rsidRDefault="009F20C4">
      <w:r>
        <w:separator/>
      </w:r>
    </w:p>
  </w:endnote>
  <w:endnote w:type="continuationSeparator" w:id="0">
    <w:p w14:paraId="4A325C7F" w14:textId="77777777" w:rsidR="009F20C4" w:rsidRDefault="009F20C4">
      <w:r>
        <w:continuationSeparator/>
      </w:r>
    </w:p>
  </w:endnote>
  <w:endnote w:type="continuationNotice" w:id="1">
    <w:p w14:paraId="4258DBE0" w14:textId="77777777" w:rsidR="009F20C4" w:rsidRDefault="009F2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0" w14:textId="77777777" w:rsidR="00686C4D" w:rsidRDefault="00686C4D">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1" w14:textId="77777777" w:rsidR="00686C4D" w:rsidRPr="002801F9" w:rsidRDefault="00686C4D">
    <w:pPr>
      <w:pStyle w:val="Alatunniste"/>
    </w:pPr>
    <w:r w:rsidRPr="002801F9">
      <w:t xml:space="preserve">_______________________________________________________________________________________________   </w:t>
    </w:r>
  </w:p>
  <w:p w14:paraId="590B3882" w14:textId="1C3E5D99" w:rsidR="00686C4D" w:rsidRPr="002B0A51" w:rsidRDefault="00686C4D">
    <w:pPr>
      <w:pStyle w:val="Alatunniste"/>
      <w:tabs>
        <w:tab w:val="right" w:pos="9639"/>
      </w:tabs>
    </w:pPr>
    <w:r>
      <w:fldChar w:fldCharType="begin"/>
    </w:r>
    <w:r w:rsidRPr="002B0A51">
      <w:instrText xml:space="preserve"> FILENAME </w:instrText>
    </w:r>
    <w:r>
      <w:fldChar w:fldCharType="separate"/>
    </w:r>
    <w:ins w:id="1139" w:author="Tekijä">
      <w:r>
        <w:t>Kanta_kuvantamisen_CDA_R2_merkinnät_v220_tracking</w:t>
      </w:r>
    </w:ins>
    <w:r>
      <w:fldChar w:fldCharType="end"/>
    </w:r>
    <w:r w:rsidRPr="002B0A51">
      <w:tab/>
      <w:t>URN:OID:</w:t>
    </w:r>
    <w:fldSimple w:instr=" DOCPROPERTY  OID  \* MERGEFORMAT ">
      <w:ins w:id="1140" w:author="Tekijä">
        <w:r>
          <w:t>1.2.246.777.11.2016.6</w:t>
        </w:r>
      </w:ins>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9E" w14:textId="77777777" w:rsidR="00686C4D" w:rsidRDefault="00686C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8599F" w14:textId="77777777" w:rsidR="009F20C4" w:rsidRDefault="009F20C4">
      <w:r>
        <w:separator/>
      </w:r>
    </w:p>
  </w:footnote>
  <w:footnote w:type="continuationSeparator" w:id="0">
    <w:p w14:paraId="32F07B4B" w14:textId="77777777" w:rsidR="009F20C4" w:rsidRDefault="009F20C4">
      <w:r>
        <w:continuationSeparator/>
      </w:r>
    </w:p>
  </w:footnote>
  <w:footnote w:type="continuationNotice" w:id="1">
    <w:p w14:paraId="54B78D37" w14:textId="77777777" w:rsidR="009F20C4" w:rsidRDefault="009F20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51" w14:textId="36F9991C" w:rsidR="00686C4D" w:rsidRDefault="00686C4D" w:rsidP="00532BF4">
    <w:pPr>
      <w:pStyle w:val="Yltunniste"/>
      <w:tabs>
        <w:tab w:val="left" w:pos="7797"/>
      </w:tabs>
    </w:pPr>
    <w:r>
      <w:rPr>
        <w:lang w:eastAsia="fi-FI"/>
      </w:rPr>
      <w:drawing>
        <wp:inline distT="0" distB="0" distL="0" distR="0" wp14:anchorId="103DEC9A" wp14:editId="193C0AA3">
          <wp:extent cx="1210930" cy="441960"/>
          <wp:effectExtent l="0" t="0" r="889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686C4D" w14:paraId="590B3857" w14:textId="77777777">
      <w:tc>
        <w:tcPr>
          <w:tcW w:w="2694" w:type="dxa"/>
        </w:tcPr>
        <w:p w14:paraId="590B3852" w14:textId="77777777" w:rsidR="00686C4D" w:rsidRDefault="00686C4D">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686C4D" w:rsidRDefault="00686C4D"/>
      </w:tc>
      <w:tc>
        <w:tcPr>
          <w:tcW w:w="3201" w:type="dxa"/>
        </w:tcPr>
        <w:p w14:paraId="590B3854" w14:textId="77777777" w:rsidR="00686C4D" w:rsidRDefault="00686C4D">
          <w:fldSimple w:instr=" TITLE  \* MERGEFORMAT ">
            <w:r>
              <w:t>OpenCDA 2007 Tietotyypit</w:t>
            </w:r>
          </w:fldSimple>
        </w:p>
      </w:tc>
      <w:tc>
        <w:tcPr>
          <w:tcW w:w="1418" w:type="dxa"/>
        </w:tcPr>
        <w:p w14:paraId="590B3855" w14:textId="77777777" w:rsidR="00686C4D" w:rsidRDefault="00686C4D">
          <w:r>
            <w:fldChar w:fldCharType="begin"/>
          </w:r>
          <w:r>
            <w:instrText xml:space="preserve"> KEYWORDS  \* LOWER </w:instrText>
          </w:r>
          <w:r>
            <w:fldChar w:fldCharType="end"/>
          </w:r>
        </w:p>
      </w:tc>
      <w:tc>
        <w:tcPr>
          <w:tcW w:w="999" w:type="dxa"/>
        </w:tcPr>
        <w:p w14:paraId="590B3856" w14:textId="77777777" w:rsidR="00686C4D" w:rsidRDefault="00686C4D">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686C4D" w14:paraId="590B385D" w14:textId="77777777">
      <w:tc>
        <w:tcPr>
          <w:tcW w:w="2694" w:type="dxa"/>
        </w:tcPr>
        <w:p w14:paraId="590B3858" w14:textId="77777777" w:rsidR="00686C4D" w:rsidRDefault="00686C4D"/>
      </w:tc>
      <w:tc>
        <w:tcPr>
          <w:tcW w:w="1051" w:type="dxa"/>
        </w:tcPr>
        <w:p w14:paraId="590B3859" w14:textId="77777777" w:rsidR="00686C4D" w:rsidRDefault="00686C4D"/>
      </w:tc>
      <w:tc>
        <w:tcPr>
          <w:tcW w:w="3201" w:type="dxa"/>
        </w:tcPr>
        <w:p w14:paraId="590B385A" w14:textId="77777777" w:rsidR="00686C4D" w:rsidRDefault="00686C4D">
          <w:fldSimple w:instr=" SUBJECT  \* MERGEFORMAT ">
            <w:r>
              <w:t>Määrittelydokumentti</w:t>
            </w:r>
          </w:fldSimple>
        </w:p>
      </w:tc>
      <w:tc>
        <w:tcPr>
          <w:tcW w:w="1418" w:type="dxa"/>
        </w:tcPr>
        <w:p w14:paraId="590B385B" w14:textId="77777777" w:rsidR="00686C4D" w:rsidRDefault="00686C4D"/>
      </w:tc>
      <w:tc>
        <w:tcPr>
          <w:tcW w:w="999" w:type="dxa"/>
        </w:tcPr>
        <w:p w14:paraId="590B385C" w14:textId="77777777" w:rsidR="00686C4D" w:rsidRDefault="00686C4D"/>
      </w:tc>
    </w:tr>
    <w:tr w:rsidR="00686C4D" w14:paraId="590B3863" w14:textId="77777777">
      <w:tc>
        <w:tcPr>
          <w:tcW w:w="2694" w:type="dxa"/>
        </w:tcPr>
        <w:p w14:paraId="590B385E" w14:textId="77777777" w:rsidR="00686C4D" w:rsidRDefault="00686C4D"/>
      </w:tc>
      <w:tc>
        <w:tcPr>
          <w:tcW w:w="1051" w:type="dxa"/>
        </w:tcPr>
        <w:p w14:paraId="590B385F" w14:textId="77777777" w:rsidR="00686C4D" w:rsidRDefault="00686C4D"/>
      </w:tc>
      <w:tc>
        <w:tcPr>
          <w:tcW w:w="3201" w:type="dxa"/>
        </w:tcPr>
        <w:p w14:paraId="590B3860" w14:textId="77777777" w:rsidR="00686C4D" w:rsidRDefault="00686C4D"/>
      </w:tc>
      <w:tc>
        <w:tcPr>
          <w:tcW w:w="1418" w:type="dxa"/>
        </w:tcPr>
        <w:p w14:paraId="590B3861" w14:textId="77777777" w:rsidR="00686C4D" w:rsidRDefault="00686C4D"/>
      </w:tc>
      <w:tc>
        <w:tcPr>
          <w:tcW w:w="999" w:type="dxa"/>
        </w:tcPr>
        <w:p w14:paraId="590B3862" w14:textId="77777777" w:rsidR="00686C4D" w:rsidRDefault="00686C4D"/>
      </w:tc>
    </w:tr>
    <w:tr w:rsidR="00686C4D" w14:paraId="590B3869" w14:textId="77777777">
      <w:tc>
        <w:tcPr>
          <w:tcW w:w="2694" w:type="dxa"/>
        </w:tcPr>
        <w:p w14:paraId="590B3864" w14:textId="77777777" w:rsidR="00686C4D" w:rsidRDefault="00686C4D"/>
      </w:tc>
      <w:tc>
        <w:tcPr>
          <w:tcW w:w="1051" w:type="dxa"/>
        </w:tcPr>
        <w:p w14:paraId="590B3865" w14:textId="77777777" w:rsidR="00686C4D" w:rsidRDefault="00686C4D"/>
      </w:tc>
      <w:tc>
        <w:tcPr>
          <w:tcW w:w="3201" w:type="dxa"/>
        </w:tcPr>
        <w:p w14:paraId="590B3866" w14:textId="21CF8FD1" w:rsidR="00686C4D" w:rsidRDefault="00686C4D">
          <w:r>
            <w:fldChar w:fldCharType="begin"/>
          </w:r>
          <w:r>
            <w:instrText xml:space="preserve"> SAVEDATE \@ "dd.MM.yyyy" \* LOWER </w:instrText>
          </w:r>
          <w:r>
            <w:fldChar w:fldCharType="separate"/>
          </w:r>
          <w:ins w:id="4" w:author="Tekijä">
            <w:r>
              <w:rPr>
                <w:noProof/>
              </w:rPr>
              <w:t>01.03.2016</w:t>
            </w:r>
            <w:del w:id="5" w:author="Tekijä">
              <w:r w:rsidDel="00686C4D">
                <w:rPr>
                  <w:noProof/>
                </w:rPr>
                <w:delText>24.02.201623.02.201621.02.201604.02.201604.02.201604.02.201603.02.201603.02.201602.02.201601.02.201625.01.201619.01.201618.01.201607.01.201607.01.2016</w:delText>
              </w:r>
            </w:del>
          </w:ins>
          <w:del w:id="6" w:author="Tekijä">
            <w:r w:rsidDel="00686C4D">
              <w:rPr>
                <w:noProof/>
              </w:rPr>
              <w:delText>15.06.2015</w:delText>
            </w:r>
          </w:del>
          <w:r>
            <w:rPr>
              <w:noProof/>
            </w:rPr>
            <w:fldChar w:fldCharType="end"/>
          </w:r>
        </w:p>
      </w:tc>
      <w:tc>
        <w:tcPr>
          <w:tcW w:w="1418" w:type="dxa"/>
        </w:tcPr>
        <w:p w14:paraId="590B3867" w14:textId="77777777" w:rsidR="00686C4D" w:rsidRDefault="00686C4D">
          <w:fldSimple w:instr=" FILENAME  \* LOWER ">
            <w:r>
              <w:rPr>
                <w:noProof/>
              </w:rPr>
              <w:t>opencda2008-tietotyypit-v020_track.doc</w:t>
            </w:r>
          </w:fldSimple>
        </w:p>
      </w:tc>
      <w:tc>
        <w:tcPr>
          <w:tcW w:w="999" w:type="dxa"/>
        </w:tcPr>
        <w:p w14:paraId="590B3868" w14:textId="77777777" w:rsidR="00686C4D" w:rsidRDefault="00686C4D"/>
      </w:tc>
    </w:tr>
  </w:tbl>
  <w:p w14:paraId="590B386A" w14:textId="77777777" w:rsidR="00686C4D" w:rsidRDefault="00686C4D">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6B" w14:textId="77777777" w:rsidR="00686C4D" w:rsidRDefault="00686C4D">
    <w:pPr>
      <w:pStyle w:val="Yltunniste"/>
    </w:pPr>
  </w:p>
  <w:p w14:paraId="590B386C" w14:textId="77777777" w:rsidR="00686C4D" w:rsidRDefault="00686C4D"/>
  <w:p w14:paraId="590B386D" w14:textId="77777777" w:rsidR="00686C4D" w:rsidRDefault="00686C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686C4D" w14:paraId="590B3872" w14:textId="77777777" w:rsidTr="00563DA7">
      <w:trPr>
        <w:cantSplit/>
      </w:trPr>
      <w:tc>
        <w:tcPr>
          <w:tcW w:w="3544" w:type="dxa"/>
          <w:vMerge w:val="restart"/>
        </w:tcPr>
        <w:p w14:paraId="590B386E" w14:textId="16EAED69" w:rsidR="00686C4D" w:rsidRDefault="00686C4D"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i/>
              <w:sz w:val="52"/>
              <w:lang w:eastAsia="fi-FI"/>
            </w:rPr>
            <w:drawing>
              <wp:inline distT="0" distB="0" distL="0" distR="0" wp14:anchorId="49476D8D" wp14:editId="28919AAC">
                <wp:extent cx="1028700" cy="375336"/>
                <wp:effectExtent l="0" t="0" r="0" b="571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nTa_F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Pr>
              <w:i/>
              <w:sz w:val="52"/>
            </w:rPr>
            <w:t xml:space="preserve"> </w:t>
          </w:r>
        </w:p>
      </w:tc>
      <w:tc>
        <w:tcPr>
          <w:tcW w:w="3402" w:type="dxa"/>
        </w:tcPr>
        <w:p w14:paraId="52033643" w14:textId="63426373" w:rsidR="00686C4D" w:rsidRDefault="00686C4D" w:rsidP="00322CE4">
          <w:pPr>
            <w:pStyle w:val="Yltunniste"/>
          </w:pPr>
          <w:r>
            <w:t>Kanta HL7 rajapintamäärittelyt</w:t>
          </w:r>
        </w:p>
        <w:p w14:paraId="590B386F" w14:textId="3CC58B4B" w:rsidR="00686C4D" w:rsidRDefault="00686C4D" w:rsidP="00532BF4">
          <w:pPr>
            <w:pStyle w:val="Yltunniste"/>
          </w:pPr>
        </w:p>
      </w:tc>
      <w:tc>
        <w:tcPr>
          <w:tcW w:w="1843" w:type="dxa"/>
        </w:tcPr>
        <w:p w14:paraId="590B3870" w14:textId="6ABF3C55" w:rsidR="00686C4D" w:rsidRDefault="00686C4D" w:rsidP="009E2C3B">
          <w:pPr>
            <w:pStyle w:val="Yltunniste"/>
            <w:jc w:val="center"/>
          </w:pPr>
          <w:r>
            <w:t xml:space="preserve">Versio </w:t>
          </w:r>
          <w:fldSimple w:instr=" DOCPROPERTY  Versio  \* MERGEFORMAT ">
            <w:ins w:id="1136" w:author="Tekijä">
              <w:r>
                <w:t>2.20</w:t>
              </w:r>
            </w:ins>
          </w:fldSimple>
        </w:p>
      </w:tc>
      <w:tc>
        <w:tcPr>
          <w:tcW w:w="850" w:type="dxa"/>
        </w:tcPr>
        <w:p w14:paraId="590B3871" w14:textId="77777777" w:rsidR="00686C4D" w:rsidRDefault="00686C4D">
          <w:pPr>
            <w:pStyle w:val="Yltunniste"/>
          </w:pPr>
          <w:r>
            <w:rPr>
              <w:rStyle w:val="Sivunumero"/>
            </w:rPr>
            <w:fldChar w:fldCharType="begin"/>
          </w:r>
          <w:r>
            <w:rPr>
              <w:rStyle w:val="Sivunumero"/>
            </w:rPr>
            <w:instrText xml:space="preserve"> PAGE </w:instrText>
          </w:r>
          <w:r>
            <w:rPr>
              <w:rStyle w:val="Sivunumero"/>
            </w:rPr>
            <w:fldChar w:fldCharType="separate"/>
          </w:r>
          <w:r w:rsidR="00F94CC4">
            <w:rPr>
              <w:rStyle w:val="Sivunumero"/>
            </w:rPr>
            <w:t>38</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94CC4">
            <w:rPr>
              <w:rStyle w:val="Sivunumero"/>
            </w:rPr>
            <w:t>38</w:t>
          </w:r>
          <w:r>
            <w:rPr>
              <w:rStyle w:val="Sivunumero"/>
            </w:rPr>
            <w:fldChar w:fldCharType="end"/>
          </w:r>
          <w:r>
            <w:rPr>
              <w:rStyle w:val="Sivunumero"/>
            </w:rPr>
            <w:t>)</w:t>
          </w:r>
        </w:p>
      </w:tc>
    </w:tr>
    <w:tr w:rsidR="00686C4D" w14:paraId="590B3879" w14:textId="77777777" w:rsidTr="00563DA7">
      <w:trPr>
        <w:cantSplit/>
      </w:trPr>
      <w:tc>
        <w:tcPr>
          <w:tcW w:w="3544" w:type="dxa"/>
          <w:vMerge/>
        </w:tcPr>
        <w:p w14:paraId="590B3873" w14:textId="77777777" w:rsidR="00686C4D" w:rsidRDefault="00686C4D">
          <w:pPr>
            <w:pStyle w:val="Yltunniste"/>
          </w:pPr>
        </w:p>
      </w:tc>
      <w:tc>
        <w:tcPr>
          <w:tcW w:w="3402" w:type="dxa"/>
        </w:tcPr>
        <w:p w14:paraId="03A0A9D1" w14:textId="77777777" w:rsidR="00686C4D" w:rsidRDefault="00686C4D">
          <w:pPr>
            <w:pStyle w:val="Yltunniste"/>
          </w:pPr>
        </w:p>
        <w:p w14:paraId="54FA080A" w14:textId="28D6299E" w:rsidR="00686C4D" w:rsidDel="00632824" w:rsidRDefault="00686C4D">
          <w:pPr>
            <w:pStyle w:val="Yltunniste"/>
            <w:rPr>
              <w:del w:id="1137" w:author="Tekijä"/>
            </w:rPr>
          </w:pPr>
        </w:p>
        <w:p w14:paraId="590B3875" w14:textId="72A30024" w:rsidR="00686C4D" w:rsidRDefault="00686C4D">
          <w:pPr>
            <w:pStyle w:val="Yltunniste"/>
          </w:pPr>
          <w:r>
            <w:t>Kuvantamisen CDA R2 merkinnät</w:t>
          </w:r>
        </w:p>
      </w:tc>
      <w:tc>
        <w:tcPr>
          <w:tcW w:w="1843" w:type="dxa"/>
        </w:tcPr>
        <w:p w14:paraId="590B3876" w14:textId="77777777" w:rsidR="00686C4D" w:rsidRDefault="00686C4D">
          <w:pPr>
            <w:pStyle w:val="Yltunniste"/>
            <w:jc w:val="center"/>
          </w:pPr>
        </w:p>
        <w:p w14:paraId="590B3877" w14:textId="0C53DFEC" w:rsidR="00686C4D" w:rsidRDefault="00686C4D" w:rsidP="00C22D21">
          <w:pPr>
            <w:pStyle w:val="Yltunniste"/>
            <w:jc w:val="center"/>
          </w:pPr>
          <w:fldSimple w:instr=" DOCPROPERTY  VersioPäivä  \* MERGEFORMAT ">
            <w:ins w:id="1138" w:author="Tekijä">
              <w:r>
                <w:t>29.2.2016</w:t>
              </w:r>
            </w:ins>
          </w:fldSimple>
        </w:p>
      </w:tc>
      <w:tc>
        <w:tcPr>
          <w:tcW w:w="850" w:type="dxa"/>
        </w:tcPr>
        <w:p w14:paraId="590B3878" w14:textId="77777777" w:rsidR="00686C4D" w:rsidRDefault="00686C4D">
          <w:pPr>
            <w:pStyle w:val="Yltunniste"/>
          </w:pPr>
        </w:p>
      </w:tc>
    </w:tr>
  </w:tbl>
  <w:p w14:paraId="590B387F" w14:textId="77777777" w:rsidR="00686C4D" w:rsidRDefault="00686C4D"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686C4D" w14:paraId="590B3888" w14:textId="77777777">
      <w:tc>
        <w:tcPr>
          <w:tcW w:w="2694" w:type="dxa"/>
        </w:tcPr>
        <w:p w14:paraId="590B3883" w14:textId="77777777" w:rsidR="00686C4D" w:rsidRDefault="00686C4D">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686C4D" w:rsidRDefault="00686C4D"/>
      </w:tc>
      <w:tc>
        <w:tcPr>
          <w:tcW w:w="3201" w:type="dxa"/>
        </w:tcPr>
        <w:p w14:paraId="590B3885" w14:textId="77777777" w:rsidR="00686C4D" w:rsidRDefault="00686C4D">
          <w:fldSimple w:instr=" TITLE  \* MERGEFORMAT ">
            <w:r>
              <w:t>OpenCDA 2007 Tietotyypit</w:t>
            </w:r>
          </w:fldSimple>
        </w:p>
      </w:tc>
      <w:tc>
        <w:tcPr>
          <w:tcW w:w="1418" w:type="dxa"/>
        </w:tcPr>
        <w:p w14:paraId="590B3886" w14:textId="77777777" w:rsidR="00686C4D" w:rsidRDefault="00686C4D">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686C4D" w:rsidRDefault="00686C4D">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686C4D" w14:paraId="590B388E" w14:textId="77777777">
      <w:tc>
        <w:tcPr>
          <w:tcW w:w="2694" w:type="dxa"/>
        </w:tcPr>
        <w:p w14:paraId="590B3889" w14:textId="77777777" w:rsidR="00686C4D" w:rsidRDefault="00686C4D"/>
      </w:tc>
      <w:tc>
        <w:tcPr>
          <w:tcW w:w="1051" w:type="dxa"/>
        </w:tcPr>
        <w:p w14:paraId="590B388A" w14:textId="77777777" w:rsidR="00686C4D" w:rsidRDefault="00686C4D"/>
      </w:tc>
      <w:tc>
        <w:tcPr>
          <w:tcW w:w="3201" w:type="dxa"/>
        </w:tcPr>
        <w:p w14:paraId="590B388B" w14:textId="77777777" w:rsidR="00686C4D" w:rsidRDefault="00686C4D">
          <w:fldSimple w:instr=" SUBJECT  \* MERGEFORMAT ">
            <w:r>
              <w:t>Määrittelydokumentti</w:t>
            </w:r>
          </w:fldSimple>
        </w:p>
      </w:tc>
      <w:tc>
        <w:tcPr>
          <w:tcW w:w="1418" w:type="dxa"/>
        </w:tcPr>
        <w:p w14:paraId="590B388C" w14:textId="77777777" w:rsidR="00686C4D" w:rsidRDefault="00686C4D"/>
      </w:tc>
      <w:tc>
        <w:tcPr>
          <w:tcW w:w="999" w:type="dxa"/>
        </w:tcPr>
        <w:p w14:paraId="590B388D" w14:textId="77777777" w:rsidR="00686C4D" w:rsidRDefault="00686C4D"/>
      </w:tc>
    </w:tr>
    <w:tr w:rsidR="00686C4D" w14:paraId="590B3894" w14:textId="77777777">
      <w:tc>
        <w:tcPr>
          <w:tcW w:w="2694" w:type="dxa"/>
        </w:tcPr>
        <w:p w14:paraId="590B388F" w14:textId="77777777" w:rsidR="00686C4D" w:rsidRDefault="00686C4D"/>
      </w:tc>
      <w:tc>
        <w:tcPr>
          <w:tcW w:w="1051" w:type="dxa"/>
        </w:tcPr>
        <w:p w14:paraId="590B3890" w14:textId="77777777" w:rsidR="00686C4D" w:rsidRDefault="00686C4D"/>
      </w:tc>
      <w:tc>
        <w:tcPr>
          <w:tcW w:w="3201" w:type="dxa"/>
        </w:tcPr>
        <w:p w14:paraId="590B3891" w14:textId="77777777" w:rsidR="00686C4D" w:rsidRDefault="00686C4D"/>
      </w:tc>
      <w:tc>
        <w:tcPr>
          <w:tcW w:w="1418" w:type="dxa"/>
        </w:tcPr>
        <w:p w14:paraId="590B3892" w14:textId="77777777" w:rsidR="00686C4D" w:rsidRDefault="00686C4D"/>
      </w:tc>
      <w:tc>
        <w:tcPr>
          <w:tcW w:w="999" w:type="dxa"/>
        </w:tcPr>
        <w:p w14:paraId="590B3893" w14:textId="77777777" w:rsidR="00686C4D" w:rsidRDefault="00686C4D"/>
      </w:tc>
    </w:tr>
    <w:tr w:rsidR="00686C4D" w14:paraId="590B389A" w14:textId="77777777">
      <w:tc>
        <w:tcPr>
          <w:tcW w:w="2694" w:type="dxa"/>
        </w:tcPr>
        <w:p w14:paraId="590B3895" w14:textId="77777777" w:rsidR="00686C4D" w:rsidRDefault="00686C4D"/>
      </w:tc>
      <w:tc>
        <w:tcPr>
          <w:tcW w:w="1051" w:type="dxa"/>
        </w:tcPr>
        <w:p w14:paraId="590B3896" w14:textId="77777777" w:rsidR="00686C4D" w:rsidRDefault="00686C4D"/>
      </w:tc>
      <w:tc>
        <w:tcPr>
          <w:tcW w:w="3201" w:type="dxa"/>
        </w:tcPr>
        <w:p w14:paraId="590B3897" w14:textId="7D178057" w:rsidR="00686C4D" w:rsidRDefault="00686C4D">
          <w:pPr>
            <w:rPr>
              <w:sz w:val="20"/>
            </w:rPr>
          </w:pPr>
          <w:r>
            <w:rPr>
              <w:sz w:val="20"/>
            </w:rPr>
            <w:fldChar w:fldCharType="begin"/>
          </w:r>
          <w:r>
            <w:rPr>
              <w:sz w:val="20"/>
            </w:rPr>
            <w:instrText xml:space="preserve"> SAVEDATE \@ "dd.MM.yyyy" \* LOWER </w:instrText>
          </w:r>
          <w:r>
            <w:rPr>
              <w:sz w:val="20"/>
            </w:rPr>
            <w:fldChar w:fldCharType="separate"/>
          </w:r>
          <w:ins w:id="1141" w:author="Tekijä">
            <w:r>
              <w:rPr>
                <w:noProof/>
                <w:sz w:val="20"/>
              </w:rPr>
              <w:t>01.03.2016</w:t>
            </w:r>
            <w:del w:id="1142" w:author="Tekijä">
              <w:r w:rsidDel="00686C4D">
                <w:rPr>
                  <w:noProof/>
                  <w:sz w:val="20"/>
                </w:rPr>
                <w:delText>24.02.201623.02.201621.02.201604.02.201604.02.201604.02.201603.02.201603.02.201602.02.201601.02.201625.01.201619.01.201618.01.201607.01.201607.01.2016</w:delText>
              </w:r>
            </w:del>
          </w:ins>
          <w:del w:id="1143" w:author="Tekijä">
            <w:r w:rsidDel="00686C4D">
              <w:rPr>
                <w:noProof/>
                <w:sz w:val="20"/>
              </w:rPr>
              <w:delText>15.06.2015</w:delText>
            </w:r>
          </w:del>
          <w:r>
            <w:rPr>
              <w:sz w:val="20"/>
            </w:rPr>
            <w:fldChar w:fldCharType="end"/>
          </w:r>
        </w:p>
      </w:tc>
      <w:tc>
        <w:tcPr>
          <w:tcW w:w="1418" w:type="dxa"/>
        </w:tcPr>
        <w:p w14:paraId="590B3898" w14:textId="77777777" w:rsidR="00686C4D" w:rsidRDefault="00686C4D">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686C4D" w:rsidRDefault="00686C4D"/>
      </w:tc>
    </w:tr>
  </w:tbl>
  <w:p w14:paraId="590B389B" w14:textId="77777777" w:rsidR="00686C4D" w:rsidRDefault="00686C4D">
    <w:pPr>
      <w:spacing w:before="120"/>
    </w:pPr>
  </w:p>
  <w:p w14:paraId="590B389C" w14:textId="77777777" w:rsidR="00686C4D" w:rsidRDefault="00686C4D"/>
  <w:p w14:paraId="590B389D" w14:textId="77777777" w:rsidR="00686C4D" w:rsidRDefault="00686C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5"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9"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35"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0"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7"/>
  </w:num>
  <w:num w:numId="3">
    <w:abstractNumId w:val="14"/>
  </w:num>
  <w:num w:numId="4">
    <w:abstractNumId w:val="41"/>
  </w:num>
  <w:num w:numId="5">
    <w:abstractNumId w:val="39"/>
  </w:num>
  <w:num w:numId="6">
    <w:abstractNumId w:val="18"/>
  </w:num>
  <w:num w:numId="7">
    <w:abstractNumId w:val="4"/>
  </w:num>
  <w:num w:numId="8">
    <w:abstractNumId w:val="42"/>
  </w:num>
  <w:num w:numId="9">
    <w:abstractNumId w:val="22"/>
  </w:num>
  <w:num w:numId="10">
    <w:abstractNumId w:val="25"/>
  </w:num>
  <w:num w:numId="11">
    <w:abstractNumId w:val="8"/>
  </w:num>
  <w:num w:numId="12">
    <w:abstractNumId w:val="19"/>
  </w:num>
  <w:num w:numId="13">
    <w:abstractNumId w:val="20"/>
  </w:num>
  <w:num w:numId="14">
    <w:abstractNumId w:val="13"/>
  </w:num>
  <w:num w:numId="15">
    <w:abstractNumId w:val="15"/>
  </w:num>
  <w:num w:numId="16">
    <w:abstractNumId w:val="40"/>
  </w:num>
  <w:num w:numId="17">
    <w:abstractNumId w:val="35"/>
  </w:num>
  <w:num w:numId="18">
    <w:abstractNumId w:val="6"/>
  </w:num>
  <w:num w:numId="19">
    <w:abstractNumId w:val="2"/>
  </w:num>
  <w:num w:numId="20">
    <w:abstractNumId w:val="34"/>
  </w:num>
  <w:num w:numId="21">
    <w:abstractNumId w:val="33"/>
  </w:num>
  <w:num w:numId="22">
    <w:abstractNumId w:val="26"/>
  </w:num>
  <w:num w:numId="23">
    <w:abstractNumId w:val="23"/>
  </w:num>
  <w:num w:numId="24">
    <w:abstractNumId w:val="37"/>
  </w:num>
  <w:num w:numId="25">
    <w:abstractNumId w:val="10"/>
  </w:num>
  <w:num w:numId="26">
    <w:abstractNumId w:val="16"/>
  </w:num>
  <w:num w:numId="27">
    <w:abstractNumId w:val="21"/>
  </w:num>
  <w:num w:numId="28">
    <w:abstractNumId w:val="27"/>
  </w:num>
  <w:num w:numId="29">
    <w:abstractNumId w:val="43"/>
  </w:num>
  <w:num w:numId="30">
    <w:abstractNumId w:val="36"/>
  </w:num>
  <w:num w:numId="31">
    <w:abstractNumId w:val="9"/>
  </w:num>
  <w:num w:numId="32">
    <w:abstractNumId w:val="29"/>
  </w:num>
  <w:num w:numId="33">
    <w:abstractNumId w:val="5"/>
  </w:num>
  <w:num w:numId="34">
    <w:abstractNumId w:val="11"/>
  </w:num>
  <w:num w:numId="35">
    <w:abstractNumId w:val="32"/>
  </w:num>
  <w:num w:numId="36">
    <w:abstractNumId w:val="1"/>
  </w:num>
  <w:num w:numId="37">
    <w:abstractNumId w:val="38"/>
  </w:num>
  <w:num w:numId="38">
    <w:abstractNumId w:val="31"/>
  </w:num>
  <w:num w:numId="39">
    <w:abstractNumId w:val="12"/>
  </w:num>
  <w:num w:numId="40">
    <w:abstractNumId w:val="30"/>
  </w:num>
  <w:num w:numId="41">
    <w:abstractNumId w:val="24"/>
  </w:num>
  <w:num w:numId="42">
    <w:abstractNumId w:val="3"/>
  </w:num>
  <w:num w:numId="43">
    <w:abstractNumId w:val="17"/>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grammar="clean"/>
  <w:trackRevisions/>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44"/>
    <w:rsid w:val="00001E0F"/>
    <w:rsid w:val="000030CF"/>
    <w:rsid w:val="00005858"/>
    <w:rsid w:val="00007998"/>
    <w:rsid w:val="00011AE8"/>
    <w:rsid w:val="00013CB0"/>
    <w:rsid w:val="000156B7"/>
    <w:rsid w:val="0002071A"/>
    <w:rsid w:val="000265DA"/>
    <w:rsid w:val="00027340"/>
    <w:rsid w:val="00027E08"/>
    <w:rsid w:val="00033017"/>
    <w:rsid w:val="00033134"/>
    <w:rsid w:val="00033DDC"/>
    <w:rsid w:val="0004390F"/>
    <w:rsid w:val="00051F85"/>
    <w:rsid w:val="0005496C"/>
    <w:rsid w:val="00057D44"/>
    <w:rsid w:val="00066F24"/>
    <w:rsid w:val="0007114D"/>
    <w:rsid w:val="00072131"/>
    <w:rsid w:val="00072313"/>
    <w:rsid w:val="00081269"/>
    <w:rsid w:val="00087EE6"/>
    <w:rsid w:val="00096EAC"/>
    <w:rsid w:val="000A6D09"/>
    <w:rsid w:val="000B47B2"/>
    <w:rsid w:val="000B4923"/>
    <w:rsid w:val="000B7051"/>
    <w:rsid w:val="000B7EBC"/>
    <w:rsid w:val="000C2348"/>
    <w:rsid w:val="000C2FAF"/>
    <w:rsid w:val="000D19AE"/>
    <w:rsid w:val="000D2EBF"/>
    <w:rsid w:val="000D5B1D"/>
    <w:rsid w:val="000D6E20"/>
    <w:rsid w:val="000E028D"/>
    <w:rsid w:val="000E434C"/>
    <w:rsid w:val="000F034E"/>
    <w:rsid w:val="000F4A9C"/>
    <w:rsid w:val="000F4F48"/>
    <w:rsid w:val="00110175"/>
    <w:rsid w:val="001109D9"/>
    <w:rsid w:val="001158C3"/>
    <w:rsid w:val="001177DA"/>
    <w:rsid w:val="00120C12"/>
    <w:rsid w:val="001220D2"/>
    <w:rsid w:val="001350BB"/>
    <w:rsid w:val="00135C2F"/>
    <w:rsid w:val="001427ED"/>
    <w:rsid w:val="0014763B"/>
    <w:rsid w:val="00150BA1"/>
    <w:rsid w:val="00153D6C"/>
    <w:rsid w:val="00162BC2"/>
    <w:rsid w:val="00170787"/>
    <w:rsid w:val="00182AC0"/>
    <w:rsid w:val="00182ED3"/>
    <w:rsid w:val="00184586"/>
    <w:rsid w:val="00193664"/>
    <w:rsid w:val="001960BA"/>
    <w:rsid w:val="00197264"/>
    <w:rsid w:val="001A1F09"/>
    <w:rsid w:val="001A3CFE"/>
    <w:rsid w:val="001A730C"/>
    <w:rsid w:val="001B0D3D"/>
    <w:rsid w:val="001C06CA"/>
    <w:rsid w:val="001C5665"/>
    <w:rsid w:val="001C6910"/>
    <w:rsid w:val="001C6E32"/>
    <w:rsid w:val="001D1159"/>
    <w:rsid w:val="001D3062"/>
    <w:rsid w:val="001D394F"/>
    <w:rsid w:val="001D66F6"/>
    <w:rsid w:val="001E3E96"/>
    <w:rsid w:val="001F15FC"/>
    <w:rsid w:val="001F37A5"/>
    <w:rsid w:val="001F5B8C"/>
    <w:rsid w:val="00204B70"/>
    <w:rsid w:val="002050C3"/>
    <w:rsid w:val="00207608"/>
    <w:rsid w:val="0021021A"/>
    <w:rsid w:val="002136E6"/>
    <w:rsid w:val="00214423"/>
    <w:rsid w:val="002167C5"/>
    <w:rsid w:val="002267A4"/>
    <w:rsid w:val="002316A7"/>
    <w:rsid w:val="002317F8"/>
    <w:rsid w:val="00236315"/>
    <w:rsid w:val="00241C64"/>
    <w:rsid w:val="002537B3"/>
    <w:rsid w:val="0025795F"/>
    <w:rsid w:val="00261686"/>
    <w:rsid w:val="00261C30"/>
    <w:rsid w:val="00266442"/>
    <w:rsid w:val="002750D2"/>
    <w:rsid w:val="002801F9"/>
    <w:rsid w:val="00280DA5"/>
    <w:rsid w:val="002A1581"/>
    <w:rsid w:val="002A1637"/>
    <w:rsid w:val="002A2053"/>
    <w:rsid w:val="002A28F2"/>
    <w:rsid w:val="002A5231"/>
    <w:rsid w:val="002A7C72"/>
    <w:rsid w:val="002B0A51"/>
    <w:rsid w:val="002B0B0A"/>
    <w:rsid w:val="002B478A"/>
    <w:rsid w:val="002B5052"/>
    <w:rsid w:val="002B6D48"/>
    <w:rsid w:val="002B7DBC"/>
    <w:rsid w:val="002C2445"/>
    <w:rsid w:val="002D12D2"/>
    <w:rsid w:val="002D5D2C"/>
    <w:rsid w:val="002E4794"/>
    <w:rsid w:val="002E5D56"/>
    <w:rsid w:val="00304323"/>
    <w:rsid w:val="00305270"/>
    <w:rsid w:val="0031060E"/>
    <w:rsid w:val="0031507C"/>
    <w:rsid w:val="00322CE4"/>
    <w:rsid w:val="00324746"/>
    <w:rsid w:val="00324BB5"/>
    <w:rsid w:val="00345EC8"/>
    <w:rsid w:val="00355829"/>
    <w:rsid w:val="00356E6D"/>
    <w:rsid w:val="00360648"/>
    <w:rsid w:val="00361AFA"/>
    <w:rsid w:val="003746EB"/>
    <w:rsid w:val="00383B2F"/>
    <w:rsid w:val="00386A81"/>
    <w:rsid w:val="003877C0"/>
    <w:rsid w:val="003906DE"/>
    <w:rsid w:val="003974EF"/>
    <w:rsid w:val="003A0F3F"/>
    <w:rsid w:val="003A3DE5"/>
    <w:rsid w:val="003A42C3"/>
    <w:rsid w:val="003A6BFD"/>
    <w:rsid w:val="003A70BB"/>
    <w:rsid w:val="003B2E93"/>
    <w:rsid w:val="003B2EB8"/>
    <w:rsid w:val="003B3681"/>
    <w:rsid w:val="003B4D07"/>
    <w:rsid w:val="003C11E7"/>
    <w:rsid w:val="003C763F"/>
    <w:rsid w:val="003C76DB"/>
    <w:rsid w:val="003D37D1"/>
    <w:rsid w:val="003F18F4"/>
    <w:rsid w:val="003F5E4D"/>
    <w:rsid w:val="003F7159"/>
    <w:rsid w:val="00400960"/>
    <w:rsid w:val="0040222D"/>
    <w:rsid w:val="0040357D"/>
    <w:rsid w:val="00406DA4"/>
    <w:rsid w:val="00411618"/>
    <w:rsid w:val="00413BDE"/>
    <w:rsid w:val="00426768"/>
    <w:rsid w:val="00427FAD"/>
    <w:rsid w:val="0043151E"/>
    <w:rsid w:val="004332F0"/>
    <w:rsid w:val="0044199A"/>
    <w:rsid w:val="00444189"/>
    <w:rsid w:val="004445EA"/>
    <w:rsid w:val="00446B28"/>
    <w:rsid w:val="004501DC"/>
    <w:rsid w:val="00455BDC"/>
    <w:rsid w:val="004648D2"/>
    <w:rsid w:val="00464BF9"/>
    <w:rsid w:val="004655C9"/>
    <w:rsid w:val="00471676"/>
    <w:rsid w:val="004817C1"/>
    <w:rsid w:val="00485790"/>
    <w:rsid w:val="00486B6B"/>
    <w:rsid w:val="00490C09"/>
    <w:rsid w:val="00496384"/>
    <w:rsid w:val="004B0836"/>
    <w:rsid w:val="004B7A6C"/>
    <w:rsid w:val="004D38E5"/>
    <w:rsid w:val="004E27AC"/>
    <w:rsid w:val="004E6202"/>
    <w:rsid w:val="004E783A"/>
    <w:rsid w:val="00503679"/>
    <w:rsid w:val="00503BDF"/>
    <w:rsid w:val="00505E94"/>
    <w:rsid w:val="005079B5"/>
    <w:rsid w:val="005107E8"/>
    <w:rsid w:val="005133FD"/>
    <w:rsid w:val="00520076"/>
    <w:rsid w:val="00520166"/>
    <w:rsid w:val="005212BF"/>
    <w:rsid w:val="005216E3"/>
    <w:rsid w:val="00524742"/>
    <w:rsid w:val="00525130"/>
    <w:rsid w:val="00530FE6"/>
    <w:rsid w:val="00532178"/>
    <w:rsid w:val="00532BF4"/>
    <w:rsid w:val="0053376D"/>
    <w:rsid w:val="0054683D"/>
    <w:rsid w:val="005532A4"/>
    <w:rsid w:val="00554189"/>
    <w:rsid w:val="00560BD8"/>
    <w:rsid w:val="00562966"/>
    <w:rsid w:val="00563DA7"/>
    <w:rsid w:val="00566642"/>
    <w:rsid w:val="00566B9D"/>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D49E5"/>
    <w:rsid w:val="005E080D"/>
    <w:rsid w:val="005E37B4"/>
    <w:rsid w:val="005E6CBF"/>
    <w:rsid w:val="005F09EE"/>
    <w:rsid w:val="005F4FDD"/>
    <w:rsid w:val="00606A7F"/>
    <w:rsid w:val="0061287F"/>
    <w:rsid w:val="0061474C"/>
    <w:rsid w:val="006259EE"/>
    <w:rsid w:val="006270D6"/>
    <w:rsid w:val="00632824"/>
    <w:rsid w:val="006338D7"/>
    <w:rsid w:val="00634242"/>
    <w:rsid w:val="006424A8"/>
    <w:rsid w:val="00642811"/>
    <w:rsid w:val="0065464F"/>
    <w:rsid w:val="006571DA"/>
    <w:rsid w:val="006622EB"/>
    <w:rsid w:val="006632E9"/>
    <w:rsid w:val="0066570F"/>
    <w:rsid w:val="00665B2E"/>
    <w:rsid w:val="00673E7A"/>
    <w:rsid w:val="00681C7A"/>
    <w:rsid w:val="00682113"/>
    <w:rsid w:val="00683ADE"/>
    <w:rsid w:val="00684A7C"/>
    <w:rsid w:val="00686C4D"/>
    <w:rsid w:val="00696E64"/>
    <w:rsid w:val="006A08DA"/>
    <w:rsid w:val="006A11CF"/>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239B"/>
    <w:rsid w:val="00703B11"/>
    <w:rsid w:val="00705624"/>
    <w:rsid w:val="00710E97"/>
    <w:rsid w:val="00712402"/>
    <w:rsid w:val="00714A79"/>
    <w:rsid w:val="007164BF"/>
    <w:rsid w:val="00716633"/>
    <w:rsid w:val="00720184"/>
    <w:rsid w:val="0072185B"/>
    <w:rsid w:val="00721A43"/>
    <w:rsid w:val="00730A76"/>
    <w:rsid w:val="00733EB1"/>
    <w:rsid w:val="00737EAB"/>
    <w:rsid w:val="00740162"/>
    <w:rsid w:val="00746750"/>
    <w:rsid w:val="007473B9"/>
    <w:rsid w:val="0074777E"/>
    <w:rsid w:val="00751C3B"/>
    <w:rsid w:val="00754446"/>
    <w:rsid w:val="0076012C"/>
    <w:rsid w:val="00765AB4"/>
    <w:rsid w:val="00771F4C"/>
    <w:rsid w:val="007755FF"/>
    <w:rsid w:val="00776192"/>
    <w:rsid w:val="007803CF"/>
    <w:rsid w:val="007849A8"/>
    <w:rsid w:val="00787643"/>
    <w:rsid w:val="0078778C"/>
    <w:rsid w:val="00792ABF"/>
    <w:rsid w:val="007A55A9"/>
    <w:rsid w:val="007A696E"/>
    <w:rsid w:val="007A7FD7"/>
    <w:rsid w:val="007B127E"/>
    <w:rsid w:val="007B1E06"/>
    <w:rsid w:val="007B1E1F"/>
    <w:rsid w:val="007B6400"/>
    <w:rsid w:val="007B6ABC"/>
    <w:rsid w:val="007B7D78"/>
    <w:rsid w:val="007C1FBE"/>
    <w:rsid w:val="007C244A"/>
    <w:rsid w:val="007C2C34"/>
    <w:rsid w:val="007C3230"/>
    <w:rsid w:val="007D0C17"/>
    <w:rsid w:val="007D2A01"/>
    <w:rsid w:val="007E00F6"/>
    <w:rsid w:val="007E15E9"/>
    <w:rsid w:val="007E71D1"/>
    <w:rsid w:val="007F34C4"/>
    <w:rsid w:val="007F357D"/>
    <w:rsid w:val="007F4986"/>
    <w:rsid w:val="0080583F"/>
    <w:rsid w:val="008160B9"/>
    <w:rsid w:val="008213CE"/>
    <w:rsid w:val="00827958"/>
    <w:rsid w:val="00830A5F"/>
    <w:rsid w:val="00830AA4"/>
    <w:rsid w:val="00840068"/>
    <w:rsid w:val="00843018"/>
    <w:rsid w:val="008445A5"/>
    <w:rsid w:val="00851959"/>
    <w:rsid w:val="008578E9"/>
    <w:rsid w:val="008639B4"/>
    <w:rsid w:val="00865C80"/>
    <w:rsid w:val="00866E68"/>
    <w:rsid w:val="00870E11"/>
    <w:rsid w:val="00875A17"/>
    <w:rsid w:val="00887E62"/>
    <w:rsid w:val="008962D4"/>
    <w:rsid w:val="008A44DF"/>
    <w:rsid w:val="008A7A30"/>
    <w:rsid w:val="008B11B0"/>
    <w:rsid w:val="008B49AB"/>
    <w:rsid w:val="008C45D1"/>
    <w:rsid w:val="008D086A"/>
    <w:rsid w:val="008D3052"/>
    <w:rsid w:val="008D4007"/>
    <w:rsid w:val="008E10B1"/>
    <w:rsid w:val="008E57BB"/>
    <w:rsid w:val="008E7C4A"/>
    <w:rsid w:val="008F052F"/>
    <w:rsid w:val="008F2526"/>
    <w:rsid w:val="008F5DDA"/>
    <w:rsid w:val="009017A3"/>
    <w:rsid w:val="00903E08"/>
    <w:rsid w:val="00910FFD"/>
    <w:rsid w:val="00911AE8"/>
    <w:rsid w:val="0091213F"/>
    <w:rsid w:val="00912FE2"/>
    <w:rsid w:val="00914759"/>
    <w:rsid w:val="0091477B"/>
    <w:rsid w:val="00917EE4"/>
    <w:rsid w:val="00922877"/>
    <w:rsid w:val="00923AFE"/>
    <w:rsid w:val="009271C4"/>
    <w:rsid w:val="00937A83"/>
    <w:rsid w:val="009554A6"/>
    <w:rsid w:val="0095621D"/>
    <w:rsid w:val="00957258"/>
    <w:rsid w:val="0096099B"/>
    <w:rsid w:val="00962968"/>
    <w:rsid w:val="0096449A"/>
    <w:rsid w:val="0096506E"/>
    <w:rsid w:val="00967080"/>
    <w:rsid w:val="0098236A"/>
    <w:rsid w:val="00990CD0"/>
    <w:rsid w:val="00996F32"/>
    <w:rsid w:val="0099736C"/>
    <w:rsid w:val="009A0380"/>
    <w:rsid w:val="009A3E88"/>
    <w:rsid w:val="009A5E9A"/>
    <w:rsid w:val="009A7C55"/>
    <w:rsid w:val="009C119B"/>
    <w:rsid w:val="009C385B"/>
    <w:rsid w:val="009D2822"/>
    <w:rsid w:val="009D79C2"/>
    <w:rsid w:val="009E2C3B"/>
    <w:rsid w:val="009E2E55"/>
    <w:rsid w:val="009E3F5E"/>
    <w:rsid w:val="009E4B2F"/>
    <w:rsid w:val="009E62B9"/>
    <w:rsid w:val="009F0CA7"/>
    <w:rsid w:val="009F20C4"/>
    <w:rsid w:val="009F306F"/>
    <w:rsid w:val="009F3F59"/>
    <w:rsid w:val="009F4E0A"/>
    <w:rsid w:val="009F4F1A"/>
    <w:rsid w:val="009F6D81"/>
    <w:rsid w:val="00A02482"/>
    <w:rsid w:val="00A033AE"/>
    <w:rsid w:val="00A0457E"/>
    <w:rsid w:val="00A076C3"/>
    <w:rsid w:val="00A078D3"/>
    <w:rsid w:val="00A13866"/>
    <w:rsid w:val="00A13F3F"/>
    <w:rsid w:val="00A17F73"/>
    <w:rsid w:val="00A21CC5"/>
    <w:rsid w:val="00A43047"/>
    <w:rsid w:val="00A47E4E"/>
    <w:rsid w:val="00A526DC"/>
    <w:rsid w:val="00A60CB7"/>
    <w:rsid w:val="00A61AF4"/>
    <w:rsid w:val="00A64EC6"/>
    <w:rsid w:val="00A67C3C"/>
    <w:rsid w:val="00A776A5"/>
    <w:rsid w:val="00A83C52"/>
    <w:rsid w:val="00A859FE"/>
    <w:rsid w:val="00AA2DDF"/>
    <w:rsid w:val="00AA5D55"/>
    <w:rsid w:val="00AB75B0"/>
    <w:rsid w:val="00AC0202"/>
    <w:rsid w:val="00AC1531"/>
    <w:rsid w:val="00AD5DBD"/>
    <w:rsid w:val="00AD5E25"/>
    <w:rsid w:val="00AE1263"/>
    <w:rsid w:val="00AE458F"/>
    <w:rsid w:val="00AE5A5F"/>
    <w:rsid w:val="00AE5DD5"/>
    <w:rsid w:val="00AE6B73"/>
    <w:rsid w:val="00AF2A67"/>
    <w:rsid w:val="00AF46C6"/>
    <w:rsid w:val="00B00F92"/>
    <w:rsid w:val="00B05569"/>
    <w:rsid w:val="00B05E3D"/>
    <w:rsid w:val="00B10100"/>
    <w:rsid w:val="00B124B2"/>
    <w:rsid w:val="00B2198A"/>
    <w:rsid w:val="00B22E0A"/>
    <w:rsid w:val="00B238DF"/>
    <w:rsid w:val="00B238EA"/>
    <w:rsid w:val="00B339EE"/>
    <w:rsid w:val="00B33FAF"/>
    <w:rsid w:val="00B429D8"/>
    <w:rsid w:val="00B43FCD"/>
    <w:rsid w:val="00B47A61"/>
    <w:rsid w:val="00B50313"/>
    <w:rsid w:val="00B51087"/>
    <w:rsid w:val="00B54447"/>
    <w:rsid w:val="00B6047C"/>
    <w:rsid w:val="00B6184A"/>
    <w:rsid w:val="00B64025"/>
    <w:rsid w:val="00B673D2"/>
    <w:rsid w:val="00B67D5C"/>
    <w:rsid w:val="00B704F8"/>
    <w:rsid w:val="00B71730"/>
    <w:rsid w:val="00B76B80"/>
    <w:rsid w:val="00B8052E"/>
    <w:rsid w:val="00B80CC4"/>
    <w:rsid w:val="00B833C2"/>
    <w:rsid w:val="00B83A5E"/>
    <w:rsid w:val="00B871BA"/>
    <w:rsid w:val="00B8743A"/>
    <w:rsid w:val="00B87D19"/>
    <w:rsid w:val="00B92CEA"/>
    <w:rsid w:val="00B951D1"/>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E41C2"/>
    <w:rsid w:val="00BF67F4"/>
    <w:rsid w:val="00C0355E"/>
    <w:rsid w:val="00C03A00"/>
    <w:rsid w:val="00C03AB8"/>
    <w:rsid w:val="00C0563F"/>
    <w:rsid w:val="00C060D6"/>
    <w:rsid w:val="00C11B59"/>
    <w:rsid w:val="00C15AAB"/>
    <w:rsid w:val="00C16AA9"/>
    <w:rsid w:val="00C211AA"/>
    <w:rsid w:val="00C22D21"/>
    <w:rsid w:val="00C24814"/>
    <w:rsid w:val="00C276A5"/>
    <w:rsid w:val="00C30558"/>
    <w:rsid w:val="00C30F93"/>
    <w:rsid w:val="00C32B00"/>
    <w:rsid w:val="00C34995"/>
    <w:rsid w:val="00C40028"/>
    <w:rsid w:val="00C40054"/>
    <w:rsid w:val="00C4163B"/>
    <w:rsid w:val="00C47736"/>
    <w:rsid w:val="00C563BC"/>
    <w:rsid w:val="00C62668"/>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B94"/>
    <w:rsid w:val="00CC0775"/>
    <w:rsid w:val="00CC14BE"/>
    <w:rsid w:val="00CC1880"/>
    <w:rsid w:val="00CC4D8A"/>
    <w:rsid w:val="00CC56D4"/>
    <w:rsid w:val="00CD06FF"/>
    <w:rsid w:val="00CD1BEA"/>
    <w:rsid w:val="00CD2961"/>
    <w:rsid w:val="00CD382C"/>
    <w:rsid w:val="00CD53E8"/>
    <w:rsid w:val="00CD5E1C"/>
    <w:rsid w:val="00CD6053"/>
    <w:rsid w:val="00CD6F82"/>
    <w:rsid w:val="00CD7C77"/>
    <w:rsid w:val="00CE1E9C"/>
    <w:rsid w:val="00CE1FC3"/>
    <w:rsid w:val="00CE475D"/>
    <w:rsid w:val="00CE66C2"/>
    <w:rsid w:val="00CE7436"/>
    <w:rsid w:val="00CF3AD4"/>
    <w:rsid w:val="00D0230D"/>
    <w:rsid w:val="00D06CDA"/>
    <w:rsid w:val="00D10E98"/>
    <w:rsid w:val="00D126ED"/>
    <w:rsid w:val="00D157A2"/>
    <w:rsid w:val="00D177BD"/>
    <w:rsid w:val="00D21CE4"/>
    <w:rsid w:val="00D252CD"/>
    <w:rsid w:val="00D31C24"/>
    <w:rsid w:val="00D32869"/>
    <w:rsid w:val="00D33F15"/>
    <w:rsid w:val="00D43216"/>
    <w:rsid w:val="00D43AE5"/>
    <w:rsid w:val="00D445E9"/>
    <w:rsid w:val="00D50545"/>
    <w:rsid w:val="00D55A16"/>
    <w:rsid w:val="00D60720"/>
    <w:rsid w:val="00D74D99"/>
    <w:rsid w:val="00D75A90"/>
    <w:rsid w:val="00D803A8"/>
    <w:rsid w:val="00D8362D"/>
    <w:rsid w:val="00D87AEB"/>
    <w:rsid w:val="00D97B3B"/>
    <w:rsid w:val="00DA2390"/>
    <w:rsid w:val="00DA4851"/>
    <w:rsid w:val="00DA6786"/>
    <w:rsid w:val="00DB0E53"/>
    <w:rsid w:val="00DB2335"/>
    <w:rsid w:val="00DB6D06"/>
    <w:rsid w:val="00DD422A"/>
    <w:rsid w:val="00DD4DB7"/>
    <w:rsid w:val="00DE01FE"/>
    <w:rsid w:val="00DE68AB"/>
    <w:rsid w:val="00DE7A7B"/>
    <w:rsid w:val="00DF1BAD"/>
    <w:rsid w:val="00DF1D08"/>
    <w:rsid w:val="00DF27C7"/>
    <w:rsid w:val="00E07A4C"/>
    <w:rsid w:val="00E13B5B"/>
    <w:rsid w:val="00E14372"/>
    <w:rsid w:val="00E23C47"/>
    <w:rsid w:val="00E35BA8"/>
    <w:rsid w:val="00E40ACD"/>
    <w:rsid w:val="00E42EC4"/>
    <w:rsid w:val="00E45B9D"/>
    <w:rsid w:val="00E54377"/>
    <w:rsid w:val="00E57D95"/>
    <w:rsid w:val="00E605FA"/>
    <w:rsid w:val="00E63132"/>
    <w:rsid w:val="00E63BA3"/>
    <w:rsid w:val="00E67BEA"/>
    <w:rsid w:val="00E7063F"/>
    <w:rsid w:val="00E7382C"/>
    <w:rsid w:val="00E763BA"/>
    <w:rsid w:val="00E77050"/>
    <w:rsid w:val="00E77E6C"/>
    <w:rsid w:val="00E814AA"/>
    <w:rsid w:val="00E82627"/>
    <w:rsid w:val="00E83F7D"/>
    <w:rsid w:val="00E879CD"/>
    <w:rsid w:val="00E87FB3"/>
    <w:rsid w:val="00E90231"/>
    <w:rsid w:val="00E91A9D"/>
    <w:rsid w:val="00E93002"/>
    <w:rsid w:val="00EA0BB5"/>
    <w:rsid w:val="00EA5E6F"/>
    <w:rsid w:val="00EA712A"/>
    <w:rsid w:val="00EB3801"/>
    <w:rsid w:val="00EB4C38"/>
    <w:rsid w:val="00EB4D44"/>
    <w:rsid w:val="00EB7BAE"/>
    <w:rsid w:val="00EC18FF"/>
    <w:rsid w:val="00EC22A5"/>
    <w:rsid w:val="00EC66D7"/>
    <w:rsid w:val="00ED0AEF"/>
    <w:rsid w:val="00ED21EC"/>
    <w:rsid w:val="00ED397E"/>
    <w:rsid w:val="00ED4C3D"/>
    <w:rsid w:val="00ED6B6D"/>
    <w:rsid w:val="00ED73C1"/>
    <w:rsid w:val="00EE0B58"/>
    <w:rsid w:val="00EE146D"/>
    <w:rsid w:val="00EE53D1"/>
    <w:rsid w:val="00EF1D6F"/>
    <w:rsid w:val="00F03E14"/>
    <w:rsid w:val="00F0723E"/>
    <w:rsid w:val="00F0794C"/>
    <w:rsid w:val="00F07D68"/>
    <w:rsid w:val="00F14EE8"/>
    <w:rsid w:val="00F15374"/>
    <w:rsid w:val="00F15904"/>
    <w:rsid w:val="00F219ED"/>
    <w:rsid w:val="00F24177"/>
    <w:rsid w:val="00F25E3C"/>
    <w:rsid w:val="00F27A4B"/>
    <w:rsid w:val="00F3260C"/>
    <w:rsid w:val="00F368E9"/>
    <w:rsid w:val="00F36B20"/>
    <w:rsid w:val="00F4042F"/>
    <w:rsid w:val="00F45B7D"/>
    <w:rsid w:val="00F467F6"/>
    <w:rsid w:val="00F46E87"/>
    <w:rsid w:val="00F52094"/>
    <w:rsid w:val="00F53E75"/>
    <w:rsid w:val="00F55BFF"/>
    <w:rsid w:val="00F5710D"/>
    <w:rsid w:val="00F57F82"/>
    <w:rsid w:val="00F60ACF"/>
    <w:rsid w:val="00F612A2"/>
    <w:rsid w:val="00F61D08"/>
    <w:rsid w:val="00F643E3"/>
    <w:rsid w:val="00F65D09"/>
    <w:rsid w:val="00F67346"/>
    <w:rsid w:val="00F6763B"/>
    <w:rsid w:val="00F72236"/>
    <w:rsid w:val="00F8109F"/>
    <w:rsid w:val="00F86664"/>
    <w:rsid w:val="00F916BE"/>
    <w:rsid w:val="00F917E0"/>
    <w:rsid w:val="00F9386C"/>
    <w:rsid w:val="00F94CC4"/>
    <w:rsid w:val="00F9562E"/>
    <w:rsid w:val="00FA2C23"/>
    <w:rsid w:val="00FA3D2B"/>
    <w:rsid w:val="00FB2FFA"/>
    <w:rsid w:val="00FB6280"/>
    <w:rsid w:val="00FB7CE8"/>
    <w:rsid w:val="00FC34E0"/>
    <w:rsid w:val="00FC794D"/>
    <w:rsid w:val="00FD1DD3"/>
    <w:rsid w:val="00FD593E"/>
    <w:rsid w:val="00FE466A"/>
    <w:rsid w:val="00FE631F"/>
    <w:rsid w:val="00FF1035"/>
    <w:rsid w:val="00FF6543"/>
    <w:rsid w:val="00FF67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2.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3D2701CF-E7E9-4119-8294-0346C58C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47404C-5BC5-401A-BB26-E5678FB7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8756</Words>
  <Characters>70932</Characters>
  <Application>Microsoft Office Word</Application>
  <DocSecurity>0</DocSecurity>
  <Lines>591</Lines>
  <Paragraphs>159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merkinnät</vt:lpstr>
      <vt:lpstr>Kuvantamisen CDA R2 asiakirjarakenteet</vt:lpstr>
    </vt:vector>
  </TitlesOfParts>
  <LinksUpToDate>false</LinksUpToDate>
  <CharactersWithSpaces>79529</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dc:title>
  <dc:subject>Määrittelydokumentti</dc:subject>
  <dc:creator/>
  <cp:lastModifiedBy/>
  <cp:revision>1</cp:revision>
  <cp:lastPrinted>2008-04-24T09:49:00Z</cp:lastPrinted>
  <dcterms:created xsi:type="dcterms:W3CDTF">2016-01-07T10:25:00Z</dcterms:created>
  <dcterms:modified xsi:type="dcterms:W3CDTF">2016-03-02T12:33:00Z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2.20</vt:lpwstr>
  </property>
  <property fmtid="{D5CDD505-2E9C-101B-9397-08002B2CF9AE}" pid="3" name="VersioPäivä">
    <vt:lpwstr>29.2.2016</vt:lpwstr>
  </property>
  <property fmtid="{D5CDD505-2E9C-101B-9397-08002B2CF9AE}" pid="4" name="OID">
    <vt:lpwstr>1.2.246.777.11.2016.6</vt:lpwstr>
  </property>
  <property fmtid="{D5CDD505-2E9C-101B-9397-08002B2CF9AE}" pid="5" name="ContentType">
    <vt:lpwstr>Asiakirja</vt:lpwstr>
  </property>
  <property fmtid="{D5CDD505-2E9C-101B-9397-08002B2CF9AE}" pid="6" name="ContentTypeId">
    <vt:lpwstr>0x010100D2F1D28CF028194B852A2A1685609D08</vt:lpwstr>
  </property>
</Properties>
</file>