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39A" w:rsidRDefault="00511831" w:rsidP="00511831">
      <w:pPr>
        <w:pPrChange w:id="0" w:author="Tuomainen Mika" w:date="2014-04-03T23:16:00Z">
          <w:pPr>
            <w:pStyle w:val="Otsikko"/>
            <w:jc w:val="left"/>
          </w:pPr>
        </w:pPrChange>
      </w:pPr>
      <w:r>
        <w:rPr>
          <w:noProof/>
          <w:lang w:eastAsia="fi-FI"/>
        </w:rPr>
        <w:drawing>
          <wp:inline distT="0" distB="0" distL="0" distR="0">
            <wp:extent cx="2162175" cy="790575"/>
            <wp:effectExtent l="0" t="0" r="9525" b="9525"/>
            <wp:docPr id="4" name="Kuva 4" descr="C:\Users\ta20rip\Documents\Work\HL7\CDA2PDF\PDF_suostumus_kielto_v14\PDF_suostumus_kielto_v14\SuostumusV14\KanTa_FI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20rip\Documents\Work\HL7\CDA2PDF\PDF_suostumus_kielto_v14\PDF_suostumus_kielto_v14\SuostumusV14\KanTa_FI_RGB_PO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90575"/>
                    </a:xfrm>
                    <a:prstGeom prst="rect">
                      <a:avLst/>
                    </a:prstGeom>
                    <a:noFill/>
                    <a:ln>
                      <a:noFill/>
                    </a:ln>
                  </pic:spPr>
                </pic:pic>
              </a:graphicData>
            </a:graphic>
          </wp:inline>
        </w:drawing>
      </w:r>
      <w:bookmarkStart w:id="1" w:name="_Toc384330111"/>
      <w:bookmarkStart w:id="2" w:name="_Toc384989334"/>
      <w:bookmarkStart w:id="3" w:name="_GoBack"/>
      <w:bookmarkEnd w:id="3"/>
      <w:r w:rsidR="006C7725">
        <w:rPr>
          <w:noProof/>
          <w:lang w:eastAsia="fi-FI"/>
        </w:rPr>
        <w:drawing>
          <wp:anchor distT="0" distB="0" distL="114300" distR="114300" simplePos="0" relativeHeight="251658240" behindDoc="0" locked="0" layoutInCell="1" allowOverlap="1" wp14:anchorId="57375B3F" wp14:editId="01B45A54">
            <wp:simplePos x="0" y="0"/>
            <wp:positionH relativeFrom="column">
              <wp:posOffset>3971925</wp:posOffset>
            </wp:positionH>
            <wp:positionV relativeFrom="paragraph">
              <wp:posOffset>-1270</wp:posOffset>
            </wp:positionV>
            <wp:extent cx="1097280" cy="790575"/>
            <wp:effectExtent l="0" t="0" r="7620" b="9525"/>
            <wp:wrapNone/>
            <wp:docPr id="3" name="Picture 4"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L7 Uusi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1"/>
      <w:bookmarkEnd w:id="2"/>
    </w:p>
    <w:p w:rsidR="003E639A" w:rsidRDefault="003E639A">
      <w:pPr>
        <w:pStyle w:val="Otsikko"/>
        <w:pPrChange w:id="4" w:author="Tuomainen Mika" w:date="2014-04-03T23:16:00Z">
          <w:pPr>
            <w:pStyle w:val="Otsikko"/>
            <w:tabs>
              <w:tab w:val="left" w:pos="1418"/>
            </w:tabs>
          </w:pPr>
        </w:pPrChange>
      </w:pPr>
    </w:p>
    <w:p w:rsidR="003E639A" w:rsidRDefault="003E639A" w:rsidP="00CC1036">
      <w:pPr>
        <w:pStyle w:val="Otsikko"/>
      </w:pPr>
    </w:p>
    <w:p w:rsidR="003E639A" w:rsidRDefault="003E639A" w:rsidP="00CC1036">
      <w:pPr>
        <w:pStyle w:val="Otsikko"/>
      </w:pPr>
    </w:p>
    <w:p w:rsidR="003E639A" w:rsidRDefault="003E639A" w:rsidP="00CC1036">
      <w:pPr>
        <w:pStyle w:val="Otsikko"/>
        <w:rPr>
          <w:lang w:val="en-GB"/>
        </w:rPr>
      </w:pPr>
    </w:p>
    <w:p w:rsidR="003E639A" w:rsidRDefault="003E639A" w:rsidP="00CC1036">
      <w:pPr>
        <w:pStyle w:val="Sisluet1"/>
        <w:rPr>
          <w:lang w:val="en-GB"/>
        </w:rPr>
      </w:pPr>
    </w:p>
    <w:p w:rsidR="003E639A" w:rsidRDefault="003E639A" w:rsidP="00CC1036">
      <w:pPr>
        <w:pStyle w:val="Otsikko"/>
      </w:pPr>
    </w:p>
    <w:p w:rsidR="003E639A" w:rsidRDefault="003E639A" w:rsidP="00CC1036">
      <w:pPr>
        <w:pStyle w:val="Otsikko"/>
      </w:pPr>
    </w:p>
    <w:p w:rsidR="003E639A" w:rsidRDefault="003E639A" w:rsidP="00CC1036">
      <w:pPr>
        <w:pStyle w:val="Otsikko"/>
      </w:pPr>
      <w:r>
        <w:t xml:space="preserve"> </w:t>
      </w:r>
    </w:p>
    <w:p w:rsidR="003E639A" w:rsidRDefault="003E639A" w:rsidP="00CC1036">
      <w:pPr>
        <w:pStyle w:val="Otsikko"/>
      </w:pPr>
    </w:p>
    <w:p w:rsidR="003E639A" w:rsidRDefault="003E639A" w:rsidP="00CC1036">
      <w:pPr>
        <w:pStyle w:val="Alaotsikko"/>
      </w:pPr>
      <w:r>
        <w:t>Lähetteen ja hoitopalautteen CDA R2-rakenne</w:t>
      </w:r>
    </w:p>
    <w:p w:rsidR="003E639A" w:rsidRDefault="003E639A" w:rsidP="00CC1036">
      <w:pPr>
        <w:pStyle w:val="Otsikko"/>
      </w:pPr>
    </w:p>
    <w:p w:rsidR="003E639A" w:rsidRDefault="003E639A" w:rsidP="00CC1036">
      <w:pPr>
        <w:pStyle w:val="Otsikko"/>
      </w:pPr>
    </w:p>
    <w:p w:rsidR="003E639A" w:rsidRDefault="003E639A" w:rsidP="00CC1036">
      <w:pPr>
        <w:pStyle w:val="Otsikko"/>
      </w:pPr>
    </w:p>
    <w:p w:rsidR="003E639A" w:rsidRDefault="003E639A" w:rsidP="00515AB8">
      <w:pPr>
        <w:jc w:val="center"/>
      </w:pPr>
      <w:del w:id="5" w:author="Tuomainen Mika" w:date="2014-04-11T14:26:00Z">
        <w:r w:rsidDel="00515AB8">
          <w:delText>3.8.2010</w:delText>
        </w:r>
      </w:del>
      <w:ins w:id="6" w:author="Tuomainen Mika" w:date="2014-04-11T14:26:00Z">
        <w:r w:rsidR="00515AB8">
          <w:t>11.4.2014</w:t>
        </w:r>
      </w:ins>
    </w:p>
    <w:p w:rsidR="003E639A" w:rsidRDefault="003E639A" w:rsidP="00515AB8">
      <w:pPr>
        <w:jc w:val="center"/>
      </w:pPr>
      <w:r>
        <w:t>V 5.</w:t>
      </w:r>
      <w:ins w:id="7" w:author="Tuomainen Mika" w:date="2014-04-11T14:26:00Z">
        <w:r w:rsidR="00515AB8">
          <w:t>1</w:t>
        </w:r>
      </w:ins>
      <w:del w:id="8" w:author="Tuomainen Mika" w:date="2014-04-11T14:26:00Z">
        <w:r w:rsidDel="00515AB8">
          <w:delText>03</w:delText>
        </w:r>
      </w:del>
    </w:p>
    <w:p w:rsidR="003E639A" w:rsidRDefault="003E639A" w:rsidP="001C6E45">
      <w:pPr>
        <w:jc w:val="center"/>
      </w:pPr>
    </w:p>
    <w:p w:rsidR="003E639A" w:rsidRDefault="003E639A" w:rsidP="001C6E45">
      <w:pPr>
        <w:jc w:val="center"/>
      </w:pPr>
    </w:p>
    <w:p w:rsidR="003E639A" w:rsidRDefault="003E639A" w:rsidP="001C6E45">
      <w:pPr>
        <w:jc w:val="center"/>
      </w:pPr>
    </w:p>
    <w:p w:rsidR="003E639A" w:rsidRDefault="003E639A" w:rsidP="001C6E45">
      <w:pPr>
        <w:jc w:val="center"/>
      </w:pPr>
      <w:r>
        <w:t>OID: 1.2.246.777.11.20</w:t>
      </w:r>
      <w:ins w:id="9" w:author="Tuomainen Mika" w:date="2014-04-11T14:28:00Z">
        <w:r w:rsidR="00515AB8">
          <w:t>14</w:t>
        </w:r>
      </w:ins>
      <w:del w:id="10" w:author="Tuomainen Mika" w:date="2014-04-11T14:28:00Z">
        <w:r w:rsidDel="00515AB8">
          <w:delText>09</w:delText>
        </w:r>
      </w:del>
      <w:r>
        <w:t>.</w:t>
      </w:r>
      <w:ins w:id="11" w:author="Tuomainen Mika" w:date="2014-04-11T14:28:00Z">
        <w:r w:rsidR="00515AB8">
          <w:t>13</w:t>
        </w:r>
      </w:ins>
      <w:del w:id="12" w:author="Tuomainen Mika" w:date="2014-04-11T14:28:00Z">
        <w:r w:rsidDel="00515AB8">
          <w:delText>9</w:delText>
        </w:r>
      </w:del>
    </w:p>
    <w:p w:rsidR="003E639A" w:rsidRDefault="003E639A">
      <w:pPr>
        <w:pPrChange w:id="13" w:author="Tuomainen Mika" w:date="2014-04-03T23:16:00Z">
          <w:pPr>
            <w:jc w:val="center"/>
          </w:pPr>
        </w:pPrChange>
      </w:pPr>
    </w:p>
    <w:p w:rsidR="003E639A" w:rsidRDefault="003E639A" w:rsidP="00CC1036"/>
    <w:p w:rsidR="00510B88" w:rsidRDefault="00510B88">
      <w:pPr>
        <w:pStyle w:val="Sisluet1"/>
        <w:pPrChange w:id="14" w:author="Tuomainen Mika" w:date="2014-04-03T23:16:00Z">
          <w:pPr>
            <w:pStyle w:val="Sisluet1"/>
            <w:tabs>
              <w:tab w:val="right" w:leader="dot" w:pos="8630"/>
            </w:tabs>
          </w:pPr>
        </w:pPrChange>
      </w:pPr>
    </w:p>
    <w:p w:rsidR="00510B88" w:rsidRPr="00510B88" w:rsidRDefault="00510B88" w:rsidP="00CC1036"/>
    <w:p w:rsidR="00510B88" w:rsidRPr="00510B88" w:rsidRDefault="00510B88" w:rsidP="00CC1036"/>
    <w:p w:rsidR="00510B88" w:rsidRPr="00510B88" w:rsidDel="00CA1FAD" w:rsidRDefault="00510B88" w:rsidP="00CC1036">
      <w:pPr>
        <w:rPr>
          <w:del w:id="15" w:author="Tuomainen Mika" w:date="2014-04-11T14:19:00Z"/>
        </w:rPr>
      </w:pPr>
    </w:p>
    <w:p w:rsidR="00510B88" w:rsidDel="00CA1FAD" w:rsidRDefault="00510B88">
      <w:pPr>
        <w:pStyle w:val="Sisluet1"/>
        <w:rPr>
          <w:del w:id="16" w:author="Tuomainen Mika" w:date="2014-04-11T14:20:00Z"/>
        </w:rPr>
        <w:pPrChange w:id="17" w:author="Tuomainen Mika" w:date="2014-04-03T23:16:00Z">
          <w:pPr>
            <w:pStyle w:val="Sisluet1"/>
            <w:tabs>
              <w:tab w:val="right" w:leader="dot" w:pos="8630"/>
            </w:tabs>
          </w:pPr>
        </w:pPrChange>
      </w:pPr>
    </w:p>
    <w:p w:rsidR="00510B88" w:rsidDel="00CA1FAD" w:rsidRDefault="00510B88">
      <w:pPr>
        <w:pStyle w:val="Sisluet1"/>
        <w:rPr>
          <w:del w:id="18" w:author="Tuomainen Mika" w:date="2014-04-11T14:20:00Z"/>
        </w:rPr>
        <w:pPrChange w:id="19" w:author="Tuomainen Mika" w:date="2014-04-03T23:16:00Z">
          <w:pPr>
            <w:pStyle w:val="Sisluet1"/>
            <w:tabs>
              <w:tab w:val="right" w:leader="dot" w:pos="8630"/>
            </w:tabs>
            <w:ind w:firstLine="720"/>
          </w:pPr>
        </w:pPrChange>
      </w:pPr>
    </w:p>
    <w:p w:rsidR="006C7725" w:rsidRDefault="003E639A">
      <w:pPr>
        <w:pStyle w:val="Sisluet1"/>
        <w:rPr>
          <w:ins w:id="20" w:author="Tuomainen Mika" w:date="2014-04-03T23:13:00Z"/>
        </w:rPr>
        <w:pPrChange w:id="21" w:author="Tuomainen Mika" w:date="2014-04-03T23:16:00Z">
          <w:pPr/>
        </w:pPrChange>
      </w:pPr>
      <w:r w:rsidRPr="00510B88">
        <w:br w:type="page"/>
      </w:r>
    </w:p>
    <w:customXmlInsRangeStart w:id="22" w:author="Tuomainen Mika" w:date="2014-04-03T23:14:00Z"/>
    <w:sdt>
      <w:sdtPr>
        <w:rPr>
          <w:rFonts w:ascii="Times New Roman" w:eastAsia="Times New Roman" w:hAnsi="Times New Roman" w:cs="Times New Roman"/>
          <w:b w:val="0"/>
          <w:bCs w:val="0"/>
          <w:color w:val="auto"/>
          <w:sz w:val="24"/>
          <w:szCs w:val="20"/>
          <w:lang w:eastAsia="en-US"/>
        </w:rPr>
        <w:id w:val="-517619642"/>
        <w:docPartObj>
          <w:docPartGallery w:val="Table of Contents"/>
          <w:docPartUnique/>
        </w:docPartObj>
      </w:sdtPr>
      <w:sdtEndPr/>
      <w:sdtContent>
        <w:customXmlInsRangeEnd w:id="22"/>
        <w:p w:rsidR="006C7725" w:rsidRDefault="006C7725" w:rsidP="00CC1036">
          <w:pPr>
            <w:pStyle w:val="Sisllysluettelonotsikko"/>
            <w:rPr>
              <w:ins w:id="23" w:author="Tuomainen Mika" w:date="2014-04-03T23:14:00Z"/>
            </w:rPr>
          </w:pPr>
          <w:ins w:id="24" w:author="Tuomainen Mika" w:date="2014-04-03T23:14:00Z">
            <w:r>
              <w:t>Sisällys</w:t>
            </w:r>
          </w:ins>
        </w:p>
        <w:p w:rsidR="00CA1FAD" w:rsidRDefault="006C7725">
          <w:pPr>
            <w:pStyle w:val="Sisluet1"/>
            <w:tabs>
              <w:tab w:val="right" w:leader="dot" w:pos="8630"/>
            </w:tabs>
            <w:rPr>
              <w:rFonts w:asciiTheme="minorHAnsi" w:eastAsiaTheme="minorEastAsia" w:hAnsiTheme="minorHAnsi" w:cstheme="minorBidi"/>
              <w:noProof/>
              <w:sz w:val="22"/>
              <w:szCs w:val="22"/>
              <w:lang w:eastAsia="fi-FI"/>
            </w:rPr>
          </w:pPr>
          <w:ins w:id="25" w:author="Tuomainen Mika" w:date="2014-04-03T23:14:00Z">
            <w:r>
              <w:fldChar w:fldCharType="begin"/>
            </w:r>
            <w:r>
              <w:instrText xml:space="preserve"> TOC \o "1-3" \h \z \u </w:instrText>
            </w:r>
            <w:r>
              <w:fldChar w:fldCharType="separate"/>
            </w:r>
          </w:ins>
          <w:hyperlink w:anchor="_Toc384989334" w:history="1">
            <w:r w:rsidR="00CA1FAD">
              <w:rPr>
                <w:noProof/>
                <w:webHidden/>
              </w:rPr>
              <w:tab/>
            </w:r>
            <w:r w:rsidR="00CA1FAD">
              <w:rPr>
                <w:noProof/>
                <w:webHidden/>
              </w:rPr>
              <w:fldChar w:fldCharType="begin"/>
            </w:r>
            <w:r w:rsidR="00CA1FAD">
              <w:rPr>
                <w:noProof/>
                <w:webHidden/>
              </w:rPr>
              <w:instrText xml:space="preserve"> PAGEREF _Toc384989334 \h </w:instrText>
            </w:r>
            <w:r w:rsidR="00CA1FAD">
              <w:rPr>
                <w:noProof/>
                <w:webHidden/>
              </w:rPr>
            </w:r>
            <w:r w:rsidR="00CA1FAD">
              <w:rPr>
                <w:noProof/>
                <w:webHidden/>
              </w:rPr>
              <w:fldChar w:fldCharType="separate"/>
            </w:r>
            <w:r w:rsidR="00CA1FAD">
              <w:rPr>
                <w:noProof/>
                <w:webHidden/>
              </w:rPr>
              <w:t>1</w:t>
            </w:r>
            <w:r w:rsidR="00CA1FAD">
              <w:rPr>
                <w:noProof/>
                <w:webHidden/>
              </w:rPr>
              <w:fldChar w:fldCharType="end"/>
            </w:r>
          </w:hyperlink>
        </w:p>
        <w:p w:rsidR="00CA1FAD" w:rsidRDefault="00511831">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384989335" w:history="1">
            <w:r w:rsidR="00CA1FAD" w:rsidRPr="003105AE">
              <w:rPr>
                <w:rStyle w:val="Hyperlinkki"/>
                <w:noProof/>
              </w:rPr>
              <w:t>1.</w:t>
            </w:r>
            <w:r w:rsidR="00CA1FAD">
              <w:rPr>
                <w:rFonts w:asciiTheme="minorHAnsi" w:eastAsiaTheme="minorEastAsia" w:hAnsiTheme="minorHAnsi" w:cstheme="minorBidi"/>
                <w:noProof/>
                <w:sz w:val="22"/>
                <w:szCs w:val="22"/>
                <w:lang w:eastAsia="fi-FI"/>
              </w:rPr>
              <w:tab/>
            </w:r>
            <w:r w:rsidR="00CA1FAD" w:rsidRPr="003105AE">
              <w:rPr>
                <w:rStyle w:val="Hyperlinkki"/>
                <w:noProof/>
              </w:rPr>
              <w:t>Lähete ja hoitopalaute</w:t>
            </w:r>
            <w:r w:rsidR="00CA1FAD">
              <w:rPr>
                <w:noProof/>
                <w:webHidden/>
              </w:rPr>
              <w:tab/>
            </w:r>
            <w:r w:rsidR="00CA1FAD">
              <w:rPr>
                <w:noProof/>
                <w:webHidden/>
              </w:rPr>
              <w:fldChar w:fldCharType="begin"/>
            </w:r>
            <w:r w:rsidR="00CA1FAD">
              <w:rPr>
                <w:noProof/>
                <w:webHidden/>
              </w:rPr>
              <w:instrText xml:space="preserve"> PAGEREF _Toc384989335 \h </w:instrText>
            </w:r>
            <w:r w:rsidR="00CA1FAD">
              <w:rPr>
                <w:noProof/>
                <w:webHidden/>
              </w:rPr>
            </w:r>
            <w:r w:rsidR="00CA1FAD">
              <w:rPr>
                <w:noProof/>
                <w:webHidden/>
              </w:rPr>
              <w:fldChar w:fldCharType="separate"/>
            </w:r>
            <w:r w:rsidR="00CA1FAD">
              <w:rPr>
                <w:noProof/>
                <w:webHidden/>
              </w:rPr>
              <w:t>7</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36" w:history="1">
            <w:r w:rsidR="00CA1FAD" w:rsidRPr="003105AE">
              <w:rPr>
                <w:rStyle w:val="Hyperlinkki"/>
                <w:noProof/>
              </w:rPr>
              <w:t>1.1</w:t>
            </w:r>
            <w:r w:rsidR="00CA1FAD">
              <w:rPr>
                <w:rFonts w:asciiTheme="minorHAnsi" w:eastAsiaTheme="minorEastAsia" w:hAnsiTheme="minorHAnsi" w:cstheme="minorBidi"/>
                <w:noProof/>
                <w:sz w:val="22"/>
                <w:szCs w:val="22"/>
                <w:lang w:eastAsia="fi-FI"/>
              </w:rPr>
              <w:tab/>
            </w:r>
            <w:r w:rsidR="00CA1FAD" w:rsidRPr="003105AE">
              <w:rPr>
                <w:rStyle w:val="Hyperlinkki"/>
                <w:noProof/>
              </w:rPr>
              <w:t>Mallinnuksen lähtötilanne</w:t>
            </w:r>
            <w:r w:rsidR="00CA1FAD">
              <w:rPr>
                <w:noProof/>
                <w:webHidden/>
              </w:rPr>
              <w:tab/>
            </w:r>
            <w:r w:rsidR="00CA1FAD">
              <w:rPr>
                <w:noProof/>
                <w:webHidden/>
              </w:rPr>
              <w:fldChar w:fldCharType="begin"/>
            </w:r>
            <w:r w:rsidR="00CA1FAD">
              <w:rPr>
                <w:noProof/>
                <w:webHidden/>
              </w:rPr>
              <w:instrText xml:space="preserve"> PAGEREF _Toc384989336 \h </w:instrText>
            </w:r>
            <w:r w:rsidR="00CA1FAD">
              <w:rPr>
                <w:noProof/>
                <w:webHidden/>
              </w:rPr>
            </w:r>
            <w:r w:rsidR="00CA1FAD">
              <w:rPr>
                <w:noProof/>
                <w:webHidden/>
              </w:rPr>
              <w:fldChar w:fldCharType="separate"/>
            </w:r>
            <w:r w:rsidR="00CA1FAD">
              <w:rPr>
                <w:noProof/>
                <w:webHidden/>
              </w:rPr>
              <w:t>7</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38" w:history="1">
            <w:r w:rsidR="00CA1FAD" w:rsidRPr="003105AE">
              <w:rPr>
                <w:rStyle w:val="Hyperlinkki"/>
                <w:noProof/>
              </w:rPr>
              <w:t>1.2</w:t>
            </w:r>
            <w:r w:rsidR="00CA1FAD">
              <w:rPr>
                <w:rFonts w:asciiTheme="minorHAnsi" w:eastAsiaTheme="minorEastAsia" w:hAnsiTheme="minorHAnsi" w:cstheme="minorBidi"/>
                <w:noProof/>
                <w:sz w:val="22"/>
                <w:szCs w:val="22"/>
                <w:lang w:eastAsia="fi-FI"/>
              </w:rPr>
              <w:tab/>
            </w:r>
            <w:r w:rsidR="00CA1FAD" w:rsidRPr="003105AE">
              <w:rPr>
                <w:rStyle w:val="Hyperlinkki"/>
                <w:noProof/>
              </w:rPr>
              <w:t>Perusrakenne</w:t>
            </w:r>
            <w:r w:rsidR="00CA1FAD">
              <w:rPr>
                <w:noProof/>
                <w:webHidden/>
              </w:rPr>
              <w:tab/>
            </w:r>
            <w:r w:rsidR="00CA1FAD">
              <w:rPr>
                <w:noProof/>
                <w:webHidden/>
              </w:rPr>
              <w:fldChar w:fldCharType="begin"/>
            </w:r>
            <w:r w:rsidR="00CA1FAD">
              <w:rPr>
                <w:noProof/>
                <w:webHidden/>
              </w:rPr>
              <w:instrText xml:space="preserve"> PAGEREF _Toc384989338 \h </w:instrText>
            </w:r>
            <w:r w:rsidR="00CA1FAD">
              <w:rPr>
                <w:noProof/>
                <w:webHidden/>
              </w:rPr>
            </w:r>
            <w:r w:rsidR="00CA1FAD">
              <w:rPr>
                <w:noProof/>
                <w:webHidden/>
              </w:rPr>
              <w:fldChar w:fldCharType="separate"/>
            </w:r>
            <w:r w:rsidR="00CA1FAD">
              <w:rPr>
                <w:noProof/>
                <w:webHidden/>
              </w:rPr>
              <w:t>8</w:t>
            </w:r>
            <w:r w:rsidR="00CA1FAD">
              <w:rPr>
                <w:noProof/>
                <w:webHidden/>
              </w:rPr>
              <w:fldChar w:fldCharType="end"/>
            </w:r>
          </w:hyperlink>
        </w:p>
        <w:p w:rsidR="00CA1FAD" w:rsidRDefault="00511831">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384989340" w:history="1">
            <w:r w:rsidR="00CA1FAD" w:rsidRPr="003105AE">
              <w:rPr>
                <w:rStyle w:val="Hyperlinkki"/>
                <w:noProof/>
              </w:rPr>
              <w:t>2.</w:t>
            </w:r>
            <w:r w:rsidR="00CA1FAD">
              <w:rPr>
                <w:rFonts w:asciiTheme="minorHAnsi" w:eastAsiaTheme="minorEastAsia" w:hAnsiTheme="minorHAnsi" w:cstheme="minorBidi"/>
                <w:noProof/>
                <w:sz w:val="22"/>
                <w:szCs w:val="22"/>
                <w:lang w:eastAsia="fi-FI"/>
              </w:rPr>
              <w:tab/>
            </w:r>
            <w:r w:rsidR="00CA1FAD" w:rsidRPr="003105AE">
              <w:rPr>
                <w:rStyle w:val="Hyperlinkki"/>
                <w:noProof/>
              </w:rPr>
              <w:t>Lähete</w:t>
            </w:r>
            <w:r w:rsidR="00CA1FAD">
              <w:rPr>
                <w:noProof/>
                <w:webHidden/>
              </w:rPr>
              <w:tab/>
            </w:r>
            <w:r w:rsidR="00CA1FAD">
              <w:rPr>
                <w:noProof/>
                <w:webHidden/>
              </w:rPr>
              <w:fldChar w:fldCharType="begin"/>
            </w:r>
            <w:r w:rsidR="00CA1FAD">
              <w:rPr>
                <w:noProof/>
                <w:webHidden/>
              </w:rPr>
              <w:instrText xml:space="preserve"> PAGEREF _Toc384989340 \h </w:instrText>
            </w:r>
            <w:r w:rsidR="00CA1FAD">
              <w:rPr>
                <w:noProof/>
                <w:webHidden/>
              </w:rPr>
            </w:r>
            <w:r w:rsidR="00CA1FAD">
              <w:rPr>
                <w:noProof/>
                <w:webHidden/>
              </w:rPr>
              <w:fldChar w:fldCharType="separate"/>
            </w:r>
            <w:r w:rsidR="00CA1FAD">
              <w:rPr>
                <w:noProof/>
                <w:webHidden/>
              </w:rPr>
              <w:t>11</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41" w:history="1">
            <w:r w:rsidR="00CA1FAD" w:rsidRPr="003105AE">
              <w:rPr>
                <w:rStyle w:val="Hyperlinkki"/>
                <w:noProof/>
              </w:rPr>
              <w:t>2.1</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perusrakenne</w:t>
            </w:r>
            <w:r w:rsidR="00CA1FAD">
              <w:rPr>
                <w:noProof/>
                <w:webHidden/>
              </w:rPr>
              <w:tab/>
            </w:r>
            <w:r w:rsidR="00CA1FAD">
              <w:rPr>
                <w:noProof/>
                <w:webHidden/>
              </w:rPr>
              <w:fldChar w:fldCharType="begin"/>
            </w:r>
            <w:r w:rsidR="00CA1FAD">
              <w:rPr>
                <w:noProof/>
                <w:webHidden/>
              </w:rPr>
              <w:instrText xml:space="preserve"> PAGEREF _Toc384989341 \h </w:instrText>
            </w:r>
            <w:r w:rsidR="00CA1FAD">
              <w:rPr>
                <w:noProof/>
                <w:webHidden/>
              </w:rPr>
            </w:r>
            <w:r w:rsidR="00CA1FAD">
              <w:rPr>
                <w:noProof/>
                <w:webHidden/>
              </w:rPr>
              <w:fldChar w:fldCharType="separate"/>
            </w:r>
            <w:r w:rsidR="00CA1FAD">
              <w:rPr>
                <w:noProof/>
                <w:webHidden/>
              </w:rPr>
              <w:t>11</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43" w:history="1">
            <w:r w:rsidR="00CA1FAD" w:rsidRPr="003105AE">
              <w:rPr>
                <w:rStyle w:val="Hyperlinkki"/>
                <w:noProof/>
              </w:rPr>
              <w:t>2.2</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perusrakenteiden yhteenveto</w:t>
            </w:r>
            <w:r w:rsidR="00CA1FAD">
              <w:rPr>
                <w:noProof/>
                <w:webHidden/>
              </w:rPr>
              <w:tab/>
            </w:r>
            <w:r w:rsidR="00CA1FAD">
              <w:rPr>
                <w:noProof/>
                <w:webHidden/>
              </w:rPr>
              <w:fldChar w:fldCharType="begin"/>
            </w:r>
            <w:r w:rsidR="00CA1FAD">
              <w:rPr>
                <w:noProof/>
                <w:webHidden/>
              </w:rPr>
              <w:instrText xml:space="preserve"> PAGEREF _Toc384989343 \h </w:instrText>
            </w:r>
            <w:r w:rsidR="00CA1FAD">
              <w:rPr>
                <w:noProof/>
                <w:webHidden/>
              </w:rPr>
            </w:r>
            <w:r w:rsidR="00CA1FAD">
              <w:rPr>
                <w:noProof/>
                <w:webHidden/>
              </w:rPr>
              <w:fldChar w:fldCharType="separate"/>
            </w:r>
            <w:r w:rsidR="00CA1FAD">
              <w:rPr>
                <w:noProof/>
                <w:webHidden/>
              </w:rPr>
              <w:t>12</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44" w:history="1">
            <w:r w:rsidR="00CA1FAD" w:rsidRPr="003105AE">
              <w:rPr>
                <w:rStyle w:val="Hyperlinkki"/>
                <w:noProof/>
              </w:rPr>
              <w:t>2.3</w:t>
            </w:r>
            <w:r w:rsidR="00CA1FAD">
              <w:rPr>
                <w:rFonts w:asciiTheme="minorHAnsi" w:eastAsiaTheme="minorEastAsia" w:hAnsiTheme="minorHAnsi" w:cstheme="minorBidi"/>
                <w:noProof/>
                <w:sz w:val="22"/>
                <w:szCs w:val="22"/>
                <w:lang w:eastAsia="fi-FI"/>
              </w:rPr>
              <w:tab/>
            </w:r>
            <w:r w:rsidR="00CA1FAD" w:rsidRPr="003105AE">
              <w:rPr>
                <w:rStyle w:val="Hyperlinkki"/>
                <w:noProof/>
              </w:rPr>
              <w:t>Määrittämättömän hoitoprosessin vaiheen alle tulevat lähetteen otsikot ja tietokentät</w:t>
            </w:r>
            <w:r w:rsidR="00CA1FAD">
              <w:rPr>
                <w:noProof/>
                <w:webHidden/>
              </w:rPr>
              <w:tab/>
            </w:r>
            <w:r w:rsidR="00CA1FAD">
              <w:rPr>
                <w:noProof/>
                <w:webHidden/>
              </w:rPr>
              <w:fldChar w:fldCharType="begin"/>
            </w:r>
            <w:r w:rsidR="00CA1FAD">
              <w:rPr>
                <w:noProof/>
                <w:webHidden/>
              </w:rPr>
              <w:instrText xml:space="preserve"> PAGEREF _Toc384989344 \h </w:instrText>
            </w:r>
            <w:r w:rsidR="00CA1FAD">
              <w:rPr>
                <w:noProof/>
                <w:webHidden/>
              </w:rPr>
            </w:r>
            <w:r w:rsidR="00CA1FAD">
              <w:rPr>
                <w:noProof/>
                <w:webHidden/>
              </w:rPr>
              <w:fldChar w:fldCharType="separate"/>
            </w:r>
            <w:r w:rsidR="00CA1FAD">
              <w:rPr>
                <w:noProof/>
                <w:webHidden/>
              </w:rPr>
              <w:t>15</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45" w:history="1">
            <w:r w:rsidR="00CA1FAD" w:rsidRPr="003105AE">
              <w:rPr>
                <w:rStyle w:val="Hyperlinkki"/>
                <w:noProof/>
              </w:rPr>
              <w:t>2.3.1</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ja hoitopalautteen tekniset- ja osapuolitiedot</w:t>
            </w:r>
            <w:r w:rsidR="00CA1FAD">
              <w:rPr>
                <w:noProof/>
                <w:webHidden/>
              </w:rPr>
              <w:tab/>
            </w:r>
            <w:r w:rsidR="00CA1FAD">
              <w:rPr>
                <w:noProof/>
                <w:webHidden/>
              </w:rPr>
              <w:fldChar w:fldCharType="begin"/>
            </w:r>
            <w:r w:rsidR="00CA1FAD">
              <w:rPr>
                <w:noProof/>
                <w:webHidden/>
              </w:rPr>
              <w:instrText xml:space="preserve"> PAGEREF _Toc384989345 \h </w:instrText>
            </w:r>
            <w:r w:rsidR="00CA1FAD">
              <w:rPr>
                <w:noProof/>
                <w:webHidden/>
              </w:rPr>
            </w:r>
            <w:r w:rsidR="00CA1FAD">
              <w:rPr>
                <w:noProof/>
                <w:webHidden/>
              </w:rPr>
              <w:fldChar w:fldCharType="separate"/>
            </w:r>
            <w:r w:rsidR="00CA1FAD">
              <w:rPr>
                <w:noProof/>
                <w:webHidden/>
              </w:rPr>
              <w:t>15</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46" w:history="1">
            <w:r w:rsidR="00CA1FAD" w:rsidRPr="003105AE">
              <w:rPr>
                <w:rStyle w:val="Hyperlinkki"/>
                <w:noProof/>
              </w:rPr>
              <w:t>2.3.2</w:t>
            </w:r>
            <w:r w:rsidR="00CA1FAD">
              <w:rPr>
                <w:rFonts w:asciiTheme="minorHAnsi" w:eastAsiaTheme="minorEastAsia" w:hAnsiTheme="minorHAnsi" w:cstheme="minorBidi"/>
                <w:noProof/>
                <w:sz w:val="22"/>
                <w:szCs w:val="22"/>
                <w:lang w:eastAsia="fi-FI"/>
              </w:rPr>
              <w:tab/>
            </w:r>
            <w:r w:rsidR="00CA1FAD" w:rsidRPr="003105AE">
              <w:rPr>
                <w:rStyle w:val="Hyperlinkki"/>
                <w:noProof/>
              </w:rPr>
              <w:t>Hoidon priorisointi</w:t>
            </w:r>
            <w:r w:rsidR="00CA1FAD">
              <w:rPr>
                <w:noProof/>
                <w:webHidden/>
              </w:rPr>
              <w:tab/>
            </w:r>
            <w:r w:rsidR="00CA1FAD">
              <w:rPr>
                <w:noProof/>
                <w:webHidden/>
              </w:rPr>
              <w:fldChar w:fldCharType="begin"/>
            </w:r>
            <w:r w:rsidR="00CA1FAD">
              <w:rPr>
                <w:noProof/>
                <w:webHidden/>
              </w:rPr>
              <w:instrText xml:space="preserve"> PAGEREF _Toc384989346 \h </w:instrText>
            </w:r>
            <w:r w:rsidR="00CA1FAD">
              <w:rPr>
                <w:noProof/>
                <w:webHidden/>
              </w:rPr>
            </w:r>
            <w:r w:rsidR="00CA1FAD">
              <w:rPr>
                <w:noProof/>
                <w:webHidden/>
              </w:rPr>
              <w:fldChar w:fldCharType="separate"/>
            </w:r>
            <w:r w:rsidR="00CA1FAD">
              <w:rPr>
                <w:noProof/>
                <w:webHidden/>
              </w:rPr>
              <w:t>25</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47" w:history="1">
            <w:r w:rsidR="00CA1FAD" w:rsidRPr="003105AE">
              <w:rPr>
                <w:rStyle w:val="Hyperlinkki"/>
                <w:noProof/>
              </w:rPr>
              <w:t>2.4</w:t>
            </w:r>
            <w:r w:rsidR="00CA1FAD">
              <w:rPr>
                <w:rFonts w:asciiTheme="minorHAnsi" w:eastAsiaTheme="minorEastAsia" w:hAnsiTheme="minorHAnsi" w:cstheme="minorBidi"/>
                <w:noProof/>
                <w:sz w:val="22"/>
                <w:szCs w:val="22"/>
                <w:lang w:eastAsia="fi-FI"/>
              </w:rPr>
              <w:tab/>
            </w:r>
            <w:r w:rsidR="00CA1FAD" w:rsidRPr="003105AE">
              <w:rPr>
                <w:rStyle w:val="Hyperlinkki"/>
                <w:noProof/>
              </w:rPr>
              <w:t>Tulotilanne hoitoprosessin vaiheen alle tulevat lähetteen otsikot ja tietokentät</w:t>
            </w:r>
            <w:r w:rsidR="00CA1FAD">
              <w:rPr>
                <w:noProof/>
                <w:webHidden/>
              </w:rPr>
              <w:tab/>
            </w:r>
            <w:r w:rsidR="00CA1FAD">
              <w:rPr>
                <w:noProof/>
                <w:webHidden/>
              </w:rPr>
              <w:fldChar w:fldCharType="begin"/>
            </w:r>
            <w:r w:rsidR="00CA1FAD">
              <w:rPr>
                <w:noProof/>
                <w:webHidden/>
              </w:rPr>
              <w:instrText xml:space="preserve"> PAGEREF _Toc384989347 \h </w:instrText>
            </w:r>
            <w:r w:rsidR="00CA1FAD">
              <w:rPr>
                <w:noProof/>
                <w:webHidden/>
              </w:rPr>
            </w:r>
            <w:r w:rsidR="00CA1FAD">
              <w:rPr>
                <w:noProof/>
                <w:webHidden/>
              </w:rPr>
              <w:fldChar w:fldCharType="separate"/>
            </w:r>
            <w:r w:rsidR="00CA1FAD">
              <w:rPr>
                <w:noProof/>
                <w:webHidden/>
              </w:rPr>
              <w:t>28</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48" w:history="1">
            <w:r w:rsidR="00CA1FAD" w:rsidRPr="003105AE">
              <w:rPr>
                <w:rStyle w:val="Hyperlinkki"/>
                <w:noProof/>
              </w:rPr>
              <w:t>2.4.1</w:t>
            </w:r>
            <w:r w:rsidR="00CA1FAD">
              <w:rPr>
                <w:rFonts w:asciiTheme="minorHAnsi" w:eastAsiaTheme="minorEastAsia" w:hAnsiTheme="minorHAnsi" w:cstheme="minorBidi"/>
                <w:noProof/>
                <w:sz w:val="22"/>
                <w:szCs w:val="22"/>
                <w:lang w:eastAsia="fi-FI"/>
              </w:rPr>
              <w:tab/>
            </w:r>
            <w:r w:rsidR="00CA1FAD" w:rsidRPr="003105AE">
              <w:rPr>
                <w:rStyle w:val="Hyperlinkki"/>
                <w:noProof/>
              </w:rPr>
              <w:t>Hoidon syy</w:t>
            </w:r>
            <w:r w:rsidR="00CA1FAD">
              <w:rPr>
                <w:noProof/>
                <w:webHidden/>
              </w:rPr>
              <w:tab/>
            </w:r>
            <w:r w:rsidR="00CA1FAD">
              <w:rPr>
                <w:noProof/>
                <w:webHidden/>
              </w:rPr>
              <w:fldChar w:fldCharType="begin"/>
            </w:r>
            <w:r w:rsidR="00CA1FAD">
              <w:rPr>
                <w:noProof/>
                <w:webHidden/>
              </w:rPr>
              <w:instrText xml:space="preserve"> PAGEREF _Toc384989348 \h </w:instrText>
            </w:r>
            <w:r w:rsidR="00CA1FAD">
              <w:rPr>
                <w:noProof/>
                <w:webHidden/>
              </w:rPr>
            </w:r>
            <w:r w:rsidR="00CA1FAD">
              <w:rPr>
                <w:noProof/>
                <w:webHidden/>
              </w:rPr>
              <w:fldChar w:fldCharType="separate"/>
            </w:r>
            <w:r w:rsidR="00CA1FAD">
              <w:rPr>
                <w:noProof/>
                <w:webHidden/>
              </w:rPr>
              <w:t>29</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49" w:history="1">
            <w:r w:rsidR="00CA1FAD" w:rsidRPr="003105AE">
              <w:rPr>
                <w:rStyle w:val="Hyperlinkki"/>
                <w:noProof/>
              </w:rPr>
              <w:t>2.4.2</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palauttamisen syy</w:t>
            </w:r>
            <w:r w:rsidR="00CA1FAD">
              <w:rPr>
                <w:noProof/>
                <w:webHidden/>
              </w:rPr>
              <w:tab/>
            </w:r>
            <w:r w:rsidR="00CA1FAD">
              <w:rPr>
                <w:noProof/>
                <w:webHidden/>
              </w:rPr>
              <w:fldChar w:fldCharType="begin"/>
            </w:r>
            <w:r w:rsidR="00CA1FAD">
              <w:rPr>
                <w:noProof/>
                <w:webHidden/>
              </w:rPr>
              <w:instrText xml:space="preserve"> PAGEREF _Toc384989349 \h </w:instrText>
            </w:r>
            <w:r w:rsidR="00CA1FAD">
              <w:rPr>
                <w:noProof/>
                <w:webHidden/>
              </w:rPr>
            </w:r>
            <w:r w:rsidR="00CA1FAD">
              <w:rPr>
                <w:noProof/>
                <w:webHidden/>
              </w:rPr>
              <w:fldChar w:fldCharType="separate"/>
            </w:r>
            <w:r w:rsidR="00CA1FAD">
              <w:rPr>
                <w:noProof/>
                <w:webHidden/>
              </w:rPr>
              <w:t>29</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0" w:history="1">
            <w:r w:rsidR="00CA1FAD" w:rsidRPr="003105AE">
              <w:rPr>
                <w:rStyle w:val="Hyperlinkki"/>
                <w:noProof/>
              </w:rPr>
              <w:t>2.4.3</w:t>
            </w:r>
            <w:r w:rsidR="00CA1FAD">
              <w:rPr>
                <w:rFonts w:asciiTheme="minorHAnsi" w:eastAsiaTheme="minorEastAsia" w:hAnsiTheme="minorHAnsi" w:cstheme="minorBidi"/>
                <w:noProof/>
                <w:sz w:val="22"/>
                <w:szCs w:val="22"/>
                <w:lang w:eastAsia="fi-FI"/>
              </w:rPr>
              <w:tab/>
            </w:r>
            <w:r w:rsidR="00CA1FAD" w:rsidRPr="003105AE">
              <w:rPr>
                <w:rStyle w:val="Hyperlinkki"/>
                <w:noProof/>
              </w:rPr>
              <w:t>Informointi</w:t>
            </w:r>
            <w:r w:rsidR="00CA1FAD">
              <w:rPr>
                <w:noProof/>
                <w:webHidden/>
              </w:rPr>
              <w:tab/>
            </w:r>
            <w:r w:rsidR="00CA1FAD">
              <w:rPr>
                <w:noProof/>
                <w:webHidden/>
              </w:rPr>
              <w:fldChar w:fldCharType="begin"/>
            </w:r>
            <w:r w:rsidR="00CA1FAD">
              <w:rPr>
                <w:noProof/>
                <w:webHidden/>
              </w:rPr>
              <w:instrText xml:space="preserve"> PAGEREF _Toc384989350 \h </w:instrText>
            </w:r>
            <w:r w:rsidR="00CA1FAD">
              <w:rPr>
                <w:noProof/>
                <w:webHidden/>
              </w:rPr>
            </w:r>
            <w:r w:rsidR="00CA1FAD">
              <w:rPr>
                <w:noProof/>
                <w:webHidden/>
              </w:rPr>
              <w:fldChar w:fldCharType="separate"/>
            </w:r>
            <w:r w:rsidR="00CA1FAD">
              <w:rPr>
                <w:noProof/>
                <w:webHidden/>
              </w:rPr>
              <w:t>30</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1" w:history="1">
            <w:r w:rsidR="00CA1FAD" w:rsidRPr="003105AE">
              <w:rPr>
                <w:rStyle w:val="Hyperlinkki"/>
                <w:noProof/>
              </w:rPr>
              <w:t>2.4.4</w:t>
            </w:r>
            <w:r w:rsidR="00CA1FAD">
              <w:rPr>
                <w:rFonts w:asciiTheme="minorHAnsi" w:eastAsiaTheme="minorEastAsia" w:hAnsiTheme="minorHAnsi" w:cstheme="minorBidi"/>
                <w:noProof/>
                <w:sz w:val="22"/>
                <w:szCs w:val="22"/>
                <w:lang w:eastAsia="fi-FI"/>
              </w:rPr>
              <w:tab/>
            </w:r>
            <w:r w:rsidR="00CA1FAD" w:rsidRPr="003105AE">
              <w:rPr>
                <w:rStyle w:val="Hyperlinkki"/>
                <w:noProof/>
              </w:rPr>
              <w:t>Asiakirjat</w:t>
            </w:r>
            <w:r w:rsidR="00CA1FAD">
              <w:rPr>
                <w:noProof/>
                <w:webHidden/>
              </w:rPr>
              <w:tab/>
            </w:r>
            <w:r w:rsidR="00CA1FAD">
              <w:rPr>
                <w:noProof/>
                <w:webHidden/>
              </w:rPr>
              <w:fldChar w:fldCharType="begin"/>
            </w:r>
            <w:r w:rsidR="00CA1FAD">
              <w:rPr>
                <w:noProof/>
                <w:webHidden/>
              </w:rPr>
              <w:instrText xml:space="preserve"> PAGEREF _Toc384989351 \h </w:instrText>
            </w:r>
            <w:r w:rsidR="00CA1FAD">
              <w:rPr>
                <w:noProof/>
                <w:webHidden/>
              </w:rPr>
            </w:r>
            <w:r w:rsidR="00CA1FAD">
              <w:rPr>
                <w:noProof/>
                <w:webHidden/>
              </w:rPr>
              <w:fldChar w:fldCharType="separate"/>
            </w:r>
            <w:r w:rsidR="00CA1FAD">
              <w:rPr>
                <w:noProof/>
                <w:webHidden/>
              </w:rPr>
              <w:t>33</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2" w:history="1">
            <w:r w:rsidR="00CA1FAD" w:rsidRPr="003105AE">
              <w:rPr>
                <w:rStyle w:val="Hyperlinkki"/>
                <w:noProof/>
              </w:rPr>
              <w:t>2.4.5</w:t>
            </w:r>
            <w:r w:rsidR="00CA1FAD">
              <w:rPr>
                <w:rFonts w:asciiTheme="minorHAnsi" w:eastAsiaTheme="minorEastAsia" w:hAnsiTheme="minorHAnsi" w:cstheme="minorBidi"/>
                <w:noProof/>
                <w:sz w:val="22"/>
                <w:szCs w:val="22"/>
                <w:lang w:eastAsia="fi-FI"/>
              </w:rPr>
              <w:tab/>
            </w:r>
            <w:r w:rsidR="00CA1FAD" w:rsidRPr="003105AE">
              <w:rPr>
                <w:rStyle w:val="Hyperlinkki"/>
                <w:noProof/>
              </w:rPr>
              <w:t>Etuudet ja eläkejärjestelyt</w:t>
            </w:r>
            <w:r w:rsidR="00CA1FAD">
              <w:rPr>
                <w:noProof/>
                <w:webHidden/>
              </w:rPr>
              <w:tab/>
            </w:r>
            <w:r w:rsidR="00CA1FAD">
              <w:rPr>
                <w:noProof/>
                <w:webHidden/>
              </w:rPr>
              <w:fldChar w:fldCharType="begin"/>
            </w:r>
            <w:r w:rsidR="00CA1FAD">
              <w:rPr>
                <w:noProof/>
                <w:webHidden/>
              </w:rPr>
              <w:instrText xml:space="preserve"> PAGEREF _Toc384989352 \h </w:instrText>
            </w:r>
            <w:r w:rsidR="00CA1FAD">
              <w:rPr>
                <w:noProof/>
                <w:webHidden/>
              </w:rPr>
            </w:r>
            <w:r w:rsidR="00CA1FAD">
              <w:rPr>
                <w:noProof/>
                <w:webHidden/>
              </w:rPr>
              <w:fldChar w:fldCharType="separate"/>
            </w:r>
            <w:r w:rsidR="00CA1FAD">
              <w:rPr>
                <w:noProof/>
                <w:webHidden/>
              </w:rPr>
              <w:t>34</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3" w:history="1">
            <w:r w:rsidR="00CA1FAD" w:rsidRPr="003105AE">
              <w:rPr>
                <w:rStyle w:val="Hyperlinkki"/>
                <w:noProof/>
              </w:rPr>
              <w:t>2.4.6</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muut tiedot</w:t>
            </w:r>
            <w:r w:rsidR="00CA1FAD">
              <w:rPr>
                <w:noProof/>
                <w:webHidden/>
              </w:rPr>
              <w:tab/>
            </w:r>
            <w:r w:rsidR="00CA1FAD">
              <w:rPr>
                <w:noProof/>
                <w:webHidden/>
              </w:rPr>
              <w:fldChar w:fldCharType="begin"/>
            </w:r>
            <w:r w:rsidR="00CA1FAD">
              <w:rPr>
                <w:noProof/>
                <w:webHidden/>
              </w:rPr>
              <w:instrText xml:space="preserve"> PAGEREF _Toc384989353 \h </w:instrText>
            </w:r>
            <w:r w:rsidR="00CA1FAD">
              <w:rPr>
                <w:noProof/>
                <w:webHidden/>
              </w:rPr>
            </w:r>
            <w:r w:rsidR="00CA1FAD">
              <w:rPr>
                <w:noProof/>
                <w:webHidden/>
              </w:rPr>
              <w:fldChar w:fldCharType="separate"/>
            </w:r>
            <w:r w:rsidR="00CA1FAD">
              <w:rPr>
                <w:noProof/>
                <w:webHidden/>
              </w:rPr>
              <w:t>34</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4" w:history="1">
            <w:r w:rsidR="00CA1FAD" w:rsidRPr="003105AE">
              <w:rPr>
                <w:rStyle w:val="Hyperlinkki"/>
                <w:noProof/>
              </w:rPr>
              <w:t>2.4.7</w:t>
            </w:r>
            <w:r w:rsidR="00CA1FAD">
              <w:rPr>
                <w:rFonts w:asciiTheme="minorHAnsi" w:eastAsiaTheme="minorEastAsia" w:hAnsiTheme="minorHAnsi" w:cstheme="minorBidi"/>
                <w:noProof/>
                <w:sz w:val="22"/>
                <w:szCs w:val="22"/>
                <w:lang w:eastAsia="fi-FI"/>
              </w:rPr>
              <w:tab/>
            </w:r>
            <w:r w:rsidR="00CA1FAD" w:rsidRPr="003105AE">
              <w:rPr>
                <w:rStyle w:val="Hyperlinkki"/>
                <w:noProof/>
              </w:rPr>
              <w:t>Aikaisempi hoito</w:t>
            </w:r>
            <w:r w:rsidR="00CA1FAD">
              <w:rPr>
                <w:noProof/>
                <w:webHidden/>
              </w:rPr>
              <w:tab/>
            </w:r>
            <w:r w:rsidR="00CA1FAD">
              <w:rPr>
                <w:noProof/>
                <w:webHidden/>
              </w:rPr>
              <w:fldChar w:fldCharType="begin"/>
            </w:r>
            <w:r w:rsidR="00CA1FAD">
              <w:rPr>
                <w:noProof/>
                <w:webHidden/>
              </w:rPr>
              <w:instrText xml:space="preserve"> PAGEREF _Toc384989354 \h </w:instrText>
            </w:r>
            <w:r w:rsidR="00CA1FAD">
              <w:rPr>
                <w:noProof/>
                <w:webHidden/>
              </w:rPr>
            </w:r>
            <w:r w:rsidR="00CA1FAD">
              <w:rPr>
                <w:noProof/>
                <w:webHidden/>
              </w:rPr>
              <w:fldChar w:fldCharType="separate"/>
            </w:r>
            <w:r w:rsidR="00CA1FAD">
              <w:rPr>
                <w:noProof/>
                <w:webHidden/>
              </w:rPr>
              <w:t>37</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5" w:history="1">
            <w:r w:rsidR="00CA1FAD" w:rsidRPr="003105AE">
              <w:rPr>
                <w:rStyle w:val="Hyperlinkki"/>
                <w:noProof/>
              </w:rPr>
              <w:t>2.4.8</w:t>
            </w:r>
            <w:r w:rsidR="00CA1FAD">
              <w:rPr>
                <w:rFonts w:asciiTheme="minorHAnsi" w:eastAsiaTheme="minorEastAsia" w:hAnsiTheme="minorHAnsi" w:cstheme="minorBidi"/>
                <w:noProof/>
                <w:sz w:val="22"/>
                <w:szCs w:val="22"/>
                <w:lang w:eastAsia="fi-FI"/>
              </w:rPr>
              <w:tab/>
            </w:r>
            <w:r w:rsidR="00CA1FAD" w:rsidRPr="003105AE">
              <w:rPr>
                <w:rStyle w:val="Hyperlinkki"/>
                <w:noProof/>
              </w:rPr>
              <w:t>Palvelutapahtuma</w:t>
            </w:r>
            <w:r w:rsidR="00CA1FAD">
              <w:rPr>
                <w:noProof/>
                <w:webHidden/>
              </w:rPr>
              <w:tab/>
            </w:r>
            <w:r w:rsidR="00CA1FAD">
              <w:rPr>
                <w:noProof/>
                <w:webHidden/>
              </w:rPr>
              <w:fldChar w:fldCharType="begin"/>
            </w:r>
            <w:r w:rsidR="00CA1FAD">
              <w:rPr>
                <w:noProof/>
                <w:webHidden/>
              </w:rPr>
              <w:instrText xml:space="preserve"> PAGEREF _Toc384989355 \h </w:instrText>
            </w:r>
            <w:r w:rsidR="00CA1FAD">
              <w:rPr>
                <w:noProof/>
                <w:webHidden/>
              </w:rPr>
            </w:r>
            <w:r w:rsidR="00CA1FAD">
              <w:rPr>
                <w:noProof/>
                <w:webHidden/>
              </w:rPr>
              <w:fldChar w:fldCharType="separate"/>
            </w:r>
            <w:r w:rsidR="00CA1FAD">
              <w:rPr>
                <w:noProof/>
                <w:webHidden/>
              </w:rPr>
              <w:t>38</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56" w:history="1">
            <w:r w:rsidR="00CA1FAD" w:rsidRPr="003105AE">
              <w:rPr>
                <w:rStyle w:val="Hyperlinkki"/>
                <w:noProof/>
              </w:rPr>
              <w:t>2.4.9</w:t>
            </w:r>
            <w:r w:rsidR="00CA1FAD">
              <w:rPr>
                <w:rFonts w:asciiTheme="minorHAnsi" w:eastAsiaTheme="minorEastAsia" w:hAnsiTheme="minorHAnsi" w:cstheme="minorBidi"/>
                <w:noProof/>
                <w:sz w:val="22"/>
                <w:szCs w:val="22"/>
                <w:lang w:eastAsia="fi-FI"/>
              </w:rPr>
              <w:tab/>
            </w:r>
            <w:r w:rsidR="00CA1FAD" w:rsidRPr="003105AE">
              <w:rPr>
                <w:rStyle w:val="Hyperlinkki"/>
                <w:noProof/>
              </w:rPr>
              <w:t>Maksutiedot</w:t>
            </w:r>
            <w:r w:rsidR="00CA1FAD">
              <w:rPr>
                <w:noProof/>
                <w:webHidden/>
              </w:rPr>
              <w:tab/>
            </w:r>
            <w:r w:rsidR="00CA1FAD">
              <w:rPr>
                <w:noProof/>
                <w:webHidden/>
              </w:rPr>
              <w:fldChar w:fldCharType="begin"/>
            </w:r>
            <w:r w:rsidR="00CA1FAD">
              <w:rPr>
                <w:noProof/>
                <w:webHidden/>
              </w:rPr>
              <w:instrText xml:space="preserve"> PAGEREF _Toc384989356 \h </w:instrText>
            </w:r>
            <w:r w:rsidR="00CA1FAD">
              <w:rPr>
                <w:noProof/>
                <w:webHidden/>
              </w:rPr>
            </w:r>
            <w:r w:rsidR="00CA1FAD">
              <w:rPr>
                <w:noProof/>
                <w:webHidden/>
              </w:rPr>
              <w:fldChar w:fldCharType="separate"/>
            </w:r>
            <w:r w:rsidR="00CA1FAD">
              <w:rPr>
                <w:noProof/>
                <w:webHidden/>
              </w:rPr>
              <w:t>38</w:t>
            </w:r>
            <w:r w:rsidR="00CA1FAD">
              <w:rPr>
                <w:noProof/>
                <w:webHidden/>
              </w:rPr>
              <w:fldChar w:fldCharType="end"/>
            </w:r>
          </w:hyperlink>
        </w:p>
        <w:p w:rsidR="00CA1FAD" w:rsidRDefault="00511831">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57" w:history="1">
            <w:r w:rsidR="00CA1FAD" w:rsidRPr="003105AE">
              <w:rPr>
                <w:rStyle w:val="Hyperlinkki"/>
                <w:noProof/>
              </w:rPr>
              <w:t>2.4.10</w:t>
            </w:r>
            <w:r w:rsidR="00CA1FAD">
              <w:rPr>
                <w:rFonts w:asciiTheme="minorHAnsi" w:eastAsiaTheme="minorEastAsia" w:hAnsiTheme="minorHAnsi" w:cstheme="minorBidi"/>
                <w:noProof/>
                <w:sz w:val="22"/>
                <w:szCs w:val="22"/>
                <w:lang w:eastAsia="fi-FI"/>
              </w:rPr>
              <w:tab/>
            </w:r>
            <w:r w:rsidR="00CA1FAD" w:rsidRPr="003105AE">
              <w:rPr>
                <w:rStyle w:val="Hyperlinkki"/>
                <w:noProof/>
              </w:rPr>
              <w:t>Kuljetuksen järjestäminen</w:t>
            </w:r>
            <w:r w:rsidR="00CA1FAD">
              <w:rPr>
                <w:noProof/>
                <w:webHidden/>
              </w:rPr>
              <w:tab/>
            </w:r>
            <w:r w:rsidR="00CA1FAD">
              <w:rPr>
                <w:noProof/>
                <w:webHidden/>
              </w:rPr>
              <w:fldChar w:fldCharType="begin"/>
            </w:r>
            <w:r w:rsidR="00CA1FAD">
              <w:rPr>
                <w:noProof/>
                <w:webHidden/>
              </w:rPr>
              <w:instrText xml:space="preserve"> PAGEREF _Toc384989357 \h </w:instrText>
            </w:r>
            <w:r w:rsidR="00CA1FAD">
              <w:rPr>
                <w:noProof/>
                <w:webHidden/>
              </w:rPr>
            </w:r>
            <w:r w:rsidR="00CA1FAD">
              <w:rPr>
                <w:noProof/>
                <w:webHidden/>
              </w:rPr>
              <w:fldChar w:fldCharType="separate"/>
            </w:r>
            <w:r w:rsidR="00CA1FAD">
              <w:rPr>
                <w:noProof/>
                <w:webHidden/>
              </w:rPr>
              <w:t>40</w:t>
            </w:r>
            <w:r w:rsidR="00CA1FAD">
              <w:rPr>
                <w:noProof/>
                <w:webHidden/>
              </w:rPr>
              <w:fldChar w:fldCharType="end"/>
            </w:r>
          </w:hyperlink>
        </w:p>
        <w:p w:rsidR="00CA1FAD" w:rsidRDefault="00511831">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58" w:history="1">
            <w:r w:rsidR="00CA1FAD" w:rsidRPr="003105AE">
              <w:rPr>
                <w:rStyle w:val="Hyperlinkki"/>
                <w:noProof/>
              </w:rPr>
              <w:t>2.4.11</w:t>
            </w:r>
            <w:r w:rsidR="00CA1FAD">
              <w:rPr>
                <w:rFonts w:asciiTheme="minorHAnsi" w:eastAsiaTheme="minorEastAsia" w:hAnsiTheme="minorHAnsi" w:cstheme="minorBidi"/>
                <w:noProof/>
                <w:sz w:val="22"/>
                <w:szCs w:val="22"/>
                <w:lang w:eastAsia="fi-FI"/>
              </w:rPr>
              <w:tab/>
            </w:r>
            <w:r w:rsidR="00CA1FAD" w:rsidRPr="003105AE">
              <w:rPr>
                <w:rStyle w:val="Hyperlinkki"/>
                <w:noProof/>
              </w:rPr>
              <w:t>Muut otsikot</w:t>
            </w:r>
            <w:r w:rsidR="00CA1FAD">
              <w:rPr>
                <w:noProof/>
                <w:webHidden/>
              </w:rPr>
              <w:tab/>
            </w:r>
            <w:r w:rsidR="00CA1FAD">
              <w:rPr>
                <w:noProof/>
                <w:webHidden/>
              </w:rPr>
              <w:fldChar w:fldCharType="begin"/>
            </w:r>
            <w:r w:rsidR="00CA1FAD">
              <w:rPr>
                <w:noProof/>
                <w:webHidden/>
              </w:rPr>
              <w:instrText xml:space="preserve"> PAGEREF _Toc384989358 \h </w:instrText>
            </w:r>
            <w:r w:rsidR="00CA1FAD">
              <w:rPr>
                <w:noProof/>
                <w:webHidden/>
              </w:rPr>
            </w:r>
            <w:r w:rsidR="00CA1FAD">
              <w:rPr>
                <w:noProof/>
                <w:webHidden/>
              </w:rPr>
              <w:fldChar w:fldCharType="separate"/>
            </w:r>
            <w:r w:rsidR="00CA1FAD">
              <w:rPr>
                <w:noProof/>
                <w:webHidden/>
              </w:rPr>
              <w:t>41</w:t>
            </w:r>
            <w:r w:rsidR="00CA1FAD">
              <w:rPr>
                <w:noProof/>
                <w:webHidden/>
              </w:rPr>
              <w:fldChar w:fldCharType="end"/>
            </w:r>
          </w:hyperlink>
        </w:p>
        <w:p w:rsidR="00CA1FAD" w:rsidRDefault="00511831">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384989359" w:history="1">
            <w:r w:rsidR="00CA1FAD" w:rsidRPr="003105AE">
              <w:rPr>
                <w:rStyle w:val="Hyperlinkki"/>
                <w:noProof/>
              </w:rPr>
              <w:t>3.</w:t>
            </w:r>
            <w:r w:rsidR="00CA1FAD">
              <w:rPr>
                <w:rFonts w:asciiTheme="minorHAnsi" w:eastAsiaTheme="minorEastAsia" w:hAnsiTheme="minorHAnsi" w:cstheme="minorBidi"/>
                <w:noProof/>
                <w:sz w:val="22"/>
                <w:szCs w:val="22"/>
                <w:lang w:eastAsia="fi-FI"/>
              </w:rPr>
              <w:tab/>
            </w:r>
            <w:r w:rsidR="00CA1FAD" w:rsidRPr="003105AE">
              <w:rPr>
                <w:rStyle w:val="Hyperlinkki"/>
                <w:noProof/>
              </w:rPr>
              <w:t>Hoitopalaute</w:t>
            </w:r>
            <w:r w:rsidR="00CA1FAD">
              <w:rPr>
                <w:noProof/>
                <w:webHidden/>
              </w:rPr>
              <w:tab/>
            </w:r>
            <w:r w:rsidR="00CA1FAD">
              <w:rPr>
                <w:noProof/>
                <w:webHidden/>
              </w:rPr>
              <w:fldChar w:fldCharType="begin"/>
            </w:r>
            <w:r w:rsidR="00CA1FAD">
              <w:rPr>
                <w:noProof/>
                <w:webHidden/>
              </w:rPr>
              <w:instrText xml:space="preserve"> PAGEREF _Toc384989359 \h </w:instrText>
            </w:r>
            <w:r w:rsidR="00CA1FAD">
              <w:rPr>
                <w:noProof/>
                <w:webHidden/>
              </w:rPr>
            </w:r>
            <w:r w:rsidR="00CA1FAD">
              <w:rPr>
                <w:noProof/>
                <w:webHidden/>
              </w:rPr>
              <w:fldChar w:fldCharType="separate"/>
            </w:r>
            <w:r w:rsidR="00CA1FAD">
              <w:rPr>
                <w:noProof/>
                <w:webHidden/>
              </w:rPr>
              <w:t>41</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60" w:history="1">
            <w:r w:rsidR="00CA1FAD" w:rsidRPr="003105AE">
              <w:rPr>
                <w:rStyle w:val="Hyperlinkki"/>
                <w:noProof/>
              </w:rPr>
              <w:t>3.1</w:t>
            </w:r>
            <w:r w:rsidR="00CA1FAD">
              <w:rPr>
                <w:rFonts w:asciiTheme="minorHAnsi" w:eastAsiaTheme="minorEastAsia" w:hAnsiTheme="minorHAnsi" w:cstheme="minorBidi"/>
                <w:noProof/>
                <w:sz w:val="22"/>
                <w:szCs w:val="22"/>
                <w:lang w:eastAsia="fi-FI"/>
              </w:rPr>
              <w:tab/>
            </w:r>
            <w:r w:rsidR="00CA1FAD" w:rsidRPr="003105AE">
              <w:rPr>
                <w:rStyle w:val="Hyperlinkki"/>
                <w:noProof/>
              </w:rPr>
              <w:t>Hoitopalautteen perusrakenne</w:t>
            </w:r>
            <w:r w:rsidR="00CA1FAD">
              <w:rPr>
                <w:noProof/>
                <w:webHidden/>
              </w:rPr>
              <w:tab/>
            </w:r>
            <w:r w:rsidR="00CA1FAD">
              <w:rPr>
                <w:noProof/>
                <w:webHidden/>
              </w:rPr>
              <w:fldChar w:fldCharType="begin"/>
            </w:r>
            <w:r w:rsidR="00CA1FAD">
              <w:rPr>
                <w:noProof/>
                <w:webHidden/>
              </w:rPr>
              <w:instrText xml:space="preserve"> PAGEREF _Toc384989360 \h </w:instrText>
            </w:r>
            <w:r w:rsidR="00CA1FAD">
              <w:rPr>
                <w:noProof/>
                <w:webHidden/>
              </w:rPr>
            </w:r>
            <w:r w:rsidR="00CA1FAD">
              <w:rPr>
                <w:noProof/>
                <w:webHidden/>
              </w:rPr>
              <w:fldChar w:fldCharType="separate"/>
            </w:r>
            <w:r w:rsidR="00CA1FAD">
              <w:rPr>
                <w:noProof/>
                <w:webHidden/>
              </w:rPr>
              <w:t>41</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61" w:history="1">
            <w:r w:rsidR="00CA1FAD" w:rsidRPr="003105AE">
              <w:rPr>
                <w:rStyle w:val="Hyperlinkki"/>
                <w:noProof/>
              </w:rPr>
              <w:t>3.2</w:t>
            </w:r>
            <w:r w:rsidR="00CA1FAD">
              <w:rPr>
                <w:rFonts w:asciiTheme="minorHAnsi" w:eastAsiaTheme="minorEastAsia" w:hAnsiTheme="minorHAnsi" w:cstheme="minorBidi"/>
                <w:noProof/>
                <w:sz w:val="22"/>
                <w:szCs w:val="22"/>
                <w:lang w:eastAsia="fi-FI"/>
              </w:rPr>
              <w:tab/>
            </w:r>
            <w:r w:rsidR="00CA1FAD" w:rsidRPr="003105AE">
              <w:rPr>
                <w:rStyle w:val="Hyperlinkki"/>
                <w:noProof/>
              </w:rPr>
              <w:t>Hoitopalautteen perusrakenteiden yhteenveto</w:t>
            </w:r>
            <w:r w:rsidR="00CA1FAD">
              <w:rPr>
                <w:noProof/>
                <w:webHidden/>
              </w:rPr>
              <w:tab/>
            </w:r>
            <w:r w:rsidR="00CA1FAD">
              <w:rPr>
                <w:noProof/>
                <w:webHidden/>
              </w:rPr>
              <w:fldChar w:fldCharType="begin"/>
            </w:r>
            <w:r w:rsidR="00CA1FAD">
              <w:rPr>
                <w:noProof/>
                <w:webHidden/>
              </w:rPr>
              <w:instrText xml:space="preserve"> PAGEREF _Toc384989361 \h </w:instrText>
            </w:r>
            <w:r w:rsidR="00CA1FAD">
              <w:rPr>
                <w:noProof/>
                <w:webHidden/>
              </w:rPr>
            </w:r>
            <w:r w:rsidR="00CA1FAD">
              <w:rPr>
                <w:noProof/>
                <w:webHidden/>
              </w:rPr>
              <w:fldChar w:fldCharType="separate"/>
            </w:r>
            <w:r w:rsidR="00CA1FAD">
              <w:rPr>
                <w:noProof/>
                <w:webHidden/>
              </w:rPr>
              <w:t>43</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79" w:history="1">
            <w:r w:rsidR="00CA1FAD" w:rsidRPr="003105AE">
              <w:rPr>
                <w:rStyle w:val="Hyperlinkki"/>
                <w:noProof/>
              </w:rPr>
              <w:t>3.3</w:t>
            </w:r>
            <w:r w:rsidR="00CA1FAD">
              <w:rPr>
                <w:rFonts w:asciiTheme="minorHAnsi" w:eastAsiaTheme="minorEastAsia" w:hAnsiTheme="minorHAnsi" w:cstheme="minorBidi"/>
                <w:noProof/>
                <w:sz w:val="22"/>
                <w:szCs w:val="22"/>
                <w:lang w:eastAsia="fi-FI"/>
              </w:rPr>
              <w:tab/>
            </w:r>
            <w:r w:rsidR="00CA1FAD" w:rsidRPr="003105AE">
              <w:rPr>
                <w:rStyle w:val="Hyperlinkki"/>
                <w:noProof/>
              </w:rPr>
              <w:t>Määrittämättömän hoitoprosessin vaiheen alle tulevat hoitopalautteen otsikot ja tietokentät</w:t>
            </w:r>
            <w:r w:rsidR="00CA1FAD">
              <w:rPr>
                <w:noProof/>
                <w:webHidden/>
              </w:rPr>
              <w:tab/>
            </w:r>
            <w:r w:rsidR="00CA1FAD">
              <w:rPr>
                <w:noProof/>
                <w:webHidden/>
              </w:rPr>
              <w:fldChar w:fldCharType="begin"/>
            </w:r>
            <w:r w:rsidR="00CA1FAD">
              <w:rPr>
                <w:noProof/>
                <w:webHidden/>
              </w:rPr>
              <w:instrText xml:space="preserve"> PAGEREF _Toc384989379 \h </w:instrText>
            </w:r>
            <w:r w:rsidR="00CA1FAD">
              <w:rPr>
                <w:noProof/>
                <w:webHidden/>
              </w:rPr>
            </w:r>
            <w:r w:rsidR="00CA1FAD">
              <w:rPr>
                <w:noProof/>
                <w:webHidden/>
              </w:rPr>
              <w:fldChar w:fldCharType="separate"/>
            </w:r>
            <w:r w:rsidR="00CA1FAD">
              <w:rPr>
                <w:noProof/>
                <w:webHidden/>
              </w:rPr>
              <w:t>44</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0" w:history="1">
            <w:r w:rsidR="00CA1FAD" w:rsidRPr="003105AE">
              <w:rPr>
                <w:rStyle w:val="Hyperlinkki"/>
                <w:noProof/>
              </w:rPr>
              <w:t>3.3.1</w:t>
            </w:r>
            <w:r w:rsidR="00CA1FAD">
              <w:rPr>
                <w:rFonts w:asciiTheme="minorHAnsi" w:eastAsiaTheme="minorEastAsia" w:hAnsiTheme="minorHAnsi" w:cstheme="minorBidi"/>
                <w:noProof/>
                <w:sz w:val="22"/>
                <w:szCs w:val="22"/>
                <w:lang w:eastAsia="fi-FI"/>
              </w:rPr>
              <w:tab/>
            </w:r>
            <w:r w:rsidR="00CA1FAD" w:rsidRPr="003105AE">
              <w:rPr>
                <w:rStyle w:val="Hyperlinkki"/>
                <w:noProof/>
              </w:rPr>
              <w:t>Lähetteen ja hoitopalautteen tekniset- ja osapuolitiedot</w:t>
            </w:r>
            <w:r w:rsidR="00CA1FAD">
              <w:rPr>
                <w:noProof/>
                <w:webHidden/>
              </w:rPr>
              <w:tab/>
            </w:r>
            <w:r w:rsidR="00CA1FAD">
              <w:rPr>
                <w:noProof/>
                <w:webHidden/>
              </w:rPr>
              <w:fldChar w:fldCharType="begin"/>
            </w:r>
            <w:r w:rsidR="00CA1FAD">
              <w:rPr>
                <w:noProof/>
                <w:webHidden/>
              </w:rPr>
              <w:instrText xml:space="preserve"> PAGEREF _Toc384989380 \h </w:instrText>
            </w:r>
            <w:r w:rsidR="00CA1FAD">
              <w:rPr>
                <w:noProof/>
                <w:webHidden/>
              </w:rPr>
            </w:r>
            <w:r w:rsidR="00CA1FAD">
              <w:rPr>
                <w:noProof/>
                <w:webHidden/>
              </w:rPr>
              <w:fldChar w:fldCharType="separate"/>
            </w:r>
            <w:r w:rsidR="00CA1FAD">
              <w:rPr>
                <w:noProof/>
                <w:webHidden/>
              </w:rPr>
              <w:t>44</w:t>
            </w:r>
            <w:r w:rsidR="00CA1FAD">
              <w:rPr>
                <w:noProof/>
                <w:webHidden/>
              </w:rPr>
              <w:fldChar w:fldCharType="end"/>
            </w:r>
          </w:hyperlink>
        </w:p>
        <w:p w:rsidR="00CA1FAD" w:rsidRDefault="00511831">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384989381" w:history="1">
            <w:r w:rsidR="00CA1FAD" w:rsidRPr="003105AE">
              <w:rPr>
                <w:rStyle w:val="Hyperlinkki"/>
                <w:noProof/>
              </w:rPr>
              <w:t>3.4</w:t>
            </w:r>
            <w:r w:rsidR="00CA1FAD">
              <w:rPr>
                <w:rFonts w:asciiTheme="minorHAnsi" w:eastAsiaTheme="minorEastAsia" w:hAnsiTheme="minorHAnsi" w:cstheme="minorBidi"/>
                <w:noProof/>
                <w:sz w:val="22"/>
                <w:szCs w:val="22"/>
                <w:lang w:eastAsia="fi-FI"/>
              </w:rPr>
              <w:tab/>
            </w:r>
            <w:r w:rsidR="00CA1FAD" w:rsidRPr="003105AE">
              <w:rPr>
                <w:rStyle w:val="Hyperlinkki"/>
                <w:noProof/>
              </w:rPr>
              <w:t>Hoidon arviointi hoitoprosessin vaiheen alle tulevat hoitopalautteen otsikot ja tietokentät</w:t>
            </w:r>
            <w:r w:rsidR="00CA1FAD">
              <w:rPr>
                <w:noProof/>
                <w:webHidden/>
              </w:rPr>
              <w:tab/>
            </w:r>
            <w:r w:rsidR="00CA1FAD">
              <w:rPr>
                <w:noProof/>
                <w:webHidden/>
              </w:rPr>
              <w:fldChar w:fldCharType="begin"/>
            </w:r>
            <w:r w:rsidR="00CA1FAD">
              <w:rPr>
                <w:noProof/>
                <w:webHidden/>
              </w:rPr>
              <w:instrText xml:space="preserve"> PAGEREF _Toc384989381 \h </w:instrText>
            </w:r>
            <w:r w:rsidR="00CA1FAD">
              <w:rPr>
                <w:noProof/>
                <w:webHidden/>
              </w:rPr>
            </w:r>
            <w:r w:rsidR="00CA1FAD">
              <w:rPr>
                <w:noProof/>
                <w:webHidden/>
              </w:rPr>
              <w:fldChar w:fldCharType="separate"/>
            </w:r>
            <w:r w:rsidR="00CA1FAD">
              <w:rPr>
                <w:noProof/>
                <w:webHidden/>
              </w:rPr>
              <w:t>46</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3" w:history="1">
            <w:r w:rsidR="00CA1FAD" w:rsidRPr="003105AE">
              <w:rPr>
                <w:rStyle w:val="Hyperlinkki"/>
                <w:noProof/>
              </w:rPr>
              <w:t>3.4.1</w:t>
            </w:r>
            <w:r w:rsidR="00CA1FAD">
              <w:rPr>
                <w:rFonts w:asciiTheme="minorHAnsi" w:eastAsiaTheme="minorEastAsia" w:hAnsiTheme="minorHAnsi" w:cstheme="minorBidi"/>
                <w:noProof/>
                <w:sz w:val="22"/>
                <w:szCs w:val="22"/>
                <w:lang w:eastAsia="fi-FI"/>
              </w:rPr>
              <w:tab/>
            </w:r>
            <w:r w:rsidR="00CA1FAD" w:rsidRPr="003105AE">
              <w:rPr>
                <w:rStyle w:val="Hyperlinkki"/>
                <w:noProof/>
              </w:rPr>
              <w:t>Palvelutapahtuma</w:t>
            </w:r>
            <w:r w:rsidR="00CA1FAD">
              <w:rPr>
                <w:noProof/>
                <w:webHidden/>
              </w:rPr>
              <w:tab/>
            </w:r>
            <w:r w:rsidR="00CA1FAD">
              <w:rPr>
                <w:noProof/>
                <w:webHidden/>
              </w:rPr>
              <w:fldChar w:fldCharType="begin"/>
            </w:r>
            <w:r w:rsidR="00CA1FAD">
              <w:rPr>
                <w:noProof/>
                <w:webHidden/>
              </w:rPr>
              <w:instrText xml:space="preserve"> PAGEREF _Toc384989383 \h </w:instrText>
            </w:r>
            <w:r w:rsidR="00CA1FAD">
              <w:rPr>
                <w:noProof/>
                <w:webHidden/>
              </w:rPr>
            </w:r>
            <w:r w:rsidR="00CA1FAD">
              <w:rPr>
                <w:noProof/>
                <w:webHidden/>
              </w:rPr>
              <w:fldChar w:fldCharType="separate"/>
            </w:r>
            <w:r w:rsidR="00CA1FAD">
              <w:rPr>
                <w:noProof/>
                <w:webHidden/>
              </w:rPr>
              <w:t>46</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4" w:history="1">
            <w:r w:rsidR="00CA1FAD" w:rsidRPr="003105AE">
              <w:rPr>
                <w:rStyle w:val="Hyperlinkki"/>
                <w:noProof/>
              </w:rPr>
              <w:t>3.4.2</w:t>
            </w:r>
            <w:r w:rsidR="00CA1FAD">
              <w:rPr>
                <w:rFonts w:asciiTheme="minorHAnsi" w:eastAsiaTheme="minorEastAsia" w:hAnsiTheme="minorHAnsi" w:cstheme="minorBidi"/>
                <w:noProof/>
                <w:sz w:val="22"/>
                <w:szCs w:val="22"/>
                <w:lang w:eastAsia="fi-FI"/>
              </w:rPr>
              <w:tab/>
            </w:r>
            <w:r w:rsidR="00CA1FAD" w:rsidRPr="003105AE">
              <w:rPr>
                <w:rStyle w:val="Hyperlinkki"/>
                <w:noProof/>
              </w:rPr>
              <w:t>Loppuarvio</w:t>
            </w:r>
            <w:r w:rsidR="00CA1FAD">
              <w:rPr>
                <w:noProof/>
                <w:webHidden/>
              </w:rPr>
              <w:tab/>
            </w:r>
            <w:r w:rsidR="00CA1FAD">
              <w:rPr>
                <w:noProof/>
                <w:webHidden/>
              </w:rPr>
              <w:fldChar w:fldCharType="begin"/>
            </w:r>
            <w:r w:rsidR="00CA1FAD">
              <w:rPr>
                <w:noProof/>
                <w:webHidden/>
              </w:rPr>
              <w:instrText xml:space="preserve"> PAGEREF _Toc384989384 \h </w:instrText>
            </w:r>
            <w:r w:rsidR="00CA1FAD">
              <w:rPr>
                <w:noProof/>
                <w:webHidden/>
              </w:rPr>
            </w:r>
            <w:r w:rsidR="00CA1FAD">
              <w:rPr>
                <w:noProof/>
                <w:webHidden/>
              </w:rPr>
              <w:fldChar w:fldCharType="separate"/>
            </w:r>
            <w:r w:rsidR="00CA1FAD">
              <w:rPr>
                <w:noProof/>
                <w:webHidden/>
              </w:rPr>
              <w:t>47</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5" w:history="1">
            <w:r w:rsidR="00CA1FAD" w:rsidRPr="003105AE">
              <w:rPr>
                <w:rStyle w:val="Hyperlinkki"/>
                <w:noProof/>
              </w:rPr>
              <w:t>3.4.3</w:t>
            </w:r>
            <w:r w:rsidR="00CA1FAD">
              <w:rPr>
                <w:rFonts w:asciiTheme="minorHAnsi" w:eastAsiaTheme="minorEastAsia" w:hAnsiTheme="minorHAnsi" w:cstheme="minorBidi"/>
                <w:noProof/>
                <w:sz w:val="22"/>
                <w:szCs w:val="22"/>
                <w:lang w:eastAsia="fi-FI"/>
              </w:rPr>
              <w:tab/>
            </w:r>
            <w:r w:rsidR="00CA1FAD" w:rsidRPr="003105AE">
              <w:rPr>
                <w:rStyle w:val="Hyperlinkki"/>
                <w:noProof/>
              </w:rPr>
              <w:t>Hoidon tarve</w:t>
            </w:r>
            <w:r w:rsidR="00CA1FAD">
              <w:rPr>
                <w:noProof/>
                <w:webHidden/>
              </w:rPr>
              <w:tab/>
            </w:r>
            <w:r w:rsidR="00CA1FAD">
              <w:rPr>
                <w:noProof/>
                <w:webHidden/>
              </w:rPr>
              <w:fldChar w:fldCharType="begin"/>
            </w:r>
            <w:r w:rsidR="00CA1FAD">
              <w:rPr>
                <w:noProof/>
                <w:webHidden/>
              </w:rPr>
              <w:instrText xml:space="preserve"> PAGEREF _Toc384989385 \h </w:instrText>
            </w:r>
            <w:r w:rsidR="00CA1FAD">
              <w:rPr>
                <w:noProof/>
                <w:webHidden/>
              </w:rPr>
            </w:r>
            <w:r w:rsidR="00CA1FAD">
              <w:rPr>
                <w:noProof/>
                <w:webHidden/>
              </w:rPr>
              <w:fldChar w:fldCharType="separate"/>
            </w:r>
            <w:r w:rsidR="00CA1FAD">
              <w:rPr>
                <w:noProof/>
                <w:webHidden/>
              </w:rPr>
              <w:t>47</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6" w:history="1">
            <w:r w:rsidR="00CA1FAD" w:rsidRPr="003105AE">
              <w:rPr>
                <w:rStyle w:val="Hyperlinkki"/>
                <w:noProof/>
              </w:rPr>
              <w:t>3.4.4</w:t>
            </w:r>
            <w:r w:rsidR="00CA1FAD">
              <w:rPr>
                <w:rFonts w:asciiTheme="minorHAnsi" w:eastAsiaTheme="minorEastAsia" w:hAnsiTheme="minorHAnsi" w:cstheme="minorBidi"/>
                <w:noProof/>
                <w:sz w:val="22"/>
                <w:szCs w:val="22"/>
                <w:lang w:eastAsia="fi-FI"/>
              </w:rPr>
              <w:tab/>
            </w:r>
            <w:r w:rsidR="00CA1FAD" w:rsidRPr="003105AE">
              <w:rPr>
                <w:rStyle w:val="Hyperlinkki"/>
                <w:noProof/>
              </w:rPr>
              <w:t>Tutkimukset</w:t>
            </w:r>
            <w:r w:rsidR="00CA1FAD">
              <w:rPr>
                <w:noProof/>
                <w:webHidden/>
              </w:rPr>
              <w:tab/>
            </w:r>
            <w:r w:rsidR="00CA1FAD">
              <w:rPr>
                <w:noProof/>
                <w:webHidden/>
              </w:rPr>
              <w:fldChar w:fldCharType="begin"/>
            </w:r>
            <w:r w:rsidR="00CA1FAD">
              <w:rPr>
                <w:noProof/>
                <w:webHidden/>
              </w:rPr>
              <w:instrText xml:space="preserve"> PAGEREF _Toc384989386 \h </w:instrText>
            </w:r>
            <w:r w:rsidR="00CA1FAD">
              <w:rPr>
                <w:noProof/>
                <w:webHidden/>
              </w:rPr>
            </w:r>
            <w:r w:rsidR="00CA1FAD">
              <w:rPr>
                <w:noProof/>
                <w:webHidden/>
              </w:rPr>
              <w:fldChar w:fldCharType="separate"/>
            </w:r>
            <w:r w:rsidR="00CA1FAD">
              <w:rPr>
                <w:noProof/>
                <w:webHidden/>
              </w:rPr>
              <w:t>47</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7" w:history="1">
            <w:r w:rsidR="00CA1FAD" w:rsidRPr="003105AE">
              <w:rPr>
                <w:rStyle w:val="Hyperlinkki"/>
                <w:noProof/>
              </w:rPr>
              <w:t>3.4.5</w:t>
            </w:r>
            <w:r w:rsidR="00CA1FAD">
              <w:rPr>
                <w:rFonts w:asciiTheme="minorHAnsi" w:eastAsiaTheme="minorEastAsia" w:hAnsiTheme="minorHAnsi" w:cstheme="minorBidi"/>
                <w:noProof/>
                <w:sz w:val="22"/>
                <w:szCs w:val="22"/>
                <w:lang w:eastAsia="fi-FI"/>
              </w:rPr>
              <w:tab/>
            </w:r>
            <w:r w:rsidR="00CA1FAD" w:rsidRPr="003105AE">
              <w:rPr>
                <w:rStyle w:val="Hyperlinkki"/>
                <w:noProof/>
              </w:rPr>
              <w:t>Toimenpiteet</w:t>
            </w:r>
            <w:r w:rsidR="00CA1FAD">
              <w:rPr>
                <w:noProof/>
                <w:webHidden/>
              </w:rPr>
              <w:tab/>
            </w:r>
            <w:r w:rsidR="00CA1FAD">
              <w:rPr>
                <w:noProof/>
                <w:webHidden/>
              </w:rPr>
              <w:fldChar w:fldCharType="begin"/>
            </w:r>
            <w:r w:rsidR="00CA1FAD">
              <w:rPr>
                <w:noProof/>
                <w:webHidden/>
              </w:rPr>
              <w:instrText xml:space="preserve"> PAGEREF _Toc384989387 \h </w:instrText>
            </w:r>
            <w:r w:rsidR="00CA1FAD">
              <w:rPr>
                <w:noProof/>
                <w:webHidden/>
              </w:rPr>
            </w:r>
            <w:r w:rsidR="00CA1FAD">
              <w:rPr>
                <w:noProof/>
                <w:webHidden/>
              </w:rPr>
              <w:fldChar w:fldCharType="separate"/>
            </w:r>
            <w:r w:rsidR="00CA1FAD">
              <w:rPr>
                <w:noProof/>
                <w:webHidden/>
              </w:rPr>
              <w:t>48</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8" w:history="1">
            <w:r w:rsidR="00CA1FAD" w:rsidRPr="003105AE">
              <w:rPr>
                <w:rStyle w:val="Hyperlinkki"/>
                <w:noProof/>
              </w:rPr>
              <w:t>3.4.6</w:t>
            </w:r>
            <w:r w:rsidR="00CA1FAD">
              <w:rPr>
                <w:rFonts w:asciiTheme="minorHAnsi" w:eastAsiaTheme="minorEastAsia" w:hAnsiTheme="minorHAnsi" w:cstheme="minorBidi"/>
                <w:noProof/>
                <w:sz w:val="22"/>
                <w:szCs w:val="22"/>
                <w:lang w:eastAsia="fi-FI"/>
              </w:rPr>
              <w:tab/>
            </w:r>
            <w:r w:rsidR="00CA1FAD" w:rsidRPr="003105AE">
              <w:rPr>
                <w:rStyle w:val="Hyperlinkki"/>
                <w:noProof/>
              </w:rPr>
              <w:t>Diagnoosi: asiakkaan aikaisemmat sairaudet</w:t>
            </w:r>
            <w:r w:rsidR="00CA1FAD">
              <w:rPr>
                <w:noProof/>
                <w:webHidden/>
              </w:rPr>
              <w:tab/>
            </w:r>
            <w:r w:rsidR="00CA1FAD">
              <w:rPr>
                <w:noProof/>
                <w:webHidden/>
              </w:rPr>
              <w:fldChar w:fldCharType="begin"/>
            </w:r>
            <w:r w:rsidR="00CA1FAD">
              <w:rPr>
                <w:noProof/>
                <w:webHidden/>
              </w:rPr>
              <w:instrText xml:space="preserve"> PAGEREF _Toc384989388 \h </w:instrText>
            </w:r>
            <w:r w:rsidR="00CA1FAD">
              <w:rPr>
                <w:noProof/>
                <w:webHidden/>
              </w:rPr>
            </w:r>
            <w:r w:rsidR="00CA1FAD">
              <w:rPr>
                <w:noProof/>
                <w:webHidden/>
              </w:rPr>
              <w:fldChar w:fldCharType="separate"/>
            </w:r>
            <w:r w:rsidR="00CA1FAD">
              <w:rPr>
                <w:noProof/>
                <w:webHidden/>
              </w:rPr>
              <w:t>50</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89" w:history="1">
            <w:r w:rsidR="00CA1FAD" w:rsidRPr="003105AE">
              <w:rPr>
                <w:rStyle w:val="Hyperlinkki"/>
                <w:noProof/>
              </w:rPr>
              <w:t>3.4.7</w:t>
            </w:r>
            <w:r w:rsidR="00CA1FAD">
              <w:rPr>
                <w:rFonts w:asciiTheme="minorHAnsi" w:eastAsiaTheme="minorEastAsia" w:hAnsiTheme="minorHAnsi" w:cstheme="minorBidi"/>
                <w:noProof/>
                <w:sz w:val="22"/>
                <w:szCs w:val="22"/>
                <w:lang w:eastAsia="fi-FI"/>
              </w:rPr>
              <w:tab/>
            </w:r>
            <w:r w:rsidR="00CA1FAD" w:rsidRPr="003105AE">
              <w:rPr>
                <w:rStyle w:val="Hyperlinkki"/>
                <w:noProof/>
              </w:rPr>
              <w:t>Lääkehoito</w:t>
            </w:r>
            <w:r w:rsidR="00CA1FAD">
              <w:rPr>
                <w:noProof/>
                <w:webHidden/>
              </w:rPr>
              <w:tab/>
            </w:r>
            <w:r w:rsidR="00CA1FAD">
              <w:rPr>
                <w:noProof/>
                <w:webHidden/>
              </w:rPr>
              <w:fldChar w:fldCharType="begin"/>
            </w:r>
            <w:r w:rsidR="00CA1FAD">
              <w:rPr>
                <w:noProof/>
                <w:webHidden/>
              </w:rPr>
              <w:instrText xml:space="preserve"> PAGEREF _Toc384989389 \h </w:instrText>
            </w:r>
            <w:r w:rsidR="00CA1FAD">
              <w:rPr>
                <w:noProof/>
                <w:webHidden/>
              </w:rPr>
            </w:r>
            <w:r w:rsidR="00CA1FAD">
              <w:rPr>
                <w:noProof/>
                <w:webHidden/>
              </w:rPr>
              <w:fldChar w:fldCharType="separate"/>
            </w:r>
            <w:r w:rsidR="00CA1FAD">
              <w:rPr>
                <w:noProof/>
                <w:webHidden/>
              </w:rPr>
              <w:t>52</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90" w:history="1">
            <w:r w:rsidR="00CA1FAD" w:rsidRPr="003105AE">
              <w:rPr>
                <w:rStyle w:val="Hyperlinkki"/>
                <w:noProof/>
              </w:rPr>
              <w:t>3.4.8</w:t>
            </w:r>
            <w:r w:rsidR="00CA1FAD">
              <w:rPr>
                <w:rFonts w:asciiTheme="minorHAnsi" w:eastAsiaTheme="minorEastAsia" w:hAnsiTheme="minorHAnsi" w:cstheme="minorBidi"/>
                <w:noProof/>
                <w:sz w:val="22"/>
                <w:szCs w:val="22"/>
                <w:lang w:eastAsia="fi-FI"/>
              </w:rPr>
              <w:tab/>
            </w:r>
            <w:r w:rsidR="00CA1FAD" w:rsidRPr="003105AE">
              <w:rPr>
                <w:rStyle w:val="Hyperlinkki"/>
                <w:noProof/>
              </w:rPr>
              <w:t>Lausunnot</w:t>
            </w:r>
            <w:r w:rsidR="00CA1FAD">
              <w:rPr>
                <w:noProof/>
                <w:webHidden/>
              </w:rPr>
              <w:tab/>
            </w:r>
            <w:r w:rsidR="00CA1FAD">
              <w:rPr>
                <w:noProof/>
                <w:webHidden/>
              </w:rPr>
              <w:fldChar w:fldCharType="begin"/>
            </w:r>
            <w:r w:rsidR="00CA1FAD">
              <w:rPr>
                <w:noProof/>
                <w:webHidden/>
              </w:rPr>
              <w:instrText xml:space="preserve"> PAGEREF _Toc384989390 \h </w:instrText>
            </w:r>
            <w:r w:rsidR="00CA1FAD">
              <w:rPr>
                <w:noProof/>
                <w:webHidden/>
              </w:rPr>
            </w:r>
            <w:r w:rsidR="00CA1FAD">
              <w:rPr>
                <w:noProof/>
                <w:webHidden/>
              </w:rPr>
              <w:fldChar w:fldCharType="separate"/>
            </w:r>
            <w:r w:rsidR="00CA1FAD">
              <w:rPr>
                <w:noProof/>
                <w:webHidden/>
              </w:rPr>
              <w:t>52</w:t>
            </w:r>
            <w:r w:rsidR="00CA1FAD">
              <w:rPr>
                <w:noProof/>
                <w:webHidden/>
              </w:rPr>
              <w:fldChar w:fldCharType="end"/>
            </w:r>
          </w:hyperlink>
        </w:p>
        <w:p w:rsidR="00CA1FAD" w:rsidRDefault="00511831">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384989391" w:history="1">
            <w:r w:rsidR="00CA1FAD" w:rsidRPr="003105AE">
              <w:rPr>
                <w:rStyle w:val="Hyperlinkki"/>
                <w:noProof/>
              </w:rPr>
              <w:t>3.4.9</w:t>
            </w:r>
            <w:r w:rsidR="00CA1FAD">
              <w:rPr>
                <w:rFonts w:asciiTheme="minorHAnsi" w:eastAsiaTheme="minorEastAsia" w:hAnsiTheme="minorHAnsi" w:cstheme="minorBidi"/>
                <w:noProof/>
                <w:sz w:val="22"/>
                <w:szCs w:val="22"/>
                <w:lang w:eastAsia="fi-FI"/>
              </w:rPr>
              <w:tab/>
            </w:r>
            <w:r w:rsidR="00CA1FAD" w:rsidRPr="003105AE">
              <w:rPr>
                <w:rStyle w:val="Hyperlinkki"/>
                <w:noProof/>
              </w:rPr>
              <w:t>Apuvälineet</w:t>
            </w:r>
            <w:r w:rsidR="00CA1FAD">
              <w:rPr>
                <w:noProof/>
                <w:webHidden/>
              </w:rPr>
              <w:tab/>
            </w:r>
            <w:r w:rsidR="00CA1FAD">
              <w:rPr>
                <w:noProof/>
                <w:webHidden/>
              </w:rPr>
              <w:fldChar w:fldCharType="begin"/>
            </w:r>
            <w:r w:rsidR="00CA1FAD">
              <w:rPr>
                <w:noProof/>
                <w:webHidden/>
              </w:rPr>
              <w:instrText xml:space="preserve"> PAGEREF _Toc384989391 \h </w:instrText>
            </w:r>
            <w:r w:rsidR="00CA1FAD">
              <w:rPr>
                <w:noProof/>
                <w:webHidden/>
              </w:rPr>
            </w:r>
            <w:r w:rsidR="00CA1FAD">
              <w:rPr>
                <w:noProof/>
                <w:webHidden/>
              </w:rPr>
              <w:fldChar w:fldCharType="separate"/>
            </w:r>
            <w:r w:rsidR="00CA1FAD">
              <w:rPr>
                <w:noProof/>
                <w:webHidden/>
              </w:rPr>
              <w:t>53</w:t>
            </w:r>
            <w:r w:rsidR="00CA1FAD">
              <w:rPr>
                <w:noProof/>
                <w:webHidden/>
              </w:rPr>
              <w:fldChar w:fldCharType="end"/>
            </w:r>
          </w:hyperlink>
        </w:p>
        <w:p w:rsidR="00CA1FAD" w:rsidRDefault="00511831">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92" w:history="1">
            <w:r w:rsidR="00CA1FAD" w:rsidRPr="003105AE">
              <w:rPr>
                <w:rStyle w:val="Hyperlinkki"/>
                <w:noProof/>
              </w:rPr>
              <w:t>3.4.10</w:t>
            </w:r>
            <w:r w:rsidR="00CA1FAD">
              <w:rPr>
                <w:rFonts w:asciiTheme="minorHAnsi" w:eastAsiaTheme="minorEastAsia" w:hAnsiTheme="minorHAnsi" w:cstheme="minorBidi"/>
                <w:noProof/>
                <w:sz w:val="22"/>
                <w:szCs w:val="22"/>
                <w:lang w:eastAsia="fi-FI"/>
              </w:rPr>
              <w:tab/>
            </w:r>
            <w:r w:rsidR="00CA1FAD" w:rsidRPr="003105AE">
              <w:rPr>
                <w:rStyle w:val="Hyperlinkki"/>
                <w:noProof/>
              </w:rPr>
              <w:t>Kuntoutus</w:t>
            </w:r>
            <w:r w:rsidR="00CA1FAD">
              <w:rPr>
                <w:noProof/>
                <w:webHidden/>
              </w:rPr>
              <w:tab/>
            </w:r>
            <w:r w:rsidR="00CA1FAD">
              <w:rPr>
                <w:noProof/>
                <w:webHidden/>
              </w:rPr>
              <w:fldChar w:fldCharType="begin"/>
            </w:r>
            <w:r w:rsidR="00CA1FAD">
              <w:rPr>
                <w:noProof/>
                <w:webHidden/>
              </w:rPr>
              <w:instrText xml:space="preserve"> PAGEREF _Toc384989392 \h </w:instrText>
            </w:r>
            <w:r w:rsidR="00CA1FAD">
              <w:rPr>
                <w:noProof/>
                <w:webHidden/>
              </w:rPr>
            </w:r>
            <w:r w:rsidR="00CA1FAD">
              <w:rPr>
                <w:noProof/>
                <w:webHidden/>
              </w:rPr>
              <w:fldChar w:fldCharType="separate"/>
            </w:r>
            <w:r w:rsidR="00CA1FAD">
              <w:rPr>
                <w:noProof/>
                <w:webHidden/>
              </w:rPr>
              <w:t>54</w:t>
            </w:r>
            <w:r w:rsidR="00CA1FAD">
              <w:rPr>
                <w:noProof/>
                <w:webHidden/>
              </w:rPr>
              <w:fldChar w:fldCharType="end"/>
            </w:r>
          </w:hyperlink>
        </w:p>
        <w:p w:rsidR="00CA1FAD" w:rsidRDefault="00511831">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93" w:history="1">
            <w:r w:rsidR="00CA1FAD" w:rsidRPr="003105AE">
              <w:rPr>
                <w:rStyle w:val="Hyperlinkki"/>
                <w:noProof/>
              </w:rPr>
              <w:t>3.4.11</w:t>
            </w:r>
            <w:r w:rsidR="00CA1FAD">
              <w:rPr>
                <w:rFonts w:asciiTheme="minorHAnsi" w:eastAsiaTheme="minorEastAsia" w:hAnsiTheme="minorHAnsi" w:cstheme="minorBidi"/>
                <w:noProof/>
                <w:sz w:val="22"/>
                <w:szCs w:val="22"/>
                <w:lang w:eastAsia="fi-FI"/>
              </w:rPr>
              <w:tab/>
            </w:r>
            <w:r w:rsidR="00CA1FAD" w:rsidRPr="003105AE">
              <w:rPr>
                <w:rStyle w:val="Hyperlinkki"/>
                <w:noProof/>
              </w:rPr>
              <w:t>Toimintakyky</w:t>
            </w:r>
            <w:r w:rsidR="00CA1FAD">
              <w:rPr>
                <w:noProof/>
                <w:webHidden/>
              </w:rPr>
              <w:tab/>
            </w:r>
            <w:r w:rsidR="00CA1FAD">
              <w:rPr>
                <w:noProof/>
                <w:webHidden/>
              </w:rPr>
              <w:fldChar w:fldCharType="begin"/>
            </w:r>
            <w:r w:rsidR="00CA1FAD">
              <w:rPr>
                <w:noProof/>
                <w:webHidden/>
              </w:rPr>
              <w:instrText xml:space="preserve"> PAGEREF _Toc384989393 \h </w:instrText>
            </w:r>
            <w:r w:rsidR="00CA1FAD">
              <w:rPr>
                <w:noProof/>
                <w:webHidden/>
              </w:rPr>
            </w:r>
            <w:r w:rsidR="00CA1FAD">
              <w:rPr>
                <w:noProof/>
                <w:webHidden/>
              </w:rPr>
              <w:fldChar w:fldCharType="separate"/>
            </w:r>
            <w:r w:rsidR="00CA1FAD">
              <w:rPr>
                <w:noProof/>
                <w:webHidden/>
              </w:rPr>
              <w:t>54</w:t>
            </w:r>
            <w:r w:rsidR="00CA1FAD">
              <w:rPr>
                <w:noProof/>
                <w:webHidden/>
              </w:rPr>
              <w:fldChar w:fldCharType="end"/>
            </w:r>
          </w:hyperlink>
        </w:p>
        <w:p w:rsidR="00CA1FAD" w:rsidRDefault="00511831">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94" w:history="1">
            <w:r w:rsidR="00CA1FAD" w:rsidRPr="003105AE">
              <w:rPr>
                <w:rStyle w:val="Hyperlinkki"/>
                <w:noProof/>
              </w:rPr>
              <w:t>3.4.12</w:t>
            </w:r>
            <w:r w:rsidR="00CA1FAD">
              <w:rPr>
                <w:rFonts w:asciiTheme="minorHAnsi" w:eastAsiaTheme="minorEastAsia" w:hAnsiTheme="minorHAnsi" w:cstheme="minorBidi"/>
                <w:noProof/>
                <w:sz w:val="22"/>
                <w:szCs w:val="22"/>
                <w:lang w:eastAsia="fi-FI"/>
              </w:rPr>
              <w:tab/>
            </w:r>
            <w:r w:rsidR="00CA1FAD" w:rsidRPr="003105AE">
              <w:rPr>
                <w:rStyle w:val="Hyperlinkki"/>
                <w:noProof/>
              </w:rPr>
              <w:t>Jatkohoidon järjestämistä koskevat tiedot</w:t>
            </w:r>
            <w:r w:rsidR="00CA1FAD">
              <w:rPr>
                <w:noProof/>
                <w:webHidden/>
              </w:rPr>
              <w:tab/>
            </w:r>
            <w:r w:rsidR="00CA1FAD">
              <w:rPr>
                <w:noProof/>
                <w:webHidden/>
              </w:rPr>
              <w:fldChar w:fldCharType="begin"/>
            </w:r>
            <w:r w:rsidR="00CA1FAD">
              <w:rPr>
                <w:noProof/>
                <w:webHidden/>
              </w:rPr>
              <w:instrText xml:space="preserve"> PAGEREF _Toc384989394 \h </w:instrText>
            </w:r>
            <w:r w:rsidR="00CA1FAD">
              <w:rPr>
                <w:noProof/>
                <w:webHidden/>
              </w:rPr>
            </w:r>
            <w:r w:rsidR="00CA1FAD">
              <w:rPr>
                <w:noProof/>
                <w:webHidden/>
              </w:rPr>
              <w:fldChar w:fldCharType="separate"/>
            </w:r>
            <w:r w:rsidR="00CA1FAD">
              <w:rPr>
                <w:noProof/>
                <w:webHidden/>
              </w:rPr>
              <w:t>55</w:t>
            </w:r>
            <w:r w:rsidR="00CA1FAD">
              <w:rPr>
                <w:noProof/>
                <w:webHidden/>
              </w:rPr>
              <w:fldChar w:fldCharType="end"/>
            </w:r>
          </w:hyperlink>
        </w:p>
        <w:p w:rsidR="00CA1FAD" w:rsidRDefault="00511831">
          <w:pPr>
            <w:pStyle w:val="Sisluet3"/>
            <w:tabs>
              <w:tab w:val="left" w:pos="1400"/>
              <w:tab w:val="right" w:leader="dot" w:pos="8630"/>
            </w:tabs>
            <w:rPr>
              <w:rFonts w:asciiTheme="minorHAnsi" w:eastAsiaTheme="minorEastAsia" w:hAnsiTheme="minorHAnsi" w:cstheme="minorBidi"/>
              <w:noProof/>
              <w:sz w:val="22"/>
              <w:szCs w:val="22"/>
              <w:lang w:eastAsia="fi-FI"/>
            </w:rPr>
          </w:pPr>
          <w:hyperlink w:anchor="_Toc384989395" w:history="1">
            <w:r w:rsidR="00CA1FAD" w:rsidRPr="003105AE">
              <w:rPr>
                <w:rStyle w:val="Hyperlinkki"/>
                <w:noProof/>
              </w:rPr>
              <w:t>3.4.13</w:t>
            </w:r>
            <w:r w:rsidR="00CA1FAD">
              <w:rPr>
                <w:rFonts w:asciiTheme="minorHAnsi" w:eastAsiaTheme="minorEastAsia" w:hAnsiTheme="minorHAnsi" w:cstheme="minorBidi"/>
                <w:noProof/>
                <w:sz w:val="22"/>
                <w:szCs w:val="22"/>
                <w:lang w:eastAsia="fi-FI"/>
              </w:rPr>
              <w:tab/>
            </w:r>
            <w:r w:rsidR="00CA1FAD" w:rsidRPr="003105AE">
              <w:rPr>
                <w:rStyle w:val="Hyperlinkki"/>
                <w:noProof/>
              </w:rPr>
              <w:t>Kuljetuksen järjestäminen</w:t>
            </w:r>
            <w:r w:rsidR="00CA1FAD">
              <w:rPr>
                <w:noProof/>
                <w:webHidden/>
              </w:rPr>
              <w:tab/>
            </w:r>
            <w:r w:rsidR="00CA1FAD">
              <w:rPr>
                <w:noProof/>
                <w:webHidden/>
              </w:rPr>
              <w:fldChar w:fldCharType="begin"/>
            </w:r>
            <w:r w:rsidR="00CA1FAD">
              <w:rPr>
                <w:noProof/>
                <w:webHidden/>
              </w:rPr>
              <w:instrText xml:space="preserve"> PAGEREF _Toc384989395 \h </w:instrText>
            </w:r>
            <w:r w:rsidR="00CA1FAD">
              <w:rPr>
                <w:noProof/>
                <w:webHidden/>
              </w:rPr>
            </w:r>
            <w:r w:rsidR="00CA1FAD">
              <w:rPr>
                <w:noProof/>
                <w:webHidden/>
              </w:rPr>
              <w:fldChar w:fldCharType="separate"/>
            </w:r>
            <w:r w:rsidR="00CA1FAD">
              <w:rPr>
                <w:noProof/>
                <w:webHidden/>
              </w:rPr>
              <w:t>55</w:t>
            </w:r>
            <w:r w:rsidR="00CA1FAD">
              <w:rPr>
                <w:noProof/>
                <w:webHidden/>
              </w:rPr>
              <w:fldChar w:fldCharType="end"/>
            </w:r>
          </w:hyperlink>
        </w:p>
        <w:p w:rsidR="006C7725" w:rsidRDefault="006C7725" w:rsidP="00CC1036">
          <w:ins w:id="26" w:author="Tuomainen Mika" w:date="2014-04-03T23:14:00Z">
            <w:r>
              <w:fldChar w:fldCharType="end"/>
            </w:r>
          </w:ins>
        </w:p>
        <w:customXmlInsRangeStart w:id="27" w:author="Tuomainen Mika" w:date="2014-04-03T23:14:00Z"/>
      </w:sdtContent>
    </w:sdt>
    <w:customXmlInsRangeEnd w:id="27"/>
    <w:p w:rsidR="006C7725" w:rsidDel="006C7725" w:rsidRDefault="003E639A">
      <w:pPr>
        <w:rPr>
          <w:del w:id="28" w:author="Tuomainen Mika" w:date="2014-04-03T23:13:00Z"/>
        </w:rPr>
        <w:pPrChange w:id="29" w:author="Tuomainen Mika" w:date="2014-04-03T23:16:00Z">
          <w:pPr>
            <w:pStyle w:val="Sisluet1"/>
          </w:pPr>
        </w:pPrChange>
      </w:pPr>
      <w:del w:id="30" w:author="Tuomainen Mika" w:date="2014-04-03T23:13:00Z">
        <w:r w:rsidDel="006C7725">
          <w:fldChar w:fldCharType="begin"/>
        </w:r>
        <w:r w:rsidDel="006C7725">
          <w:delInstrText xml:space="preserve"> TOC \o "1-5" </w:delInstrText>
        </w:r>
        <w:r w:rsidDel="006C7725">
          <w:fldChar w:fldCharType="separate"/>
        </w:r>
        <w:bookmarkStart w:id="31" w:name="_Toc257716046"/>
      </w:del>
    </w:p>
    <w:p w:rsidR="003E639A" w:rsidDel="006C7725" w:rsidRDefault="00570A2F">
      <w:pPr>
        <w:rPr>
          <w:del w:id="32" w:author="Tuomainen Mika" w:date="2014-04-03T23:13:00Z"/>
          <w:noProof/>
          <w:szCs w:val="24"/>
          <w:lang w:eastAsia="fi-FI"/>
        </w:rPr>
        <w:pPrChange w:id="33" w:author="Tuomainen Mika" w:date="2014-04-03T23:16:00Z">
          <w:pPr>
            <w:pStyle w:val="Sisluet1"/>
            <w:tabs>
              <w:tab w:val="right" w:leader="dot" w:pos="8630"/>
            </w:tabs>
          </w:pPr>
        </w:pPrChange>
      </w:pPr>
      <w:del w:id="34" w:author="Tuomainen Mika" w:date="2014-04-03T23:12:00Z">
        <w:r w:rsidDel="006C7725">
          <w:rPr>
            <w:noProof/>
            <w:lang w:eastAsia="fi-FI"/>
          </w:rPr>
          <w:drawing>
            <wp:inline distT="0" distB="0" distL="0" distR="0" wp14:anchorId="7D826360" wp14:editId="0E2B4B05">
              <wp:extent cx="2009775" cy="552450"/>
              <wp:effectExtent l="0" t="0" r="9525" b="0"/>
              <wp:docPr id="2" name="Kuva 2" descr="KanT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nTa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552450"/>
                      </a:xfrm>
                      <a:prstGeom prst="rect">
                        <a:avLst/>
                      </a:prstGeom>
                      <a:noFill/>
                      <a:ln>
                        <a:noFill/>
                      </a:ln>
                    </pic:spPr>
                  </pic:pic>
                </a:graphicData>
              </a:graphic>
            </wp:inline>
          </w:drawing>
        </w:r>
        <w:bookmarkEnd w:id="31"/>
        <w:r w:rsidR="003E639A" w:rsidDel="006C7725">
          <w:rPr>
            <w:noProof/>
          </w:rPr>
          <w:tab/>
          <w:delText>1</w:delText>
        </w:r>
      </w:del>
    </w:p>
    <w:p w:rsidR="003E639A" w:rsidDel="006C7725" w:rsidRDefault="003E639A">
      <w:pPr>
        <w:rPr>
          <w:del w:id="35" w:author="Tuomainen Mika" w:date="2014-04-03T23:13:00Z"/>
          <w:noProof/>
          <w:szCs w:val="24"/>
          <w:lang w:eastAsia="fi-FI"/>
        </w:rPr>
        <w:pPrChange w:id="36" w:author="Tuomainen Mika" w:date="2014-04-03T23:16:00Z">
          <w:pPr>
            <w:pStyle w:val="Sisluet1"/>
            <w:tabs>
              <w:tab w:val="left" w:pos="400"/>
              <w:tab w:val="right" w:leader="dot" w:pos="8630"/>
            </w:tabs>
          </w:pPr>
        </w:pPrChange>
      </w:pPr>
      <w:del w:id="37" w:author="Tuomainen Mika" w:date="2014-04-03T23:13:00Z">
        <w:r w:rsidRPr="00F90853" w:rsidDel="006C7725">
          <w:rPr>
            <w:noProof/>
          </w:rPr>
          <w:delText>1.</w:delText>
        </w:r>
        <w:r w:rsidDel="006C7725">
          <w:rPr>
            <w:noProof/>
            <w:szCs w:val="24"/>
            <w:lang w:eastAsia="fi-FI"/>
          </w:rPr>
          <w:tab/>
        </w:r>
        <w:r w:rsidDel="006C7725">
          <w:rPr>
            <w:noProof/>
          </w:rPr>
          <w:delText>Lähete ja hoitopalaute</w:delText>
        </w:r>
        <w:r w:rsidDel="006C7725">
          <w:rPr>
            <w:noProof/>
          </w:rPr>
          <w:tab/>
          <w:delText>5</w:delText>
        </w:r>
      </w:del>
    </w:p>
    <w:p w:rsidR="003E639A" w:rsidDel="006C7725" w:rsidRDefault="003E639A">
      <w:pPr>
        <w:rPr>
          <w:del w:id="38" w:author="Tuomainen Mika" w:date="2014-04-03T23:13:00Z"/>
          <w:noProof/>
          <w:szCs w:val="24"/>
          <w:lang w:eastAsia="fi-FI"/>
        </w:rPr>
        <w:pPrChange w:id="39" w:author="Tuomainen Mika" w:date="2014-04-03T23:16:00Z">
          <w:pPr>
            <w:pStyle w:val="Sisluet2"/>
            <w:tabs>
              <w:tab w:val="left" w:pos="800"/>
              <w:tab w:val="right" w:leader="dot" w:pos="8630"/>
            </w:tabs>
          </w:pPr>
        </w:pPrChange>
      </w:pPr>
      <w:del w:id="40" w:author="Tuomainen Mika" w:date="2014-04-03T23:13:00Z">
        <w:r w:rsidDel="006C7725">
          <w:rPr>
            <w:noProof/>
          </w:rPr>
          <w:delText>1.1</w:delText>
        </w:r>
        <w:r w:rsidDel="006C7725">
          <w:rPr>
            <w:noProof/>
            <w:szCs w:val="24"/>
            <w:lang w:eastAsia="fi-FI"/>
          </w:rPr>
          <w:tab/>
        </w:r>
        <w:r w:rsidDel="006C7725">
          <w:rPr>
            <w:noProof/>
          </w:rPr>
          <w:delText>Mallinnuksen lähtötilanne</w:delText>
        </w:r>
        <w:r w:rsidDel="006C7725">
          <w:rPr>
            <w:noProof/>
          </w:rPr>
          <w:tab/>
          <w:delText>5</w:delText>
        </w:r>
      </w:del>
    </w:p>
    <w:p w:rsidR="003E639A" w:rsidDel="006C7725" w:rsidRDefault="003E639A">
      <w:pPr>
        <w:rPr>
          <w:del w:id="41" w:author="Tuomainen Mika" w:date="2014-04-03T23:13:00Z"/>
          <w:noProof/>
          <w:szCs w:val="24"/>
          <w:lang w:eastAsia="fi-FI"/>
        </w:rPr>
        <w:pPrChange w:id="42" w:author="Tuomainen Mika" w:date="2014-04-03T23:16:00Z">
          <w:pPr>
            <w:pStyle w:val="Sisluet2"/>
            <w:tabs>
              <w:tab w:val="left" w:pos="800"/>
              <w:tab w:val="right" w:leader="dot" w:pos="8630"/>
            </w:tabs>
          </w:pPr>
        </w:pPrChange>
      </w:pPr>
      <w:del w:id="43" w:author="Tuomainen Mika" w:date="2014-04-03T23:13:00Z">
        <w:r w:rsidDel="006C7725">
          <w:rPr>
            <w:noProof/>
          </w:rPr>
          <w:delText>1.2</w:delText>
        </w:r>
        <w:r w:rsidDel="006C7725">
          <w:rPr>
            <w:noProof/>
            <w:szCs w:val="24"/>
            <w:lang w:eastAsia="fi-FI"/>
          </w:rPr>
          <w:tab/>
        </w:r>
        <w:r w:rsidDel="006C7725">
          <w:rPr>
            <w:noProof/>
          </w:rPr>
          <w:delText>Perusrakenne</w:delText>
        </w:r>
        <w:r w:rsidDel="006C7725">
          <w:rPr>
            <w:noProof/>
          </w:rPr>
          <w:tab/>
          <w:delText>6</w:delText>
        </w:r>
      </w:del>
    </w:p>
    <w:p w:rsidR="003E639A" w:rsidDel="006C7725" w:rsidRDefault="003E639A">
      <w:pPr>
        <w:rPr>
          <w:del w:id="44" w:author="Tuomainen Mika" w:date="2014-04-03T23:13:00Z"/>
          <w:noProof/>
          <w:szCs w:val="24"/>
          <w:lang w:eastAsia="fi-FI"/>
        </w:rPr>
        <w:pPrChange w:id="45" w:author="Tuomainen Mika" w:date="2014-04-03T23:16:00Z">
          <w:pPr>
            <w:pStyle w:val="Sisluet1"/>
            <w:tabs>
              <w:tab w:val="left" w:pos="400"/>
              <w:tab w:val="right" w:leader="dot" w:pos="8630"/>
            </w:tabs>
          </w:pPr>
        </w:pPrChange>
      </w:pPr>
      <w:del w:id="46" w:author="Tuomainen Mika" w:date="2014-04-03T23:13:00Z">
        <w:r w:rsidRPr="00F90853" w:rsidDel="006C7725">
          <w:rPr>
            <w:noProof/>
          </w:rPr>
          <w:delText>2.</w:delText>
        </w:r>
        <w:r w:rsidDel="006C7725">
          <w:rPr>
            <w:noProof/>
            <w:szCs w:val="24"/>
            <w:lang w:eastAsia="fi-FI"/>
          </w:rPr>
          <w:tab/>
        </w:r>
        <w:r w:rsidDel="006C7725">
          <w:rPr>
            <w:noProof/>
          </w:rPr>
          <w:delText>Lähete</w:delText>
        </w:r>
        <w:r w:rsidDel="006C7725">
          <w:rPr>
            <w:noProof/>
          </w:rPr>
          <w:tab/>
          <w:delText>8</w:delText>
        </w:r>
      </w:del>
    </w:p>
    <w:p w:rsidR="003E639A" w:rsidDel="006C7725" w:rsidRDefault="003E639A">
      <w:pPr>
        <w:rPr>
          <w:del w:id="47" w:author="Tuomainen Mika" w:date="2014-04-03T23:13:00Z"/>
          <w:noProof/>
          <w:szCs w:val="24"/>
          <w:lang w:eastAsia="fi-FI"/>
        </w:rPr>
        <w:pPrChange w:id="48" w:author="Tuomainen Mika" w:date="2014-04-03T23:16:00Z">
          <w:pPr>
            <w:pStyle w:val="Sisluet2"/>
            <w:tabs>
              <w:tab w:val="left" w:pos="800"/>
              <w:tab w:val="right" w:leader="dot" w:pos="8630"/>
            </w:tabs>
          </w:pPr>
        </w:pPrChange>
      </w:pPr>
      <w:del w:id="49" w:author="Tuomainen Mika" w:date="2014-04-03T23:13:00Z">
        <w:r w:rsidDel="006C7725">
          <w:rPr>
            <w:noProof/>
          </w:rPr>
          <w:delText>2.1</w:delText>
        </w:r>
        <w:r w:rsidDel="006C7725">
          <w:rPr>
            <w:noProof/>
            <w:szCs w:val="24"/>
            <w:lang w:eastAsia="fi-FI"/>
          </w:rPr>
          <w:tab/>
        </w:r>
        <w:r w:rsidDel="006C7725">
          <w:rPr>
            <w:noProof/>
          </w:rPr>
          <w:delText>Perusrakenne</w:delText>
        </w:r>
        <w:r w:rsidDel="006C7725">
          <w:rPr>
            <w:noProof/>
          </w:rPr>
          <w:tab/>
          <w:delText>8</w:delText>
        </w:r>
      </w:del>
    </w:p>
    <w:p w:rsidR="003E639A" w:rsidDel="006C7725" w:rsidRDefault="003E639A">
      <w:pPr>
        <w:rPr>
          <w:del w:id="50" w:author="Tuomainen Mika" w:date="2014-04-03T23:13:00Z"/>
          <w:noProof/>
          <w:szCs w:val="24"/>
          <w:lang w:eastAsia="fi-FI"/>
        </w:rPr>
        <w:pPrChange w:id="51" w:author="Tuomainen Mika" w:date="2014-04-03T23:16:00Z">
          <w:pPr>
            <w:pStyle w:val="Sisluet2"/>
            <w:tabs>
              <w:tab w:val="left" w:pos="800"/>
              <w:tab w:val="right" w:leader="dot" w:pos="8630"/>
            </w:tabs>
          </w:pPr>
        </w:pPrChange>
      </w:pPr>
      <w:del w:id="52" w:author="Tuomainen Mika" w:date="2014-04-03T23:13:00Z">
        <w:r w:rsidDel="006C7725">
          <w:rPr>
            <w:noProof/>
          </w:rPr>
          <w:delText>2.2</w:delText>
        </w:r>
        <w:r w:rsidDel="006C7725">
          <w:rPr>
            <w:noProof/>
            <w:szCs w:val="24"/>
            <w:lang w:eastAsia="fi-FI"/>
          </w:rPr>
          <w:tab/>
        </w:r>
        <w:r w:rsidDel="006C7725">
          <w:rPr>
            <w:noProof/>
          </w:rPr>
          <w:delText>Otsikoiden ja kenttien yhteenveto (tulotilanne)</w:delText>
        </w:r>
        <w:r w:rsidDel="006C7725">
          <w:rPr>
            <w:noProof/>
          </w:rPr>
          <w:tab/>
          <w:delText>10</w:delText>
        </w:r>
      </w:del>
    </w:p>
    <w:p w:rsidR="003E639A" w:rsidDel="006C7725" w:rsidRDefault="003E639A">
      <w:pPr>
        <w:rPr>
          <w:del w:id="53" w:author="Tuomainen Mika" w:date="2014-04-03T23:13:00Z"/>
          <w:noProof/>
          <w:szCs w:val="24"/>
          <w:lang w:eastAsia="fi-FI"/>
        </w:rPr>
        <w:pPrChange w:id="54" w:author="Tuomainen Mika" w:date="2014-04-03T23:16:00Z">
          <w:pPr>
            <w:pStyle w:val="Sisluet2"/>
            <w:tabs>
              <w:tab w:val="left" w:pos="800"/>
              <w:tab w:val="right" w:leader="dot" w:pos="8630"/>
            </w:tabs>
          </w:pPr>
        </w:pPrChange>
      </w:pPr>
      <w:del w:id="55" w:author="Tuomainen Mika" w:date="2014-04-03T23:13:00Z">
        <w:r w:rsidDel="006C7725">
          <w:rPr>
            <w:noProof/>
          </w:rPr>
          <w:delText>2.3</w:delText>
        </w:r>
        <w:r w:rsidDel="006C7725">
          <w:rPr>
            <w:noProof/>
            <w:szCs w:val="24"/>
            <w:lang w:eastAsia="fi-FI"/>
          </w:rPr>
          <w:tab/>
        </w:r>
        <w:r w:rsidDel="006C7725">
          <w:rPr>
            <w:noProof/>
          </w:rPr>
          <w:delText>Lähetteen otsikot</w:delText>
        </w:r>
        <w:r w:rsidDel="006C7725">
          <w:rPr>
            <w:noProof/>
          </w:rPr>
          <w:tab/>
          <w:delText>11</w:delText>
        </w:r>
      </w:del>
    </w:p>
    <w:p w:rsidR="003E639A" w:rsidDel="006C7725" w:rsidRDefault="003E639A">
      <w:pPr>
        <w:rPr>
          <w:del w:id="56" w:author="Tuomainen Mika" w:date="2014-04-03T23:13:00Z"/>
          <w:noProof/>
          <w:szCs w:val="24"/>
          <w:lang w:eastAsia="fi-FI"/>
        </w:rPr>
        <w:pPrChange w:id="57" w:author="Tuomainen Mika" w:date="2014-04-03T23:16:00Z">
          <w:pPr>
            <w:pStyle w:val="Sisluet3"/>
            <w:tabs>
              <w:tab w:val="left" w:pos="1200"/>
              <w:tab w:val="right" w:leader="dot" w:pos="8630"/>
            </w:tabs>
          </w:pPr>
        </w:pPrChange>
      </w:pPr>
      <w:del w:id="58" w:author="Tuomainen Mika" w:date="2014-04-03T23:13:00Z">
        <w:r w:rsidDel="006C7725">
          <w:rPr>
            <w:noProof/>
          </w:rPr>
          <w:delText>2.3.1</w:delText>
        </w:r>
        <w:r w:rsidDel="006C7725">
          <w:rPr>
            <w:noProof/>
            <w:szCs w:val="24"/>
            <w:lang w:eastAsia="fi-FI"/>
          </w:rPr>
          <w:tab/>
        </w:r>
        <w:r w:rsidDel="006C7725">
          <w:rPr>
            <w:noProof/>
          </w:rPr>
          <w:delText>Lähetteen ja hoitopalautteen tekniset- ja osapuolitiedot</w:delText>
        </w:r>
        <w:r w:rsidDel="006C7725">
          <w:rPr>
            <w:noProof/>
          </w:rPr>
          <w:tab/>
          <w:delText>11</w:delText>
        </w:r>
      </w:del>
    </w:p>
    <w:p w:rsidR="003E639A" w:rsidDel="006C7725" w:rsidRDefault="003E639A">
      <w:pPr>
        <w:rPr>
          <w:del w:id="59" w:author="Tuomainen Mika" w:date="2014-04-03T23:13:00Z"/>
          <w:noProof/>
          <w:szCs w:val="24"/>
          <w:lang w:eastAsia="fi-FI"/>
        </w:rPr>
        <w:pPrChange w:id="60" w:author="Tuomainen Mika" w:date="2014-04-03T23:16:00Z">
          <w:pPr>
            <w:pStyle w:val="Sisluet4"/>
            <w:tabs>
              <w:tab w:val="left" w:pos="1400"/>
              <w:tab w:val="right" w:leader="dot" w:pos="8630"/>
            </w:tabs>
          </w:pPr>
        </w:pPrChange>
      </w:pPr>
      <w:del w:id="61" w:author="Tuomainen Mika" w:date="2014-04-03T23:13:00Z">
        <w:r w:rsidDel="006C7725">
          <w:rPr>
            <w:noProof/>
          </w:rPr>
          <w:lastRenderedPageBreak/>
          <w:delText>2.3.1.1</w:delText>
        </w:r>
        <w:r w:rsidDel="006C7725">
          <w:rPr>
            <w:noProof/>
            <w:szCs w:val="24"/>
            <w:lang w:eastAsia="fi-FI"/>
          </w:rPr>
          <w:tab/>
        </w:r>
        <w:r w:rsidDel="006C7725">
          <w:rPr>
            <w:noProof/>
          </w:rPr>
          <w:delText>Sanoman tyyppi ja alityyppi ja lähetteen käyttötarkoitus</w:delText>
        </w:r>
        <w:r w:rsidDel="006C7725">
          <w:rPr>
            <w:noProof/>
          </w:rPr>
          <w:tab/>
          <w:delText>12</w:delText>
        </w:r>
      </w:del>
    </w:p>
    <w:p w:rsidR="003E639A" w:rsidDel="006C7725" w:rsidRDefault="003E639A">
      <w:pPr>
        <w:rPr>
          <w:del w:id="62" w:author="Tuomainen Mika" w:date="2014-04-03T23:13:00Z"/>
          <w:noProof/>
          <w:szCs w:val="24"/>
          <w:lang w:eastAsia="fi-FI"/>
        </w:rPr>
        <w:pPrChange w:id="63" w:author="Tuomainen Mika" w:date="2014-04-03T23:16:00Z">
          <w:pPr>
            <w:pStyle w:val="Sisluet4"/>
            <w:tabs>
              <w:tab w:val="left" w:pos="1400"/>
              <w:tab w:val="right" w:leader="dot" w:pos="8630"/>
            </w:tabs>
          </w:pPr>
        </w:pPrChange>
      </w:pPr>
      <w:del w:id="64" w:author="Tuomainen Mika" w:date="2014-04-03T23:13:00Z">
        <w:r w:rsidDel="006C7725">
          <w:rPr>
            <w:noProof/>
          </w:rPr>
          <w:delText>2.3.1.2</w:delText>
        </w:r>
        <w:r w:rsidDel="006C7725">
          <w:rPr>
            <w:noProof/>
            <w:szCs w:val="24"/>
            <w:lang w:eastAsia="fi-FI"/>
          </w:rPr>
          <w:tab/>
        </w:r>
        <w:r w:rsidDel="006C7725">
          <w:rPr>
            <w:noProof/>
          </w:rPr>
          <w:delText>Alkuperäisen järjestelmän lähetteen OID-tunnus, antopäivämäärä, lähettävä laitos ja lääkäri</w:delText>
        </w:r>
        <w:r w:rsidDel="006C7725">
          <w:rPr>
            <w:noProof/>
          </w:rPr>
          <w:tab/>
          <w:delText>13</w:delText>
        </w:r>
      </w:del>
    </w:p>
    <w:p w:rsidR="003E639A" w:rsidDel="006C7725" w:rsidRDefault="003E639A">
      <w:pPr>
        <w:rPr>
          <w:del w:id="65" w:author="Tuomainen Mika" w:date="2014-04-03T23:13:00Z"/>
          <w:noProof/>
          <w:szCs w:val="24"/>
          <w:lang w:eastAsia="fi-FI"/>
        </w:rPr>
        <w:pPrChange w:id="66" w:author="Tuomainen Mika" w:date="2014-04-03T23:16:00Z">
          <w:pPr>
            <w:pStyle w:val="Sisluet4"/>
            <w:tabs>
              <w:tab w:val="left" w:pos="1400"/>
              <w:tab w:val="right" w:leader="dot" w:pos="8630"/>
            </w:tabs>
          </w:pPr>
        </w:pPrChange>
      </w:pPr>
      <w:del w:id="67" w:author="Tuomainen Mika" w:date="2014-04-03T23:13:00Z">
        <w:r w:rsidDel="006C7725">
          <w:rPr>
            <w:noProof/>
          </w:rPr>
          <w:delText>2.3.1.3</w:delText>
        </w:r>
        <w:r w:rsidDel="006C7725">
          <w:rPr>
            <w:noProof/>
            <w:szCs w:val="24"/>
            <w:lang w:eastAsia="fi-FI"/>
          </w:rPr>
          <w:tab/>
        </w:r>
        <w:r w:rsidDel="006C7725">
          <w:rPr>
            <w:noProof/>
          </w:rPr>
          <w:delText>Lähettävän järjestelmän lähetteen OID-tunnus, käsittelypäivämäärä, lähettävä laitos ja lähettävä lääkäri</w:delText>
        </w:r>
        <w:r w:rsidDel="006C7725">
          <w:rPr>
            <w:noProof/>
          </w:rPr>
          <w:tab/>
          <w:delText>14</w:delText>
        </w:r>
      </w:del>
    </w:p>
    <w:p w:rsidR="003E639A" w:rsidDel="006C7725" w:rsidRDefault="003E639A">
      <w:pPr>
        <w:rPr>
          <w:del w:id="68" w:author="Tuomainen Mika" w:date="2014-04-03T23:13:00Z"/>
          <w:noProof/>
          <w:szCs w:val="24"/>
          <w:lang w:eastAsia="fi-FI"/>
        </w:rPr>
        <w:pPrChange w:id="69" w:author="Tuomainen Mika" w:date="2014-04-03T23:16:00Z">
          <w:pPr>
            <w:pStyle w:val="Sisluet4"/>
            <w:tabs>
              <w:tab w:val="left" w:pos="1400"/>
              <w:tab w:val="right" w:leader="dot" w:pos="8630"/>
            </w:tabs>
          </w:pPr>
        </w:pPrChange>
      </w:pPr>
      <w:del w:id="70" w:author="Tuomainen Mika" w:date="2014-04-03T23:13:00Z">
        <w:r w:rsidDel="006C7725">
          <w:rPr>
            <w:noProof/>
          </w:rPr>
          <w:delText>2.3.1.4</w:delText>
        </w:r>
        <w:r w:rsidDel="006C7725">
          <w:rPr>
            <w:noProof/>
            <w:szCs w:val="24"/>
            <w:lang w:eastAsia="fi-FI"/>
          </w:rPr>
          <w:tab/>
        </w:r>
        <w:r w:rsidDel="006C7725">
          <w:rPr>
            <w:noProof/>
          </w:rPr>
          <w:delText>Vastaanottavan järjestelmän lähetteen OID-tunnus, käsittelypäivämäärä, vastaanottava laitos ja lääkäri sekä lähetteen käsitellyt lääkäri</w:delText>
        </w:r>
        <w:r w:rsidDel="006C7725">
          <w:rPr>
            <w:noProof/>
          </w:rPr>
          <w:tab/>
          <w:delText>14</w:delText>
        </w:r>
      </w:del>
    </w:p>
    <w:p w:rsidR="003E639A" w:rsidDel="006C7725" w:rsidRDefault="003E639A">
      <w:pPr>
        <w:rPr>
          <w:del w:id="71" w:author="Tuomainen Mika" w:date="2014-04-03T23:13:00Z"/>
          <w:noProof/>
          <w:szCs w:val="24"/>
          <w:lang w:eastAsia="fi-FI"/>
        </w:rPr>
        <w:pPrChange w:id="72" w:author="Tuomainen Mika" w:date="2014-04-03T23:16:00Z">
          <w:pPr>
            <w:pStyle w:val="Sisluet4"/>
            <w:tabs>
              <w:tab w:val="left" w:pos="1400"/>
              <w:tab w:val="right" w:leader="dot" w:pos="8630"/>
            </w:tabs>
          </w:pPr>
        </w:pPrChange>
      </w:pPr>
      <w:del w:id="73" w:author="Tuomainen Mika" w:date="2014-04-03T23:13:00Z">
        <w:r w:rsidDel="006C7725">
          <w:rPr>
            <w:noProof/>
          </w:rPr>
          <w:delText>2.3.1.5</w:delText>
        </w:r>
        <w:r w:rsidDel="006C7725">
          <w:rPr>
            <w:noProof/>
            <w:szCs w:val="24"/>
            <w:lang w:eastAsia="fi-FI"/>
          </w:rPr>
          <w:tab/>
        </w:r>
        <w:r w:rsidDel="006C7725">
          <w:rPr>
            <w:noProof/>
          </w:rPr>
          <w:delText>Palvelutapahtuman/palvelukokonaisuuden OID-tunnus,luontiaika, omistava laitos ja vastuulääkäri</w:delText>
        </w:r>
        <w:r w:rsidDel="006C7725">
          <w:rPr>
            <w:noProof/>
          </w:rPr>
          <w:tab/>
          <w:delText>15</w:delText>
        </w:r>
      </w:del>
    </w:p>
    <w:p w:rsidR="003E639A" w:rsidDel="006C7725" w:rsidRDefault="003E639A">
      <w:pPr>
        <w:rPr>
          <w:del w:id="74" w:author="Tuomainen Mika" w:date="2014-04-03T23:13:00Z"/>
          <w:noProof/>
          <w:szCs w:val="24"/>
          <w:lang w:eastAsia="fi-FI"/>
        </w:rPr>
        <w:pPrChange w:id="75" w:author="Tuomainen Mika" w:date="2014-04-03T23:16:00Z">
          <w:pPr>
            <w:pStyle w:val="Sisluet4"/>
            <w:tabs>
              <w:tab w:val="left" w:pos="1400"/>
              <w:tab w:val="right" w:leader="dot" w:pos="8630"/>
            </w:tabs>
          </w:pPr>
        </w:pPrChange>
      </w:pPr>
      <w:del w:id="76" w:author="Tuomainen Mika" w:date="2014-04-03T23:13:00Z">
        <w:r w:rsidDel="006C7725">
          <w:rPr>
            <w:noProof/>
          </w:rPr>
          <w:delText>2.3.1.6</w:delText>
        </w:r>
        <w:r w:rsidDel="006C7725">
          <w:rPr>
            <w:noProof/>
            <w:szCs w:val="24"/>
            <w:lang w:eastAsia="fi-FI"/>
          </w:rPr>
          <w:tab/>
        </w:r>
        <w:r w:rsidDel="006C7725">
          <w:rPr>
            <w:noProof/>
          </w:rPr>
          <w:delText>Lähetteen tallennusaika ja tallentaja</w:delText>
        </w:r>
        <w:r w:rsidDel="006C7725">
          <w:rPr>
            <w:noProof/>
          </w:rPr>
          <w:tab/>
          <w:delText>16</w:delText>
        </w:r>
      </w:del>
    </w:p>
    <w:p w:rsidR="003E639A" w:rsidDel="006C7725" w:rsidRDefault="003E639A">
      <w:pPr>
        <w:rPr>
          <w:del w:id="77" w:author="Tuomainen Mika" w:date="2014-04-03T23:13:00Z"/>
          <w:noProof/>
          <w:szCs w:val="24"/>
          <w:lang w:eastAsia="fi-FI"/>
        </w:rPr>
        <w:pPrChange w:id="78" w:author="Tuomainen Mika" w:date="2014-04-03T23:16:00Z">
          <w:pPr>
            <w:pStyle w:val="Sisluet4"/>
            <w:tabs>
              <w:tab w:val="left" w:pos="1400"/>
              <w:tab w:val="right" w:leader="dot" w:pos="8630"/>
            </w:tabs>
          </w:pPr>
        </w:pPrChange>
      </w:pPr>
      <w:del w:id="79" w:author="Tuomainen Mika" w:date="2014-04-03T23:13:00Z">
        <w:r w:rsidDel="006C7725">
          <w:rPr>
            <w:noProof/>
          </w:rPr>
          <w:delText>2.3.1.7</w:delText>
        </w:r>
        <w:r w:rsidDel="006C7725">
          <w:rPr>
            <w:noProof/>
            <w:szCs w:val="24"/>
            <w:lang w:eastAsia="fi-FI"/>
          </w:rPr>
          <w:tab/>
        </w:r>
        <w:r w:rsidDel="006C7725">
          <w:rPr>
            <w:noProof/>
          </w:rPr>
          <w:delText>Alkuperäisen lähettävän järjestelmän  OID-tunnus ja lähetysaika</w:delText>
        </w:r>
        <w:r w:rsidDel="006C7725">
          <w:rPr>
            <w:noProof/>
          </w:rPr>
          <w:tab/>
          <w:delText>17</w:delText>
        </w:r>
      </w:del>
    </w:p>
    <w:p w:rsidR="003E639A" w:rsidDel="006C7725" w:rsidRDefault="003E639A">
      <w:pPr>
        <w:rPr>
          <w:del w:id="80" w:author="Tuomainen Mika" w:date="2014-04-03T23:13:00Z"/>
          <w:noProof/>
          <w:szCs w:val="24"/>
          <w:lang w:eastAsia="fi-FI"/>
        </w:rPr>
        <w:pPrChange w:id="81" w:author="Tuomainen Mika" w:date="2014-04-03T23:16:00Z">
          <w:pPr>
            <w:pStyle w:val="Sisluet4"/>
            <w:tabs>
              <w:tab w:val="left" w:pos="1400"/>
              <w:tab w:val="right" w:leader="dot" w:pos="8630"/>
            </w:tabs>
          </w:pPr>
        </w:pPrChange>
      </w:pPr>
      <w:del w:id="82" w:author="Tuomainen Mika" w:date="2014-04-03T23:13:00Z">
        <w:r w:rsidDel="006C7725">
          <w:rPr>
            <w:noProof/>
          </w:rPr>
          <w:delText>2.3.1.8</w:delText>
        </w:r>
        <w:r w:rsidDel="006C7725">
          <w:rPr>
            <w:noProof/>
            <w:szCs w:val="24"/>
            <w:lang w:eastAsia="fi-FI"/>
          </w:rPr>
          <w:tab/>
        </w:r>
        <w:r w:rsidDel="006C7725">
          <w:rPr>
            <w:noProof/>
          </w:rPr>
          <w:delText>Lähettävän järjestelmän  OID-tunnus ja lähetysaika</w:delText>
        </w:r>
        <w:r w:rsidDel="006C7725">
          <w:rPr>
            <w:noProof/>
          </w:rPr>
          <w:tab/>
          <w:delText>17</w:delText>
        </w:r>
      </w:del>
    </w:p>
    <w:p w:rsidR="003E639A" w:rsidDel="006C7725" w:rsidRDefault="003E639A">
      <w:pPr>
        <w:rPr>
          <w:del w:id="83" w:author="Tuomainen Mika" w:date="2014-04-03T23:13:00Z"/>
          <w:noProof/>
          <w:szCs w:val="24"/>
          <w:lang w:eastAsia="fi-FI"/>
        </w:rPr>
        <w:pPrChange w:id="84" w:author="Tuomainen Mika" w:date="2014-04-03T23:16:00Z">
          <w:pPr>
            <w:pStyle w:val="Sisluet4"/>
            <w:tabs>
              <w:tab w:val="left" w:pos="1400"/>
              <w:tab w:val="right" w:leader="dot" w:pos="8630"/>
            </w:tabs>
          </w:pPr>
        </w:pPrChange>
      </w:pPr>
      <w:del w:id="85" w:author="Tuomainen Mika" w:date="2014-04-03T23:13:00Z">
        <w:r w:rsidDel="006C7725">
          <w:rPr>
            <w:noProof/>
          </w:rPr>
          <w:delText>2.3.1.9</w:delText>
        </w:r>
        <w:r w:rsidDel="006C7725">
          <w:rPr>
            <w:noProof/>
            <w:szCs w:val="24"/>
            <w:lang w:eastAsia="fi-FI"/>
          </w:rPr>
          <w:tab/>
        </w:r>
        <w:r w:rsidDel="006C7725">
          <w:rPr>
            <w:noProof/>
          </w:rPr>
          <w:delText>Vastaanottaneen järjestelmän  OID-tunnus ja vastaanottoaika</w:delText>
        </w:r>
        <w:r w:rsidDel="006C7725">
          <w:rPr>
            <w:noProof/>
          </w:rPr>
          <w:tab/>
          <w:delText>18</w:delText>
        </w:r>
      </w:del>
    </w:p>
    <w:p w:rsidR="003E639A" w:rsidDel="006C7725" w:rsidRDefault="003E639A">
      <w:pPr>
        <w:rPr>
          <w:del w:id="86" w:author="Tuomainen Mika" w:date="2014-04-03T23:13:00Z"/>
          <w:noProof/>
          <w:szCs w:val="24"/>
          <w:lang w:eastAsia="fi-FI"/>
        </w:rPr>
        <w:pPrChange w:id="87" w:author="Tuomainen Mika" w:date="2014-04-03T23:16:00Z">
          <w:pPr>
            <w:pStyle w:val="Sisluet4"/>
            <w:tabs>
              <w:tab w:val="left" w:pos="1600"/>
              <w:tab w:val="right" w:leader="dot" w:pos="8630"/>
            </w:tabs>
          </w:pPr>
        </w:pPrChange>
      </w:pPr>
      <w:del w:id="88" w:author="Tuomainen Mika" w:date="2014-04-03T23:13:00Z">
        <w:r w:rsidDel="006C7725">
          <w:rPr>
            <w:noProof/>
          </w:rPr>
          <w:delText>2.3.1.10</w:delText>
        </w:r>
        <w:r w:rsidDel="006C7725">
          <w:rPr>
            <w:noProof/>
            <w:szCs w:val="24"/>
            <w:lang w:eastAsia="fi-FI"/>
          </w:rPr>
          <w:tab/>
        </w:r>
        <w:r w:rsidDel="006C7725">
          <w:rPr>
            <w:noProof/>
          </w:rPr>
          <w:delText>Kenelle saa lähettää hoitopalautteen</w:delText>
        </w:r>
        <w:r w:rsidDel="006C7725">
          <w:rPr>
            <w:noProof/>
          </w:rPr>
          <w:tab/>
          <w:delText>18</w:delText>
        </w:r>
      </w:del>
    </w:p>
    <w:p w:rsidR="003E639A" w:rsidDel="006C7725" w:rsidRDefault="003E639A">
      <w:pPr>
        <w:rPr>
          <w:del w:id="89" w:author="Tuomainen Mika" w:date="2014-04-03T23:13:00Z"/>
          <w:noProof/>
          <w:szCs w:val="24"/>
          <w:lang w:eastAsia="fi-FI"/>
        </w:rPr>
        <w:pPrChange w:id="90" w:author="Tuomainen Mika" w:date="2014-04-03T23:16:00Z">
          <w:pPr>
            <w:pStyle w:val="Sisluet3"/>
            <w:tabs>
              <w:tab w:val="left" w:pos="1200"/>
              <w:tab w:val="right" w:leader="dot" w:pos="8630"/>
            </w:tabs>
          </w:pPr>
        </w:pPrChange>
      </w:pPr>
      <w:del w:id="91" w:author="Tuomainen Mika" w:date="2014-04-03T23:13:00Z">
        <w:r w:rsidDel="006C7725">
          <w:rPr>
            <w:noProof/>
          </w:rPr>
          <w:delText>2.3.2</w:delText>
        </w:r>
        <w:r w:rsidDel="006C7725">
          <w:rPr>
            <w:noProof/>
            <w:szCs w:val="24"/>
            <w:lang w:eastAsia="fi-FI"/>
          </w:rPr>
          <w:tab/>
        </w:r>
        <w:r w:rsidDel="006C7725">
          <w:rPr>
            <w:noProof/>
          </w:rPr>
          <w:delText>Hoidon priorisointi</w:delText>
        </w:r>
        <w:r w:rsidDel="006C7725">
          <w:rPr>
            <w:noProof/>
          </w:rPr>
          <w:tab/>
          <w:delText>19</w:delText>
        </w:r>
      </w:del>
    </w:p>
    <w:p w:rsidR="003E639A" w:rsidDel="006C7725" w:rsidRDefault="003E639A">
      <w:pPr>
        <w:rPr>
          <w:del w:id="92" w:author="Tuomainen Mika" w:date="2014-04-03T23:13:00Z"/>
          <w:noProof/>
          <w:szCs w:val="24"/>
          <w:lang w:eastAsia="fi-FI"/>
        </w:rPr>
        <w:pPrChange w:id="93" w:author="Tuomainen Mika" w:date="2014-04-03T23:16:00Z">
          <w:pPr>
            <w:pStyle w:val="Sisluet4"/>
            <w:tabs>
              <w:tab w:val="left" w:pos="1400"/>
              <w:tab w:val="right" w:leader="dot" w:pos="8630"/>
            </w:tabs>
          </w:pPr>
        </w:pPrChange>
      </w:pPr>
      <w:del w:id="94" w:author="Tuomainen Mika" w:date="2014-04-03T23:13:00Z">
        <w:r w:rsidDel="006C7725">
          <w:rPr>
            <w:noProof/>
          </w:rPr>
          <w:delText>2.3.2.1</w:delText>
        </w:r>
        <w:r w:rsidDel="006C7725">
          <w:rPr>
            <w:noProof/>
            <w:szCs w:val="24"/>
            <w:lang w:eastAsia="fi-FI"/>
          </w:rPr>
          <w:tab/>
        </w:r>
        <w:r w:rsidDel="006C7725">
          <w:rPr>
            <w:noProof/>
          </w:rPr>
          <w:delText>Lähettäjän kiireellisyysluokka</w:delText>
        </w:r>
        <w:r w:rsidDel="006C7725">
          <w:rPr>
            <w:noProof/>
          </w:rPr>
          <w:tab/>
          <w:delText>19</w:delText>
        </w:r>
      </w:del>
    </w:p>
    <w:p w:rsidR="003E639A" w:rsidDel="006C7725" w:rsidRDefault="003E639A">
      <w:pPr>
        <w:rPr>
          <w:del w:id="95" w:author="Tuomainen Mika" w:date="2014-04-03T23:13:00Z"/>
          <w:noProof/>
          <w:szCs w:val="24"/>
          <w:lang w:eastAsia="fi-FI"/>
        </w:rPr>
        <w:pPrChange w:id="96" w:author="Tuomainen Mika" w:date="2014-04-03T23:16:00Z">
          <w:pPr>
            <w:pStyle w:val="Sisluet4"/>
            <w:tabs>
              <w:tab w:val="left" w:pos="1400"/>
              <w:tab w:val="right" w:leader="dot" w:pos="8630"/>
            </w:tabs>
          </w:pPr>
        </w:pPrChange>
      </w:pPr>
      <w:del w:id="97" w:author="Tuomainen Mika" w:date="2014-04-03T23:13:00Z">
        <w:r w:rsidDel="006C7725">
          <w:rPr>
            <w:noProof/>
          </w:rPr>
          <w:delText>2.3.2.2</w:delText>
        </w:r>
        <w:r w:rsidDel="006C7725">
          <w:rPr>
            <w:noProof/>
            <w:szCs w:val="24"/>
            <w:lang w:eastAsia="fi-FI"/>
          </w:rPr>
          <w:tab/>
        </w:r>
        <w:r w:rsidDel="006C7725">
          <w:rPr>
            <w:noProof/>
          </w:rPr>
          <w:delText>Vastaanottajan kiireellisyysluokka</w:delText>
        </w:r>
        <w:r w:rsidDel="006C7725">
          <w:rPr>
            <w:noProof/>
          </w:rPr>
          <w:tab/>
          <w:delText>19</w:delText>
        </w:r>
      </w:del>
    </w:p>
    <w:p w:rsidR="003E639A" w:rsidDel="006C7725" w:rsidRDefault="003E639A">
      <w:pPr>
        <w:rPr>
          <w:del w:id="98" w:author="Tuomainen Mika" w:date="2014-04-03T23:13:00Z"/>
          <w:noProof/>
          <w:szCs w:val="24"/>
          <w:lang w:eastAsia="fi-FI"/>
        </w:rPr>
        <w:pPrChange w:id="99" w:author="Tuomainen Mika" w:date="2014-04-03T23:16:00Z">
          <w:pPr>
            <w:pStyle w:val="Sisluet4"/>
            <w:tabs>
              <w:tab w:val="left" w:pos="1400"/>
              <w:tab w:val="right" w:leader="dot" w:pos="8630"/>
            </w:tabs>
          </w:pPr>
        </w:pPrChange>
      </w:pPr>
      <w:del w:id="100" w:author="Tuomainen Mika" w:date="2014-04-03T23:13:00Z">
        <w:r w:rsidDel="006C7725">
          <w:rPr>
            <w:noProof/>
          </w:rPr>
          <w:delText>2.3.2.3</w:delText>
        </w:r>
        <w:r w:rsidDel="006C7725">
          <w:rPr>
            <w:noProof/>
            <w:szCs w:val="24"/>
            <w:lang w:eastAsia="fi-FI"/>
          </w:rPr>
          <w:tab/>
        </w:r>
        <w:r w:rsidDel="006C7725">
          <w:rPr>
            <w:noProof/>
          </w:rPr>
          <w:delText>Tavoitehoitoaika</w:delText>
        </w:r>
        <w:r w:rsidDel="006C7725">
          <w:rPr>
            <w:noProof/>
          </w:rPr>
          <w:tab/>
          <w:delText>20</w:delText>
        </w:r>
      </w:del>
    </w:p>
    <w:p w:rsidR="003E639A" w:rsidDel="006C7725" w:rsidRDefault="003E639A">
      <w:pPr>
        <w:rPr>
          <w:del w:id="101" w:author="Tuomainen Mika" w:date="2014-04-03T23:13:00Z"/>
          <w:noProof/>
          <w:szCs w:val="24"/>
          <w:lang w:eastAsia="fi-FI"/>
        </w:rPr>
        <w:pPrChange w:id="102" w:author="Tuomainen Mika" w:date="2014-04-03T23:16:00Z">
          <w:pPr>
            <w:pStyle w:val="Sisluet4"/>
            <w:tabs>
              <w:tab w:val="left" w:pos="1400"/>
              <w:tab w:val="right" w:leader="dot" w:pos="8630"/>
            </w:tabs>
          </w:pPr>
        </w:pPrChange>
      </w:pPr>
      <w:del w:id="103" w:author="Tuomainen Mika" w:date="2014-04-03T23:13:00Z">
        <w:r w:rsidDel="006C7725">
          <w:rPr>
            <w:noProof/>
          </w:rPr>
          <w:delText>2.3.2.4</w:delText>
        </w:r>
        <w:r w:rsidDel="006C7725">
          <w:rPr>
            <w:noProof/>
            <w:szCs w:val="24"/>
            <w:lang w:eastAsia="fi-FI"/>
          </w:rPr>
          <w:tab/>
        </w:r>
        <w:r w:rsidDel="006C7725">
          <w:rPr>
            <w:noProof/>
          </w:rPr>
          <w:delText>Erityistason sairaanhoito</w:delText>
        </w:r>
        <w:r w:rsidDel="006C7725">
          <w:rPr>
            <w:noProof/>
          </w:rPr>
          <w:tab/>
          <w:delText>21</w:delText>
        </w:r>
      </w:del>
    </w:p>
    <w:p w:rsidR="003E639A" w:rsidDel="006C7725" w:rsidRDefault="003E639A">
      <w:pPr>
        <w:rPr>
          <w:del w:id="104" w:author="Tuomainen Mika" w:date="2014-04-03T23:13:00Z"/>
          <w:noProof/>
          <w:szCs w:val="24"/>
          <w:lang w:eastAsia="fi-FI"/>
        </w:rPr>
        <w:pPrChange w:id="105" w:author="Tuomainen Mika" w:date="2014-04-03T23:16:00Z">
          <w:pPr>
            <w:pStyle w:val="Sisluet3"/>
            <w:tabs>
              <w:tab w:val="left" w:pos="1200"/>
              <w:tab w:val="right" w:leader="dot" w:pos="8630"/>
            </w:tabs>
          </w:pPr>
        </w:pPrChange>
      </w:pPr>
      <w:del w:id="106" w:author="Tuomainen Mika" w:date="2014-04-03T23:13:00Z">
        <w:r w:rsidDel="006C7725">
          <w:rPr>
            <w:noProof/>
          </w:rPr>
          <w:delText>2.3.3</w:delText>
        </w:r>
        <w:r w:rsidDel="006C7725">
          <w:rPr>
            <w:noProof/>
            <w:szCs w:val="24"/>
            <w:lang w:eastAsia="fi-FI"/>
          </w:rPr>
          <w:tab/>
        </w:r>
        <w:r w:rsidDel="006C7725">
          <w:rPr>
            <w:noProof/>
          </w:rPr>
          <w:delText>Tulotilanne</w:delText>
        </w:r>
        <w:r w:rsidDel="006C7725">
          <w:rPr>
            <w:noProof/>
          </w:rPr>
          <w:tab/>
          <w:delText>22</w:delText>
        </w:r>
      </w:del>
    </w:p>
    <w:p w:rsidR="003E639A" w:rsidDel="006C7725" w:rsidRDefault="003E639A">
      <w:pPr>
        <w:rPr>
          <w:del w:id="107" w:author="Tuomainen Mika" w:date="2014-04-03T23:13:00Z"/>
          <w:noProof/>
          <w:szCs w:val="24"/>
          <w:lang w:eastAsia="fi-FI"/>
        </w:rPr>
        <w:pPrChange w:id="108" w:author="Tuomainen Mika" w:date="2014-04-03T23:16:00Z">
          <w:pPr>
            <w:pStyle w:val="Sisluet3"/>
            <w:tabs>
              <w:tab w:val="left" w:pos="1200"/>
              <w:tab w:val="right" w:leader="dot" w:pos="8630"/>
            </w:tabs>
          </w:pPr>
        </w:pPrChange>
      </w:pPr>
      <w:del w:id="109" w:author="Tuomainen Mika" w:date="2014-04-03T23:13:00Z">
        <w:r w:rsidDel="006C7725">
          <w:rPr>
            <w:noProof/>
          </w:rPr>
          <w:delText>2.3.4</w:delText>
        </w:r>
        <w:r w:rsidDel="006C7725">
          <w:rPr>
            <w:noProof/>
            <w:szCs w:val="24"/>
            <w:lang w:eastAsia="fi-FI"/>
          </w:rPr>
          <w:tab/>
        </w:r>
        <w:r w:rsidDel="006C7725">
          <w:rPr>
            <w:noProof/>
          </w:rPr>
          <w:delText>Lähetteen tyyppi ja yleisteksti, mille erikoisalalle lähetetään</w:delText>
        </w:r>
        <w:r w:rsidDel="006C7725">
          <w:rPr>
            <w:noProof/>
          </w:rPr>
          <w:tab/>
          <w:delText>23</w:delText>
        </w:r>
      </w:del>
    </w:p>
    <w:p w:rsidR="003E639A" w:rsidDel="006C7725" w:rsidRDefault="003E639A">
      <w:pPr>
        <w:rPr>
          <w:del w:id="110" w:author="Tuomainen Mika" w:date="2014-04-03T23:13:00Z"/>
          <w:noProof/>
          <w:szCs w:val="24"/>
          <w:lang w:eastAsia="fi-FI"/>
        </w:rPr>
        <w:pPrChange w:id="111" w:author="Tuomainen Mika" w:date="2014-04-03T23:16:00Z">
          <w:pPr>
            <w:pStyle w:val="Sisluet3"/>
            <w:tabs>
              <w:tab w:val="left" w:pos="1200"/>
              <w:tab w:val="right" w:leader="dot" w:pos="8630"/>
            </w:tabs>
          </w:pPr>
        </w:pPrChange>
      </w:pPr>
      <w:del w:id="112" w:author="Tuomainen Mika" w:date="2014-04-03T23:13:00Z">
        <w:r w:rsidDel="006C7725">
          <w:rPr>
            <w:noProof/>
          </w:rPr>
          <w:delText>2.3.5</w:delText>
        </w:r>
        <w:r w:rsidDel="006C7725">
          <w:rPr>
            <w:noProof/>
            <w:szCs w:val="24"/>
            <w:lang w:eastAsia="fi-FI"/>
          </w:rPr>
          <w:tab/>
        </w:r>
        <w:r w:rsidDel="006C7725">
          <w:rPr>
            <w:noProof/>
          </w:rPr>
          <w:delText>Lähetteen palauttamisen syy</w:delText>
        </w:r>
        <w:r w:rsidDel="006C7725">
          <w:rPr>
            <w:noProof/>
          </w:rPr>
          <w:tab/>
          <w:delText>24</w:delText>
        </w:r>
      </w:del>
    </w:p>
    <w:p w:rsidR="003E639A" w:rsidDel="006C7725" w:rsidRDefault="003E639A">
      <w:pPr>
        <w:rPr>
          <w:del w:id="113" w:author="Tuomainen Mika" w:date="2014-04-03T23:13:00Z"/>
          <w:noProof/>
          <w:szCs w:val="24"/>
          <w:lang w:eastAsia="fi-FI"/>
        </w:rPr>
        <w:pPrChange w:id="114" w:author="Tuomainen Mika" w:date="2014-04-03T23:16:00Z">
          <w:pPr>
            <w:pStyle w:val="Sisluet3"/>
            <w:tabs>
              <w:tab w:val="left" w:pos="1200"/>
              <w:tab w:val="right" w:leader="dot" w:pos="8630"/>
            </w:tabs>
          </w:pPr>
        </w:pPrChange>
      </w:pPr>
      <w:del w:id="115" w:author="Tuomainen Mika" w:date="2014-04-03T23:13:00Z">
        <w:r w:rsidDel="006C7725">
          <w:rPr>
            <w:noProof/>
          </w:rPr>
          <w:delText>2.3.6</w:delText>
        </w:r>
        <w:r w:rsidDel="006C7725">
          <w:rPr>
            <w:noProof/>
            <w:szCs w:val="24"/>
            <w:lang w:eastAsia="fi-FI"/>
          </w:rPr>
          <w:tab/>
        </w:r>
        <w:r w:rsidDel="006C7725">
          <w:rPr>
            <w:noProof/>
          </w:rPr>
          <w:delText>Informointi</w:delText>
        </w:r>
        <w:r w:rsidDel="006C7725">
          <w:rPr>
            <w:noProof/>
          </w:rPr>
          <w:tab/>
          <w:delText>24</w:delText>
        </w:r>
      </w:del>
    </w:p>
    <w:p w:rsidR="003E639A" w:rsidDel="006C7725" w:rsidRDefault="003E639A">
      <w:pPr>
        <w:rPr>
          <w:del w:id="116" w:author="Tuomainen Mika" w:date="2014-04-03T23:13:00Z"/>
          <w:noProof/>
          <w:szCs w:val="24"/>
          <w:lang w:eastAsia="fi-FI"/>
        </w:rPr>
        <w:pPrChange w:id="117" w:author="Tuomainen Mika" w:date="2014-04-03T23:16:00Z">
          <w:pPr>
            <w:pStyle w:val="Sisluet4"/>
            <w:tabs>
              <w:tab w:val="left" w:pos="1400"/>
              <w:tab w:val="right" w:leader="dot" w:pos="8630"/>
            </w:tabs>
          </w:pPr>
        </w:pPrChange>
      </w:pPr>
      <w:del w:id="118" w:author="Tuomainen Mika" w:date="2014-04-03T23:13:00Z">
        <w:r w:rsidDel="006C7725">
          <w:rPr>
            <w:noProof/>
          </w:rPr>
          <w:delText>2.3.6.1</w:delText>
        </w:r>
        <w:r w:rsidDel="006C7725">
          <w:rPr>
            <w:noProof/>
            <w:szCs w:val="24"/>
            <w:lang w:eastAsia="fi-FI"/>
          </w:rPr>
          <w:tab/>
        </w:r>
        <w:r w:rsidDel="006C7725">
          <w:rPr>
            <w:noProof/>
          </w:rPr>
          <w:delText>Ajanvarauksesta ilmoittaminen</w:delText>
        </w:r>
        <w:r w:rsidDel="006C7725">
          <w:rPr>
            <w:noProof/>
          </w:rPr>
          <w:tab/>
          <w:delText>24</w:delText>
        </w:r>
      </w:del>
    </w:p>
    <w:p w:rsidR="003E639A" w:rsidDel="006C7725" w:rsidRDefault="003E639A">
      <w:pPr>
        <w:rPr>
          <w:del w:id="119" w:author="Tuomainen Mika" w:date="2014-04-03T23:13:00Z"/>
          <w:noProof/>
          <w:szCs w:val="24"/>
          <w:lang w:eastAsia="fi-FI"/>
        </w:rPr>
        <w:pPrChange w:id="120" w:author="Tuomainen Mika" w:date="2014-04-03T23:16:00Z">
          <w:pPr>
            <w:pStyle w:val="Sisluet4"/>
            <w:tabs>
              <w:tab w:val="left" w:pos="1400"/>
              <w:tab w:val="right" w:leader="dot" w:pos="8630"/>
            </w:tabs>
          </w:pPr>
        </w:pPrChange>
      </w:pPr>
      <w:del w:id="121" w:author="Tuomainen Mika" w:date="2014-04-03T23:13:00Z">
        <w:r w:rsidDel="006C7725">
          <w:rPr>
            <w:noProof/>
          </w:rPr>
          <w:delText>2.3.6.2</w:delText>
        </w:r>
        <w:r w:rsidDel="006C7725">
          <w:rPr>
            <w:noProof/>
            <w:szCs w:val="24"/>
            <w:lang w:eastAsia="fi-FI"/>
          </w:rPr>
          <w:tab/>
        </w:r>
        <w:r w:rsidDel="006C7725">
          <w:rPr>
            <w:noProof/>
          </w:rPr>
          <w:delText>Sairaalassaolosta ilmoittaminen</w:delText>
        </w:r>
        <w:r w:rsidDel="006C7725">
          <w:rPr>
            <w:noProof/>
          </w:rPr>
          <w:tab/>
          <w:delText>25</w:delText>
        </w:r>
      </w:del>
    </w:p>
    <w:p w:rsidR="003E639A" w:rsidDel="006C7725" w:rsidRDefault="003E639A">
      <w:pPr>
        <w:rPr>
          <w:del w:id="122" w:author="Tuomainen Mika" w:date="2014-04-03T23:13:00Z"/>
          <w:noProof/>
          <w:szCs w:val="24"/>
          <w:lang w:eastAsia="fi-FI"/>
        </w:rPr>
        <w:pPrChange w:id="123" w:author="Tuomainen Mika" w:date="2014-04-03T23:16:00Z">
          <w:pPr>
            <w:pStyle w:val="Sisluet4"/>
            <w:tabs>
              <w:tab w:val="left" w:pos="1400"/>
              <w:tab w:val="right" w:leader="dot" w:pos="8630"/>
            </w:tabs>
          </w:pPr>
        </w:pPrChange>
      </w:pPr>
      <w:del w:id="124" w:author="Tuomainen Mika" w:date="2014-04-03T23:13:00Z">
        <w:r w:rsidDel="006C7725">
          <w:rPr>
            <w:noProof/>
          </w:rPr>
          <w:delText>2.3.6.3</w:delText>
        </w:r>
        <w:r w:rsidDel="006C7725">
          <w:rPr>
            <w:noProof/>
            <w:szCs w:val="24"/>
            <w:lang w:eastAsia="fi-FI"/>
          </w:rPr>
          <w:tab/>
        </w:r>
        <w:r w:rsidDel="006C7725">
          <w:rPr>
            <w:noProof/>
          </w:rPr>
          <w:delText>Lähetetäänkö lähetteen vastaanotosta kuittaus</w:delText>
        </w:r>
        <w:r w:rsidDel="006C7725">
          <w:rPr>
            <w:noProof/>
          </w:rPr>
          <w:tab/>
          <w:delText>25</w:delText>
        </w:r>
      </w:del>
    </w:p>
    <w:p w:rsidR="003E639A" w:rsidDel="006C7725" w:rsidRDefault="003E639A">
      <w:pPr>
        <w:rPr>
          <w:del w:id="125" w:author="Tuomainen Mika" w:date="2014-04-03T23:13:00Z"/>
          <w:noProof/>
          <w:szCs w:val="24"/>
          <w:lang w:eastAsia="fi-FI"/>
        </w:rPr>
        <w:pPrChange w:id="126" w:author="Tuomainen Mika" w:date="2014-04-03T23:16:00Z">
          <w:pPr>
            <w:pStyle w:val="Sisluet4"/>
            <w:tabs>
              <w:tab w:val="left" w:pos="1400"/>
              <w:tab w:val="right" w:leader="dot" w:pos="8630"/>
            </w:tabs>
          </w:pPr>
        </w:pPrChange>
      </w:pPr>
      <w:del w:id="127" w:author="Tuomainen Mika" w:date="2014-04-03T23:13:00Z">
        <w:r w:rsidDel="006C7725">
          <w:rPr>
            <w:noProof/>
          </w:rPr>
          <w:delText>2.3.6.4</w:delText>
        </w:r>
        <w:r w:rsidDel="006C7725">
          <w:rPr>
            <w:noProof/>
            <w:szCs w:val="24"/>
            <w:lang w:eastAsia="fi-FI"/>
          </w:rPr>
          <w:tab/>
        </w:r>
        <w:r w:rsidDel="006C7725">
          <w:rPr>
            <w:noProof/>
          </w:rPr>
          <w:delText>Onko potilaalla turvakielto</w:delText>
        </w:r>
        <w:r w:rsidDel="006C7725">
          <w:rPr>
            <w:noProof/>
          </w:rPr>
          <w:tab/>
          <w:delText>26</w:delText>
        </w:r>
      </w:del>
    </w:p>
    <w:p w:rsidR="003E639A" w:rsidDel="006C7725" w:rsidRDefault="003E639A">
      <w:pPr>
        <w:rPr>
          <w:del w:id="128" w:author="Tuomainen Mika" w:date="2014-04-03T23:13:00Z"/>
          <w:noProof/>
          <w:szCs w:val="24"/>
          <w:lang w:eastAsia="fi-FI"/>
        </w:rPr>
        <w:pPrChange w:id="129" w:author="Tuomainen Mika" w:date="2014-04-03T23:16:00Z">
          <w:pPr>
            <w:pStyle w:val="Sisluet4"/>
            <w:tabs>
              <w:tab w:val="left" w:pos="1400"/>
              <w:tab w:val="right" w:leader="dot" w:pos="8630"/>
            </w:tabs>
          </w:pPr>
        </w:pPrChange>
      </w:pPr>
      <w:del w:id="130" w:author="Tuomainen Mika" w:date="2014-04-03T23:13:00Z">
        <w:r w:rsidDel="006C7725">
          <w:rPr>
            <w:noProof/>
          </w:rPr>
          <w:delText>2.3.6.5</w:delText>
        </w:r>
        <w:r w:rsidDel="006C7725">
          <w:rPr>
            <w:noProof/>
            <w:szCs w:val="24"/>
            <w:lang w:eastAsia="fi-FI"/>
          </w:rPr>
          <w:tab/>
        </w:r>
        <w:r w:rsidDel="006C7725">
          <w:rPr>
            <w:noProof/>
          </w:rPr>
          <w:delText>Saako lähetteen lähettäjälle lähettää hoitopalautetta</w:delText>
        </w:r>
        <w:r w:rsidDel="006C7725">
          <w:rPr>
            <w:noProof/>
          </w:rPr>
          <w:tab/>
          <w:delText>26</w:delText>
        </w:r>
      </w:del>
    </w:p>
    <w:p w:rsidR="003E639A" w:rsidDel="006C7725" w:rsidRDefault="003E639A">
      <w:pPr>
        <w:rPr>
          <w:del w:id="131" w:author="Tuomainen Mika" w:date="2014-04-03T23:13:00Z"/>
          <w:noProof/>
          <w:szCs w:val="24"/>
          <w:lang w:eastAsia="fi-FI"/>
        </w:rPr>
        <w:pPrChange w:id="132" w:author="Tuomainen Mika" w:date="2014-04-03T23:16:00Z">
          <w:pPr>
            <w:pStyle w:val="Sisluet4"/>
            <w:tabs>
              <w:tab w:val="left" w:pos="1400"/>
              <w:tab w:val="right" w:leader="dot" w:pos="8630"/>
            </w:tabs>
          </w:pPr>
        </w:pPrChange>
      </w:pPr>
      <w:del w:id="133" w:author="Tuomainen Mika" w:date="2014-04-03T23:13:00Z">
        <w:r w:rsidDel="006C7725">
          <w:rPr>
            <w:noProof/>
          </w:rPr>
          <w:delText>2.3.6.6</w:delText>
        </w:r>
        <w:r w:rsidDel="006C7725">
          <w:rPr>
            <w:noProof/>
            <w:szCs w:val="24"/>
            <w:lang w:eastAsia="fi-FI"/>
          </w:rPr>
          <w:tab/>
        </w:r>
        <w:r w:rsidDel="006C7725">
          <w:rPr>
            <w:noProof/>
          </w:rPr>
          <w:delText>Saako vastaanottavan laitoksen potilaan tietoja selata ATK-järjestelmän kautta</w:delText>
        </w:r>
        <w:r w:rsidDel="006C7725">
          <w:rPr>
            <w:noProof/>
          </w:rPr>
          <w:tab/>
          <w:delText>27</w:delText>
        </w:r>
      </w:del>
    </w:p>
    <w:p w:rsidR="003E639A" w:rsidDel="006C7725" w:rsidRDefault="003E639A">
      <w:pPr>
        <w:rPr>
          <w:del w:id="134" w:author="Tuomainen Mika" w:date="2014-04-03T23:13:00Z"/>
          <w:noProof/>
          <w:szCs w:val="24"/>
          <w:lang w:eastAsia="fi-FI"/>
        </w:rPr>
        <w:pPrChange w:id="135" w:author="Tuomainen Mika" w:date="2014-04-03T23:16:00Z">
          <w:pPr>
            <w:pStyle w:val="Sisluet4"/>
            <w:tabs>
              <w:tab w:val="left" w:pos="1400"/>
              <w:tab w:val="right" w:leader="dot" w:pos="8630"/>
            </w:tabs>
          </w:pPr>
        </w:pPrChange>
      </w:pPr>
      <w:del w:id="136" w:author="Tuomainen Mika" w:date="2014-04-03T23:13:00Z">
        <w:r w:rsidDel="006C7725">
          <w:rPr>
            <w:noProof/>
          </w:rPr>
          <w:lastRenderedPageBreak/>
          <w:delText>2.3.6.7</w:delText>
        </w:r>
        <w:r w:rsidDel="006C7725">
          <w:rPr>
            <w:noProof/>
            <w:szCs w:val="24"/>
            <w:lang w:eastAsia="fi-FI"/>
          </w:rPr>
          <w:tab/>
        </w:r>
        <w:r w:rsidDel="006C7725">
          <w:rPr>
            <w:noProof/>
          </w:rPr>
          <w:delText>Onko tarpeen vaatiessa konsultoijalla lupa kutsua potilas hoitoon</w:delText>
        </w:r>
        <w:r w:rsidDel="006C7725">
          <w:rPr>
            <w:noProof/>
          </w:rPr>
          <w:tab/>
          <w:delText>27</w:delText>
        </w:r>
      </w:del>
    </w:p>
    <w:p w:rsidR="003E639A" w:rsidDel="006C7725" w:rsidRDefault="003E639A">
      <w:pPr>
        <w:rPr>
          <w:del w:id="137" w:author="Tuomainen Mika" w:date="2014-04-03T23:13:00Z"/>
          <w:noProof/>
          <w:szCs w:val="24"/>
          <w:lang w:eastAsia="fi-FI"/>
        </w:rPr>
        <w:pPrChange w:id="138" w:author="Tuomainen Mika" w:date="2014-04-03T23:16:00Z">
          <w:pPr>
            <w:pStyle w:val="Sisluet3"/>
            <w:tabs>
              <w:tab w:val="left" w:pos="1200"/>
              <w:tab w:val="right" w:leader="dot" w:pos="8630"/>
            </w:tabs>
          </w:pPr>
        </w:pPrChange>
      </w:pPr>
      <w:del w:id="139" w:author="Tuomainen Mika" w:date="2014-04-03T23:13:00Z">
        <w:r w:rsidDel="006C7725">
          <w:rPr>
            <w:noProof/>
          </w:rPr>
          <w:delText>2.3.7</w:delText>
        </w:r>
        <w:r w:rsidDel="006C7725">
          <w:rPr>
            <w:noProof/>
            <w:szCs w:val="24"/>
            <w:lang w:eastAsia="fi-FI"/>
          </w:rPr>
          <w:tab/>
        </w:r>
        <w:r w:rsidDel="006C7725">
          <w:rPr>
            <w:noProof/>
          </w:rPr>
          <w:delText>Asiakirjat</w:delText>
        </w:r>
        <w:r w:rsidDel="006C7725">
          <w:rPr>
            <w:noProof/>
          </w:rPr>
          <w:tab/>
          <w:delText>27</w:delText>
        </w:r>
      </w:del>
    </w:p>
    <w:p w:rsidR="003E639A" w:rsidDel="006C7725" w:rsidRDefault="003E639A">
      <w:pPr>
        <w:rPr>
          <w:del w:id="140" w:author="Tuomainen Mika" w:date="2014-04-03T23:13:00Z"/>
          <w:noProof/>
          <w:szCs w:val="24"/>
          <w:lang w:eastAsia="fi-FI"/>
        </w:rPr>
        <w:pPrChange w:id="141" w:author="Tuomainen Mika" w:date="2014-04-03T23:16:00Z">
          <w:pPr>
            <w:pStyle w:val="Sisluet3"/>
            <w:tabs>
              <w:tab w:val="left" w:pos="1200"/>
              <w:tab w:val="right" w:leader="dot" w:pos="8630"/>
            </w:tabs>
          </w:pPr>
        </w:pPrChange>
      </w:pPr>
      <w:del w:id="142" w:author="Tuomainen Mika" w:date="2014-04-03T23:13:00Z">
        <w:r w:rsidDel="006C7725">
          <w:rPr>
            <w:noProof/>
          </w:rPr>
          <w:delText>2.3.8</w:delText>
        </w:r>
        <w:r w:rsidDel="006C7725">
          <w:rPr>
            <w:noProof/>
            <w:szCs w:val="24"/>
            <w:lang w:eastAsia="fi-FI"/>
          </w:rPr>
          <w:tab/>
        </w:r>
        <w:r w:rsidDel="006C7725">
          <w:rPr>
            <w:noProof/>
          </w:rPr>
          <w:delText>Etuudet ja eläkejärjestelyt</w:delText>
        </w:r>
        <w:r w:rsidDel="006C7725">
          <w:rPr>
            <w:noProof/>
          </w:rPr>
          <w:tab/>
          <w:delText>28</w:delText>
        </w:r>
      </w:del>
    </w:p>
    <w:p w:rsidR="003E639A" w:rsidDel="006C7725" w:rsidRDefault="003E639A">
      <w:pPr>
        <w:rPr>
          <w:del w:id="143" w:author="Tuomainen Mika" w:date="2014-04-03T23:13:00Z"/>
          <w:noProof/>
          <w:szCs w:val="24"/>
          <w:lang w:eastAsia="fi-FI"/>
        </w:rPr>
        <w:pPrChange w:id="144" w:author="Tuomainen Mika" w:date="2014-04-03T23:16:00Z">
          <w:pPr>
            <w:pStyle w:val="Sisluet3"/>
            <w:tabs>
              <w:tab w:val="left" w:pos="1200"/>
              <w:tab w:val="right" w:leader="dot" w:pos="8630"/>
            </w:tabs>
          </w:pPr>
        </w:pPrChange>
      </w:pPr>
      <w:del w:id="145" w:author="Tuomainen Mika" w:date="2014-04-03T23:13:00Z">
        <w:r w:rsidDel="006C7725">
          <w:rPr>
            <w:noProof/>
          </w:rPr>
          <w:delText>2.3.9</w:delText>
        </w:r>
        <w:r w:rsidDel="006C7725">
          <w:rPr>
            <w:noProof/>
            <w:szCs w:val="24"/>
            <w:lang w:eastAsia="fi-FI"/>
          </w:rPr>
          <w:tab/>
        </w:r>
        <w:r w:rsidDel="006C7725">
          <w:rPr>
            <w:noProof/>
          </w:rPr>
          <w:delText>Lähetteen muut tiedot</w:delText>
        </w:r>
        <w:r w:rsidDel="006C7725">
          <w:rPr>
            <w:noProof/>
          </w:rPr>
          <w:tab/>
          <w:delText>28</w:delText>
        </w:r>
      </w:del>
    </w:p>
    <w:p w:rsidR="003E639A" w:rsidDel="006C7725" w:rsidRDefault="003E639A">
      <w:pPr>
        <w:rPr>
          <w:del w:id="146" w:author="Tuomainen Mika" w:date="2014-04-03T23:13:00Z"/>
          <w:noProof/>
          <w:szCs w:val="24"/>
          <w:lang w:eastAsia="fi-FI"/>
        </w:rPr>
        <w:pPrChange w:id="147" w:author="Tuomainen Mika" w:date="2014-04-03T23:16:00Z">
          <w:pPr>
            <w:pStyle w:val="Sisluet4"/>
            <w:tabs>
              <w:tab w:val="left" w:pos="1400"/>
              <w:tab w:val="right" w:leader="dot" w:pos="8630"/>
            </w:tabs>
          </w:pPr>
        </w:pPrChange>
      </w:pPr>
      <w:del w:id="148" w:author="Tuomainen Mika" w:date="2014-04-03T23:13:00Z">
        <w:r w:rsidDel="006C7725">
          <w:rPr>
            <w:noProof/>
          </w:rPr>
          <w:delText>2.3.9.1</w:delText>
        </w:r>
        <w:r w:rsidDel="006C7725">
          <w:rPr>
            <w:noProof/>
            <w:szCs w:val="24"/>
            <w:lang w:eastAsia="fi-FI"/>
          </w:rPr>
          <w:tab/>
        </w:r>
        <w:r w:rsidDel="006C7725">
          <w:rPr>
            <w:noProof/>
          </w:rPr>
          <w:delText>Onko kyseessä työtapaturma</w:delText>
        </w:r>
        <w:r w:rsidDel="006C7725">
          <w:rPr>
            <w:noProof/>
          </w:rPr>
          <w:tab/>
          <w:delText>29</w:delText>
        </w:r>
      </w:del>
    </w:p>
    <w:p w:rsidR="003E639A" w:rsidDel="006C7725" w:rsidRDefault="003E639A">
      <w:pPr>
        <w:rPr>
          <w:del w:id="149" w:author="Tuomainen Mika" w:date="2014-04-03T23:13:00Z"/>
          <w:noProof/>
          <w:szCs w:val="24"/>
          <w:lang w:eastAsia="fi-FI"/>
        </w:rPr>
        <w:pPrChange w:id="150" w:author="Tuomainen Mika" w:date="2014-04-03T23:16:00Z">
          <w:pPr>
            <w:pStyle w:val="Sisluet4"/>
            <w:tabs>
              <w:tab w:val="left" w:pos="1400"/>
              <w:tab w:val="right" w:leader="dot" w:pos="8630"/>
            </w:tabs>
          </w:pPr>
        </w:pPrChange>
      </w:pPr>
      <w:del w:id="151" w:author="Tuomainen Mika" w:date="2014-04-03T23:13:00Z">
        <w:r w:rsidDel="006C7725">
          <w:rPr>
            <w:noProof/>
          </w:rPr>
          <w:delText>2.3.9.2</w:delText>
        </w:r>
        <w:r w:rsidDel="006C7725">
          <w:rPr>
            <w:noProof/>
            <w:szCs w:val="24"/>
            <w:lang w:eastAsia="fi-FI"/>
          </w:rPr>
          <w:tab/>
        </w:r>
        <w:r w:rsidDel="006C7725">
          <w:rPr>
            <w:noProof/>
          </w:rPr>
          <w:delText>Lähettävä lääkäri tarvitsee loppulausunnon</w:delText>
        </w:r>
        <w:r w:rsidDel="006C7725">
          <w:rPr>
            <w:noProof/>
          </w:rPr>
          <w:tab/>
          <w:delText>29</w:delText>
        </w:r>
      </w:del>
    </w:p>
    <w:p w:rsidR="003E639A" w:rsidDel="006C7725" w:rsidRDefault="003E639A">
      <w:pPr>
        <w:rPr>
          <w:del w:id="152" w:author="Tuomainen Mika" w:date="2014-04-03T23:13:00Z"/>
          <w:noProof/>
          <w:szCs w:val="24"/>
          <w:lang w:eastAsia="fi-FI"/>
        </w:rPr>
        <w:pPrChange w:id="153" w:author="Tuomainen Mika" w:date="2014-04-03T23:16:00Z">
          <w:pPr>
            <w:pStyle w:val="Sisluet4"/>
            <w:tabs>
              <w:tab w:val="left" w:pos="1400"/>
              <w:tab w:val="right" w:leader="dot" w:pos="8630"/>
            </w:tabs>
          </w:pPr>
        </w:pPrChange>
      </w:pPr>
      <w:del w:id="154" w:author="Tuomainen Mika" w:date="2014-04-03T23:13:00Z">
        <w:r w:rsidDel="006C7725">
          <w:rPr>
            <w:noProof/>
          </w:rPr>
          <w:delText>2.3.9.3</w:delText>
        </w:r>
        <w:r w:rsidDel="006C7725">
          <w:rPr>
            <w:noProof/>
            <w:szCs w:val="24"/>
            <w:lang w:eastAsia="fi-FI"/>
          </w:rPr>
          <w:tab/>
        </w:r>
        <w:r w:rsidDel="006C7725">
          <w:rPr>
            <w:noProof/>
          </w:rPr>
          <w:delText>Voiko lähettäjä huolehtia jatkohoidosta</w:delText>
        </w:r>
        <w:r w:rsidDel="006C7725">
          <w:rPr>
            <w:noProof/>
          </w:rPr>
          <w:tab/>
          <w:delText>29</w:delText>
        </w:r>
      </w:del>
    </w:p>
    <w:p w:rsidR="003E639A" w:rsidDel="006C7725" w:rsidRDefault="003E639A">
      <w:pPr>
        <w:rPr>
          <w:del w:id="155" w:author="Tuomainen Mika" w:date="2014-04-03T23:13:00Z"/>
          <w:noProof/>
          <w:szCs w:val="24"/>
          <w:lang w:eastAsia="fi-FI"/>
        </w:rPr>
        <w:pPrChange w:id="156" w:author="Tuomainen Mika" w:date="2014-04-03T23:16:00Z">
          <w:pPr>
            <w:pStyle w:val="Sisluet4"/>
            <w:tabs>
              <w:tab w:val="left" w:pos="1400"/>
              <w:tab w:val="right" w:leader="dot" w:pos="8630"/>
            </w:tabs>
          </w:pPr>
        </w:pPrChange>
      </w:pPr>
      <w:del w:id="157" w:author="Tuomainen Mika" w:date="2014-04-03T23:13:00Z">
        <w:r w:rsidDel="006C7725">
          <w:rPr>
            <w:noProof/>
          </w:rPr>
          <w:delText>2.3.9.4</w:delText>
        </w:r>
        <w:r w:rsidDel="006C7725">
          <w:rPr>
            <w:noProof/>
            <w:szCs w:val="24"/>
            <w:lang w:eastAsia="fi-FI"/>
          </w:rPr>
          <w:tab/>
        </w:r>
        <w:r w:rsidDel="006C7725">
          <w:rPr>
            <w:noProof/>
          </w:rPr>
          <w:delText>Onko vastaanottavalla lääkärillä EML-oikeus</w:delText>
        </w:r>
        <w:r w:rsidDel="006C7725">
          <w:rPr>
            <w:noProof/>
          </w:rPr>
          <w:tab/>
          <w:delText>30</w:delText>
        </w:r>
      </w:del>
    </w:p>
    <w:p w:rsidR="003E639A" w:rsidDel="006C7725" w:rsidRDefault="003E639A">
      <w:pPr>
        <w:rPr>
          <w:del w:id="158" w:author="Tuomainen Mika" w:date="2014-04-03T23:13:00Z"/>
          <w:noProof/>
          <w:szCs w:val="24"/>
          <w:lang w:eastAsia="fi-FI"/>
        </w:rPr>
        <w:pPrChange w:id="159" w:author="Tuomainen Mika" w:date="2014-04-03T23:16:00Z">
          <w:pPr>
            <w:pStyle w:val="Sisluet4"/>
            <w:tabs>
              <w:tab w:val="left" w:pos="1400"/>
              <w:tab w:val="right" w:leader="dot" w:pos="8630"/>
            </w:tabs>
          </w:pPr>
        </w:pPrChange>
      </w:pPr>
      <w:del w:id="160" w:author="Tuomainen Mika" w:date="2014-04-03T23:13:00Z">
        <w:r w:rsidDel="006C7725">
          <w:rPr>
            <w:noProof/>
          </w:rPr>
          <w:delText>2.3.9.5</w:delText>
        </w:r>
        <w:r w:rsidDel="006C7725">
          <w:rPr>
            <w:noProof/>
            <w:szCs w:val="24"/>
            <w:lang w:eastAsia="fi-FI"/>
          </w:rPr>
          <w:tab/>
        </w:r>
        <w:r w:rsidDel="006C7725">
          <w:rPr>
            <w:noProof/>
          </w:rPr>
          <w:delText>Ulkokuntalaisen hoitoon oton syy</w:delText>
        </w:r>
        <w:r w:rsidDel="006C7725">
          <w:rPr>
            <w:noProof/>
          </w:rPr>
          <w:tab/>
          <w:delText>30</w:delText>
        </w:r>
      </w:del>
    </w:p>
    <w:p w:rsidR="003E639A" w:rsidDel="006C7725" w:rsidRDefault="003E639A">
      <w:pPr>
        <w:rPr>
          <w:del w:id="161" w:author="Tuomainen Mika" w:date="2014-04-03T23:13:00Z"/>
          <w:noProof/>
          <w:szCs w:val="24"/>
          <w:lang w:eastAsia="fi-FI"/>
        </w:rPr>
        <w:pPrChange w:id="162" w:author="Tuomainen Mika" w:date="2014-04-03T23:16:00Z">
          <w:pPr>
            <w:pStyle w:val="Sisluet4"/>
            <w:tabs>
              <w:tab w:val="left" w:pos="1400"/>
              <w:tab w:val="right" w:leader="dot" w:pos="8630"/>
            </w:tabs>
          </w:pPr>
        </w:pPrChange>
      </w:pPr>
      <w:del w:id="163" w:author="Tuomainen Mika" w:date="2014-04-03T23:13:00Z">
        <w:r w:rsidDel="006C7725">
          <w:rPr>
            <w:noProof/>
          </w:rPr>
          <w:delText>2.3.9.6</w:delText>
        </w:r>
        <w:r w:rsidDel="006C7725">
          <w:rPr>
            <w:noProof/>
            <w:szCs w:val="24"/>
            <w:lang w:eastAsia="fi-FI"/>
          </w:rPr>
          <w:tab/>
        </w:r>
        <w:r w:rsidDel="006C7725">
          <w:rPr>
            <w:noProof/>
          </w:rPr>
          <w:delText>Ulkokuntalaisen hoitoon oton hyväksymistapa</w:delText>
        </w:r>
        <w:r w:rsidDel="006C7725">
          <w:rPr>
            <w:noProof/>
          </w:rPr>
          <w:tab/>
          <w:delText>31</w:delText>
        </w:r>
      </w:del>
    </w:p>
    <w:p w:rsidR="003E639A" w:rsidDel="006C7725" w:rsidRDefault="003E639A">
      <w:pPr>
        <w:rPr>
          <w:del w:id="164" w:author="Tuomainen Mika" w:date="2014-04-03T23:13:00Z"/>
          <w:noProof/>
          <w:szCs w:val="24"/>
          <w:lang w:eastAsia="fi-FI"/>
        </w:rPr>
        <w:pPrChange w:id="165" w:author="Tuomainen Mika" w:date="2014-04-03T23:16:00Z">
          <w:pPr>
            <w:pStyle w:val="Sisluet3"/>
            <w:tabs>
              <w:tab w:val="left" w:pos="1200"/>
              <w:tab w:val="right" w:leader="dot" w:pos="8630"/>
            </w:tabs>
          </w:pPr>
        </w:pPrChange>
      </w:pPr>
      <w:del w:id="166" w:author="Tuomainen Mika" w:date="2014-04-03T23:13:00Z">
        <w:r w:rsidDel="006C7725">
          <w:rPr>
            <w:noProof/>
          </w:rPr>
          <w:delText>2.3.10</w:delText>
        </w:r>
        <w:r w:rsidDel="006C7725">
          <w:rPr>
            <w:noProof/>
            <w:szCs w:val="24"/>
            <w:lang w:eastAsia="fi-FI"/>
          </w:rPr>
          <w:tab/>
        </w:r>
        <w:r w:rsidDel="006C7725">
          <w:rPr>
            <w:noProof/>
          </w:rPr>
          <w:delText>Aikaisempi hoito</w:delText>
        </w:r>
        <w:r w:rsidDel="006C7725">
          <w:rPr>
            <w:noProof/>
          </w:rPr>
          <w:tab/>
          <w:delText>31</w:delText>
        </w:r>
      </w:del>
    </w:p>
    <w:p w:rsidR="003E639A" w:rsidDel="006C7725" w:rsidRDefault="003E639A">
      <w:pPr>
        <w:rPr>
          <w:del w:id="167" w:author="Tuomainen Mika" w:date="2014-04-03T23:13:00Z"/>
          <w:noProof/>
          <w:szCs w:val="24"/>
          <w:lang w:eastAsia="fi-FI"/>
        </w:rPr>
        <w:pPrChange w:id="168" w:author="Tuomainen Mika" w:date="2014-04-03T23:16:00Z">
          <w:pPr>
            <w:pStyle w:val="Sisluet4"/>
            <w:tabs>
              <w:tab w:val="left" w:pos="1600"/>
              <w:tab w:val="right" w:leader="dot" w:pos="8630"/>
            </w:tabs>
          </w:pPr>
        </w:pPrChange>
      </w:pPr>
      <w:del w:id="169" w:author="Tuomainen Mika" w:date="2014-04-03T23:13:00Z">
        <w:r w:rsidDel="006C7725">
          <w:rPr>
            <w:noProof/>
          </w:rPr>
          <w:delText>2.3.10.1</w:delText>
        </w:r>
        <w:r w:rsidDel="006C7725">
          <w:rPr>
            <w:noProof/>
            <w:szCs w:val="24"/>
            <w:lang w:eastAsia="fi-FI"/>
          </w:rPr>
          <w:tab/>
        </w:r>
        <w:r w:rsidDel="006C7725">
          <w:rPr>
            <w:noProof/>
          </w:rPr>
          <w:delText>Onko hoidettu aiemmin</w:delText>
        </w:r>
        <w:r w:rsidDel="006C7725">
          <w:rPr>
            <w:noProof/>
          </w:rPr>
          <w:tab/>
          <w:delText>31</w:delText>
        </w:r>
      </w:del>
    </w:p>
    <w:p w:rsidR="003E639A" w:rsidDel="006C7725" w:rsidRDefault="003E639A">
      <w:pPr>
        <w:rPr>
          <w:del w:id="170" w:author="Tuomainen Mika" w:date="2014-04-03T23:13:00Z"/>
          <w:noProof/>
          <w:szCs w:val="24"/>
          <w:lang w:eastAsia="fi-FI"/>
        </w:rPr>
        <w:pPrChange w:id="171" w:author="Tuomainen Mika" w:date="2014-04-03T23:16:00Z">
          <w:pPr>
            <w:pStyle w:val="Sisluet4"/>
            <w:tabs>
              <w:tab w:val="left" w:pos="1600"/>
              <w:tab w:val="right" w:leader="dot" w:pos="8630"/>
            </w:tabs>
          </w:pPr>
        </w:pPrChange>
      </w:pPr>
      <w:del w:id="172" w:author="Tuomainen Mika" w:date="2014-04-03T23:13:00Z">
        <w:r w:rsidDel="006C7725">
          <w:rPr>
            <w:noProof/>
          </w:rPr>
          <w:delText>2.3.10.2</w:delText>
        </w:r>
        <w:r w:rsidDel="006C7725">
          <w:rPr>
            <w:noProof/>
            <w:szCs w:val="24"/>
            <w:lang w:eastAsia="fi-FI"/>
          </w:rPr>
          <w:tab/>
        </w:r>
        <w:r w:rsidDel="006C7725">
          <w:rPr>
            <w:noProof/>
          </w:rPr>
          <w:delText>Palvelutapahtumat</w:delText>
        </w:r>
        <w:r w:rsidDel="006C7725">
          <w:rPr>
            <w:noProof/>
          </w:rPr>
          <w:tab/>
          <w:delText>32</w:delText>
        </w:r>
      </w:del>
    </w:p>
    <w:p w:rsidR="003E639A" w:rsidDel="006C7725" w:rsidRDefault="003E639A">
      <w:pPr>
        <w:rPr>
          <w:del w:id="173" w:author="Tuomainen Mika" w:date="2014-04-03T23:13:00Z"/>
          <w:noProof/>
          <w:szCs w:val="24"/>
          <w:lang w:eastAsia="fi-FI"/>
        </w:rPr>
        <w:pPrChange w:id="174" w:author="Tuomainen Mika" w:date="2014-04-03T23:16:00Z">
          <w:pPr>
            <w:pStyle w:val="Sisluet3"/>
            <w:tabs>
              <w:tab w:val="left" w:pos="1200"/>
              <w:tab w:val="right" w:leader="dot" w:pos="8630"/>
            </w:tabs>
          </w:pPr>
        </w:pPrChange>
      </w:pPr>
      <w:del w:id="175" w:author="Tuomainen Mika" w:date="2014-04-03T23:13:00Z">
        <w:r w:rsidDel="006C7725">
          <w:rPr>
            <w:noProof/>
          </w:rPr>
          <w:delText>2.3.11</w:delText>
        </w:r>
        <w:r w:rsidDel="006C7725">
          <w:rPr>
            <w:noProof/>
            <w:szCs w:val="24"/>
            <w:lang w:eastAsia="fi-FI"/>
          </w:rPr>
          <w:tab/>
        </w:r>
        <w:r w:rsidDel="006C7725">
          <w:rPr>
            <w:noProof/>
          </w:rPr>
          <w:delText>Maksutiedot</w:delText>
        </w:r>
        <w:r w:rsidDel="006C7725">
          <w:rPr>
            <w:noProof/>
          </w:rPr>
          <w:tab/>
          <w:delText>32</w:delText>
        </w:r>
      </w:del>
    </w:p>
    <w:p w:rsidR="003E639A" w:rsidDel="006C7725" w:rsidRDefault="003E639A">
      <w:pPr>
        <w:rPr>
          <w:del w:id="176" w:author="Tuomainen Mika" w:date="2014-04-03T23:13:00Z"/>
          <w:noProof/>
          <w:szCs w:val="24"/>
          <w:lang w:eastAsia="fi-FI"/>
        </w:rPr>
        <w:pPrChange w:id="177" w:author="Tuomainen Mika" w:date="2014-04-03T23:16:00Z">
          <w:pPr>
            <w:pStyle w:val="Sisluet4"/>
            <w:tabs>
              <w:tab w:val="left" w:pos="1600"/>
              <w:tab w:val="right" w:leader="dot" w:pos="8630"/>
            </w:tabs>
          </w:pPr>
        </w:pPrChange>
      </w:pPr>
      <w:del w:id="178" w:author="Tuomainen Mika" w:date="2014-04-03T23:13:00Z">
        <w:r w:rsidDel="006C7725">
          <w:rPr>
            <w:noProof/>
          </w:rPr>
          <w:delText>2.3.11.1</w:delText>
        </w:r>
        <w:r w:rsidDel="006C7725">
          <w:rPr>
            <w:noProof/>
            <w:szCs w:val="24"/>
            <w:lang w:eastAsia="fi-FI"/>
          </w:rPr>
          <w:tab/>
        </w:r>
        <w:r w:rsidDel="006C7725">
          <w:rPr>
            <w:noProof/>
          </w:rPr>
          <w:delText>Maksaja</w:delText>
        </w:r>
        <w:r w:rsidDel="006C7725">
          <w:rPr>
            <w:noProof/>
          </w:rPr>
          <w:tab/>
          <w:delText>32</w:delText>
        </w:r>
      </w:del>
    </w:p>
    <w:p w:rsidR="003E639A" w:rsidDel="006C7725" w:rsidRDefault="003E639A">
      <w:pPr>
        <w:rPr>
          <w:del w:id="179" w:author="Tuomainen Mika" w:date="2014-04-03T23:13:00Z"/>
          <w:noProof/>
          <w:szCs w:val="24"/>
          <w:lang w:eastAsia="fi-FI"/>
        </w:rPr>
        <w:pPrChange w:id="180" w:author="Tuomainen Mika" w:date="2014-04-03T23:16:00Z">
          <w:pPr>
            <w:pStyle w:val="Sisluet4"/>
            <w:tabs>
              <w:tab w:val="left" w:pos="1600"/>
              <w:tab w:val="right" w:leader="dot" w:pos="8630"/>
            </w:tabs>
          </w:pPr>
        </w:pPrChange>
      </w:pPr>
      <w:del w:id="181" w:author="Tuomainen Mika" w:date="2014-04-03T23:13:00Z">
        <w:r w:rsidDel="006C7725">
          <w:rPr>
            <w:noProof/>
          </w:rPr>
          <w:delText>2.3.11.2</w:delText>
        </w:r>
        <w:r w:rsidDel="006C7725">
          <w:rPr>
            <w:noProof/>
            <w:szCs w:val="24"/>
            <w:lang w:eastAsia="fi-FI"/>
          </w:rPr>
          <w:tab/>
        </w:r>
        <w:r w:rsidDel="006C7725">
          <w:rPr>
            <w:noProof/>
          </w:rPr>
          <w:delText>Maksusitoumus</w:delText>
        </w:r>
        <w:r w:rsidDel="006C7725">
          <w:rPr>
            <w:noProof/>
          </w:rPr>
          <w:tab/>
          <w:delText>33</w:delText>
        </w:r>
      </w:del>
    </w:p>
    <w:p w:rsidR="003E639A" w:rsidDel="006C7725" w:rsidRDefault="003E639A">
      <w:pPr>
        <w:rPr>
          <w:del w:id="182" w:author="Tuomainen Mika" w:date="2014-04-03T23:13:00Z"/>
          <w:noProof/>
          <w:szCs w:val="24"/>
          <w:lang w:eastAsia="fi-FI"/>
        </w:rPr>
        <w:pPrChange w:id="183" w:author="Tuomainen Mika" w:date="2014-04-03T23:16:00Z">
          <w:pPr>
            <w:pStyle w:val="Sisluet3"/>
            <w:tabs>
              <w:tab w:val="left" w:pos="1200"/>
              <w:tab w:val="right" w:leader="dot" w:pos="8630"/>
            </w:tabs>
          </w:pPr>
        </w:pPrChange>
      </w:pPr>
      <w:del w:id="184" w:author="Tuomainen Mika" w:date="2014-04-03T23:13:00Z">
        <w:r w:rsidDel="006C7725">
          <w:rPr>
            <w:noProof/>
          </w:rPr>
          <w:delText>2.3.12</w:delText>
        </w:r>
        <w:r w:rsidDel="006C7725">
          <w:rPr>
            <w:noProof/>
            <w:szCs w:val="24"/>
            <w:lang w:eastAsia="fi-FI"/>
          </w:rPr>
          <w:tab/>
        </w:r>
        <w:r w:rsidDel="006C7725">
          <w:rPr>
            <w:noProof/>
          </w:rPr>
          <w:delText>Kuljetuksen järjestäminen</w:delText>
        </w:r>
        <w:r w:rsidDel="006C7725">
          <w:rPr>
            <w:noProof/>
          </w:rPr>
          <w:tab/>
          <w:delText>34</w:delText>
        </w:r>
      </w:del>
    </w:p>
    <w:p w:rsidR="003E639A" w:rsidDel="006C7725" w:rsidRDefault="003E639A">
      <w:pPr>
        <w:rPr>
          <w:del w:id="185" w:author="Tuomainen Mika" w:date="2014-04-03T23:13:00Z"/>
          <w:noProof/>
          <w:szCs w:val="24"/>
          <w:lang w:eastAsia="fi-FI"/>
        </w:rPr>
        <w:pPrChange w:id="186" w:author="Tuomainen Mika" w:date="2014-04-03T23:16:00Z">
          <w:pPr>
            <w:pStyle w:val="Sisluet1"/>
            <w:tabs>
              <w:tab w:val="left" w:pos="400"/>
              <w:tab w:val="right" w:leader="dot" w:pos="8630"/>
            </w:tabs>
          </w:pPr>
        </w:pPrChange>
      </w:pPr>
      <w:del w:id="187" w:author="Tuomainen Mika" w:date="2014-04-03T23:13:00Z">
        <w:r w:rsidRPr="00F90853" w:rsidDel="006C7725">
          <w:rPr>
            <w:noProof/>
          </w:rPr>
          <w:delText>3.</w:delText>
        </w:r>
        <w:r w:rsidDel="006C7725">
          <w:rPr>
            <w:noProof/>
            <w:szCs w:val="24"/>
            <w:lang w:eastAsia="fi-FI"/>
          </w:rPr>
          <w:tab/>
        </w:r>
        <w:r w:rsidDel="006C7725">
          <w:rPr>
            <w:noProof/>
          </w:rPr>
          <w:delText>Hoitopalaute</w:delText>
        </w:r>
        <w:r w:rsidDel="006C7725">
          <w:rPr>
            <w:noProof/>
          </w:rPr>
          <w:tab/>
          <w:delText>35</w:delText>
        </w:r>
      </w:del>
    </w:p>
    <w:p w:rsidR="003E639A" w:rsidDel="006C7725" w:rsidRDefault="003E639A">
      <w:pPr>
        <w:rPr>
          <w:del w:id="188" w:author="Tuomainen Mika" w:date="2014-04-03T23:13:00Z"/>
          <w:noProof/>
          <w:szCs w:val="24"/>
          <w:lang w:eastAsia="fi-FI"/>
        </w:rPr>
        <w:pPrChange w:id="189" w:author="Tuomainen Mika" w:date="2014-04-03T23:16:00Z">
          <w:pPr>
            <w:pStyle w:val="Sisluet2"/>
            <w:tabs>
              <w:tab w:val="left" w:pos="800"/>
              <w:tab w:val="right" w:leader="dot" w:pos="8630"/>
            </w:tabs>
          </w:pPr>
        </w:pPrChange>
      </w:pPr>
      <w:del w:id="190" w:author="Tuomainen Mika" w:date="2014-04-03T23:13:00Z">
        <w:r w:rsidDel="006C7725">
          <w:rPr>
            <w:noProof/>
          </w:rPr>
          <w:delText>3.1</w:delText>
        </w:r>
        <w:r w:rsidDel="006C7725">
          <w:rPr>
            <w:noProof/>
            <w:szCs w:val="24"/>
            <w:lang w:eastAsia="fi-FI"/>
          </w:rPr>
          <w:tab/>
        </w:r>
        <w:r w:rsidDel="006C7725">
          <w:rPr>
            <w:noProof/>
          </w:rPr>
          <w:delText>Perusrakenne</w:delText>
        </w:r>
        <w:r w:rsidDel="006C7725">
          <w:rPr>
            <w:noProof/>
          </w:rPr>
          <w:tab/>
          <w:delText>35</w:delText>
        </w:r>
      </w:del>
    </w:p>
    <w:p w:rsidR="003E639A" w:rsidDel="006C7725" w:rsidRDefault="003E639A">
      <w:pPr>
        <w:rPr>
          <w:del w:id="191" w:author="Tuomainen Mika" w:date="2014-04-03T23:13:00Z"/>
          <w:noProof/>
          <w:szCs w:val="24"/>
          <w:lang w:eastAsia="fi-FI"/>
        </w:rPr>
        <w:pPrChange w:id="192" w:author="Tuomainen Mika" w:date="2014-04-03T23:16:00Z">
          <w:pPr>
            <w:pStyle w:val="Sisluet2"/>
            <w:tabs>
              <w:tab w:val="left" w:pos="800"/>
              <w:tab w:val="right" w:leader="dot" w:pos="8630"/>
            </w:tabs>
          </w:pPr>
        </w:pPrChange>
      </w:pPr>
      <w:del w:id="193" w:author="Tuomainen Mika" w:date="2014-04-03T23:13:00Z">
        <w:r w:rsidDel="006C7725">
          <w:rPr>
            <w:noProof/>
          </w:rPr>
          <w:delText>3.2</w:delText>
        </w:r>
        <w:r w:rsidDel="006C7725">
          <w:rPr>
            <w:noProof/>
            <w:szCs w:val="24"/>
            <w:lang w:eastAsia="fi-FI"/>
          </w:rPr>
          <w:tab/>
        </w:r>
        <w:r w:rsidDel="006C7725">
          <w:rPr>
            <w:noProof/>
          </w:rPr>
          <w:delText>Otsikoiden ja kenttien yhteenveto</w:delText>
        </w:r>
        <w:r w:rsidDel="006C7725">
          <w:rPr>
            <w:noProof/>
          </w:rPr>
          <w:tab/>
          <w:delText>36</w:delText>
        </w:r>
      </w:del>
    </w:p>
    <w:p w:rsidR="003E639A" w:rsidDel="006C7725" w:rsidRDefault="003E639A">
      <w:pPr>
        <w:rPr>
          <w:del w:id="194" w:author="Tuomainen Mika" w:date="2014-04-03T23:13:00Z"/>
          <w:noProof/>
          <w:szCs w:val="24"/>
          <w:lang w:eastAsia="fi-FI"/>
        </w:rPr>
        <w:pPrChange w:id="195" w:author="Tuomainen Mika" w:date="2014-04-03T23:16:00Z">
          <w:pPr>
            <w:pStyle w:val="Sisluet2"/>
            <w:tabs>
              <w:tab w:val="left" w:pos="800"/>
              <w:tab w:val="right" w:leader="dot" w:pos="8630"/>
            </w:tabs>
          </w:pPr>
        </w:pPrChange>
      </w:pPr>
      <w:del w:id="196" w:author="Tuomainen Mika" w:date="2014-04-03T23:13:00Z">
        <w:r w:rsidDel="006C7725">
          <w:rPr>
            <w:noProof/>
          </w:rPr>
          <w:delText>3.3</w:delText>
        </w:r>
        <w:r w:rsidDel="006C7725">
          <w:rPr>
            <w:noProof/>
            <w:szCs w:val="24"/>
            <w:lang w:eastAsia="fi-FI"/>
          </w:rPr>
          <w:tab/>
        </w:r>
        <w:r w:rsidDel="006C7725">
          <w:rPr>
            <w:noProof/>
          </w:rPr>
          <w:delText>Palautteen otsikot</w:delText>
        </w:r>
        <w:r w:rsidDel="006C7725">
          <w:rPr>
            <w:noProof/>
          </w:rPr>
          <w:tab/>
          <w:delText>36</w:delText>
        </w:r>
      </w:del>
    </w:p>
    <w:p w:rsidR="003E639A" w:rsidDel="006C7725" w:rsidRDefault="003E639A">
      <w:pPr>
        <w:rPr>
          <w:del w:id="197" w:author="Tuomainen Mika" w:date="2014-04-03T23:13:00Z"/>
          <w:noProof/>
          <w:szCs w:val="24"/>
          <w:lang w:eastAsia="fi-FI"/>
        </w:rPr>
        <w:pPrChange w:id="198" w:author="Tuomainen Mika" w:date="2014-04-03T23:16:00Z">
          <w:pPr>
            <w:pStyle w:val="Sisluet3"/>
            <w:tabs>
              <w:tab w:val="left" w:pos="1200"/>
              <w:tab w:val="right" w:leader="dot" w:pos="8630"/>
            </w:tabs>
          </w:pPr>
        </w:pPrChange>
      </w:pPr>
      <w:del w:id="199" w:author="Tuomainen Mika" w:date="2014-04-03T23:13:00Z">
        <w:r w:rsidDel="006C7725">
          <w:rPr>
            <w:noProof/>
          </w:rPr>
          <w:delText>3.3.1</w:delText>
        </w:r>
        <w:r w:rsidDel="006C7725">
          <w:rPr>
            <w:noProof/>
            <w:szCs w:val="24"/>
            <w:lang w:eastAsia="fi-FI"/>
          </w:rPr>
          <w:tab/>
        </w:r>
        <w:r w:rsidDel="006C7725">
          <w:rPr>
            <w:noProof/>
          </w:rPr>
          <w:delText>Hoitopalautteen tunnus ja vastuulääkäri</w:delText>
        </w:r>
        <w:r w:rsidDel="006C7725">
          <w:rPr>
            <w:noProof/>
          </w:rPr>
          <w:tab/>
          <w:delText>37</w:delText>
        </w:r>
      </w:del>
    </w:p>
    <w:p w:rsidR="003E639A" w:rsidDel="006C7725" w:rsidRDefault="003E639A">
      <w:pPr>
        <w:rPr>
          <w:del w:id="200" w:author="Tuomainen Mika" w:date="2014-04-03T23:13:00Z"/>
          <w:noProof/>
          <w:szCs w:val="24"/>
          <w:lang w:eastAsia="fi-FI"/>
        </w:rPr>
        <w:pPrChange w:id="201" w:author="Tuomainen Mika" w:date="2014-04-03T23:16:00Z">
          <w:pPr>
            <w:pStyle w:val="Sisluet3"/>
            <w:tabs>
              <w:tab w:val="left" w:pos="1200"/>
              <w:tab w:val="right" w:leader="dot" w:pos="8630"/>
            </w:tabs>
          </w:pPr>
        </w:pPrChange>
      </w:pPr>
      <w:del w:id="202" w:author="Tuomainen Mika" w:date="2014-04-03T23:13:00Z">
        <w:r w:rsidDel="006C7725">
          <w:rPr>
            <w:noProof/>
          </w:rPr>
          <w:delText>3.3.2</w:delText>
        </w:r>
        <w:r w:rsidDel="006C7725">
          <w:rPr>
            <w:noProof/>
            <w:szCs w:val="24"/>
            <w:lang w:eastAsia="fi-FI"/>
          </w:rPr>
          <w:tab/>
        </w:r>
        <w:r w:rsidDel="006C7725">
          <w:rPr>
            <w:noProof/>
          </w:rPr>
          <w:delText>Palvelutapahtumat</w:delText>
        </w:r>
        <w:r w:rsidDel="006C7725">
          <w:rPr>
            <w:noProof/>
          </w:rPr>
          <w:tab/>
          <w:delText>37</w:delText>
        </w:r>
      </w:del>
    </w:p>
    <w:p w:rsidR="003E639A" w:rsidDel="006C7725" w:rsidRDefault="003E639A">
      <w:pPr>
        <w:rPr>
          <w:del w:id="203" w:author="Tuomainen Mika" w:date="2014-04-03T23:13:00Z"/>
          <w:noProof/>
          <w:szCs w:val="24"/>
          <w:lang w:eastAsia="fi-FI"/>
        </w:rPr>
        <w:pPrChange w:id="204" w:author="Tuomainen Mika" w:date="2014-04-03T23:16:00Z">
          <w:pPr>
            <w:pStyle w:val="Sisluet3"/>
            <w:tabs>
              <w:tab w:val="left" w:pos="1200"/>
              <w:tab w:val="right" w:leader="dot" w:pos="8630"/>
            </w:tabs>
          </w:pPr>
        </w:pPrChange>
      </w:pPr>
      <w:del w:id="205" w:author="Tuomainen Mika" w:date="2014-04-03T23:13:00Z">
        <w:r w:rsidDel="006C7725">
          <w:rPr>
            <w:noProof/>
          </w:rPr>
          <w:delText>3.3.3</w:delText>
        </w:r>
        <w:r w:rsidDel="006C7725">
          <w:rPr>
            <w:noProof/>
            <w:szCs w:val="24"/>
            <w:lang w:eastAsia="fi-FI"/>
          </w:rPr>
          <w:tab/>
        </w:r>
        <w:r w:rsidDel="006C7725">
          <w:rPr>
            <w:noProof/>
          </w:rPr>
          <w:delText>Loppuarvio</w:delText>
        </w:r>
        <w:r w:rsidDel="006C7725">
          <w:rPr>
            <w:noProof/>
          </w:rPr>
          <w:tab/>
          <w:delText>37</w:delText>
        </w:r>
      </w:del>
    </w:p>
    <w:p w:rsidR="003E639A" w:rsidDel="006C7725" w:rsidRDefault="003E639A">
      <w:pPr>
        <w:rPr>
          <w:del w:id="206" w:author="Tuomainen Mika" w:date="2014-04-03T23:13:00Z"/>
          <w:noProof/>
          <w:szCs w:val="24"/>
          <w:lang w:eastAsia="fi-FI"/>
        </w:rPr>
        <w:pPrChange w:id="207" w:author="Tuomainen Mika" w:date="2014-04-03T23:16:00Z">
          <w:pPr>
            <w:pStyle w:val="Sisluet3"/>
            <w:tabs>
              <w:tab w:val="left" w:pos="1200"/>
              <w:tab w:val="right" w:leader="dot" w:pos="8630"/>
            </w:tabs>
          </w:pPr>
        </w:pPrChange>
      </w:pPr>
      <w:del w:id="208" w:author="Tuomainen Mika" w:date="2014-04-03T23:13:00Z">
        <w:r w:rsidDel="006C7725">
          <w:rPr>
            <w:noProof/>
          </w:rPr>
          <w:delText>3.3.4</w:delText>
        </w:r>
        <w:r w:rsidDel="006C7725">
          <w:rPr>
            <w:noProof/>
            <w:szCs w:val="24"/>
            <w:lang w:eastAsia="fi-FI"/>
          </w:rPr>
          <w:tab/>
        </w:r>
        <w:r w:rsidDel="006C7725">
          <w:rPr>
            <w:noProof/>
          </w:rPr>
          <w:delText>Hoidon tarve</w:delText>
        </w:r>
        <w:r w:rsidDel="006C7725">
          <w:rPr>
            <w:noProof/>
          </w:rPr>
          <w:tab/>
          <w:delText>38</w:delText>
        </w:r>
      </w:del>
    </w:p>
    <w:p w:rsidR="003E639A" w:rsidDel="006C7725" w:rsidRDefault="003E639A">
      <w:pPr>
        <w:rPr>
          <w:del w:id="209" w:author="Tuomainen Mika" w:date="2014-04-03T23:13:00Z"/>
          <w:noProof/>
          <w:szCs w:val="24"/>
          <w:lang w:eastAsia="fi-FI"/>
        </w:rPr>
        <w:pPrChange w:id="210" w:author="Tuomainen Mika" w:date="2014-04-03T23:16:00Z">
          <w:pPr>
            <w:pStyle w:val="Sisluet3"/>
            <w:tabs>
              <w:tab w:val="left" w:pos="1200"/>
              <w:tab w:val="right" w:leader="dot" w:pos="8630"/>
            </w:tabs>
          </w:pPr>
        </w:pPrChange>
      </w:pPr>
      <w:del w:id="211" w:author="Tuomainen Mika" w:date="2014-04-03T23:13:00Z">
        <w:r w:rsidDel="006C7725">
          <w:rPr>
            <w:noProof/>
          </w:rPr>
          <w:delText>3.3.5</w:delText>
        </w:r>
        <w:r w:rsidDel="006C7725">
          <w:rPr>
            <w:noProof/>
            <w:szCs w:val="24"/>
            <w:lang w:eastAsia="fi-FI"/>
          </w:rPr>
          <w:tab/>
        </w:r>
        <w:r w:rsidDel="006C7725">
          <w:rPr>
            <w:noProof/>
          </w:rPr>
          <w:delText>Tutkimukset</w:delText>
        </w:r>
        <w:r w:rsidDel="006C7725">
          <w:rPr>
            <w:noProof/>
          </w:rPr>
          <w:tab/>
          <w:delText>38</w:delText>
        </w:r>
      </w:del>
    </w:p>
    <w:p w:rsidR="003E639A" w:rsidDel="006C7725" w:rsidRDefault="003E639A">
      <w:pPr>
        <w:rPr>
          <w:del w:id="212" w:author="Tuomainen Mika" w:date="2014-04-03T23:13:00Z"/>
          <w:noProof/>
          <w:szCs w:val="24"/>
          <w:lang w:eastAsia="fi-FI"/>
        </w:rPr>
        <w:pPrChange w:id="213" w:author="Tuomainen Mika" w:date="2014-04-03T23:16:00Z">
          <w:pPr>
            <w:pStyle w:val="Sisluet3"/>
            <w:tabs>
              <w:tab w:val="left" w:pos="1200"/>
              <w:tab w:val="right" w:leader="dot" w:pos="8630"/>
            </w:tabs>
          </w:pPr>
        </w:pPrChange>
      </w:pPr>
      <w:del w:id="214" w:author="Tuomainen Mika" w:date="2014-04-03T23:13:00Z">
        <w:r w:rsidDel="006C7725">
          <w:rPr>
            <w:noProof/>
          </w:rPr>
          <w:delText>3.3.6</w:delText>
        </w:r>
        <w:r w:rsidDel="006C7725">
          <w:rPr>
            <w:noProof/>
            <w:szCs w:val="24"/>
            <w:lang w:eastAsia="fi-FI"/>
          </w:rPr>
          <w:tab/>
        </w:r>
        <w:r w:rsidDel="006C7725">
          <w:rPr>
            <w:noProof/>
          </w:rPr>
          <w:delText>Toimenpiteet</w:delText>
        </w:r>
        <w:r w:rsidDel="006C7725">
          <w:rPr>
            <w:noProof/>
          </w:rPr>
          <w:tab/>
          <w:delText>39</w:delText>
        </w:r>
      </w:del>
    </w:p>
    <w:p w:rsidR="003E639A" w:rsidDel="006C7725" w:rsidRDefault="003E639A">
      <w:pPr>
        <w:rPr>
          <w:del w:id="215" w:author="Tuomainen Mika" w:date="2014-04-03T23:13:00Z"/>
          <w:noProof/>
          <w:szCs w:val="24"/>
          <w:lang w:eastAsia="fi-FI"/>
        </w:rPr>
        <w:pPrChange w:id="216" w:author="Tuomainen Mika" w:date="2014-04-03T23:16:00Z">
          <w:pPr>
            <w:pStyle w:val="Sisluet3"/>
            <w:tabs>
              <w:tab w:val="left" w:pos="1200"/>
              <w:tab w:val="right" w:leader="dot" w:pos="8630"/>
            </w:tabs>
          </w:pPr>
        </w:pPrChange>
      </w:pPr>
      <w:del w:id="217" w:author="Tuomainen Mika" w:date="2014-04-03T23:13:00Z">
        <w:r w:rsidDel="006C7725">
          <w:rPr>
            <w:noProof/>
          </w:rPr>
          <w:delText>3.3.7</w:delText>
        </w:r>
        <w:r w:rsidDel="006C7725">
          <w:rPr>
            <w:noProof/>
            <w:szCs w:val="24"/>
            <w:lang w:eastAsia="fi-FI"/>
          </w:rPr>
          <w:tab/>
        </w:r>
        <w:r w:rsidDel="006C7725">
          <w:rPr>
            <w:noProof/>
          </w:rPr>
          <w:delText>Diagnoosi: asiakkaan aikaisemmat sairaudet</w:delText>
        </w:r>
        <w:r w:rsidDel="006C7725">
          <w:rPr>
            <w:noProof/>
          </w:rPr>
          <w:tab/>
          <w:delText>40</w:delText>
        </w:r>
      </w:del>
    </w:p>
    <w:p w:rsidR="003E639A" w:rsidDel="006C7725" w:rsidRDefault="003E639A">
      <w:pPr>
        <w:rPr>
          <w:del w:id="218" w:author="Tuomainen Mika" w:date="2014-04-03T23:13:00Z"/>
          <w:noProof/>
          <w:szCs w:val="24"/>
          <w:lang w:eastAsia="fi-FI"/>
        </w:rPr>
        <w:pPrChange w:id="219" w:author="Tuomainen Mika" w:date="2014-04-03T23:16:00Z">
          <w:pPr>
            <w:pStyle w:val="Sisluet3"/>
            <w:tabs>
              <w:tab w:val="left" w:pos="1200"/>
              <w:tab w:val="right" w:leader="dot" w:pos="8630"/>
            </w:tabs>
          </w:pPr>
        </w:pPrChange>
      </w:pPr>
      <w:del w:id="220" w:author="Tuomainen Mika" w:date="2014-04-03T23:13:00Z">
        <w:r w:rsidDel="006C7725">
          <w:rPr>
            <w:noProof/>
          </w:rPr>
          <w:delText>3.3.8</w:delText>
        </w:r>
        <w:r w:rsidDel="006C7725">
          <w:rPr>
            <w:noProof/>
            <w:szCs w:val="24"/>
            <w:lang w:eastAsia="fi-FI"/>
          </w:rPr>
          <w:tab/>
        </w:r>
        <w:r w:rsidDel="006C7725">
          <w:rPr>
            <w:noProof/>
          </w:rPr>
          <w:delText>Lääkehoito</w:delText>
        </w:r>
        <w:r w:rsidDel="006C7725">
          <w:rPr>
            <w:noProof/>
          </w:rPr>
          <w:tab/>
          <w:delText>42</w:delText>
        </w:r>
      </w:del>
    </w:p>
    <w:p w:rsidR="003E639A" w:rsidDel="006C7725" w:rsidRDefault="003E639A">
      <w:pPr>
        <w:rPr>
          <w:del w:id="221" w:author="Tuomainen Mika" w:date="2014-04-03T23:13:00Z"/>
          <w:noProof/>
          <w:szCs w:val="24"/>
          <w:lang w:eastAsia="fi-FI"/>
        </w:rPr>
        <w:pPrChange w:id="222" w:author="Tuomainen Mika" w:date="2014-04-03T23:16:00Z">
          <w:pPr>
            <w:pStyle w:val="Sisluet3"/>
            <w:tabs>
              <w:tab w:val="left" w:pos="1200"/>
              <w:tab w:val="right" w:leader="dot" w:pos="8630"/>
            </w:tabs>
          </w:pPr>
        </w:pPrChange>
      </w:pPr>
      <w:del w:id="223" w:author="Tuomainen Mika" w:date="2014-04-03T23:13:00Z">
        <w:r w:rsidDel="006C7725">
          <w:rPr>
            <w:noProof/>
          </w:rPr>
          <w:delText>3.3.9</w:delText>
        </w:r>
        <w:r w:rsidDel="006C7725">
          <w:rPr>
            <w:noProof/>
            <w:szCs w:val="24"/>
            <w:lang w:eastAsia="fi-FI"/>
          </w:rPr>
          <w:tab/>
        </w:r>
        <w:r w:rsidDel="006C7725">
          <w:rPr>
            <w:noProof/>
          </w:rPr>
          <w:delText>Lausunnot</w:delText>
        </w:r>
        <w:r w:rsidDel="006C7725">
          <w:rPr>
            <w:noProof/>
          </w:rPr>
          <w:tab/>
          <w:delText>42</w:delText>
        </w:r>
      </w:del>
    </w:p>
    <w:p w:rsidR="003E639A" w:rsidDel="006C7725" w:rsidRDefault="003E639A">
      <w:pPr>
        <w:rPr>
          <w:del w:id="224" w:author="Tuomainen Mika" w:date="2014-04-03T23:13:00Z"/>
          <w:noProof/>
          <w:szCs w:val="24"/>
          <w:lang w:eastAsia="fi-FI"/>
        </w:rPr>
        <w:pPrChange w:id="225" w:author="Tuomainen Mika" w:date="2014-04-03T23:16:00Z">
          <w:pPr>
            <w:pStyle w:val="Sisluet3"/>
            <w:tabs>
              <w:tab w:val="left" w:pos="1200"/>
              <w:tab w:val="right" w:leader="dot" w:pos="8630"/>
            </w:tabs>
          </w:pPr>
        </w:pPrChange>
      </w:pPr>
      <w:del w:id="226" w:author="Tuomainen Mika" w:date="2014-04-03T23:13:00Z">
        <w:r w:rsidDel="006C7725">
          <w:rPr>
            <w:noProof/>
          </w:rPr>
          <w:lastRenderedPageBreak/>
          <w:delText>3.3.10</w:delText>
        </w:r>
        <w:r w:rsidDel="006C7725">
          <w:rPr>
            <w:noProof/>
            <w:szCs w:val="24"/>
            <w:lang w:eastAsia="fi-FI"/>
          </w:rPr>
          <w:tab/>
        </w:r>
        <w:r w:rsidDel="006C7725">
          <w:rPr>
            <w:noProof/>
          </w:rPr>
          <w:delText>Apuvälineet</w:delText>
        </w:r>
        <w:r w:rsidDel="006C7725">
          <w:rPr>
            <w:noProof/>
          </w:rPr>
          <w:tab/>
          <w:delText>43</w:delText>
        </w:r>
      </w:del>
    </w:p>
    <w:p w:rsidR="003E639A" w:rsidDel="006C7725" w:rsidRDefault="003E639A">
      <w:pPr>
        <w:rPr>
          <w:del w:id="227" w:author="Tuomainen Mika" w:date="2014-04-03T23:13:00Z"/>
          <w:noProof/>
          <w:szCs w:val="24"/>
          <w:lang w:eastAsia="fi-FI"/>
        </w:rPr>
        <w:pPrChange w:id="228" w:author="Tuomainen Mika" w:date="2014-04-03T23:16:00Z">
          <w:pPr>
            <w:pStyle w:val="Sisluet3"/>
            <w:tabs>
              <w:tab w:val="left" w:pos="1200"/>
              <w:tab w:val="right" w:leader="dot" w:pos="8630"/>
            </w:tabs>
          </w:pPr>
        </w:pPrChange>
      </w:pPr>
      <w:del w:id="229" w:author="Tuomainen Mika" w:date="2014-04-03T23:13:00Z">
        <w:r w:rsidDel="006C7725">
          <w:rPr>
            <w:noProof/>
          </w:rPr>
          <w:delText>3.3.11</w:delText>
        </w:r>
        <w:r w:rsidDel="006C7725">
          <w:rPr>
            <w:noProof/>
            <w:szCs w:val="24"/>
            <w:lang w:eastAsia="fi-FI"/>
          </w:rPr>
          <w:tab/>
        </w:r>
        <w:r w:rsidDel="006C7725">
          <w:rPr>
            <w:noProof/>
          </w:rPr>
          <w:delText>Kuntoutus</w:delText>
        </w:r>
        <w:r w:rsidDel="006C7725">
          <w:rPr>
            <w:noProof/>
          </w:rPr>
          <w:tab/>
          <w:delText>44</w:delText>
        </w:r>
      </w:del>
    </w:p>
    <w:p w:rsidR="003E639A" w:rsidDel="006C7725" w:rsidRDefault="003E639A">
      <w:pPr>
        <w:rPr>
          <w:del w:id="230" w:author="Tuomainen Mika" w:date="2014-04-03T23:13:00Z"/>
          <w:noProof/>
          <w:szCs w:val="24"/>
          <w:lang w:eastAsia="fi-FI"/>
        </w:rPr>
        <w:pPrChange w:id="231" w:author="Tuomainen Mika" w:date="2014-04-03T23:16:00Z">
          <w:pPr>
            <w:pStyle w:val="Sisluet3"/>
            <w:tabs>
              <w:tab w:val="left" w:pos="1200"/>
              <w:tab w:val="right" w:leader="dot" w:pos="8630"/>
            </w:tabs>
          </w:pPr>
        </w:pPrChange>
      </w:pPr>
      <w:del w:id="232" w:author="Tuomainen Mika" w:date="2014-04-03T23:13:00Z">
        <w:r w:rsidDel="006C7725">
          <w:rPr>
            <w:noProof/>
          </w:rPr>
          <w:delText>3.3.12</w:delText>
        </w:r>
        <w:r w:rsidDel="006C7725">
          <w:rPr>
            <w:noProof/>
            <w:szCs w:val="24"/>
            <w:lang w:eastAsia="fi-FI"/>
          </w:rPr>
          <w:tab/>
        </w:r>
        <w:r w:rsidDel="006C7725">
          <w:rPr>
            <w:noProof/>
          </w:rPr>
          <w:delText>Toimintakyky</w:delText>
        </w:r>
        <w:r w:rsidDel="006C7725">
          <w:rPr>
            <w:noProof/>
          </w:rPr>
          <w:tab/>
          <w:delText>44</w:delText>
        </w:r>
      </w:del>
    </w:p>
    <w:p w:rsidR="003E639A" w:rsidDel="006C7725" w:rsidRDefault="003E639A">
      <w:pPr>
        <w:rPr>
          <w:del w:id="233" w:author="Tuomainen Mika" w:date="2014-04-03T23:13:00Z"/>
          <w:noProof/>
          <w:szCs w:val="24"/>
          <w:lang w:eastAsia="fi-FI"/>
        </w:rPr>
        <w:pPrChange w:id="234" w:author="Tuomainen Mika" w:date="2014-04-03T23:16:00Z">
          <w:pPr>
            <w:pStyle w:val="Sisluet3"/>
            <w:tabs>
              <w:tab w:val="left" w:pos="1200"/>
              <w:tab w:val="right" w:leader="dot" w:pos="8630"/>
            </w:tabs>
          </w:pPr>
        </w:pPrChange>
      </w:pPr>
      <w:del w:id="235" w:author="Tuomainen Mika" w:date="2014-04-03T23:13:00Z">
        <w:r w:rsidDel="006C7725">
          <w:rPr>
            <w:noProof/>
          </w:rPr>
          <w:delText>3.3.13</w:delText>
        </w:r>
        <w:r w:rsidDel="006C7725">
          <w:rPr>
            <w:noProof/>
            <w:szCs w:val="24"/>
            <w:lang w:eastAsia="fi-FI"/>
          </w:rPr>
          <w:tab/>
        </w:r>
        <w:r w:rsidDel="006C7725">
          <w:rPr>
            <w:noProof/>
          </w:rPr>
          <w:delText>Jatkohoidon järjestämistä koskevat tiedot</w:delText>
        </w:r>
        <w:r w:rsidDel="006C7725">
          <w:rPr>
            <w:noProof/>
          </w:rPr>
          <w:tab/>
          <w:delText>44</w:delText>
        </w:r>
      </w:del>
    </w:p>
    <w:p w:rsidR="003E639A" w:rsidDel="006C7725" w:rsidRDefault="003E639A">
      <w:pPr>
        <w:rPr>
          <w:del w:id="236" w:author="Tuomainen Mika" w:date="2014-04-03T23:13:00Z"/>
          <w:noProof/>
          <w:szCs w:val="24"/>
          <w:lang w:eastAsia="fi-FI"/>
        </w:rPr>
        <w:pPrChange w:id="237" w:author="Tuomainen Mika" w:date="2014-04-03T23:16:00Z">
          <w:pPr>
            <w:pStyle w:val="Sisluet3"/>
            <w:tabs>
              <w:tab w:val="left" w:pos="1200"/>
              <w:tab w:val="right" w:leader="dot" w:pos="8630"/>
            </w:tabs>
          </w:pPr>
        </w:pPrChange>
      </w:pPr>
      <w:del w:id="238" w:author="Tuomainen Mika" w:date="2014-04-03T23:13:00Z">
        <w:r w:rsidDel="006C7725">
          <w:rPr>
            <w:noProof/>
          </w:rPr>
          <w:delText>3.3.14</w:delText>
        </w:r>
        <w:r w:rsidDel="006C7725">
          <w:rPr>
            <w:noProof/>
            <w:szCs w:val="24"/>
            <w:lang w:eastAsia="fi-FI"/>
          </w:rPr>
          <w:tab/>
        </w:r>
        <w:r w:rsidDel="006C7725">
          <w:rPr>
            <w:noProof/>
          </w:rPr>
          <w:delText>Kuljetuksen järjestäminen</w:delText>
        </w:r>
        <w:r w:rsidDel="006C7725">
          <w:rPr>
            <w:noProof/>
          </w:rPr>
          <w:tab/>
          <w:delText>44</w:delText>
        </w:r>
      </w:del>
    </w:p>
    <w:p w:rsidR="003E639A" w:rsidRDefault="003E639A" w:rsidP="00CC1036">
      <w:del w:id="239" w:author="Tuomainen Mika" w:date="2014-04-03T23:13:00Z">
        <w:r w:rsidDel="006C7725">
          <w:fldChar w:fldCharType="end"/>
        </w:r>
      </w:del>
    </w:p>
    <w:p w:rsidR="003E639A" w:rsidRDefault="00CA1FAD" w:rsidP="00CC1036">
      <w:r>
        <w:t xml:space="preserve">LIITE: A - </w:t>
      </w:r>
      <w:r w:rsidR="003E639A">
        <w:t xml:space="preserve">Lähete/hoitopalaute kenttäkoodistot </w:t>
      </w:r>
    </w:p>
    <w:p w:rsidR="00CA1FAD" w:rsidRDefault="00CA1FAD" w:rsidP="00CC1036">
      <w:r>
        <w:t>LIITE: B - Lähetteen ja hoitopalautteen otsikot</w:t>
      </w:r>
    </w:p>
    <w:p w:rsidR="003E639A" w:rsidRDefault="003E639A" w:rsidP="00CC1036">
      <w:r>
        <w:br w:type="page"/>
      </w:r>
      <w:r>
        <w:lastRenderedPageBreak/>
        <w:t>Versiohistoria</w:t>
      </w:r>
    </w:p>
    <w:p w:rsidR="003E639A" w:rsidRDefault="003E639A" w:rsidP="00CC1036"/>
    <w:p w:rsidR="003E639A" w:rsidRDefault="003E639A" w:rsidP="00CC1036"/>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998"/>
        <w:gridCol w:w="2700"/>
        <w:gridCol w:w="2700"/>
      </w:tblGrid>
      <w:tr w:rsidR="003E639A">
        <w:tc>
          <w:tcPr>
            <w:tcW w:w="1998" w:type="dxa"/>
          </w:tcPr>
          <w:p w:rsidR="003E639A" w:rsidRDefault="003E639A" w:rsidP="00CC1036">
            <w:r>
              <w:t>Versio</w:t>
            </w:r>
          </w:p>
        </w:tc>
        <w:tc>
          <w:tcPr>
            <w:tcW w:w="1998" w:type="dxa"/>
          </w:tcPr>
          <w:p w:rsidR="003E639A" w:rsidRDefault="003E639A" w:rsidP="00CC1036">
            <w:r>
              <w:t>Pvm</w:t>
            </w:r>
          </w:p>
        </w:tc>
        <w:tc>
          <w:tcPr>
            <w:tcW w:w="2700" w:type="dxa"/>
          </w:tcPr>
          <w:p w:rsidR="003E639A" w:rsidRDefault="003E639A" w:rsidP="00CC1036">
            <w:r>
              <w:t>Tekijät</w:t>
            </w:r>
          </w:p>
        </w:tc>
        <w:tc>
          <w:tcPr>
            <w:tcW w:w="2700" w:type="dxa"/>
          </w:tcPr>
          <w:p w:rsidR="003E639A" w:rsidRDefault="003E639A" w:rsidP="00CC1036">
            <w:r>
              <w:t>Selite</w:t>
            </w:r>
          </w:p>
        </w:tc>
      </w:tr>
      <w:tr w:rsidR="003E639A">
        <w:tc>
          <w:tcPr>
            <w:tcW w:w="1998" w:type="dxa"/>
          </w:tcPr>
          <w:p w:rsidR="003E639A" w:rsidRDefault="003E639A" w:rsidP="00CC1036">
            <w:r>
              <w:t>4.1</w:t>
            </w:r>
          </w:p>
        </w:tc>
        <w:tc>
          <w:tcPr>
            <w:tcW w:w="1998" w:type="dxa"/>
          </w:tcPr>
          <w:p w:rsidR="003E639A" w:rsidRDefault="003E639A" w:rsidP="00CC1036">
            <w:r>
              <w:t>18.1.2008</w:t>
            </w:r>
          </w:p>
        </w:tc>
        <w:tc>
          <w:tcPr>
            <w:tcW w:w="2700" w:type="dxa"/>
          </w:tcPr>
          <w:p w:rsidR="003E639A" w:rsidRDefault="003E639A" w:rsidP="00CC1036">
            <w:r>
              <w:t>Ydintietotyöryhmä:</w:t>
            </w:r>
          </w:p>
          <w:p w:rsidR="003E639A" w:rsidRDefault="003E639A" w:rsidP="00CC1036">
            <w:r>
              <w:t>Korjaukset teki Timo Tarhonen</w:t>
            </w:r>
          </w:p>
        </w:tc>
        <w:tc>
          <w:tcPr>
            <w:tcW w:w="2700" w:type="dxa"/>
          </w:tcPr>
          <w:p w:rsidR="003E639A" w:rsidRDefault="003E639A" w:rsidP="00CC1036">
            <w:r>
              <w:t>Ydintietotyöryhmän edellyttämät korjaukset:</w:t>
            </w:r>
          </w:p>
          <w:p w:rsidR="003E639A" w:rsidRDefault="003E639A" w:rsidP="00CC1036">
            <w:r>
              <w:t>sisältömääritysdokumenttien viittaukset muutettu, mukana siirrettävät dokumentit määritystä muutettu, hoitoprosessin vaihe mukana aina, Palvelutapahtuman tyyppittely poistettu. Tulosyy/hoidon syy koodisto vaihdettu.</w:t>
            </w:r>
          </w:p>
        </w:tc>
      </w:tr>
      <w:tr w:rsidR="003E639A">
        <w:tc>
          <w:tcPr>
            <w:tcW w:w="1998" w:type="dxa"/>
          </w:tcPr>
          <w:p w:rsidR="003E639A" w:rsidRDefault="003E639A" w:rsidP="00CC1036">
            <w:r>
              <w:t>5.0</w:t>
            </w:r>
          </w:p>
        </w:tc>
        <w:tc>
          <w:tcPr>
            <w:tcW w:w="1998" w:type="dxa"/>
          </w:tcPr>
          <w:p w:rsidR="003E639A" w:rsidRDefault="003E639A" w:rsidP="00CC1036">
            <w:r>
              <w:t>1.10.2009</w:t>
            </w:r>
          </w:p>
        </w:tc>
        <w:tc>
          <w:tcPr>
            <w:tcW w:w="2700" w:type="dxa"/>
          </w:tcPr>
          <w:p w:rsidR="003E639A" w:rsidRDefault="003E639A" w:rsidP="00CC1036">
            <w:r>
              <w:t>Matti Polojärvi Commit; Oy</w:t>
            </w:r>
          </w:p>
          <w:p w:rsidR="003E639A" w:rsidRDefault="003E639A" w:rsidP="00CC1036"/>
        </w:tc>
        <w:tc>
          <w:tcPr>
            <w:tcW w:w="2700" w:type="dxa"/>
          </w:tcPr>
          <w:p w:rsidR="003E639A" w:rsidRDefault="003E639A" w:rsidP="00CC1036">
            <w:r>
              <w:t>Dokumentti on päivitetty Kertomus ja lomakkeet 1.2.246.777.11.2009.3 dokumentin pohjalta.</w:t>
            </w:r>
          </w:p>
        </w:tc>
      </w:tr>
      <w:tr w:rsidR="003E639A">
        <w:tc>
          <w:tcPr>
            <w:tcW w:w="1998" w:type="dxa"/>
          </w:tcPr>
          <w:p w:rsidR="003E639A" w:rsidRDefault="003E639A" w:rsidP="00CC1036">
            <w:r>
              <w:t>5.01</w:t>
            </w:r>
          </w:p>
        </w:tc>
        <w:tc>
          <w:tcPr>
            <w:tcW w:w="1998" w:type="dxa"/>
          </w:tcPr>
          <w:p w:rsidR="003E639A" w:rsidRDefault="003E639A" w:rsidP="00CC1036">
            <w:r>
              <w:t>30.3.2010</w:t>
            </w:r>
          </w:p>
        </w:tc>
        <w:tc>
          <w:tcPr>
            <w:tcW w:w="2700" w:type="dxa"/>
          </w:tcPr>
          <w:p w:rsidR="003E639A" w:rsidRDefault="003E639A" w:rsidP="00CC1036">
            <w:r>
              <w:t>Pekka Rinne, Kela</w:t>
            </w:r>
          </w:p>
        </w:tc>
        <w:tc>
          <w:tcPr>
            <w:tcW w:w="2700" w:type="dxa"/>
          </w:tcPr>
          <w:p w:rsidR="003E639A" w:rsidRDefault="003E639A" w:rsidP="00CC1036">
            <w:r>
              <w:t>Määritystä tarkennettu Tuula Mattlarin kommenttien ja teknisen komitean keskustelun (24.3.2010) pohjalta</w:t>
            </w:r>
          </w:p>
        </w:tc>
      </w:tr>
      <w:tr w:rsidR="003E639A">
        <w:tc>
          <w:tcPr>
            <w:tcW w:w="1998" w:type="dxa"/>
          </w:tcPr>
          <w:p w:rsidR="003E639A" w:rsidRDefault="003E639A" w:rsidP="00CC1036">
            <w:r>
              <w:t>5.02</w:t>
            </w:r>
          </w:p>
        </w:tc>
        <w:tc>
          <w:tcPr>
            <w:tcW w:w="1998" w:type="dxa"/>
          </w:tcPr>
          <w:p w:rsidR="003E639A" w:rsidRDefault="003E639A" w:rsidP="00CC1036">
            <w:r>
              <w:t>14.5.2010</w:t>
            </w:r>
          </w:p>
        </w:tc>
        <w:tc>
          <w:tcPr>
            <w:tcW w:w="2700" w:type="dxa"/>
          </w:tcPr>
          <w:p w:rsidR="003E639A" w:rsidRDefault="003E639A" w:rsidP="00CC1036">
            <w:r>
              <w:t>Pekka Rinne, Kela</w:t>
            </w:r>
          </w:p>
        </w:tc>
        <w:tc>
          <w:tcPr>
            <w:tcW w:w="2700" w:type="dxa"/>
          </w:tcPr>
          <w:p w:rsidR="003E639A" w:rsidRDefault="003E639A" w:rsidP="00CC1036">
            <w:r>
              <w:t xml:space="preserve">Tarkennettu lähetteen keskustelutunnuksen muodostaminen PikaXML-tunnuksesta lukuun 2.3.1.2. Lisäksi </w:t>
            </w:r>
            <w:r>
              <w:lastRenderedPageBreak/>
              <w:t>kohta 2.3.1.1. merkitty pakolliseksi.</w:t>
            </w:r>
          </w:p>
        </w:tc>
      </w:tr>
      <w:tr w:rsidR="003E639A">
        <w:tc>
          <w:tcPr>
            <w:tcW w:w="1998" w:type="dxa"/>
          </w:tcPr>
          <w:p w:rsidR="003E639A" w:rsidRDefault="003E639A" w:rsidP="00CC1036">
            <w:r>
              <w:lastRenderedPageBreak/>
              <w:t>5.03</w:t>
            </w:r>
          </w:p>
        </w:tc>
        <w:tc>
          <w:tcPr>
            <w:tcW w:w="1998" w:type="dxa"/>
          </w:tcPr>
          <w:p w:rsidR="003E639A" w:rsidRDefault="003E639A" w:rsidP="00CC1036">
            <w:r>
              <w:t>3.8.2010</w:t>
            </w:r>
          </w:p>
        </w:tc>
        <w:tc>
          <w:tcPr>
            <w:tcW w:w="2700" w:type="dxa"/>
          </w:tcPr>
          <w:p w:rsidR="003E639A" w:rsidRDefault="003E639A" w:rsidP="00CC1036">
            <w:r>
              <w:t>Pekka Rinne &amp; Marko Jalonen, Kela</w:t>
            </w:r>
          </w:p>
        </w:tc>
        <w:tc>
          <w:tcPr>
            <w:tcW w:w="2700" w:type="dxa"/>
          </w:tcPr>
          <w:p w:rsidR="003E639A" w:rsidRDefault="003E639A" w:rsidP="00CC1036">
            <w:r>
              <w:t xml:space="preserve">Lisätty luku 2.3.1.4 (PikaXML:n </w:t>
            </w:r>
            <w:r w:rsidRPr="00CB573B">
              <w:t>ORIG_SNDR_REF_ID</w:t>
            </w:r>
            <w:r>
              <w:t xml:space="preserve">:tä vastaava vaihtoehtoinen STRING-muotoinen tunnus niille, jotka eivät pysty tuottamaan lähetteelle yksikäsitteistä OID-tunnusta) sekä päivitetty kenttäkoodisto uuden kentän mukaisesti. Lisäksi tarkennettu lukuun 2.3.1.2 PikaXML kenttien </w:t>
            </w:r>
            <w:r w:rsidRPr="00CB573B">
              <w:t>ORIG_SNDR_REF_ID</w:t>
            </w:r>
            <w:r>
              <w:t xml:space="preserve"> ja </w:t>
            </w:r>
            <w:r w:rsidRPr="00CB573B">
              <w:t>SNDR_REF_ID</w:t>
            </w:r>
            <w:r>
              <w:t xml:space="preserve"> käyttöä, jos </w:t>
            </w:r>
            <w:r w:rsidRPr="00CB573B">
              <w:t>ORIG_SNDR_REF_ID</w:t>
            </w:r>
            <w:r>
              <w:t xml:space="preserve"> puuttuu PikaXML-sisällöstä.</w:t>
            </w:r>
          </w:p>
        </w:tc>
      </w:tr>
      <w:tr w:rsidR="004E3C89" w:rsidTr="004E3C89">
        <w:trPr>
          <w:trHeight w:val="3340"/>
          <w:ins w:id="240" w:author="Tuomainen Mika" w:date="2014-04-10T08:45:00Z"/>
        </w:trPr>
        <w:tc>
          <w:tcPr>
            <w:tcW w:w="1998" w:type="dxa"/>
          </w:tcPr>
          <w:p w:rsidR="004E3C89" w:rsidRDefault="004E3C89" w:rsidP="00CC1036">
            <w:pPr>
              <w:rPr>
                <w:ins w:id="241" w:author="Tuomainen Mika" w:date="2014-04-10T08:45:00Z"/>
              </w:rPr>
            </w:pPr>
            <w:ins w:id="242" w:author="Tuomainen Mika" w:date="2014-04-10T08:45:00Z">
              <w:r>
                <w:lastRenderedPageBreak/>
                <w:t>5.1</w:t>
              </w:r>
            </w:ins>
          </w:p>
        </w:tc>
        <w:tc>
          <w:tcPr>
            <w:tcW w:w="1998" w:type="dxa"/>
          </w:tcPr>
          <w:p w:rsidR="004E3C89" w:rsidRDefault="004E3C89" w:rsidP="00CC1036">
            <w:pPr>
              <w:rPr>
                <w:ins w:id="243" w:author="Tuomainen Mika" w:date="2014-04-10T08:45:00Z"/>
              </w:rPr>
            </w:pPr>
            <w:ins w:id="244" w:author="Tuomainen Mika" w:date="2014-04-10T08:45:00Z">
              <w:r>
                <w:t>10.4.2014</w:t>
              </w:r>
            </w:ins>
          </w:p>
        </w:tc>
        <w:tc>
          <w:tcPr>
            <w:tcW w:w="2700" w:type="dxa"/>
          </w:tcPr>
          <w:p w:rsidR="004E3C89" w:rsidRDefault="004E3C89" w:rsidP="00CC1036">
            <w:pPr>
              <w:rPr>
                <w:ins w:id="245" w:author="Tuomainen Mika" w:date="2014-04-10T08:45:00Z"/>
              </w:rPr>
            </w:pPr>
            <w:ins w:id="246" w:author="Tuomainen Mika" w:date="2014-04-10T08:45:00Z">
              <w:r>
                <w:t>Kela</w:t>
              </w:r>
            </w:ins>
          </w:p>
        </w:tc>
        <w:tc>
          <w:tcPr>
            <w:tcW w:w="2700" w:type="dxa"/>
          </w:tcPr>
          <w:p w:rsidR="004E3C89" w:rsidRDefault="004E3C89" w:rsidP="004E3C89">
            <w:pPr>
              <w:rPr>
                <w:ins w:id="247" w:author="Tuomainen Mika" w:date="2014-04-10T08:45:00Z"/>
              </w:rPr>
            </w:pPr>
            <w:ins w:id="248" w:author="Tuomainen Mika" w:date="2014-04-10T08:45:00Z">
              <w:r>
                <w:t>Muutettu otsikkotaso</w:t>
              </w:r>
            </w:ins>
            <w:ins w:id="249" w:author="Tuomainen Mika" w:date="2014-04-10T08:46:00Z">
              <w:r>
                <w:t>t</w:t>
              </w:r>
            </w:ins>
            <w:ins w:id="250" w:author="Tuomainen Mika" w:date="2014-04-10T08:45:00Z">
              <w:r>
                <w:t xml:space="preserve"> oikeiksi läpi dokumentin.</w:t>
              </w:r>
            </w:ins>
          </w:p>
          <w:p w:rsidR="004E3C89" w:rsidRDefault="004E3C89" w:rsidP="004E3C89">
            <w:pPr>
              <w:rPr>
                <w:ins w:id="251" w:author="Tuomainen Mika" w:date="2014-04-10T08:45:00Z"/>
              </w:rPr>
            </w:pPr>
          </w:p>
          <w:p w:rsidR="004E3C89" w:rsidRDefault="004E3C89" w:rsidP="004E3C89">
            <w:pPr>
              <w:rPr>
                <w:ins w:id="252" w:author="Tuomainen Mika" w:date="2014-04-10T08:47:00Z"/>
              </w:rPr>
            </w:pPr>
            <w:ins w:id="253" w:author="Tuomainen Mika" w:date="2014-04-10T08:45:00Z">
              <w:r>
                <w:t>Korjailtu</w:t>
              </w:r>
            </w:ins>
            <w:ins w:id="254" w:author="Tuomainen Mika" w:date="2014-04-10T08:46:00Z">
              <w:r>
                <w:t xml:space="preserve"> </w:t>
              </w:r>
            </w:ins>
            <w:ins w:id="255" w:author="Tuomainen Mika" w:date="2014-04-10T08:45:00Z">
              <w:r>
                <w:t>esimerkkejä pitkin dokua.</w:t>
              </w:r>
            </w:ins>
          </w:p>
          <w:p w:rsidR="004E3C89" w:rsidRDefault="004E3C89" w:rsidP="004E3C89">
            <w:pPr>
              <w:rPr>
                <w:ins w:id="256" w:author="Tuomainen Mika" w:date="2014-04-10T08:47:00Z"/>
              </w:rPr>
            </w:pPr>
          </w:p>
          <w:p w:rsidR="004E3C89" w:rsidRDefault="004E3C89" w:rsidP="004E3C89">
            <w:pPr>
              <w:rPr>
                <w:ins w:id="257" w:author="Tuomainen Mika" w:date="2014-04-10T08:45:00Z"/>
              </w:rPr>
            </w:pPr>
            <w:ins w:id="258" w:author="Tuomainen Mika" w:date="2014-04-10T08:47:00Z">
              <w:r>
                <w:t>Päivitetty luvun 1 kpl 1.1.</w:t>
              </w:r>
            </w:ins>
          </w:p>
          <w:p w:rsidR="004E3C89" w:rsidRDefault="004E3C89" w:rsidP="004E3C89">
            <w:pPr>
              <w:rPr>
                <w:ins w:id="259" w:author="Tuomainen Mika" w:date="2014-04-10T08:45:00Z"/>
              </w:rPr>
            </w:pPr>
          </w:p>
          <w:p w:rsidR="004E3C89" w:rsidRDefault="004E3C89" w:rsidP="004E3C89">
            <w:pPr>
              <w:rPr>
                <w:ins w:id="260" w:author="Tuomainen Mika" w:date="2014-04-10T08:45:00Z"/>
              </w:rPr>
            </w:pPr>
            <w:ins w:id="261" w:author="Tuomainen Mika" w:date="2014-04-10T08:45:00Z">
              <w:r>
                <w:t xml:space="preserve">Kappale 1.2 </w:t>
              </w:r>
            </w:ins>
          </w:p>
          <w:p w:rsidR="004E3C89" w:rsidRDefault="004E3C89" w:rsidP="004E3C89">
            <w:pPr>
              <w:pStyle w:val="Luettelokappale"/>
              <w:numPr>
                <w:ilvl w:val="0"/>
                <w:numId w:val="39"/>
              </w:numPr>
              <w:jc w:val="left"/>
              <w:rPr>
                <w:ins w:id="262" w:author="Tuomainen Mika" w:date="2014-04-10T08:45:00Z"/>
              </w:rPr>
            </w:pPr>
            <w:ins w:id="263" w:author="Tuomainen Mika" w:date="2014-04-10T08:45:00Z">
              <w:r>
                <w:t>lisätty kuva kertomus-rakenteesta</w:t>
              </w:r>
            </w:ins>
          </w:p>
          <w:p w:rsidR="004E3C89" w:rsidRDefault="004E3C89" w:rsidP="004E3C89">
            <w:pPr>
              <w:pStyle w:val="Luettelokappale"/>
              <w:numPr>
                <w:ilvl w:val="0"/>
                <w:numId w:val="39"/>
              </w:numPr>
              <w:jc w:val="left"/>
              <w:rPr>
                <w:ins w:id="264" w:author="Tuomainen Mika" w:date="2014-04-10T08:45:00Z"/>
              </w:rPr>
            </w:pPr>
            <w:ins w:id="265" w:author="Tuomainen Mika" w:date="2014-04-10T08:45:00Z">
              <w:r>
                <w:t>erotettu lähetteen ja hoito-palautteen rakenteet toisistaan</w:t>
              </w:r>
            </w:ins>
          </w:p>
          <w:p w:rsidR="004E3C89" w:rsidRDefault="004E3C89" w:rsidP="004E3C89">
            <w:pPr>
              <w:pStyle w:val="Luettelokappale"/>
              <w:numPr>
                <w:ilvl w:val="0"/>
                <w:numId w:val="39"/>
              </w:numPr>
              <w:jc w:val="left"/>
              <w:rPr>
                <w:ins w:id="266" w:author="Tuomainen Mika" w:date="2014-04-10T08:45:00Z"/>
              </w:rPr>
            </w:pPr>
            <w:ins w:id="267" w:author="Tuomainen Mika" w:date="2014-04-10T08:45:00Z">
              <w:r>
                <w:t>laitettu viittaus header määrittelyihin headerin osalta (sekä LÄH että PAL)</w:t>
              </w:r>
            </w:ins>
          </w:p>
          <w:p w:rsidR="004E3C89" w:rsidRDefault="004E3C89" w:rsidP="004E3C89">
            <w:pPr>
              <w:pStyle w:val="Luettelokappale"/>
              <w:numPr>
                <w:ilvl w:val="0"/>
                <w:numId w:val="39"/>
              </w:numPr>
              <w:jc w:val="left"/>
              <w:rPr>
                <w:ins w:id="268" w:author="Tuomainen Mika" w:date="2014-04-10T08:45:00Z"/>
              </w:rPr>
            </w:pPr>
            <w:ins w:id="269" w:author="Tuomainen Mika" w:date="2014-04-10T08:45:00Z">
              <w:r>
                <w:t>kuvattu bodyn rakennetta (sekä LÄH että PAL)</w:t>
              </w:r>
            </w:ins>
          </w:p>
          <w:p w:rsidR="004E3C89" w:rsidRDefault="004E3C89" w:rsidP="004E3C89">
            <w:pPr>
              <w:pStyle w:val="Luettelokappale"/>
              <w:numPr>
                <w:ilvl w:val="0"/>
                <w:numId w:val="39"/>
              </w:numPr>
              <w:jc w:val="left"/>
              <w:rPr>
                <w:ins w:id="270" w:author="Tuomainen Mika" w:date="2014-04-10T09:48:00Z"/>
              </w:rPr>
            </w:pPr>
            <w:ins w:id="271" w:author="Tuomainen Mika" w:date="2014-04-10T08:45:00Z">
              <w:r>
                <w:t xml:space="preserve">lisätty hoitopalautteen rakenteeseen hoitoprosessin vaih "Määrittämätön hoitoprosessin vaihe" + sen alle otsikko "lähetteen ja hoitopalautteen tekniset ja osapuolitiedot ja sen alle otsikkoon kuuluvia </w:t>
              </w:r>
              <w:r>
                <w:lastRenderedPageBreak/>
                <w:t>kenttiä</w:t>
              </w:r>
            </w:ins>
          </w:p>
          <w:p w:rsidR="0076016F" w:rsidRPr="00F43965" w:rsidRDefault="0076016F" w:rsidP="004E3C89">
            <w:pPr>
              <w:pStyle w:val="Luettelokappale"/>
              <w:numPr>
                <w:ilvl w:val="0"/>
                <w:numId w:val="39"/>
              </w:numPr>
              <w:jc w:val="left"/>
              <w:rPr>
                <w:ins w:id="272" w:author="Tuomainen Mika" w:date="2014-04-10T09:48:00Z"/>
              </w:rPr>
            </w:pPr>
            <w:ins w:id="273" w:author="Tuomainen Mika" w:date="2014-04-10T09:48:00Z">
              <w:r w:rsidRPr="00F43965">
                <w:t>poiste</w:t>
              </w:r>
            </w:ins>
            <w:r w:rsidR="00CA1FAD" w:rsidRPr="00F43965">
              <w:t>ttu lähette</w:t>
            </w:r>
            <w:r w:rsidR="00F43965">
              <w:t>e</w:t>
            </w:r>
            <w:r w:rsidR="00CA1FAD" w:rsidRPr="00F43965">
              <w:t>stä</w:t>
            </w:r>
            <w:ins w:id="274" w:author="Tuomainen Mika" w:date="2014-04-10T09:48:00Z">
              <w:r w:rsidRPr="00F43965">
                <w:t xml:space="preserve"> HEN</w:t>
              </w:r>
            </w:ins>
          </w:p>
          <w:p w:rsidR="0076016F" w:rsidRPr="00F43965" w:rsidRDefault="0076016F" w:rsidP="004E3C89">
            <w:pPr>
              <w:pStyle w:val="Luettelokappale"/>
              <w:numPr>
                <w:ilvl w:val="0"/>
                <w:numId w:val="39"/>
              </w:numPr>
              <w:jc w:val="left"/>
              <w:rPr>
                <w:ins w:id="275" w:author="Tuomainen Mika" w:date="2014-04-10T08:45:00Z"/>
              </w:rPr>
            </w:pPr>
            <w:ins w:id="276" w:author="Tuomainen Mika" w:date="2014-04-10T09:48:00Z">
              <w:r w:rsidRPr="00F43965">
                <w:t>poistet</w:t>
              </w:r>
            </w:ins>
            <w:r w:rsidR="00CA1FAD" w:rsidRPr="00F43965">
              <w:t>tu</w:t>
            </w:r>
            <w:ins w:id="277" w:author="Tuomainen Mika" w:date="2014-04-10T09:48:00Z">
              <w:r w:rsidRPr="00F43965">
                <w:t xml:space="preserve"> Tulotilanne hoitoprosessin vaihe PAL näkymästä</w:t>
              </w:r>
            </w:ins>
          </w:p>
          <w:p w:rsidR="004E3C89" w:rsidRDefault="004E3C89" w:rsidP="004E3C89">
            <w:pPr>
              <w:rPr>
                <w:ins w:id="278" w:author="Tuomainen Mika" w:date="2014-04-10T08:45:00Z"/>
              </w:rPr>
            </w:pPr>
            <w:ins w:id="279" w:author="Tuomainen Mika" w:date="2014-04-10T08:45:00Z">
              <w:r>
                <w:t>Kpl 2.1</w:t>
              </w:r>
            </w:ins>
          </w:p>
          <w:p w:rsidR="004E3C89" w:rsidRDefault="004E3C89" w:rsidP="004E3C89">
            <w:pPr>
              <w:pStyle w:val="Luettelokappale"/>
              <w:numPr>
                <w:ilvl w:val="0"/>
                <w:numId w:val="39"/>
              </w:numPr>
              <w:jc w:val="left"/>
              <w:rPr>
                <w:ins w:id="280" w:author="Tuomainen Mika" w:date="2014-04-10T08:45:00Z"/>
              </w:rPr>
            </w:pPr>
            <w:ins w:id="281" w:author="Tuomainen Mika" w:date="2014-04-10T08:45:00Z">
              <w:r>
                <w:t>kuvattu LÄH rakenne</w:t>
              </w:r>
            </w:ins>
          </w:p>
          <w:p w:rsidR="004E3C89" w:rsidRDefault="004E3C89" w:rsidP="004E3C89">
            <w:pPr>
              <w:rPr>
                <w:ins w:id="282" w:author="Tuomainen Mika" w:date="2014-04-10T08:45:00Z"/>
              </w:rPr>
            </w:pPr>
            <w:ins w:id="283" w:author="Tuomainen Mika" w:date="2014-04-10T08:45:00Z">
              <w:r>
                <w:t>Kpl 2.2</w:t>
              </w:r>
            </w:ins>
          </w:p>
          <w:p w:rsidR="004E3C89" w:rsidRDefault="004E3C89" w:rsidP="004E3C89">
            <w:pPr>
              <w:pStyle w:val="Luettelokappale"/>
              <w:numPr>
                <w:ilvl w:val="0"/>
                <w:numId w:val="39"/>
              </w:numPr>
              <w:jc w:val="left"/>
              <w:rPr>
                <w:ins w:id="284" w:author="Tuomainen Mika" w:date="2014-04-10T08:45:00Z"/>
              </w:rPr>
            </w:pPr>
            <w:ins w:id="285" w:author="Tuomainen Mika" w:date="2014-04-10T08:45:00Z">
              <w:r>
                <w:t>selkeytetty dokun rakennetta</w:t>
              </w:r>
            </w:ins>
          </w:p>
          <w:p w:rsidR="004E3C89" w:rsidRDefault="004E3C89" w:rsidP="004E3C89">
            <w:pPr>
              <w:pStyle w:val="Luettelokappale"/>
              <w:numPr>
                <w:ilvl w:val="0"/>
                <w:numId w:val="39"/>
              </w:numPr>
              <w:jc w:val="left"/>
              <w:rPr>
                <w:ins w:id="286" w:author="Tuomainen Mika" w:date="2014-04-10T08:45:00Z"/>
              </w:rPr>
            </w:pPr>
            <w:ins w:id="287" w:author="Tuomainen Mika" w:date="2014-04-10T08:45:00Z">
              <w:r>
                <w:t>linkitetty koodistoja oikein</w:t>
              </w:r>
            </w:ins>
          </w:p>
          <w:p w:rsidR="004E3C89" w:rsidRDefault="004E3C89" w:rsidP="004E3C89">
            <w:pPr>
              <w:rPr>
                <w:ins w:id="288" w:author="Tuomainen Mika" w:date="2014-04-10T08:45:00Z"/>
              </w:rPr>
            </w:pPr>
            <w:ins w:id="289" w:author="Tuomainen Mika" w:date="2014-04-10T08:45:00Z">
              <w:r>
                <w:t>Kpl 2.3</w:t>
              </w:r>
            </w:ins>
          </w:p>
          <w:p w:rsidR="004E3C89" w:rsidRDefault="004E3C89" w:rsidP="004E3C89">
            <w:pPr>
              <w:pStyle w:val="Luettelokappale"/>
              <w:numPr>
                <w:ilvl w:val="0"/>
                <w:numId w:val="39"/>
              </w:numPr>
              <w:jc w:val="left"/>
              <w:rPr>
                <w:ins w:id="290" w:author="Tuomainen Mika" w:date="2014-04-10T08:45:00Z"/>
              </w:rPr>
            </w:pPr>
            <w:ins w:id="291" w:author="Tuomainen Mika" w:date="2014-04-10T08:45:00Z">
              <w:r>
                <w:t>korjattu otsikointeja, lisätty otsikoihin mihinkä hoitoprosessin vaiheeseen ne kuuluvat</w:t>
              </w:r>
            </w:ins>
          </w:p>
          <w:p w:rsidR="004E3C89" w:rsidRDefault="004E3C89" w:rsidP="004E3C89">
            <w:pPr>
              <w:rPr>
                <w:ins w:id="292" w:author="Tuomainen Mika" w:date="2014-04-10T08:45:00Z"/>
              </w:rPr>
            </w:pPr>
            <w:ins w:id="293" w:author="Tuomainen Mika" w:date="2014-04-10T08:45:00Z">
              <w:r>
                <w:t>Kpl 3.1</w:t>
              </w:r>
            </w:ins>
          </w:p>
          <w:p w:rsidR="004E3C89" w:rsidRDefault="004E3C89" w:rsidP="004E3C89">
            <w:pPr>
              <w:pStyle w:val="Luettelokappale"/>
              <w:numPr>
                <w:ilvl w:val="0"/>
                <w:numId w:val="39"/>
              </w:numPr>
              <w:jc w:val="left"/>
              <w:rPr>
                <w:ins w:id="294" w:author="Tuomainen Mika" w:date="2014-04-10T08:45:00Z"/>
              </w:rPr>
            </w:pPr>
            <w:ins w:id="295" w:author="Tuomainen Mika" w:date="2014-04-10T08:45:00Z">
              <w:r>
                <w:t>kuvattu PAL rakenne</w:t>
              </w:r>
            </w:ins>
          </w:p>
          <w:p w:rsidR="004E3C89" w:rsidRDefault="004E3C89" w:rsidP="004E3C89">
            <w:pPr>
              <w:pStyle w:val="Luettelokappale"/>
              <w:numPr>
                <w:ilvl w:val="0"/>
                <w:numId w:val="39"/>
              </w:numPr>
              <w:jc w:val="left"/>
              <w:rPr>
                <w:ins w:id="296" w:author="Tuomainen Mika" w:date="2014-04-10T08:45:00Z"/>
              </w:rPr>
            </w:pPr>
            <w:ins w:id="297" w:author="Tuomainen Mika" w:date="2014-04-10T08:45:00Z">
              <w:r>
                <w:t>poistettu mainnta, että lähetteen tulotilannen palautuu palautteessa</w:t>
              </w:r>
            </w:ins>
          </w:p>
          <w:p w:rsidR="004E3C89" w:rsidRDefault="004E3C89" w:rsidP="004E3C89">
            <w:pPr>
              <w:rPr>
                <w:ins w:id="298" w:author="Tuomainen Mika" w:date="2014-04-10T08:45:00Z"/>
              </w:rPr>
            </w:pPr>
            <w:ins w:id="299" w:author="Tuomainen Mika" w:date="2014-04-10T08:45:00Z">
              <w:r>
                <w:t>Kpl 3.2</w:t>
              </w:r>
            </w:ins>
          </w:p>
          <w:p w:rsidR="004E3C89" w:rsidRDefault="004E3C89" w:rsidP="004E3C89">
            <w:pPr>
              <w:pStyle w:val="Luettelokappale"/>
              <w:numPr>
                <w:ilvl w:val="0"/>
                <w:numId w:val="39"/>
              </w:numPr>
              <w:jc w:val="left"/>
              <w:rPr>
                <w:ins w:id="300" w:author="Tuomainen Mika" w:date="2014-04-10T08:45:00Z"/>
              </w:rPr>
            </w:pPr>
            <w:ins w:id="301" w:author="Tuomainen Mika" w:date="2014-04-10T08:45:00Z">
              <w:r>
                <w:t>selkeytetty dokun rakennetta</w:t>
              </w:r>
            </w:ins>
          </w:p>
          <w:p w:rsidR="004E3C89" w:rsidRDefault="004E3C89" w:rsidP="004E3C89">
            <w:pPr>
              <w:pStyle w:val="Luettelokappale"/>
              <w:numPr>
                <w:ilvl w:val="0"/>
                <w:numId w:val="39"/>
              </w:numPr>
              <w:jc w:val="left"/>
              <w:rPr>
                <w:ins w:id="302" w:author="Tuomainen Mika" w:date="2014-04-10T08:45:00Z"/>
              </w:rPr>
            </w:pPr>
            <w:ins w:id="303" w:author="Tuomainen Mika" w:date="2014-04-10T08:45:00Z">
              <w:r>
                <w:t>linkitetty koodistoja oikein</w:t>
              </w:r>
            </w:ins>
          </w:p>
          <w:p w:rsidR="004E3C89" w:rsidRDefault="004E3C89" w:rsidP="004E3C89">
            <w:pPr>
              <w:rPr>
                <w:ins w:id="304" w:author="Tuomainen Mika" w:date="2014-04-10T08:45:00Z"/>
              </w:rPr>
            </w:pPr>
            <w:ins w:id="305" w:author="Tuomainen Mika" w:date="2014-04-10T08:45:00Z">
              <w:r>
                <w:t>Kpl 3.3</w:t>
              </w:r>
            </w:ins>
          </w:p>
          <w:p w:rsidR="004E3C89" w:rsidRDefault="004E3C89" w:rsidP="004E3C89">
            <w:pPr>
              <w:pStyle w:val="Luettelokappale"/>
              <w:numPr>
                <w:ilvl w:val="0"/>
                <w:numId w:val="39"/>
              </w:numPr>
              <w:jc w:val="left"/>
              <w:rPr>
                <w:ins w:id="306" w:author="Tuomainen Mika" w:date="2014-04-10T08:45:00Z"/>
              </w:rPr>
            </w:pPr>
            <w:ins w:id="307" w:author="Tuomainen Mika" w:date="2014-04-10T08:45:00Z">
              <w:r>
                <w:t xml:space="preserve">korjattu otsikointeja, lisätty otsikoihin mihinkä hoitoprosessin </w:t>
              </w:r>
              <w:r>
                <w:lastRenderedPageBreak/>
                <w:t>vaiheeseen ne kuuluvat</w:t>
              </w:r>
            </w:ins>
          </w:p>
          <w:p w:rsidR="004E3C89" w:rsidRDefault="004E3C89" w:rsidP="004E3C89">
            <w:pPr>
              <w:pStyle w:val="Luettelokappale"/>
              <w:numPr>
                <w:ilvl w:val="0"/>
                <w:numId w:val="39"/>
              </w:numPr>
              <w:jc w:val="left"/>
              <w:rPr>
                <w:ins w:id="308" w:author="Tuomainen Mika" w:date="2014-04-10T08:51:00Z"/>
              </w:rPr>
            </w:pPr>
            <w:ins w:id="309" w:author="Tuomainen Mika" w:date="2014-04-10T08:45:00Z">
              <w:r>
                <w:t>lisätty PAL rakenteeseen Määrittämätön hoitoprosesin vaihe</w:t>
              </w:r>
            </w:ins>
          </w:p>
          <w:p w:rsidR="004E3C89" w:rsidRDefault="004E3C89" w:rsidP="00CA1FAD">
            <w:pPr>
              <w:pStyle w:val="Luettelokappale"/>
              <w:ind w:left="360"/>
              <w:jc w:val="left"/>
            </w:pPr>
          </w:p>
          <w:p w:rsidR="00515AB8" w:rsidRDefault="00515AB8" w:rsidP="00515AB8">
            <w:pPr>
              <w:jc w:val="left"/>
              <w:rPr>
                <w:ins w:id="310" w:author="Tuomainen Mika" w:date="2014-04-11T14:25:00Z"/>
              </w:rPr>
            </w:pPr>
            <w:ins w:id="311" w:author="Tuomainen Mika" w:date="2014-04-11T14:25:00Z">
              <w:r>
                <w:t>Lisätty kenttäkoodi 41 Lähettävän järjestelmän lähetteen OID-tunnus, käsittelypäivämäärä, lähettävä laitos ja lähettävä lääkäri, String-muoto</w:t>
              </w:r>
            </w:ins>
          </w:p>
          <w:p w:rsidR="006B16F4" w:rsidRDefault="006B16F4" w:rsidP="00CA1FAD">
            <w:pPr>
              <w:jc w:val="left"/>
              <w:rPr>
                <w:ins w:id="312" w:author="Tuomainen Mika" w:date="2014-04-10T08:45:00Z"/>
              </w:rPr>
            </w:pPr>
          </w:p>
          <w:p w:rsidR="004E3C89" w:rsidRDefault="004E3C89" w:rsidP="004E3C89">
            <w:pPr>
              <w:rPr>
                <w:ins w:id="313" w:author="Tuomainen Mika" w:date="2014-04-10T08:50:00Z"/>
              </w:rPr>
            </w:pPr>
            <w:ins w:id="314" w:author="Tuomainen Mika" w:date="2014-04-10T08:45:00Z">
              <w:r w:rsidRPr="001908CA">
                <w:t xml:space="preserve">LIITE A:han merkitty pakolliset kenttäkoodit </w:t>
              </w:r>
            </w:ins>
          </w:p>
          <w:p w:rsidR="004E3C89" w:rsidRDefault="004E3C89" w:rsidP="004E3C89">
            <w:pPr>
              <w:rPr>
                <w:ins w:id="315" w:author="Tuomainen Mika" w:date="2014-04-10T08:50:00Z"/>
              </w:rPr>
            </w:pPr>
          </w:p>
          <w:p w:rsidR="004E3C89" w:rsidRDefault="004E3C89" w:rsidP="004E3C89">
            <w:pPr>
              <w:rPr>
                <w:ins w:id="316" w:author="Tuomainen Mika" w:date="2014-04-10T08:45:00Z"/>
              </w:rPr>
            </w:pPr>
            <w:ins w:id="317" w:author="Tuomainen Mika" w:date="2014-04-10T08:45:00Z">
              <w:r w:rsidRPr="001908CA">
                <w:t xml:space="preserve">LIITE B lisätty, lähetteen/hoitopalautteen otsikot ja merkitty lähetteen osalta pakolliset otsikot </w:t>
              </w:r>
            </w:ins>
          </w:p>
        </w:tc>
      </w:tr>
    </w:tbl>
    <w:p w:rsidR="003E639A" w:rsidRDefault="003E639A" w:rsidP="00CC1036"/>
    <w:p w:rsidR="003E639A" w:rsidRDefault="003E639A" w:rsidP="00CC1036">
      <w:r>
        <w:br w:type="page"/>
      </w:r>
    </w:p>
    <w:p w:rsidR="003E639A" w:rsidRDefault="003E639A" w:rsidP="00CC1036">
      <w:pPr>
        <w:pStyle w:val="Otsikko1"/>
      </w:pPr>
      <w:bookmarkStart w:id="318" w:name="_Toc384330112"/>
      <w:bookmarkStart w:id="319" w:name="_Toc384989335"/>
      <w:r>
        <w:lastRenderedPageBreak/>
        <w:t>Lähete ja hoitopalaute</w:t>
      </w:r>
      <w:bookmarkEnd w:id="318"/>
      <w:bookmarkEnd w:id="319"/>
    </w:p>
    <w:p w:rsidR="003E639A" w:rsidRDefault="003E639A" w:rsidP="00CC1036"/>
    <w:p w:rsidR="003E639A" w:rsidRDefault="003E639A" w:rsidP="00CC1036">
      <w:pPr>
        <w:pStyle w:val="Otsikko2"/>
      </w:pPr>
      <w:bookmarkStart w:id="320" w:name="_Toc384330113"/>
      <w:bookmarkStart w:id="321" w:name="_Toc384989336"/>
      <w:r>
        <w:t>Mallinnuksen lähtötilanne</w:t>
      </w:r>
      <w:bookmarkEnd w:id="320"/>
      <w:bookmarkEnd w:id="321"/>
    </w:p>
    <w:p w:rsidR="003E639A" w:rsidRDefault="003E639A" w:rsidP="00CC1036"/>
    <w:p w:rsidR="00E32608" w:rsidRPr="00CC1036" w:rsidRDefault="00E32608" w:rsidP="00CC1036">
      <w:moveToRangeStart w:id="322" w:author="Tuomainen Mika" w:date="2014-04-01T15:58:00Z" w:name="move384131231"/>
      <w:moveTo w:id="323" w:author="Tuomainen Mika" w:date="2014-04-01T15:58:00Z">
        <w:r w:rsidRPr="00CC1036">
          <w:t>CDA R2 määritysten kehittäminen on lähtenyt liikkeelle osana kansallista terveyshanketta (2003-2007). Terveyshankkeen lähtökohtana on ollut tietojen rakenteistaminen, jotta kirjattua tietoa voidaan hyödyntää mm. päätöksenteontuen ja tilastoinnin tarpeisiin.  Lähtökohta on johtanut siihen että jo käytössä olevista OVT/EDI MEDDIS-sanomista ja tähän pohjautuvista ns. ”Pika-XML” sanomista on poimittu paljon rakenteista tietoa CDA R2 lähetteeseen.</w:t>
        </w:r>
      </w:moveTo>
    </w:p>
    <w:p w:rsidR="00E32608" w:rsidRPr="00CC1036" w:rsidRDefault="00E32608" w:rsidP="00CC1036"/>
    <w:p w:rsidR="00E32608" w:rsidRPr="00CC1036" w:rsidRDefault="00E32608" w:rsidP="00CC1036">
      <w:moveTo w:id="324" w:author="Tuomainen Mika" w:date="2014-04-01T15:58:00Z">
        <w:r w:rsidRPr="00CC1036">
          <w:t xml:space="preserve">Terveyshankkeen päätyttyä CDA R2 mallinnustuyötä on jatkettu KanTa-hankkeessa, jossa rakennetaan sähköisen lääkemääräyksen, kansallisen potilaskertomusarkiston ja kansalaisen katseluyhteyden tarvitsemat tietojärjestelmäpalvelut (katso </w:t>
        </w:r>
        <w:r w:rsidRPr="00CC1036">
          <w:fldChar w:fldCharType="begin"/>
        </w:r>
        <w:r w:rsidRPr="00CC1036">
          <w:instrText xml:space="preserve"> HYPERLINK "http://www.kanta.fi" </w:instrText>
        </w:r>
        <w:r w:rsidRPr="00CC1036">
          <w:fldChar w:fldCharType="separate"/>
        </w:r>
        <w:r w:rsidRPr="00CC1036">
          <w:rPr>
            <w:rStyle w:val="Hyperlinkki"/>
            <w:szCs w:val="24"/>
          </w:rPr>
          <w:t>www.kanta.fi</w:t>
        </w:r>
        <w:r w:rsidRPr="00CC1036">
          <w:rPr>
            <w:rStyle w:val="Hyperlinkki"/>
            <w:szCs w:val="24"/>
          </w:rPr>
          <w:fldChar w:fldCharType="end"/>
        </w:r>
        <w:r w:rsidRPr="00CC1036">
          <w:t>).</w:t>
        </w:r>
      </w:moveTo>
    </w:p>
    <w:p w:rsidR="00E32608" w:rsidRPr="00CC1036" w:rsidRDefault="00E32608" w:rsidP="00CC1036"/>
    <w:p w:rsidR="00E32608" w:rsidRPr="00CC1036" w:rsidRDefault="00E32608" w:rsidP="00CC1036">
      <w:moveTo w:id="325" w:author="Tuomainen Mika" w:date="2014-04-01T15:58:00Z">
        <w:r w:rsidRPr="00CC1036">
          <w:t>Lähetteen</w:t>
        </w:r>
      </w:moveTo>
      <w:ins w:id="326" w:author="Tuomainen Mika" w:date="2014-04-02T23:40:00Z">
        <w:r w:rsidR="00510B88" w:rsidRPr="00CC1036">
          <w:t xml:space="preserve"> ja hoitopalautteen</w:t>
        </w:r>
      </w:ins>
      <w:moveTo w:id="327" w:author="Tuomainen Mika" w:date="2014-04-01T15:58:00Z">
        <w:r w:rsidRPr="00CC1036">
          <w:t xml:space="preserve"> osalta kehityslinjauksia on käsitelty mm. asiakasorganisaatioiden (ns. klusterihankkeiden) ja tietojärjestelmätoimittajien yhteistyöelimessä Pokanen. Yhteisenä tahtotilana on ollut, että </w:t>
        </w:r>
        <w:del w:id="328" w:author="Tuomainen Mika" w:date="2014-04-04T09:43:00Z">
          <w:r w:rsidRPr="00CC1036" w:rsidDel="009E6D61">
            <w:delText xml:space="preserve"> </w:delText>
          </w:r>
        </w:del>
        <w:r w:rsidRPr="00CC1036">
          <w:t>toimivaan lähete-palautejärjestelmään ei tässä kehityksen vaiheessa kosketa. Lisäksi on todettu, että lähetteen</w:t>
        </w:r>
      </w:moveTo>
      <w:ins w:id="329" w:author="Tuomainen Mika" w:date="2014-04-02T23:40:00Z">
        <w:r w:rsidR="00510B88" w:rsidRPr="00CC1036">
          <w:t xml:space="preserve"> ja hoitopalautteen</w:t>
        </w:r>
      </w:ins>
      <w:moveTo w:id="330" w:author="Tuomainen Mika" w:date="2014-04-01T15:58:00Z">
        <w:r w:rsidRPr="00CC1036">
          <w:t xml:space="preserve">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 joka mahdollistaa monia uusia toimintatapoja. Rakenteellisilla uudistuksilla voi olla vaikutuksia myös lähetteiden</w:t>
        </w:r>
      </w:moveTo>
      <w:ins w:id="331" w:author="Tuomainen Mika" w:date="2014-04-02T23:41:00Z">
        <w:r w:rsidR="00510B88" w:rsidRPr="00CC1036">
          <w:t xml:space="preserve"> ja hoitopalautteiden</w:t>
        </w:r>
      </w:ins>
      <w:moveTo w:id="332" w:author="Tuomainen Mika" w:date="2014-04-01T15:58:00Z">
        <w:r w:rsidRPr="00CC1036">
          <w:t xml:space="preserve"> käyttöön potilaiden hoidossa. Niinpä KanTa-arkiston näkökulmasta CDA R2 lähete-hoitopalaute on saanut poikkeavan roolin kuin mikä sillä on hoitovastuun siirtäjänä eri hoitoyksikköjen välillä. </w:t>
        </w:r>
        <w:r w:rsidRPr="001C6E45">
          <w:rPr>
            <w:b/>
            <w:rPrChange w:id="333" w:author="Tuomainen Mika" w:date="2014-04-11T14:39:00Z">
              <w:rPr/>
            </w:rPrChange>
          </w:rPr>
          <w:t>Lähete arkistoidaan KanTa-arkistoon</w:t>
        </w:r>
      </w:moveTo>
      <w:ins w:id="334" w:author="Tuomainen Mika" w:date="2014-04-02T23:41:00Z">
        <w:r w:rsidR="007E4DE4" w:rsidRPr="001C6E45">
          <w:rPr>
            <w:b/>
            <w:rPrChange w:id="335" w:author="Tuomainen Mika" w:date="2014-04-11T14:39:00Z">
              <w:rPr/>
            </w:rPrChange>
          </w:rPr>
          <w:t xml:space="preserve"> sekä lähetteen lähettävän yksikön toimesta että </w:t>
        </w:r>
        <w:r w:rsidR="007E4DE4" w:rsidRPr="001C6E45">
          <w:rPr>
            <w:b/>
            <w:rPrChange w:id="336" w:author="Tuomainen Mika" w:date="2014-04-11T14:39:00Z">
              <w:rPr/>
            </w:rPrChange>
          </w:rPr>
          <w:lastRenderedPageBreak/>
          <w:t>vastaanottavan yksikön toimesta. Vastaavalla tavalla toimitaan hoitopalautteen osalta.</w:t>
        </w:r>
      </w:ins>
      <w:ins w:id="337" w:author="Tuomainen Mika" w:date="2014-04-02T23:42:00Z">
        <w:r w:rsidR="007E4DE4" w:rsidRPr="00CC1036">
          <w:t xml:space="preserve"> Näin toimitaan</w:t>
        </w:r>
      </w:ins>
      <w:moveTo w:id="338" w:author="Tuomainen Mika" w:date="2014-04-01T15:58:00Z">
        <w:r w:rsidRPr="00CC1036">
          <w:t xml:space="preserve">, jotta terveydenhuollon palveluidenantajien </w:t>
        </w:r>
        <w:r w:rsidRPr="001C6E45">
          <w:rPr>
            <w:b/>
            <w:rPrChange w:id="339" w:author="Tuomainen Mika" w:date="2014-04-11T14:39:00Z">
              <w:rPr/>
            </w:rPrChange>
          </w:rPr>
          <w:t>sähköinen arkistointi voidaan toteuttaa ja että kansalaisen katseluyhteyden kautta lähete- ja hoitopalaute voidaan näyttää potilaalle.</w:t>
        </w:r>
        <w:r w:rsidRPr="00CC1036">
          <w:t xml:space="preserve"> </w:t>
        </w:r>
      </w:moveTo>
      <w:ins w:id="340" w:author="Tuomainen Mika" w:date="2014-04-02T23:42:00Z">
        <w:r w:rsidR="007E4DE4" w:rsidRPr="00CC1036">
          <w:t>Näiden asiakirjojen arkistointipisteet on kuvattu Potilas</w:t>
        </w:r>
      </w:ins>
      <w:ins w:id="341" w:author="Tuomainen Mika" w:date="2014-04-04T09:43:00Z">
        <w:r w:rsidR="009E6D61">
          <w:t>t</w:t>
        </w:r>
      </w:ins>
      <w:ins w:id="342" w:author="Tuomainen Mika" w:date="2014-04-02T23:42:00Z">
        <w:r w:rsidR="007E4DE4" w:rsidRPr="00CC1036">
          <w:t>ietojärjestelmien käyttötapausten liitteessä 3 (</w:t>
        </w:r>
      </w:ins>
      <w:ins w:id="343" w:author="Tuomainen Mika" w:date="2014-04-02T23:43:00Z">
        <w:r w:rsidR="007E4DE4" w:rsidRPr="00CC1036">
          <w:fldChar w:fldCharType="begin"/>
        </w:r>
        <w:r w:rsidR="007E4DE4" w:rsidRPr="00CC1036">
          <w:instrText xml:space="preserve"> HYPERLINK "http://</w:instrText>
        </w:r>
      </w:ins>
      <w:ins w:id="344" w:author="Tuomainen Mika" w:date="2014-04-02T23:42:00Z">
        <w:r w:rsidR="007E4DE4" w:rsidRPr="00CC1036">
          <w:instrText>www.kanta.fi</w:instrText>
        </w:r>
      </w:ins>
      <w:ins w:id="345" w:author="Tuomainen Mika" w:date="2014-04-02T23:43:00Z">
        <w:r w:rsidR="007E4DE4" w:rsidRPr="00CC1036">
          <w:instrText xml:space="preserve">" </w:instrText>
        </w:r>
        <w:r w:rsidR="007E4DE4" w:rsidRPr="00CC1036">
          <w:fldChar w:fldCharType="separate"/>
        </w:r>
      </w:ins>
      <w:ins w:id="346" w:author="Tuomainen Mika" w:date="2014-04-02T23:42:00Z">
        <w:r w:rsidR="007E4DE4" w:rsidRPr="00CC1036">
          <w:rPr>
            <w:rStyle w:val="Hyperlinkki"/>
            <w:szCs w:val="24"/>
          </w:rPr>
          <w:t>www.kanta.fi</w:t>
        </w:r>
      </w:ins>
      <w:ins w:id="347" w:author="Tuomainen Mika" w:date="2014-04-02T23:43:00Z">
        <w:r w:rsidR="007E4DE4" w:rsidRPr="00CC1036">
          <w:fldChar w:fldCharType="end"/>
        </w:r>
      </w:ins>
      <w:ins w:id="348" w:author="Tuomainen Mika" w:date="2014-04-02T23:42:00Z">
        <w:r w:rsidR="007E4DE4" w:rsidRPr="00CC1036">
          <w:t xml:space="preserve">). </w:t>
        </w:r>
      </w:ins>
      <w:moveTo w:id="349" w:author="Tuomainen Mika" w:date="2014-04-01T15:58:00Z">
        <w:r w:rsidRPr="00CC1036">
          <w:t xml:space="preserve">Varsinainen </w:t>
        </w:r>
      </w:moveTo>
      <w:ins w:id="350" w:author="Tuomainen Mika" w:date="2014-04-02T23:43:00Z">
        <w:r w:rsidR="007E4DE4" w:rsidRPr="00CC1036">
          <w:t xml:space="preserve">lähete-hoitopalauteprosessin </w:t>
        </w:r>
      </w:ins>
      <w:moveTo w:id="351" w:author="Tuomainen Mika" w:date="2014-04-01T15:58:00Z">
        <w:r w:rsidRPr="00CC1036">
          <w:t xml:space="preserve">toiminnallisuus tapahtuu aiemmin rakennettujen toteutusten ja yhteyksien avulla. </w:t>
        </w:r>
      </w:moveTo>
    </w:p>
    <w:p w:rsidR="00E32608" w:rsidRPr="00CC1036" w:rsidRDefault="00E32608" w:rsidP="00CC1036"/>
    <w:p w:rsidR="00E32608" w:rsidRPr="00CC1036" w:rsidRDefault="00E32608" w:rsidP="00CC1036">
      <w:moveTo w:id="352" w:author="Tuomainen Mika" w:date="2014-04-01T15:58:00Z">
        <w:r w:rsidRPr="00CC1036">
          <w:t xml:space="preserve">Koska lähetteen </w:t>
        </w:r>
      </w:moveTo>
      <w:ins w:id="353" w:author="Tuomainen Mika" w:date="2014-04-02T23:43:00Z">
        <w:r w:rsidR="007E4DE4" w:rsidRPr="00CC1036">
          <w:t xml:space="preserve">ja hoitopalautteen </w:t>
        </w:r>
      </w:ins>
      <w:moveTo w:id="354" w:author="Tuomainen Mika" w:date="2014-04-01T15:58:00Z">
        <w:r w:rsidRPr="00CC1036">
          <w:t xml:space="preserve">käyttötarkoitus on yllä kuvattu, ei aiempien ratkaisujen tai mallinnuksen tavoitteiden mukaisella rakenteisuudella ole juurikaan käyttöarvoa. Turhia rakenteita poistamalla voidaan madaltaa toteutuskynnystä ja yksinkertaistaa toteutusta kokonaisuudessaan. Tässä määrityksessä onkin suurin osa rakenteesta merkitty vapaaehtoiseksi. </w:t>
        </w:r>
        <w:r w:rsidRPr="001C6E45">
          <w:rPr>
            <w:b/>
            <w:rPrChange w:id="355" w:author="Tuomainen Mika" w:date="2014-04-11T14:40:00Z">
              <w:rPr/>
            </w:rPrChange>
          </w:rPr>
          <w:t>Käytännössä lähete- ja hoitopalauteasiakirjoihin tuotetaan näyttömuotoon kyseisten asiakirjojen tietosisältö ja rakenteisuudesta edellytetään vain tiettyjä pakollisia yksilöintitietoja, joilla eri palveluiden antajien arkistoimat lähetteet ja hoitopalautteet voidaan yhdistää yhdeksi kokonaisuudeksi katseluyhteydessä.</w:t>
        </w:r>
        <w:r w:rsidRPr="00CC1036">
          <w:t xml:space="preserve">  Asiakirjassa on luonnollisesti oltava kertomusrakenteet (näkymä ja hoitoprosessin vaihe) ja varsinainen siirrettyä sanomaa vastaava teksti mahdollisine otsikoineen.  Rakenteiden määrittelyt on jätetty määrittelydokumenttiin lähinnä mahdollisia jatkokehitysaskelia ajatellen.</w:t>
        </w:r>
      </w:moveTo>
    </w:p>
    <w:p w:rsidR="00E32608" w:rsidRPr="00CC1036" w:rsidRDefault="00E32608" w:rsidP="00CC1036"/>
    <w:p w:rsidR="003E639A" w:rsidRPr="00CC1036" w:rsidDel="00E32608" w:rsidRDefault="00E32608" w:rsidP="004D166B">
      <w:pPr>
        <w:rPr>
          <w:del w:id="356" w:author="Tuomainen Mika" w:date="2014-04-01T15:58:00Z"/>
        </w:rPr>
      </w:pPr>
      <w:moveTo w:id="357" w:author="Tuomainen Mika" w:date="2014-04-01T15:58:00Z">
        <w:r w:rsidRPr="00CC1036">
          <w:t>Varsinaisen tietosisällön lisäksi lähetteen arkistoinnissa noudatetaan voimassa olevia määrityksiä asiakirjojen kuvailutiedoista</w:t>
        </w:r>
      </w:moveTo>
      <w:moveToRangeEnd w:id="322"/>
      <w:ins w:id="358" w:author="Tuomainen Mika" w:date="2014-04-03T23:10:00Z">
        <w:r w:rsidR="006C7725">
          <w:t>.</w:t>
        </w:r>
      </w:ins>
      <w:del w:id="359" w:author="Tuomainen Mika" w:date="2014-04-01T15:58:00Z">
        <w:r w:rsidR="003E639A" w:rsidRPr="00CC1036" w:rsidDel="00E32608">
          <w:delText>Tämä soveltamisohje on alun perin perustunut Centekin 6.11.2003 ydintietomäärittelyyn ja kesän 2003 HL7 CDA R2 äänestyspakettiin. Määritys on tuolloin rakennettu siten, että sillä on pystytty siirtämään OVT/EDI MEDDIS-tietosisältö ja siitä johdettu XML-tietosisältö. Ydintietosisältöön kuuluvat osiot on aikanaan mallinnettu siten, että niissä on ollut vähintään ydintietoprojektin määrittelemä tietosisältö.</w:delText>
        </w:r>
      </w:del>
    </w:p>
    <w:p w:rsidR="003E639A" w:rsidRPr="00CC1036" w:rsidDel="00E32608" w:rsidRDefault="003E639A" w:rsidP="004D166B">
      <w:pPr>
        <w:rPr>
          <w:del w:id="360" w:author="Tuomainen Mika" w:date="2014-04-01T15:58:00Z"/>
        </w:rPr>
      </w:pPr>
    </w:p>
    <w:p w:rsidR="003E639A" w:rsidRPr="006C7725" w:rsidDel="00E32608" w:rsidRDefault="003E639A" w:rsidP="004D166B">
      <w:pPr>
        <w:rPr>
          <w:del w:id="361" w:author="Tuomainen Mika" w:date="2014-04-01T15:58:00Z"/>
          <w:rPrChange w:id="362" w:author="Tuomainen Mika" w:date="2014-04-03T23:09:00Z">
            <w:rPr>
              <w:del w:id="363" w:author="Tuomainen Mika" w:date="2014-04-01T15:58:00Z"/>
              <w:b/>
            </w:rPr>
          </w:rPrChange>
        </w:rPr>
      </w:pPr>
      <w:del w:id="364" w:author="Tuomainen Mika" w:date="2014-04-01T15:58:00Z">
        <w:r w:rsidRPr="006C7725" w:rsidDel="00E32608">
          <w:rPr>
            <w:rPrChange w:id="365" w:author="Tuomainen Mika" w:date="2014-04-03T23:09:00Z">
              <w:rPr>
                <w:b/>
              </w:rPr>
            </w:rPrChange>
          </w:rPr>
          <w:delText>Lähete ja hoitopalaute –CDA R2 määrittelyn kehitysprojekti vuonna 2009</w:delText>
        </w:r>
      </w:del>
    </w:p>
    <w:p w:rsidR="003E639A" w:rsidRPr="00CC1036" w:rsidDel="00E32608" w:rsidRDefault="003E639A" w:rsidP="004D166B">
      <w:pPr>
        <w:rPr>
          <w:del w:id="366" w:author="Tuomainen Mika" w:date="2014-04-01T15:58:00Z"/>
        </w:rPr>
      </w:pPr>
    </w:p>
    <w:p w:rsidR="003E639A" w:rsidRPr="00CC1036" w:rsidDel="00E32608" w:rsidRDefault="003E639A">
      <w:pPr>
        <w:rPr>
          <w:del w:id="367" w:author="Tuomainen Mika" w:date="2014-04-01T15:58:00Z"/>
        </w:rPr>
        <w:pPrChange w:id="368" w:author="Tuomainen Mika" w:date="2014-04-03T23:16:00Z">
          <w:pPr>
            <w:pStyle w:val="Leipteksti"/>
            <w:ind w:left="0" w:right="-82"/>
          </w:pPr>
        </w:pPrChange>
      </w:pPr>
      <w:del w:id="369" w:author="Tuomainen Mika" w:date="2014-04-01T15:58:00Z">
        <w:r w:rsidRPr="00CC1036" w:rsidDel="00E32608">
          <w:delText xml:space="preserve">Kansaneläkelaitos (myöhemmin Kela) kilpailutti kesällä 2009 joukon HL7-määrittelytyökokonaisuuksia osana terveydenhuollon kansallisten tietojärjestelmäpalveluiden (KanTa-palvelut) kehitystä, joista yksi kokonaisuus oli KanTa-palveluiden –jatkomäärittelyvaiheessa HL7 CDA R2 Kertomus ja lomakkeet –määritykseen tehtyjen muutosten toteutus lähetteen ja hoitopalautteen CDA R2 -rakenne –määrittelyyn. Työkokonaisuuden toteuttajaksi kilpailutuksessa valikoitui Commit; Oy. </w:delText>
        </w:r>
      </w:del>
    </w:p>
    <w:p w:rsidR="003E639A" w:rsidRPr="00CC1036" w:rsidDel="00E32608" w:rsidRDefault="003E639A" w:rsidP="00CC1036">
      <w:pPr>
        <w:rPr>
          <w:del w:id="370" w:author="Tuomainen Mika" w:date="2014-04-01T15:58:00Z"/>
          <w:lang w:eastAsia="fi-FI"/>
        </w:rPr>
      </w:pPr>
    </w:p>
    <w:p w:rsidR="003E639A" w:rsidRPr="00CC1036" w:rsidDel="00E32608" w:rsidRDefault="003E639A">
      <w:pPr>
        <w:rPr>
          <w:del w:id="371" w:author="Tuomainen Mika" w:date="2014-04-01T15:58:00Z"/>
          <w:lang w:eastAsia="fi-FI"/>
        </w:rPr>
        <w:pPrChange w:id="372" w:author="Tuomainen Mika" w:date="2014-04-03T23:16:00Z">
          <w:pPr>
            <w:autoSpaceDE w:val="0"/>
            <w:autoSpaceDN w:val="0"/>
            <w:adjustRightInd w:val="0"/>
          </w:pPr>
        </w:pPrChange>
      </w:pPr>
      <w:del w:id="373" w:author="Tuomainen Mika" w:date="2014-04-01T15:58:00Z">
        <w:r w:rsidRPr="00CC1036" w:rsidDel="00E32608">
          <w:rPr>
            <w:lang w:eastAsia="fi-FI"/>
          </w:rPr>
          <w:delText xml:space="preserve">Työkokonaisuuden taustalla oli KanTa-palveluiden -jatkomäärittelyiden Ydindokumentissa (1.0) määritelty lähete-hoitopalaute-käsittelyn 1. vaiheen asettamat vaatimukset, jossa tehdyt lähetteet ja hoitopalautteet arkistoidaan KanTa-palveluun CDA R2 -muodossa. Kertomus ja lomakkeet -määrittelyn päivitykset oli täten tarpeen toteuttaa myös lähete- ja hoitopalaute -määrityksiin. </w:delText>
        </w:r>
      </w:del>
    </w:p>
    <w:p w:rsidR="003E639A" w:rsidRPr="006C7725" w:rsidDel="00E32608" w:rsidRDefault="003E639A">
      <w:pPr>
        <w:rPr>
          <w:del w:id="374" w:author="Tuomainen Mika" w:date="2014-04-01T15:58:00Z"/>
          <w:rPrChange w:id="375" w:author="Tuomainen Mika" w:date="2014-04-03T23:09:00Z">
            <w:rPr>
              <w:del w:id="376" w:author="Tuomainen Mika" w:date="2014-04-01T15:58:00Z"/>
              <w:rFonts w:cs="Arial"/>
              <w:color w:val="000000"/>
            </w:rPr>
          </w:rPrChange>
        </w:rPr>
        <w:pPrChange w:id="377" w:author="Tuomainen Mika" w:date="2014-04-03T23:16:00Z">
          <w:pPr>
            <w:autoSpaceDE w:val="0"/>
            <w:autoSpaceDN w:val="0"/>
            <w:adjustRightInd w:val="0"/>
          </w:pPr>
        </w:pPrChange>
      </w:pPr>
    </w:p>
    <w:p w:rsidR="003E639A" w:rsidRPr="006C7725" w:rsidDel="00E32608" w:rsidRDefault="003E639A">
      <w:pPr>
        <w:rPr>
          <w:del w:id="378" w:author="Tuomainen Mika" w:date="2014-04-01T15:58:00Z"/>
          <w:lang w:eastAsia="fi-FI"/>
          <w:rPrChange w:id="379" w:author="Tuomainen Mika" w:date="2014-04-03T23:09:00Z">
            <w:rPr>
              <w:del w:id="380" w:author="Tuomainen Mika" w:date="2014-04-01T15:58:00Z"/>
              <w:color w:val="000000"/>
              <w:lang w:eastAsia="fi-FI"/>
            </w:rPr>
          </w:rPrChange>
        </w:rPr>
        <w:pPrChange w:id="381" w:author="Tuomainen Mika" w:date="2014-04-03T23:16:00Z">
          <w:pPr>
            <w:autoSpaceDE w:val="0"/>
            <w:autoSpaceDN w:val="0"/>
            <w:adjustRightInd w:val="0"/>
          </w:pPr>
        </w:pPrChange>
      </w:pPr>
      <w:del w:id="382" w:author="Tuomainen Mika" w:date="2014-04-01T15:58:00Z">
        <w:r w:rsidRPr="006C7725" w:rsidDel="00E32608">
          <w:rPr>
            <w:rPrChange w:id="383" w:author="Tuomainen Mika" w:date="2014-04-03T23:09:00Z">
              <w:rPr>
                <w:rFonts w:cs="Arial"/>
                <w:color w:val="000000"/>
              </w:rPr>
            </w:rPrChange>
          </w:rPr>
          <w:delText>Määrittelytyön alkaessa, ja edelleen tämän dokumentin kirjoitushetkellä, lähete-hoitopalaute -liikenteeseen toteutettu ns. PikaXML-rakenne on laajasti tuotantokäytössä. Aiemmin PikaXML:n ja CDA R2 muodon välille on laadittu XSLT-muunnos, jota ei ole päivitetty tämän työn yhteydessä. Lähete-hoitopalaute –määrittelytyön edetessä havaittiin tarve uusille lähete-palaute -spesifeille otsikoille, joita ei kansallisissa määrityksissä ollut valmiina. Tarvittavat otsikot on tämän työn aikana määritelty ja otettu huomioon tässä dokumentissa sekä esimerkeissä.</w:delText>
        </w:r>
      </w:del>
    </w:p>
    <w:p w:rsidR="003E639A" w:rsidRPr="00CC1036" w:rsidDel="00E32608" w:rsidRDefault="003E639A">
      <w:pPr>
        <w:rPr>
          <w:del w:id="384" w:author="Tuomainen Mika" w:date="2014-04-01T15:58:00Z"/>
          <w:lang w:eastAsia="fi-FI"/>
        </w:rPr>
        <w:pPrChange w:id="385" w:author="Tuomainen Mika" w:date="2014-04-03T23:16:00Z">
          <w:pPr>
            <w:autoSpaceDE w:val="0"/>
            <w:autoSpaceDN w:val="0"/>
            <w:adjustRightInd w:val="0"/>
          </w:pPr>
        </w:pPrChange>
      </w:pPr>
    </w:p>
    <w:p w:rsidR="003E639A" w:rsidRPr="006C7725" w:rsidDel="00E32608" w:rsidRDefault="003E639A" w:rsidP="00CC1036">
      <w:pPr>
        <w:rPr>
          <w:del w:id="386" w:author="Tuomainen Mika" w:date="2014-04-01T15:58:00Z"/>
          <w:rPrChange w:id="387" w:author="Tuomainen Mika" w:date="2014-04-03T23:09:00Z">
            <w:rPr>
              <w:del w:id="388" w:author="Tuomainen Mika" w:date="2014-04-01T15:58:00Z"/>
              <w:b/>
            </w:rPr>
          </w:rPrChange>
        </w:rPr>
      </w:pPr>
      <w:del w:id="389" w:author="Tuomainen Mika" w:date="2014-04-01T15:58:00Z">
        <w:r w:rsidRPr="006C7725" w:rsidDel="00E32608">
          <w:rPr>
            <w:rPrChange w:id="390" w:author="Tuomainen Mika" w:date="2014-04-03T23:09:00Z">
              <w:rPr>
                <w:b/>
              </w:rPr>
            </w:rPrChange>
          </w:rPr>
          <w:delText>Määrittelyn täsmennykset vuonna 2010</w:delText>
        </w:r>
      </w:del>
    </w:p>
    <w:p w:rsidR="003E639A" w:rsidRPr="006C7725" w:rsidDel="006C7725" w:rsidRDefault="003E639A" w:rsidP="004D166B">
      <w:pPr>
        <w:rPr>
          <w:del w:id="391" w:author="Tuomainen Mika" w:date="2014-04-03T23:10:00Z"/>
          <w:rPrChange w:id="392" w:author="Tuomainen Mika" w:date="2014-04-03T23:09:00Z">
            <w:rPr>
              <w:del w:id="393" w:author="Tuomainen Mika" w:date="2014-04-03T23:10:00Z"/>
              <w:b/>
            </w:rPr>
          </w:rPrChange>
        </w:rPr>
      </w:pPr>
    </w:p>
    <w:p w:rsidR="003E639A" w:rsidDel="006C7725" w:rsidRDefault="003E639A" w:rsidP="004D166B">
      <w:pPr>
        <w:rPr>
          <w:del w:id="394" w:author="Tuomainen Mika" w:date="2014-04-03T23:15:00Z"/>
        </w:rPr>
      </w:pPr>
      <w:moveFromRangeStart w:id="395" w:author="Tuomainen Mika" w:date="2014-04-01T15:58:00Z" w:name="move384131231"/>
      <w:moveFrom w:id="396" w:author="Tuomainen Mika" w:date="2014-04-01T15:58:00Z">
        <w:r w:rsidDel="00E32608">
          <w:t>CDA R2 määritysten kehittäminen on lähtenyt liikkeelle osana kansallista terveyshanketta (2003-2007). Terveyshankkeen lähtökohtana on ollut tietojen rakenteistaminen, jotta kirjattua tietoa voidaan hyödyntää mm. päätöksenteontuen ja tilastoinnin tarpeisiin.  Lähtökohta on johtanut siihen että jo käytössä olevista OVT/EDI MEDDIS-sanomista ja tähän pohjautuvista ns. ”Pika-XML” sanomista on poimittu paljon rakenteista tietoa CDA R2 lähetteeseen.</w:t>
        </w:r>
      </w:moveFrom>
    </w:p>
    <w:p w:rsidR="003E639A" w:rsidDel="006C7725" w:rsidRDefault="003E639A" w:rsidP="004D166B">
      <w:pPr>
        <w:rPr>
          <w:del w:id="397" w:author="Tuomainen Mika" w:date="2014-04-03T23:15:00Z"/>
        </w:rPr>
      </w:pPr>
    </w:p>
    <w:p w:rsidR="003E639A" w:rsidDel="006C7725" w:rsidRDefault="003E639A" w:rsidP="004D166B">
      <w:pPr>
        <w:rPr>
          <w:del w:id="398" w:author="Tuomainen Mika" w:date="2014-04-03T23:15:00Z"/>
        </w:rPr>
      </w:pPr>
      <w:moveFrom w:id="399" w:author="Tuomainen Mika" w:date="2014-04-01T15:58:00Z">
        <w:r w:rsidDel="00E32608">
          <w:t xml:space="preserve">Terveyshankkeen päätyttyä CDA R2 mallinnustuyötä on jatkettu KanTa-hankkeessa, jossa rakennetaan sähköisen lääkemääräyksen, kansallisen potilaskertomusarkiston ja kansalaisen katseluyhteyden tarvitsemat tietojärjestelmäpalvelut (katso </w:t>
        </w:r>
        <w:r w:rsidR="00E32608" w:rsidDel="00E32608">
          <w:fldChar w:fldCharType="begin"/>
        </w:r>
        <w:r w:rsidR="00E32608" w:rsidDel="00E32608">
          <w:instrText xml:space="preserve"> HYPERLINK "http://www.kanta.fi" </w:instrText>
        </w:r>
        <w:r w:rsidR="00E32608" w:rsidDel="00E32608">
          <w:fldChar w:fldCharType="separate"/>
        </w:r>
        <w:r w:rsidRPr="00076B98" w:rsidDel="00E32608">
          <w:rPr>
            <w:rStyle w:val="Hyperlinkki"/>
          </w:rPr>
          <w:t>www.kanta.fi</w:t>
        </w:r>
        <w:r w:rsidR="00E32608" w:rsidDel="00E32608">
          <w:rPr>
            <w:rStyle w:val="Hyperlinkki"/>
          </w:rPr>
          <w:fldChar w:fldCharType="end"/>
        </w:r>
        <w:r w:rsidDel="00E32608">
          <w:t>).</w:t>
        </w:r>
      </w:moveFrom>
    </w:p>
    <w:p w:rsidR="003E639A" w:rsidDel="00E32608" w:rsidRDefault="003E639A" w:rsidP="00CC1036"/>
    <w:p w:rsidR="003E639A" w:rsidDel="006C7725" w:rsidRDefault="003E639A" w:rsidP="004D166B">
      <w:pPr>
        <w:rPr>
          <w:del w:id="400" w:author="Tuomainen Mika" w:date="2014-04-03T23:15:00Z"/>
        </w:rPr>
      </w:pPr>
      <w:moveFrom w:id="401" w:author="Tuomainen Mika" w:date="2014-04-01T15:58:00Z">
        <w:r w:rsidDel="00E32608">
          <w:t>Lähetteen osalta kehityslinjauksia on käsitelty mm. asiakasorganisaatioiden (ns. klusterihankkeiden) ja tietojärjestelmätoimittajien yhteistyöelimessä Pokanen. Yhteisenä tahtotilana on ollut, että  toimivaan lähete-palautejärjestelmään ei tässä kehityksen vaiheessa kosketa. Lisäksi on todettu, että lähetteen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 joka mahdollistaa monia uusia toimintatapoja. Rakenteellisilla uudistuksilla voi olla vaikutuksia myös lähetteiden käyttöön potilaiden hoidossa. Niinpä KanTa-arkiston näkökulmasta CDA R2 lähete-hoitopalaute on saanut poikkeavan roolin kuin mikä sillä on hoitovastuun siirtäjänä eri hoitoyksikköjen välillä. Lähete arkistoidaan KanTa-arkistoon, jotta terveydenhuollon palveluidenantajien sähköinen arkistointi voidaan toteuttaa ja että kansalaisen katseluyhteyden kautta lähete- ja hoitopalaute voidaan näyttää potilaalle. Varsinainen toiminnallisuus tapahtuu aiemmin rakennettujen toteutusten ja yhteyksien avull</w:t>
        </w:r>
        <w:del w:id="402" w:author="Tuomainen Mika" w:date="2014-04-03T23:15:00Z">
          <w:r w:rsidDel="006C7725">
            <w:delText xml:space="preserve">a. </w:delText>
          </w:r>
        </w:del>
      </w:moveFrom>
    </w:p>
    <w:p w:rsidR="003E639A" w:rsidDel="006C7725" w:rsidRDefault="003E639A" w:rsidP="004D166B">
      <w:pPr>
        <w:rPr>
          <w:del w:id="403" w:author="Tuomainen Mika" w:date="2014-04-03T23:15:00Z"/>
        </w:rPr>
      </w:pPr>
    </w:p>
    <w:p w:rsidR="003E639A" w:rsidDel="006C7725" w:rsidRDefault="003E639A" w:rsidP="004D166B">
      <w:pPr>
        <w:rPr>
          <w:del w:id="404" w:author="Tuomainen Mika" w:date="2014-04-03T23:10:00Z"/>
        </w:rPr>
      </w:pPr>
      <w:moveFrom w:id="405" w:author="Tuomainen Mika" w:date="2014-04-01T15:58:00Z">
        <w:r w:rsidDel="00E32608">
          <w:t xml:space="preserve">Koska lähetteen käyttötarkoitus on yllä kuvattu, ei aiempien ratkaisujen tai mallinnuksen tavoitteiden mukaisella rakenteisuudella ole juurikaan käyttöarvoa. Turhia rakenteita poistamalla voidaan madaltaa toteutuskynnystä ja yksinkertaistaa toteutusta kokonaisuudessaan. Tässä määrityksessä onkin suurin osa rakenteesta merkitty vapaaehtoiseksi. Käytännössä lähete- ja hoitopalauteasiakirjoihin tuotetaan näyttömuotoon kyseisten asiakirjojen tietosisältö ja rakenteisuudesta edellytetään vain tiettyjä pakollisia yksilöintitietoja, joilla eri palveluiden antajien arkistoimat lähetteet ja hoitopalautteet voidaan yhdistää yhdeksi kokonaisuudeksi katseluyhteydessä.  Asiakirjassa on luonnollisesti oltava kertomusrakenteet (näkymä ja hoitoprosessin vaihe) </w:t>
        </w:r>
        <w:r w:rsidDel="00E32608">
          <w:lastRenderedPageBreak/>
          <w:t>ja varsinainen siirrettyä sanomaa vastaava teksti mahdollisine otsikoineen.  Rakenteiden määrittelyt on jätetty määrittelydokumenttiin lähinnä mahdollisia jatkokehitysaskelia ajatel</w:t>
        </w:r>
        <w:del w:id="406" w:author="Tuomainen Mika" w:date="2014-04-03T23:10:00Z">
          <w:r w:rsidDel="006C7725">
            <w:delText>len.</w:delText>
          </w:r>
        </w:del>
      </w:moveFrom>
    </w:p>
    <w:p w:rsidR="003E639A" w:rsidDel="006C7725" w:rsidRDefault="003E639A" w:rsidP="004D166B">
      <w:pPr>
        <w:rPr>
          <w:del w:id="407" w:author="Tuomainen Mika" w:date="2014-04-03T23:15:00Z"/>
        </w:rPr>
      </w:pPr>
    </w:p>
    <w:p w:rsidR="00704188" w:rsidRDefault="003E639A" w:rsidP="00CC1036">
      <w:pPr>
        <w:rPr>
          <w:ins w:id="408" w:author="Tuomainen Mika" w:date="2014-04-01T16:50:00Z"/>
        </w:rPr>
      </w:pPr>
      <w:moveFrom w:id="409" w:author="Tuomainen Mika" w:date="2014-04-01T15:58:00Z">
        <w:r w:rsidDel="00E32608">
          <w:t>Varsinaisen tietosisällön lisäksi lähetteen arkistoinnissa noudatetaan voimassa olevia määrityksiä asiakirjojen kuvail</w:t>
        </w:r>
        <w:del w:id="410" w:author="Tuomainen Mika" w:date="2014-04-03T23:10:00Z">
          <w:r w:rsidDel="006C7725">
            <w:delText>utie</w:delText>
          </w:r>
        </w:del>
        <w:del w:id="411" w:author="Tuomainen Mika" w:date="2014-04-03T23:09:00Z">
          <w:r w:rsidDel="006C7725">
            <w:delText>doista</w:delText>
          </w:r>
        </w:del>
      </w:moveFrom>
      <w:moveFromRangeEnd w:id="395"/>
      <w:del w:id="412" w:author="Tuomainen Mika" w:date="2014-04-03T23:09:00Z">
        <w:r w:rsidDel="006C7725">
          <w:delText>.</w:delText>
        </w:r>
      </w:del>
    </w:p>
    <w:p w:rsidR="00704188" w:rsidRPr="00BE2A5B" w:rsidDel="007E4DE4" w:rsidRDefault="00704188">
      <w:pPr>
        <w:pStyle w:val="Otsikko2"/>
        <w:rPr>
          <w:del w:id="413" w:author="Tuomainen Mika" w:date="2014-04-02T23:44:00Z"/>
        </w:rPr>
        <w:pPrChange w:id="414" w:author="Tuomainen Mika" w:date="2014-04-03T23:16:00Z">
          <w:pPr/>
        </w:pPrChange>
      </w:pPr>
      <w:bookmarkStart w:id="415" w:name="_Toc384330114"/>
      <w:bookmarkStart w:id="416" w:name="_Toc384330214"/>
      <w:bookmarkStart w:id="417" w:name="_Toc384984299"/>
      <w:bookmarkStart w:id="418" w:name="_Toc384985066"/>
      <w:bookmarkStart w:id="419" w:name="_Toc384985736"/>
      <w:bookmarkStart w:id="420" w:name="_Toc384989337"/>
      <w:bookmarkEnd w:id="415"/>
      <w:bookmarkEnd w:id="416"/>
      <w:bookmarkEnd w:id="417"/>
      <w:bookmarkEnd w:id="418"/>
      <w:bookmarkEnd w:id="419"/>
      <w:bookmarkEnd w:id="420"/>
    </w:p>
    <w:p w:rsidR="003E639A" w:rsidRDefault="003E639A" w:rsidP="00CC1036">
      <w:pPr>
        <w:pStyle w:val="Otsikko2"/>
      </w:pPr>
      <w:bookmarkStart w:id="421" w:name="_Toc384330115"/>
      <w:bookmarkStart w:id="422" w:name="_Toc384989338"/>
      <w:r>
        <w:t>Perusrakenne</w:t>
      </w:r>
      <w:bookmarkEnd w:id="421"/>
      <w:bookmarkEnd w:id="422"/>
    </w:p>
    <w:p w:rsidR="003E639A" w:rsidRDefault="003E639A" w:rsidP="00CC1036"/>
    <w:p w:rsidR="00781283" w:rsidRPr="00CC1036" w:rsidRDefault="003E639A" w:rsidP="00CC1036">
      <w:pPr>
        <w:rPr>
          <w:ins w:id="423" w:author="Tuomainen Mika" w:date="2014-04-01T16:38:00Z"/>
        </w:rPr>
      </w:pPr>
      <w:r w:rsidRPr="00CC1036">
        <w:t xml:space="preserve">Lähetteen ja hoitopalautteen rakenne noudattaa yleistä CDA-potilaskertomusrakennetta. </w:t>
      </w:r>
    </w:p>
    <w:p w:rsidR="003E639A" w:rsidDel="00781283" w:rsidRDefault="00704188" w:rsidP="004D166B">
      <w:pPr>
        <w:rPr>
          <w:del w:id="424" w:author="Tuomainen Mika" w:date="2014-04-01T16:38:00Z"/>
        </w:rPr>
      </w:pPr>
      <w:ins w:id="425" w:author="Tuomainen Mika" w:date="2014-04-01T16:48:00Z">
        <w:r w:rsidRPr="00704188">
          <w:rPr>
            <w:noProof/>
            <w:lang w:eastAsia="fi-FI"/>
          </w:rPr>
          <w:drawing>
            <wp:anchor distT="0" distB="0" distL="114300" distR="114300" simplePos="0" relativeHeight="251660288" behindDoc="0" locked="0" layoutInCell="1" allowOverlap="1" wp14:anchorId="2DE9BCEF" wp14:editId="7B01E68D">
              <wp:simplePos x="0" y="0"/>
              <wp:positionH relativeFrom="column">
                <wp:posOffset>9525</wp:posOffset>
              </wp:positionH>
              <wp:positionV relativeFrom="paragraph">
                <wp:posOffset>182245</wp:posOffset>
              </wp:positionV>
              <wp:extent cx="5028565" cy="3886200"/>
              <wp:effectExtent l="0" t="0" r="0" b="0"/>
              <wp:wrapTopAndBottom/>
              <wp:docPr id="35" name="Kuv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ins>
      <w:del w:id="426" w:author="Tuomainen Mika" w:date="2014-04-01T16:38:00Z">
        <w:r w:rsidR="003E639A" w:rsidDel="00781283">
          <w:delText xml:space="preserve">Varsinainen lähete siirretään omana lomakkeenaan, jolloin kaikki lähetetiedot ovat </w:delText>
        </w:r>
        <w:r w:rsidR="003E639A" w:rsidDel="00781283">
          <w:lastRenderedPageBreak/>
          <w:delText>hoitoprosessin vaiheen tulotilanne alla. Hoitopalautteen yhteydessä palautetaan myös lähetetiedot hoitoprosessin vaiheen tulotilanne alla.</w:delText>
        </w:r>
      </w:del>
    </w:p>
    <w:p w:rsidR="003E639A" w:rsidRDefault="003E639A" w:rsidP="00CC1036"/>
    <w:p w:rsidR="00781283" w:rsidRDefault="00781283" w:rsidP="00CC1036">
      <w:pPr>
        <w:rPr>
          <w:ins w:id="427" w:author="Tuomainen Mika" w:date="2014-04-01T16:43:00Z"/>
        </w:rPr>
      </w:pPr>
    </w:p>
    <w:p w:rsidR="00781283" w:rsidRDefault="00704188" w:rsidP="00CC1036">
      <w:pPr>
        <w:rPr>
          <w:ins w:id="428" w:author="Tuomainen Mika" w:date="2014-04-01T16:43:00Z"/>
        </w:rPr>
      </w:pPr>
      <w:ins w:id="429" w:author="Tuomainen Mika" w:date="2014-04-01T16:51:00Z">
        <w:r w:rsidRPr="00510B88">
          <w:rPr>
            <w:b/>
            <w:rPrChange w:id="430" w:author="Tuomainen Mika" w:date="2014-04-02T23:38:00Z">
              <w:rPr/>
            </w:rPrChange>
          </w:rPr>
          <w:t>Kuva 1.</w:t>
        </w:r>
        <w:r>
          <w:t xml:space="preserve"> Kertomuksen yleinen CDA R2 rakenne.</w:t>
        </w:r>
      </w:ins>
    </w:p>
    <w:p w:rsidR="00781283" w:rsidRDefault="00781283" w:rsidP="00CC1036">
      <w:pPr>
        <w:rPr>
          <w:ins w:id="431" w:author="Tuomainen Mika" w:date="2014-04-02T23:38:00Z"/>
        </w:rPr>
      </w:pPr>
    </w:p>
    <w:p w:rsidR="00350D14" w:rsidRDefault="00510B88" w:rsidP="00CC1036">
      <w:pPr>
        <w:rPr>
          <w:ins w:id="432" w:author="Tuomainen Mika" w:date="2014-04-11T15:12:00Z"/>
        </w:rPr>
      </w:pPr>
      <w:ins w:id="433" w:author="Tuomainen Mika" w:date="2014-04-02T23:38:00Z">
        <w:r>
          <w:t>Varsinainen lähete siirretään oman</w:t>
        </w:r>
        <w:r w:rsidR="007E4DE4">
          <w:t>a asiakirjanaan</w:t>
        </w:r>
      </w:ins>
      <w:ins w:id="434" w:author="Tuomainen Mika" w:date="2014-04-02T23:53:00Z">
        <w:r w:rsidR="00350D14">
          <w:t xml:space="preserve"> LÄH näkymän alla, samoin hoitopalaute omana asiakirjanaan PAL näkymän alla. </w:t>
        </w:r>
      </w:ins>
      <w:ins w:id="435" w:author="Tuomainen Mika" w:date="2014-04-02T23:54:00Z">
        <w:r w:rsidR="00350D14">
          <w:t>Molempien asiakirjojen header-osuus toteutetaan eArkiston Header-määrittelyjen mukaisesti, eikä headerin sisältöä siten kuvata erikseen tässä dokumentissa. Sähköinen allekirjoitus sijaitsee CDA R2 headerissä.</w:t>
        </w:r>
      </w:ins>
    </w:p>
    <w:p w:rsidR="009725CB" w:rsidRDefault="009725CB" w:rsidP="00CC1036">
      <w:pPr>
        <w:rPr>
          <w:ins w:id="436" w:author="Tuomainen Mika" w:date="2014-04-11T15:12:00Z"/>
        </w:rPr>
      </w:pPr>
    </w:p>
    <w:p w:rsidR="009725CB" w:rsidRDefault="009725CB" w:rsidP="009725CB">
      <w:pPr>
        <w:rPr>
          <w:ins w:id="437" w:author="Tuomainen Mika" w:date="2014-04-11T15:14:00Z"/>
        </w:rPr>
      </w:pPr>
      <w:ins w:id="438" w:author="Tuomainen Mika" w:date="2014-04-11T15:13:00Z">
        <w:r>
          <w:t>L</w:t>
        </w:r>
      </w:ins>
      <w:ins w:id="439" w:author="Tuomainen Mika" w:date="2014-04-11T15:12:00Z">
        <w:r w:rsidRPr="00A3089C">
          <w:t>ähete- ja hoitopalauteasiakirj</w:t>
        </w:r>
        <w:r>
          <w:t>o</w:t>
        </w:r>
      </w:ins>
      <w:ins w:id="440" w:author="Tuomainen Mika" w:date="2014-04-11T15:14:00Z">
        <w:r>
          <w:t>jen tietojen pakollisuutta</w:t>
        </w:r>
      </w:ins>
      <w:ins w:id="441" w:author="Tuomainen Mika" w:date="2014-04-11T15:13:00Z">
        <w:r>
          <w:t xml:space="preserve"> edellytetään</w:t>
        </w:r>
      </w:ins>
      <w:ins w:id="442" w:author="Tuomainen Mika" w:date="2014-04-11T15:12:00Z">
        <w:r w:rsidRPr="00A3089C">
          <w:t xml:space="preserve"> </w:t>
        </w:r>
        <w:r>
          <w:t>vain tiettyj</w:t>
        </w:r>
      </w:ins>
      <w:ins w:id="443" w:author="Tuomainen Mika" w:date="2014-04-11T15:13:00Z">
        <w:r>
          <w:t>en</w:t>
        </w:r>
      </w:ins>
      <w:ins w:id="444" w:author="Tuomainen Mika" w:date="2014-04-11T15:12:00Z">
        <w:r>
          <w:t xml:space="preserve"> pakollis</w:t>
        </w:r>
      </w:ins>
      <w:ins w:id="445" w:author="Tuomainen Mika" w:date="2014-04-11T15:13:00Z">
        <w:r>
          <w:t>ten</w:t>
        </w:r>
      </w:ins>
      <w:ins w:id="446" w:author="Tuomainen Mika" w:date="2014-04-11T15:12:00Z">
        <w:r>
          <w:t xml:space="preserve"> yksilöintitieto</w:t>
        </w:r>
      </w:ins>
      <w:ins w:id="447" w:author="Tuomainen Mika" w:date="2014-04-11T15:13:00Z">
        <w:r>
          <w:t>jen osalta. Näiden tietojen avulla</w:t>
        </w:r>
      </w:ins>
      <w:ins w:id="448" w:author="Tuomainen Mika" w:date="2014-04-11T15:12:00Z">
        <w:r w:rsidRPr="00A3089C">
          <w:t xml:space="preserve"> eri palveluiden antajien arkistoimat lähetteet ja hoitopalautteet voidaan yhdistää yhdeksi kokonaisuudeksi</w:t>
        </w:r>
      </w:ins>
      <w:ins w:id="449" w:author="Tuomainen Mika" w:date="2014-04-11T15:14:00Z">
        <w:r>
          <w:t xml:space="preserve"> kansalaisen</w:t>
        </w:r>
      </w:ins>
      <w:ins w:id="450" w:author="Tuomainen Mika" w:date="2014-04-11T15:12:00Z">
        <w:r w:rsidRPr="00A3089C">
          <w:t xml:space="preserve"> katseluyhteydessä.</w:t>
        </w:r>
        <w:r w:rsidRPr="009725CB">
          <w:t xml:space="preserve"> </w:t>
        </w:r>
      </w:ins>
      <w:ins w:id="451" w:author="Tuomainen Mika" w:date="2014-04-11T15:14:00Z">
        <w:r>
          <w:t>Suurin osa l</w:t>
        </w:r>
        <w:r w:rsidRPr="00A3089C">
          <w:t>ähete- ja hoitopalauteasiakirj</w:t>
        </w:r>
        <w:r>
          <w:t>ojen</w:t>
        </w:r>
      </w:ins>
      <w:ins w:id="452" w:author="Tuomainen Mika" w:date="2014-04-11T15:15:00Z">
        <w:r>
          <w:t xml:space="preserve"> tiedoista on näin jätetty tässä dokumentissa vapaaehtoisiksi. On kuitenkin huomioitava, että</w:t>
        </w:r>
      </w:ins>
      <w:ins w:id="453" w:author="Tuomainen Mika" w:date="2014-04-11T15:19:00Z">
        <w:r w:rsidR="00C87410">
          <w:t xml:space="preserve"> </w:t>
        </w:r>
        <w:r w:rsidR="00C87410" w:rsidRPr="009725CB">
          <w:t>palveluiden antajien potilasrekisteriin</w:t>
        </w:r>
      </w:ins>
      <w:ins w:id="454" w:author="Tuomainen Mika" w:date="2014-04-11T15:15:00Z">
        <w:r>
          <w:t xml:space="preserve"> </w:t>
        </w:r>
      </w:ins>
      <w:ins w:id="455" w:author="Tuomainen Mika" w:date="2014-04-11T15:16:00Z">
        <w:r>
          <w:t>arkistoitaviin lähette</w:t>
        </w:r>
      </w:ins>
      <w:ins w:id="456" w:author="Tuomainen Mika" w:date="2014-04-11T15:17:00Z">
        <w:r>
          <w:t>iden</w:t>
        </w:r>
      </w:ins>
      <w:ins w:id="457" w:author="Tuomainen Mika" w:date="2014-04-11T15:16:00Z">
        <w:r>
          <w:t xml:space="preserve"> ja hoitopalauttei</w:t>
        </w:r>
      </w:ins>
      <w:ins w:id="458" w:author="Tuomainen Mika" w:date="2014-04-11T15:18:00Z">
        <w:r>
          <w:t>den CDA R2 tietosisältöihin</w:t>
        </w:r>
      </w:ins>
      <w:ins w:id="459" w:author="Tuomainen Mika" w:date="2014-04-11T15:16:00Z">
        <w:r>
          <w:t xml:space="preserve"> on </w:t>
        </w:r>
      </w:ins>
      <w:ins w:id="460" w:author="Tuomainen Mika" w:date="2014-04-11T15:18:00Z">
        <w:r w:rsidR="00C87410">
          <w:t xml:space="preserve">annettava </w:t>
        </w:r>
      </w:ins>
      <w:ins w:id="461" w:author="Tuomainen Mika" w:date="2014-04-11T15:17:00Z">
        <w:r w:rsidRPr="009725CB">
          <w:t>tarpeelliset, eheät ja kattavat merkinnät lähetteen käsittelystä</w:t>
        </w:r>
      </w:ins>
      <w:ins w:id="462" w:author="Tuomainen Mika" w:date="2014-04-11T15:19:00Z">
        <w:r w:rsidR="00C87410">
          <w:t>. Vastuu näiden tietojen sisällyttämisestä asiakirjoihin</w:t>
        </w:r>
      </w:ins>
      <w:ins w:id="463" w:author="Tuomainen Mika" w:date="2014-04-11T15:20:00Z">
        <w:r w:rsidR="00C87410">
          <w:t xml:space="preserve"> on palveluiden antajien tietojärjestelmillä</w:t>
        </w:r>
      </w:ins>
    </w:p>
    <w:p w:rsidR="009725CB" w:rsidRDefault="009725CB" w:rsidP="009725CB">
      <w:pPr>
        <w:rPr>
          <w:ins w:id="464" w:author="Tuomainen Mika" w:date="2014-04-11T15:14:00Z"/>
        </w:rPr>
      </w:pPr>
    </w:p>
    <w:p w:rsidR="009725CB" w:rsidRDefault="00C87410" w:rsidP="009725CB">
      <w:pPr>
        <w:rPr>
          <w:ins w:id="465" w:author="Tuomainen Mika" w:date="2014-04-11T15:12:00Z"/>
        </w:rPr>
      </w:pPr>
      <w:ins w:id="466" w:author="Tuomainen Mika" w:date="2014-04-11T15:23:00Z">
        <w:r>
          <w:t>Lähete-hoitopalautteen k</w:t>
        </w:r>
      </w:ins>
      <w:ins w:id="467" w:author="Tuomainen Mika" w:date="2014-04-11T15:12:00Z">
        <w:r w:rsidR="009725CB">
          <w:t>enttäkoodeissa yhdistetään useita eri tietoja</w:t>
        </w:r>
      </w:ins>
      <w:ins w:id="468" w:author="Tuomainen Mika" w:date="2014-04-11T15:23:00Z">
        <w:r>
          <w:t xml:space="preserve"> (varsinkin PikaXML-tiedoissa)</w:t>
        </w:r>
      </w:ins>
      <w:ins w:id="469" w:author="Tuomainen Mika" w:date="2014-04-11T15:12:00Z">
        <w:r w:rsidR="009725CB">
          <w:t>. Jos kaikkia tietokentän tietoja ei voi antaa</w:t>
        </w:r>
      </w:ins>
      <w:ins w:id="470" w:author="Tuomainen Mika" w:date="2014-04-11T15:24:00Z">
        <w:r>
          <w:t>/ole tiedossa, on puuttuviin tietoihin annettava nullFlavor="</w:t>
        </w:r>
      </w:ins>
      <w:ins w:id="471" w:author="Tuomainen Mika" w:date="2014-04-11T15:25:00Z">
        <w:r>
          <w:t>NA</w:t>
        </w:r>
      </w:ins>
      <w:ins w:id="472" w:author="Tuomainen Mika" w:date="2014-04-11T15:24:00Z">
        <w:r>
          <w:t>"</w:t>
        </w:r>
      </w:ins>
      <w:ins w:id="473" w:author="Tuomainen Mika" w:date="2014-04-11T15:25:00Z">
        <w:r>
          <w:t>.</w:t>
        </w:r>
      </w:ins>
      <w:ins w:id="474" w:author="Tuomainen Mika" w:date="2014-04-11T15:12:00Z">
        <w:r w:rsidR="009725CB">
          <w:t xml:space="preserve"> </w:t>
        </w:r>
      </w:ins>
    </w:p>
    <w:p w:rsidR="009725CB" w:rsidRDefault="009725CB" w:rsidP="00CC1036">
      <w:pPr>
        <w:rPr>
          <w:ins w:id="475" w:author="Tuomainen Mika" w:date="2014-04-02T23:54:00Z"/>
        </w:rPr>
      </w:pPr>
    </w:p>
    <w:p w:rsidR="00350D14" w:rsidRDefault="00350D14" w:rsidP="00CC1036">
      <w:pPr>
        <w:rPr>
          <w:ins w:id="476" w:author="Tuomainen Mika" w:date="2014-04-02T23:54:00Z"/>
        </w:rPr>
      </w:pPr>
    </w:p>
    <w:p w:rsidR="003E639A" w:rsidDel="00350D14" w:rsidRDefault="003E639A" w:rsidP="004D166B">
      <w:pPr>
        <w:rPr>
          <w:del w:id="477" w:author="Tuomainen Mika" w:date="2014-04-02T23:54:00Z"/>
        </w:rPr>
      </w:pPr>
      <w:del w:id="478" w:author="Tuomainen Mika" w:date="2014-04-02T23:54:00Z">
        <w:r w:rsidDel="00350D14">
          <w:delText xml:space="preserve">Alla </w:delText>
        </w:r>
      </w:del>
      <w:del w:id="479" w:author="Tuomainen Mika" w:date="2014-04-01T16:51:00Z">
        <w:r w:rsidDel="00704188">
          <w:delText>olevassa rakenteessa ovat näytettävät otsikot ja tietokentät.</w:delText>
        </w:r>
      </w:del>
    </w:p>
    <w:p w:rsidR="003E639A" w:rsidRDefault="003E639A" w:rsidP="00CC1036"/>
    <w:p w:rsidR="003E639A" w:rsidRPr="006C7725" w:rsidRDefault="00704188" w:rsidP="00CC1036">
      <w:pPr>
        <w:rPr>
          <w:b/>
          <w:rPrChange w:id="480" w:author="Tuomainen Mika" w:date="2014-04-03T23:17:00Z">
            <w:rPr/>
          </w:rPrChange>
        </w:rPr>
      </w:pPr>
      <w:ins w:id="481" w:author="Tuomainen Mika" w:date="2014-04-01T16:52:00Z">
        <w:r w:rsidRPr="006C7725">
          <w:rPr>
            <w:b/>
            <w:rPrChange w:id="482" w:author="Tuomainen Mika" w:date="2014-04-03T23:17:00Z">
              <w:rPr/>
            </w:rPrChange>
          </w:rPr>
          <w:t>Lähete-</w:t>
        </w:r>
      </w:ins>
      <w:del w:id="483" w:author="Tuomainen Mika" w:date="2014-04-01T16:52:00Z">
        <w:r w:rsidR="003E639A" w:rsidRPr="006C7725" w:rsidDel="00704188">
          <w:rPr>
            <w:b/>
            <w:rPrChange w:id="484" w:author="Tuomainen Mika" w:date="2014-04-03T23:17:00Z">
              <w:rPr/>
            </w:rPrChange>
          </w:rPr>
          <w:delText>R</w:delText>
        </w:r>
      </w:del>
      <w:ins w:id="485" w:author="Tuomainen Mika" w:date="2014-04-01T16:52:00Z">
        <w:r w:rsidRPr="006C7725">
          <w:rPr>
            <w:b/>
            <w:rPrChange w:id="486" w:author="Tuomainen Mika" w:date="2014-04-03T23:17:00Z">
              <w:rPr/>
            </w:rPrChange>
          </w:rPr>
          <w:t>r</w:t>
        </w:r>
      </w:ins>
      <w:r w:rsidR="003E639A" w:rsidRPr="006C7725">
        <w:rPr>
          <w:b/>
          <w:rPrChange w:id="487" w:author="Tuomainen Mika" w:date="2014-04-03T23:17:00Z">
            <w:rPr/>
          </w:rPrChange>
        </w:rPr>
        <w:t>akenne:</w:t>
      </w:r>
    </w:p>
    <w:p w:rsidR="00704188" w:rsidRDefault="00704188" w:rsidP="00CC1036">
      <w:pPr>
        <w:rPr>
          <w:ins w:id="488" w:author="Tuomainen Mika" w:date="2014-04-01T16:53:00Z"/>
        </w:rPr>
      </w:pPr>
    </w:p>
    <w:p w:rsidR="00704188" w:rsidRDefault="006C7725" w:rsidP="00CC1036">
      <w:pPr>
        <w:rPr>
          <w:ins w:id="489" w:author="Tuomainen Mika" w:date="2014-04-02T23:56:00Z"/>
        </w:rPr>
      </w:pPr>
      <w:ins w:id="490" w:author="Tuomainen Mika" w:date="2014-04-01T16:53:00Z">
        <w:r>
          <w:lastRenderedPageBreak/>
          <w:t xml:space="preserve">Lähetteen body-rakenne koostuu </w:t>
        </w:r>
        <w:r w:rsidR="00704188">
          <w:t>lähete-merkinnästä, jonka näkymätunnus on LÄH. Lähete siirretään omana LÄH-näkymänään, jonka alla ovat hoitoprosessin vaiheina "Määrittämättömän hoitoprosessin vaihe" ja "Tulotilanne".  Hoitoprosessin vaiheen "Määrittämättömän hoitoprosessin vaihe" alla ovat otsikot "lähetteen tekniset ja osapuolitiedot</w:t>
        </w:r>
      </w:ins>
      <w:ins w:id="491" w:author="Tuomainen Mika" w:date="2014-04-03T00:00:00Z">
        <w:r w:rsidR="00350D14">
          <w:t xml:space="preserve"> </w:t>
        </w:r>
      </w:ins>
      <w:ins w:id="492" w:author="Tuomainen Mika" w:date="2014-04-01T16:53:00Z">
        <w:r w:rsidR="00704188">
          <w:t>" ja "hoidon priorisointi" sekä näihin liittyvät tietokentät. Hoitoprosessin vaiheen "Tulotilanne" alla ovat muut lähetteen otsikot ja niihin liittyvät tietokentät.</w:t>
        </w:r>
      </w:ins>
    </w:p>
    <w:p w:rsidR="00D76280" w:rsidRDefault="00D76280" w:rsidP="00CC1036">
      <w:pPr>
        <w:rPr>
          <w:ins w:id="493" w:author="Tuomainen Mika" w:date="2014-04-03T00:03:00Z"/>
        </w:rPr>
      </w:pPr>
    </w:p>
    <w:p w:rsidR="00350D14" w:rsidRPr="00CC1036" w:rsidRDefault="00350D14" w:rsidP="00CC1036">
      <w:pPr>
        <w:rPr>
          <w:ins w:id="494" w:author="Tuomainen Mika" w:date="2014-04-02T23:56:00Z"/>
        </w:rPr>
      </w:pPr>
      <w:ins w:id="495" w:author="Tuomainen Mika" w:date="2014-04-02T23:56:00Z">
        <w:r w:rsidRPr="00CC1036">
          <w:t>LÄH</w:t>
        </w:r>
      </w:ins>
    </w:p>
    <w:p w:rsidR="00350D14" w:rsidRDefault="00350D14" w:rsidP="00CC1036">
      <w:pPr>
        <w:rPr>
          <w:ins w:id="496" w:author="Tuomainen Mika" w:date="2014-04-02T23:57:00Z"/>
        </w:rPr>
      </w:pPr>
      <w:ins w:id="497" w:author="Tuomainen Mika" w:date="2014-04-02T23:56:00Z">
        <w:r>
          <w:tab/>
          <w:t>Määrittämätön hoitoprosessin vaihe</w:t>
        </w:r>
      </w:ins>
    </w:p>
    <w:p w:rsidR="00350D14" w:rsidRDefault="00350D14" w:rsidP="00CC1036">
      <w:pPr>
        <w:rPr>
          <w:ins w:id="498" w:author="Tuomainen Mika" w:date="2014-04-02T23:57:00Z"/>
        </w:rPr>
      </w:pPr>
      <w:ins w:id="499" w:author="Tuomainen Mika" w:date="2014-04-02T23:57:00Z">
        <w:r>
          <w:tab/>
        </w:r>
        <w:r>
          <w:tab/>
          <w:t>Lähetteen tekniset ja osapuolitiedot</w:t>
        </w:r>
      </w:ins>
    </w:p>
    <w:p w:rsidR="00350D14" w:rsidRDefault="00350D14" w:rsidP="00CC1036">
      <w:pPr>
        <w:rPr>
          <w:ins w:id="500" w:author="Tuomainen Mika" w:date="2014-04-03T00:01:00Z"/>
        </w:rPr>
      </w:pPr>
      <w:ins w:id="501" w:author="Tuomainen Mika" w:date="2014-04-02T23:57:00Z">
        <w:r>
          <w:tab/>
        </w:r>
        <w:r>
          <w:tab/>
        </w:r>
        <w:r>
          <w:tab/>
          <w:t>tietokentät</w:t>
        </w:r>
      </w:ins>
    </w:p>
    <w:p w:rsidR="00350D14" w:rsidRDefault="00350D14" w:rsidP="00CC1036">
      <w:pPr>
        <w:rPr>
          <w:ins w:id="502" w:author="Tuomainen Mika" w:date="2014-04-03T00:01:00Z"/>
        </w:rPr>
      </w:pPr>
      <w:ins w:id="503" w:author="Tuomainen Mika" w:date="2014-04-03T00:01:00Z">
        <w:r>
          <w:tab/>
        </w:r>
        <w:r>
          <w:tab/>
          <w:t>Hoidon priorisointi</w:t>
        </w:r>
      </w:ins>
    </w:p>
    <w:p w:rsidR="00350D14" w:rsidRDefault="00350D14" w:rsidP="00CC1036">
      <w:pPr>
        <w:rPr>
          <w:ins w:id="504" w:author="Tuomainen Mika" w:date="2014-04-02T23:56:00Z"/>
        </w:rPr>
      </w:pPr>
      <w:ins w:id="505" w:author="Tuomainen Mika" w:date="2014-04-03T00:01:00Z">
        <w:r>
          <w:tab/>
        </w:r>
        <w:r>
          <w:tab/>
        </w:r>
        <w:r>
          <w:tab/>
          <w:t>tietokentät</w:t>
        </w:r>
      </w:ins>
    </w:p>
    <w:p w:rsidR="00350D14" w:rsidRDefault="00350D14" w:rsidP="00CC1036">
      <w:pPr>
        <w:rPr>
          <w:ins w:id="506" w:author="Tuomainen Mika" w:date="2014-04-02T23:57:00Z"/>
        </w:rPr>
      </w:pPr>
      <w:ins w:id="507" w:author="Tuomainen Mika" w:date="2014-04-02T23:57:00Z">
        <w:r>
          <w:tab/>
        </w:r>
      </w:ins>
    </w:p>
    <w:p w:rsidR="00350D14" w:rsidRDefault="00350D14">
      <w:pPr>
        <w:ind w:firstLine="720"/>
        <w:rPr>
          <w:ins w:id="508" w:author="Tuomainen Mika" w:date="2014-04-03T00:01:00Z"/>
        </w:rPr>
        <w:pPrChange w:id="509" w:author="Tuomainen Mika" w:date="2014-04-03T23:17:00Z">
          <w:pPr/>
        </w:pPrChange>
      </w:pPr>
      <w:ins w:id="510" w:author="Tuomainen Mika" w:date="2014-04-02T23:57:00Z">
        <w:r>
          <w:t>Tulotilanne</w:t>
        </w:r>
      </w:ins>
    </w:p>
    <w:p w:rsidR="00D76280" w:rsidRDefault="00D76280" w:rsidP="00CC1036">
      <w:pPr>
        <w:rPr>
          <w:ins w:id="511" w:author="Tuomainen Mika" w:date="2014-04-03T00:01:00Z"/>
        </w:rPr>
      </w:pPr>
      <w:ins w:id="512" w:author="Tuomainen Mika" w:date="2014-04-03T00:01:00Z">
        <w:r>
          <w:tab/>
        </w:r>
      </w:ins>
      <w:ins w:id="513" w:author="Tuomainen Mika" w:date="2014-04-03T23:17:00Z">
        <w:r w:rsidR="006C7725">
          <w:tab/>
        </w:r>
      </w:ins>
      <w:ins w:id="514" w:author="Tuomainen Mika" w:date="2014-04-03T00:05:00Z">
        <w:r>
          <w:t xml:space="preserve">lähetteessä käytettävät </w:t>
        </w:r>
      </w:ins>
      <w:ins w:id="515" w:author="Tuomainen Mika" w:date="2014-04-03T00:01:00Z">
        <w:r>
          <w:t>otsikot</w:t>
        </w:r>
      </w:ins>
    </w:p>
    <w:p w:rsidR="00D76280" w:rsidRDefault="00D76280" w:rsidP="00CC1036">
      <w:pPr>
        <w:rPr>
          <w:ins w:id="516" w:author="Tuomainen Mika" w:date="2014-04-02T23:57:00Z"/>
        </w:rPr>
      </w:pPr>
      <w:ins w:id="517" w:author="Tuomainen Mika" w:date="2014-04-03T00:01:00Z">
        <w:r>
          <w:tab/>
        </w:r>
        <w:r>
          <w:tab/>
        </w:r>
      </w:ins>
      <w:ins w:id="518" w:author="Tuomainen Mika" w:date="2014-04-03T23:17:00Z">
        <w:r w:rsidR="006C7725">
          <w:tab/>
        </w:r>
      </w:ins>
      <w:ins w:id="519" w:author="Tuomainen Mika" w:date="2014-04-03T00:01:00Z">
        <w:r>
          <w:t>tietokentät</w:t>
        </w:r>
      </w:ins>
    </w:p>
    <w:p w:rsidR="00350D14" w:rsidRDefault="00350D14" w:rsidP="00CC1036">
      <w:pPr>
        <w:rPr>
          <w:ins w:id="520" w:author="Tuomainen Mika" w:date="2014-04-01T16:53:00Z"/>
        </w:rPr>
      </w:pPr>
      <w:ins w:id="521" w:author="Tuomainen Mika" w:date="2014-04-02T23:57:00Z">
        <w:r>
          <w:tab/>
        </w:r>
      </w:ins>
    </w:p>
    <w:p w:rsidR="00704188" w:rsidRDefault="00704188" w:rsidP="00CC1036">
      <w:pPr>
        <w:rPr>
          <w:ins w:id="522" w:author="Tuomainen Mika" w:date="2014-04-01T16:53:00Z"/>
        </w:rPr>
      </w:pPr>
    </w:p>
    <w:p w:rsidR="00704188" w:rsidRDefault="00704188" w:rsidP="00CC1036">
      <w:pPr>
        <w:rPr>
          <w:ins w:id="523" w:author="Tuomainen Mika" w:date="2014-04-01T16:53:00Z"/>
        </w:rPr>
      </w:pPr>
      <w:ins w:id="524" w:author="Tuomainen Mika" w:date="2014-04-01T16:53:00Z">
        <w:r>
          <w:t>Luvussa 2 on listattuna näkymittäin ja hoitoprosessin vaiheittain lähetteen otsikot ja tietokentät.</w:t>
        </w:r>
      </w:ins>
    </w:p>
    <w:p w:rsidR="00704188" w:rsidRDefault="00704188" w:rsidP="00CC1036"/>
    <w:p w:rsidR="00D76280" w:rsidRPr="00CC1036" w:rsidRDefault="00D76280" w:rsidP="00CC1036">
      <w:pPr>
        <w:rPr>
          <w:ins w:id="525" w:author="Tuomainen Mika" w:date="2014-04-03T00:03:00Z"/>
        </w:rPr>
      </w:pPr>
      <w:ins w:id="526" w:author="Tuomainen Mika" w:date="2014-04-03T00:03:00Z">
        <w:r w:rsidRPr="006C7725">
          <w:rPr>
            <w:b/>
            <w:rPrChange w:id="527" w:author="Tuomainen Mika" w:date="2014-04-03T23:18:00Z">
              <w:rPr/>
            </w:rPrChange>
          </w:rPr>
          <w:t>Hoitopalaute-rakenne</w:t>
        </w:r>
        <w:r w:rsidRPr="00CC1036">
          <w:t>:</w:t>
        </w:r>
      </w:ins>
    </w:p>
    <w:p w:rsidR="00D76280" w:rsidRDefault="00D76280" w:rsidP="00CC1036">
      <w:pPr>
        <w:rPr>
          <w:ins w:id="528" w:author="Tuomainen Mika" w:date="2014-04-03T00:03:00Z"/>
        </w:rPr>
      </w:pPr>
    </w:p>
    <w:p w:rsidR="00D76280" w:rsidRDefault="00D76280" w:rsidP="00CC1036">
      <w:pPr>
        <w:rPr>
          <w:ins w:id="529" w:author="Tuomainen Mika" w:date="2014-04-03T00:03:00Z"/>
        </w:rPr>
      </w:pPr>
      <w:ins w:id="530" w:author="Tuomainen Mika" w:date="2014-04-03T00:03:00Z">
        <w:r>
          <w:t>Hoitopalautteen rakenne koostuu hoitopalaute-merkinnästä, jonka näkymätunnus on PAL.</w:t>
        </w:r>
      </w:ins>
      <w:ins w:id="531" w:author="Tuomainen Mika" w:date="2014-04-04T15:32:00Z">
        <w:r w:rsidR="006232BA">
          <w:t xml:space="preserve"> </w:t>
        </w:r>
      </w:ins>
      <w:ins w:id="532" w:author="Tuomainen Mika" w:date="2014-04-03T00:03:00Z">
        <w:r>
          <w:t>Hoitopalaute siirretään omana PAL-näkymänään, jonka alla ovat hoitoprosessin vaiheina "Määrittämättömän hoitoprosessin vaihe" ja "Hoidon arviointi".  Hoitoprosessin vaiheen "Määrittämättömän hoitoprosessin vaihe" alla on otsikko "lähetteen tekniset ja osapuolitiedot" sekä tähän liittyvät tietokentät. Hoitoprosessin vaiheen "Hoidon arviointi" alla ovat muut hoitopalautteen otsikot ja niihin liittyvät tietokentät.</w:t>
        </w:r>
      </w:ins>
      <w:ins w:id="533" w:author="Tuomainen Mika" w:date="2014-04-03T23:25:00Z">
        <w:r w:rsidR="00CC1036">
          <w:t xml:space="preserve"> </w:t>
        </w:r>
      </w:ins>
    </w:p>
    <w:p w:rsidR="00D76280" w:rsidRDefault="00D76280" w:rsidP="00CC1036">
      <w:pPr>
        <w:rPr>
          <w:ins w:id="534" w:author="Tuomainen Mika" w:date="2014-04-03T00:04:00Z"/>
        </w:rPr>
      </w:pPr>
    </w:p>
    <w:p w:rsidR="00D76280" w:rsidRPr="00D93913" w:rsidRDefault="00D76280" w:rsidP="00CC1036">
      <w:pPr>
        <w:rPr>
          <w:ins w:id="535" w:author="Tuomainen Mika" w:date="2014-04-03T00:04:00Z"/>
        </w:rPr>
      </w:pPr>
      <w:ins w:id="536" w:author="Tuomainen Mika" w:date="2014-04-03T00:04:00Z">
        <w:r>
          <w:t>PAL</w:t>
        </w:r>
      </w:ins>
    </w:p>
    <w:p w:rsidR="00D76280" w:rsidRDefault="00D76280" w:rsidP="00CC1036">
      <w:pPr>
        <w:rPr>
          <w:ins w:id="537" w:author="Tuomainen Mika" w:date="2014-04-03T00:04:00Z"/>
        </w:rPr>
      </w:pPr>
      <w:ins w:id="538" w:author="Tuomainen Mika" w:date="2014-04-03T00:04:00Z">
        <w:r>
          <w:tab/>
          <w:t>Määrittämätön hoitoprosessin vaihe</w:t>
        </w:r>
      </w:ins>
    </w:p>
    <w:p w:rsidR="00D76280" w:rsidRDefault="00D76280" w:rsidP="00CC1036">
      <w:pPr>
        <w:rPr>
          <w:ins w:id="539" w:author="Tuomainen Mika" w:date="2014-04-03T00:04:00Z"/>
        </w:rPr>
      </w:pPr>
      <w:ins w:id="540" w:author="Tuomainen Mika" w:date="2014-04-03T00:04:00Z">
        <w:r>
          <w:tab/>
        </w:r>
        <w:r>
          <w:tab/>
          <w:t>Lähetteen tekniset ja osapuolitiedot</w:t>
        </w:r>
      </w:ins>
    </w:p>
    <w:p w:rsidR="00DE2FFC" w:rsidRDefault="00D76280" w:rsidP="00CC1036">
      <w:pPr>
        <w:rPr>
          <w:ins w:id="541" w:author="Tuomainen Mika" w:date="2014-04-03T00:07:00Z"/>
        </w:rPr>
      </w:pPr>
      <w:ins w:id="542" w:author="Tuomainen Mika" w:date="2014-04-03T00:04:00Z">
        <w:r>
          <w:tab/>
        </w:r>
        <w:r>
          <w:tab/>
        </w:r>
        <w:r>
          <w:tab/>
          <w:t>tietokentät</w:t>
        </w:r>
      </w:ins>
    </w:p>
    <w:p w:rsidR="00D76280" w:rsidRDefault="00DE2FFC" w:rsidP="00CC1036">
      <w:pPr>
        <w:rPr>
          <w:ins w:id="543" w:author="Tuomainen Mika" w:date="2014-04-03T00:04:00Z"/>
        </w:rPr>
      </w:pPr>
      <w:ins w:id="544" w:author="Tuomainen Mika" w:date="2014-04-03T00:07:00Z">
        <w:r>
          <w:tab/>
        </w:r>
      </w:ins>
      <w:ins w:id="545" w:author="Tuomainen Mika" w:date="2014-04-03T00:04:00Z">
        <w:r w:rsidR="00D76280">
          <w:tab/>
        </w:r>
      </w:ins>
    </w:p>
    <w:p w:rsidR="00D76280" w:rsidRDefault="00D76280" w:rsidP="00CC1036">
      <w:pPr>
        <w:ind w:firstLine="720"/>
        <w:rPr>
          <w:ins w:id="546" w:author="Tuomainen Mika" w:date="2014-04-03T00:04:00Z"/>
        </w:rPr>
      </w:pPr>
      <w:ins w:id="547" w:author="Tuomainen Mika" w:date="2014-04-03T00:05:00Z">
        <w:r>
          <w:t>Hoidon arviointi</w:t>
        </w:r>
      </w:ins>
    </w:p>
    <w:p w:rsidR="00D76280" w:rsidRDefault="00D76280">
      <w:pPr>
        <w:rPr>
          <w:ins w:id="548" w:author="Tuomainen Mika" w:date="2014-04-03T00:04:00Z"/>
        </w:rPr>
        <w:pPrChange w:id="549" w:author="Tuomainen Mika" w:date="2014-04-03T23:16:00Z">
          <w:pPr>
            <w:ind w:firstLine="720"/>
          </w:pPr>
        </w:pPrChange>
      </w:pPr>
      <w:ins w:id="550" w:author="Tuomainen Mika" w:date="2014-04-03T00:04:00Z">
        <w:r>
          <w:tab/>
        </w:r>
      </w:ins>
      <w:ins w:id="551" w:author="Tuomainen Mika" w:date="2014-04-03T23:24:00Z">
        <w:r w:rsidR="00CC1036">
          <w:tab/>
        </w:r>
      </w:ins>
      <w:ins w:id="552" w:author="Tuomainen Mika" w:date="2014-04-03T00:05:00Z">
        <w:r>
          <w:t xml:space="preserve">hoitopalautteessa käytettävät </w:t>
        </w:r>
      </w:ins>
      <w:ins w:id="553" w:author="Tuomainen Mika" w:date="2014-04-03T00:04:00Z">
        <w:r>
          <w:t>otsikot</w:t>
        </w:r>
      </w:ins>
    </w:p>
    <w:p w:rsidR="00D76280" w:rsidRDefault="00D76280">
      <w:pPr>
        <w:rPr>
          <w:ins w:id="554" w:author="Tuomainen Mika" w:date="2014-04-03T00:04:00Z"/>
        </w:rPr>
        <w:pPrChange w:id="555" w:author="Tuomainen Mika" w:date="2014-04-03T23:16:00Z">
          <w:pPr>
            <w:ind w:firstLine="720"/>
          </w:pPr>
        </w:pPrChange>
      </w:pPr>
      <w:ins w:id="556" w:author="Tuomainen Mika" w:date="2014-04-03T00:04:00Z">
        <w:r>
          <w:tab/>
        </w:r>
        <w:r>
          <w:tab/>
        </w:r>
      </w:ins>
      <w:ins w:id="557" w:author="Tuomainen Mika" w:date="2014-04-03T23:24:00Z">
        <w:r w:rsidR="00CC1036">
          <w:tab/>
        </w:r>
      </w:ins>
      <w:ins w:id="558" w:author="Tuomainen Mika" w:date="2014-04-03T00:04:00Z">
        <w:r>
          <w:t>tietokentät</w:t>
        </w:r>
      </w:ins>
    </w:p>
    <w:p w:rsidR="00D76280" w:rsidRDefault="00D76280" w:rsidP="00CC1036">
      <w:pPr>
        <w:rPr>
          <w:ins w:id="559" w:author="Tuomainen Mika" w:date="2014-04-03T00:03:00Z"/>
        </w:rPr>
      </w:pPr>
    </w:p>
    <w:p w:rsidR="003E639A" w:rsidDel="00D76280" w:rsidRDefault="00D76280" w:rsidP="004D166B">
      <w:pPr>
        <w:rPr>
          <w:del w:id="560" w:author="Tuomainen Mika" w:date="2014-04-03T00:02:00Z"/>
        </w:rPr>
      </w:pPr>
      <w:ins w:id="561" w:author="Tuomainen Mika" w:date="2014-04-03T00:03:00Z">
        <w:r>
          <w:t>Luvussa 3 on listattuna näkymittäin ja hoitoprosessin vaiheittain hoitopalautteen otsikot ja tietokentät.</w:t>
        </w:r>
      </w:ins>
      <w:del w:id="562" w:author="Tuomainen Mika" w:date="2014-04-03T00:02:00Z">
        <w:r w:rsidR="003E639A" w:rsidDel="00D76280">
          <w:delText>Allekirjoitus ( CDA R2 headerissä)</w:delText>
        </w:r>
      </w:del>
    </w:p>
    <w:p w:rsidR="003E639A" w:rsidDel="00D76280" w:rsidRDefault="003E639A" w:rsidP="004D166B">
      <w:pPr>
        <w:rPr>
          <w:del w:id="563" w:author="Tuomainen Mika" w:date="2014-04-03T00:02:00Z"/>
        </w:rPr>
      </w:pPr>
    </w:p>
    <w:p w:rsidR="003E639A" w:rsidDel="00D76280" w:rsidRDefault="003E639A" w:rsidP="004D166B">
      <w:pPr>
        <w:rPr>
          <w:del w:id="564" w:author="Tuomainen Mika" w:date="2014-04-03T00:02:00Z"/>
        </w:rPr>
      </w:pPr>
      <w:del w:id="565" w:author="Tuomainen Mika" w:date="2014-04-03T00:02:00Z">
        <w:r w:rsidDel="00D76280">
          <w:delText>Henkilötietolomake</w:delText>
        </w:r>
      </w:del>
    </w:p>
    <w:p w:rsidR="003E639A" w:rsidDel="00D76280" w:rsidRDefault="003E639A" w:rsidP="004D166B">
      <w:pPr>
        <w:rPr>
          <w:del w:id="566" w:author="Tuomainen Mika" w:date="2014-04-03T00:02:00Z"/>
        </w:rPr>
      </w:pPr>
    </w:p>
    <w:p w:rsidR="003E639A" w:rsidRPr="00923C60" w:rsidDel="00D76280" w:rsidRDefault="003E639A" w:rsidP="004D166B">
      <w:pPr>
        <w:rPr>
          <w:del w:id="567" w:author="Tuomainen Mika" w:date="2014-04-03T00:02:00Z"/>
        </w:rPr>
      </w:pPr>
      <w:del w:id="568" w:author="Tuomainen Mika" w:date="2014-04-03T00:02:00Z">
        <w:r w:rsidRPr="002450C6" w:rsidDel="00D76280">
          <w:delText>*:lla on merkitty pakolliset tiedot, jotka liittyvät lähetteen vastaanottamiseen</w:delText>
        </w:r>
      </w:del>
    </w:p>
    <w:p w:rsidR="003E639A" w:rsidRPr="00923C60" w:rsidDel="00D76280" w:rsidRDefault="003E639A" w:rsidP="004D166B">
      <w:pPr>
        <w:rPr>
          <w:del w:id="569" w:author="Tuomainen Mika" w:date="2014-04-03T00:02:00Z"/>
        </w:rPr>
      </w:pPr>
      <w:del w:id="570" w:author="Tuomainen Mika" w:date="2014-04-03T00:02:00Z">
        <w:r w:rsidRPr="00923C60" w:rsidDel="00D76280">
          <w:delText>Lähete:</w:delText>
        </w:r>
      </w:del>
    </w:p>
    <w:p w:rsidR="003E639A" w:rsidRPr="00923C60" w:rsidDel="00D76280" w:rsidRDefault="003E639A" w:rsidP="004D166B">
      <w:pPr>
        <w:rPr>
          <w:del w:id="571" w:author="Tuomainen Mika" w:date="2014-04-03T00:02:00Z"/>
        </w:rPr>
      </w:pPr>
    </w:p>
    <w:p w:rsidR="003E639A" w:rsidRPr="00923C60" w:rsidDel="00D76280" w:rsidRDefault="003E639A" w:rsidP="004D166B">
      <w:pPr>
        <w:rPr>
          <w:del w:id="572" w:author="Tuomainen Mika" w:date="2014-04-03T00:02:00Z"/>
        </w:rPr>
      </w:pPr>
      <w:del w:id="573" w:author="Tuomainen Mika" w:date="2014-04-03T00:02:00Z">
        <w:r w:rsidRPr="00923C60" w:rsidDel="00D76280">
          <w:tab/>
          <w:delText>LÄH</w:delText>
        </w:r>
      </w:del>
    </w:p>
    <w:p w:rsidR="003E639A" w:rsidRPr="00923C60" w:rsidDel="00D76280" w:rsidRDefault="003E639A" w:rsidP="004D166B">
      <w:pPr>
        <w:rPr>
          <w:del w:id="574" w:author="Tuomainen Mika" w:date="2014-04-03T00:02:00Z"/>
        </w:rPr>
      </w:pPr>
      <w:del w:id="575" w:author="Tuomainen Mika" w:date="2014-04-03T00:02:00Z">
        <w:r w:rsidRPr="00923C60" w:rsidDel="00D76280">
          <w:tab/>
        </w:r>
        <w:r w:rsidRPr="00923C60" w:rsidDel="00D76280">
          <w:tab/>
          <w:delText>Määrittämätön hoitoprosessin vaihe</w:delText>
        </w:r>
        <w:r w:rsidRPr="00923C60" w:rsidDel="00D76280">
          <w:tab/>
        </w:r>
      </w:del>
    </w:p>
    <w:p w:rsidR="003E639A" w:rsidRPr="00923C60" w:rsidDel="00D76280" w:rsidRDefault="003E639A">
      <w:pPr>
        <w:rPr>
          <w:del w:id="576" w:author="Tuomainen Mika" w:date="2014-04-03T00:02:00Z"/>
        </w:rPr>
        <w:pPrChange w:id="577" w:author="Tuomainen Mika" w:date="2014-04-03T23:16:00Z">
          <w:pPr>
            <w:ind w:left="1440" w:firstLine="720"/>
          </w:pPr>
        </w:pPrChange>
      </w:pPr>
      <w:del w:id="578" w:author="Tuomainen Mika" w:date="2014-04-03T00:02:00Z">
        <w:r w:rsidRPr="00923C60" w:rsidDel="00D76280">
          <w:delText>lähetteen ja hoitopalautteen tekniset ja osapuolitiedot</w:delText>
        </w:r>
      </w:del>
    </w:p>
    <w:p w:rsidR="003E639A" w:rsidRPr="00923C60" w:rsidDel="00D76280" w:rsidRDefault="003E639A" w:rsidP="00CC1036">
      <w:pPr>
        <w:rPr>
          <w:del w:id="579" w:author="Tuomainen Mika" w:date="2014-04-03T00:02:00Z"/>
        </w:rPr>
      </w:pPr>
      <w:del w:id="580" w:author="Tuomainen Mika" w:date="2014-04-03T00:02:00Z">
        <w:r w:rsidRPr="00923C60" w:rsidDel="00D76280">
          <w:tab/>
        </w:r>
        <w:r w:rsidRPr="00923C60" w:rsidDel="00D76280">
          <w:tab/>
        </w:r>
        <w:r w:rsidRPr="00923C60" w:rsidDel="00D76280">
          <w:tab/>
        </w:r>
        <w:r w:rsidRPr="00923C60" w:rsidDel="00D76280">
          <w:tab/>
          <w:delText>lähetteen tyyppi</w:delText>
        </w:r>
      </w:del>
    </w:p>
    <w:p w:rsidR="003E639A" w:rsidRPr="00923C60" w:rsidDel="00D76280" w:rsidRDefault="003E639A" w:rsidP="004D166B">
      <w:pPr>
        <w:rPr>
          <w:del w:id="581" w:author="Tuomainen Mika" w:date="2014-04-03T00:02:00Z"/>
        </w:rPr>
      </w:pPr>
      <w:del w:id="582" w:author="Tuomainen Mika" w:date="2014-04-03T00:02:00Z">
        <w:r w:rsidDel="00D76280">
          <w:tab/>
        </w:r>
        <w:r w:rsidDel="00D76280">
          <w:tab/>
        </w:r>
        <w:r w:rsidDel="00D76280">
          <w:tab/>
        </w:r>
        <w:r w:rsidDel="00D76280">
          <w:tab/>
          <w:delText>palvelutapahtuma</w:delText>
        </w:r>
      </w:del>
    </w:p>
    <w:p w:rsidR="003E639A" w:rsidRPr="00923C60" w:rsidDel="00D76280" w:rsidRDefault="003E639A" w:rsidP="004D166B">
      <w:pPr>
        <w:rPr>
          <w:del w:id="583" w:author="Tuomainen Mika" w:date="2014-04-03T00:02:00Z"/>
        </w:rPr>
      </w:pPr>
      <w:del w:id="584" w:author="Tuomainen Mika" w:date="2014-04-03T00:02:00Z">
        <w:r w:rsidDel="00D76280">
          <w:tab/>
        </w:r>
        <w:r w:rsidDel="00D76280">
          <w:tab/>
        </w:r>
        <w:r w:rsidDel="00D76280">
          <w:tab/>
        </w:r>
        <w:r w:rsidDel="00D76280">
          <w:tab/>
          <w:delText>lähetteen erikoisala</w:delText>
        </w:r>
      </w:del>
    </w:p>
    <w:p w:rsidR="003E639A" w:rsidRPr="00923C60" w:rsidDel="00D76280" w:rsidRDefault="003E639A" w:rsidP="004D166B">
      <w:pPr>
        <w:rPr>
          <w:del w:id="585" w:author="Tuomainen Mika" w:date="2014-04-03T00:02:00Z"/>
        </w:rPr>
      </w:pPr>
      <w:del w:id="586" w:author="Tuomainen Mika" w:date="2014-04-03T00:02:00Z">
        <w:r w:rsidDel="00D76280">
          <w:tab/>
        </w:r>
        <w:r w:rsidDel="00D76280">
          <w:tab/>
        </w:r>
        <w:r w:rsidDel="00D76280">
          <w:tab/>
        </w:r>
        <w:r w:rsidDel="00D76280">
          <w:tab/>
          <w:delText>alkuperäisen lähetteen antopvm</w:delText>
        </w:r>
      </w:del>
    </w:p>
    <w:p w:rsidR="003E639A" w:rsidRPr="00923C60" w:rsidDel="00D76280" w:rsidRDefault="003E639A" w:rsidP="004D166B">
      <w:pPr>
        <w:rPr>
          <w:del w:id="587" w:author="Tuomainen Mika" w:date="2014-04-03T00:02:00Z"/>
        </w:rPr>
      </w:pPr>
      <w:del w:id="588" w:author="Tuomainen Mika" w:date="2014-04-03T00:02:00Z">
        <w:r w:rsidDel="00D76280">
          <w:tab/>
        </w:r>
        <w:r w:rsidDel="00D76280">
          <w:tab/>
        </w:r>
        <w:r w:rsidDel="00D76280">
          <w:tab/>
        </w:r>
        <w:r w:rsidDel="00D76280">
          <w:tab/>
          <w:delText>alkuperäisen lähetteen lähettävä lääkäri</w:delText>
        </w:r>
      </w:del>
    </w:p>
    <w:p w:rsidR="003E639A" w:rsidRPr="00923C60" w:rsidDel="00D76280" w:rsidRDefault="003E639A" w:rsidP="004D166B">
      <w:pPr>
        <w:rPr>
          <w:del w:id="589" w:author="Tuomainen Mika" w:date="2014-04-03T00:02:00Z"/>
        </w:rPr>
      </w:pPr>
      <w:del w:id="590" w:author="Tuomainen Mika" w:date="2014-04-03T00:02:00Z">
        <w:r w:rsidDel="00D76280">
          <w:tab/>
        </w:r>
        <w:r w:rsidDel="00D76280">
          <w:tab/>
        </w:r>
        <w:r w:rsidDel="00D76280">
          <w:tab/>
        </w:r>
        <w:r w:rsidDel="00D76280">
          <w:tab/>
          <w:delText>alkuperäisen lähetteen lähettävä laitos</w:delText>
        </w:r>
      </w:del>
    </w:p>
    <w:p w:rsidR="003E639A" w:rsidRPr="00923C60" w:rsidDel="00D76280" w:rsidRDefault="003E639A" w:rsidP="004D166B">
      <w:pPr>
        <w:rPr>
          <w:del w:id="591" w:author="Tuomainen Mika" w:date="2014-04-03T00:02:00Z"/>
        </w:rPr>
      </w:pPr>
      <w:del w:id="592" w:author="Tuomainen Mika" w:date="2014-04-03T00:02:00Z">
        <w:r w:rsidDel="00D76280">
          <w:tab/>
        </w:r>
        <w:r w:rsidDel="00D76280">
          <w:tab/>
        </w:r>
        <w:r w:rsidDel="00D76280">
          <w:tab/>
        </w:r>
        <w:r w:rsidDel="00D76280">
          <w:tab/>
          <w:delText>vastaanottava organisaatio</w:delText>
        </w:r>
      </w:del>
    </w:p>
    <w:p w:rsidR="003E639A" w:rsidRPr="00923C60" w:rsidDel="00D76280" w:rsidRDefault="003E639A" w:rsidP="004D166B">
      <w:pPr>
        <w:rPr>
          <w:del w:id="593" w:author="Tuomainen Mika" w:date="2014-04-03T00:02:00Z"/>
        </w:rPr>
      </w:pPr>
      <w:del w:id="594" w:author="Tuomainen Mika" w:date="2014-04-03T00:02:00Z">
        <w:r w:rsidDel="00D76280">
          <w:tab/>
        </w:r>
        <w:r w:rsidDel="00D76280">
          <w:tab/>
        </w:r>
        <w:r w:rsidDel="00D76280">
          <w:tab/>
        </w:r>
        <w:r w:rsidDel="00D76280">
          <w:tab/>
          <w:delText>lähete vastaanotettu pvm *</w:delText>
        </w:r>
      </w:del>
    </w:p>
    <w:p w:rsidR="003E639A" w:rsidRPr="00923C60" w:rsidDel="00D76280" w:rsidRDefault="003E639A" w:rsidP="004D166B">
      <w:pPr>
        <w:rPr>
          <w:del w:id="595" w:author="Tuomainen Mika" w:date="2014-04-03T00:02:00Z"/>
        </w:rPr>
      </w:pPr>
      <w:del w:id="596" w:author="Tuomainen Mika" w:date="2014-04-03T00:02:00Z">
        <w:r w:rsidRPr="00923C60" w:rsidDel="00D76280">
          <w:tab/>
        </w:r>
        <w:r w:rsidRPr="00923C60" w:rsidDel="00D76280">
          <w:tab/>
        </w:r>
        <w:r w:rsidRPr="00923C60" w:rsidDel="00D76280">
          <w:tab/>
        </w:r>
        <w:r w:rsidRPr="00923C60" w:rsidDel="00D76280">
          <w:tab/>
          <w:delText>vastaanottava lääkäri</w:delText>
        </w:r>
      </w:del>
    </w:p>
    <w:p w:rsidR="003E639A" w:rsidRPr="00923C60" w:rsidDel="00D76280" w:rsidRDefault="003E639A" w:rsidP="004D166B">
      <w:pPr>
        <w:rPr>
          <w:del w:id="597" w:author="Tuomainen Mika" w:date="2014-04-03T00:02:00Z"/>
        </w:rPr>
      </w:pPr>
      <w:del w:id="598" w:author="Tuomainen Mika" w:date="2014-04-03T00:02:00Z">
        <w:r w:rsidRPr="00923C60" w:rsidDel="00D76280">
          <w:lastRenderedPageBreak/>
          <w:tab/>
        </w:r>
        <w:r w:rsidRPr="00923C60" w:rsidDel="00D76280">
          <w:tab/>
        </w:r>
        <w:r w:rsidRPr="00923C60" w:rsidDel="00D76280">
          <w:tab/>
        </w:r>
        <w:r w:rsidRPr="00923C60" w:rsidDel="00D76280">
          <w:tab/>
          <w:delText>kenelle saa lähettää hoitopalautteen</w:delText>
        </w:r>
      </w:del>
    </w:p>
    <w:p w:rsidR="003E639A" w:rsidRPr="00923C60" w:rsidDel="00D76280" w:rsidRDefault="003E639A" w:rsidP="004D166B">
      <w:pPr>
        <w:rPr>
          <w:del w:id="599" w:author="Tuomainen Mika" w:date="2014-04-03T00:02:00Z"/>
        </w:rPr>
      </w:pPr>
      <w:del w:id="600" w:author="Tuomainen Mika" w:date="2014-04-03T00:02:00Z">
        <w:r w:rsidRPr="00923C60" w:rsidDel="00D76280">
          <w:tab/>
        </w:r>
        <w:r w:rsidRPr="00923C60" w:rsidDel="00D76280">
          <w:tab/>
        </w:r>
        <w:r w:rsidRPr="00923C60" w:rsidDel="00D76280">
          <w:tab/>
          <w:delText>hoidon priorisointi</w:delText>
        </w:r>
      </w:del>
    </w:p>
    <w:p w:rsidR="003E639A" w:rsidRPr="00923C60" w:rsidDel="00D76280" w:rsidRDefault="003E639A" w:rsidP="004D166B">
      <w:pPr>
        <w:rPr>
          <w:del w:id="601" w:author="Tuomainen Mika" w:date="2014-04-03T00:02:00Z"/>
        </w:rPr>
      </w:pPr>
      <w:del w:id="602" w:author="Tuomainen Mika" w:date="2014-04-03T00:02:00Z">
        <w:r w:rsidRPr="00923C60" w:rsidDel="00D76280">
          <w:tab/>
        </w:r>
        <w:r w:rsidRPr="00923C60" w:rsidDel="00D76280">
          <w:tab/>
        </w:r>
        <w:r w:rsidRPr="00923C60" w:rsidDel="00D76280">
          <w:tab/>
        </w:r>
        <w:r w:rsidRPr="00923C60" w:rsidDel="00D76280">
          <w:tab/>
          <w:delText>lähettäjän kiireellisyysluokka</w:delText>
        </w:r>
      </w:del>
    </w:p>
    <w:p w:rsidR="003E639A" w:rsidRPr="00923C60" w:rsidDel="00D76280" w:rsidRDefault="003E639A" w:rsidP="004D166B">
      <w:pPr>
        <w:rPr>
          <w:del w:id="603" w:author="Tuomainen Mika" w:date="2014-04-03T00:02:00Z"/>
        </w:rPr>
      </w:pPr>
      <w:del w:id="604" w:author="Tuomainen Mika" w:date="2014-04-03T00:02:00Z">
        <w:r w:rsidRPr="00923C60" w:rsidDel="00D76280">
          <w:tab/>
        </w:r>
        <w:r w:rsidRPr="00923C60" w:rsidDel="00D76280">
          <w:tab/>
        </w:r>
        <w:r w:rsidRPr="00923C60" w:rsidDel="00D76280">
          <w:tab/>
        </w:r>
        <w:r w:rsidRPr="00923C60" w:rsidDel="00D76280">
          <w:tab/>
          <w:delText xml:space="preserve">vastaanottajan kiireellisyysluokka </w:delText>
        </w:r>
        <w:r w:rsidRPr="002450C6" w:rsidDel="00D76280">
          <w:delText>*</w:delText>
        </w:r>
      </w:del>
    </w:p>
    <w:p w:rsidR="003E639A" w:rsidRPr="00923C60" w:rsidDel="00D76280" w:rsidRDefault="003E639A" w:rsidP="004D166B">
      <w:pPr>
        <w:rPr>
          <w:del w:id="605" w:author="Tuomainen Mika" w:date="2014-04-03T00:02:00Z"/>
        </w:rPr>
      </w:pPr>
      <w:del w:id="606" w:author="Tuomainen Mika" w:date="2014-04-03T00:02:00Z">
        <w:r w:rsidRPr="00923C60" w:rsidDel="00D76280">
          <w:tab/>
        </w:r>
        <w:r w:rsidRPr="00923C60" w:rsidDel="00D76280">
          <w:tab/>
        </w:r>
        <w:r w:rsidRPr="00923C60" w:rsidDel="00D76280">
          <w:tab/>
        </w:r>
        <w:r w:rsidRPr="00923C60" w:rsidDel="00D76280">
          <w:tab/>
          <w:delText xml:space="preserve">tavoitehoitoaika </w:delText>
        </w:r>
        <w:r w:rsidRPr="002450C6" w:rsidDel="00D76280">
          <w:delText>*</w:delText>
        </w:r>
      </w:del>
    </w:p>
    <w:p w:rsidR="003E639A" w:rsidDel="00D76280" w:rsidRDefault="003E639A">
      <w:pPr>
        <w:rPr>
          <w:del w:id="607" w:author="Tuomainen Mika" w:date="2014-04-03T00:02:00Z"/>
        </w:rPr>
        <w:pPrChange w:id="608" w:author="Tuomainen Mika" w:date="2014-04-03T23:16:00Z">
          <w:pPr>
            <w:ind w:left="720" w:firstLine="720"/>
          </w:pPr>
        </w:pPrChange>
      </w:pPr>
      <w:del w:id="609" w:author="Tuomainen Mika" w:date="2014-04-03T00:02:00Z">
        <w:r w:rsidRPr="00923C60" w:rsidDel="00D76280">
          <w:delText>tulotilanne</w:delText>
        </w:r>
      </w:del>
    </w:p>
    <w:p w:rsidR="003E639A" w:rsidDel="00D76280" w:rsidRDefault="003E639A">
      <w:pPr>
        <w:rPr>
          <w:del w:id="610" w:author="Tuomainen Mika" w:date="2014-04-03T00:02:00Z"/>
        </w:rPr>
        <w:pPrChange w:id="611" w:author="Tuomainen Mika" w:date="2014-04-03T23:16:00Z">
          <w:pPr>
            <w:ind w:left="720" w:firstLine="720"/>
          </w:pPr>
        </w:pPrChange>
      </w:pPr>
      <w:del w:id="612" w:author="Tuomainen Mika" w:date="2014-04-03T00:02:00Z">
        <w:r w:rsidDel="00D76280">
          <w:tab/>
          <w:delText>hoidon syy</w:delText>
        </w:r>
      </w:del>
    </w:p>
    <w:p w:rsidR="003E639A" w:rsidDel="00D76280" w:rsidRDefault="003E639A">
      <w:pPr>
        <w:rPr>
          <w:del w:id="613" w:author="Tuomainen Mika" w:date="2014-04-03T00:02:00Z"/>
        </w:rPr>
        <w:pPrChange w:id="614" w:author="Tuomainen Mika" w:date="2014-04-03T23:16:00Z">
          <w:pPr>
            <w:ind w:left="720" w:firstLine="720"/>
          </w:pPr>
        </w:pPrChange>
      </w:pPr>
      <w:del w:id="615" w:author="Tuomainen Mika" w:date="2014-04-03T00:02:00Z">
        <w:r w:rsidDel="00D76280">
          <w:tab/>
          <w:delText>diagnoosi: lähettämisen syyn diagnoosi</w:delText>
        </w:r>
      </w:del>
    </w:p>
    <w:p w:rsidR="003E639A" w:rsidDel="00D76280" w:rsidRDefault="003E639A">
      <w:pPr>
        <w:rPr>
          <w:del w:id="616" w:author="Tuomainen Mika" w:date="2014-04-03T00:02:00Z"/>
        </w:rPr>
        <w:pPrChange w:id="617" w:author="Tuomainen Mika" w:date="2014-04-03T23:16:00Z">
          <w:pPr>
            <w:ind w:left="720" w:firstLine="720"/>
          </w:pPr>
        </w:pPrChange>
      </w:pPr>
      <w:del w:id="618" w:author="Tuomainen Mika" w:date="2014-04-03T00:02:00Z">
        <w:r w:rsidDel="00D76280">
          <w:tab/>
          <w:delText>esitiedot (anamneesi)</w:delText>
        </w:r>
      </w:del>
    </w:p>
    <w:p w:rsidR="003E639A" w:rsidDel="00D76280" w:rsidRDefault="003E639A">
      <w:pPr>
        <w:rPr>
          <w:del w:id="619" w:author="Tuomainen Mika" w:date="2014-04-03T00:02:00Z"/>
        </w:rPr>
        <w:pPrChange w:id="620" w:author="Tuomainen Mika" w:date="2014-04-03T23:16:00Z">
          <w:pPr>
            <w:ind w:left="720" w:firstLine="720"/>
          </w:pPr>
        </w:pPrChange>
      </w:pPr>
      <w:del w:id="621" w:author="Tuomainen Mika" w:date="2014-04-03T00:02:00Z">
        <w:r w:rsidDel="00D76280">
          <w:tab/>
          <w:delText>nykytila</w:delText>
        </w:r>
      </w:del>
    </w:p>
    <w:p w:rsidR="003E639A" w:rsidDel="00D76280" w:rsidRDefault="003E639A">
      <w:pPr>
        <w:rPr>
          <w:del w:id="622" w:author="Tuomainen Mika" w:date="2014-04-03T00:02:00Z"/>
        </w:rPr>
        <w:pPrChange w:id="623" w:author="Tuomainen Mika" w:date="2014-04-03T23:16:00Z">
          <w:pPr>
            <w:ind w:left="720" w:firstLine="720"/>
          </w:pPr>
        </w:pPrChange>
      </w:pPr>
      <w:del w:id="624" w:author="Tuomainen Mika" w:date="2014-04-03T00:02:00Z">
        <w:r w:rsidDel="00D76280">
          <w:tab/>
          <w:delText>tutkimukset</w:delText>
        </w:r>
      </w:del>
    </w:p>
    <w:p w:rsidR="003E639A" w:rsidDel="00D76280" w:rsidRDefault="003E639A">
      <w:pPr>
        <w:rPr>
          <w:del w:id="625" w:author="Tuomainen Mika" w:date="2014-04-03T00:02:00Z"/>
        </w:rPr>
        <w:pPrChange w:id="626" w:author="Tuomainen Mika" w:date="2014-04-03T23:16:00Z">
          <w:pPr>
            <w:ind w:left="720" w:firstLine="720"/>
          </w:pPr>
        </w:pPrChange>
      </w:pPr>
      <w:del w:id="627" w:author="Tuomainen Mika" w:date="2014-04-03T00:02:00Z">
        <w:r w:rsidDel="00D76280">
          <w:tab/>
        </w:r>
        <w:r w:rsidDel="00D76280">
          <w:tab/>
          <w:delText>tehdyt tutkimukset</w:delText>
        </w:r>
      </w:del>
    </w:p>
    <w:p w:rsidR="003E639A" w:rsidDel="00D76280" w:rsidRDefault="003E639A">
      <w:pPr>
        <w:rPr>
          <w:del w:id="628" w:author="Tuomainen Mika" w:date="2014-04-03T00:02:00Z"/>
        </w:rPr>
        <w:pPrChange w:id="629" w:author="Tuomainen Mika" w:date="2014-04-03T23:16:00Z">
          <w:pPr>
            <w:ind w:left="720" w:firstLine="720"/>
          </w:pPr>
        </w:pPrChange>
      </w:pPr>
      <w:del w:id="630" w:author="Tuomainen Mika" w:date="2014-04-03T00:02:00Z">
        <w:r w:rsidDel="00D76280">
          <w:tab/>
          <w:delText>toimenpiteet</w:delText>
        </w:r>
      </w:del>
    </w:p>
    <w:p w:rsidR="003E639A" w:rsidDel="00D76280" w:rsidRDefault="003E639A" w:rsidP="00CC1036">
      <w:pPr>
        <w:rPr>
          <w:del w:id="631" w:author="Tuomainen Mika" w:date="2014-04-03T00:02:00Z"/>
        </w:rPr>
      </w:pPr>
      <w:del w:id="632" w:author="Tuomainen Mika" w:date="2014-04-03T00:02:00Z">
        <w:r w:rsidDel="00D76280">
          <w:tab/>
        </w:r>
        <w:r w:rsidDel="00D76280">
          <w:tab/>
        </w:r>
        <w:r w:rsidDel="00D76280">
          <w:tab/>
        </w:r>
        <w:r w:rsidDel="00D76280">
          <w:tab/>
          <w:delText>tehdyt toimenpiteet</w:delText>
        </w:r>
      </w:del>
    </w:p>
    <w:p w:rsidR="003E639A" w:rsidDel="00D76280" w:rsidRDefault="003E639A">
      <w:pPr>
        <w:rPr>
          <w:del w:id="633" w:author="Tuomainen Mika" w:date="2014-04-03T00:02:00Z"/>
        </w:rPr>
        <w:pPrChange w:id="634" w:author="Tuomainen Mika" w:date="2014-04-03T23:16:00Z">
          <w:pPr>
            <w:ind w:left="1440" w:firstLine="720"/>
          </w:pPr>
        </w:pPrChange>
      </w:pPr>
      <w:del w:id="635" w:author="Tuomainen Mika" w:date="2014-04-03T00:02:00Z">
        <w:r w:rsidDel="00D76280">
          <w:delText>diagnoosi: asiakkaan aikaisemmat sairaudet</w:delText>
        </w:r>
      </w:del>
    </w:p>
    <w:p w:rsidR="003E639A" w:rsidDel="00D76280" w:rsidRDefault="003E639A">
      <w:pPr>
        <w:rPr>
          <w:del w:id="636" w:author="Tuomainen Mika" w:date="2014-04-03T00:02:00Z"/>
        </w:rPr>
        <w:pPrChange w:id="637" w:author="Tuomainen Mika" w:date="2014-04-03T23:16:00Z">
          <w:pPr>
            <w:ind w:left="1440" w:firstLine="720"/>
          </w:pPr>
        </w:pPrChange>
      </w:pPr>
      <w:del w:id="638" w:author="Tuomainen Mika" w:date="2014-04-03T00:02:00Z">
        <w:r w:rsidDel="00D76280">
          <w:delText>loppuarvio</w:delText>
        </w:r>
      </w:del>
    </w:p>
    <w:p w:rsidR="003E639A" w:rsidDel="00D76280" w:rsidRDefault="003E639A">
      <w:pPr>
        <w:rPr>
          <w:del w:id="639" w:author="Tuomainen Mika" w:date="2014-04-03T00:02:00Z"/>
        </w:rPr>
        <w:pPrChange w:id="640" w:author="Tuomainen Mika" w:date="2014-04-03T23:16:00Z">
          <w:pPr>
            <w:ind w:left="1440" w:firstLine="720"/>
          </w:pPr>
        </w:pPrChange>
      </w:pPr>
      <w:del w:id="641" w:author="Tuomainen Mika" w:date="2014-04-03T00:02:00Z">
        <w:r w:rsidDel="00D76280">
          <w:delText>lääkehoito</w:delText>
        </w:r>
      </w:del>
    </w:p>
    <w:p w:rsidR="003E639A" w:rsidDel="00D76280" w:rsidRDefault="003E639A">
      <w:pPr>
        <w:rPr>
          <w:del w:id="642" w:author="Tuomainen Mika" w:date="2014-04-03T00:02:00Z"/>
        </w:rPr>
        <w:pPrChange w:id="643" w:author="Tuomainen Mika" w:date="2014-04-03T23:16:00Z">
          <w:pPr>
            <w:ind w:left="1440" w:firstLine="720"/>
          </w:pPr>
        </w:pPrChange>
      </w:pPr>
      <w:del w:id="644" w:author="Tuomainen Mika" w:date="2014-04-03T00:02:00Z">
        <w:r w:rsidDel="00D76280">
          <w:delText>lausunnot</w:delText>
        </w:r>
      </w:del>
    </w:p>
    <w:p w:rsidR="003E639A" w:rsidDel="00D76280" w:rsidRDefault="003E639A">
      <w:pPr>
        <w:rPr>
          <w:del w:id="645" w:author="Tuomainen Mika" w:date="2014-04-03T00:02:00Z"/>
        </w:rPr>
        <w:pPrChange w:id="646" w:author="Tuomainen Mika" w:date="2014-04-03T23:16:00Z">
          <w:pPr>
            <w:ind w:left="1440" w:firstLine="720"/>
          </w:pPr>
        </w:pPrChange>
      </w:pPr>
      <w:del w:id="647" w:author="Tuomainen Mika" w:date="2014-04-03T00:02:00Z">
        <w:r w:rsidDel="00D76280">
          <w:delText>apuvälineet</w:delText>
        </w:r>
      </w:del>
    </w:p>
    <w:p w:rsidR="003E639A" w:rsidDel="00D76280" w:rsidRDefault="003E639A">
      <w:pPr>
        <w:rPr>
          <w:del w:id="648" w:author="Tuomainen Mika" w:date="2014-04-03T00:02:00Z"/>
        </w:rPr>
        <w:pPrChange w:id="649" w:author="Tuomainen Mika" w:date="2014-04-03T23:16:00Z">
          <w:pPr>
            <w:ind w:left="1440" w:firstLine="720"/>
          </w:pPr>
        </w:pPrChange>
      </w:pPr>
      <w:del w:id="650" w:author="Tuomainen Mika" w:date="2014-04-03T00:02:00Z">
        <w:r w:rsidDel="00D76280">
          <w:delText>kuntoutus</w:delText>
        </w:r>
      </w:del>
    </w:p>
    <w:p w:rsidR="003E639A" w:rsidDel="00D76280" w:rsidRDefault="003E639A">
      <w:pPr>
        <w:rPr>
          <w:del w:id="651" w:author="Tuomainen Mika" w:date="2014-04-03T00:02:00Z"/>
        </w:rPr>
        <w:pPrChange w:id="652" w:author="Tuomainen Mika" w:date="2014-04-03T23:16:00Z">
          <w:pPr>
            <w:ind w:left="1440" w:firstLine="720"/>
          </w:pPr>
        </w:pPrChange>
      </w:pPr>
      <w:del w:id="653" w:author="Tuomainen Mika" w:date="2014-04-03T00:02:00Z">
        <w:r w:rsidDel="00D76280">
          <w:delText>toimintakyky</w:delText>
        </w:r>
      </w:del>
    </w:p>
    <w:p w:rsidR="003E639A" w:rsidDel="00D76280" w:rsidRDefault="003E639A">
      <w:pPr>
        <w:rPr>
          <w:del w:id="654" w:author="Tuomainen Mika" w:date="2014-04-03T00:02:00Z"/>
        </w:rPr>
        <w:pPrChange w:id="655" w:author="Tuomainen Mika" w:date="2014-04-03T23:16:00Z">
          <w:pPr>
            <w:ind w:left="1440" w:firstLine="720"/>
          </w:pPr>
        </w:pPrChange>
      </w:pPr>
      <w:del w:id="656" w:author="Tuomainen Mika" w:date="2014-04-03T00:02:00Z">
        <w:r w:rsidDel="00D76280">
          <w:delText>informointi</w:delText>
        </w:r>
      </w:del>
    </w:p>
    <w:p w:rsidR="003E639A" w:rsidDel="00D76280" w:rsidRDefault="003E639A">
      <w:pPr>
        <w:rPr>
          <w:del w:id="657" w:author="Tuomainen Mika" w:date="2014-04-03T00:02:00Z"/>
        </w:rPr>
        <w:pPrChange w:id="658" w:author="Tuomainen Mika" w:date="2014-04-03T23:16:00Z">
          <w:pPr>
            <w:ind w:left="2160" w:firstLine="720"/>
          </w:pPr>
        </w:pPrChange>
      </w:pPr>
      <w:del w:id="659" w:author="Tuomainen Mika" w:date="2014-04-03T00:02:00Z">
        <w:r w:rsidDel="00D76280">
          <w:delText>ajanvarauksesta ilmoittaminen</w:delText>
        </w:r>
      </w:del>
    </w:p>
    <w:p w:rsidR="003E639A" w:rsidDel="00D76280" w:rsidRDefault="003E639A">
      <w:pPr>
        <w:rPr>
          <w:del w:id="660" w:author="Tuomainen Mika" w:date="2014-04-03T00:02:00Z"/>
        </w:rPr>
        <w:pPrChange w:id="661" w:author="Tuomainen Mika" w:date="2014-04-03T23:16:00Z">
          <w:pPr>
            <w:ind w:left="2160" w:firstLine="720"/>
          </w:pPr>
        </w:pPrChange>
      </w:pPr>
      <w:del w:id="662" w:author="Tuomainen Mika" w:date="2014-04-03T00:02:00Z">
        <w:r w:rsidDel="00D76280">
          <w:delText>kenelle saadaan ilmoittaa potilaan sairaalassa olosta</w:delText>
        </w:r>
      </w:del>
    </w:p>
    <w:p w:rsidR="003E639A" w:rsidDel="00D76280" w:rsidRDefault="003E639A">
      <w:pPr>
        <w:rPr>
          <w:del w:id="663" w:author="Tuomainen Mika" w:date="2014-04-03T00:02:00Z"/>
        </w:rPr>
        <w:pPrChange w:id="664" w:author="Tuomainen Mika" w:date="2014-04-03T23:16:00Z">
          <w:pPr>
            <w:ind w:left="2160" w:firstLine="720"/>
          </w:pPr>
        </w:pPrChange>
      </w:pPr>
      <w:del w:id="665" w:author="Tuomainen Mika" w:date="2014-04-03T00:02:00Z">
        <w:r w:rsidDel="00D76280">
          <w:delText>onko potilaalla turvakielto</w:delText>
        </w:r>
      </w:del>
    </w:p>
    <w:p w:rsidR="003E639A" w:rsidDel="00D76280" w:rsidRDefault="003E639A">
      <w:pPr>
        <w:rPr>
          <w:del w:id="666" w:author="Tuomainen Mika" w:date="2014-04-03T00:02:00Z"/>
        </w:rPr>
        <w:pPrChange w:id="667" w:author="Tuomainen Mika" w:date="2014-04-03T23:16:00Z">
          <w:pPr>
            <w:ind w:left="2160" w:firstLine="720"/>
          </w:pPr>
        </w:pPrChange>
      </w:pPr>
      <w:del w:id="668" w:author="Tuomainen Mika" w:date="2014-04-03T00:02:00Z">
        <w:r w:rsidDel="00D76280">
          <w:delText>saako lähetteen lähettäjälle lähettää hoitopalautetta</w:delText>
        </w:r>
      </w:del>
    </w:p>
    <w:p w:rsidR="003E639A" w:rsidDel="00D76280" w:rsidRDefault="003E639A">
      <w:pPr>
        <w:rPr>
          <w:del w:id="669" w:author="Tuomainen Mika" w:date="2014-04-03T00:02:00Z"/>
        </w:rPr>
        <w:pPrChange w:id="670" w:author="Tuomainen Mika" w:date="2014-04-03T23:16:00Z">
          <w:pPr>
            <w:ind w:left="2880"/>
          </w:pPr>
        </w:pPrChange>
      </w:pPr>
      <w:del w:id="671" w:author="Tuomainen Mika" w:date="2014-04-03T00:02:00Z">
        <w:r w:rsidDel="00D76280">
          <w:delText>saako vastaanottavan laitoksen potilaan tietoja selata ATK-järjestelmän kautta.</w:delText>
        </w:r>
      </w:del>
    </w:p>
    <w:p w:rsidR="003E639A" w:rsidDel="00D76280" w:rsidRDefault="003E639A">
      <w:pPr>
        <w:rPr>
          <w:del w:id="672" w:author="Tuomainen Mika" w:date="2014-04-03T00:02:00Z"/>
        </w:rPr>
        <w:pPrChange w:id="673" w:author="Tuomainen Mika" w:date="2014-04-03T23:16:00Z">
          <w:pPr>
            <w:ind w:left="2880"/>
          </w:pPr>
        </w:pPrChange>
      </w:pPr>
      <w:del w:id="674" w:author="Tuomainen Mika" w:date="2014-04-03T00:02:00Z">
        <w:r w:rsidDel="00D76280">
          <w:delText>onko tarpeen vaatiessa konsultoijalla lupa kutsua potilas hoitoon</w:delText>
        </w:r>
      </w:del>
    </w:p>
    <w:p w:rsidR="003E639A" w:rsidDel="00D76280" w:rsidRDefault="003E639A">
      <w:pPr>
        <w:rPr>
          <w:del w:id="675" w:author="Tuomainen Mika" w:date="2014-04-03T00:02:00Z"/>
        </w:rPr>
        <w:pPrChange w:id="676" w:author="Tuomainen Mika" w:date="2014-04-03T23:16:00Z">
          <w:pPr>
            <w:ind w:left="1440" w:firstLine="720"/>
          </w:pPr>
        </w:pPrChange>
      </w:pPr>
      <w:del w:id="677" w:author="Tuomainen Mika" w:date="2014-04-03T00:02:00Z">
        <w:r w:rsidDel="00D76280">
          <w:delText>asiakirjat</w:delText>
        </w:r>
      </w:del>
    </w:p>
    <w:p w:rsidR="003E639A" w:rsidDel="00D76280" w:rsidRDefault="003E639A">
      <w:pPr>
        <w:rPr>
          <w:del w:id="678" w:author="Tuomainen Mika" w:date="2014-04-03T00:02:00Z"/>
        </w:rPr>
        <w:pPrChange w:id="679" w:author="Tuomainen Mika" w:date="2014-04-03T23:16:00Z">
          <w:pPr>
            <w:ind w:left="1440" w:firstLine="720"/>
          </w:pPr>
        </w:pPrChange>
      </w:pPr>
      <w:del w:id="680" w:author="Tuomainen Mika" w:date="2014-04-03T00:02:00Z">
        <w:r w:rsidDel="00D76280">
          <w:delText xml:space="preserve">etuudet ja eläkejärjestelyt </w:delText>
        </w:r>
      </w:del>
    </w:p>
    <w:p w:rsidR="003E639A" w:rsidDel="00D76280" w:rsidRDefault="003E639A" w:rsidP="00CC1036">
      <w:pPr>
        <w:rPr>
          <w:del w:id="681" w:author="Tuomainen Mika" w:date="2014-04-03T00:02:00Z"/>
        </w:rPr>
      </w:pPr>
      <w:del w:id="682" w:author="Tuomainen Mika" w:date="2014-04-03T00:02:00Z">
        <w:r w:rsidDel="00D76280">
          <w:lastRenderedPageBreak/>
          <w:tab/>
        </w:r>
        <w:r w:rsidDel="00D76280">
          <w:tab/>
        </w:r>
        <w:r w:rsidDel="00D76280">
          <w:tab/>
          <w:delText>lähetteen muut tiedot</w:delText>
        </w:r>
      </w:del>
    </w:p>
    <w:p w:rsidR="003E639A" w:rsidDel="00D76280" w:rsidRDefault="003E639A" w:rsidP="004D166B">
      <w:pPr>
        <w:rPr>
          <w:del w:id="683" w:author="Tuomainen Mika" w:date="2014-04-03T00:02:00Z"/>
        </w:rPr>
      </w:pPr>
      <w:del w:id="684" w:author="Tuomainen Mika" w:date="2014-04-03T00:02:00Z">
        <w:r w:rsidDel="00D76280">
          <w:tab/>
        </w:r>
        <w:r w:rsidDel="00D76280">
          <w:tab/>
        </w:r>
        <w:r w:rsidDel="00D76280">
          <w:tab/>
        </w:r>
        <w:r w:rsidDel="00D76280">
          <w:tab/>
          <w:delText>onko kyseessä työtapaturma</w:delText>
        </w:r>
      </w:del>
    </w:p>
    <w:p w:rsidR="003E639A" w:rsidDel="00D76280" w:rsidRDefault="003E639A" w:rsidP="004D166B">
      <w:pPr>
        <w:rPr>
          <w:del w:id="685" w:author="Tuomainen Mika" w:date="2014-04-03T00:02:00Z"/>
        </w:rPr>
      </w:pPr>
      <w:del w:id="686" w:author="Tuomainen Mika" w:date="2014-04-03T00:02:00Z">
        <w:r w:rsidDel="00D76280">
          <w:tab/>
        </w:r>
        <w:r w:rsidDel="00D76280">
          <w:tab/>
        </w:r>
        <w:r w:rsidDel="00D76280">
          <w:tab/>
        </w:r>
        <w:r w:rsidDel="00D76280">
          <w:tab/>
          <w:delText>lähettävä lääkäri tarvitsee loppulausunnon</w:delText>
        </w:r>
      </w:del>
    </w:p>
    <w:p w:rsidR="003E639A" w:rsidDel="00D76280" w:rsidRDefault="003E639A" w:rsidP="004D166B">
      <w:pPr>
        <w:rPr>
          <w:del w:id="687" w:author="Tuomainen Mika" w:date="2014-04-03T00:02:00Z"/>
        </w:rPr>
      </w:pPr>
      <w:del w:id="688" w:author="Tuomainen Mika" w:date="2014-04-03T00:02:00Z">
        <w:r w:rsidDel="00D76280">
          <w:tab/>
        </w:r>
        <w:r w:rsidDel="00D76280">
          <w:tab/>
        </w:r>
        <w:r w:rsidDel="00D76280">
          <w:tab/>
        </w:r>
        <w:r w:rsidDel="00D76280">
          <w:tab/>
          <w:delText>voiko lähettäjä huolehtia jatkohoidosta</w:delText>
        </w:r>
      </w:del>
    </w:p>
    <w:p w:rsidR="003E639A" w:rsidDel="00D76280" w:rsidRDefault="003E639A" w:rsidP="004D166B">
      <w:pPr>
        <w:rPr>
          <w:del w:id="689" w:author="Tuomainen Mika" w:date="2014-04-03T00:02:00Z"/>
        </w:rPr>
      </w:pPr>
      <w:del w:id="690" w:author="Tuomainen Mika" w:date="2014-04-03T00:02:00Z">
        <w:r w:rsidDel="00D76280">
          <w:tab/>
        </w:r>
        <w:r w:rsidDel="00D76280">
          <w:tab/>
        </w:r>
        <w:r w:rsidDel="00D76280">
          <w:tab/>
        </w:r>
        <w:r w:rsidDel="00D76280">
          <w:tab/>
          <w:delText>onko vastaanottavalla lääkärillä EML-oikeus</w:delText>
        </w:r>
      </w:del>
    </w:p>
    <w:p w:rsidR="003E639A" w:rsidDel="00D76280" w:rsidRDefault="003E639A" w:rsidP="004D166B">
      <w:pPr>
        <w:rPr>
          <w:del w:id="691" w:author="Tuomainen Mika" w:date="2014-04-03T00:02:00Z"/>
        </w:rPr>
      </w:pPr>
      <w:del w:id="692" w:author="Tuomainen Mika" w:date="2014-04-03T00:02:00Z">
        <w:r w:rsidDel="00D76280">
          <w:tab/>
        </w:r>
        <w:r w:rsidDel="00D76280">
          <w:tab/>
        </w:r>
        <w:r w:rsidDel="00D76280">
          <w:tab/>
        </w:r>
        <w:r w:rsidDel="00D76280">
          <w:tab/>
          <w:delText>ulkokuntalaisen hoitoon oton syy</w:delText>
        </w:r>
      </w:del>
    </w:p>
    <w:p w:rsidR="003E639A" w:rsidDel="00D76280" w:rsidRDefault="003E639A" w:rsidP="004D166B">
      <w:pPr>
        <w:rPr>
          <w:del w:id="693" w:author="Tuomainen Mika" w:date="2014-04-03T00:02:00Z"/>
        </w:rPr>
      </w:pPr>
      <w:del w:id="694" w:author="Tuomainen Mika" w:date="2014-04-03T00:02:00Z">
        <w:r w:rsidDel="00D76280">
          <w:tab/>
        </w:r>
        <w:r w:rsidDel="00D76280">
          <w:tab/>
        </w:r>
        <w:r w:rsidDel="00D76280">
          <w:tab/>
        </w:r>
        <w:r w:rsidDel="00D76280">
          <w:tab/>
          <w:delText>ulkokuntalaisen hoitoon oton hyväksymistapa</w:delText>
        </w:r>
      </w:del>
    </w:p>
    <w:p w:rsidR="003E639A" w:rsidDel="00D76280" w:rsidRDefault="003E639A" w:rsidP="004D166B">
      <w:pPr>
        <w:rPr>
          <w:del w:id="695" w:author="Tuomainen Mika" w:date="2014-04-03T00:02:00Z"/>
        </w:rPr>
      </w:pPr>
      <w:del w:id="696" w:author="Tuomainen Mika" w:date="2014-04-03T00:02:00Z">
        <w:r w:rsidDel="00D76280">
          <w:tab/>
        </w:r>
        <w:r w:rsidDel="00D76280">
          <w:tab/>
        </w:r>
        <w:r w:rsidDel="00D76280">
          <w:tab/>
          <w:delText>aikaisempi hoito</w:delText>
        </w:r>
      </w:del>
    </w:p>
    <w:p w:rsidR="003E639A" w:rsidDel="00D76280" w:rsidRDefault="003E639A" w:rsidP="004D166B">
      <w:pPr>
        <w:rPr>
          <w:del w:id="697" w:author="Tuomainen Mika" w:date="2014-04-03T00:02:00Z"/>
        </w:rPr>
      </w:pPr>
      <w:del w:id="698" w:author="Tuomainen Mika" w:date="2014-04-03T00:02:00Z">
        <w:r w:rsidDel="00D76280">
          <w:tab/>
        </w:r>
        <w:r w:rsidDel="00D76280">
          <w:tab/>
        </w:r>
        <w:r w:rsidDel="00D76280">
          <w:tab/>
          <w:delText>palvelutapahtuma</w:delText>
        </w:r>
      </w:del>
    </w:p>
    <w:p w:rsidR="003E639A" w:rsidDel="00D76280" w:rsidRDefault="003E639A" w:rsidP="004D166B">
      <w:pPr>
        <w:rPr>
          <w:del w:id="699" w:author="Tuomainen Mika" w:date="2014-04-03T00:02:00Z"/>
        </w:rPr>
      </w:pPr>
      <w:del w:id="700" w:author="Tuomainen Mika" w:date="2014-04-03T00:02:00Z">
        <w:r w:rsidDel="00D76280">
          <w:tab/>
        </w:r>
        <w:r w:rsidDel="00D76280">
          <w:tab/>
        </w:r>
        <w:r w:rsidDel="00D76280">
          <w:tab/>
          <w:delText>maksutiedot</w:delText>
        </w:r>
      </w:del>
    </w:p>
    <w:p w:rsidR="003E639A" w:rsidDel="00D76280" w:rsidRDefault="003E639A" w:rsidP="004D166B">
      <w:pPr>
        <w:rPr>
          <w:del w:id="701" w:author="Tuomainen Mika" w:date="2014-04-03T00:02:00Z"/>
        </w:rPr>
      </w:pPr>
      <w:del w:id="702" w:author="Tuomainen Mika" w:date="2014-04-03T00:02:00Z">
        <w:r w:rsidDel="00D76280">
          <w:tab/>
        </w:r>
        <w:r w:rsidDel="00D76280">
          <w:tab/>
        </w:r>
        <w:r w:rsidDel="00D76280">
          <w:tab/>
        </w:r>
        <w:r w:rsidDel="00D76280">
          <w:tab/>
          <w:delText>maksaja</w:delText>
        </w:r>
      </w:del>
    </w:p>
    <w:p w:rsidR="003E639A" w:rsidDel="00D76280" w:rsidRDefault="003E639A" w:rsidP="004D166B">
      <w:pPr>
        <w:rPr>
          <w:del w:id="703" w:author="Tuomainen Mika" w:date="2014-04-03T00:02:00Z"/>
        </w:rPr>
      </w:pPr>
      <w:del w:id="704" w:author="Tuomainen Mika" w:date="2014-04-03T00:02:00Z">
        <w:r w:rsidDel="00D76280">
          <w:tab/>
        </w:r>
        <w:r w:rsidDel="00D76280">
          <w:tab/>
        </w:r>
        <w:r w:rsidDel="00D76280">
          <w:tab/>
        </w:r>
        <w:r w:rsidDel="00D76280">
          <w:tab/>
          <w:delText>maksuosuus</w:delText>
        </w:r>
      </w:del>
    </w:p>
    <w:p w:rsidR="003E639A" w:rsidDel="00D76280" w:rsidRDefault="003E639A" w:rsidP="004D166B">
      <w:pPr>
        <w:rPr>
          <w:del w:id="705" w:author="Tuomainen Mika" w:date="2014-04-03T00:02:00Z"/>
        </w:rPr>
      </w:pPr>
      <w:del w:id="706" w:author="Tuomainen Mika" w:date="2014-04-03T00:02:00Z">
        <w:r w:rsidDel="00D76280">
          <w:tab/>
        </w:r>
        <w:r w:rsidDel="00D76280">
          <w:tab/>
        </w:r>
        <w:r w:rsidDel="00D76280">
          <w:tab/>
          <w:delText>kuljetuksen järjestäminen</w:delText>
        </w:r>
      </w:del>
    </w:p>
    <w:p w:rsidR="003E639A" w:rsidDel="00D76280" w:rsidRDefault="003E639A" w:rsidP="004D166B">
      <w:pPr>
        <w:rPr>
          <w:del w:id="707" w:author="Tuomainen Mika" w:date="2014-04-03T00:02:00Z"/>
        </w:rPr>
      </w:pPr>
      <w:del w:id="708" w:author="Tuomainen Mika" w:date="2014-04-03T00:02:00Z">
        <w:r w:rsidDel="00D76280">
          <w:tab/>
        </w:r>
        <w:r w:rsidDel="00D76280">
          <w:tab/>
        </w:r>
        <w:r w:rsidDel="00D76280">
          <w:tab/>
        </w:r>
        <w:r w:rsidDel="00D76280">
          <w:tab/>
          <w:delText>kuljetustapa</w:delText>
        </w:r>
      </w:del>
    </w:p>
    <w:p w:rsidR="003E639A" w:rsidDel="00D76280" w:rsidRDefault="003E639A" w:rsidP="004D166B">
      <w:pPr>
        <w:rPr>
          <w:del w:id="709" w:author="Tuomainen Mika" w:date="2014-04-03T00:02:00Z"/>
        </w:rPr>
      </w:pPr>
      <w:del w:id="710" w:author="Tuomainen Mika" w:date="2014-04-03T00:02:00Z">
        <w:r w:rsidDel="00D76280">
          <w:tab/>
        </w:r>
        <w:r w:rsidDel="00D76280">
          <w:tab/>
        </w:r>
        <w:r w:rsidDel="00D76280">
          <w:tab/>
        </w:r>
        <w:r w:rsidDel="00D76280">
          <w:tab/>
          <w:delText>saattotarve</w:delText>
        </w:r>
      </w:del>
    </w:p>
    <w:p w:rsidR="003E639A" w:rsidDel="00D76280" w:rsidRDefault="003E639A" w:rsidP="004D166B">
      <w:pPr>
        <w:rPr>
          <w:del w:id="711" w:author="Tuomainen Mika" w:date="2014-04-03T00:02:00Z"/>
        </w:rPr>
      </w:pPr>
      <w:del w:id="712" w:author="Tuomainen Mika" w:date="2014-04-03T00:02:00Z">
        <w:r w:rsidDel="00D76280">
          <w:tab/>
        </w:r>
        <w:r w:rsidDel="00D76280">
          <w:tab/>
        </w:r>
        <w:r w:rsidDel="00D76280">
          <w:tab/>
        </w:r>
        <w:r w:rsidDel="00D76280">
          <w:tab/>
          <w:delText>kuljetuksen KELA-korvaus</w:delText>
        </w:r>
      </w:del>
    </w:p>
    <w:p w:rsidR="003E639A" w:rsidDel="00D76280" w:rsidRDefault="003E639A" w:rsidP="004D166B">
      <w:pPr>
        <w:rPr>
          <w:del w:id="713" w:author="Tuomainen Mika" w:date="2014-04-03T00:02:00Z"/>
        </w:rPr>
      </w:pPr>
      <w:del w:id="714" w:author="Tuomainen Mika" w:date="2014-04-03T00:02:00Z">
        <w:r w:rsidDel="00D76280">
          <w:tab/>
        </w:r>
        <w:r w:rsidDel="00D76280">
          <w:tab/>
        </w:r>
        <w:r w:rsidDel="00D76280">
          <w:tab/>
        </w:r>
        <w:r w:rsidDel="00D76280">
          <w:tab/>
          <w:delText>kuljetuksen lähtöpaikka</w:delText>
        </w:r>
      </w:del>
    </w:p>
    <w:p w:rsidR="003E639A" w:rsidDel="00D76280" w:rsidRDefault="003E639A" w:rsidP="004D166B">
      <w:pPr>
        <w:rPr>
          <w:del w:id="715" w:author="Tuomainen Mika" w:date="2014-04-03T00:02:00Z"/>
        </w:rPr>
      </w:pPr>
      <w:del w:id="716" w:author="Tuomainen Mika" w:date="2014-04-03T00:02:00Z">
        <w:r w:rsidDel="00D76280">
          <w:tab/>
        </w:r>
        <w:r w:rsidDel="00D76280">
          <w:tab/>
        </w:r>
        <w:r w:rsidDel="00D76280">
          <w:tab/>
        </w:r>
        <w:r w:rsidDel="00D76280">
          <w:tab/>
          <w:delText>kuljetuksen määränpää</w:delText>
        </w:r>
      </w:del>
    </w:p>
    <w:p w:rsidR="003E639A" w:rsidDel="00D76280" w:rsidRDefault="003E639A" w:rsidP="004D166B">
      <w:pPr>
        <w:rPr>
          <w:del w:id="717" w:author="Tuomainen Mika" w:date="2014-04-03T00:02:00Z"/>
        </w:rPr>
      </w:pPr>
      <w:del w:id="718" w:author="Tuomainen Mika" w:date="2014-04-03T00:02:00Z">
        <w:r w:rsidDel="00D76280">
          <w:tab/>
        </w:r>
        <w:r w:rsidDel="00D76280">
          <w:tab/>
        </w:r>
        <w:r w:rsidDel="00D76280">
          <w:tab/>
          <w:delText xml:space="preserve">lähetteen palauttamisen syy </w:delText>
        </w:r>
        <w:r w:rsidRPr="002450C6" w:rsidDel="00D76280">
          <w:delText>*</w:delText>
        </w:r>
      </w:del>
    </w:p>
    <w:p w:rsidR="003E639A" w:rsidDel="00D76280" w:rsidRDefault="003E639A" w:rsidP="004D166B">
      <w:pPr>
        <w:rPr>
          <w:del w:id="719" w:author="Tuomainen Mika" w:date="2014-04-03T00:02:00Z"/>
        </w:rPr>
      </w:pPr>
    </w:p>
    <w:p w:rsidR="003E639A" w:rsidDel="00D76280" w:rsidRDefault="003E639A" w:rsidP="004D166B">
      <w:pPr>
        <w:rPr>
          <w:del w:id="720" w:author="Tuomainen Mika" w:date="2014-04-03T00:02:00Z"/>
        </w:rPr>
      </w:pPr>
    </w:p>
    <w:p w:rsidR="003E639A" w:rsidDel="00D76280" w:rsidRDefault="003E639A" w:rsidP="004D166B">
      <w:pPr>
        <w:rPr>
          <w:del w:id="721" w:author="Tuomainen Mika" w:date="2014-04-03T00:02:00Z"/>
        </w:rPr>
      </w:pPr>
      <w:del w:id="722" w:author="Tuomainen Mika" w:date="2014-04-03T00:02:00Z">
        <w:r w:rsidDel="00D76280">
          <w:delText>Hoitopalaute:</w:delText>
        </w:r>
      </w:del>
    </w:p>
    <w:p w:rsidR="003E639A" w:rsidDel="00D76280" w:rsidRDefault="003E639A" w:rsidP="004D166B">
      <w:pPr>
        <w:rPr>
          <w:del w:id="723" w:author="Tuomainen Mika" w:date="2014-04-03T00:02:00Z"/>
        </w:rPr>
      </w:pPr>
    </w:p>
    <w:p w:rsidR="003E639A" w:rsidDel="00D76280" w:rsidRDefault="003E639A" w:rsidP="004D166B">
      <w:pPr>
        <w:rPr>
          <w:del w:id="724" w:author="Tuomainen Mika" w:date="2014-04-03T00:02:00Z"/>
        </w:rPr>
      </w:pPr>
      <w:del w:id="725" w:author="Tuomainen Mika" w:date="2014-04-03T00:02:00Z">
        <w:r w:rsidDel="00D76280">
          <w:tab/>
          <w:delText>PAL</w:delText>
        </w:r>
      </w:del>
    </w:p>
    <w:p w:rsidR="003E639A" w:rsidDel="00D76280" w:rsidRDefault="003E639A" w:rsidP="004D166B">
      <w:pPr>
        <w:rPr>
          <w:del w:id="726" w:author="Tuomainen Mika" w:date="2014-04-03T00:02:00Z"/>
        </w:rPr>
      </w:pPr>
      <w:del w:id="727" w:author="Tuomainen Mika" w:date="2014-04-03T00:02:00Z">
        <w:r w:rsidDel="00D76280">
          <w:tab/>
        </w:r>
        <w:r w:rsidDel="00D76280">
          <w:tab/>
          <w:delText>hoidon arviointi</w:delText>
        </w:r>
      </w:del>
    </w:p>
    <w:p w:rsidR="003E639A" w:rsidDel="00D76280" w:rsidRDefault="003E639A" w:rsidP="004D166B">
      <w:pPr>
        <w:rPr>
          <w:del w:id="728" w:author="Tuomainen Mika" w:date="2014-04-03T00:02:00Z"/>
        </w:rPr>
      </w:pPr>
      <w:del w:id="729" w:author="Tuomainen Mika" w:date="2014-04-03T00:02:00Z">
        <w:r w:rsidDel="00D76280">
          <w:tab/>
        </w:r>
        <w:r w:rsidDel="00D76280">
          <w:tab/>
        </w:r>
        <w:r w:rsidDel="00D76280">
          <w:tab/>
          <w:delText>loppuarvio</w:delText>
        </w:r>
      </w:del>
    </w:p>
    <w:p w:rsidR="003E639A" w:rsidDel="00D76280" w:rsidRDefault="003E639A" w:rsidP="004D166B">
      <w:pPr>
        <w:rPr>
          <w:del w:id="730" w:author="Tuomainen Mika" w:date="2014-04-03T00:02:00Z"/>
        </w:rPr>
      </w:pPr>
      <w:del w:id="731" w:author="Tuomainen Mika" w:date="2014-04-03T00:02:00Z">
        <w:r w:rsidDel="00D76280">
          <w:tab/>
        </w:r>
        <w:r w:rsidDel="00D76280">
          <w:tab/>
        </w:r>
        <w:r w:rsidDel="00D76280">
          <w:tab/>
          <w:delText>hoidon tarve</w:delText>
        </w:r>
      </w:del>
    </w:p>
    <w:p w:rsidR="003E639A" w:rsidDel="00D76280" w:rsidRDefault="003E639A" w:rsidP="004D166B">
      <w:pPr>
        <w:rPr>
          <w:del w:id="732" w:author="Tuomainen Mika" w:date="2014-04-03T00:02:00Z"/>
        </w:rPr>
      </w:pPr>
      <w:del w:id="733" w:author="Tuomainen Mika" w:date="2014-04-03T00:02:00Z">
        <w:r w:rsidDel="00D76280">
          <w:tab/>
        </w:r>
        <w:r w:rsidDel="00D76280">
          <w:tab/>
        </w:r>
        <w:r w:rsidDel="00D76280">
          <w:tab/>
          <w:delText>tutkimukset</w:delText>
        </w:r>
      </w:del>
    </w:p>
    <w:p w:rsidR="003E639A" w:rsidDel="00D76280" w:rsidRDefault="003E639A">
      <w:pPr>
        <w:rPr>
          <w:del w:id="734" w:author="Tuomainen Mika" w:date="2014-04-03T00:02:00Z"/>
        </w:rPr>
        <w:pPrChange w:id="735" w:author="Tuomainen Mika" w:date="2014-04-03T23:16:00Z">
          <w:pPr>
            <w:ind w:left="2160" w:firstLine="720"/>
          </w:pPr>
        </w:pPrChange>
      </w:pPr>
      <w:del w:id="736" w:author="Tuomainen Mika" w:date="2014-04-03T00:02:00Z">
        <w:r w:rsidDel="00D76280">
          <w:delText>tehdyt tutkimukset</w:delText>
        </w:r>
      </w:del>
    </w:p>
    <w:p w:rsidR="003E639A" w:rsidDel="00D76280" w:rsidRDefault="003E639A" w:rsidP="00CC1036">
      <w:pPr>
        <w:rPr>
          <w:del w:id="737" w:author="Tuomainen Mika" w:date="2014-04-03T00:02:00Z"/>
        </w:rPr>
      </w:pPr>
      <w:del w:id="738" w:author="Tuomainen Mika" w:date="2014-04-03T00:02:00Z">
        <w:r w:rsidDel="00D76280">
          <w:tab/>
        </w:r>
        <w:r w:rsidDel="00D76280">
          <w:tab/>
        </w:r>
        <w:r w:rsidDel="00D76280">
          <w:tab/>
          <w:delText>toimenpiteet</w:delText>
        </w:r>
      </w:del>
    </w:p>
    <w:p w:rsidR="003E639A" w:rsidDel="00D76280" w:rsidRDefault="003E639A" w:rsidP="004D166B">
      <w:pPr>
        <w:rPr>
          <w:del w:id="739" w:author="Tuomainen Mika" w:date="2014-04-03T00:02:00Z"/>
        </w:rPr>
      </w:pPr>
      <w:del w:id="740" w:author="Tuomainen Mika" w:date="2014-04-03T00:02:00Z">
        <w:r w:rsidDel="00D76280">
          <w:lastRenderedPageBreak/>
          <w:tab/>
        </w:r>
        <w:r w:rsidDel="00D76280">
          <w:tab/>
        </w:r>
        <w:r w:rsidDel="00D76280">
          <w:tab/>
        </w:r>
        <w:r w:rsidDel="00D76280">
          <w:tab/>
          <w:delText>tehdyt toimenpiteet</w:delText>
        </w:r>
      </w:del>
    </w:p>
    <w:p w:rsidR="003E639A" w:rsidDel="00D76280" w:rsidRDefault="003E639A" w:rsidP="004D166B">
      <w:pPr>
        <w:rPr>
          <w:del w:id="741" w:author="Tuomainen Mika" w:date="2014-04-03T00:02:00Z"/>
        </w:rPr>
      </w:pPr>
      <w:del w:id="742" w:author="Tuomainen Mika" w:date="2014-04-03T00:02:00Z">
        <w:r w:rsidDel="00D76280">
          <w:tab/>
        </w:r>
        <w:r w:rsidDel="00D76280">
          <w:tab/>
        </w:r>
        <w:r w:rsidDel="00D76280">
          <w:tab/>
          <w:delText>diagnoosi: asiakkaan aikaisemmat sairaudet</w:delText>
        </w:r>
      </w:del>
    </w:p>
    <w:p w:rsidR="003E639A" w:rsidDel="00D76280" w:rsidRDefault="003E639A" w:rsidP="004D166B">
      <w:pPr>
        <w:rPr>
          <w:del w:id="743" w:author="Tuomainen Mika" w:date="2014-04-03T00:02:00Z"/>
        </w:rPr>
      </w:pPr>
      <w:del w:id="744" w:author="Tuomainen Mika" w:date="2014-04-03T00:02:00Z">
        <w:r w:rsidDel="00D76280">
          <w:tab/>
        </w:r>
        <w:r w:rsidDel="00D76280">
          <w:tab/>
        </w:r>
        <w:r w:rsidDel="00D76280">
          <w:tab/>
          <w:delText>lääkehoito</w:delText>
        </w:r>
      </w:del>
    </w:p>
    <w:p w:rsidR="003E639A" w:rsidDel="00D76280" w:rsidRDefault="003E639A" w:rsidP="004D166B">
      <w:pPr>
        <w:rPr>
          <w:del w:id="745" w:author="Tuomainen Mika" w:date="2014-04-03T00:02:00Z"/>
        </w:rPr>
      </w:pPr>
      <w:del w:id="746" w:author="Tuomainen Mika" w:date="2014-04-03T00:02:00Z">
        <w:r w:rsidDel="00D76280">
          <w:tab/>
        </w:r>
        <w:r w:rsidDel="00D76280">
          <w:tab/>
        </w:r>
        <w:r w:rsidDel="00D76280">
          <w:tab/>
          <w:delText>lausunnot</w:delText>
        </w:r>
      </w:del>
    </w:p>
    <w:p w:rsidR="003E639A" w:rsidDel="00D76280" w:rsidRDefault="003E639A" w:rsidP="004D166B">
      <w:pPr>
        <w:rPr>
          <w:del w:id="747" w:author="Tuomainen Mika" w:date="2014-04-03T00:02:00Z"/>
        </w:rPr>
      </w:pPr>
      <w:del w:id="748" w:author="Tuomainen Mika" w:date="2014-04-03T00:02:00Z">
        <w:r w:rsidDel="00D76280">
          <w:tab/>
        </w:r>
        <w:r w:rsidDel="00D76280">
          <w:tab/>
        </w:r>
        <w:r w:rsidDel="00D76280">
          <w:tab/>
          <w:delText>apuvälineet</w:delText>
        </w:r>
      </w:del>
    </w:p>
    <w:p w:rsidR="003E639A" w:rsidDel="00D76280" w:rsidRDefault="003E639A" w:rsidP="004D166B">
      <w:pPr>
        <w:rPr>
          <w:del w:id="749" w:author="Tuomainen Mika" w:date="2014-04-03T00:02:00Z"/>
        </w:rPr>
      </w:pPr>
      <w:del w:id="750" w:author="Tuomainen Mika" w:date="2014-04-03T00:02:00Z">
        <w:r w:rsidDel="00D76280">
          <w:tab/>
        </w:r>
        <w:r w:rsidDel="00D76280">
          <w:tab/>
        </w:r>
        <w:r w:rsidDel="00D76280">
          <w:tab/>
          <w:delText>kuntoutus</w:delText>
        </w:r>
      </w:del>
    </w:p>
    <w:p w:rsidR="003E639A" w:rsidDel="00D76280" w:rsidRDefault="003E639A" w:rsidP="004D166B">
      <w:pPr>
        <w:rPr>
          <w:del w:id="751" w:author="Tuomainen Mika" w:date="2014-04-03T00:02:00Z"/>
        </w:rPr>
      </w:pPr>
      <w:del w:id="752" w:author="Tuomainen Mika" w:date="2014-04-03T00:02:00Z">
        <w:r w:rsidDel="00D76280">
          <w:tab/>
        </w:r>
        <w:r w:rsidDel="00D76280">
          <w:tab/>
        </w:r>
        <w:r w:rsidDel="00D76280">
          <w:tab/>
          <w:delText>toimintakyky</w:delText>
        </w:r>
      </w:del>
    </w:p>
    <w:p w:rsidR="003E639A" w:rsidRDefault="003E639A" w:rsidP="00CC1036">
      <w:del w:id="753" w:author="Tuomainen Mika" w:date="2014-04-03T00:02:00Z">
        <w:r w:rsidDel="00D76280">
          <w:tab/>
        </w:r>
        <w:r w:rsidDel="00D76280">
          <w:tab/>
        </w:r>
        <w:r w:rsidDel="00D76280">
          <w:tab/>
          <w:delText>jatkohoidon järjestämistä koskevat tiedot</w:delText>
        </w:r>
      </w:del>
    </w:p>
    <w:p w:rsidR="00D76280" w:rsidRDefault="00D76280" w:rsidP="00CC1036">
      <w:pPr>
        <w:rPr>
          <w:ins w:id="754" w:author="Tuomainen Mika" w:date="2014-04-03T00:05:00Z"/>
        </w:rPr>
      </w:pPr>
    </w:p>
    <w:p w:rsidR="00D76280" w:rsidRDefault="00D76280" w:rsidP="00CC1036">
      <w:pPr>
        <w:rPr>
          <w:ins w:id="755" w:author="Tuomainen Mika" w:date="2014-04-03T00:05:00Z"/>
        </w:rPr>
      </w:pPr>
    </w:p>
    <w:p w:rsidR="00D76280" w:rsidRDefault="00D76280" w:rsidP="00CC1036">
      <w:pPr>
        <w:rPr>
          <w:ins w:id="756" w:author="Tuomainen Mika" w:date="2014-04-03T00:05:00Z"/>
        </w:rPr>
      </w:pPr>
    </w:p>
    <w:p w:rsidR="00D76280" w:rsidRDefault="00D76280" w:rsidP="00CC1036">
      <w:pPr>
        <w:rPr>
          <w:ins w:id="757" w:author="Tuomainen Mika" w:date="2014-04-03T00:05:00Z"/>
        </w:rPr>
      </w:pPr>
    </w:p>
    <w:p w:rsidR="00D76280" w:rsidRDefault="00D76280" w:rsidP="00CC1036">
      <w:pPr>
        <w:rPr>
          <w:ins w:id="758" w:author="Tuomainen Mika" w:date="2014-04-03T00:05:00Z"/>
        </w:rPr>
      </w:pPr>
    </w:p>
    <w:p w:rsidR="00D76280" w:rsidRDefault="00D76280" w:rsidP="00CC1036">
      <w:pPr>
        <w:rPr>
          <w:ins w:id="759" w:author="Tuomainen Mika" w:date="2014-04-03T00:05:00Z"/>
        </w:rPr>
      </w:pPr>
    </w:p>
    <w:p w:rsidR="00CC1036" w:rsidRDefault="00CC1036">
      <w:pPr>
        <w:jc w:val="left"/>
        <w:rPr>
          <w:ins w:id="760" w:author="Tuomainen Mika" w:date="2014-04-03T23:26:00Z"/>
        </w:rPr>
      </w:pPr>
    </w:p>
    <w:p w:rsidR="00CC1036" w:rsidRDefault="00CC1036">
      <w:pPr>
        <w:jc w:val="left"/>
        <w:rPr>
          <w:ins w:id="761" w:author="Tuomainen Mika" w:date="2014-04-03T23:26:00Z"/>
        </w:rPr>
      </w:pPr>
    </w:p>
    <w:p w:rsidR="00CC1036" w:rsidRDefault="00CC1036">
      <w:pPr>
        <w:jc w:val="left"/>
        <w:rPr>
          <w:ins w:id="762" w:author="Tuomainen Mika" w:date="2014-04-03T23:26:00Z"/>
        </w:rPr>
      </w:pPr>
    </w:p>
    <w:p w:rsidR="00CC1036" w:rsidRDefault="00CC1036">
      <w:pPr>
        <w:jc w:val="left"/>
        <w:rPr>
          <w:ins w:id="763" w:author="Tuomainen Mika" w:date="2014-04-03T23:26:00Z"/>
        </w:rPr>
      </w:pPr>
    </w:p>
    <w:p w:rsidR="00CC1036" w:rsidRDefault="00CC1036">
      <w:pPr>
        <w:jc w:val="left"/>
        <w:rPr>
          <w:ins w:id="764" w:author="Tuomainen Mika" w:date="2014-04-03T23:26:00Z"/>
        </w:rPr>
      </w:pPr>
    </w:p>
    <w:p w:rsidR="00CC1036" w:rsidRDefault="00CC1036">
      <w:pPr>
        <w:jc w:val="left"/>
        <w:rPr>
          <w:ins w:id="765" w:author="Tuomainen Mika" w:date="2014-04-03T23:26:00Z"/>
        </w:rPr>
      </w:pPr>
    </w:p>
    <w:p w:rsidR="00CC1036" w:rsidRDefault="00CC1036">
      <w:pPr>
        <w:jc w:val="left"/>
        <w:rPr>
          <w:ins w:id="766" w:author="Tuomainen Mika" w:date="2014-04-03T23:26:00Z"/>
        </w:rPr>
      </w:pPr>
    </w:p>
    <w:p w:rsidR="00CC1036" w:rsidRDefault="00CC1036">
      <w:pPr>
        <w:jc w:val="left"/>
        <w:rPr>
          <w:ins w:id="767" w:author="Tuomainen Mika" w:date="2014-04-03T23:26:00Z"/>
        </w:rPr>
      </w:pPr>
    </w:p>
    <w:p w:rsidR="00CC1036" w:rsidRDefault="00CC1036">
      <w:pPr>
        <w:jc w:val="left"/>
        <w:rPr>
          <w:ins w:id="768" w:author="Tuomainen Mika" w:date="2014-04-03T23:26:00Z"/>
        </w:rPr>
      </w:pPr>
    </w:p>
    <w:p w:rsidR="00CC1036" w:rsidRDefault="00CC1036">
      <w:pPr>
        <w:jc w:val="left"/>
        <w:rPr>
          <w:ins w:id="769" w:author="Tuomainen Mika" w:date="2014-04-03T23:26:00Z"/>
        </w:rPr>
      </w:pPr>
    </w:p>
    <w:p w:rsidR="00CC1036" w:rsidRDefault="00CC1036">
      <w:pPr>
        <w:jc w:val="left"/>
        <w:rPr>
          <w:ins w:id="770" w:author="Tuomainen Mika" w:date="2014-04-03T23:26:00Z"/>
        </w:rPr>
      </w:pPr>
    </w:p>
    <w:p w:rsidR="00CC1036" w:rsidRDefault="00CC1036">
      <w:pPr>
        <w:jc w:val="left"/>
        <w:rPr>
          <w:ins w:id="771" w:author="Tuomainen Mika" w:date="2014-04-03T23:26:00Z"/>
        </w:rPr>
      </w:pPr>
    </w:p>
    <w:p w:rsidR="00CC1036" w:rsidRDefault="00CC1036">
      <w:pPr>
        <w:jc w:val="left"/>
        <w:rPr>
          <w:ins w:id="772" w:author="Tuomainen Mika" w:date="2014-04-03T23:26:00Z"/>
        </w:rPr>
      </w:pPr>
    </w:p>
    <w:p w:rsidR="00CC1036" w:rsidRDefault="00CC1036">
      <w:pPr>
        <w:jc w:val="left"/>
        <w:rPr>
          <w:ins w:id="773" w:author="Tuomainen Mika" w:date="2014-04-03T23:26:00Z"/>
        </w:rPr>
      </w:pPr>
    </w:p>
    <w:p w:rsidR="00CC1036" w:rsidRDefault="00CC1036">
      <w:pPr>
        <w:jc w:val="left"/>
        <w:rPr>
          <w:ins w:id="774" w:author="Tuomainen Mika" w:date="2014-04-03T23:26:00Z"/>
        </w:rPr>
      </w:pPr>
    </w:p>
    <w:p w:rsidR="00CC1036" w:rsidRDefault="00CC1036">
      <w:pPr>
        <w:jc w:val="left"/>
        <w:rPr>
          <w:ins w:id="775" w:author="Tuomainen Mika" w:date="2014-04-03T23:26:00Z"/>
        </w:rPr>
      </w:pPr>
    </w:p>
    <w:p w:rsidR="00CC1036" w:rsidRDefault="00CC1036">
      <w:pPr>
        <w:jc w:val="left"/>
        <w:rPr>
          <w:ins w:id="776" w:author="Tuomainen Mika" w:date="2014-04-03T23:26:00Z"/>
        </w:rPr>
      </w:pPr>
    </w:p>
    <w:p w:rsidR="00CC1036" w:rsidRDefault="00CC1036">
      <w:pPr>
        <w:jc w:val="left"/>
        <w:rPr>
          <w:ins w:id="777" w:author="Tuomainen Mika" w:date="2014-04-03T23:26:00Z"/>
        </w:rPr>
      </w:pPr>
    </w:p>
    <w:p w:rsidR="00CC1036" w:rsidRDefault="00CC1036">
      <w:pPr>
        <w:jc w:val="left"/>
        <w:rPr>
          <w:ins w:id="778" w:author="Tuomainen Mika" w:date="2014-04-03T23:26:00Z"/>
        </w:rPr>
      </w:pPr>
    </w:p>
    <w:p w:rsidR="00CC1036" w:rsidRDefault="00CC1036">
      <w:pPr>
        <w:jc w:val="left"/>
        <w:rPr>
          <w:ins w:id="779" w:author="Tuomainen Mika" w:date="2014-04-03T23:26:00Z"/>
        </w:rPr>
      </w:pPr>
    </w:p>
    <w:p w:rsidR="00CC1036" w:rsidRDefault="00CC1036">
      <w:pPr>
        <w:jc w:val="left"/>
        <w:rPr>
          <w:ins w:id="780" w:author="Tuomainen Mika" w:date="2014-04-03T23:26:00Z"/>
        </w:rPr>
      </w:pPr>
    </w:p>
    <w:p w:rsidR="00D76280" w:rsidDel="00CC1036" w:rsidRDefault="00D76280" w:rsidP="00CC1036">
      <w:pPr>
        <w:rPr>
          <w:del w:id="781" w:author="Tuomainen Mika" w:date="2014-04-03T23:26:00Z"/>
        </w:rPr>
      </w:pPr>
      <w:bookmarkStart w:id="782" w:name="_Toc384989339"/>
      <w:bookmarkEnd w:id="782"/>
    </w:p>
    <w:p w:rsidR="003E639A" w:rsidRDefault="003E639A" w:rsidP="00CC1036">
      <w:pPr>
        <w:pStyle w:val="Otsikko1"/>
      </w:pPr>
      <w:bookmarkStart w:id="783" w:name="_Toc242172329"/>
      <w:bookmarkStart w:id="784" w:name="_Toc242172330"/>
      <w:bookmarkStart w:id="785" w:name="_Toc242172331"/>
      <w:bookmarkStart w:id="786" w:name="_Toc242172332"/>
      <w:bookmarkStart w:id="787" w:name="_Toc242172333"/>
      <w:bookmarkStart w:id="788" w:name="_Toc242172334"/>
      <w:bookmarkStart w:id="789" w:name="_Toc242172335"/>
      <w:bookmarkStart w:id="790" w:name="_Toc242172336"/>
      <w:bookmarkStart w:id="791" w:name="_Toc242172337"/>
      <w:bookmarkStart w:id="792" w:name="_Toc384330116"/>
      <w:bookmarkStart w:id="793" w:name="_Toc384989340"/>
      <w:bookmarkEnd w:id="783"/>
      <w:bookmarkEnd w:id="784"/>
      <w:bookmarkEnd w:id="785"/>
      <w:bookmarkEnd w:id="786"/>
      <w:bookmarkEnd w:id="787"/>
      <w:bookmarkEnd w:id="788"/>
      <w:bookmarkEnd w:id="789"/>
      <w:bookmarkEnd w:id="790"/>
      <w:bookmarkEnd w:id="791"/>
      <w:r>
        <w:t>Lähete</w:t>
      </w:r>
      <w:bookmarkEnd w:id="792"/>
      <w:bookmarkEnd w:id="793"/>
    </w:p>
    <w:p w:rsidR="003E639A" w:rsidRDefault="003E639A" w:rsidP="00CC1036"/>
    <w:p w:rsidR="003E639A" w:rsidRDefault="0064412E" w:rsidP="00CC1036">
      <w:pPr>
        <w:pStyle w:val="Otsikko2"/>
      </w:pPr>
      <w:bookmarkStart w:id="794" w:name="_Toc384330117"/>
      <w:bookmarkStart w:id="795" w:name="_Toc384989341"/>
      <w:ins w:id="796" w:author="Tuomainen Mika" w:date="2014-04-11T12:57:00Z">
        <w:r>
          <w:t xml:space="preserve">Lähetteen </w:t>
        </w:r>
      </w:ins>
      <w:del w:id="797" w:author="Tuomainen Mika" w:date="2014-04-11T12:57:00Z">
        <w:r w:rsidR="003E639A" w:rsidDel="0064412E">
          <w:delText>P</w:delText>
        </w:r>
      </w:del>
      <w:ins w:id="798" w:author="Tuomainen Mika" w:date="2014-04-11T12:57:00Z">
        <w:r>
          <w:t>p</w:t>
        </w:r>
      </w:ins>
      <w:r w:rsidR="003E639A">
        <w:t>erusrakenne</w:t>
      </w:r>
      <w:bookmarkEnd w:id="794"/>
      <w:bookmarkEnd w:id="795"/>
    </w:p>
    <w:p w:rsidR="003E639A" w:rsidRDefault="003E639A" w:rsidP="00CC1036"/>
    <w:p w:rsidR="00DE2FFC" w:rsidRDefault="00DE2FFC" w:rsidP="00CC1036">
      <w:pPr>
        <w:rPr>
          <w:ins w:id="799" w:author="Tuomainen Mika" w:date="2014-04-03T00:10:00Z"/>
        </w:rPr>
      </w:pPr>
      <w:ins w:id="800" w:author="Tuomainen Mika" w:date="2014-04-03T00:10:00Z">
        <w:r>
          <w:t>Lähetteen rakenne noudattaa yleistä CDA R2-potilaskertomusrakennetta. Potilaskertomuksen perusrakenne on selitetty dokumentissa ”Kertomus ja lomakkeet".</w:t>
        </w:r>
      </w:ins>
    </w:p>
    <w:p w:rsidR="00DE2FFC" w:rsidRDefault="00DE2FFC" w:rsidP="00CC1036">
      <w:pPr>
        <w:rPr>
          <w:ins w:id="801" w:author="Tuomainen Mika" w:date="2014-04-03T00:10:00Z"/>
        </w:rPr>
      </w:pPr>
    </w:p>
    <w:p w:rsidR="003E639A" w:rsidRDefault="00DE2FFC" w:rsidP="00CC1036">
      <w:ins w:id="802" w:author="Tuomainen Mika" w:date="2014-04-03T00:10:00Z">
        <w:r>
          <w:t>Lähetteessä näkymätunnus ilmoitetaan ensimmäisellä section-tasolla section-luokan code-elementillä. AR/YDIN – Näkymät koodisto</w:t>
        </w:r>
        <w:r w:rsidRPr="00E37648">
          <w:t xml:space="preserve"> 1.2.246.537.6.12.2002 löytyy THL:n koodistopalvelimelta.</w:t>
        </w:r>
      </w:ins>
      <w:del w:id="803" w:author="Tuomainen Mika" w:date="2014-04-03T00:10:00Z">
        <w:r w:rsidR="003E639A" w:rsidDel="00DE2FFC">
          <w:delText>Lähetteessä lomaketunnus ilmoitetaan ensimmäisellä section-tasolla section codella:</w:delText>
        </w:r>
      </w:del>
    </w:p>
    <w:p w:rsidR="003E639A" w:rsidRPr="00B163E9" w:rsidRDefault="003E639A">
      <w:pPr>
        <w:rPr>
          <w:highlight w:val="white"/>
          <w:lang w:eastAsia="fi-FI"/>
        </w:rPr>
        <w:pPrChange w:id="804" w:author="Tuomainen Mika" w:date="2014-04-03T23:16:00Z">
          <w:pPr>
            <w:autoSpaceDE w:val="0"/>
            <w:autoSpaceDN w:val="0"/>
            <w:adjustRightInd w:val="0"/>
          </w:pPr>
        </w:pPrChange>
      </w:pPr>
    </w:p>
    <w:p w:rsidR="003E639A" w:rsidRPr="001D237B" w:rsidRDefault="003E639A">
      <w:pPr>
        <w:rPr>
          <w:color w:val="0000FF"/>
          <w:highlight w:val="white"/>
          <w:lang w:eastAsia="fi-FI"/>
          <w:rPrChange w:id="805" w:author="Tuomainen Mika" w:date="2014-04-03T00:26:00Z">
            <w:rPr>
              <w:rFonts w:ascii="Arial" w:hAnsi="Arial" w:cs="Arial"/>
              <w:color w:val="0000FF"/>
              <w:highlight w:val="white"/>
              <w:lang w:val="en-US" w:eastAsia="fi-FI"/>
            </w:rPr>
          </w:rPrChange>
        </w:rPr>
        <w:pPrChange w:id="806" w:author="Tuomainen Mika" w:date="2014-04-03T23:16:00Z">
          <w:pPr>
            <w:autoSpaceDE w:val="0"/>
            <w:autoSpaceDN w:val="0"/>
            <w:adjustRightInd w:val="0"/>
          </w:pPr>
        </w:pPrChange>
      </w:pPr>
      <w:r w:rsidRPr="001D237B">
        <w:rPr>
          <w:color w:val="0000FF"/>
          <w:highlight w:val="white"/>
          <w:rPrChange w:id="807" w:author="Tuomainen Mika" w:date="2014-04-03T00:26:00Z">
            <w:rPr>
              <w:rFonts w:ascii="Arial" w:hAnsi="Arial" w:cs="Arial"/>
              <w:color w:val="0000FF"/>
              <w:highlight w:val="white"/>
              <w:lang w:val="en-US"/>
            </w:rPr>
          </w:rPrChange>
        </w:rPr>
        <w:t>&lt;</w:t>
      </w:r>
      <w:r w:rsidRPr="001D237B">
        <w:rPr>
          <w:highlight w:val="white"/>
          <w:rPrChange w:id="808" w:author="Tuomainen Mika" w:date="2014-04-03T00:26:00Z">
            <w:rPr>
              <w:rFonts w:ascii="Arial" w:hAnsi="Arial" w:cs="Arial"/>
              <w:color w:val="800000"/>
              <w:highlight w:val="white"/>
              <w:lang w:val="en-US"/>
            </w:rPr>
          </w:rPrChange>
        </w:rPr>
        <w:t>structuredBody</w:t>
      </w:r>
      <w:r w:rsidRPr="001D237B">
        <w:rPr>
          <w:color w:val="0000FF"/>
          <w:highlight w:val="white"/>
          <w:rPrChange w:id="809" w:author="Tuomainen Mika" w:date="2014-04-03T00:26:00Z">
            <w:rPr>
              <w:rFonts w:ascii="Arial" w:hAnsi="Arial" w:cs="Arial"/>
              <w:color w:val="0000FF"/>
              <w:highlight w:val="white"/>
              <w:lang w:val="en-US"/>
            </w:rPr>
          </w:rPrChange>
        </w:rPr>
        <w:t>&gt;</w:t>
      </w:r>
    </w:p>
    <w:p w:rsidR="003E639A" w:rsidRPr="001D237B" w:rsidRDefault="003E639A">
      <w:pPr>
        <w:ind w:firstLine="720"/>
        <w:rPr>
          <w:color w:val="000000"/>
          <w:highlight w:val="white"/>
          <w:lang w:eastAsia="fi-FI"/>
          <w:rPrChange w:id="810" w:author="Tuomainen Mika" w:date="2014-04-03T00:26:00Z">
            <w:rPr>
              <w:rFonts w:ascii="Arial" w:hAnsi="Arial" w:cs="Arial"/>
              <w:color w:val="000000"/>
              <w:highlight w:val="white"/>
              <w:lang w:val="en-US" w:eastAsia="fi-FI"/>
            </w:rPr>
          </w:rPrChange>
        </w:rPr>
        <w:pPrChange w:id="811" w:author="Tuomainen Mika" w:date="2014-04-03T23:27:00Z">
          <w:pPr>
            <w:autoSpaceDE w:val="0"/>
            <w:autoSpaceDN w:val="0"/>
            <w:adjustRightInd w:val="0"/>
          </w:pPr>
        </w:pPrChange>
      </w:pPr>
      <w:r w:rsidRPr="001D237B">
        <w:rPr>
          <w:color w:val="0000FF"/>
          <w:highlight w:val="white"/>
          <w:lang w:eastAsia="fi-FI"/>
          <w:rPrChange w:id="812" w:author="Tuomainen Mika" w:date="2014-04-03T00:26:00Z">
            <w:rPr>
              <w:rFonts w:ascii="Arial" w:hAnsi="Arial" w:cs="Arial"/>
              <w:color w:val="0000FF"/>
              <w:highlight w:val="white"/>
              <w:lang w:val="en-US" w:eastAsia="fi-FI"/>
            </w:rPr>
          </w:rPrChange>
        </w:rPr>
        <w:t>&lt;</w:t>
      </w:r>
      <w:r w:rsidRPr="001D237B">
        <w:rPr>
          <w:highlight w:val="white"/>
          <w:lang w:eastAsia="fi-FI"/>
          <w:rPrChange w:id="813" w:author="Tuomainen Mika" w:date="2014-04-03T00:26:00Z">
            <w:rPr>
              <w:rFonts w:ascii="Arial" w:hAnsi="Arial" w:cs="Arial"/>
              <w:color w:val="800000"/>
              <w:highlight w:val="white"/>
              <w:lang w:val="en-US" w:eastAsia="fi-FI"/>
            </w:rPr>
          </w:rPrChange>
        </w:rPr>
        <w:t>component</w:t>
      </w:r>
      <w:r w:rsidRPr="001D237B">
        <w:rPr>
          <w:color w:val="0000FF"/>
          <w:highlight w:val="white"/>
          <w:lang w:eastAsia="fi-FI"/>
          <w:rPrChange w:id="814" w:author="Tuomainen Mika" w:date="2014-04-03T00:26:00Z">
            <w:rPr>
              <w:rFonts w:ascii="Arial" w:hAnsi="Arial" w:cs="Arial"/>
              <w:color w:val="0000FF"/>
              <w:highlight w:val="white"/>
              <w:lang w:val="en-US" w:eastAsia="fi-FI"/>
            </w:rPr>
          </w:rPrChange>
        </w:rPr>
        <w:t>&gt;</w:t>
      </w:r>
    </w:p>
    <w:p w:rsidR="003E639A" w:rsidRDefault="003E639A">
      <w:pPr>
        <w:rPr>
          <w:color w:val="000000"/>
          <w:highlight w:val="white"/>
          <w:lang w:val="en-US" w:eastAsia="fi-FI"/>
        </w:rPr>
        <w:pPrChange w:id="815" w:author="Tuomainen Mika" w:date="2014-04-03T23:16:00Z">
          <w:pPr>
            <w:autoSpaceDE w:val="0"/>
            <w:autoSpaceDN w:val="0"/>
            <w:adjustRightInd w:val="0"/>
          </w:pPr>
        </w:pPrChange>
      </w:pPr>
      <w:r w:rsidRPr="001D237B">
        <w:rPr>
          <w:color w:val="000000"/>
          <w:highlight w:val="white"/>
          <w:lang w:eastAsia="fi-FI"/>
          <w:rPrChange w:id="816" w:author="Tuomainen Mika" w:date="2014-04-03T00:26:00Z">
            <w:rPr>
              <w:rFonts w:ascii="Arial" w:hAnsi="Arial" w:cs="Arial"/>
              <w:color w:val="000000"/>
              <w:highlight w:val="white"/>
              <w:lang w:val="en-US" w:eastAsia="fi-FI"/>
            </w:rPr>
          </w:rPrChange>
        </w:rPr>
        <w:tab/>
      </w:r>
      <w:ins w:id="817" w:author="Tuomainen Mika" w:date="2014-04-03T23:27:00Z">
        <w:r w:rsidR="00CC1036">
          <w:rPr>
            <w:color w:val="000000"/>
            <w:highlight w:val="white"/>
            <w:lang w:eastAsia="fi-FI"/>
          </w:rPr>
          <w:tab/>
        </w:r>
      </w:ins>
      <w:r w:rsidRPr="0038571B">
        <w:rPr>
          <w:color w:val="0000FF"/>
          <w:highlight w:val="white"/>
          <w:lang w:val="en-US" w:eastAsia="fi-FI"/>
        </w:rPr>
        <w:t>&lt;</w:t>
      </w:r>
      <w:r w:rsidRPr="0038571B">
        <w:rPr>
          <w:highlight w:val="white"/>
          <w:lang w:val="en-US" w:eastAsia="fi-FI"/>
        </w:rPr>
        <w:t>section</w:t>
      </w:r>
      <w:r>
        <w:rPr>
          <w:highlight w:val="white"/>
          <w:lang w:val="en-US" w:eastAsia="fi-FI"/>
        </w:rPr>
        <w:t>&gt;</w:t>
      </w:r>
    </w:p>
    <w:p w:rsidR="003E639A" w:rsidDel="00CC1036" w:rsidRDefault="003E639A">
      <w:pPr>
        <w:ind w:left="1440" w:firstLine="720"/>
        <w:rPr>
          <w:del w:id="818" w:author="Tuomainen Mika" w:date="2014-04-03T23:27:00Z"/>
          <w:highlight w:val="white"/>
          <w:lang w:val="en-US" w:eastAsia="fi-FI"/>
        </w:rPr>
        <w:pPrChange w:id="819" w:author="Tuomainen Mika" w:date="2014-04-03T23:27:00Z">
          <w:pPr>
            <w:autoSpaceDE w:val="0"/>
            <w:autoSpaceDN w:val="0"/>
            <w:adjustRightInd w:val="0"/>
            <w:ind w:left="720" w:firstLine="720"/>
          </w:pPr>
        </w:pPrChange>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ins w:id="820" w:author="Tuomainen Mika" w:date="2014-04-03T23:27:00Z">
        <w:r w:rsidR="00CC1036">
          <w:rPr>
            <w:color w:val="FF0000"/>
            <w:highlight w:val="white"/>
            <w:lang w:val="en-US" w:eastAsia="fi-FI"/>
          </w:rPr>
          <w:t xml:space="preserve"> </w:t>
        </w:r>
      </w:ins>
      <w:del w:id="821" w:author="Tuomainen Mika" w:date="2014-04-03T23:27:00Z">
        <w:r w:rsidRPr="0038571B" w:rsidDel="00CC1036">
          <w:rPr>
            <w:highlight w:val="white"/>
            <w:lang w:val="en-US" w:eastAsia="fi-FI"/>
          </w:rPr>
          <w:delText xml:space="preserve"> </w:delText>
        </w:r>
      </w:del>
    </w:p>
    <w:p w:rsidR="003E639A" w:rsidRDefault="003E639A">
      <w:pPr>
        <w:ind w:left="1440" w:firstLine="720"/>
        <w:rPr>
          <w:color w:val="FF0000"/>
          <w:highlight w:val="white"/>
          <w:lang w:val="en-US" w:eastAsia="fi-FI"/>
        </w:rPr>
        <w:pPrChange w:id="822" w:author="Tuomainen Mika" w:date="2014-04-03T23:27:00Z">
          <w:pPr>
            <w:autoSpaceDE w:val="0"/>
            <w:autoSpaceDN w:val="0"/>
            <w:adjustRightInd w:val="0"/>
            <w:ind w:left="1440"/>
          </w:pPr>
        </w:pPrChange>
      </w:pPr>
      <w:r w:rsidRPr="0038571B">
        <w:rPr>
          <w:color w:val="FF0000"/>
          <w:highlight w:val="white"/>
          <w:lang w:val="en-US" w:eastAsia="fi-FI"/>
        </w:rPr>
        <w:t>codeSystem</w:t>
      </w:r>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rsidR="003E639A" w:rsidRDefault="003E639A">
      <w:pPr>
        <w:ind w:left="2160" w:firstLine="720"/>
        <w:rPr>
          <w:color w:val="000000"/>
          <w:highlight w:val="white"/>
          <w:lang w:val="en-US" w:eastAsia="fi-FI"/>
        </w:rPr>
        <w:pPrChange w:id="823" w:author="Tuomainen Mika" w:date="2014-04-03T23:27:00Z">
          <w:pPr>
            <w:autoSpaceDE w:val="0"/>
            <w:autoSpaceDN w:val="0"/>
            <w:adjustRightInd w:val="0"/>
            <w:ind w:left="1440"/>
          </w:pPr>
        </w:pPrChange>
      </w:pPr>
      <w:r w:rsidRPr="00CC1036">
        <w:rPr>
          <w:color w:val="FF0000"/>
          <w:highlight w:val="white"/>
          <w:lang w:val="en-US" w:eastAsia="fi-FI"/>
          <w:rPrChange w:id="824" w:author="Tuomainen Mika" w:date="2014-04-03T23:28:00Z">
            <w:rPr>
              <w:highlight w:val="white"/>
              <w:lang w:val="en-US" w:eastAsia="fi-FI"/>
            </w:rPr>
          </w:rPrChange>
        </w:rPr>
        <w:t>codeSystemName</w:t>
      </w:r>
      <w:r w:rsidRPr="0038571B">
        <w:rPr>
          <w:color w:val="0000FF"/>
          <w:highlight w:val="white"/>
          <w:lang w:val="en-US" w:eastAsia="fi-FI"/>
        </w:rPr>
        <w:t>="</w:t>
      </w:r>
      <w:r w:rsidRPr="0038571B">
        <w:rPr>
          <w:color w:val="000000"/>
          <w:highlight w:val="white"/>
          <w:lang w:val="en-US" w:eastAsia="fi-FI"/>
        </w:rPr>
        <w:t>Lomake</w:t>
      </w:r>
      <w:r w:rsidRPr="0038571B">
        <w:rPr>
          <w:color w:val="0000FF"/>
          <w:highlight w:val="white"/>
          <w:lang w:val="en-US" w:eastAsia="fi-FI"/>
        </w:rPr>
        <w:t>"</w:t>
      </w:r>
      <w:r w:rsidRPr="0038571B">
        <w:rPr>
          <w:highlight w:val="white"/>
          <w:lang w:val="en-US" w:eastAsia="fi-FI"/>
        </w:rPr>
        <w:t xml:space="preserve"> </w:t>
      </w:r>
      <w:r w:rsidRPr="00CC1036">
        <w:rPr>
          <w:color w:val="FF0000"/>
          <w:highlight w:val="white"/>
          <w:lang w:val="en-US" w:eastAsia="fi-FI"/>
          <w:rPrChange w:id="825" w:author="Tuomainen Mika" w:date="2014-04-03T23:28:00Z">
            <w:rPr>
              <w:highlight w:val="white"/>
              <w:lang w:val="en-US" w:eastAsia="fi-FI"/>
            </w:rPr>
          </w:rPrChange>
        </w:rPr>
        <w:t>displayName</w:t>
      </w:r>
      <w:r w:rsidRPr="0038571B">
        <w:rPr>
          <w:color w:val="0000FF"/>
          <w:highlight w:val="white"/>
          <w:lang w:val="en-US" w:eastAsia="fi-FI"/>
        </w:rPr>
        <w:t>="</w:t>
      </w:r>
      <w:r>
        <w:rPr>
          <w:color w:val="000000"/>
          <w:highlight w:val="white"/>
          <w:lang w:val="en-US" w:eastAsia="fi-FI"/>
        </w:rPr>
        <w:t>LÄH</w:t>
      </w:r>
      <w:r w:rsidRPr="0038571B">
        <w:rPr>
          <w:color w:val="0000FF"/>
          <w:highlight w:val="white"/>
          <w:lang w:val="en-US" w:eastAsia="fi-FI"/>
        </w:rPr>
        <w:t>"/&gt;</w:t>
      </w:r>
    </w:p>
    <w:p w:rsidR="003E639A" w:rsidRPr="00E37648" w:rsidRDefault="003E639A" w:rsidP="00CC1036">
      <w:r w:rsidRPr="0038571B">
        <w:rPr>
          <w:color w:val="000000"/>
          <w:highlight w:val="white"/>
          <w:lang w:val="en-US" w:eastAsia="fi-FI"/>
        </w:rPr>
        <w:tab/>
      </w:r>
      <w:r>
        <w:rPr>
          <w:color w:val="000000"/>
          <w:highlight w:val="white"/>
          <w:lang w:val="en-US" w:eastAsia="fi-FI"/>
        </w:rPr>
        <w:tab/>
      </w:r>
      <w:ins w:id="826" w:author="Tuomainen Mika" w:date="2014-04-03T23:27:00Z">
        <w:r w:rsidR="00CC1036">
          <w:rPr>
            <w:color w:val="000000"/>
            <w:highlight w:val="white"/>
            <w:lang w:val="en-US" w:eastAsia="fi-FI"/>
          </w:rPr>
          <w:tab/>
        </w:r>
      </w:ins>
      <w:r w:rsidRPr="00E37648">
        <w:rPr>
          <w:color w:val="0000FF"/>
          <w:highlight w:val="white"/>
          <w:lang w:eastAsia="fi-FI"/>
        </w:rPr>
        <w:t>&lt;</w:t>
      </w:r>
      <w:r w:rsidRPr="004D166B">
        <w:rPr>
          <w:color w:val="800000"/>
          <w:highlight w:val="white"/>
          <w:lang w:eastAsia="fi-FI"/>
          <w:rPrChange w:id="827" w:author="Tuomainen Mika" w:date="2014-04-03T23:32:00Z">
            <w:rPr>
              <w:highlight w:val="white"/>
              <w:lang w:eastAsia="fi-FI"/>
            </w:rPr>
          </w:rPrChange>
        </w:rPr>
        <w:t>title</w:t>
      </w:r>
      <w:r w:rsidRPr="00E37648">
        <w:rPr>
          <w:color w:val="0000FF"/>
          <w:highlight w:val="white"/>
          <w:lang w:eastAsia="fi-FI"/>
        </w:rPr>
        <w:t>&gt;</w:t>
      </w:r>
      <w:r w:rsidRPr="00E37648">
        <w:rPr>
          <w:color w:val="000000"/>
          <w:highlight w:val="white"/>
          <w:lang w:eastAsia="fi-FI"/>
        </w:rPr>
        <w:t>LÄH</w:t>
      </w:r>
      <w:r w:rsidRPr="00E37648">
        <w:rPr>
          <w:color w:val="0000FF"/>
          <w:highlight w:val="white"/>
          <w:lang w:eastAsia="fi-FI"/>
        </w:rPr>
        <w:t>&lt;/</w:t>
      </w:r>
      <w:r w:rsidRPr="004D166B">
        <w:rPr>
          <w:color w:val="800000"/>
          <w:highlight w:val="white"/>
          <w:lang w:eastAsia="fi-FI"/>
          <w:rPrChange w:id="828" w:author="Tuomainen Mika" w:date="2014-04-03T23:32:00Z">
            <w:rPr>
              <w:highlight w:val="white"/>
              <w:lang w:eastAsia="fi-FI"/>
            </w:rPr>
          </w:rPrChange>
        </w:rPr>
        <w:t>title</w:t>
      </w:r>
      <w:r w:rsidRPr="00E37648">
        <w:rPr>
          <w:color w:val="0000FF"/>
          <w:highlight w:val="white"/>
          <w:lang w:eastAsia="fi-FI"/>
        </w:rPr>
        <w:t>&gt;</w:t>
      </w:r>
    </w:p>
    <w:p w:rsidR="003E639A" w:rsidRDefault="003E639A" w:rsidP="00CC1036">
      <w:pPr>
        <w:rPr>
          <w:ins w:id="829" w:author="Tuomainen Mika" w:date="2014-04-11T14:45:00Z"/>
        </w:rPr>
      </w:pPr>
    </w:p>
    <w:p w:rsidR="001C6E45" w:rsidRPr="00E37648" w:rsidDel="001F00D8" w:rsidRDefault="001C6E45" w:rsidP="00CC1036">
      <w:pPr>
        <w:rPr>
          <w:del w:id="830" w:author="Tuomainen Mika" w:date="2014-04-11T14:50:00Z"/>
        </w:rPr>
      </w:pPr>
    </w:p>
    <w:p w:rsidR="00DE2FFC" w:rsidRDefault="001F00D8" w:rsidP="00CC1036">
      <w:pPr>
        <w:rPr>
          <w:ins w:id="831" w:author="Tuomainen Mika" w:date="2014-04-11T15:27:00Z"/>
        </w:rPr>
      </w:pPr>
      <w:ins w:id="832" w:author="Tuomainen Mika" w:date="2014-04-11T14:50:00Z">
        <w:r>
          <w:lastRenderedPageBreak/>
          <w:t>Merkinnän osallistujien tekijöiden tiedot ja päiväys ilmoitetaan näyttömuodossa text-elementissä. Merkinnän tietojen osalta toteutus tehdään Kertomus ja lomakkeet -määrittelyn mukaisesti</w:t>
        </w:r>
      </w:ins>
      <w:ins w:id="833" w:author="Tuomainen Mika" w:date="2014-04-11T14:51:00Z">
        <w:r>
          <w:t>.</w:t>
        </w:r>
      </w:ins>
    </w:p>
    <w:p w:rsidR="00C87410" w:rsidRDefault="00C87410" w:rsidP="00CC1036">
      <w:pPr>
        <w:rPr>
          <w:ins w:id="834" w:author="Tuomainen Mika" w:date="2014-04-11T14:51:00Z"/>
        </w:rPr>
      </w:pPr>
    </w:p>
    <w:p w:rsidR="001F00D8" w:rsidRDefault="001F00D8" w:rsidP="001F00D8">
      <w:pPr>
        <w:rPr>
          <w:ins w:id="835" w:author="Tuomainen Mika" w:date="2014-04-11T14:51:00Z"/>
        </w:rPr>
      </w:pPr>
      <w:ins w:id="836" w:author="Tuomainen Mika" w:date="2014-04-11T14:51:00Z">
        <w:r>
          <w:t xml:space="preserve">Potilaan tiedot esitetään bodyssä </w:t>
        </w:r>
      </w:ins>
      <w:ins w:id="837" w:author="Tuomainen Mika" w:date="2014-04-11T14:54:00Z">
        <w:r>
          <w:t>näkymä</w:t>
        </w:r>
      </w:ins>
      <w:ins w:id="838" w:author="Tuomainen Mika" w:date="2014-04-11T14:51:00Z">
        <w:r>
          <w:t>tasolla.</w:t>
        </w:r>
      </w:ins>
    </w:p>
    <w:p w:rsidR="001F00D8" w:rsidRDefault="001F00D8" w:rsidP="00CC1036">
      <w:pPr>
        <w:rPr>
          <w:ins w:id="839" w:author="Tuomainen Mika" w:date="2014-04-11T14:51:00Z"/>
        </w:rPr>
      </w:pPr>
    </w:p>
    <w:p w:rsidR="001F00D8" w:rsidRDefault="001F00D8" w:rsidP="001F00D8">
      <w:pPr>
        <w:rPr>
          <w:ins w:id="840" w:author="Tuomainen Mika" w:date="2014-04-11T14:55:00Z"/>
        </w:rPr>
      </w:pPr>
      <w:ins w:id="841" w:author="Tuomainen Mika" w:date="2014-04-11T14:55:00Z">
        <w:r w:rsidRPr="001F00D8">
          <w:t>Merkinnän palveluyksikkö, tekijät ja tapahtuma-aika</w:t>
        </w:r>
        <w:r>
          <w:t xml:space="preserve"> ilmoitetaan näkymätason author-elementillä, toteutus tehdään Kertomus ja lomakkeet -määrittelyn mukaisesti.</w:t>
        </w:r>
      </w:ins>
    </w:p>
    <w:p w:rsidR="001F00D8" w:rsidRDefault="001F00D8" w:rsidP="00CC1036">
      <w:pPr>
        <w:rPr>
          <w:ins w:id="842" w:author="Tuomainen Mika" w:date="2014-04-03T00:11:00Z"/>
        </w:rPr>
      </w:pPr>
    </w:p>
    <w:p w:rsidR="00DE2FFC" w:rsidRDefault="004D166B" w:rsidP="00CC1036">
      <w:pPr>
        <w:rPr>
          <w:ins w:id="843" w:author="Tuomainen Mika" w:date="2014-04-03T00:11:00Z"/>
        </w:rPr>
      </w:pPr>
      <w:ins w:id="844" w:author="Tuomainen Mika" w:date="2014-04-03T00:11:00Z">
        <w:r>
          <w:t>Hoitoprosessin vaihe</w:t>
        </w:r>
      </w:ins>
      <w:ins w:id="845" w:author="Tuomainen Mika" w:date="2014-04-03T23:32:00Z">
        <w:r>
          <w:t xml:space="preserve"> </w:t>
        </w:r>
      </w:ins>
      <w:ins w:id="846" w:author="Tuomainen Mika" w:date="2014-04-03T00:11:00Z">
        <w:r w:rsidR="00DE2FFC">
          <w:t>ilmoitetaan potilaskertomusrakennetta noudattaen toisella section-tasolla (component-elementin alla) section-luokan code-elementillä: Hoitoprosessin vaihe koodisto 1.2.246.537.6.13.2006 löytyy THL:n koodistopalvelimelta. Hoitoprosessin vaiheina käytetään vaiheita "</w:t>
        </w:r>
        <w:r w:rsidR="00DE2FFC" w:rsidRPr="00923C60">
          <w:t>Mää</w:t>
        </w:r>
        <w:r w:rsidR="00DE2FFC">
          <w:t>rittämätön hoitoprosessin vaihe" ja "Tulotilanne".</w:t>
        </w:r>
      </w:ins>
    </w:p>
    <w:p w:rsidR="003E639A" w:rsidDel="00DE2FFC" w:rsidRDefault="003E639A" w:rsidP="004D166B">
      <w:pPr>
        <w:rPr>
          <w:del w:id="847" w:author="Tuomainen Mika" w:date="2014-04-03T00:11:00Z"/>
        </w:rPr>
      </w:pPr>
      <w:del w:id="848" w:author="Tuomainen Mika" w:date="2014-04-03T00:11:00Z">
        <w:r w:rsidRPr="00E37648" w:rsidDel="00DE2FFC">
          <w:delText xml:space="preserve">Näkymä/lomakekoodisto 1.2.246.537.6.12.2002 löytyy THL:n koodistopalvelimelta. </w:delText>
        </w:r>
        <w:r w:rsidDel="00DE2FFC">
          <w:delText xml:space="preserve">Potilaskertomuksen perusrakenne on selitetty dokumentissa: ”Kertomus ja lomakkeet, versio 4.20", </w:delText>
        </w:r>
        <w:r w:rsidRPr="00CF5B0E" w:rsidDel="00DE2FFC">
          <w:rPr>
            <w:rFonts w:cs="Arial"/>
          </w:rPr>
          <w:delText>OID:1.2.246.777.11.2009.3</w:delText>
        </w:r>
        <w:r w:rsidRPr="00CF5B0E" w:rsidDel="00DE2FFC">
          <w:delText>.</w:delText>
        </w:r>
        <w:r w:rsidDel="00DE2FFC">
          <w:delText xml:space="preserve">  </w:delText>
        </w:r>
        <w:r w:rsidRPr="009E3BC6" w:rsidDel="00DE2FFC">
          <w:rPr>
            <w:rFonts w:cs="Arial"/>
          </w:rPr>
          <w:delText>CDA R2 asiakirjan tulee</w:delText>
        </w:r>
        <w:r w:rsidDel="00DE2FFC">
          <w:rPr>
            <w:rFonts w:cs="Arial"/>
          </w:rPr>
          <w:delText xml:space="preserve"> myös </w:delText>
        </w:r>
        <w:r w:rsidRPr="009E3BC6" w:rsidDel="00DE2FFC">
          <w:rPr>
            <w:rFonts w:cs="Arial"/>
          </w:rPr>
          <w:delText>noudattaa Headerin määrittelyä (V4.41)</w:delText>
        </w:r>
        <w:r w:rsidDel="00DE2FFC">
          <w:rPr>
            <w:rFonts w:cs="Arial"/>
          </w:rPr>
          <w:delText xml:space="preserve"> OID </w:delText>
        </w:r>
        <w:r w:rsidRPr="004641CB" w:rsidDel="00DE2FFC">
          <w:rPr>
            <w:rFonts w:ascii="Arial" w:hAnsi="Arial" w:cs="Arial"/>
            <w:color w:val="000000"/>
            <w:highlight w:val="white"/>
          </w:rPr>
          <w:delText>1.2.246.777.11.2009.2</w:delText>
        </w:r>
        <w:r w:rsidRPr="009E3BC6" w:rsidDel="00DE2FFC">
          <w:rPr>
            <w:rFonts w:cs="Arial"/>
          </w:rPr>
          <w:delText>.</w:delText>
        </w:r>
      </w:del>
    </w:p>
    <w:p w:rsidR="003E639A" w:rsidDel="00DE2FFC" w:rsidRDefault="003E639A" w:rsidP="004D166B">
      <w:pPr>
        <w:rPr>
          <w:del w:id="849" w:author="Tuomainen Mika" w:date="2014-04-03T00:11:00Z"/>
        </w:rPr>
      </w:pPr>
    </w:p>
    <w:p w:rsidR="003E639A" w:rsidDel="00DE2FFC" w:rsidRDefault="003E639A" w:rsidP="004D166B">
      <w:pPr>
        <w:rPr>
          <w:del w:id="850" w:author="Tuomainen Mika" w:date="2014-04-03T00:11:00Z"/>
        </w:rPr>
      </w:pPr>
      <w:del w:id="851" w:author="Tuomainen Mika" w:date="2014-04-03T00:11:00Z">
        <w:r w:rsidDel="00DE2FFC">
          <w:delText>Hoitoprosessin vaihe (koodisto 1.2.246.537.6.13.2006, ks. THL:n koodistopalvelin)  ilmoitetaan potilaskertomusrakennetta noudattaen seuraavalla section-tasolla (component-elementin alla) section coden avulla:</w:delText>
        </w:r>
      </w:del>
    </w:p>
    <w:p w:rsidR="003E639A" w:rsidRPr="00B163E9" w:rsidRDefault="003E639A" w:rsidP="00CC1036"/>
    <w:p w:rsidR="003E639A" w:rsidRPr="001D237B" w:rsidRDefault="003E639A">
      <w:pPr>
        <w:jc w:val="left"/>
        <w:rPr>
          <w:color w:val="000000"/>
          <w:highlight w:val="white"/>
          <w:lang w:eastAsia="fi-FI"/>
          <w:rPrChange w:id="852" w:author="Tuomainen Mika" w:date="2014-04-03T00:26:00Z">
            <w:rPr>
              <w:rFonts w:ascii="Arial" w:hAnsi="Arial" w:cs="Arial"/>
              <w:color w:val="000000"/>
              <w:highlight w:val="white"/>
              <w:lang w:val="en-GB" w:eastAsia="fi-FI"/>
            </w:rPr>
          </w:rPrChange>
        </w:rPr>
        <w:pPrChange w:id="853" w:author="Tuomainen Mika" w:date="2014-04-03T23:33:00Z">
          <w:pPr>
            <w:autoSpaceDE w:val="0"/>
            <w:autoSpaceDN w:val="0"/>
            <w:adjustRightInd w:val="0"/>
          </w:pPr>
        </w:pPrChange>
      </w:pPr>
      <w:r w:rsidRPr="001D237B">
        <w:rPr>
          <w:color w:val="0000FF"/>
          <w:highlight w:val="white"/>
          <w:lang w:eastAsia="fi-FI"/>
          <w:rPrChange w:id="854" w:author="Tuomainen Mika" w:date="2014-04-03T00:26:00Z">
            <w:rPr>
              <w:rFonts w:ascii="Arial" w:hAnsi="Arial" w:cs="Arial"/>
              <w:color w:val="0000FF"/>
              <w:highlight w:val="white"/>
              <w:lang w:val="en-GB" w:eastAsia="fi-FI"/>
            </w:rPr>
          </w:rPrChange>
        </w:rPr>
        <w:t>&lt;</w:t>
      </w:r>
      <w:r w:rsidRPr="001D237B">
        <w:rPr>
          <w:highlight w:val="white"/>
          <w:lang w:eastAsia="fi-FI"/>
          <w:rPrChange w:id="855" w:author="Tuomainen Mika" w:date="2014-04-03T00:26:00Z">
            <w:rPr>
              <w:rFonts w:ascii="Arial" w:hAnsi="Arial" w:cs="Arial"/>
              <w:color w:val="800000"/>
              <w:highlight w:val="white"/>
              <w:lang w:val="en-GB" w:eastAsia="fi-FI"/>
            </w:rPr>
          </w:rPrChange>
        </w:rPr>
        <w:t>component</w:t>
      </w:r>
      <w:r w:rsidRPr="001D237B">
        <w:rPr>
          <w:color w:val="0000FF"/>
          <w:highlight w:val="white"/>
          <w:lang w:eastAsia="fi-FI"/>
          <w:rPrChange w:id="856" w:author="Tuomainen Mika" w:date="2014-04-03T00:26:00Z">
            <w:rPr>
              <w:rFonts w:ascii="Arial" w:hAnsi="Arial" w:cs="Arial"/>
              <w:color w:val="0000FF"/>
              <w:highlight w:val="white"/>
              <w:lang w:val="en-GB" w:eastAsia="fi-FI"/>
            </w:rPr>
          </w:rPrChange>
        </w:rPr>
        <w:t>&gt;</w:t>
      </w:r>
    </w:p>
    <w:p w:rsidR="003E639A" w:rsidRPr="00E37648" w:rsidRDefault="003E639A">
      <w:pPr>
        <w:ind w:firstLine="720"/>
        <w:jc w:val="left"/>
        <w:rPr>
          <w:color w:val="000000"/>
          <w:highlight w:val="white"/>
          <w:lang w:val="en-GB" w:eastAsia="fi-FI"/>
        </w:rPr>
        <w:pPrChange w:id="857" w:author="Tuomainen Mika" w:date="2014-04-03T23:33:00Z">
          <w:pPr>
            <w:autoSpaceDE w:val="0"/>
            <w:autoSpaceDN w:val="0"/>
            <w:adjustRightInd w:val="0"/>
            <w:ind w:firstLine="720"/>
          </w:pPr>
        </w:pPrChange>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rsidR="003E639A" w:rsidRPr="00E37648" w:rsidRDefault="003E639A">
      <w:pPr>
        <w:ind w:left="1440"/>
        <w:jc w:val="left"/>
        <w:rPr>
          <w:color w:val="0000FF"/>
          <w:highlight w:val="white"/>
          <w:lang w:val="en-GB" w:eastAsia="fi-FI"/>
        </w:rPr>
        <w:pPrChange w:id="858" w:author="Tuomainen Mika" w:date="2014-04-03T23:33:00Z">
          <w:pPr>
            <w:autoSpaceDE w:val="0"/>
            <w:autoSpaceDN w:val="0"/>
            <w:adjustRightInd w:val="0"/>
            <w:ind w:left="1440"/>
          </w:pPr>
        </w:pPrChange>
      </w:pPr>
      <w:r w:rsidRPr="00E37648">
        <w:rPr>
          <w:color w:val="0000FF"/>
          <w:highlight w:val="white"/>
          <w:lang w:val="en-GB" w:eastAsia="fi-FI"/>
        </w:rPr>
        <w:t>&lt;</w:t>
      </w:r>
      <w:r w:rsidRPr="00E37648">
        <w:rPr>
          <w:color w:val="800000"/>
          <w:highlight w:val="white"/>
          <w:lang w:val="en-GB" w:eastAsia="fi-FI"/>
        </w:rPr>
        <w:t>code</w:t>
      </w:r>
      <w:ins w:id="859" w:author="Tuomainen Mika" w:date="2014-04-03T23:33:00Z">
        <w:r w:rsidR="004D166B">
          <w:rPr>
            <w:color w:val="FF0000"/>
            <w:highlight w:val="white"/>
            <w:lang w:val="en-GB" w:eastAsia="fi-FI"/>
          </w:rPr>
          <w:t xml:space="preserve"> </w:t>
        </w:r>
      </w:ins>
      <w:del w:id="860" w:author="Tuomainen Mika" w:date="2014-04-03T23:33:00Z">
        <w:r w:rsidRPr="00E37648" w:rsidDel="004D166B">
          <w:rPr>
            <w:color w:val="FF0000"/>
            <w:highlight w:val="white"/>
            <w:lang w:val="en-GB" w:eastAsia="fi-FI"/>
          </w:rPr>
          <w:delText xml:space="preserve"> </w:delText>
        </w:r>
      </w:del>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codeSystemName</w:t>
      </w:r>
      <w:r w:rsidRPr="00E37648">
        <w:rPr>
          <w:color w:val="0000FF"/>
          <w:highlight w:val="white"/>
          <w:lang w:val="en-GB" w:eastAsia="fi-FI"/>
        </w:rPr>
        <w:t>="</w:t>
      </w:r>
      <w:r w:rsidRPr="00E37648">
        <w:rPr>
          <w:highlight w:val="white"/>
          <w:lang w:val="en-GB" w:eastAsia="fi-FI"/>
        </w:rPr>
        <w:t>Hoitoprosessin vaihe</w:t>
      </w:r>
      <w:r w:rsidRPr="00E37648">
        <w:rPr>
          <w:color w:val="0000FF"/>
          <w:highlight w:val="white"/>
          <w:lang w:val="en-GB" w:eastAsia="fi-FI"/>
        </w:rPr>
        <w:t>"</w:t>
      </w:r>
    </w:p>
    <w:p w:rsidR="003E639A" w:rsidRPr="008124CC" w:rsidRDefault="003E639A">
      <w:pPr>
        <w:ind w:left="1440" w:firstLine="720"/>
        <w:jc w:val="left"/>
        <w:rPr>
          <w:highlight w:val="white"/>
          <w:lang w:eastAsia="fi-FI"/>
        </w:rPr>
        <w:pPrChange w:id="861" w:author="Tuomainen Mika" w:date="2014-04-03T23:33:00Z">
          <w:pPr>
            <w:autoSpaceDE w:val="0"/>
            <w:autoSpaceDN w:val="0"/>
            <w:adjustRightInd w:val="0"/>
            <w:ind w:left="720" w:firstLine="720"/>
          </w:pPr>
        </w:pPrChange>
      </w:pPr>
      <w:r w:rsidRPr="008124CC">
        <w:rPr>
          <w:color w:val="FF0000"/>
          <w:highlight w:val="white"/>
          <w:lang w:eastAsia="fi-FI"/>
        </w:rPr>
        <w:t>displayName</w:t>
      </w:r>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rsidR="003E639A" w:rsidRPr="008124CC" w:rsidRDefault="003E639A">
      <w:pPr>
        <w:jc w:val="left"/>
        <w:rPr>
          <w:highlight w:val="white"/>
          <w:lang w:eastAsia="fi-FI"/>
        </w:rPr>
        <w:pPrChange w:id="862" w:author="Tuomainen Mika" w:date="2014-04-03T23:33:00Z">
          <w:pPr>
            <w:autoSpaceDE w:val="0"/>
            <w:autoSpaceDN w:val="0"/>
            <w:adjustRightInd w:val="0"/>
          </w:pPr>
        </w:pPrChange>
      </w:pPr>
      <w:r w:rsidRPr="008124CC">
        <w:rPr>
          <w:highlight w:val="white"/>
          <w:lang w:eastAsia="fi-FI"/>
        </w:rPr>
        <w:tab/>
      </w:r>
      <w:r w:rsidRPr="008124CC">
        <w:rPr>
          <w:highlight w:val="white"/>
          <w:lang w:eastAsia="fi-FI"/>
        </w:rPr>
        <w:tab/>
      </w:r>
      <w:r w:rsidRPr="008124CC">
        <w:rPr>
          <w:color w:val="0000FF"/>
          <w:highlight w:val="white"/>
          <w:lang w:eastAsia="fi-FI"/>
        </w:rPr>
        <w:t>&lt;</w:t>
      </w:r>
      <w:r w:rsidRPr="008124CC">
        <w:rPr>
          <w:color w:val="800000"/>
          <w:highlight w:val="white"/>
          <w:lang w:eastAsia="fi-FI"/>
        </w:rPr>
        <w:t>title</w:t>
      </w:r>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r w:rsidRPr="008124CC">
        <w:rPr>
          <w:color w:val="800000"/>
          <w:highlight w:val="white"/>
          <w:lang w:eastAsia="fi-FI"/>
        </w:rPr>
        <w:t>title</w:t>
      </w:r>
      <w:r w:rsidRPr="008124CC">
        <w:rPr>
          <w:color w:val="0000FF"/>
          <w:highlight w:val="white"/>
          <w:lang w:eastAsia="fi-FI"/>
        </w:rPr>
        <w:t>&gt;</w:t>
      </w:r>
    </w:p>
    <w:p w:rsidR="003E639A" w:rsidDel="004D166B" w:rsidRDefault="003E639A">
      <w:pPr>
        <w:rPr>
          <w:del w:id="863" w:author="Tuomainen Mika" w:date="2014-04-03T23:33:00Z"/>
        </w:rPr>
        <w:pPrChange w:id="864" w:author="Tuomainen Mika" w:date="2014-04-03T23:16:00Z">
          <w:pPr>
            <w:autoSpaceDE w:val="0"/>
            <w:autoSpaceDN w:val="0"/>
            <w:adjustRightInd w:val="0"/>
          </w:pPr>
        </w:pPrChange>
      </w:pPr>
      <w:r w:rsidRPr="008124CC">
        <w:rPr>
          <w:highlight w:val="white"/>
          <w:lang w:eastAsia="fi-FI"/>
        </w:rPr>
        <w:tab/>
      </w:r>
    </w:p>
    <w:p w:rsidR="003E639A" w:rsidRPr="00CE313F" w:rsidRDefault="003E639A" w:rsidP="00CC1036"/>
    <w:p w:rsidR="00721023" w:rsidRDefault="00721023" w:rsidP="00CC1036">
      <w:pPr>
        <w:rPr>
          <w:ins w:id="865" w:author="Tuomainen Mika" w:date="2014-04-03T00:12:00Z"/>
        </w:rPr>
      </w:pPr>
      <w:ins w:id="866" w:author="Tuomainen Mika" w:date="2014-04-03T00:12:00Z">
        <w:r>
          <w:lastRenderedPageBreak/>
          <w:t>Tämän tason alla seuraavassa section-elementissä ilmoitetaan otsikot section-luokan code-elementillä. Otsikkokoodisto 1.2.246.537.6.14.2006 (AR/YDIN - Otsikot)</w:t>
        </w:r>
      </w:ins>
      <w:ins w:id="867" w:author="Tuomainen Mika" w:date="2014-04-03T00:13:00Z">
        <w:r>
          <w:t xml:space="preserve"> löytyy THL:n koodistopalvelimelta</w:t>
        </w:r>
      </w:ins>
      <w:ins w:id="868" w:author="Tuomainen Mika" w:date="2014-04-03T00:12:00Z">
        <w:r>
          <w:t xml:space="preserve"> ja </w:t>
        </w:r>
      </w:ins>
      <w:ins w:id="869" w:author="Tuomainen Mika" w:date="2014-04-03T00:13:00Z">
        <w:r>
          <w:t xml:space="preserve">koodisto </w:t>
        </w:r>
      </w:ins>
      <w:ins w:id="870" w:author="Tuomainen Mika" w:date="2014-04-03T00:14:00Z">
        <w:r w:rsidRPr="001908CA">
          <w:t>Lähetteen ja hoitopalautteen otsikot</w:t>
        </w:r>
        <w:r w:rsidRPr="001C0ED8">
          <w:t xml:space="preserve"> </w:t>
        </w:r>
      </w:ins>
      <w:ins w:id="871" w:author="Tuomainen Mika" w:date="2014-04-03T00:12:00Z">
        <w:r w:rsidRPr="001C0ED8">
          <w:t>1.2.246.537.6.40182.2009</w:t>
        </w:r>
      </w:ins>
      <w:ins w:id="872" w:author="Tuomainen Mika" w:date="2014-04-03T00:14:00Z">
        <w:r>
          <w:t xml:space="preserve"> löytyy tämän dokumentin liitteenä</w:t>
        </w:r>
      </w:ins>
      <w:ins w:id="873" w:author="Tuomainen Mika" w:date="2014-04-03T00:12:00Z">
        <w:r>
          <w:t>. Otsikoiden alla tulevat lähetteen tiedot tekstimuodossa omissa kappaleissaan (paragraph) ja tiedot koodatussa muodossa entry--rakenteissa.</w:t>
        </w:r>
      </w:ins>
    </w:p>
    <w:p w:rsidR="003E639A" w:rsidRDefault="003E639A" w:rsidP="00CC1036">
      <w:del w:id="874" w:author="Tuomainen Mika" w:date="2014-04-03T00:12:00Z">
        <w:r w:rsidDel="00721023">
          <w:delText>Tämän tason alla seuraavassa section-elementissä ilmoitetaan otsikot section codella (otsikkokoodisto: codeSystem="1.2.246.537.6.14.2006"), tiedot tekstimuodossa omissa kappaleissaan (paragraph) ja tiedot koodatussa muodossa entry- ja component-rakenteissa.</w:delText>
        </w:r>
      </w:del>
    </w:p>
    <w:p w:rsidR="003E639A" w:rsidRDefault="003E639A" w:rsidP="00CC1036">
      <w:pPr>
        <w:rPr>
          <w:ins w:id="875" w:author="Tuomainen Mika" w:date="2014-04-03T23:33:00Z"/>
        </w:rPr>
      </w:pPr>
    </w:p>
    <w:p w:rsidR="004D166B" w:rsidRDefault="004D166B" w:rsidP="00CC1036">
      <w:pPr>
        <w:rPr>
          <w:ins w:id="876" w:author="Tuomainen Mika" w:date="2014-04-03T23:33:00Z"/>
        </w:rPr>
      </w:pPr>
    </w:p>
    <w:p w:rsidR="004D166B" w:rsidRDefault="004D166B" w:rsidP="00CC1036">
      <w:pPr>
        <w:rPr>
          <w:ins w:id="877" w:author="Tuomainen Mika" w:date="2014-04-03T23:33:00Z"/>
        </w:rPr>
      </w:pPr>
    </w:p>
    <w:p w:rsidR="004D166B" w:rsidRDefault="004D166B" w:rsidP="00CC1036"/>
    <w:p w:rsidR="003E639A" w:rsidRPr="00E37648" w:rsidRDefault="003E639A" w:rsidP="00CC1036">
      <w:pPr>
        <w:rPr>
          <w:lang w:val="en-GB"/>
        </w:rPr>
      </w:pPr>
      <w:r w:rsidRPr="00E37648">
        <w:rPr>
          <w:lang w:val="en-GB"/>
        </w:rPr>
        <w:t xml:space="preserve">Esim. </w:t>
      </w:r>
    </w:p>
    <w:p w:rsidR="003E639A" w:rsidRPr="00E37648" w:rsidRDefault="003E639A" w:rsidP="00CC1036">
      <w:pPr>
        <w:rPr>
          <w:lang w:val="en-GB"/>
        </w:rPr>
      </w:pPr>
    </w:p>
    <w:p w:rsidR="003E639A" w:rsidRPr="00E37648" w:rsidRDefault="003E639A">
      <w:pPr>
        <w:rPr>
          <w:color w:val="000000"/>
          <w:highlight w:val="white"/>
          <w:lang w:val="en-GB" w:eastAsia="fi-FI"/>
        </w:rPr>
        <w:pPrChange w:id="878" w:author="Tuomainen Mika" w:date="2014-04-03T23:16:00Z">
          <w:pPr>
            <w:autoSpaceDE w:val="0"/>
            <w:autoSpaceDN w:val="0"/>
            <w:adjustRightInd w:val="0"/>
          </w:pPr>
        </w:pPrChange>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rsidR="003E639A" w:rsidRPr="00E37648" w:rsidRDefault="003E639A">
      <w:pPr>
        <w:rPr>
          <w:color w:val="000000"/>
          <w:highlight w:val="white"/>
          <w:lang w:val="en-GB" w:eastAsia="fi-FI"/>
        </w:rPr>
        <w:pPrChange w:id="879" w:author="Tuomainen Mika" w:date="2014-04-03T23:16:00Z">
          <w:pPr>
            <w:autoSpaceDE w:val="0"/>
            <w:autoSpaceDN w:val="0"/>
            <w:adjustRightInd w:val="0"/>
          </w:pPr>
        </w:pPrChange>
      </w:pPr>
      <w:r w:rsidRPr="00E37648">
        <w:rPr>
          <w:color w:val="000000"/>
          <w:highlight w:val="white"/>
          <w:lang w:val="en-GB" w:eastAsia="fi-FI"/>
        </w:rPr>
        <w:tab/>
      </w: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rsidR="003E639A" w:rsidRPr="00E37648" w:rsidRDefault="003E639A">
      <w:pPr>
        <w:ind w:left="720" w:firstLine="720"/>
        <w:rPr>
          <w:color w:val="FF0000"/>
          <w:highlight w:val="white"/>
          <w:lang w:val="en-GB" w:eastAsia="fi-FI"/>
        </w:rPr>
        <w:pPrChange w:id="880" w:author="Tuomainen Mika" w:date="2014-04-03T23:34:00Z">
          <w:pPr>
            <w:autoSpaceDE w:val="0"/>
            <w:autoSpaceDN w:val="0"/>
            <w:adjustRightInd w:val="0"/>
            <w:ind w:left="720"/>
          </w:pPr>
        </w:pPrChange>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rsidR="004D166B" w:rsidRPr="009E6D61" w:rsidRDefault="003E639A">
      <w:pPr>
        <w:ind w:left="1440" w:firstLine="720"/>
        <w:rPr>
          <w:ins w:id="881" w:author="Tuomainen Mika" w:date="2014-04-03T23:34:00Z"/>
          <w:color w:val="FF0000"/>
          <w:highlight w:val="white"/>
          <w:lang w:eastAsia="fi-FI"/>
          <w:rPrChange w:id="882" w:author="Tuomainen Mika" w:date="2014-04-04T07:54:00Z">
            <w:rPr>
              <w:ins w:id="883" w:author="Tuomainen Mika" w:date="2014-04-03T23:34:00Z"/>
              <w:color w:val="FF0000"/>
              <w:highlight w:val="white"/>
              <w:lang w:val="en-US" w:eastAsia="fi-FI"/>
            </w:rPr>
          </w:rPrChange>
        </w:rPr>
        <w:pPrChange w:id="884" w:author="Tuomainen Mika" w:date="2014-04-03T23:34:00Z">
          <w:pPr>
            <w:autoSpaceDE w:val="0"/>
            <w:autoSpaceDN w:val="0"/>
            <w:adjustRightInd w:val="0"/>
            <w:ind w:left="720"/>
          </w:pPr>
        </w:pPrChange>
      </w:pPr>
      <w:r w:rsidRPr="009E6D61">
        <w:rPr>
          <w:color w:val="FF0000"/>
          <w:highlight w:val="white"/>
          <w:lang w:eastAsia="fi-FI"/>
        </w:rPr>
        <w:t>codeSystemName</w:t>
      </w:r>
      <w:r w:rsidRPr="009E6D61">
        <w:rPr>
          <w:color w:val="0000FF"/>
          <w:highlight w:val="white"/>
          <w:lang w:eastAsia="fi-FI"/>
        </w:rPr>
        <w:t>="</w:t>
      </w:r>
      <w:del w:id="885" w:author="Tuomainen Mika" w:date="2014-04-03T00:15:00Z">
        <w:r w:rsidRPr="009E6D61" w:rsidDel="00721023">
          <w:rPr>
            <w:highlight w:val="white"/>
            <w:lang w:eastAsia="fi-FI"/>
          </w:rPr>
          <w:delText>O</w:delText>
        </w:r>
      </w:del>
      <w:ins w:id="886" w:author="Tuomainen Mika" w:date="2014-04-03T00:15:00Z">
        <w:r w:rsidR="00721023" w:rsidRPr="006232BA">
          <w:rPr>
            <w:highlight w:val="white"/>
            <w:lang w:eastAsia="fi-FI"/>
          </w:rPr>
          <w:t>AR/YDIN - O</w:t>
        </w:r>
      </w:ins>
      <w:r w:rsidRPr="006232BA">
        <w:rPr>
          <w:highlight w:val="white"/>
          <w:lang w:eastAsia="fi-FI"/>
        </w:rPr>
        <w:t>tsikot</w:t>
      </w:r>
      <w:r w:rsidRPr="006232BA">
        <w:rPr>
          <w:color w:val="0000FF"/>
          <w:highlight w:val="white"/>
          <w:lang w:eastAsia="fi-FI"/>
        </w:rPr>
        <w:t>"</w:t>
      </w:r>
      <w:r w:rsidRPr="006232BA">
        <w:rPr>
          <w:color w:val="FF0000"/>
          <w:highlight w:val="white"/>
          <w:lang w:eastAsia="fi-FI"/>
        </w:rPr>
        <w:t xml:space="preserve"> </w:t>
      </w:r>
    </w:p>
    <w:p w:rsidR="003E639A" w:rsidRPr="006232BA" w:rsidRDefault="003E639A">
      <w:pPr>
        <w:ind w:left="1440" w:firstLine="720"/>
        <w:rPr>
          <w:highlight w:val="white"/>
          <w:lang w:eastAsia="fi-FI"/>
        </w:rPr>
        <w:pPrChange w:id="887" w:author="Tuomainen Mika" w:date="2014-04-03T23:34:00Z">
          <w:pPr>
            <w:autoSpaceDE w:val="0"/>
            <w:autoSpaceDN w:val="0"/>
            <w:adjustRightInd w:val="0"/>
            <w:ind w:left="720"/>
          </w:pPr>
        </w:pPrChange>
      </w:pPr>
      <w:r w:rsidRPr="009E6D61">
        <w:rPr>
          <w:color w:val="FF0000"/>
          <w:highlight w:val="white"/>
          <w:lang w:eastAsia="fi-FI"/>
        </w:rPr>
        <w:t>displayName</w:t>
      </w:r>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rsidR="003E639A" w:rsidRPr="006232BA" w:rsidRDefault="003E639A">
      <w:pPr>
        <w:rPr>
          <w:highlight w:val="white"/>
          <w:lang w:eastAsia="fi-FI"/>
        </w:rPr>
        <w:pPrChange w:id="888" w:author="Tuomainen Mika" w:date="2014-04-03T23:16:00Z">
          <w:pPr>
            <w:autoSpaceDE w:val="0"/>
            <w:autoSpaceDN w:val="0"/>
            <w:adjustRightInd w:val="0"/>
          </w:pPr>
        </w:pPrChange>
      </w:pPr>
      <w:r w:rsidRPr="006232BA">
        <w:rPr>
          <w:highlight w:val="white"/>
          <w:lang w:eastAsia="fi-FI"/>
        </w:rPr>
        <w:tab/>
      </w:r>
      <w:ins w:id="889" w:author="Tuomainen Mika" w:date="2014-04-03T23:34:00Z">
        <w:r w:rsidR="004D166B" w:rsidRPr="009E6D61">
          <w:rPr>
            <w:highlight w:val="white"/>
            <w:lang w:eastAsia="fi-FI"/>
            <w:rPrChange w:id="890" w:author="Tuomainen Mika" w:date="2014-04-04T07:54:00Z">
              <w:rPr>
                <w:highlight w:val="white"/>
                <w:lang w:val="en-US" w:eastAsia="fi-FI"/>
              </w:rPr>
            </w:rPrChange>
          </w:rPr>
          <w:tab/>
        </w:r>
      </w:ins>
      <w:r w:rsidRPr="009E6D61">
        <w:rPr>
          <w:color w:val="0000FF"/>
          <w:highlight w:val="white"/>
          <w:lang w:eastAsia="fi-FI"/>
        </w:rPr>
        <w:t>&lt;</w:t>
      </w:r>
      <w:r w:rsidRPr="009E6D61">
        <w:rPr>
          <w:color w:val="800000"/>
          <w:highlight w:val="white"/>
          <w:lang w:eastAsia="fi-FI"/>
        </w:rPr>
        <w:t>title</w:t>
      </w:r>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r w:rsidRPr="006232BA">
        <w:rPr>
          <w:color w:val="800000"/>
          <w:highlight w:val="white"/>
          <w:lang w:eastAsia="fi-FI"/>
        </w:rPr>
        <w:t>title</w:t>
      </w:r>
      <w:r w:rsidRPr="006232BA">
        <w:rPr>
          <w:color w:val="0000FF"/>
          <w:highlight w:val="white"/>
          <w:lang w:eastAsia="fi-FI"/>
        </w:rPr>
        <w:t>&gt;</w:t>
      </w:r>
    </w:p>
    <w:p w:rsidR="003E639A" w:rsidRPr="004D166B" w:rsidRDefault="003E639A">
      <w:pPr>
        <w:ind w:left="720" w:firstLine="720"/>
        <w:rPr>
          <w:color w:val="000000"/>
          <w:highlight w:val="white"/>
          <w:lang w:eastAsia="fi-FI"/>
        </w:rPr>
        <w:pPrChange w:id="891" w:author="Tuomainen Mika" w:date="2014-04-03T23:34:00Z">
          <w:pPr>
            <w:autoSpaceDE w:val="0"/>
            <w:autoSpaceDN w:val="0"/>
            <w:adjustRightInd w:val="0"/>
            <w:ind w:firstLine="720"/>
          </w:pPr>
        </w:pPrChange>
      </w:pPr>
      <w:r w:rsidRPr="004D166B">
        <w:rPr>
          <w:color w:val="0000FF"/>
          <w:highlight w:val="white"/>
          <w:lang w:eastAsia="fi-FI"/>
        </w:rPr>
        <w:t>&lt;</w:t>
      </w:r>
      <w:r w:rsidRPr="004D166B">
        <w:rPr>
          <w:highlight w:val="white"/>
          <w:lang w:eastAsia="fi-FI"/>
        </w:rPr>
        <w:t>text</w:t>
      </w:r>
      <w:ins w:id="892" w:author="Tuomainen Mika" w:date="2014-04-03T23:34:00Z">
        <w:r w:rsidR="004D166B" w:rsidRPr="004D166B">
          <w:rPr>
            <w:color w:val="0000FF"/>
            <w:highlight w:val="white"/>
            <w:lang w:eastAsia="fi-FI"/>
            <w:rPrChange w:id="893" w:author="Tuomainen Mika" w:date="2014-04-03T23:34:00Z">
              <w:rPr>
                <w:color w:val="0000FF"/>
                <w:highlight w:val="white"/>
                <w:lang w:val="en-US" w:eastAsia="fi-FI"/>
              </w:rPr>
            </w:rPrChange>
          </w:rPr>
          <w:t>&gt;</w:t>
        </w:r>
      </w:ins>
    </w:p>
    <w:p w:rsidR="003E639A" w:rsidRDefault="003E639A">
      <w:pPr>
        <w:ind w:left="1440" w:firstLine="720"/>
        <w:rPr>
          <w:highlight w:val="white"/>
          <w:lang w:eastAsia="fi-FI"/>
        </w:rPr>
        <w:pPrChange w:id="894" w:author="Tuomainen Mika" w:date="2014-04-03T23:34:00Z">
          <w:pPr>
            <w:autoSpaceDE w:val="0"/>
            <w:autoSpaceDN w:val="0"/>
            <w:adjustRightInd w:val="0"/>
            <w:ind w:left="720" w:firstLine="720"/>
          </w:pPr>
        </w:pPrChange>
      </w:pPr>
      <w:r w:rsidRPr="0045757D">
        <w:rPr>
          <w:color w:val="0000FF"/>
          <w:highlight w:val="white"/>
          <w:lang w:eastAsia="fi-FI"/>
        </w:rPr>
        <w:t>&lt;</w:t>
      </w:r>
      <w:r w:rsidRPr="0045757D">
        <w:rPr>
          <w:color w:val="800000"/>
          <w:highlight w:val="white"/>
          <w:lang w:eastAsia="fi-FI"/>
        </w:rPr>
        <w:t>paragraph</w:t>
      </w:r>
      <w:r w:rsidRPr="0045757D">
        <w:rPr>
          <w:color w:val="0000FF"/>
          <w:highlight w:val="white"/>
          <w:lang w:eastAsia="fi-FI"/>
        </w:rPr>
        <w:t>&gt;</w:t>
      </w:r>
      <w:r w:rsidRPr="0045757D">
        <w:rPr>
          <w:highlight w:val="white"/>
          <w:lang w:eastAsia="fi-FI"/>
        </w:rPr>
        <w:t>Kipua oikeassa polvessa.</w:t>
      </w:r>
      <w:r w:rsidRPr="0045757D">
        <w:rPr>
          <w:color w:val="0000FF"/>
          <w:highlight w:val="white"/>
          <w:lang w:eastAsia="fi-FI"/>
        </w:rPr>
        <w:t>&lt;/</w:t>
      </w:r>
      <w:r w:rsidRPr="0045757D">
        <w:rPr>
          <w:color w:val="800000"/>
          <w:highlight w:val="white"/>
          <w:lang w:eastAsia="fi-FI"/>
        </w:rPr>
        <w:t>paragraph</w:t>
      </w:r>
      <w:r w:rsidRPr="0045757D">
        <w:rPr>
          <w:color w:val="0000FF"/>
          <w:highlight w:val="white"/>
          <w:lang w:eastAsia="fi-FI"/>
        </w:rPr>
        <w:t>&gt;</w:t>
      </w:r>
    </w:p>
    <w:p w:rsidR="003E639A" w:rsidRPr="00CE313F" w:rsidDel="004D166B" w:rsidRDefault="003E639A" w:rsidP="00CC1036">
      <w:pPr>
        <w:rPr>
          <w:del w:id="895" w:author="Tuomainen Mika" w:date="2014-04-03T23:34:00Z"/>
        </w:rPr>
      </w:pPr>
      <w:r w:rsidRPr="0045757D">
        <w:rPr>
          <w:color w:val="000000"/>
          <w:highlight w:val="white"/>
          <w:lang w:eastAsia="fi-FI"/>
        </w:rPr>
        <w:tab/>
      </w:r>
      <w:ins w:id="896" w:author="Tuomainen Mika" w:date="2014-04-03T23:34:00Z">
        <w:r w:rsidR="004D166B">
          <w:rPr>
            <w:color w:val="000000"/>
            <w:highlight w:val="white"/>
            <w:lang w:eastAsia="fi-FI"/>
          </w:rPr>
          <w:tab/>
        </w:r>
      </w:ins>
      <w:r w:rsidRPr="00CE313F">
        <w:rPr>
          <w:color w:val="0000FF"/>
          <w:highlight w:val="white"/>
          <w:lang w:eastAsia="fi-FI"/>
        </w:rPr>
        <w:t>&lt;/</w:t>
      </w:r>
      <w:r w:rsidRPr="00CE313F">
        <w:rPr>
          <w:highlight w:val="white"/>
          <w:lang w:eastAsia="fi-FI"/>
        </w:rPr>
        <w:t>text</w:t>
      </w:r>
      <w:r w:rsidRPr="00CE313F">
        <w:rPr>
          <w:color w:val="0000FF"/>
          <w:highlight w:val="white"/>
          <w:lang w:eastAsia="fi-FI"/>
        </w:rPr>
        <w:t>&gt;</w:t>
      </w:r>
    </w:p>
    <w:p w:rsidR="003E639A" w:rsidRPr="00CE313F" w:rsidRDefault="003E639A" w:rsidP="00CC1036"/>
    <w:p w:rsidR="003E639A" w:rsidRDefault="003E639A" w:rsidP="00CC1036"/>
    <w:p w:rsidR="003E639A" w:rsidDel="001C6E45" w:rsidRDefault="003E639A" w:rsidP="00CC1036">
      <w:pPr>
        <w:rPr>
          <w:del w:id="897" w:author="Tuomainen Mika" w:date="2014-04-11T14:45:00Z"/>
        </w:rPr>
      </w:pPr>
      <w:del w:id="898" w:author="Tuomainen Mika" w:date="2014-04-11T14:45:00Z">
        <w:r w:rsidDel="001C6E45">
          <w:delText>Hoitopaikka, lähetteen antopäivämäärä ja lähetteen antaneen lääkärin nimi (merkinnän tekijä) ilmoitetaan sectionion author-elementillä sekä narrative-osuudessa omissa kappaleissaan. Näitä tietoja voidaan käyttää vain näkymätasolla.</w:delText>
        </w:r>
      </w:del>
    </w:p>
    <w:p w:rsidR="003E639A" w:rsidRDefault="003E639A" w:rsidP="00CC1036"/>
    <w:p w:rsidR="003E639A" w:rsidRDefault="003E639A" w:rsidP="00CC1036">
      <w:r>
        <w:t xml:space="preserve">Koodatut rakenteet tunnistetaan joko </w:t>
      </w:r>
      <w:ins w:id="899" w:author="Tuomainen Mika" w:date="2014-04-03T00:17:00Z">
        <w:r w:rsidR="00721023">
          <w:t>L</w:t>
        </w:r>
      </w:ins>
      <w:del w:id="900" w:author="Tuomainen Mika" w:date="2014-04-03T00:17:00Z">
        <w:r w:rsidDel="00721023">
          <w:delText>l</w:delText>
        </w:r>
      </w:del>
      <w:r>
        <w:t>ähete/hoitopalaute kenttäkoodistolla (</w:t>
      </w:r>
      <w:del w:id="901" w:author="Tuomainen Mika" w:date="2014-04-03T00:17:00Z">
        <w:r w:rsidDel="00721023">
          <w:delText>lähete codeSystem="</w:delText>
        </w:r>
      </w:del>
      <w:r>
        <w:t>1.2.246.537.6.12.2002.124</w:t>
      </w:r>
      <w:ins w:id="902" w:author="Tuomainen Mika" w:date="2014-04-03T00:17:00Z">
        <w:r w:rsidR="00721023">
          <w:t>), joka löytyy tämän dokumentin liitteenä (Liite A)</w:t>
        </w:r>
      </w:ins>
      <w:del w:id="903" w:author="Tuomainen Mika" w:date="2014-04-03T00:17:00Z">
        <w:r w:rsidDel="00721023">
          <w:delText>"</w:delText>
        </w:r>
      </w:del>
      <w:r>
        <w:t xml:space="preserve"> tai </w:t>
      </w:r>
      <w:ins w:id="904" w:author="Tuomainen Mika" w:date="2014-04-03T00:21:00Z">
        <w:r w:rsidR="001D237B" w:rsidRPr="001D237B">
          <w:t>KanTa-palvelut - Tekninen CDA R2 rakennekoodisto</w:t>
        </w:r>
      </w:ins>
      <w:ins w:id="905" w:author="Tuomainen Mika" w:date="2014-04-03T00:22:00Z">
        <w:r w:rsidR="001D237B">
          <w:t xml:space="preserve"> koodistolla (1.2.246.537.6.12.999), joka</w:t>
        </w:r>
      </w:ins>
      <w:del w:id="906" w:author="Tuomainen Mika" w:date="2014-04-03T00:21:00Z">
        <w:r w:rsidDel="001D237B">
          <w:delText>ydintietojen kenttäkoodistolla</w:delText>
        </w:r>
      </w:del>
      <w:del w:id="907" w:author="Tuomainen Mika" w:date="2014-04-03T00:22:00Z">
        <w:r w:rsidDel="001D237B">
          <w:delText>. Kenttäkoodisto</w:delText>
        </w:r>
      </w:del>
      <w:r>
        <w:t xml:space="preserve"> löytyy THL:n koodistopalvelimelta.  </w:t>
      </w:r>
      <w:ins w:id="908" w:author="Tuomainen Mika" w:date="2014-04-03T00:23:00Z">
        <w:r w:rsidR="001D237B" w:rsidRPr="001D237B">
          <w:t>Tekninen CDA R2 rakennekoodisto</w:t>
        </w:r>
        <w:r w:rsidR="001D237B">
          <w:t>a</w:t>
        </w:r>
      </w:ins>
      <w:del w:id="909" w:author="Tuomainen Mika" w:date="2014-04-03T00:23:00Z">
        <w:r w:rsidDel="001D237B">
          <w:delText>Ydintietokoodia</w:delText>
        </w:r>
      </w:del>
      <w:r>
        <w:t xml:space="preserve"> käytetään ydintietojen tunnistamiseen (esim. diagnoosit ja toimenpiteet). Ydintieto (esim. diagnoosi) esiintyy lähetteen ja hoitopalautteen eri osioissa ja ydintiedon tarkka merkitys ja rooli riippuvat otsikosta, jonka alla ydintieto sijaitsee. Lisäksi käytetään luokan attribuuttia moodCode, joka saamat arvot riippuvat käytetystä act-luokasta (observation, procedure, encounter). MoodCode kertoo act:in tilan,  onko kyse suunnitellusta, varatusta vai toteutuneesta tapahtumasta.</w:t>
      </w:r>
    </w:p>
    <w:p w:rsidR="003E639A" w:rsidDel="004D166B" w:rsidRDefault="003E639A" w:rsidP="00CC1036">
      <w:pPr>
        <w:rPr>
          <w:del w:id="910" w:author="Tuomainen Mika" w:date="2014-04-03T23:35:00Z"/>
        </w:rPr>
      </w:pPr>
    </w:p>
    <w:p w:rsidR="003E639A" w:rsidRDefault="003E639A" w:rsidP="00CC1036"/>
    <w:p w:rsidR="003E639A" w:rsidRDefault="003E639A" w:rsidP="00CC1036">
      <w:r>
        <w:t xml:space="preserve">Tietyissä tietokokonaisuuksissa kaikki tiedot eivät ole koodatussa muodossa. Esim. toimenpideteksti, diagnoositeksti, tutkimusten lausuntoteksti esiintyvät vain tekstikappaleessa (paragraph) ja koodatuista tiedoista on linkki tekstikappaleeseen. </w:t>
      </w:r>
    </w:p>
    <w:p w:rsidR="003E639A" w:rsidRDefault="003E639A" w:rsidP="00CC1036"/>
    <w:p w:rsidR="003E639A" w:rsidDel="004D166B" w:rsidRDefault="003E639A" w:rsidP="00CC1036">
      <w:pPr>
        <w:rPr>
          <w:del w:id="911" w:author="Tuomainen Mika" w:date="2014-04-03T23:35:00Z"/>
        </w:rPr>
      </w:pPr>
      <w:bookmarkStart w:id="912" w:name="_Toc384989342"/>
      <w:bookmarkEnd w:id="912"/>
    </w:p>
    <w:p w:rsidR="003E639A" w:rsidRDefault="003E639A" w:rsidP="00CC1036">
      <w:pPr>
        <w:pStyle w:val="Otsikko2"/>
      </w:pPr>
      <w:bookmarkStart w:id="913" w:name="_Toc384330118"/>
      <w:del w:id="914" w:author="Tuomainen Mika" w:date="2014-04-03T23:36:00Z">
        <w:r w:rsidDel="004D166B">
          <w:delText>Otsikoiden ja kenttien</w:delText>
        </w:r>
      </w:del>
      <w:bookmarkStart w:id="915" w:name="_Toc384989343"/>
      <w:ins w:id="916" w:author="Tuomainen Mika" w:date="2014-04-03T23:36:00Z">
        <w:r w:rsidR="004D166B">
          <w:t>Lähetteen perusrakenteiden</w:t>
        </w:r>
      </w:ins>
      <w:r>
        <w:t xml:space="preserve"> yhteenveto</w:t>
      </w:r>
      <w:bookmarkEnd w:id="915"/>
      <w:del w:id="917" w:author="Tuomainen Mika" w:date="2014-04-03T23:36:00Z">
        <w:r w:rsidDel="004D166B">
          <w:delText xml:space="preserve"> (tulotilanne)</w:delText>
        </w:r>
      </w:del>
      <w:bookmarkEnd w:id="913"/>
    </w:p>
    <w:p w:rsidR="003E639A" w:rsidRDefault="003E639A" w:rsidP="00CC1036"/>
    <w:p w:rsidR="001D237B" w:rsidRDefault="001D237B" w:rsidP="00CC1036">
      <w:pPr>
        <w:rPr>
          <w:ins w:id="918" w:author="Tuomainen Mika" w:date="2014-04-03T00:24:00Z"/>
        </w:rPr>
      </w:pPr>
      <w:ins w:id="919" w:author="Tuomainen Mika" w:date="2014-04-03T00:24:00Z">
        <w:r>
          <w:t>Lähete-näkymässä  käytetään seuraavia hoitoprosessin vaiheita, otsikoita ja tietokenttiä. Otsikkokoodistojen 1.2.246.537.6.14</w:t>
        </w:r>
        <w:r w:rsidR="004D166B">
          <w:t>.2006 (AR/YDIN - Otsikot 2006)</w:t>
        </w:r>
      </w:ins>
      <w:ins w:id="920" w:author="Tuomainen Mika" w:date="2014-04-03T23:37:00Z">
        <w:r w:rsidR="004D166B">
          <w:t xml:space="preserve"> </w:t>
        </w:r>
      </w:ins>
      <w:ins w:id="921" w:author="Tuomainen Mika" w:date="2014-04-03T00:24:00Z">
        <w:r>
          <w:t xml:space="preserve">ja </w:t>
        </w:r>
        <w:r w:rsidRPr="001C0ED8">
          <w:t>1.2.246.537.6.40182.2009</w:t>
        </w:r>
        <w:r>
          <w:t xml:space="preserve"> (</w:t>
        </w:r>
        <w:r w:rsidRPr="00835CA4">
          <w:t>Lähetteen ja hoitopalautteen otsikot</w:t>
        </w:r>
        <w:r>
          <w:t xml:space="preserve">) mukaiset koodit ovat suluissa otsikoiden perässä. </w:t>
        </w:r>
      </w:ins>
    </w:p>
    <w:p w:rsidR="001D237B" w:rsidRPr="00E3082C" w:rsidRDefault="001D237B" w:rsidP="00CC1036">
      <w:pPr>
        <w:rPr>
          <w:ins w:id="922" w:author="Tuomainen Mika" w:date="2014-04-03T00:24:00Z"/>
        </w:rPr>
      </w:pPr>
    </w:p>
    <w:p w:rsidR="001D237B" w:rsidRDefault="001D237B" w:rsidP="00CC1036">
      <w:pPr>
        <w:rPr>
          <w:ins w:id="923" w:author="Tuomainen Mika" w:date="2014-04-03T23:37:00Z"/>
        </w:rPr>
      </w:pPr>
    </w:p>
    <w:p w:rsidR="004D166B" w:rsidRDefault="004D166B" w:rsidP="00CC1036">
      <w:pPr>
        <w:rPr>
          <w:ins w:id="924" w:author="Tuomainen Mika" w:date="2014-04-03T23:37:00Z"/>
        </w:rPr>
      </w:pPr>
    </w:p>
    <w:p w:rsidR="004D166B" w:rsidRDefault="004D166B" w:rsidP="00CC1036">
      <w:pPr>
        <w:rPr>
          <w:ins w:id="925" w:author="Tuomainen Mika" w:date="2014-04-03T23:37:00Z"/>
        </w:rPr>
      </w:pPr>
    </w:p>
    <w:p w:rsidR="004D166B" w:rsidRDefault="004D166B" w:rsidP="00CC1036">
      <w:pPr>
        <w:rPr>
          <w:ins w:id="926" w:author="Tuomainen Mika" w:date="2014-04-03T23:37:00Z"/>
        </w:rPr>
      </w:pPr>
    </w:p>
    <w:p w:rsidR="004D166B" w:rsidRDefault="004D166B" w:rsidP="00CC1036">
      <w:pPr>
        <w:rPr>
          <w:ins w:id="927" w:author="Tuomainen Mika" w:date="2014-04-03T23:37:00Z"/>
        </w:rPr>
      </w:pPr>
    </w:p>
    <w:p w:rsidR="004D166B" w:rsidRDefault="004D166B" w:rsidP="00CC1036">
      <w:pPr>
        <w:rPr>
          <w:ins w:id="928" w:author="Tuomainen Mika" w:date="2014-04-03T00:24:00Z"/>
        </w:rPr>
      </w:pPr>
    </w:p>
    <w:p w:rsidR="001D237B" w:rsidRDefault="001D237B" w:rsidP="00CC1036">
      <w:pPr>
        <w:rPr>
          <w:ins w:id="929" w:author="Tuomainen Mika" w:date="2014-04-03T00:24:00Z"/>
        </w:rPr>
      </w:pPr>
      <w:ins w:id="930" w:author="Tuomainen Mika" w:date="2014-04-03T00:24:00Z">
        <w:r w:rsidRPr="004D166B">
          <w:rPr>
            <w:b/>
            <w:rPrChange w:id="931" w:author="Tuomainen Mika" w:date="2014-04-03T23:37:00Z">
              <w:rPr/>
            </w:rPrChange>
          </w:rPr>
          <w:t>LÄH</w:t>
        </w:r>
        <w:r>
          <w:t xml:space="preserve"> (näkymä: 1.2.246.537.6.12.2002:124)</w:t>
        </w:r>
      </w:ins>
    </w:p>
    <w:p w:rsidR="004D166B" w:rsidRDefault="001D237B">
      <w:pPr>
        <w:ind w:left="720"/>
        <w:rPr>
          <w:ins w:id="932" w:author="Tuomainen Mika" w:date="2014-04-03T23:37:00Z"/>
        </w:rPr>
        <w:pPrChange w:id="933" w:author="Tuomainen Mika" w:date="2014-04-03T23:37:00Z">
          <w:pPr>
            <w:pStyle w:val="Luettelokappale"/>
            <w:numPr>
              <w:ilvl w:val="4"/>
              <w:numId w:val="26"/>
            </w:numPr>
            <w:ind w:left="5400" w:hanging="360"/>
          </w:pPr>
        </w:pPrChange>
      </w:pPr>
      <w:ins w:id="934" w:author="Tuomainen Mika" w:date="2014-04-03T00:24:00Z">
        <w:r w:rsidRPr="004D166B">
          <w:rPr>
            <w:b/>
            <w:rPrChange w:id="935" w:author="Tuomainen Mika" w:date="2014-04-03T23:37:00Z">
              <w:rPr/>
            </w:rPrChange>
          </w:rPr>
          <w:t>Määrittämätön hoitoprosessin vaihe</w:t>
        </w:r>
        <w:r>
          <w:t xml:space="preserve"> (hoitoprosessin vaihe: 1.2.246.537.6.13.2006:99)</w:t>
        </w:r>
      </w:ins>
    </w:p>
    <w:p w:rsidR="001D237B" w:rsidRDefault="001D237B">
      <w:pPr>
        <w:ind w:left="1440"/>
        <w:rPr>
          <w:ins w:id="936" w:author="Tuomainen Mika" w:date="2014-04-03T00:28:00Z"/>
        </w:rPr>
        <w:pPrChange w:id="937" w:author="Tuomainen Mika" w:date="2014-04-03T23:37:00Z">
          <w:pPr>
            <w:pStyle w:val="Luettelokappale"/>
            <w:numPr>
              <w:ilvl w:val="4"/>
              <w:numId w:val="26"/>
            </w:numPr>
            <w:ind w:left="5400" w:hanging="360"/>
          </w:pPr>
        </w:pPrChange>
      </w:pPr>
      <w:ins w:id="938" w:author="Tuomainen Mika" w:date="2014-04-03T00:24:00Z">
        <w:r w:rsidRPr="004D166B">
          <w:rPr>
            <w:b/>
            <w:rPrChange w:id="939" w:author="Tuomainen Mika" w:date="2014-04-03T23:38:00Z">
              <w:rPr/>
            </w:rPrChange>
          </w:rPr>
          <w:t>Lähetteen ja hoitopalautteen tekniset ja osapuolitiedot</w:t>
        </w:r>
        <w:r>
          <w:t xml:space="preserve"> (otsikko:</w:t>
        </w:r>
      </w:ins>
      <w:ins w:id="940" w:author="Tuomainen Mika" w:date="2014-04-03T00:25:00Z">
        <w:r>
          <w:t xml:space="preserve"> </w:t>
        </w:r>
      </w:ins>
      <w:ins w:id="941" w:author="Tuomainen Mika" w:date="2014-04-03T00:24:00Z">
        <w:r w:rsidRPr="001C0ED8">
          <w:t>1.2.246.537.6.40182.2009</w:t>
        </w:r>
        <w:r>
          <w:t>:1)</w:t>
        </w:r>
      </w:ins>
    </w:p>
    <w:p w:rsidR="001D237B" w:rsidRPr="00CC1036" w:rsidRDefault="001D237B">
      <w:pPr>
        <w:pStyle w:val="Luettelokappale"/>
        <w:numPr>
          <w:ilvl w:val="0"/>
          <w:numId w:val="26"/>
        </w:numPr>
        <w:rPr>
          <w:ins w:id="942" w:author="Tuomainen Mika" w:date="2014-04-03T00:28:00Z"/>
        </w:rPr>
        <w:pPrChange w:id="943" w:author="Tuomainen Mika" w:date="2014-04-03T23:16:00Z">
          <w:pPr>
            <w:pStyle w:val="Luettelokappale"/>
            <w:numPr>
              <w:ilvl w:val="4"/>
              <w:numId w:val="26"/>
            </w:numPr>
            <w:ind w:left="5400" w:hanging="360"/>
          </w:pPr>
        </w:pPrChange>
      </w:pPr>
      <w:ins w:id="944" w:author="Tuomainen Mika" w:date="2014-04-03T00:24:00Z">
        <w:r w:rsidRPr="00CC1036">
          <w:t>Sanoman tyyppi ja alityyppi ja lähetteen käyttötarkoitus (tietokenttä)</w:t>
        </w:r>
      </w:ins>
    </w:p>
    <w:p w:rsidR="001D237B" w:rsidRPr="001D237B" w:rsidRDefault="001D237B">
      <w:pPr>
        <w:pStyle w:val="Luettelokappale"/>
        <w:numPr>
          <w:ilvl w:val="0"/>
          <w:numId w:val="26"/>
        </w:numPr>
        <w:rPr>
          <w:ins w:id="945" w:author="Tuomainen Mika" w:date="2014-04-03T00:28:00Z"/>
        </w:rPr>
        <w:pPrChange w:id="946" w:author="Tuomainen Mika" w:date="2014-04-03T23:16:00Z">
          <w:pPr>
            <w:pStyle w:val="Luettelokappale"/>
            <w:numPr>
              <w:ilvl w:val="4"/>
              <w:numId w:val="26"/>
            </w:numPr>
            <w:ind w:left="5400" w:hanging="360"/>
          </w:pPr>
        </w:pPrChange>
      </w:pPr>
      <w:ins w:id="947" w:author="Tuomainen Mika" w:date="2014-04-03T00:24:00Z">
        <w:r w:rsidRPr="001D237B">
          <w:t>Lähetteen tyyppi ja yleisteksti, mille erikoisalalle lähetetään (tietokenttä)</w:t>
        </w:r>
      </w:ins>
    </w:p>
    <w:p w:rsidR="001D237B" w:rsidRPr="001D237B" w:rsidRDefault="001D237B">
      <w:pPr>
        <w:pStyle w:val="Luettelokappale"/>
        <w:numPr>
          <w:ilvl w:val="0"/>
          <w:numId w:val="26"/>
        </w:numPr>
        <w:rPr>
          <w:ins w:id="948" w:author="Tuomainen Mika" w:date="2014-04-03T00:28:00Z"/>
        </w:rPr>
        <w:pPrChange w:id="949" w:author="Tuomainen Mika" w:date="2014-04-03T23:16:00Z">
          <w:pPr>
            <w:pStyle w:val="Luettelokappale"/>
            <w:numPr>
              <w:ilvl w:val="4"/>
              <w:numId w:val="26"/>
            </w:numPr>
            <w:ind w:left="5400" w:hanging="360"/>
          </w:pPr>
        </w:pPrChange>
      </w:pPr>
      <w:ins w:id="950" w:author="Tuomainen Mika" w:date="2014-04-03T00:24:00Z">
        <w:r w:rsidRPr="001D237B">
          <w:t>Palvelutapahtuman / palvelukokonaisuuden OID-tunnus, luontiaika, omistava laitos ja  vastuulääkäri (tietokenttä)</w:t>
        </w:r>
      </w:ins>
    </w:p>
    <w:p w:rsidR="001D237B" w:rsidRPr="001D237B" w:rsidRDefault="001D237B">
      <w:pPr>
        <w:pStyle w:val="Luettelokappale"/>
        <w:numPr>
          <w:ilvl w:val="0"/>
          <w:numId w:val="26"/>
        </w:numPr>
        <w:rPr>
          <w:ins w:id="951" w:author="Tuomainen Mika" w:date="2014-04-03T00:28:00Z"/>
        </w:rPr>
        <w:pPrChange w:id="952" w:author="Tuomainen Mika" w:date="2014-04-03T23:16:00Z">
          <w:pPr>
            <w:pStyle w:val="Luettelokappale"/>
            <w:numPr>
              <w:ilvl w:val="4"/>
              <w:numId w:val="26"/>
            </w:numPr>
            <w:ind w:left="5400" w:hanging="360"/>
          </w:pPr>
        </w:pPrChange>
      </w:pPr>
      <w:ins w:id="953" w:author="Tuomainen Mika" w:date="2014-04-03T00:24:00Z">
        <w:r w:rsidRPr="001D237B">
          <w:t>Alkuperäisen järjestelmän lähetteen OID-tunnus, antopäivämäärä, lähettävä laitos ja lääkäri (tietokenttä)</w:t>
        </w:r>
      </w:ins>
    </w:p>
    <w:p w:rsidR="001D237B" w:rsidRPr="001D237B" w:rsidRDefault="001D237B">
      <w:pPr>
        <w:pStyle w:val="Luettelokappale"/>
        <w:numPr>
          <w:ilvl w:val="0"/>
          <w:numId w:val="26"/>
        </w:numPr>
        <w:rPr>
          <w:ins w:id="954" w:author="Tuomainen Mika" w:date="2014-04-03T00:28:00Z"/>
        </w:rPr>
        <w:pPrChange w:id="955" w:author="Tuomainen Mika" w:date="2014-04-03T23:16:00Z">
          <w:pPr>
            <w:pStyle w:val="Luettelokappale"/>
            <w:numPr>
              <w:ilvl w:val="4"/>
              <w:numId w:val="26"/>
            </w:numPr>
            <w:ind w:left="5400" w:hanging="360"/>
          </w:pPr>
        </w:pPrChange>
      </w:pPr>
      <w:ins w:id="956" w:author="Tuomainen Mika" w:date="2014-04-03T00:24:00Z">
        <w:r w:rsidRPr="001D237B">
          <w:t>Lähettävän järjestelmän lähetteen OID-tunnus, käsittelypäivämäärä, lähettävä laitos ja lähettävä lääkäri (tietokenttä)</w:t>
        </w:r>
      </w:ins>
    </w:p>
    <w:p w:rsidR="001D237B" w:rsidRPr="001D237B" w:rsidRDefault="001D237B">
      <w:pPr>
        <w:pStyle w:val="Luettelokappale"/>
        <w:numPr>
          <w:ilvl w:val="0"/>
          <w:numId w:val="26"/>
        </w:numPr>
        <w:rPr>
          <w:ins w:id="957" w:author="Tuomainen Mika" w:date="2014-04-03T00:28:00Z"/>
        </w:rPr>
        <w:pPrChange w:id="958" w:author="Tuomainen Mika" w:date="2014-04-03T23:16:00Z">
          <w:pPr>
            <w:pStyle w:val="Luettelokappale"/>
            <w:numPr>
              <w:ilvl w:val="4"/>
              <w:numId w:val="26"/>
            </w:numPr>
            <w:ind w:left="5400" w:hanging="360"/>
          </w:pPr>
        </w:pPrChange>
      </w:pPr>
      <w:ins w:id="959" w:author="Tuomainen Mika" w:date="2014-04-03T00:24:00Z">
        <w:r w:rsidRPr="001D237B">
          <w:t>Alkuperäisen järjestelmän lähetteen OID-tunnus, antopäivämäärä, lähettävä laitos ja lääkäri, String-muoto (tietokenttä)</w:t>
        </w:r>
      </w:ins>
    </w:p>
    <w:p w:rsidR="001D237B" w:rsidRPr="001D237B" w:rsidRDefault="001D237B">
      <w:pPr>
        <w:pStyle w:val="Luettelokappale"/>
        <w:numPr>
          <w:ilvl w:val="0"/>
          <w:numId w:val="26"/>
        </w:numPr>
        <w:rPr>
          <w:ins w:id="960" w:author="Tuomainen Mika" w:date="2014-04-03T00:28:00Z"/>
        </w:rPr>
        <w:pPrChange w:id="961" w:author="Tuomainen Mika" w:date="2014-04-03T23:16:00Z">
          <w:pPr>
            <w:pStyle w:val="Luettelokappale"/>
            <w:numPr>
              <w:ilvl w:val="4"/>
              <w:numId w:val="26"/>
            </w:numPr>
            <w:ind w:left="5400" w:hanging="360"/>
          </w:pPr>
        </w:pPrChange>
      </w:pPr>
      <w:ins w:id="962" w:author="Tuomainen Mika" w:date="2014-04-03T00:24:00Z">
        <w:r w:rsidRPr="001D237B">
          <w:t>Vastaanottavan järjestelmän lähetteen OID-tunnus, käsittelypäivämäärä, vastaanottava laitos ja lääkäri sekä lähetteen käsitellyt lääkäri (tietokenttä)</w:t>
        </w:r>
      </w:ins>
    </w:p>
    <w:p w:rsidR="001D237B" w:rsidRPr="001D237B" w:rsidRDefault="001D237B">
      <w:pPr>
        <w:pStyle w:val="Luettelokappale"/>
        <w:numPr>
          <w:ilvl w:val="0"/>
          <w:numId w:val="26"/>
        </w:numPr>
        <w:rPr>
          <w:ins w:id="963" w:author="Tuomainen Mika" w:date="2014-04-03T00:28:00Z"/>
        </w:rPr>
        <w:pPrChange w:id="964" w:author="Tuomainen Mika" w:date="2014-04-03T23:16:00Z">
          <w:pPr>
            <w:pStyle w:val="Luettelokappale"/>
            <w:numPr>
              <w:ilvl w:val="4"/>
              <w:numId w:val="26"/>
            </w:numPr>
            <w:ind w:left="5400" w:hanging="360"/>
          </w:pPr>
        </w:pPrChange>
      </w:pPr>
      <w:ins w:id="965" w:author="Tuomainen Mika" w:date="2014-04-03T00:24:00Z">
        <w:r w:rsidRPr="001D237B">
          <w:t>Lähetteen tallennusaika ja tallentaja (tietokenttä)</w:t>
        </w:r>
      </w:ins>
    </w:p>
    <w:p w:rsidR="001D237B" w:rsidRPr="001D237B" w:rsidRDefault="001D237B">
      <w:pPr>
        <w:pStyle w:val="Luettelokappale"/>
        <w:numPr>
          <w:ilvl w:val="0"/>
          <w:numId w:val="26"/>
        </w:numPr>
        <w:rPr>
          <w:ins w:id="966" w:author="Tuomainen Mika" w:date="2014-04-03T00:28:00Z"/>
        </w:rPr>
        <w:pPrChange w:id="967" w:author="Tuomainen Mika" w:date="2014-04-03T23:16:00Z">
          <w:pPr>
            <w:pStyle w:val="Luettelokappale"/>
            <w:numPr>
              <w:ilvl w:val="4"/>
              <w:numId w:val="26"/>
            </w:numPr>
            <w:ind w:left="5400" w:hanging="360"/>
          </w:pPr>
        </w:pPrChange>
      </w:pPr>
      <w:ins w:id="968" w:author="Tuomainen Mika" w:date="2014-04-03T00:24:00Z">
        <w:r w:rsidRPr="001D237B">
          <w:t>Alkuperäisen lähettävän järjestelmän  OID-tunnus ja lähetysaika (tietokenttä)</w:t>
        </w:r>
      </w:ins>
    </w:p>
    <w:p w:rsidR="001D237B" w:rsidRPr="001D237B" w:rsidRDefault="001D237B">
      <w:pPr>
        <w:pStyle w:val="Luettelokappale"/>
        <w:numPr>
          <w:ilvl w:val="0"/>
          <w:numId w:val="26"/>
        </w:numPr>
        <w:rPr>
          <w:ins w:id="969" w:author="Tuomainen Mika" w:date="2014-04-03T00:28:00Z"/>
        </w:rPr>
        <w:pPrChange w:id="970" w:author="Tuomainen Mika" w:date="2014-04-03T23:16:00Z">
          <w:pPr>
            <w:pStyle w:val="Luettelokappale"/>
            <w:numPr>
              <w:ilvl w:val="4"/>
              <w:numId w:val="26"/>
            </w:numPr>
            <w:ind w:left="5400" w:hanging="360"/>
          </w:pPr>
        </w:pPrChange>
      </w:pPr>
      <w:ins w:id="971" w:author="Tuomainen Mika" w:date="2014-04-03T00:24:00Z">
        <w:r w:rsidRPr="001D237B">
          <w:t>Lähettävän järjestelmän  OID-tunnus ja lähetysaika (tietokenttä)</w:t>
        </w:r>
      </w:ins>
    </w:p>
    <w:p w:rsidR="001D237B" w:rsidRPr="001D237B" w:rsidRDefault="001D237B">
      <w:pPr>
        <w:pStyle w:val="Luettelokappale"/>
        <w:numPr>
          <w:ilvl w:val="0"/>
          <w:numId w:val="26"/>
        </w:numPr>
        <w:rPr>
          <w:ins w:id="972" w:author="Tuomainen Mika" w:date="2014-04-03T00:28:00Z"/>
        </w:rPr>
        <w:pPrChange w:id="973" w:author="Tuomainen Mika" w:date="2014-04-03T23:16:00Z">
          <w:pPr>
            <w:pStyle w:val="Luettelokappale"/>
            <w:numPr>
              <w:ilvl w:val="4"/>
              <w:numId w:val="26"/>
            </w:numPr>
            <w:ind w:left="5400" w:hanging="360"/>
          </w:pPr>
        </w:pPrChange>
      </w:pPr>
      <w:ins w:id="974" w:author="Tuomainen Mika" w:date="2014-04-03T00:24:00Z">
        <w:r w:rsidRPr="001D237B">
          <w:t>Vastaanottaneen järjestelmän  OID-tunnus ja vastaanottoaika (tietokenttä)</w:t>
        </w:r>
      </w:ins>
    </w:p>
    <w:p w:rsidR="001D237B" w:rsidRDefault="001D237B">
      <w:pPr>
        <w:pStyle w:val="Luettelokappale"/>
        <w:numPr>
          <w:ilvl w:val="0"/>
          <w:numId w:val="26"/>
        </w:numPr>
        <w:rPr>
          <w:ins w:id="975" w:author="Tuomainen Mika" w:date="2014-04-03T00:29:00Z"/>
        </w:rPr>
        <w:pPrChange w:id="976" w:author="Tuomainen Mika" w:date="2014-04-03T23:16:00Z">
          <w:pPr>
            <w:ind w:left="2160" w:hanging="33"/>
          </w:pPr>
        </w:pPrChange>
      </w:pPr>
      <w:ins w:id="977" w:author="Tuomainen Mika" w:date="2014-04-03T00:24:00Z">
        <w:r w:rsidRPr="001D237B">
          <w:t>Kenelle saa lähettää hoitopalautteen (tietokenttä)</w:t>
        </w:r>
      </w:ins>
    </w:p>
    <w:p w:rsidR="001D237B" w:rsidRPr="001D237B" w:rsidRDefault="001D237B">
      <w:pPr>
        <w:rPr>
          <w:ins w:id="978" w:author="Tuomainen Mika" w:date="2014-04-03T00:26:00Z"/>
        </w:rPr>
        <w:pPrChange w:id="979" w:author="Tuomainen Mika" w:date="2014-04-03T23:16:00Z">
          <w:pPr>
            <w:ind w:left="2160" w:hanging="33"/>
          </w:pPr>
        </w:pPrChange>
      </w:pPr>
    </w:p>
    <w:p w:rsidR="001D237B" w:rsidRDefault="001D237B">
      <w:pPr>
        <w:ind w:left="720" w:firstLine="720"/>
        <w:rPr>
          <w:ins w:id="980" w:author="Tuomainen Mika" w:date="2014-04-03T00:28:00Z"/>
        </w:rPr>
        <w:pPrChange w:id="981" w:author="Tuomainen Mika" w:date="2014-04-03T23:38:00Z">
          <w:pPr>
            <w:pStyle w:val="Luettelokappale"/>
            <w:numPr>
              <w:ilvl w:val="4"/>
              <w:numId w:val="27"/>
            </w:numPr>
            <w:ind w:left="3240" w:hanging="360"/>
          </w:pPr>
        </w:pPrChange>
      </w:pPr>
      <w:ins w:id="982" w:author="Tuomainen Mika" w:date="2014-04-03T00:24:00Z">
        <w:r w:rsidRPr="004D166B">
          <w:rPr>
            <w:b/>
            <w:rPrChange w:id="983" w:author="Tuomainen Mika" w:date="2014-04-03T23:38:00Z">
              <w:rPr/>
            </w:rPrChange>
          </w:rPr>
          <w:lastRenderedPageBreak/>
          <w:t>Hoidon priorisointi</w:t>
        </w:r>
        <w:r>
          <w:t xml:space="preserve"> (otsikko: </w:t>
        </w:r>
        <w:r w:rsidRPr="001C0ED8">
          <w:t>1.2.246.537.6.40182.2009</w:t>
        </w:r>
        <w:r>
          <w:t>:2)</w:t>
        </w:r>
      </w:ins>
    </w:p>
    <w:p w:rsidR="001D237B" w:rsidRPr="00CC1036" w:rsidRDefault="001D237B">
      <w:pPr>
        <w:pStyle w:val="Luettelokappale"/>
        <w:numPr>
          <w:ilvl w:val="0"/>
          <w:numId w:val="33"/>
        </w:numPr>
        <w:rPr>
          <w:ins w:id="984" w:author="Tuomainen Mika" w:date="2014-04-03T00:29:00Z"/>
        </w:rPr>
        <w:pPrChange w:id="985" w:author="Tuomainen Mika" w:date="2014-04-03T23:16:00Z">
          <w:pPr>
            <w:pStyle w:val="Luettelokappale"/>
            <w:numPr>
              <w:ilvl w:val="4"/>
              <w:numId w:val="27"/>
            </w:numPr>
            <w:ind w:left="3240" w:hanging="360"/>
          </w:pPr>
        </w:pPrChange>
      </w:pPr>
      <w:ins w:id="986" w:author="Tuomainen Mika" w:date="2014-04-03T00:24:00Z">
        <w:r w:rsidRPr="00CC1036">
          <w:t>Lähettäjän kiireellisyysluokka (tietokenttä)</w:t>
        </w:r>
      </w:ins>
    </w:p>
    <w:p w:rsidR="001D237B" w:rsidRPr="00CC1036" w:rsidRDefault="001D237B">
      <w:pPr>
        <w:pStyle w:val="Luettelokappale"/>
        <w:numPr>
          <w:ilvl w:val="0"/>
          <w:numId w:val="33"/>
        </w:numPr>
        <w:rPr>
          <w:ins w:id="987" w:author="Tuomainen Mika" w:date="2014-04-03T00:29:00Z"/>
        </w:rPr>
        <w:pPrChange w:id="988" w:author="Tuomainen Mika" w:date="2014-04-03T23:16:00Z">
          <w:pPr>
            <w:pStyle w:val="Luettelokappale"/>
            <w:numPr>
              <w:ilvl w:val="4"/>
              <w:numId w:val="27"/>
            </w:numPr>
            <w:ind w:left="3240" w:hanging="360"/>
          </w:pPr>
        </w:pPrChange>
      </w:pPr>
      <w:ins w:id="989" w:author="Tuomainen Mika" w:date="2014-04-03T00:24:00Z">
        <w:r w:rsidRPr="00CC1036">
          <w:t>Vast</w:t>
        </w:r>
        <w:r w:rsidR="004D166B">
          <w:t>aanottajan kiireellisyysluokka</w:t>
        </w:r>
        <w:r w:rsidRPr="00CC1036">
          <w:t xml:space="preserve"> (tietokenttä)</w:t>
        </w:r>
      </w:ins>
    </w:p>
    <w:p w:rsidR="001D237B" w:rsidRPr="00CC1036" w:rsidRDefault="004D166B">
      <w:pPr>
        <w:pStyle w:val="Luettelokappale"/>
        <w:numPr>
          <w:ilvl w:val="0"/>
          <w:numId w:val="33"/>
        </w:numPr>
        <w:rPr>
          <w:ins w:id="990" w:author="Tuomainen Mika" w:date="2014-04-03T00:29:00Z"/>
        </w:rPr>
        <w:pPrChange w:id="991" w:author="Tuomainen Mika" w:date="2014-04-03T23:16:00Z">
          <w:pPr>
            <w:pStyle w:val="Luettelokappale"/>
            <w:numPr>
              <w:ilvl w:val="4"/>
              <w:numId w:val="27"/>
            </w:numPr>
            <w:ind w:left="3240" w:hanging="360"/>
          </w:pPr>
        </w:pPrChange>
      </w:pPr>
      <w:ins w:id="992" w:author="Tuomainen Mika" w:date="2014-04-03T00:24:00Z">
        <w:r>
          <w:t xml:space="preserve">Tavoitehoitoaika </w:t>
        </w:r>
        <w:r w:rsidR="001D237B" w:rsidRPr="00CC1036">
          <w:t>(tietokenttä)</w:t>
        </w:r>
      </w:ins>
    </w:p>
    <w:p w:rsidR="001D237B" w:rsidRDefault="001D237B">
      <w:pPr>
        <w:pStyle w:val="Luettelokappale"/>
        <w:numPr>
          <w:ilvl w:val="0"/>
          <w:numId w:val="33"/>
        </w:numPr>
        <w:rPr>
          <w:ins w:id="993" w:author="Tuomainen Mika" w:date="2014-04-03T00:24:00Z"/>
        </w:rPr>
        <w:pPrChange w:id="994" w:author="Tuomainen Mika" w:date="2014-04-03T23:16:00Z">
          <w:pPr>
            <w:pStyle w:val="Luettelokappale"/>
            <w:numPr>
              <w:ilvl w:val="4"/>
              <w:numId w:val="27"/>
            </w:numPr>
            <w:ind w:left="3240" w:hanging="360"/>
          </w:pPr>
        </w:pPrChange>
      </w:pPr>
      <w:ins w:id="995" w:author="Tuomainen Mika" w:date="2014-04-03T00:24:00Z">
        <w:r w:rsidRPr="00CC1036">
          <w:t>Erityistason sairaanhoito (tietokenttä)</w:t>
        </w:r>
      </w:ins>
    </w:p>
    <w:p w:rsidR="001D237B" w:rsidRDefault="001D237B" w:rsidP="00CC1036">
      <w:pPr>
        <w:rPr>
          <w:ins w:id="996" w:author="Tuomainen Mika" w:date="2014-04-03T00:29:00Z"/>
        </w:rPr>
      </w:pPr>
      <w:ins w:id="997" w:author="Tuomainen Mika" w:date="2014-04-03T00:24:00Z">
        <w:r>
          <w:tab/>
        </w:r>
        <w:r>
          <w:tab/>
        </w:r>
      </w:ins>
    </w:p>
    <w:p w:rsidR="001D237B" w:rsidRDefault="001D237B">
      <w:pPr>
        <w:ind w:firstLine="720"/>
        <w:rPr>
          <w:ins w:id="998" w:author="Tuomainen Mika" w:date="2014-04-03T00:24:00Z"/>
        </w:rPr>
        <w:pPrChange w:id="999" w:author="Tuomainen Mika" w:date="2014-04-03T23:38:00Z">
          <w:pPr/>
        </w:pPrChange>
      </w:pPr>
      <w:ins w:id="1000" w:author="Tuomainen Mika" w:date="2014-04-03T00:24:00Z">
        <w:r w:rsidRPr="004D166B">
          <w:rPr>
            <w:b/>
            <w:rPrChange w:id="1001" w:author="Tuomainen Mika" w:date="2014-04-03T23:38:00Z">
              <w:rPr/>
            </w:rPrChange>
          </w:rPr>
          <w:t>Tulotilanne</w:t>
        </w:r>
        <w:r>
          <w:t xml:space="preserve"> (hoitoprosessin vaihe: 1.2.246.537.6.13.2006:11)</w:t>
        </w:r>
      </w:ins>
    </w:p>
    <w:p w:rsidR="001D237B" w:rsidRDefault="001D237B">
      <w:pPr>
        <w:ind w:left="720" w:firstLine="720"/>
        <w:rPr>
          <w:ins w:id="1002" w:author="Tuomainen Mika" w:date="2014-04-03T00:24:00Z"/>
        </w:rPr>
        <w:pPrChange w:id="1003" w:author="Tuomainen Mika" w:date="2014-04-03T23:38:00Z">
          <w:pPr/>
        </w:pPrChange>
      </w:pPr>
      <w:ins w:id="1004" w:author="Tuomainen Mika" w:date="2014-04-03T00:24:00Z">
        <w:r w:rsidRPr="004D166B">
          <w:rPr>
            <w:b/>
            <w:rPrChange w:id="1005" w:author="Tuomainen Mika" w:date="2014-04-03T23:38:00Z">
              <w:rPr/>
            </w:rPrChange>
          </w:rPr>
          <w:t>Hoidon syy</w:t>
        </w:r>
        <w:r>
          <w:t xml:space="preserve"> (otsikko: 1.2.246.537.6.14.2006:65)</w:t>
        </w:r>
      </w:ins>
    </w:p>
    <w:p w:rsidR="001D237B" w:rsidRDefault="001D237B" w:rsidP="00CC1036">
      <w:pPr>
        <w:rPr>
          <w:ins w:id="1006" w:author="Tuomainen Mika" w:date="2014-04-03T00:30:00Z"/>
        </w:rPr>
      </w:pPr>
      <w:ins w:id="1007" w:author="Tuomainen Mika" w:date="2014-04-03T00:24:00Z">
        <w:r>
          <w:tab/>
        </w:r>
        <w:r>
          <w:tab/>
        </w:r>
      </w:ins>
    </w:p>
    <w:p w:rsidR="001D237B" w:rsidRDefault="004D166B">
      <w:pPr>
        <w:ind w:left="720" w:firstLine="720"/>
        <w:rPr>
          <w:ins w:id="1008" w:author="Tuomainen Mika" w:date="2014-04-03T00:24:00Z"/>
        </w:rPr>
        <w:pPrChange w:id="1009" w:author="Tuomainen Mika" w:date="2014-04-03T23:39:00Z">
          <w:pPr/>
        </w:pPrChange>
      </w:pPr>
      <w:ins w:id="1010" w:author="Tuomainen Mika" w:date="2014-04-03T00:24:00Z">
        <w:r w:rsidRPr="004D166B">
          <w:rPr>
            <w:b/>
            <w:rPrChange w:id="1011" w:author="Tuomainen Mika" w:date="2014-04-03T23:39:00Z">
              <w:rPr/>
            </w:rPrChange>
          </w:rPr>
          <w:t>Lähetteen palauttamisen syy</w:t>
        </w:r>
        <w:r>
          <w:t xml:space="preserve"> </w:t>
        </w:r>
        <w:r w:rsidR="001D237B">
          <w:t xml:space="preserve">(otsikko: </w:t>
        </w:r>
        <w:r w:rsidR="001D237B" w:rsidRPr="009C17C5">
          <w:t>1.2.246.537.6.40182.2009</w:t>
        </w:r>
        <w:r w:rsidR="001D237B">
          <w:t>:4)</w:t>
        </w:r>
      </w:ins>
    </w:p>
    <w:p w:rsidR="001D237B" w:rsidRDefault="001D237B" w:rsidP="00CC1036">
      <w:pPr>
        <w:rPr>
          <w:ins w:id="1012" w:author="Tuomainen Mika" w:date="2014-04-03T00:30:00Z"/>
        </w:rPr>
      </w:pPr>
      <w:ins w:id="1013" w:author="Tuomainen Mika" w:date="2014-04-03T00:24:00Z">
        <w:r>
          <w:tab/>
        </w:r>
        <w:r>
          <w:tab/>
        </w:r>
      </w:ins>
    </w:p>
    <w:p w:rsidR="001D237B" w:rsidRDefault="001D237B">
      <w:pPr>
        <w:ind w:left="720" w:firstLine="720"/>
        <w:rPr>
          <w:ins w:id="1014" w:author="Tuomainen Mika" w:date="2014-04-03T00:30:00Z"/>
        </w:rPr>
        <w:pPrChange w:id="1015" w:author="Tuomainen Mika" w:date="2014-04-03T23:39:00Z">
          <w:pPr>
            <w:pStyle w:val="Luettelokappale"/>
            <w:numPr>
              <w:ilvl w:val="4"/>
              <w:numId w:val="28"/>
            </w:numPr>
            <w:ind w:left="3600" w:hanging="360"/>
          </w:pPr>
        </w:pPrChange>
      </w:pPr>
      <w:ins w:id="1016" w:author="Tuomainen Mika" w:date="2014-04-03T00:24:00Z">
        <w:r w:rsidRPr="004D166B">
          <w:rPr>
            <w:b/>
            <w:rPrChange w:id="1017" w:author="Tuomainen Mika" w:date="2014-04-03T23:39:00Z">
              <w:rPr/>
            </w:rPrChange>
          </w:rPr>
          <w:t>Informointi</w:t>
        </w:r>
        <w:r>
          <w:t xml:space="preserve"> (otsikko: </w:t>
        </w:r>
        <w:r w:rsidRPr="009C17C5">
          <w:t>1.2.246.537.6.40182.2009</w:t>
        </w:r>
        <w:r>
          <w:t>:5)</w:t>
        </w:r>
      </w:ins>
    </w:p>
    <w:p w:rsidR="001D237B" w:rsidRPr="00CC1036" w:rsidRDefault="001D237B">
      <w:pPr>
        <w:pStyle w:val="Luettelokappale"/>
        <w:numPr>
          <w:ilvl w:val="0"/>
          <w:numId w:val="34"/>
        </w:numPr>
        <w:rPr>
          <w:ins w:id="1018" w:author="Tuomainen Mika" w:date="2014-04-03T00:30:00Z"/>
        </w:rPr>
        <w:pPrChange w:id="1019" w:author="Tuomainen Mika" w:date="2014-04-03T23:16:00Z">
          <w:pPr>
            <w:pStyle w:val="Luettelokappale"/>
            <w:numPr>
              <w:ilvl w:val="4"/>
              <w:numId w:val="28"/>
            </w:numPr>
            <w:ind w:left="3600" w:hanging="360"/>
          </w:pPr>
        </w:pPrChange>
      </w:pPr>
      <w:ins w:id="1020" w:author="Tuomainen Mika" w:date="2014-04-03T00:24:00Z">
        <w:r w:rsidRPr="00CC1036">
          <w:t>Ajanvarauksesta ilmoittaminen (tietokenttä)</w:t>
        </w:r>
      </w:ins>
    </w:p>
    <w:p w:rsidR="001D237B" w:rsidRPr="00CC1036" w:rsidRDefault="001D237B">
      <w:pPr>
        <w:pStyle w:val="Luettelokappale"/>
        <w:numPr>
          <w:ilvl w:val="0"/>
          <w:numId w:val="34"/>
        </w:numPr>
        <w:rPr>
          <w:ins w:id="1021" w:author="Tuomainen Mika" w:date="2014-04-03T00:30:00Z"/>
        </w:rPr>
        <w:pPrChange w:id="1022" w:author="Tuomainen Mika" w:date="2014-04-03T23:16:00Z">
          <w:pPr>
            <w:pStyle w:val="Luettelokappale"/>
            <w:numPr>
              <w:ilvl w:val="4"/>
              <w:numId w:val="28"/>
            </w:numPr>
            <w:ind w:left="3600" w:hanging="360"/>
          </w:pPr>
        </w:pPrChange>
      </w:pPr>
      <w:ins w:id="1023" w:author="Tuomainen Mika" w:date="2014-04-03T00:24:00Z">
        <w:r w:rsidRPr="00CC1036">
          <w:t>Sairaalassaolosta ilmoittaminen (tietokenttä)</w:t>
        </w:r>
      </w:ins>
    </w:p>
    <w:p w:rsidR="001D237B" w:rsidRPr="00CC1036" w:rsidRDefault="001D237B">
      <w:pPr>
        <w:pStyle w:val="Luettelokappale"/>
        <w:numPr>
          <w:ilvl w:val="0"/>
          <w:numId w:val="34"/>
        </w:numPr>
        <w:rPr>
          <w:ins w:id="1024" w:author="Tuomainen Mika" w:date="2014-04-03T00:30:00Z"/>
        </w:rPr>
        <w:pPrChange w:id="1025" w:author="Tuomainen Mika" w:date="2014-04-03T23:16:00Z">
          <w:pPr>
            <w:pStyle w:val="Luettelokappale"/>
            <w:numPr>
              <w:ilvl w:val="4"/>
              <w:numId w:val="28"/>
            </w:numPr>
            <w:ind w:left="3600" w:hanging="360"/>
          </w:pPr>
        </w:pPrChange>
      </w:pPr>
      <w:ins w:id="1026" w:author="Tuomainen Mika" w:date="2014-04-03T00:24:00Z">
        <w:r w:rsidRPr="00CC1036">
          <w:t>Lähetetäänkö lähetteen vastaanotosta kuittaus (tietokenttä)</w:t>
        </w:r>
      </w:ins>
    </w:p>
    <w:p w:rsidR="001D237B" w:rsidRPr="00CC1036" w:rsidRDefault="001D237B">
      <w:pPr>
        <w:pStyle w:val="Luettelokappale"/>
        <w:numPr>
          <w:ilvl w:val="0"/>
          <w:numId w:val="34"/>
        </w:numPr>
        <w:rPr>
          <w:ins w:id="1027" w:author="Tuomainen Mika" w:date="2014-04-03T00:30:00Z"/>
        </w:rPr>
        <w:pPrChange w:id="1028" w:author="Tuomainen Mika" w:date="2014-04-03T23:16:00Z">
          <w:pPr>
            <w:pStyle w:val="Luettelokappale"/>
            <w:numPr>
              <w:ilvl w:val="4"/>
              <w:numId w:val="28"/>
            </w:numPr>
            <w:ind w:left="3600" w:hanging="360"/>
          </w:pPr>
        </w:pPrChange>
      </w:pPr>
      <w:ins w:id="1029" w:author="Tuomainen Mika" w:date="2014-04-03T00:24:00Z">
        <w:r w:rsidRPr="00CC1036">
          <w:t>Onko potilaalla turvakielto (tietokenttä)</w:t>
        </w:r>
      </w:ins>
    </w:p>
    <w:p w:rsidR="001D237B" w:rsidRPr="00CC1036" w:rsidRDefault="001D237B">
      <w:pPr>
        <w:pStyle w:val="Luettelokappale"/>
        <w:numPr>
          <w:ilvl w:val="0"/>
          <w:numId w:val="34"/>
        </w:numPr>
        <w:rPr>
          <w:ins w:id="1030" w:author="Tuomainen Mika" w:date="2014-04-03T00:30:00Z"/>
        </w:rPr>
        <w:pPrChange w:id="1031" w:author="Tuomainen Mika" w:date="2014-04-03T23:16:00Z">
          <w:pPr>
            <w:pStyle w:val="Luettelokappale"/>
            <w:numPr>
              <w:ilvl w:val="4"/>
              <w:numId w:val="28"/>
            </w:numPr>
            <w:ind w:left="3600" w:hanging="360"/>
          </w:pPr>
        </w:pPrChange>
      </w:pPr>
      <w:ins w:id="1032" w:author="Tuomainen Mika" w:date="2014-04-03T00:24:00Z">
        <w:r w:rsidRPr="00CC1036">
          <w:t>Saako lähetteen lähettäjälle lähettää hoitopalautetta (tietokenttä)</w:t>
        </w:r>
      </w:ins>
    </w:p>
    <w:p w:rsidR="001D237B" w:rsidRPr="00CC1036" w:rsidRDefault="001D237B">
      <w:pPr>
        <w:pStyle w:val="Luettelokappale"/>
        <w:numPr>
          <w:ilvl w:val="0"/>
          <w:numId w:val="34"/>
        </w:numPr>
        <w:rPr>
          <w:ins w:id="1033" w:author="Tuomainen Mika" w:date="2014-04-03T00:30:00Z"/>
        </w:rPr>
        <w:pPrChange w:id="1034" w:author="Tuomainen Mika" w:date="2014-04-03T23:16:00Z">
          <w:pPr>
            <w:pStyle w:val="Luettelokappale"/>
            <w:numPr>
              <w:ilvl w:val="4"/>
              <w:numId w:val="28"/>
            </w:numPr>
            <w:ind w:left="3600" w:hanging="360"/>
          </w:pPr>
        </w:pPrChange>
      </w:pPr>
      <w:ins w:id="1035" w:author="Tuomainen Mika" w:date="2014-04-03T00:24:00Z">
        <w:r w:rsidRPr="00CC1036">
          <w:t>Saako vastaanottavan laitoksen potilaan tietoja selata ATK-järjestelmän kautta (tietokenttä)</w:t>
        </w:r>
      </w:ins>
    </w:p>
    <w:p w:rsidR="001D237B" w:rsidRPr="00CC1036" w:rsidRDefault="001D237B">
      <w:pPr>
        <w:pStyle w:val="Luettelokappale"/>
        <w:numPr>
          <w:ilvl w:val="0"/>
          <w:numId w:val="34"/>
        </w:numPr>
        <w:rPr>
          <w:ins w:id="1036" w:author="Tuomainen Mika" w:date="2014-04-03T00:24:00Z"/>
        </w:rPr>
        <w:pPrChange w:id="1037" w:author="Tuomainen Mika" w:date="2014-04-03T23:16:00Z">
          <w:pPr>
            <w:pStyle w:val="Luettelokappale"/>
            <w:numPr>
              <w:ilvl w:val="4"/>
              <w:numId w:val="28"/>
            </w:numPr>
            <w:ind w:left="3600" w:hanging="360"/>
          </w:pPr>
        </w:pPrChange>
      </w:pPr>
      <w:ins w:id="1038" w:author="Tuomainen Mika" w:date="2014-04-03T00:24:00Z">
        <w:r w:rsidRPr="00CC1036">
          <w:t>Onko tarpeen vaatiessa konsultoijalla lupa kutsua potilas hoitoon (tietokenttä)</w:t>
        </w:r>
      </w:ins>
    </w:p>
    <w:p w:rsidR="001D237B" w:rsidRDefault="001D237B" w:rsidP="00CC1036">
      <w:pPr>
        <w:rPr>
          <w:ins w:id="1039" w:author="Tuomainen Mika" w:date="2014-04-03T00:30:00Z"/>
        </w:rPr>
      </w:pPr>
      <w:ins w:id="1040" w:author="Tuomainen Mika" w:date="2014-04-03T00:24:00Z">
        <w:r>
          <w:tab/>
        </w:r>
      </w:ins>
    </w:p>
    <w:p w:rsidR="001D237B" w:rsidRDefault="001D237B">
      <w:pPr>
        <w:ind w:left="720" w:firstLine="720"/>
        <w:rPr>
          <w:ins w:id="1041" w:author="Tuomainen Mika" w:date="2014-04-03T00:24:00Z"/>
        </w:rPr>
        <w:pPrChange w:id="1042" w:author="Tuomainen Mika" w:date="2014-04-03T23:40:00Z">
          <w:pPr/>
        </w:pPrChange>
      </w:pPr>
      <w:ins w:id="1043" w:author="Tuomainen Mika" w:date="2014-04-03T00:24:00Z">
        <w:r w:rsidRPr="004D166B">
          <w:rPr>
            <w:b/>
            <w:rPrChange w:id="1044" w:author="Tuomainen Mika" w:date="2014-04-03T23:39:00Z">
              <w:rPr/>
            </w:rPrChange>
          </w:rPr>
          <w:t>Asiakirjat</w:t>
        </w:r>
        <w:r>
          <w:t xml:space="preserve"> (otsikko: </w:t>
        </w:r>
        <w:r w:rsidRPr="009C17C5">
          <w:t>1.2.246.537.6.40182.2009</w:t>
        </w:r>
        <w:r>
          <w:t>:6)</w:t>
        </w:r>
      </w:ins>
    </w:p>
    <w:p w:rsidR="001D237B" w:rsidRDefault="001D237B" w:rsidP="00CC1036">
      <w:pPr>
        <w:rPr>
          <w:ins w:id="1045" w:author="Tuomainen Mika" w:date="2014-04-03T00:30:00Z"/>
        </w:rPr>
      </w:pPr>
      <w:ins w:id="1046" w:author="Tuomainen Mika" w:date="2014-04-03T00:24:00Z">
        <w:r>
          <w:tab/>
        </w:r>
        <w:r>
          <w:tab/>
        </w:r>
        <w:r>
          <w:tab/>
        </w:r>
      </w:ins>
    </w:p>
    <w:p w:rsidR="001D237B" w:rsidRDefault="001D237B">
      <w:pPr>
        <w:ind w:left="720" w:firstLine="720"/>
        <w:rPr>
          <w:ins w:id="1047" w:author="Tuomainen Mika" w:date="2014-04-03T00:24:00Z"/>
        </w:rPr>
        <w:pPrChange w:id="1048" w:author="Tuomainen Mika" w:date="2014-04-03T23:40:00Z">
          <w:pPr/>
        </w:pPrChange>
      </w:pPr>
      <w:ins w:id="1049" w:author="Tuomainen Mika" w:date="2014-04-03T00:24:00Z">
        <w:r w:rsidRPr="004D166B">
          <w:rPr>
            <w:b/>
            <w:rPrChange w:id="1050" w:author="Tuomainen Mika" w:date="2014-04-03T23:39:00Z">
              <w:rPr/>
            </w:rPrChange>
          </w:rPr>
          <w:t>Etuudet ja eläkejärjestelyt</w:t>
        </w:r>
        <w:r>
          <w:t xml:space="preserve"> (otsikko: </w:t>
        </w:r>
        <w:r w:rsidRPr="009C17C5">
          <w:t>1.2.246.537.6.40182.2009</w:t>
        </w:r>
        <w:r>
          <w:t>:7)</w:t>
        </w:r>
      </w:ins>
    </w:p>
    <w:p w:rsidR="001D237B" w:rsidRDefault="001D237B" w:rsidP="00CC1036">
      <w:pPr>
        <w:rPr>
          <w:ins w:id="1051" w:author="Tuomainen Mika" w:date="2014-04-03T00:31:00Z"/>
        </w:rPr>
      </w:pPr>
      <w:ins w:id="1052" w:author="Tuomainen Mika" w:date="2014-04-03T00:24:00Z">
        <w:r>
          <w:tab/>
        </w:r>
        <w:r>
          <w:tab/>
        </w:r>
      </w:ins>
    </w:p>
    <w:p w:rsidR="001D237B" w:rsidRDefault="001D237B">
      <w:pPr>
        <w:ind w:left="720" w:firstLine="720"/>
        <w:rPr>
          <w:ins w:id="1053" w:author="Tuomainen Mika" w:date="2014-04-03T00:31:00Z"/>
        </w:rPr>
        <w:pPrChange w:id="1054" w:author="Tuomainen Mika" w:date="2014-04-03T23:40:00Z">
          <w:pPr>
            <w:pStyle w:val="Luettelokappale"/>
            <w:numPr>
              <w:ilvl w:val="4"/>
              <w:numId w:val="29"/>
            </w:numPr>
            <w:ind w:left="3600" w:hanging="360"/>
          </w:pPr>
        </w:pPrChange>
      </w:pPr>
      <w:ins w:id="1055" w:author="Tuomainen Mika" w:date="2014-04-03T00:24:00Z">
        <w:r w:rsidRPr="004D166B">
          <w:rPr>
            <w:b/>
            <w:rPrChange w:id="1056" w:author="Tuomainen Mika" w:date="2014-04-03T23:39:00Z">
              <w:rPr/>
            </w:rPrChange>
          </w:rPr>
          <w:t>Lähetteen muut tiedot</w:t>
        </w:r>
        <w:r>
          <w:t xml:space="preserve"> (otsikko: </w:t>
        </w:r>
        <w:r w:rsidRPr="009C17C5">
          <w:t>1.2.246.537.6.40182.2009</w:t>
        </w:r>
        <w:r>
          <w:t>:4)</w:t>
        </w:r>
      </w:ins>
    </w:p>
    <w:p w:rsidR="001D237B" w:rsidRPr="00CC1036" w:rsidRDefault="001D237B">
      <w:pPr>
        <w:pStyle w:val="Luettelokappale"/>
        <w:numPr>
          <w:ilvl w:val="0"/>
          <w:numId w:val="35"/>
        </w:numPr>
        <w:rPr>
          <w:ins w:id="1057" w:author="Tuomainen Mika" w:date="2014-04-03T00:31:00Z"/>
        </w:rPr>
        <w:pPrChange w:id="1058" w:author="Tuomainen Mika" w:date="2014-04-03T23:16:00Z">
          <w:pPr>
            <w:pStyle w:val="Luettelokappale"/>
            <w:numPr>
              <w:ilvl w:val="4"/>
              <w:numId w:val="29"/>
            </w:numPr>
            <w:ind w:left="3600" w:hanging="360"/>
          </w:pPr>
        </w:pPrChange>
      </w:pPr>
      <w:ins w:id="1059" w:author="Tuomainen Mika" w:date="2014-04-03T00:24:00Z">
        <w:r w:rsidRPr="00CC1036">
          <w:t xml:space="preserve">Onko kyseessä työtapaturma (tietokenttä) </w:t>
        </w:r>
      </w:ins>
    </w:p>
    <w:p w:rsidR="001D237B" w:rsidRPr="00CC1036" w:rsidRDefault="001D237B">
      <w:pPr>
        <w:pStyle w:val="Luettelokappale"/>
        <w:numPr>
          <w:ilvl w:val="0"/>
          <w:numId w:val="35"/>
        </w:numPr>
        <w:rPr>
          <w:ins w:id="1060" w:author="Tuomainen Mika" w:date="2014-04-03T00:31:00Z"/>
        </w:rPr>
        <w:pPrChange w:id="1061" w:author="Tuomainen Mika" w:date="2014-04-03T23:16:00Z">
          <w:pPr>
            <w:pStyle w:val="Luettelokappale"/>
            <w:numPr>
              <w:ilvl w:val="4"/>
              <w:numId w:val="29"/>
            </w:numPr>
            <w:ind w:left="3600" w:hanging="360"/>
          </w:pPr>
        </w:pPrChange>
      </w:pPr>
      <w:ins w:id="1062" w:author="Tuomainen Mika" w:date="2014-04-03T00:24:00Z">
        <w:r w:rsidRPr="00CC1036">
          <w:t xml:space="preserve">Lähettävä lääkäri tarvitsee loppulausunnon (tietokenttä) </w:t>
        </w:r>
      </w:ins>
    </w:p>
    <w:p w:rsidR="001D237B" w:rsidRPr="00CC1036" w:rsidRDefault="001D237B">
      <w:pPr>
        <w:pStyle w:val="Luettelokappale"/>
        <w:numPr>
          <w:ilvl w:val="0"/>
          <w:numId w:val="35"/>
        </w:numPr>
        <w:rPr>
          <w:ins w:id="1063" w:author="Tuomainen Mika" w:date="2014-04-03T00:31:00Z"/>
        </w:rPr>
        <w:pPrChange w:id="1064" w:author="Tuomainen Mika" w:date="2014-04-03T23:16:00Z">
          <w:pPr>
            <w:pStyle w:val="Luettelokappale"/>
            <w:numPr>
              <w:ilvl w:val="4"/>
              <w:numId w:val="29"/>
            </w:numPr>
            <w:ind w:left="3600" w:hanging="360"/>
          </w:pPr>
        </w:pPrChange>
      </w:pPr>
      <w:ins w:id="1065" w:author="Tuomainen Mika" w:date="2014-04-03T00:24:00Z">
        <w:r w:rsidRPr="00CC1036">
          <w:t xml:space="preserve">Voiko lähettäjä huolehtia jatkohoidosta (tietokenttä) </w:t>
        </w:r>
      </w:ins>
    </w:p>
    <w:p w:rsidR="001D237B" w:rsidRPr="00CC1036" w:rsidRDefault="001D237B">
      <w:pPr>
        <w:pStyle w:val="Luettelokappale"/>
        <w:numPr>
          <w:ilvl w:val="0"/>
          <w:numId w:val="35"/>
        </w:numPr>
        <w:rPr>
          <w:ins w:id="1066" w:author="Tuomainen Mika" w:date="2014-04-03T00:31:00Z"/>
        </w:rPr>
        <w:pPrChange w:id="1067" w:author="Tuomainen Mika" w:date="2014-04-03T23:16:00Z">
          <w:pPr>
            <w:pStyle w:val="Luettelokappale"/>
            <w:numPr>
              <w:ilvl w:val="4"/>
              <w:numId w:val="29"/>
            </w:numPr>
            <w:ind w:left="3600" w:hanging="360"/>
          </w:pPr>
        </w:pPrChange>
      </w:pPr>
      <w:ins w:id="1068" w:author="Tuomainen Mika" w:date="2014-04-03T00:24:00Z">
        <w:r w:rsidRPr="00CC1036">
          <w:lastRenderedPageBreak/>
          <w:t xml:space="preserve">Onko vastaanottavalla lääkärillä EML-oikeus (tietokenttä) </w:t>
        </w:r>
      </w:ins>
    </w:p>
    <w:p w:rsidR="001D237B" w:rsidRPr="00CC1036" w:rsidRDefault="001D237B">
      <w:pPr>
        <w:pStyle w:val="Luettelokappale"/>
        <w:numPr>
          <w:ilvl w:val="0"/>
          <w:numId w:val="35"/>
        </w:numPr>
        <w:rPr>
          <w:ins w:id="1069" w:author="Tuomainen Mika" w:date="2014-04-03T00:31:00Z"/>
        </w:rPr>
        <w:pPrChange w:id="1070" w:author="Tuomainen Mika" w:date="2014-04-03T23:16:00Z">
          <w:pPr>
            <w:pStyle w:val="Luettelokappale"/>
            <w:numPr>
              <w:ilvl w:val="4"/>
              <w:numId w:val="29"/>
            </w:numPr>
            <w:ind w:left="3600" w:hanging="360"/>
          </w:pPr>
        </w:pPrChange>
      </w:pPr>
      <w:ins w:id="1071" w:author="Tuomainen Mika" w:date="2014-04-03T00:24:00Z">
        <w:r w:rsidRPr="00CC1036">
          <w:t xml:space="preserve">Ulkokuntalaisen hoitoonoton syy (tietokenttä) </w:t>
        </w:r>
      </w:ins>
    </w:p>
    <w:p w:rsidR="001D237B" w:rsidRDefault="001D237B">
      <w:pPr>
        <w:pStyle w:val="Luettelokappale"/>
        <w:numPr>
          <w:ilvl w:val="0"/>
          <w:numId w:val="35"/>
        </w:numPr>
        <w:rPr>
          <w:ins w:id="1072" w:author="Tuomainen Mika" w:date="2014-04-03T00:24:00Z"/>
        </w:rPr>
        <w:pPrChange w:id="1073" w:author="Tuomainen Mika" w:date="2014-04-03T23:16:00Z">
          <w:pPr>
            <w:pStyle w:val="Luettelokappale"/>
            <w:numPr>
              <w:ilvl w:val="4"/>
              <w:numId w:val="29"/>
            </w:numPr>
            <w:ind w:left="3600" w:hanging="360"/>
          </w:pPr>
        </w:pPrChange>
      </w:pPr>
      <w:ins w:id="1074" w:author="Tuomainen Mika" w:date="2014-04-03T00:24:00Z">
        <w:r w:rsidRPr="00CC1036">
          <w:t xml:space="preserve">Ulkokuntalaisen hoitoonoton hyväksymistapa (tietokenttä) </w:t>
        </w:r>
      </w:ins>
    </w:p>
    <w:p w:rsidR="001D237B" w:rsidRDefault="001D237B" w:rsidP="00CC1036">
      <w:pPr>
        <w:rPr>
          <w:ins w:id="1075" w:author="Tuomainen Mika" w:date="2014-04-03T00:31:00Z"/>
        </w:rPr>
      </w:pPr>
      <w:ins w:id="1076" w:author="Tuomainen Mika" w:date="2014-04-03T00:24:00Z">
        <w:r>
          <w:tab/>
        </w:r>
        <w:r>
          <w:tab/>
        </w:r>
      </w:ins>
    </w:p>
    <w:p w:rsidR="001D237B" w:rsidRDefault="001D237B">
      <w:pPr>
        <w:ind w:left="720" w:firstLine="720"/>
        <w:rPr>
          <w:ins w:id="1077" w:author="Tuomainen Mika" w:date="2014-04-03T00:31:00Z"/>
        </w:rPr>
        <w:pPrChange w:id="1078" w:author="Tuomainen Mika" w:date="2014-04-03T23:40:00Z">
          <w:pPr>
            <w:pStyle w:val="Luettelokappale"/>
            <w:numPr>
              <w:numId w:val="30"/>
            </w:numPr>
            <w:ind w:left="3600" w:hanging="360"/>
          </w:pPr>
        </w:pPrChange>
      </w:pPr>
      <w:ins w:id="1079" w:author="Tuomainen Mika" w:date="2014-04-03T00:24:00Z">
        <w:r w:rsidRPr="004D166B">
          <w:rPr>
            <w:b/>
            <w:rPrChange w:id="1080" w:author="Tuomainen Mika" w:date="2014-04-03T23:40:00Z">
              <w:rPr/>
            </w:rPrChange>
          </w:rPr>
          <w:t>Aikaisempi hoito</w:t>
        </w:r>
        <w:r>
          <w:t xml:space="preserve"> (otsikko: </w:t>
        </w:r>
        <w:r w:rsidRPr="009C17C5">
          <w:t>1.2.246.537.6.40182.2009</w:t>
        </w:r>
        <w:r>
          <w:t>:9)</w:t>
        </w:r>
      </w:ins>
    </w:p>
    <w:p w:rsidR="001D237B" w:rsidRPr="00CC1036" w:rsidRDefault="001D237B">
      <w:pPr>
        <w:pStyle w:val="Luettelokappale"/>
        <w:numPr>
          <w:ilvl w:val="0"/>
          <w:numId w:val="36"/>
        </w:numPr>
        <w:rPr>
          <w:ins w:id="1081" w:author="Tuomainen Mika" w:date="2014-04-03T00:24:00Z"/>
        </w:rPr>
        <w:pPrChange w:id="1082" w:author="Tuomainen Mika" w:date="2014-04-03T23:16:00Z">
          <w:pPr>
            <w:pStyle w:val="Luettelokappale"/>
            <w:numPr>
              <w:numId w:val="30"/>
            </w:numPr>
            <w:ind w:left="3600" w:hanging="360"/>
          </w:pPr>
        </w:pPrChange>
      </w:pPr>
      <w:ins w:id="1083" w:author="Tuomainen Mika" w:date="2014-04-03T00:24:00Z">
        <w:r w:rsidRPr="00CC1036">
          <w:t xml:space="preserve">Onko hoidettu aiemmin (tietokenttä) </w:t>
        </w:r>
      </w:ins>
    </w:p>
    <w:p w:rsidR="001D237B" w:rsidRDefault="001D237B" w:rsidP="00CC1036">
      <w:pPr>
        <w:rPr>
          <w:ins w:id="1084" w:author="Tuomainen Mika" w:date="2014-04-03T00:32:00Z"/>
        </w:rPr>
      </w:pPr>
      <w:ins w:id="1085" w:author="Tuomainen Mika" w:date="2014-04-03T00:24:00Z">
        <w:r>
          <w:tab/>
        </w:r>
        <w:r>
          <w:tab/>
        </w:r>
        <w:r>
          <w:tab/>
        </w:r>
      </w:ins>
    </w:p>
    <w:p w:rsidR="001D237B" w:rsidRDefault="001D237B">
      <w:pPr>
        <w:ind w:left="720" w:firstLine="720"/>
        <w:rPr>
          <w:ins w:id="1086" w:author="Tuomainen Mika" w:date="2014-04-03T00:24:00Z"/>
        </w:rPr>
        <w:pPrChange w:id="1087" w:author="Tuomainen Mika" w:date="2014-04-03T23:40:00Z">
          <w:pPr/>
        </w:pPrChange>
      </w:pPr>
      <w:ins w:id="1088" w:author="Tuomainen Mika" w:date="2014-04-03T00:24:00Z">
        <w:r w:rsidRPr="004D166B">
          <w:rPr>
            <w:b/>
            <w:rPrChange w:id="1089" w:author="Tuomainen Mika" w:date="2014-04-03T23:40:00Z">
              <w:rPr/>
            </w:rPrChange>
          </w:rPr>
          <w:t>Palvelutapahtuma</w:t>
        </w:r>
        <w:r>
          <w:t xml:space="preserve"> (otsikko: </w:t>
        </w:r>
        <w:r w:rsidRPr="008D2C1A">
          <w:t>1.2.246.537.6.40182.2009</w:t>
        </w:r>
        <w:r>
          <w:t>:10)</w:t>
        </w:r>
      </w:ins>
    </w:p>
    <w:p w:rsidR="001D237B" w:rsidRDefault="001D237B" w:rsidP="00CC1036">
      <w:pPr>
        <w:rPr>
          <w:ins w:id="1090" w:author="Tuomainen Mika" w:date="2014-04-03T00:32:00Z"/>
        </w:rPr>
      </w:pPr>
      <w:ins w:id="1091" w:author="Tuomainen Mika" w:date="2014-04-03T00:24:00Z">
        <w:r>
          <w:tab/>
        </w:r>
        <w:r>
          <w:tab/>
        </w:r>
        <w:r>
          <w:tab/>
        </w:r>
      </w:ins>
    </w:p>
    <w:p w:rsidR="001D237B" w:rsidRDefault="001D237B">
      <w:pPr>
        <w:ind w:left="720" w:firstLine="720"/>
        <w:rPr>
          <w:ins w:id="1092" w:author="Tuomainen Mika" w:date="2014-04-03T00:32:00Z"/>
        </w:rPr>
        <w:pPrChange w:id="1093" w:author="Tuomainen Mika" w:date="2014-04-03T23:40:00Z">
          <w:pPr>
            <w:pStyle w:val="Luettelokappale"/>
            <w:numPr>
              <w:numId w:val="30"/>
            </w:numPr>
            <w:ind w:left="3600" w:hanging="360"/>
          </w:pPr>
        </w:pPrChange>
      </w:pPr>
      <w:ins w:id="1094" w:author="Tuomainen Mika" w:date="2014-04-03T00:24:00Z">
        <w:r w:rsidRPr="004D166B">
          <w:rPr>
            <w:b/>
            <w:rPrChange w:id="1095" w:author="Tuomainen Mika" w:date="2014-04-03T23:40:00Z">
              <w:rPr/>
            </w:rPrChange>
          </w:rPr>
          <w:t>Maksutiedot</w:t>
        </w:r>
        <w:r>
          <w:t xml:space="preserve"> (otsikko: </w:t>
        </w:r>
        <w:r w:rsidRPr="008D2C1A">
          <w:t>1.2.246.537.6.40182.2009</w:t>
        </w:r>
        <w:r>
          <w:t>:11)</w:t>
        </w:r>
      </w:ins>
    </w:p>
    <w:p w:rsidR="00566FD3" w:rsidRPr="00CC1036" w:rsidRDefault="001D237B">
      <w:pPr>
        <w:pStyle w:val="Luettelokappale"/>
        <w:numPr>
          <w:ilvl w:val="0"/>
          <w:numId w:val="36"/>
        </w:numPr>
        <w:rPr>
          <w:ins w:id="1096" w:author="Tuomainen Mika" w:date="2014-04-03T00:32:00Z"/>
        </w:rPr>
        <w:pPrChange w:id="1097" w:author="Tuomainen Mika" w:date="2014-04-03T23:16:00Z">
          <w:pPr>
            <w:pStyle w:val="Luettelokappale"/>
            <w:numPr>
              <w:numId w:val="30"/>
            </w:numPr>
            <w:ind w:left="3600" w:hanging="360"/>
          </w:pPr>
        </w:pPrChange>
      </w:pPr>
      <w:ins w:id="1098" w:author="Tuomainen Mika" w:date="2014-04-03T00:24:00Z">
        <w:r w:rsidRPr="00CC1036">
          <w:t>Maksaja (tietokenttä)</w:t>
        </w:r>
      </w:ins>
    </w:p>
    <w:p w:rsidR="001D237B" w:rsidRDefault="001D237B">
      <w:pPr>
        <w:pStyle w:val="Luettelokappale"/>
        <w:numPr>
          <w:ilvl w:val="0"/>
          <w:numId w:val="36"/>
        </w:numPr>
        <w:rPr>
          <w:ins w:id="1099" w:author="Tuomainen Mika" w:date="2014-04-03T00:24:00Z"/>
        </w:rPr>
        <w:pPrChange w:id="1100" w:author="Tuomainen Mika" w:date="2014-04-03T23:16:00Z">
          <w:pPr>
            <w:pStyle w:val="Luettelokappale"/>
            <w:numPr>
              <w:numId w:val="30"/>
            </w:numPr>
            <w:ind w:left="3600" w:hanging="360"/>
          </w:pPr>
        </w:pPrChange>
      </w:pPr>
      <w:ins w:id="1101" w:author="Tuomainen Mika" w:date="2014-04-03T00:24:00Z">
        <w:r w:rsidRPr="00CC1036">
          <w:t>Maksusitoumus (tietokenttä)</w:t>
        </w:r>
      </w:ins>
    </w:p>
    <w:p w:rsidR="00566FD3" w:rsidRDefault="001D237B" w:rsidP="00CC1036">
      <w:pPr>
        <w:rPr>
          <w:ins w:id="1102" w:author="Tuomainen Mika" w:date="2014-04-03T00:32:00Z"/>
        </w:rPr>
      </w:pPr>
      <w:ins w:id="1103" w:author="Tuomainen Mika" w:date="2014-04-03T00:24:00Z">
        <w:r>
          <w:tab/>
        </w:r>
        <w:r>
          <w:tab/>
        </w:r>
        <w:r>
          <w:tab/>
        </w:r>
      </w:ins>
    </w:p>
    <w:p w:rsidR="00566FD3" w:rsidRDefault="001D237B">
      <w:pPr>
        <w:ind w:left="720" w:firstLine="720"/>
        <w:rPr>
          <w:ins w:id="1104" w:author="Tuomainen Mika" w:date="2014-04-03T00:32:00Z"/>
        </w:rPr>
        <w:pPrChange w:id="1105" w:author="Tuomainen Mika" w:date="2014-04-03T23:40:00Z">
          <w:pPr>
            <w:pStyle w:val="Luettelokappale"/>
            <w:numPr>
              <w:ilvl w:val="4"/>
              <w:numId w:val="31"/>
            </w:numPr>
            <w:ind w:left="3600" w:hanging="360"/>
          </w:pPr>
        </w:pPrChange>
      </w:pPr>
      <w:ins w:id="1106" w:author="Tuomainen Mika" w:date="2014-04-03T00:24:00Z">
        <w:r w:rsidRPr="004D166B">
          <w:rPr>
            <w:b/>
            <w:rPrChange w:id="1107" w:author="Tuomainen Mika" w:date="2014-04-03T23:40:00Z">
              <w:rPr/>
            </w:rPrChange>
          </w:rPr>
          <w:t>Kuljetuksen järjestäminen</w:t>
        </w:r>
        <w:r>
          <w:t xml:space="preserve"> (otsikko: </w:t>
        </w:r>
        <w:r w:rsidRPr="008D2C1A">
          <w:t>1.2.246.537.6.40182.2009</w:t>
        </w:r>
        <w:r>
          <w:t>:12)</w:t>
        </w:r>
      </w:ins>
    </w:p>
    <w:p w:rsidR="00566FD3" w:rsidRPr="00CC1036" w:rsidRDefault="001D237B">
      <w:pPr>
        <w:pStyle w:val="Luettelokappale"/>
        <w:numPr>
          <w:ilvl w:val="0"/>
          <w:numId w:val="37"/>
        </w:numPr>
        <w:rPr>
          <w:ins w:id="1108" w:author="Tuomainen Mika" w:date="2014-04-03T00:32:00Z"/>
        </w:rPr>
        <w:pPrChange w:id="1109" w:author="Tuomainen Mika" w:date="2014-04-03T23:16:00Z">
          <w:pPr>
            <w:pStyle w:val="Luettelokappale"/>
            <w:numPr>
              <w:ilvl w:val="4"/>
              <w:numId w:val="31"/>
            </w:numPr>
            <w:ind w:left="3600" w:hanging="360"/>
          </w:pPr>
        </w:pPrChange>
      </w:pPr>
      <w:ins w:id="1110" w:author="Tuomainen Mika" w:date="2014-04-03T00:24:00Z">
        <w:r w:rsidRPr="00CC1036">
          <w:t>Kuljetustapa (tietokenttä)</w:t>
        </w:r>
      </w:ins>
    </w:p>
    <w:p w:rsidR="00566FD3" w:rsidRPr="00CC1036" w:rsidRDefault="001D237B">
      <w:pPr>
        <w:pStyle w:val="Luettelokappale"/>
        <w:numPr>
          <w:ilvl w:val="0"/>
          <w:numId w:val="37"/>
        </w:numPr>
        <w:rPr>
          <w:ins w:id="1111" w:author="Tuomainen Mika" w:date="2014-04-03T00:32:00Z"/>
        </w:rPr>
        <w:pPrChange w:id="1112" w:author="Tuomainen Mika" w:date="2014-04-03T23:16:00Z">
          <w:pPr>
            <w:pStyle w:val="Luettelokappale"/>
            <w:numPr>
              <w:ilvl w:val="4"/>
              <w:numId w:val="31"/>
            </w:numPr>
            <w:ind w:left="3600" w:hanging="360"/>
          </w:pPr>
        </w:pPrChange>
      </w:pPr>
      <w:ins w:id="1113" w:author="Tuomainen Mika" w:date="2014-04-03T00:24:00Z">
        <w:r w:rsidRPr="00CC1036">
          <w:t>Saattotarve (tietokenttä)</w:t>
        </w:r>
      </w:ins>
    </w:p>
    <w:p w:rsidR="00566FD3" w:rsidRPr="00CC1036" w:rsidRDefault="001D237B">
      <w:pPr>
        <w:pStyle w:val="Luettelokappale"/>
        <w:numPr>
          <w:ilvl w:val="0"/>
          <w:numId w:val="37"/>
        </w:numPr>
        <w:rPr>
          <w:ins w:id="1114" w:author="Tuomainen Mika" w:date="2014-04-03T00:32:00Z"/>
        </w:rPr>
        <w:pPrChange w:id="1115" w:author="Tuomainen Mika" w:date="2014-04-03T23:16:00Z">
          <w:pPr>
            <w:pStyle w:val="Luettelokappale"/>
            <w:numPr>
              <w:ilvl w:val="4"/>
              <w:numId w:val="31"/>
            </w:numPr>
            <w:ind w:left="3600" w:hanging="360"/>
          </w:pPr>
        </w:pPrChange>
      </w:pPr>
      <w:ins w:id="1116" w:author="Tuomainen Mika" w:date="2014-04-03T00:24:00Z">
        <w:r w:rsidRPr="00CC1036">
          <w:t>Kuljetuksen KELA-korvaus (tietokenttä)</w:t>
        </w:r>
      </w:ins>
    </w:p>
    <w:p w:rsidR="00566FD3" w:rsidRPr="00CC1036" w:rsidRDefault="001D237B">
      <w:pPr>
        <w:pStyle w:val="Luettelokappale"/>
        <w:numPr>
          <w:ilvl w:val="0"/>
          <w:numId w:val="37"/>
        </w:numPr>
        <w:rPr>
          <w:ins w:id="1117" w:author="Tuomainen Mika" w:date="2014-04-03T00:32:00Z"/>
        </w:rPr>
        <w:pPrChange w:id="1118" w:author="Tuomainen Mika" w:date="2014-04-03T23:16:00Z">
          <w:pPr>
            <w:pStyle w:val="Luettelokappale"/>
            <w:numPr>
              <w:ilvl w:val="4"/>
              <w:numId w:val="31"/>
            </w:numPr>
            <w:ind w:left="3600" w:hanging="360"/>
          </w:pPr>
        </w:pPrChange>
      </w:pPr>
      <w:ins w:id="1119" w:author="Tuomainen Mika" w:date="2014-04-03T00:24:00Z">
        <w:r w:rsidRPr="00CC1036">
          <w:t>Kuljetuksen lähtöpaikka (tietokenttä)</w:t>
        </w:r>
      </w:ins>
    </w:p>
    <w:p w:rsidR="001D237B" w:rsidRPr="00CC1036" w:rsidRDefault="001D237B">
      <w:pPr>
        <w:pStyle w:val="Luettelokappale"/>
        <w:numPr>
          <w:ilvl w:val="0"/>
          <w:numId w:val="37"/>
        </w:numPr>
        <w:rPr>
          <w:ins w:id="1120" w:author="Tuomainen Mika" w:date="2014-04-03T00:24:00Z"/>
        </w:rPr>
        <w:pPrChange w:id="1121" w:author="Tuomainen Mika" w:date="2014-04-03T23:16:00Z">
          <w:pPr>
            <w:pStyle w:val="Luettelokappale"/>
            <w:numPr>
              <w:ilvl w:val="4"/>
              <w:numId w:val="31"/>
            </w:numPr>
            <w:ind w:left="3600" w:hanging="360"/>
          </w:pPr>
        </w:pPrChange>
      </w:pPr>
      <w:ins w:id="1122" w:author="Tuomainen Mika" w:date="2014-04-03T00:24:00Z">
        <w:r w:rsidRPr="00CC1036">
          <w:t>Kuljetuksen määränpää (tietokenttä)</w:t>
        </w:r>
      </w:ins>
    </w:p>
    <w:p w:rsidR="00566FD3" w:rsidRDefault="00566FD3" w:rsidP="00CC1036">
      <w:pPr>
        <w:rPr>
          <w:ins w:id="1123" w:author="Tuomainen Mika" w:date="2014-04-03T00:33:00Z"/>
        </w:rPr>
      </w:pPr>
      <w:ins w:id="1124" w:author="Tuomainen Mika" w:date="2014-04-03T00:24:00Z">
        <w:r>
          <w:tab/>
        </w:r>
        <w:r>
          <w:tab/>
        </w:r>
      </w:ins>
    </w:p>
    <w:p w:rsidR="001D237B" w:rsidRDefault="001D237B">
      <w:pPr>
        <w:ind w:left="1440"/>
        <w:rPr>
          <w:ins w:id="1125" w:author="Tuomainen Mika" w:date="2014-04-03T00:24:00Z"/>
        </w:rPr>
        <w:pPrChange w:id="1126" w:author="Tuomainen Mika" w:date="2014-04-03T23:40:00Z">
          <w:pPr/>
        </w:pPrChange>
      </w:pPr>
      <w:ins w:id="1127" w:author="Tuomainen Mika" w:date="2014-04-03T00:24:00Z">
        <w:r w:rsidRPr="004D166B">
          <w:rPr>
            <w:b/>
            <w:rPrChange w:id="1128" w:author="Tuomainen Mika" w:date="2014-04-03T23:40:00Z">
              <w:rPr/>
            </w:rPrChange>
          </w:rPr>
          <w:t>Diagnoosi: lähettämisen syyn diagnoosi</w:t>
        </w:r>
        <w:r>
          <w:t xml:space="preserve"> (otsikko: 1.2.246.537.6.14.2006:13) </w:t>
        </w:r>
      </w:ins>
    </w:p>
    <w:p w:rsidR="00566FD3" w:rsidRDefault="00566FD3" w:rsidP="00CC1036">
      <w:pPr>
        <w:rPr>
          <w:ins w:id="1129" w:author="Tuomainen Mika" w:date="2014-04-03T00:33:00Z"/>
        </w:rPr>
      </w:pPr>
      <w:ins w:id="1130" w:author="Tuomainen Mika" w:date="2014-04-03T00:24:00Z">
        <w:r>
          <w:tab/>
        </w:r>
        <w:r>
          <w:tab/>
        </w:r>
      </w:ins>
    </w:p>
    <w:p w:rsidR="001D237B" w:rsidRDefault="001D237B">
      <w:pPr>
        <w:ind w:left="720" w:firstLine="720"/>
        <w:rPr>
          <w:ins w:id="1131" w:author="Tuomainen Mika" w:date="2014-04-03T00:24:00Z"/>
        </w:rPr>
        <w:pPrChange w:id="1132" w:author="Tuomainen Mika" w:date="2014-04-03T23:40:00Z">
          <w:pPr/>
        </w:pPrChange>
      </w:pPr>
      <w:ins w:id="1133" w:author="Tuomainen Mika" w:date="2014-04-03T00:24:00Z">
        <w:r w:rsidRPr="004D166B">
          <w:rPr>
            <w:b/>
            <w:rPrChange w:id="1134" w:author="Tuomainen Mika" w:date="2014-04-03T23:40:00Z">
              <w:rPr/>
            </w:rPrChange>
          </w:rPr>
          <w:t>Esitiedot (anamneesi)</w:t>
        </w:r>
        <w:r>
          <w:t xml:space="preserve"> (otsikko: 1.2.246.537.6.14.2006:14)</w:t>
        </w:r>
      </w:ins>
    </w:p>
    <w:p w:rsidR="00566FD3" w:rsidRDefault="00566FD3" w:rsidP="00CC1036">
      <w:pPr>
        <w:rPr>
          <w:ins w:id="1135" w:author="Tuomainen Mika" w:date="2014-04-03T00:33:00Z"/>
        </w:rPr>
      </w:pPr>
      <w:ins w:id="1136" w:author="Tuomainen Mika" w:date="2014-04-03T00:24:00Z">
        <w:r>
          <w:tab/>
        </w:r>
        <w:r>
          <w:tab/>
        </w:r>
      </w:ins>
    </w:p>
    <w:p w:rsidR="001D237B" w:rsidRDefault="001D237B">
      <w:pPr>
        <w:ind w:left="720" w:firstLine="720"/>
        <w:rPr>
          <w:ins w:id="1137" w:author="Tuomainen Mika" w:date="2014-04-03T00:24:00Z"/>
        </w:rPr>
        <w:pPrChange w:id="1138" w:author="Tuomainen Mika" w:date="2014-04-03T23:41:00Z">
          <w:pPr/>
        </w:pPrChange>
      </w:pPr>
      <w:ins w:id="1139" w:author="Tuomainen Mika" w:date="2014-04-03T00:24:00Z">
        <w:r w:rsidRPr="004D166B">
          <w:rPr>
            <w:b/>
            <w:rPrChange w:id="1140" w:author="Tuomainen Mika" w:date="2014-04-03T23:41:00Z">
              <w:rPr/>
            </w:rPrChange>
          </w:rPr>
          <w:t>Nykytila</w:t>
        </w:r>
        <w:r>
          <w:t xml:space="preserve"> (otsikko: 1.2.246.537.6.14.2006:37)</w:t>
        </w:r>
      </w:ins>
    </w:p>
    <w:p w:rsidR="00566FD3" w:rsidRDefault="00566FD3" w:rsidP="00CC1036">
      <w:pPr>
        <w:rPr>
          <w:ins w:id="1141" w:author="Tuomainen Mika" w:date="2014-04-03T00:33:00Z"/>
        </w:rPr>
      </w:pPr>
      <w:ins w:id="1142" w:author="Tuomainen Mika" w:date="2014-04-03T00:24:00Z">
        <w:r>
          <w:tab/>
        </w:r>
        <w:r>
          <w:tab/>
        </w:r>
      </w:ins>
    </w:p>
    <w:p w:rsidR="00566FD3" w:rsidRDefault="001D237B">
      <w:pPr>
        <w:ind w:left="720" w:firstLine="720"/>
        <w:rPr>
          <w:ins w:id="1143" w:author="Tuomainen Mika" w:date="2014-04-03T00:33:00Z"/>
        </w:rPr>
        <w:pPrChange w:id="1144" w:author="Tuomainen Mika" w:date="2014-04-03T23:41:00Z">
          <w:pPr>
            <w:pStyle w:val="Luettelokappale"/>
            <w:numPr>
              <w:numId w:val="32"/>
            </w:numPr>
            <w:ind w:left="2520" w:hanging="360"/>
          </w:pPr>
        </w:pPrChange>
      </w:pPr>
      <w:ins w:id="1145" w:author="Tuomainen Mika" w:date="2014-04-03T00:24:00Z">
        <w:r w:rsidRPr="004D166B">
          <w:rPr>
            <w:b/>
            <w:rPrChange w:id="1146" w:author="Tuomainen Mika" w:date="2014-04-03T23:41:00Z">
              <w:rPr/>
            </w:rPrChange>
          </w:rPr>
          <w:t>Tutkimukset</w:t>
        </w:r>
        <w:r>
          <w:t xml:space="preserve"> (otsikko: 1.2.246.537.6.14.2006:53) </w:t>
        </w:r>
      </w:ins>
    </w:p>
    <w:p w:rsidR="001D237B" w:rsidRPr="00CC1036" w:rsidRDefault="001D237B">
      <w:pPr>
        <w:pStyle w:val="Luettelokappale"/>
        <w:numPr>
          <w:ilvl w:val="0"/>
          <w:numId w:val="38"/>
        </w:numPr>
        <w:rPr>
          <w:ins w:id="1147" w:author="Tuomainen Mika" w:date="2014-04-03T00:24:00Z"/>
        </w:rPr>
        <w:pPrChange w:id="1148" w:author="Tuomainen Mika" w:date="2014-04-03T23:16:00Z">
          <w:pPr>
            <w:pStyle w:val="Luettelokappale"/>
            <w:numPr>
              <w:numId w:val="32"/>
            </w:numPr>
            <w:ind w:left="2520" w:hanging="360"/>
          </w:pPr>
        </w:pPrChange>
      </w:pPr>
      <w:ins w:id="1149" w:author="Tuomainen Mika" w:date="2014-04-03T00:24:00Z">
        <w:r w:rsidRPr="00CC1036">
          <w:t xml:space="preserve">Tehdyt tutkimukset (tietokenttä) </w:t>
        </w:r>
      </w:ins>
    </w:p>
    <w:p w:rsidR="00566FD3" w:rsidRPr="00566FD3" w:rsidRDefault="00566FD3" w:rsidP="00CC1036">
      <w:pPr>
        <w:rPr>
          <w:ins w:id="1150" w:author="Tuomainen Mika" w:date="2014-04-03T00:33:00Z"/>
        </w:rPr>
      </w:pPr>
      <w:ins w:id="1151" w:author="Tuomainen Mika" w:date="2014-04-03T00:24:00Z">
        <w:r w:rsidRPr="00566FD3">
          <w:lastRenderedPageBreak/>
          <w:tab/>
        </w:r>
        <w:r w:rsidRPr="00566FD3">
          <w:tab/>
        </w:r>
      </w:ins>
    </w:p>
    <w:p w:rsidR="00566FD3" w:rsidRPr="00566FD3" w:rsidRDefault="001D237B">
      <w:pPr>
        <w:ind w:left="720" w:firstLine="720"/>
        <w:rPr>
          <w:ins w:id="1152" w:author="Tuomainen Mika" w:date="2014-04-03T00:33:00Z"/>
        </w:rPr>
        <w:pPrChange w:id="1153" w:author="Tuomainen Mika" w:date="2014-04-03T23:41:00Z">
          <w:pPr>
            <w:pStyle w:val="Luettelokappale"/>
            <w:numPr>
              <w:numId w:val="32"/>
            </w:numPr>
            <w:ind w:left="2520" w:hanging="360"/>
          </w:pPr>
        </w:pPrChange>
      </w:pPr>
      <w:ins w:id="1154" w:author="Tuomainen Mika" w:date="2014-04-03T00:24:00Z">
        <w:r w:rsidRPr="004D166B">
          <w:rPr>
            <w:b/>
            <w:rPrChange w:id="1155" w:author="Tuomainen Mika" w:date="2014-04-03T23:41:00Z">
              <w:rPr/>
            </w:rPrChange>
          </w:rPr>
          <w:t>Toimenpiteet</w:t>
        </w:r>
        <w:r w:rsidRPr="00566FD3">
          <w:t xml:space="preserve"> (otsikko: 1.2.246.537.6.14.2006:51) </w:t>
        </w:r>
      </w:ins>
    </w:p>
    <w:p w:rsidR="001D237B" w:rsidRPr="00CC1036" w:rsidRDefault="001D237B">
      <w:pPr>
        <w:pStyle w:val="Luettelokappale"/>
        <w:numPr>
          <w:ilvl w:val="0"/>
          <w:numId w:val="38"/>
        </w:numPr>
        <w:rPr>
          <w:ins w:id="1156" w:author="Tuomainen Mika" w:date="2014-04-03T00:24:00Z"/>
        </w:rPr>
        <w:pPrChange w:id="1157" w:author="Tuomainen Mika" w:date="2014-04-03T23:16:00Z">
          <w:pPr>
            <w:pStyle w:val="Luettelokappale"/>
            <w:numPr>
              <w:numId w:val="32"/>
            </w:numPr>
            <w:ind w:left="2520" w:hanging="360"/>
          </w:pPr>
        </w:pPrChange>
      </w:pPr>
      <w:ins w:id="1158" w:author="Tuomainen Mika" w:date="2014-04-03T00:24:00Z">
        <w:r w:rsidRPr="00CC1036">
          <w:t xml:space="preserve">Tehdyt toimenpiteet (tietokenttä) </w:t>
        </w:r>
      </w:ins>
    </w:p>
    <w:p w:rsidR="00566FD3" w:rsidRPr="00566FD3" w:rsidRDefault="00566FD3" w:rsidP="00CC1036">
      <w:pPr>
        <w:rPr>
          <w:ins w:id="1159" w:author="Tuomainen Mika" w:date="2014-04-03T00:33:00Z"/>
        </w:rPr>
      </w:pPr>
      <w:ins w:id="1160" w:author="Tuomainen Mika" w:date="2014-04-03T00:24:00Z">
        <w:r w:rsidRPr="00566FD3">
          <w:tab/>
        </w:r>
        <w:r w:rsidRPr="00566FD3">
          <w:tab/>
        </w:r>
      </w:ins>
    </w:p>
    <w:p w:rsidR="001D237B" w:rsidRDefault="001D237B">
      <w:pPr>
        <w:ind w:left="1440"/>
        <w:rPr>
          <w:ins w:id="1161" w:author="Tuomainen Mika" w:date="2014-04-03T00:24:00Z"/>
        </w:rPr>
        <w:pPrChange w:id="1162" w:author="Tuomainen Mika" w:date="2014-04-03T23:41:00Z">
          <w:pPr/>
        </w:pPrChange>
      </w:pPr>
      <w:ins w:id="1163" w:author="Tuomainen Mika" w:date="2014-04-03T00:24:00Z">
        <w:r w:rsidRPr="00861240">
          <w:rPr>
            <w:b/>
            <w:rPrChange w:id="1164" w:author="Tuomainen Mika" w:date="2014-04-03T23:41:00Z">
              <w:rPr/>
            </w:rPrChange>
          </w:rPr>
          <w:t>Diagnoosi: asiakkaan aikaisemmat sairaudet</w:t>
        </w:r>
        <w:r>
          <w:t xml:space="preserve"> (otsikko: 1.2.246.537.6.14.2006:13) </w:t>
        </w:r>
      </w:ins>
    </w:p>
    <w:p w:rsidR="00566FD3" w:rsidRDefault="00566FD3" w:rsidP="00CC1036">
      <w:pPr>
        <w:rPr>
          <w:ins w:id="1165" w:author="Tuomainen Mika" w:date="2014-04-03T00:33:00Z"/>
        </w:rPr>
      </w:pPr>
      <w:ins w:id="1166" w:author="Tuomainen Mika" w:date="2014-04-03T00:24:00Z">
        <w:r>
          <w:tab/>
        </w:r>
        <w:r>
          <w:tab/>
        </w:r>
      </w:ins>
    </w:p>
    <w:p w:rsidR="001D237B" w:rsidRDefault="001D237B">
      <w:pPr>
        <w:ind w:left="720" w:firstLine="720"/>
        <w:rPr>
          <w:ins w:id="1167" w:author="Tuomainen Mika" w:date="2014-04-03T00:24:00Z"/>
        </w:rPr>
        <w:pPrChange w:id="1168" w:author="Tuomainen Mika" w:date="2014-04-03T23:41:00Z">
          <w:pPr/>
        </w:pPrChange>
      </w:pPr>
      <w:ins w:id="1169" w:author="Tuomainen Mika" w:date="2014-04-03T00:24:00Z">
        <w:r w:rsidRPr="00861240">
          <w:rPr>
            <w:b/>
            <w:rPrChange w:id="1170" w:author="Tuomainen Mika" w:date="2014-04-03T23:41:00Z">
              <w:rPr/>
            </w:rPrChange>
          </w:rPr>
          <w:t>Loppuarvio</w:t>
        </w:r>
        <w:r>
          <w:t xml:space="preserve"> (otsikko: 1.2.246.537.6.14.2006:29) </w:t>
        </w:r>
      </w:ins>
    </w:p>
    <w:p w:rsidR="00566FD3" w:rsidRDefault="00566FD3" w:rsidP="00CC1036">
      <w:pPr>
        <w:rPr>
          <w:ins w:id="1171" w:author="Tuomainen Mika" w:date="2014-04-03T00:33:00Z"/>
        </w:rPr>
      </w:pPr>
      <w:ins w:id="1172" w:author="Tuomainen Mika" w:date="2014-04-03T00:24:00Z">
        <w:r>
          <w:tab/>
        </w:r>
        <w:r>
          <w:tab/>
        </w:r>
      </w:ins>
    </w:p>
    <w:p w:rsidR="001D237B" w:rsidRDefault="001D237B">
      <w:pPr>
        <w:ind w:left="720" w:firstLine="720"/>
        <w:rPr>
          <w:ins w:id="1173" w:author="Tuomainen Mika" w:date="2014-04-03T00:24:00Z"/>
        </w:rPr>
        <w:pPrChange w:id="1174" w:author="Tuomainen Mika" w:date="2014-04-03T23:41:00Z">
          <w:pPr/>
        </w:pPrChange>
      </w:pPr>
      <w:ins w:id="1175" w:author="Tuomainen Mika" w:date="2014-04-03T00:24:00Z">
        <w:r w:rsidRPr="00861240">
          <w:rPr>
            <w:b/>
            <w:rPrChange w:id="1176" w:author="Tuomainen Mika" w:date="2014-04-03T23:41:00Z">
              <w:rPr/>
            </w:rPrChange>
          </w:rPr>
          <w:t>Lääkehoito</w:t>
        </w:r>
        <w:r>
          <w:t xml:space="preserve"> (otsikko: 1.2.246.537.6.14.2006:55) </w:t>
        </w:r>
      </w:ins>
    </w:p>
    <w:p w:rsidR="00566FD3" w:rsidRDefault="00566FD3" w:rsidP="00CC1036">
      <w:pPr>
        <w:rPr>
          <w:ins w:id="1177" w:author="Tuomainen Mika" w:date="2014-04-03T00:34:00Z"/>
        </w:rPr>
      </w:pPr>
      <w:ins w:id="1178" w:author="Tuomainen Mika" w:date="2014-04-03T00:24:00Z">
        <w:r>
          <w:tab/>
        </w:r>
      </w:ins>
    </w:p>
    <w:p w:rsidR="001D237B" w:rsidRDefault="00566FD3" w:rsidP="00CC1036">
      <w:pPr>
        <w:rPr>
          <w:ins w:id="1179" w:author="Tuomainen Mika" w:date="2014-04-03T00:24:00Z"/>
        </w:rPr>
      </w:pPr>
      <w:ins w:id="1180" w:author="Tuomainen Mika" w:date="2014-04-03T00:34:00Z">
        <w:r>
          <w:tab/>
        </w:r>
      </w:ins>
      <w:ins w:id="1181" w:author="Tuomainen Mika" w:date="2014-04-03T00:24:00Z">
        <w:r w:rsidR="001D237B">
          <w:tab/>
        </w:r>
        <w:r w:rsidR="001D237B" w:rsidRPr="00861240">
          <w:rPr>
            <w:b/>
            <w:rPrChange w:id="1182" w:author="Tuomainen Mika" w:date="2014-04-03T23:41:00Z">
              <w:rPr/>
            </w:rPrChange>
          </w:rPr>
          <w:t>Lausunnot</w:t>
        </w:r>
        <w:r w:rsidR="001D237B">
          <w:t xml:space="preserve"> (otsikko: 1.2.246.537.6.14.2006:62) </w:t>
        </w:r>
      </w:ins>
    </w:p>
    <w:p w:rsidR="00566FD3" w:rsidRDefault="001D237B" w:rsidP="00CC1036">
      <w:pPr>
        <w:rPr>
          <w:ins w:id="1183" w:author="Tuomainen Mika" w:date="2014-04-03T00:34:00Z"/>
        </w:rPr>
      </w:pPr>
      <w:ins w:id="1184" w:author="Tuomainen Mika" w:date="2014-04-03T00:24:00Z">
        <w:r>
          <w:tab/>
        </w:r>
      </w:ins>
    </w:p>
    <w:p w:rsidR="001D237B" w:rsidRDefault="00566FD3" w:rsidP="00CC1036">
      <w:pPr>
        <w:rPr>
          <w:ins w:id="1185" w:author="Tuomainen Mika" w:date="2014-04-03T00:24:00Z"/>
        </w:rPr>
      </w:pPr>
      <w:ins w:id="1186" w:author="Tuomainen Mika" w:date="2014-04-03T00:34:00Z">
        <w:r>
          <w:tab/>
        </w:r>
      </w:ins>
      <w:ins w:id="1187" w:author="Tuomainen Mika" w:date="2014-04-03T00:24:00Z">
        <w:r w:rsidR="001D237B">
          <w:tab/>
        </w:r>
        <w:r w:rsidR="001D237B" w:rsidRPr="00861240">
          <w:rPr>
            <w:b/>
            <w:rPrChange w:id="1188" w:author="Tuomainen Mika" w:date="2014-04-03T23:41:00Z">
              <w:rPr/>
            </w:rPrChange>
          </w:rPr>
          <w:t>Apuvälineet</w:t>
        </w:r>
        <w:r w:rsidR="001D237B">
          <w:t xml:space="preserve"> (otsikko: 1.2.246.537.6.14.2006:63) </w:t>
        </w:r>
      </w:ins>
    </w:p>
    <w:p w:rsidR="00566FD3" w:rsidRDefault="001D237B" w:rsidP="00CC1036">
      <w:pPr>
        <w:rPr>
          <w:ins w:id="1189" w:author="Tuomainen Mika" w:date="2014-04-03T00:34:00Z"/>
        </w:rPr>
      </w:pPr>
      <w:ins w:id="1190" w:author="Tuomainen Mika" w:date="2014-04-03T00:24:00Z">
        <w:r>
          <w:tab/>
        </w:r>
      </w:ins>
    </w:p>
    <w:p w:rsidR="001D237B" w:rsidRDefault="00566FD3" w:rsidP="00CC1036">
      <w:pPr>
        <w:rPr>
          <w:ins w:id="1191" w:author="Tuomainen Mika" w:date="2014-04-03T00:24:00Z"/>
        </w:rPr>
      </w:pPr>
      <w:ins w:id="1192" w:author="Tuomainen Mika" w:date="2014-04-03T00:34:00Z">
        <w:r>
          <w:tab/>
        </w:r>
      </w:ins>
      <w:ins w:id="1193" w:author="Tuomainen Mika" w:date="2014-04-03T00:24:00Z">
        <w:r w:rsidR="001D237B">
          <w:tab/>
        </w:r>
        <w:r w:rsidR="001D237B" w:rsidRPr="00861240">
          <w:rPr>
            <w:b/>
            <w:rPrChange w:id="1194" w:author="Tuomainen Mika" w:date="2014-04-03T23:41:00Z">
              <w:rPr/>
            </w:rPrChange>
          </w:rPr>
          <w:t>Kuntoutus</w:t>
        </w:r>
        <w:r w:rsidR="001D237B">
          <w:t xml:space="preserve"> (otsikko: 1.2.246.537.6.14.2006:27) </w:t>
        </w:r>
      </w:ins>
    </w:p>
    <w:p w:rsidR="00566FD3" w:rsidRDefault="001D237B" w:rsidP="00CC1036">
      <w:pPr>
        <w:rPr>
          <w:ins w:id="1195" w:author="Tuomainen Mika" w:date="2014-04-03T00:34:00Z"/>
        </w:rPr>
      </w:pPr>
      <w:ins w:id="1196" w:author="Tuomainen Mika" w:date="2014-04-03T00:24:00Z">
        <w:r>
          <w:tab/>
        </w:r>
      </w:ins>
    </w:p>
    <w:p w:rsidR="001D237B" w:rsidRDefault="00566FD3" w:rsidP="00CC1036">
      <w:pPr>
        <w:rPr>
          <w:ins w:id="1197" w:author="Tuomainen Mika" w:date="2014-04-03T00:24:00Z"/>
        </w:rPr>
      </w:pPr>
      <w:ins w:id="1198" w:author="Tuomainen Mika" w:date="2014-04-03T00:34:00Z">
        <w:r>
          <w:tab/>
        </w:r>
      </w:ins>
      <w:ins w:id="1199" w:author="Tuomainen Mika" w:date="2014-04-03T00:24:00Z">
        <w:r w:rsidR="001D237B">
          <w:tab/>
        </w:r>
        <w:r w:rsidR="001D237B" w:rsidRPr="00861240">
          <w:rPr>
            <w:b/>
            <w:rPrChange w:id="1200" w:author="Tuomainen Mika" w:date="2014-04-03T23:42:00Z">
              <w:rPr/>
            </w:rPrChange>
          </w:rPr>
          <w:t>Toimintakyky</w:t>
        </w:r>
        <w:r w:rsidR="001D237B">
          <w:t xml:space="preserve"> (otsikko: 1.2.246.537.6.14.2006:72) </w:t>
        </w:r>
      </w:ins>
    </w:p>
    <w:p w:rsidR="003E639A" w:rsidRPr="00E3082C" w:rsidDel="001D237B" w:rsidRDefault="003E639A" w:rsidP="004D166B">
      <w:pPr>
        <w:rPr>
          <w:del w:id="1201" w:author="Tuomainen Mika" w:date="2014-04-03T00:24:00Z"/>
        </w:rPr>
      </w:pPr>
      <w:del w:id="1202" w:author="Tuomainen Mika" w:date="2014-04-03T00:24:00Z">
        <w:r w:rsidDel="001D237B">
          <w:delText xml:space="preserve">Lähetteessä  näytetään seuraavat otsikot ja tietokentät. Näkymäkoodiston </w:delText>
        </w:r>
        <w:r w:rsidRPr="004B21D5" w:rsidDel="001D237B">
          <w:delText>1.2.246.537.6.12.2002</w:delText>
        </w:r>
        <w:r w:rsidDel="001D237B">
          <w:delText xml:space="preserve"> ja otsikkokoodistojen 1.2.246.537.6.14.2006 ja </w:delText>
        </w:r>
        <w:r w:rsidRPr="001C0ED8" w:rsidDel="001D237B">
          <w:delText>1.2.246.537.6.40182.2009</w:delText>
        </w:r>
        <w:r w:rsidDel="001D237B">
          <w:delText xml:space="preserve"> mukaiset koodit ovat suluissa. </w:delText>
        </w:r>
      </w:del>
    </w:p>
    <w:p w:rsidR="003E639A" w:rsidDel="001D237B" w:rsidRDefault="003E639A" w:rsidP="004D166B">
      <w:pPr>
        <w:rPr>
          <w:del w:id="1203" w:author="Tuomainen Mika" w:date="2014-04-03T00:24:00Z"/>
        </w:rPr>
      </w:pPr>
    </w:p>
    <w:p w:rsidR="003E639A" w:rsidDel="001D237B" w:rsidRDefault="003E639A" w:rsidP="004D166B">
      <w:pPr>
        <w:rPr>
          <w:del w:id="1204" w:author="Tuomainen Mika" w:date="2014-04-03T00:24:00Z"/>
        </w:rPr>
      </w:pPr>
      <w:del w:id="1205" w:author="Tuomainen Mika" w:date="2014-04-03T00:24:00Z">
        <w:r w:rsidDel="001D237B">
          <w:delText>LÄH</w:delText>
        </w:r>
      </w:del>
    </w:p>
    <w:p w:rsidR="003E639A" w:rsidRPr="009663EF" w:rsidDel="001D237B" w:rsidRDefault="003E639A" w:rsidP="004D166B">
      <w:pPr>
        <w:rPr>
          <w:del w:id="1206" w:author="Tuomainen Mika" w:date="2014-04-03T00:24:00Z"/>
        </w:rPr>
      </w:pPr>
      <w:del w:id="1207" w:author="Tuomainen Mika" w:date="2014-04-03T00:24:00Z">
        <w:r w:rsidDel="001D237B">
          <w:tab/>
        </w:r>
        <w:r w:rsidDel="001D237B">
          <w:tab/>
        </w:r>
        <w:r w:rsidRPr="009663EF" w:rsidDel="001D237B">
          <w:delText>Määrittämätön hoitoprosessin vaihe</w:delText>
        </w:r>
      </w:del>
    </w:p>
    <w:p w:rsidR="003E639A" w:rsidDel="001D237B" w:rsidRDefault="003E639A">
      <w:pPr>
        <w:rPr>
          <w:del w:id="1208" w:author="Tuomainen Mika" w:date="2014-04-03T00:24:00Z"/>
        </w:rPr>
        <w:pPrChange w:id="1209" w:author="Tuomainen Mika" w:date="2014-04-03T23:16:00Z">
          <w:pPr>
            <w:ind w:left="2160"/>
          </w:pPr>
        </w:pPrChange>
      </w:pPr>
      <w:del w:id="1210" w:author="Tuomainen Mika" w:date="2014-04-03T00:24:00Z">
        <w:r w:rsidDel="001D237B">
          <w:delText>lähetteen ja hoitopalautteen tekniset ja osapuolitiedot (</w:delText>
        </w:r>
        <w:r w:rsidRPr="001C0ED8" w:rsidDel="001D237B">
          <w:delText>1.2.246.537.6.40182.2009</w:delText>
        </w:r>
        <w:r w:rsidDel="001D237B">
          <w:delText>:1)</w:delText>
        </w:r>
      </w:del>
    </w:p>
    <w:p w:rsidR="003E639A" w:rsidDel="001D237B" w:rsidRDefault="003E639A" w:rsidP="00CC1036">
      <w:pPr>
        <w:rPr>
          <w:del w:id="1211" w:author="Tuomainen Mika" w:date="2014-04-03T00:24:00Z"/>
        </w:rPr>
      </w:pPr>
      <w:del w:id="1212" w:author="Tuomainen Mika" w:date="2014-04-03T00:24:00Z">
        <w:r w:rsidDel="001D237B">
          <w:tab/>
        </w:r>
        <w:r w:rsidDel="001D237B">
          <w:tab/>
        </w:r>
        <w:r w:rsidDel="001D237B">
          <w:tab/>
        </w:r>
        <w:r w:rsidDel="001D237B">
          <w:tab/>
          <w:delText>lähetteen tyyppi</w:delText>
        </w:r>
      </w:del>
    </w:p>
    <w:p w:rsidR="003E639A" w:rsidDel="001D237B" w:rsidRDefault="003E639A" w:rsidP="00CC1036">
      <w:pPr>
        <w:rPr>
          <w:del w:id="1213" w:author="Tuomainen Mika" w:date="2014-04-03T00:24:00Z"/>
        </w:rPr>
      </w:pPr>
      <w:del w:id="1214" w:author="Tuomainen Mika" w:date="2014-04-03T00:24:00Z">
        <w:r w:rsidDel="001D237B">
          <w:tab/>
        </w:r>
        <w:r w:rsidDel="001D237B">
          <w:tab/>
        </w:r>
        <w:r w:rsidDel="001D237B">
          <w:tab/>
        </w:r>
        <w:r w:rsidDel="001D237B">
          <w:tab/>
          <w:delText>palvelutapahtuma</w:delText>
        </w:r>
      </w:del>
    </w:p>
    <w:p w:rsidR="003E639A" w:rsidDel="001D237B" w:rsidRDefault="003E639A" w:rsidP="004D166B">
      <w:pPr>
        <w:rPr>
          <w:del w:id="1215" w:author="Tuomainen Mika" w:date="2014-04-03T00:24:00Z"/>
        </w:rPr>
      </w:pPr>
      <w:del w:id="1216" w:author="Tuomainen Mika" w:date="2014-04-03T00:24:00Z">
        <w:r w:rsidDel="001D237B">
          <w:tab/>
        </w:r>
        <w:r w:rsidDel="001D237B">
          <w:tab/>
        </w:r>
        <w:r w:rsidDel="001D237B">
          <w:tab/>
        </w:r>
        <w:r w:rsidDel="001D237B">
          <w:tab/>
          <w:delText>lähetteen erikoisala</w:delText>
        </w:r>
      </w:del>
    </w:p>
    <w:p w:rsidR="003E639A" w:rsidDel="001D237B" w:rsidRDefault="003E639A" w:rsidP="004D166B">
      <w:pPr>
        <w:rPr>
          <w:del w:id="1217" w:author="Tuomainen Mika" w:date="2014-04-03T00:24:00Z"/>
        </w:rPr>
      </w:pPr>
      <w:del w:id="1218" w:author="Tuomainen Mika" w:date="2014-04-03T00:24:00Z">
        <w:r w:rsidDel="001D237B">
          <w:tab/>
        </w:r>
        <w:r w:rsidDel="001D237B">
          <w:tab/>
        </w:r>
        <w:r w:rsidDel="001D237B">
          <w:tab/>
        </w:r>
        <w:r w:rsidDel="001D237B">
          <w:tab/>
          <w:delText>alkuperäisen lähetteen antopvm</w:delText>
        </w:r>
      </w:del>
    </w:p>
    <w:p w:rsidR="003E639A" w:rsidDel="001D237B" w:rsidRDefault="003E639A" w:rsidP="004D166B">
      <w:pPr>
        <w:rPr>
          <w:del w:id="1219" w:author="Tuomainen Mika" w:date="2014-04-03T00:24:00Z"/>
        </w:rPr>
      </w:pPr>
      <w:del w:id="1220" w:author="Tuomainen Mika" w:date="2014-04-03T00:24:00Z">
        <w:r w:rsidDel="001D237B">
          <w:tab/>
        </w:r>
        <w:r w:rsidDel="001D237B">
          <w:tab/>
        </w:r>
        <w:r w:rsidDel="001D237B">
          <w:tab/>
        </w:r>
        <w:r w:rsidDel="001D237B">
          <w:tab/>
          <w:delText>alkuperäisen lähetteen lähettävä lääkäri</w:delText>
        </w:r>
      </w:del>
    </w:p>
    <w:p w:rsidR="003E639A" w:rsidDel="001D237B" w:rsidRDefault="003E639A" w:rsidP="004D166B">
      <w:pPr>
        <w:rPr>
          <w:del w:id="1221" w:author="Tuomainen Mika" w:date="2014-04-03T00:24:00Z"/>
        </w:rPr>
      </w:pPr>
      <w:del w:id="1222" w:author="Tuomainen Mika" w:date="2014-04-03T00:24:00Z">
        <w:r w:rsidDel="001D237B">
          <w:lastRenderedPageBreak/>
          <w:tab/>
        </w:r>
        <w:r w:rsidDel="001D237B">
          <w:tab/>
        </w:r>
        <w:r w:rsidDel="001D237B">
          <w:tab/>
        </w:r>
        <w:r w:rsidDel="001D237B">
          <w:tab/>
          <w:delText>alkuperäisen lähetteen lähettävä laitos</w:delText>
        </w:r>
      </w:del>
    </w:p>
    <w:p w:rsidR="003E639A" w:rsidDel="001D237B" w:rsidRDefault="003E639A" w:rsidP="004D166B">
      <w:pPr>
        <w:rPr>
          <w:del w:id="1223" w:author="Tuomainen Mika" w:date="2014-04-03T00:24:00Z"/>
        </w:rPr>
      </w:pPr>
      <w:del w:id="1224" w:author="Tuomainen Mika" w:date="2014-04-03T00:24:00Z">
        <w:r w:rsidDel="001D237B">
          <w:tab/>
        </w:r>
        <w:r w:rsidDel="001D237B">
          <w:tab/>
        </w:r>
        <w:r w:rsidDel="001D237B">
          <w:tab/>
        </w:r>
        <w:r w:rsidDel="001D237B">
          <w:tab/>
          <w:delText>vastaanottava organisaatio</w:delText>
        </w:r>
      </w:del>
    </w:p>
    <w:p w:rsidR="003E639A" w:rsidDel="001D237B" w:rsidRDefault="003E639A" w:rsidP="004D166B">
      <w:pPr>
        <w:rPr>
          <w:del w:id="1225" w:author="Tuomainen Mika" w:date="2014-04-03T00:24:00Z"/>
        </w:rPr>
      </w:pPr>
      <w:del w:id="1226" w:author="Tuomainen Mika" w:date="2014-04-03T00:24:00Z">
        <w:r w:rsidDel="001D237B">
          <w:tab/>
        </w:r>
        <w:r w:rsidDel="001D237B">
          <w:tab/>
        </w:r>
        <w:r w:rsidDel="001D237B">
          <w:tab/>
        </w:r>
        <w:r w:rsidDel="001D237B">
          <w:tab/>
          <w:delText>lähete vastaanotettu pvm</w:delText>
        </w:r>
      </w:del>
    </w:p>
    <w:p w:rsidR="003E639A" w:rsidDel="001D237B" w:rsidRDefault="003E639A" w:rsidP="004D166B">
      <w:pPr>
        <w:rPr>
          <w:del w:id="1227" w:author="Tuomainen Mika" w:date="2014-04-03T00:24:00Z"/>
        </w:rPr>
      </w:pPr>
      <w:del w:id="1228" w:author="Tuomainen Mika" w:date="2014-04-03T00:24:00Z">
        <w:r w:rsidDel="001D237B">
          <w:tab/>
        </w:r>
        <w:r w:rsidDel="001D237B">
          <w:tab/>
        </w:r>
        <w:r w:rsidDel="001D237B">
          <w:tab/>
        </w:r>
        <w:r w:rsidDel="001D237B">
          <w:tab/>
          <w:delText>vastaanottava lääkäri</w:delText>
        </w:r>
      </w:del>
    </w:p>
    <w:p w:rsidR="003E639A" w:rsidDel="001D237B" w:rsidRDefault="003E639A" w:rsidP="004D166B">
      <w:pPr>
        <w:rPr>
          <w:del w:id="1229" w:author="Tuomainen Mika" w:date="2014-04-03T00:24:00Z"/>
        </w:rPr>
      </w:pPr>
      <w:del w:id="1230" w:author="Tuomainen Mika" w:date="2014-04-03T00:24:00Z">
        <w:r w:rsidDel="001D237B">
          <w:tab/>
        </w:r>
        <w:r w:rsidDel="001D237B">
          <w:tab/>
        </w:r>
        <w:r w:rsidDel="001D237B">
          <w:tab/>
        </w:r>
        <w:r w:rsidDel="001D237B">
          <w:tab/>
          <w:delText>kenelle saa lähettää hoitopalautteen</w:delText>
        </w:r>
      </w:del>
    </w:p>
    <w:p w:rsidR="003E639A" w:rsidDel="001D237B" w:rsidRDefault="003E639A" w:rsidP="004D166B">
      <w:pPr>
        <w:rPr>
          <w:del w:id="1231" w:author="Tuomainen Mika" w:date="2014-04-03T00:24:00Z"/>
        </w:rPr>
      </w:pPr>
      <w:del w:id="1232" w:author="Tuomainen Mika" w:date="2014-04-03T00:24:00Z">
        <w:r w:rsidDel="001D237B">
          <w:tab/>
        </w:r>
        <w:r w:rsidDel="001D237B">
          <w:tab/>
        </w:r>
        <w:r w:rsidDel="001D237B">
          <w:tab/>
          <w:delText>hoidon priorisointi (</w:delText>
        </w:r>
        <w:r w:rsidRPr="001C0ED8" w:rsidDel="001D237B">
          <w:delText>1.2.246.537.6.40182.2009</w:delText>
        </w:r>
        <w:r w:rsidDel="001D237B">
          <w:delText>:2)</w:delText>
        </w:r>
      </w:del>
    </w:p>
    <w:p w:rsidR="003E639A" w:rsidDel="001D237B" w:rsidRDefault="003E639A" w:rsidP="004D166B">
      <w:pPr>
        <w:rPr>
          <w:del w:id="1233" w:author="Tuomainen Mika" w:date="2014-04-03T00:24:00Z"/>
        </w:rPr>
      </w:pPr>
      <w:del w:id="1234" w:author="Tuomainen Mika" w:date="2014-04-03T00:24:00Z">
        <w:r w:rsidDel="001D237B">
          <w:tab/>
        </w:r>
        <w:r w:rsidDel="001D237B">
          <w:tab/>
        </w:r>
        <w:r w:rsidDel="001D237B">
          <w:tab/>
        </w:r>
        <w:r w:rsidDel="001D237B">
          <w:tab/>
          <w:delText>lähettäjän kiireellisyysluokka</w:delText>
        </w:r>
      </w:del>
    </w:p>
    <w:p w:rsidR="003E639A" w:rsidDel="001D237B" w:rsidRDefault="003E639A" w:rsidP="004D166B">
      <w:pPr>
        <w:rPr>
          <w:del w:id="1235" w:author="Tuomainen Mika" w:date="2014-04-03T00:24:00Z"/>
        </w:rPr>
      </w:pPr>
      <w:del w:id="1236" w:author="Tuomainen Mika" w:date="2014-04-03T00:24:00Z">
        <w:r w:rsidDel="001D237B">
          <w:tab/>
        </w:r>
        <w:r w:rsidDel="001D237B">
          <w:tab/>
        </w:r>
        <w:r w:rsidDel="001D237B">
          <w:tab/>
        </w:r>
        <w:r w:rsidDel="001D237B">
          <w:tab/>
          <w:delText>vastaanottajan kiireellisyysluokka</w:delText>
        </w:r>
      </w:del>
    </w:p>
    <w:p w:rsidR="003E639A" w:rsidDel="001D237B" w:rsidRDefault="003E639A" w:rsidP="004D166B">
      <w:pPr>
        <w:rPr>
          <w:del w:id="1237" w:author="Tuomainen Mika" w:date="2014-04-03T00:24:00Z"/>
        </w:rPr>
      </w:pPr>
      <w:del w:id="1238" w:author="Tuomainen Mika" w:date="2014-04-03T00:24:00Z">
        <w:r w:rsidDel="001D237B">
          <w:tab/>
        </w:r>
        <w:r w:rsidDel="001D237B">
          <w:tab/>
        </w:r>
        <w:r w:rsidDel="001D237B">
          <w:tab/>
        </w:r>
        <w:r w:rsidDel="001D237B">
          <w:tab/>
          <w:delText>tavoitehoitoaika</w:delText>
        </w:r>
      </w:del>
    </w:p>
    <w:p w:rsidR="003E639A" w:rsidDel="001D237B" w:rsidRDefault="003E639A">
      <w:pPr>
        <w:rPr>
          <w:del w:id="1239" w:author="Tuomainen Mika" w:date="2014-04-03T00:24:00Z"/>
        </w:rPr>
        <w:pPrChange w:id="1240" w:author="Tuomainen Mika" w:date="2014-04-03T23:16:00Z">
          <w:pPr>
            <w:ind w:left="720" w:firstLine="720"/>
          </w:pPr>
        </w:pPrChange>
      </w:pPr>
      <w:del w:id="1241" w:author="Tuomainen Mika" w:date="2014-04-03T00:24:00Z">
        <w:r w:rsidDel="001D237B">
          <w:delText xml:space="preserve">tulotilanne  </w:delText>
        </w:r>
      </w:del>
    </w:p>
    <w:p w:rsidR="003E639A" w:rsidDel="001D237B" w:rsidRDefault="003E639A">
      <w:pPr>
        <w:rPr>
          <w:del w:id="1242" w:author="Tuomainen Mika" w:date="2014-04-03T00:24:00Z"/>
        </w:rPr>
        <w:pPrChange w:id="1243" w:author="Tuomainen Mika" w:date="2014-04-03T23:16:00Z">
          <w:pPr>
            <w:ind w:left="1440" w:firstLine="720"/>
          </w:pPr>
        </w:pPrChange>
      </w:pPr>
      <w:del w:id="1244" w:author="Tuomainen Mika" w:date="2014-04-03T00:24:00Z">
        <w:r w:rsidDel="001D237B">
          <w:delText>hoidon syy (1.2.246.537.6.14.2006:65)</w:delText>
        </w:r>
      </w:del>
    </w:p>
    <w:p w:rsidR="003E639A" w:rsidDel="001D237B" w:rsidRDefault="003E639A">
      <w:pPr>
        <w:rPr>
          <w:del w:id="1245" w:author="Tuomainen Mika" w:date="2014-04-03T00:24:00Z"/>
        </w:rPr>
        <w:pPrChange w:id="1246" w:author="Tuomainen Mika" w:date="2014-04-03T23:16:00Z">
          <w:pPr>
            <w:ind w:left="1440" w:firstLine="720"/>
          </w:pPr>
        </w:pPrChange>
      </w:pPr>
      <w:del w:id="1247" w:author="Tuomainen Mika" w:date="2014-04-03T00:24:00Z">
        <w:r w:rsidDel="001D237B">
          <w:delText xml:space="preserve">diagnoosi: lähettämisen syyn diagnoosi (1.2.246.537.6.14.2006:13) </w:delText>
        </w:r>
      </w:del>
    </w:p>
    <w:p w:rsidR="003E639A" w:rsidDel="001D237B" w:rsidRDefault="003E639A">
      <w:pPr>
        <w:rPr>
          <w:del w:id="1248" w:author="Tuomainen Mika" w:date="2014-04-03T00:24:00Z"/>
        </w:rPr>
        <w:pPrChange w:id="1249" w:author="Tuomainen Mika" w:date="2014-04-03T23:16:00Z">
          <w:pPr>
            <w:ind w:left="720" w:firstLine="720"/>
          </w:pPr>
        </w:pPrChange>
      </w:pPr>
      <w:del w:id="1250" w:author="Tuomainen Mika" w:date="2014-04-03T00:24:00Z">
        <w:r w:rsidDel="001D237B">
          <w:tab/>
        </w:r>
        <w:r w:rsidDel="001D237B">
          <w:tab/>
        </w:r>
      </w:del>
    </w:p>
    <w:p w:rsidR="003E639A" w:rsidDel="001D237B" w:rsidRDefault="003E639A">
      <w:pPr>
        <w:rPr>
          <w:del w:id="1251" w:author="Tuomainen Mika" w:date="2014-04-03T00:24:00Z"/>
        </w:rPr>
        <w:pPrChange w:id="1252" w:author="Tuomainen Mika" w:date="2014-04-03T23:16:00Z">
          <w:pPr>
            <w:ind w:left="1440" w:firstLine="720"/>
          </w:pPr>
        </w:pPrChange>
      </w:pPr>
      <w:del w:id="1253" w:author="Tuomainen Mika" w:date="2014-04-03T00:24:00Z">
        <w:r w:rsidDel="001D237B">
          <w:delText>esitiedot (anamneesi) (1.2.246.537.6.14.2006:14)</w:delText>
        </w:r>
      </w:del>
    </w:p>
    <w:p w:rsidR="003E639A" w:rsidDel="001D237B" w:rsidRDefault="003E639A">
      <w:pPr>
        <w:rPr>
          <w:del w:id="1254" w:author="Tuomainen Mika" w:date="2014-04-03T00:24:00Z"/>
        </w:rPr>
        <w:pPrChange w:id="1255" w:author="Tuomainen Mika" w:date="2014-04-03T23:16:00Z">
          <w:pPr>
            <w:ind w:left="1440" w:firstLine="720"/>
          </w:pPr>
        </w:pPrChange>
      </w:pPr>
      <w:del w:id="1256" w:author="Tuomainen Mika" w:date="2014-04-03T00:24:00Z">
        <w:r w:rsidDel="001D237B">
          <w:delText>nykytila (1.2.246.537.6.14.2006:37)</w:delText>
        </w:r>
      </w:del>
    </w:p>
    <w:p w:rsidR="003E639A" w:rsidDel="001D237B" w:rsidRDefault="003E639A">
      <w:pPr>
        <w:rPr>
          <w:del w:id="1257" w:author="Tuomainen Mika" w:date="2014-04-03T00:24:00Z"/>
        </w:rPr>
        <w:pPrChange w:id="1258" w:author="Tuomainen Mika" w:date="2014-04-03T23:16:00Z">
          <w:pPr>
            <w:ind w:left="720" w:firstLine="720"/>
          </w:pPr>
        </w:pPrChange>
      </w:pPr>
      <w:del w:id="1259" w:author="Tuomainen Mika" w:date="2014-04-03T00:24:00Z">
        <w:r w:rsidDel="001D237B">
          <w:tab/>
          <w:delText>tutkimukset (1.2.246.537.6.14.2006:53)</w:delText>
        </w:r>
      </w:del>
    </w:p>
    <w:p w:rsidR="003E639A" w:rsidDel="001D237B" w:rsidRDefault="003E639A">
      <w:pPr>
        <w:rPr>
          <w:del w:id="1260" w:author="Tuomainen Mika" w:date="2014-04-03T00:24:00Z"/>
        </w:rPr>
        <w:pPrChange w:id="1261" w:author="Tuomainen Mika" w:date="2014-04-03T23:16:00Z">
          <w:pPr>
            <w:ind w:left="720" w:firstLine="720"/>
          </w:pPr>
        </w:pPrChange>
      </w:pPr>
      <w:del w:id="1262" w:author="Tuomainen Mika" w:date="2014-04-03T00:24:00Z">
        <w:r w:rsidDel="001D237B">
          <w:tab/>
        </w:r>
        <w:r w:rsidDel="001D237B">
          <w:tab/>
          <w:delText>tehdyt tutkimukset</w:delText>
        </w:r>
      </w:del>
    </w:p>
    <w:p w:rsidR="003E639A" w:rsidDel="001D237B" w:rsidRDefault="003E639A">
      <w:pPr>
        <w:rPr>
          <w:del w:id="1263" w:author="Tuomainen Mika" w:date="2014-04-03T00:24:00Z"/>
        </w:rPr>
        <w:pPrChange w:id="1264" w:author="Tuomainen Mika" w:date="2014-04-03T23:16:00Z">
          <w:pPr>
            <w:ind w:left="720" w:firstLine="720"/>
          </w:pPr>
        </w:pPrChange>
      </w:pPr>
      <w:del w:id="1265" w:author="Tuomainen Mika" w:date="2014-04-03T00:24:00Z">
        <w:r w:rsidDel="001D237B">
          <w:tab/>
          <w:delText>toimenpiteet (1.2.246.537.6.14.2006:51)</w:delText>
        </w:r>
      </w:del>
    </w:p>
    <w:p w:rsidR="003E639A" w:rsidDel="001D237B" w:rsidRDefault="003E639A" w:rsidP="00CC1036">
      <w:pPr>
        <w:rPr>
          <w:del w:id="1266" w:author="Tuomainen Mika" w:date="2014-04-03T00:24:00Z"/>
        </w:rPr>
      </w:pPr>
      <w:del w:id="1267" w:author="Tuomainen Mika" w:date="2014-04-03T00:24:00Z">
        <w:r w:rsidDel="001D237B">
          <w:tab/>
        </w:r>
        <w:r w:rsidDel="001D237B">
          <w:tab/>
        </w:r>
        <w:r w:rsidDel="001D237B">
          <w:tab/>
        </w:r>
        <w:r w:rsidDel="001D237B">
          <w:tab/>
          <w:delText>tehdyt toimenpiteet</w:delText>
        </w:r>
      </w:del>
    </w:p>
    <w:p w:rsidR="003E639A" w:rsidDel="001D237B" w:rsidRDefault="003E639A">
      <w:pPr>
        <w:rPr>
          <w:del w:id="1268" w:author="Tuomainen Mika" w:date="2014-04-03T00:24:00Z"/>
        </w:rPr>
        <w:pPrChange w:id="1269" w:author="Tuomainen Mika" w:date="2014-04-03T23:16:00Z">
          <w:pPr>
            <w:ind w:left="1440" w:firstLine="720"/>
          </w:pPr>
        </w:pPrChange>
      </w:pPr>
      <w:del w:id="1270" w:author="Tuomainen Mika" w:date="2014-04-03T00:24:00Z">
        <w:r w:rsidDel="001D237B">
          <w:delText>diagnoosi: asiakkaan aikaisemmat sairaudet  (1.2.246.537.6.14.2006:13)</w:delText>
        </w:r>
      </w:del>
    </w:p>
    <w:p w:rsidR="003E639A" w:rsidDel="001D237B" w:rsidRDefault="003E639A">
      <w:pPr>
        <w:rPr>
          <w:del w:id="1271" w:author="Tuomainen Mika" w:date="2014-04-03T00:24:00Z"/>
        </w:rPr>
        <w:pPrChange w:id="1272" w:author="Tuomainen Mika" w:date="2014-04-03T23:16:00Z">
          <w:pPr>
            <w:ind w:left="1440" w:firstLine="720"/>
          </w:pPr>
        </w:pPrChange>
      </w:pPr>
      <w:del w:id="1273" w:author="Tuomainen Mika" w:date="2014-04-03T00:24:00Z">
        <w:r w:rsidDel="001D237B">
          <w:delText>loppuarvio (1.2.246.537.6.14.2006:29)</w:delText>
        </w:r>
      </w:del>
    </w:p>
    <w:p w:rsidR="003E639A" w:rsidDel="001D237B" w:rsidRDefault="003E639A">
      <w:pPr>
        <w:rPr>
          <w:del w:id="1274" w:author="Tuomainen Mika" w:date="2014-04-03T00:24:00Z"/>
        </w:rPr>
        <w:pPrChange w:id="1275" w:author="Tuomainen Mika" w:date="2014-04-03T23:16:00Z">
          <w:pPr>
            <w:ind w:left="1440" w:firstLine="720"/>
          </w:pPr>
        </w:pPrChange>
      </w:pPr>
      <w:del w:id="1276" w:author="Tuomainen Mika" w:date="2014-04-03T00:24:00Z">
        <w:r w:rsidDel="001D237B">
          <w:delText>lääkehoito (1.2.246.537.6.14.2006:55)</w:delText>
        </w:r>
      </w:del>
    </w:p>
    <w:p w:rsidR="003E639A" w:rsidDel="001D237B" w:rsidRDefault="003E639A">
      <w:pPr>
        <w:rPr>
          <w:del w:id="1277" w:author="Tuomainen Mika" w:date="2014-04-03T00:24:00Z"/>
        </w:rPr>
        <w:pPrChange w:id="1278" w:author="Tuomainen Mika" w:date="2014-04-03T23:16:00Z">
          <w:pPr>
            <w:ind w:left="1440" w:firstLine="720"/>
          </w:pPr>
        </w:pPrChange>
      </w:pPr>
      <w:del w:id="1279" w:author="Tuomainen Mika" w:date="2014-04-03T00:24:00Z">
        <w:r w:rsidDel="001D237B">
          <w:delText>lausunnot (1.2.246.537.6.14.2006:62)</w:delText>
        </w:r>
      </w:del>
    </w:p>
    <w:p w:rsidR="003E639A" w:rsidDel="001D237B" w:rsidRDefault="003E639A">
      <w:pPr>
        <w:rPr>
          <w:del w:id="1280" w:author="Tuomainen Mika" w:date="2014-04-03T00:24:00Z"/>
        </w:rPr>
        <w:pPrChange w:id="1281" w:author="Tuomainen Mika" w:date="2014-04-03T23:16:00Z">
          <w:pPr>
            <w:ind w:left="1440" w:firstLine="720"/>
          </w:pPr>
        </w:pPrChange>
      </w:pPr>
      <w:del w:id="1282" w:author="Tuomainen Mika" w:date="2014-04-03T00:24:00Z">
        <w:r w:rsidDel="001D237B">
          <w:delText>apuvälineet (1.2.246.537.6.14.2006:63)</w:delText>
        </w:r>
      </w:del>
    </w:p>
    <w:p w:rsidR="003E639A" w:rsidDel="001D237B" w:rsidRDefault="003E639A">
      <w:pPr>
        <w:rPr>
          <w:del w:id="1283" w:author="Tuomainen Mika" w:date="2014-04-03T00:24:00Z"/>
        </w:rPr>
        <w:pPrChange w:id="1284" w:author="Tuomainen Mika" w:date="2014-04-03T23:16:00Z">
          <w:pPr>
            <w:ind w:left="1440" w:firstLine="720"/>
          </w:pPr>
        </w:pPrChange>
      </w:pPr>
      <w:del w:id="1285" w:author="Tuomainen Mika" w:date="2014-04-03T00:24:00Z">
        <w:r w:rsidDel="001D237B">
          <w:delText>kuntoutus (1.2.246.537.6.14.2006:27)</w:delText>
        </w:r>
      </w:del>
    </w:p>
    <w:p w:rsidR="003E639A" w:rsidDel="001D237B" w:rsidRDefault="003E639A">
      <w:pPr>
        <w:rPr>
          <w:del w:id="1286" w:author="Tuomainen Mika" w:date="2014-04-03T00:24:00Z"/>
        </w:rPr>
        <w:pPrChange w:id="1287" w:author="Tuomainen Mika" w:date="2014-04-03T23:16:00Z">
          <w:pPr>
            <w:ind w:left="1440" w:firstLine="720"/>
          </w:pPr>
        </w:pPrChange>
      </w:pPr>
      <w:del w:id="1288" w:author="Tuomainen Mika" w:date="2014-04-03T00:24:00Z">
        <w:r w:rsidDel="001D237B">
          <w:delText>toimintakyky  (1.2.246.537.6.14.2006:72)</w:delText>
        </w:r>
      </w:del>
    </w:p>
    <w:p w:rsidR="003E639A" w:rsidDel="001D237B" w:rsidRDefault="003E639A">
      <w:pPr>
        <w:rPr>
          <w:del w:id="1289" w:author="Tuomainen Mika" w:date="2014-04-03T00:24:00Z"/>
        </w:rPr>
        <w:pPrChange w:id="1290" w:author="Tuomainen Mika" w:date="2014-04-03T23:16:00Z">
          <w:pPr>
            <w:ind w:left="1440" w:firstLine="720"/>
          </w:pPr>
        </w:pPrChange>
      </w:pPr>
      <w:del w:id="1291" w:author="Tuomainen Mika" w:date="2014-04-03T00:24:00Z">
        <w:r w:rsidDel="001D237B">
          <w:delText>informointi (</w:delText>
        </w:r>
        <w:r w:rsidRPr="001C0ED8" w:rsidDel="001D237B">
          <w:delText>1.2.246.537.6.40182.2009</w:delText>
        </w:r>
        <w:r w:rsidDel="001D237B">
          <w:delText>:5)</w:delText>
        </w:r>
      </w:del>
    </w:p>
    <w:p w:rsidR="003E639A" w:rsidDel="001D237B" w:rsidRDefault="003E639A">
      <w:pPr>
        <w:rPr>
          <w:del w:id="1292" w:author="Tuomainen Mika" w:date="2014-04-03T00:24:00Z"/>
        </w:rPr>
        <w:pPrChange w:id="1293" w:author="Tuomainen Mika" w:date="2014-04-03T23:16:00Z">
          <w:pPr>
            <w:ind w:left="2160" w:firstLine="720"/>
          </w:pPr>
        </w:pPrChange>
      </w:pPr>
      <w:del w:id="1294" w:author="Tuomainen Mika" w:date="2014-04-03T00:24:00Z">
        <w:r w:rsidDel="001D237B">
          <w:delText>ajanvarauksesta ilmoittaminen</w:delText>
        </w:r>
      </w:del>
    </w:p>
    <w:p w:rsidR="003E639A" w:rsidDel="001D237B" w:rsidRDefault="003E639A">
      <w:pPr>
        <w:rPr>
          <w:del w:id="1295" w:author="Tuomainen Mika" w:date="2014-04-03T00:24:00Z"/>
        </w:rPr>
        <w:pPrChange w:id="1296" w:author="Tuomainen Mika" w:date="2014-04-03T23:16:00Z">
          <w:pPr>
            <w:ind w:left="2160" w:firstLine="720"/>
          </w:pPr>
        </w:pPrChange>
      </w:pPr>
      <w:del w:id="1297" w:author="Tuomainen Mika" w:date="2014-04-03T00:24:00Z">
        <w:r w:rsidDel="001D237B">
          <w:delText>kenelle saadaan ilmoittaa potilaan sairaalassa olosta</w:delText>
        </w:r>
      </w:del>
    </w:p>
    <w:p w:rsidR="003E639A" w:rsidDel="001D237B" w:rsidRDefault="003E639A">
      <w:pPr>
        <w:rPr>
          <w:del w:id="1298" w:author="Tuomainen Mika" w:date="2014-04-03T00:24:00Z"/>
        </w:rPr>
        <w:pPrChange w:id="1299" w:author="Tuomainen Mika" w:date="2014-04-03T23:16:00Z">
          <w:pPr>
            <w:ind w:left="2160" w:firstLine="720"/>
          </w:pPr>
        </w:pPrChange>
      </w:pPr>
      <w:del w:id="1300" w:author="Tuomainen Mika" w:date="2014-04-03T00:24:00Z">
        <w:r w:rsidDel="001D237B">
          <w:delText>onko potilaalla turvakielto</w:delText>
        </w:r>
      </w:del>
    </w:p>
    <w:p w:rsidR="003E639A" w:rsidDel="001D237B" w:rsidRDefault="003E639A">
      <w:pPr>
        <w:rPr>
          <w:del w:id="1301" w:author="Tuomainen Mika" w:date="2014-04-03T00:24:00Z"/>
        </w:rPr>
        <w:pPrChange w:id="1302" w:author="Tuomainen Mika" w:date="2014-04-03T23:16:00Z">
          <w:pPr>
            <w:ind w:left="2160" w:firstLine="720"/>
          </w:pPr>
        </w:pPrChange>
      </w:pPr>
      <w:del w:id="1303" w:author="Tuomainen Mika" w:date="2014-04-03T00:24:00Z">
        <w:r w:rsidDel="001D237B">
          <w:lastRenderedPageBreak/>
          <w:delText>saako lähetteen lähettäjälle lähettää hoitopalautetta</w:delText>
        </w:r>
      </w:del>
    </w:p>
    <w:p w:rsidR="003E639A" w:rsidDel="001D237B" w:rsidRDefault="003E639A">
      <w:pPr>
        <w:rPr>
          <w:del w:id="1304" w:author="Tuomainen Mika" w:date="2014-04-03T00:24:00Z"/>
        </w:rPr>
        <w:pPrChange w:id="1305" w:author="Tuomainen Mika" w:date="2014-04-03T23:16:00Z">
          <w:pPr>
            <w:ind w:left="2880"/>
          </w:pPr>
        </w:pPrChange>
      </w:pPr>
      <w:del w:id="1306" w:author="Tuomainen Mika" w:date="2014-04-03T00:24:00Z">
        <w:r w:rsidDel="001D237B">
          <w:delText>saako vastaanottavan laitoksen potilaan tietoja selata ATK-järjestelmän kautta.</w:delText>
        </w:r>
      </w:del>
    </w:p>
    <w:p w:rsidR="003E639A" w:rsidDel="001D237B" w:rsidRDefault="003E639A">
      <w:pPr>
        <w:rPr>
          <w:del w:id="1307" w:author="Tuomainen Mika" w:date="2014-04-03T00:24:00Z"/>
        </w:rPr>
        <w:pPrChange w:id="1308" w:author="Tuomainen Mika" w:date="2014-04-03T23:16:00Z">
          <w:pPr>
            <w:ind w:left="2880"/>
          </w:pPr>
        </w:pPrChange>
      </w:pPr>
      <w:del w:id="1309" w:author="Tuomainen Mika" w:date="2014-04-03T00:24:00Z">
        <w:r w:rsidDel="001D237B">
          <w:delText>onko tarpeen vaatiessa konsultoijalla lupa kutsua potilas hoitoon</w:delText>
        </w:r>
      </w:del>
    </w:p>
    <w:p w:rsidR="003E639A" w:rsidDel="001D237B" w:rsidRDefault="003E639A">
      <w:pPr>
        <w:rPr>
          <w:del w:id="1310" w:author="Tuomainen Mika" w:date="2014-04-03T00:24:00Z"/>
        </w:rPr>
        <w:pPrChange w:id="1311" w:author="Tuomainen Mika" w:date="2014-04-03T23:16:00Z">
          <w:pPr>
            <w:ind w:left="1440" w:firstLine="720"/>
          </w:pPr>
        </w:pPrChange>
      </w:pPr>
      <w:del w:id="1312" w:author="Tuomainen Mika" w:date="2014-04-03T00:24:00Z">
        <w:r w:rsidDel="001D237B">
          <w:delText>asiakirjat (</w:delText>
        </w:r>
        <w:r w:rsidRPr="001C0ED8" w:rsidDel="001D237B">
          <w:delText>1.2.246.537.6.40182.2009</w:delText>
        </w:r>
        <w:r w:rsidDel="001D237B">
          <w:delText>:6)</w:delText>
        </w:r>
      </w:del>
    </w:p>
    <w:p w:rsidR="003E639A" w:rsidDel="001D237B" w:rsidRDefault="003E639A">
      <w:pPr>
        <w:rPr>
          <w:del w:id="1313" w:author="Tuomainen Mika" w:date="2014-04-03T00:24:00Z"/>
        </w:rPr>
        <w:pPrChange w:id="1314" w:author="Tuomainen Mika" w:date="2014-04-03T23:16:00Z">
          <w:pPr>
            <w:ind w:left="1440" w:firstLine="720"/>
          </w:pPr>
        </w:pPrChange>
      </w:pPr>
      <w:del w:id="1315" w:author="Tuomainen Mika" w:date="2014-04-03T00:24:00Z">
        <w:r w:rsidDel="001D237B">
          <w:delText>etuudet ja eläkejärjestelyt (</w:delText>
        </w:r>
        <w:r w:rsidRPr="001C0ED8" w:rsidDel="001D237B">
          <w:delText>1.2.246.537.6.40182.2009</w:delText>
        </w:r>
        <w:r w:rsidDel="001D237B">
          <w:delText>:7)</w:delText>
        </w:r>
      </w:del>
    </w:p>
    <w:p w:rsidR="003E639A" w:rsidDel="001D237B" w:rsidRDefault="003E639A" w:rsidP="00CC1036">
      <w:pPr>
        <w:rPr>
          <w:del w:id="1316" w:author="Tuomainen Mika" w:date="2014-04-03T00:24:00Z"/>
        </w:rPr>
      </w:pPr>
      <w:del w:id="1317" w:author="Tuomainen Mika" w:date="2014-04-03T00:24:00Z">
        <w:r w:rsidDel="001D237B">
          <w:tab/>
        </w:r>
        <w:r w:rsidDel="001D237B">
          <w:tab/>
        </w:r>
        <w:r w:rsidDel="001D237B">
          <w:tab/>
          <w:delText>lähetteen muut tiedot (</w:delText>
        </w:r>
        <w:r w:rsidRPr="001C0ED8" w:rsidDel="001D237B">
          <w:delText>1.2.246.537.6.40182.2009</w:delText>
        </w:r>
        <w:r w:rsidDel="001D237B">
          <w:delText>:8)</w:delText>
        </w:r>
      </w:del>
    </w:p>
    <w:p w:rsidR="003E639A" w:rsidDel="001D237B" w:rsidRDefault="003E639A" w:rsidP="004D166B">
      <w:pPr>
        <w:rPr>
          <w:del w:id="1318" w:author="Tuomainen Mika" w:date="2014-04-03T00:24:00Z"/>
        </w:rPr>
      </w:pPr>
      <w:del w:id="1319" w:author="Tuomainen Mika" w:date="2014-04-03T00:24:00Z">
        <w:r w:rsidDel="001D237B">
          <w:tab/>
        </w:r>
        <w:r w:rsidDel="001D237B">
          <w:tab/>
        </w:r>
        <w:r w:rsidDel="001D237B">
          <w:tab/>
        </w:r>
        <w:r w:rsidDel="001D237B">
          <w:tab/>
          <w:delText>onko kyseessä työtapaturma</w:delText>
        </w:r>
      </w:del>
    </w:p>
    <w:p w:rsidR="003E639A" w:rsidDel="001D237B" w:rsidRDefault="003E639A" w:rsidP="004D166B">
      <w:pPr>
        <w:rPr>
          <w:del w:id="1320" w:author="Tuomainen Mika" w:date="2014-04-03T00:24:00Z"/>
        </w:rPr>
      </w:pPr>
      <w:del w:id="1321" w:author="Tuomainen Mika" w:date="2014-04-03T00:24:00Z">
        <w:r w:rsidDel="001D237B">
          <w:tab/>
        </w:r>
        <w:r w:rsidDel="001D237B">
          <w:tab/>
        </w:r>
        <w:r w:rsidDel="001D237B">
          <w:tab/>
        </w:r>
        <w:r w:rsidDel="001D237B">
          <w:tab/>
          <w:delText>lähettävä lääkäri tarvitsee loppulausunnon</w:delText>
        </w:r>
      </w:del>
    </w:p>
    <w:p w:rsidR="003E639A" w:rsidDel="001D237B" w:rsidRDefault="003E639A" w:rsidP="004D166B">
      <w:pPr>
        <w:rPr>
          <w:del w:id="1322" w:author="Tuomainen Mika" w:date="2014-04-03T00:24:00Z"/>
        </w:rPr>
      </w:pPr>
      <w:del w:id="1323" w:author="Tuomainen Mika" w:date="2014-04-03T00:24:00Z">
        <w:r w:rsidDel="001D237B">
          <w:tab/>
        </w:r>
        <w:r w:rsidDel="001D237B">
          <w:tab/>
        </w:r>
        <w:r w:rsidDel="001D237B">
          <w:tab/>
        </w:r>
        <w:r w:rsidDel="001D237B">
          <w:tab/>
          <w:delText>voiko lähettäjä huolehtia jatkohoidosta</w:delText>
        </w:r>
      </w:del>
    </w:p>
    <w:p w:rsidR="003E639A" w:rsidDel="001D237B" w:rsidRDefault="003E639A" w:rsidP="004D166B">
      <w:pPr>
        <w:rPr>
          <w:del w:id="1324" w:author="Tuomainen Mika" w:date="2014-04-03T00:24:00Z"/>
        </w:rPr>
      </w:pPr>
      <w:del w:id="1325" w:author="Tuomainen Mika" w:date="2014-04-03T00:24:00Z">
        <w:r w:rsidDel="001D237B">
          <w:tab/>
        </w:r>
        <w:r w:rsidDel="001D237B">
          <w:tab/>
        </w:r>
        <w:r w:rsidDel="001D237B">
          <w:tab/>
        </w:r>
        <w:r w:rsidDel="001D237B">
          <w:tab/>
          <w:delText>onko vastaanottavalla lääkärillä EML-oikeus</w:delText>
        </w:r>
      </w:del>
    </w:p>
    <w:p w:rsidR="003E639A" w:rsidDel="001D237B" w:rsidRDefault="003E639A" w:rsidP="004D166B">
      <w:pPr>
        <w:rPr>
          <w:del w:id="1326" w:author="Tuomainen Mika" w:date="2014-04-03T00:24:00Z"/>
        </w:rPr>
      </w:pPr>
      <w:del w:id="1327" w:author="Tuomainen Mika" w:date="2014-04-03T00:24:00Z">
        <w:r w:rsidDel="001D237B">
          <w:tab/>
        </w:r>
        <w:r w:rsidDel="001D237B">
          <w:tab/>
        </w:r>
        <w:r w:rsidDel="001D237B">
          <w:tab/>
        </w:r>
        <w:r w:rsidDel="001D237B">
          <w:tab/>
          <w:delText>ulkokuntalaisen hoitoon oton syy</w:delText>
        </w:r>
      </w:del>
    </w:p>
    <w:p w:rsidR="003E639A" w:rsidDel="001D237B" w:rsidRDefault="003E639A" w:rsidP="004D166B">
      <w:pPr>
        <w:rPr>
          <w:del w:id="1328" w:author="Tuomainen Mika" w:date="2014-04-03T00:24:00Z"/>
        </w:rPr>
      </w:pPr>
      <w:del w:id="1329" w:author="Tuomainen Mika" w:date="2014-04-03T00:24:00Z">
        <w:r w:rsidDel="001D237B">
          <w:tab/>
        </w:r>
        <w:r w:rsidDel="001D237B">
          <w:tab/>
        </w:r>
        <w:r w:rsidDel="001D237B">
          <w:tab/>
        </w:r>
        <w:r w:rsidDel="001D237B">
          <w:tab/>
          <w:delText>ulkokuntalaisen hoitoon oton hyväksymistapa</w:delText>
        </w:r>
      </w:del>
    </w:p>
    <w:p w:rsidR="003E639A" w:rsidDel="001D237B" w:rsidRDefault="003E639A" w:rsidP="004D166B">
      <w:pPr>
        <w:rPr>
          <w:del w:id="1330" w:author="Tuomainen Mika" w:date="2014-04-03T00:24:00Z"/>
        </w:rPr>
      </w:pPr>
      <w:del w:id="1331" w:author="Tuomainen Mika" w:date="2014-04-03T00:24:00Z">
        <w:r w:rsidDel="001D237B">
          <w:tab/>
        </w:r>
        <w:r w:rsidDel="001D237B">
          <w:tab/>
        </w:r>
        <w:r w:rsidDel="001D237B">
          <w:tab/>
          <w:delText>aikaisempi hoito (</w:delText>
        </w:r>
        <w:r w:rsidRPr="001C0ED8" w:rsidDel="001D237B">
          <w:delText>1.2.246.537.6.40182.2009</w:delText>
        </w:r>
        <w:r w:rsidDel="001D237B">
          <w:delText>:9)</w:delText>
        </w:r>
      </w:del>
    </w:p>
    <w:p w:rsidR="003E639A" w:rsidDel="001D237B" w:rsidRDefault="003E639A" w:rsidP="004D166B">
      <w:pPr>
        <w:rPr>
          <w:del w:id="1332" w:author="Tuomainen Mika" w:date="2014-04-03T00:24:00Z"/>
        </w:rPr>
      </w:pPr>
      <w:del w:id="1333" w:author="Tuomainen Mika" w:date="2014-04-03T00:24:00Z">
        <w:r w:rsidDel="001D237B">
          <w:tab/>
        </w:r>
        <w:r w:rsidDel="001D237B">
          <w:tab/>
        </w:r>
        <w:r w:rsidDel="001D237B">
          <w:tab/>
          <w:delText>palvelutapahtuma (</w:delText>
        </w:r>
        <w:r w:rsidRPr="001C0ED8" w:rsidDel="001D237B">
          <w:delText>1.2.246.537.6.40182.2009</w:delText>
        </w:r>
        <w:r w:rsidDel="001D237B">
          <w:delText>:10)</w:delText>
        </w:r>
      </w:del>
    </w:p>
    <w:p w:rsidR="003E639A" w:rsidDel="001D237B" w:rsidRDefault="003E639A" w:rsidP="004D166B">
      <w:pPr>
        <w:rPr>
          <w:del w:id="1334" w:author="Tuomainen Mika" w:date="2014-04-03T00:24:00Z"/>
        </w:rPr>
      </w:pPr>
      <w:del w:id="1335" w:author="Tuomainen Mika" w:date="2014-04-03T00:24:00Z">
        <w:r w:rsidDel="001D237B">
          <w:tab/>
        </w:r>
        <w:r w:rsidDel="001D237B">
          <w:tab/>
        </w:r>
        <w:r w:rsidDel="001D237B">
          <w:tab/>
          <w:delText>maksutiedot (</w:delText>
        </w:r>
        <w:r w:rsidRPr="001C0ED8" w:rsidDel="001D237B">
          <w:delText>1.2.246.537.6.40182.2009</w:delText>
        </w:r>
        <w:r w:rsidDel="001D237B">
          <w:delText>:11)</w:delText>
        </w:r>
      </w:del>
    </w:p>
    <w:p w:rsidR="003E639A" w:rsidDel="001D237B" w:rsidRDefault="003E639A" w:rsidP="004D166B">
      <w:pPr>
        <w:rPr>
          <w:del w:id="1336" w:author="Tuomainen Mika" w:date="2014-04-03T00:24:00Z"/>
        </w:rPr>
      </w:pPr>
      <w:del w:id="1337" w:author="Tuomainen Mika" w:date="2014-04-03T00:24:00Z">
        <w:r w:rsidDel="001D237B">
          <w:tab/>
        </w:r>
        <w:r w:rsidDel="001D237B">
          <w:tab/>
        </w:r>
        <w:r w:rsidDel="001D237B">
          <w:tab/>
        </w:r>
        <w:r w:rsidDel="001D237B">
          <w:tab/>
          <w:delText>maksaja</w:delText>
        </w:r>
      </w:del>
    </w:p>
    <w:p w:rsidR="003E639A" w:rsidDel="001D237B" w:rsidRDefault="003E639A" w:rsidP="004D166B">
      <w:pPr>
        <w:rPr>
          <w:del w:id="1338" w:author="Tuomainen Mika" w:date="2014-04-03T00:24:00Z"/>
        </w:rPr>
      </w:pPr>
      <w:del w:id="1339" w:author="Tuomainen Mika" w:date="2014-04-03T00:24:00Z">
        <w:r w:rsidDel="001D237B">
          <w:tab/>
        </w:r>
        <w:r w:rsidDel="001D237B">
          <w:tab/>
        </w:r>
        <w:r w:rsidDel="001D237B">
          <w:tab/>
        </w:r>
        <w:r w:rsidDel="001D237B">
          <w:tab/>
          <w:delText>maksuosuus</w:delText>
        </w:r>
      </w:del>
    </w:p>
    <w:p w:rsidR="003E639A" w:rsidDel="001D237B" w:rsidRDefault="003E639A" w:rsidP="004D166B">
      <w:pPr>
        <w:rPr>
          <w:del w:id="1340" w:author="Tuomainen Mika" w:date="2014-04-03T00:24:00Z"/>
        </w:rPr>
      </w:pPr>
      <w:del w:id="1341" w:author="Tuomainen Mika" w:date="2014-04-03T00:24:00Z">
        <w:r w:rsidDel="001D237B">
          <w:tab/>
        </w:r>
        <w:r w:rsidDel="001D237B">
          <w:tab/>
        </w:r>
        <w:r w:rsidDel="001D237B">
          <w:tab/>
          <w:delText>kuljetuksen järjestäminen (</w:delText>
        </w:r>
        <w:r w:rsidRPr="001C0ED8" w:rsidDel="001D237B">
          <w:delText>1.2.246.537.6.40182.2009</w:delText>
        </w:r>
        <w:r w:rsidDel="001D237B">
          <w:delText>:12)</w:delText>
        </w:r>
      </w:del>
    </w:p>
    <w:p w:rsidR="003E639A" w:rsidDel="001D237B" w:rsidRDefault="003E639A" w:rsidP="004D166B">
      <w:pPr>
        <w:rPr>
          <w:del w:id="1342" w:author="Tuomainen Mika" w:date="2014-04-03T00:24:00Z"/>
        </w:rPr>
      </w:pPr>
      <w:del w:id="1343" w:author="Tuomainen Mika" w:date="2014-04-03T00:24:00Z">
        <w:r w:rsidDel="001D237B">
          <w:tab/>
        </w:r>
        <w:r w:rsidDel="001D237B">
          <w:tab/>
        </w:r>
        <w:r w:rsidDel="001D237B">
          <w:tab/>
        </w:r>
        <w:r w:rsidDel="001D237B">
          <w:tab/>
          <w:delText>kuljetustapa</w:delText>
        </w:r>
      </w:del>
    </w:p>
    <w:p w:rsidR="003E639A" w:rsidDel="001D237B" w:rsidRDefault="003E639A" w:rsidP="004D166B">
      <w:pPr>
        <w:rPr>
          <w:del w:id="1344" w:author="Tuomainen Mika" w:date="2014-04-03T00:24:00Z"/>
        </w:rPr>
      </w:pPr>
      <w:del w:id="1345" w:author="Tuomainen Mika" w:date="2014-04-03T00:24:00Z">
        <w:r w:rsidDel="001D237B">
          <w:tab/>
        </w:r>
        <w:r w:rsidDel="001D237B">
          <w:tab/>
        </w:r>
        <w:r w:rsidDel="001D237B">
          <w:tab/>
        </w:r>
        <w:r w:rsidDel="001D237B">
          <w:tab/>
          <w:delText>saattotarve</w:delText>
        </w:r>
      </w:del>
    </w:p>
    <w:p w:rsidR="003E639A" w:rsidDel="001D237B" w:rsidRDefault="003E639A" w:rsidP="004D166B">
      <w:pPr>
        <w:rPr>
          <w:del w:id="1346" w:author="Tuomainen Mika" w:date="2014-04-03T00:24:00Z"/>
        </w:rPr>
      </w:pPr>
      <w:del w:id="1347" w:author="Tuomainen Mika" w:date="2014-04-03T00:24:00Z">
        <w:r w:rsidDel="001D237B">
          <w:tab/>
        </w:r>
        <w:r w:rsidDel="001D237B">
          <w:tab/>
        </w:r>
        <w:r w:rsidDel="001D237B">
          <w:tab/>
        </w:r>
        <w:r w:rsidDel="001D237B">
          <w:tab/>
          <w:delText>kuljetuksen KELA-korvaus</w:delText>
        </w:r>
      </w:del>
    </w:p>
    <w:p w:rsidR="003E639A" w:rsidDel="001D237B" w:rsidRDefault="003E639A" w:rsidP="004D166B">
      <w:pPr>
        <w:rPr>
          <w:del w:id="1348" w:author="Tuomainen Mika" w:date="2014-04-03T00:24:00Z"/>
        </w:rPr>
      </w:pPr>
      <w:del w:id="1349" w:author="Tuomainen Mika" w:date="2014-04-03T00:24:00Z">
        <w:r w:rsidDel="001D237B">
          <w:tab/>
        </w:r>
        <w:r w:rsidDel="001D237B">
          <w:tab/>
        </w:r>
        <w:r w:rsidDel="001D237B">
          <w:tab/>
        </w:r>
        <w:r w:rsidDel="001D237B">
          <w:tab/>
          <w:delText>kuljetuksen lähtöpaikka</w:delText>
        </w:r>
      </w:del>
    </w:p>
    <w:p w:rsidR="003E639A" w:rsidDel="001D237B" w:rsidRDefault="003E639A" w:rsidP="004D166B">
      <w:pPr>
        <w:rPr>
          <w:del w:id="1350" w:author="Tuomainen Mika" w:date="2014-04-03T00:24:00Z"/>
        </w:rPr>
      </w:pPr>
      <w:del w:id="1351" w:author="Tuomainen Mika" w:date="2014-04-03T00:24:00Z">
        <w:r w:rsidDel="001D237B">
          <w:tab/>
        </w:r>
        <w:r w:rsidDel="001D237B">
          <w:tab/>
        </w:r>
        <w:r w:rsidDel="001D237B">
          <w:tab/>
        </w:r>
        <w:r w:rsidDel="001D237B">
          <w:tab/>
          <w:delText>kuljetuksen määränpää</w:delText>
        </w:r>
      </w:del>
    </w:p>
    <w:p w:rsidR="003E639A" w:rsidRDefault="003E639A" w:rsidP="00CC1036">
      <w:del w:id="1352" w:author="Tuomainen Mika" w:date="2014-04-03T00:24:00Z">
        <w:r w:rsidDel="001D237B">
          <w:tab/>
        </w:r>
        <w:r w:rsidDel="001D237B">
          <w:tab/>
        </w:r>
        <w:r w:rsidDel="001D237B">
          <w:tab/>
          <w:delText>lähetteen palauttamisen syy (</w:delText>
        </w:r>
        <w:r w:rsidRPr="001C0ED8" w:rsidDel="001D237B">
          <w:delText>1.2.246.537.6.40182.2009</w:delText>
        </w:r>
        <w:r w:rsidDel="001D237B">
          <w:delText>:4)</w:delText>
        </w:r>
      </w:del>
    </w:p>
    <w:p w:rsidR="003E639A" w:rsidDel="00861240" w:rsidRDefault="003E639A" w:rsidP="00CC1036">
      <w:pPr>
        <w:rPr>
          <w:del w:id="1353" w:author="Tuomainen Mika" w:date="2014-04-03T23:42:00Z"/>
        </w:rPr>
      </w:pPr>
    </w:p>
    <w:p w:rsidR="003E639A" w:rsidDel="00861240" w:rsidRDefault="003E639A" w:rsidP="00CC1036">
      <w:pPr>
        <w:rPr>
          <w:del w:id="1354" w:author="Tuomainen Mika" w:date="2014-04-03T23:42:00Z"/>
        </w:rPr>
      </w:pPr>
    </w:p>
    <w:p w:rsidR="003E639A" w:rsidDel="00861240" w:rsidRDefault="003E639A" w:rsidP="00CC1036">
      <w:pPr>
        <w:rPr>
          <w:del w:id="1355" w:author="Tuomainen Mika" w:date="2014-04-03T23:42:00Z"/>
        </w:rPr>
      </w:pPr>
    </w:p>
    <w:p w:rsidR="003E639A" w:rsidDel="00861240" w:rsidRDefault="003E639A" w:rsidP="00CC1036">
      <w:pPr>
        <w:rPr>
          <w:del w:id="1356" w:author="Tuomainen Mika" w:date="2014-04-03T23:42:00Z"/>
        </w:rPr>
      </w:pPr>
    </w:p>
    <w:p w:rsidR="003E639A" w:rsidRDefault="003E639A" w:rsidP="00CC1036"/>
    <w:p w:rsidR="003E639A" w:rsidRDefault="0064412E" w:rsidP="00CC1036">
      <w:pPr>
        <w:pStyle w:val="Otsikko2"/>
        <w:rPr>
          <w:ins w:id="1357" w:author="Tuomainen Mika" w:date="2014-04-11T13:01:00Z"/>
        </w:rPr>
      </w:pPr>
      <w:bookmarkStart w:id="1358" w:name="_Toc384330119"/>
      <w:bookmarkStart w:id="1359" w:name="_Toc384989344"/>
      <w:ins w:id="1360" w:author="Tuomainen Mika" w:date="2014-04-11T13:01:00Z">
        <w:r>
          <w:lastRenderedPageBreak/>
          <w:t xml:space="preserve">Määrittämättömän hoitoprosessin vaiheen alle tulevat </w:t>
        </w:r>
      </w:ins>
      <w:del w:id="1361" w:author="Tuomainen Mika" w:date="2014-04-11T13:01:00Z">
        <w:r w:rsidR="003E639A" w:rsidDel="0064412E">
          <w:delText>L</w:delText>
        </w:r>
      </w:del>
      <w:ins w:id="1362" w:author="Tuomainen Mika" w:date="2014-04-11T13:01:00Z">
        <w:r>
          <w:t>l</w:t>
        </w:r>
      </w:ins>
      <w:r w:rsidR="003E639A">
        <w:t>ähetteen otsikot</w:t>
      </w:r>
      <w:ins w:id="1363" w:author="Tuomainen Mika" w:date="2014-04-03T00:34:00Z">
        <w:r w:rsidR="00566FD3">
          <w:t xml:space="preserve"> ja tietokentät</w:t>
        </w:r>
      </w:ins>
      <w:bookmarkEnd w:id="1358"/>
      <w:bookmarkEnd w:id="1359"/>
    </w:p>
    <w:p w:rsidR="0064412E" w:rsidRDefault="0064412E">
      <w:pPr>
        <w:rPr>
          <w:ins w:id="1364" w:author="Tuomainen Mika" w:date="2014-04-11T13:02:00Z"/>
        </w:rPr>
        <w:pPrChange w:id="1365" w:author="Tuomainen Mika" w:date="2014-04-11T13:01:00Z">
          <w:pPr>
            <w:pStyle w:val="Otsikko2"/>
          </w:pPr>
        </w:pPrChange>
      </w:pPr>
    </w:p>
    <w:p w:rsidR="0064412E" w:rsidRDefault="0064412E" w:rsidP="0064412E">
      <w:pPr>
        <w:rPr>
          <w:ins w:id="1366" w:author="Tuomainen Mika" w:date="2014-04-11T13:03:00Z"/>
        </w:rPr>
      </w:pPr>
      <w:ins w:id="1367" w:author="Tuomainen Mika" w:date="2014-04-11T13:02:00Z">
        <w:r>
          <w:t>Tässä luvussa käydään läpi hoitoprosessin vai</w:t>
        </w:r>
      </w:ins>
      <w:ins w:id="1368" w:author="Tuomainen Mika" w:date="2014-04-11T13:03:00Z">
        <w:r>
          <w:t>hekoodin 99 (</w:t>
        </w:r>
        <w:r w:rsidRPr="007E2DEB">
          <w:t>Määrittämätön hoitoprosessin vaihe</w:t>
        </w:r>
        <w:r>
          <w:t>) alle tulevat lähetteen otsikot ja tietokentät.</w:t>
        </w:r>
      </w:ins>
    </w:p>
    <w:p w:rsidR="0064412E" w:rsidRPr="006779E4" w:rsidRDefault="0064412E">
      <w:pPr>
        <w:pPrChange w:id="1369" w:author="Tuomainen Mika" w:date="2014-04-11T13:01:00Z">
          <w:pPr>
            <w:pStyle w:val="Otsikko2"/>
          </w:pPr>
        </w:pPrChange>
      </w:pPr>
    </w:p>
    <w:p w:rsidR="003E639A" w:rsidRDefault="003E639A" w:rsidP="00CC1036">
      <w:pPr>
        <w:pStyle w:val="Otsikko3"/>
      </w:pPr>
      <w:bookmarkStart w:id="1370" w:name="_Toc384330120"/>
      <w:bookmarkStart w:id="1371" w:name="_Toc384989345"/>
      <w:r w:rsidRPr="00D84174">
        <w:t>Lähetteen ja hoitopalautteen tekniset</w:t>
      </w:r>
      <w:r>
        <w:t>-</w:t>
      </w:r>
      <w:r w:rsidRPr="00D84174">
        <w:t xml:space="preserve"> ja osapuolitiedot</w:t>
      </w:r>
      <w:bookmarkEnd w:id="1370"/>
      <w:bookmarkEnd w:id="1371"/>
    </w:p>
    <w:p w:rsidR="003E639A" w:rsidRDefault="003E639A" w:rsidP="00CC1036"/>
    <w:p w:rsidR="0064412E" w:rsidRDefault="00861240" w:rsidP="00861240">
      <w:pPr>
        <w:rPr>
          <w:ins w:id="1372" w:author="Tuomainen Mika" w:date="2014-04-11T13:03:00Z"/>
        </w:rPr>
      </w:pPr>
      <w:ins w:id="1373" w:author="Tuomainen Mika" w:date="2014-04-03T23:42:00Z">
        <w:r>
          <w:t>Tämä otsikko sijoitetaan hoitoprosessin vaihekoodin 99 (</w:t>
        </w:r>
        <w:r w:rsidRPr="007E2DEB">
          <w:t>Määrittämätön hoitoprosessin vaihe</w:t>
        </w:r>
        <w:r>
          <w:t>) alle:</w:t>
        </w:r>
      </w:ins>
      <w:ins w:id="1374" w:author="Tuomainen Mika" w:date="2014-04-03T23:43:00Z">
        <w:r>
          <w:t xml:space="preserve"> </w:t>
        </w:r>
      </w:ins>
    </w:p>
    <w:p w:rsidR="0064412E" w:rsidRDefault="0064412E" w:rsidP="00861240">
      <w:pPr>
        <w:rPr>
          <w:ins w:id="1375" w:author="Tuomainen Mika" w:date="2014-04-11T13:03:00Z"/>
        </w:rPr>
      </w:pPr>
    </w:p>
    <w:p w:rsidR="0064412E" w:rsidRDefault="00861240" w:rsidP="00861240">
      <w:pPr>
        <w:rPr>
          <w:ins w:id="1376" w:author="Tuomainen Mika" w:date="2014-04-11T13:03:00Z"/>
        </w:rPr>
      </w:pPr>
      <w:ins w:id="1377" w:author="Tuomainen Mika" w:date="2014-04-03T23:42:00Z">
        <w:r w:rsidRPr="00D84174">
          <w:t>Lähetteen ja hoitopalautteen tekniset ja osapuolitiedot</w:t>
        </w:r>
        <w:r>
          <w:t>:</w:t>
        </w:r>
        <w:r>
          <w:tab/>
        </w:r>
      </w:ins>
    </w:p>
    <w:p w:rsidR="00861240" w:rsidRDefault="00861240" w:rsidP="00861240">
      <w:pPr>
        <w:rPr>
          <w:ins w:id="1378" w:author="Tuomainen Mika" w:date="2014-04-03T23:42:00Z"/>
        </w:rPr>
      </w:pPr>
      <w:ins w:id="1379" w:author="Tuomainen Mika" w:date="2014-04-03T23:42:00Z">
        <w:r>
          <w:t>otsikkokoodi: 1</w:t>
        </w:r>
      </w:ins>
      <w:ins w:id="1380" w:author="Tuomainen Mika" w:date="2014-04-03T23:43:00Z">
        <w:r>
          <w:t xml:space="preserve"> </w:t>
        </w:r>
      </w:ins>
      <w:ins w:id="1381" w:author="Tuomainen Mika" w:date="2014-04-11T13:03:00Z">
        <w:r w:rsidR="0064412E">
          <w:tab/>
        </w:r>
      </w:ins>
      <w:ins w:id="1382" w:author="Tuomainen Mika" w:date="2014-04-03T23:42:00Z">
        <w:r>
          <w:t>otsikkokoodisto (</w:t>
        </w:r>
        <w:r w:rsidRPr="00D84174">
          <w:t xml:space="preserve">1.2.246.537.6.40182.2009 </w:t>
        </w:r>
        <w:r>
          <w:t xml:space="preserve">)  </w:t>
        </w:r>
      </w:ins>
    </w:p>
    <w:p w:rsidR="00861240" w:rsidRDefault="00861240" w:rsidP="00861240">
      <w:pPr>
        <w:rPr>
          <w:ins w:id="1383" w:author="Tuomainen Mika" w:date="2014-04-03T23:42:00Z"/>
        </w:rPr>
      </w:pPr>
    </w:p>
    <w:p w:rsidR="003E639A" w:rsidRDefault="00861240" w:rsidP="00861240">
      <w:ins w:id="1384" w:author="Tuomainen Mika" w:date="2014-04-03T23:42:00Z">
        <w:r>
          <w:t>Seuraavaksi käydään läpi tämän otsikon alle tulevat tietokentät.</w:t>
        </w:r>
      </w:ins>
      <w:del w:id="1385" w:author="Tuomainen Mika" w:date="2014-04-03T23:42:00Z">
        <w:r w:rsidR="003E639A" w:rsidRPr="00D84174" w:rsidDel="00861240">
          <w:delText>Lähetteen ja hoitopalautteen tekniset ja osapuolitiedot</w:delText>
        </w:r>
        <w:r w:rsidR="003E639A" w:rsidDel="00861240">
          <w:delText>:</w:delText>
        </w:r>
        <w:r w:rsidR="003E639A" w:rsidDel="00861240">
          <w:tab/>
          <w:delText>otsikkokoodi: 1</w:delText>
        </w:r>
        <w:r w:rsidR="003E639A" w:rsidDel="00861240">
          <w:tab/>
        </w:r>
        <w:r w:rsidR="003E639A" w:rsidDel="00861240">
          <w:tab/>
          <w:delText>otsikkokoodisto (</w:delText>
        </w:r>
        <w:r w:rsidR="003E639A" w:rsidRPr="00D84174" w:rsidDel="00861240">
          <w:delText xml:space="preserve">1.2.246.537.6.40182.2009 </w:delText>
        </w:r>
        <w:r w:rsidR="003E639A" w:rsidDel="00861240">
          <w:delText xml:space="preserve">) </w:delText>
        </w:r>
      </w:del>
      <w:r w:rsidR="003E639A">
        <w:t xml:space="preserve"> </w:t>
      </w:r>
    </w:p>
    <w:p w:rsidR="003E639A" w:rsidRDefault="003E639A" w:rsidP="00CC1036"/>
    <w:p w:rsidR="003E639A" w:rsidRDefault="003E639A" w:rsidP="00CC1036">
      <w:pPr>
        <w:pStyle w:val="Otsikko4"/>
      </w:pPr>
      <w:bookmarkStart w:id="1386" w:name="_Toc384330121"/>
      <w:r>
        <w:t>Sanoman tyyppi ja alityyppi ja lähetteen käyttötarkoitus</w:t>
      </w:r>
      <w:bookmarkEnd w:id="1386"/>
    </w:p>
    <w:p w:rsidR="003E639A" w:rsidRDefault="003E639A" w:rsidP="00CC1036"/>
    <w:p w:rsidR="003E639A" w:rsidDel="00861240" w:rsidRDefault="003E639A" w:rsidP="00CC1036">
      <w:pPr>
        <w:rPr>
          <w:del w:id="1387" w:author="Tuomainen Mika" w:date="2014-04-03T23:43:00Z"/>
        </w:rPr>
      </w:pPr>
      <w:del w:id="1388" w:author="Tuomainen Mika" w:date="2014-04-03T23:43:00Z">
        <w:r w:rsidRPr="002450C6" w:rsidDel="00861240">
          <w:delText>Tämä tieto on pakollinen.</w:delText>
        </w:r>
      </w:del>
    </w:p>
    <w:p w:rsidR="003E639A" w:rsidDel="00861240" w:rsidRDefault="003E639A" w:rsidP="00CC1036">
      <w:pPr>
        <w:rPr>
          <w:del w:id="1389" w:author="Tuomainen Mika" w:date="2014-04-03T23:43:00Z"/>
        </w:rPr>
      </w:pPr>
    </w:p>
    <w:p w:rsidR="003E639A" w:rsidRDefault="003E639A" w:rsidP="00CC1036">
      <w:r>
        <w:t>Sanoman tyyppi:</w:t>
      </w:r>
      <w:r>
        <w:tab/>
      </w:r>
      <w:ins w:id="1390" w:author="Tuomainen Mika" w:date="2014-04-03T23:43:00Z">
        <w:r w:rsidR="00861240">
          <w:tab/>
        </w:r>
      </w:ins>
      <w:del w:id="1391" w:author="Tuomainen Mika" w:date="2014-04-03T23:43:00Z">
        <w:r w:rsidDel="00861240">
          <w:tab/>
        </w:r>
      </w:del>
      <w:r>
        <w:t>kenttäkoodi: 33</w:t>
      </w:r>
      <w:r>
        <w:tab/>
      </w:r>
      <w:del w:id="1392" w:author="Tuomainen Mika" w:date="2014-04-03T23:43:00Z">
        <w:r w:rsidDel="00861240">
          <w:tab/>
        </w:r>
      </w:del>
      <w:r>
        <w:t xml:space="preserve">koodisto: 1.2.246.537.6.12.2002.124 </w:t>
      </w:r>
    </w:p>
    <w:p w:rsidR="003E639A" w:rsidRDefault="003E639A" w:rsidP="00CC1036">
      <w:r>
        <w:t xml:space="preserve">Sanoman alityyppi: </w:t>
      </w:r>
      <w:r>
        <w:tab/>
      </w:r>
      <w:ins w:id="1393" w:author="Tuomainen Mika" w:date="2014-04-03T23:43:00Z">
        <w:r w:rsidR="00861240">
          <w:tab/>
        </w:r>
      </w:ins>
      <w:r>
        <w:t>kenttäkoodi: 34</w:t>
      </w:r>
      <w:r>
        <w:tab/>
      </w:r>
      <w:del w:id="1394" w:author="Tuomainen Mika" w:date="2014-04-03T23:43:00Z">
        <w:r w:rsidDel="00861240">
          <w:tab/>
        </w:r>
      </w:del>
      <w:r>
        <w:t xml:space="preserve">koodisto: 1.2.246.537.6.12.2002.124 </w:t>
      </w:r>
    </w:p>
    <w:p w:rsidR="003E639A" w:rsidRDefault="003E639A" w:rsidP="00CC1036">
      <w:r>
        <w:lastRenderedPageBreak/>
        <w:t>Lähetteen käyttötarkoitus</w:t>
      </w:r>
      <w:r>
        <w:tab/>
        <w:t>kenttäkoodi: 39</w:t>
      </w:r>
      <w:r>
        <w:tab/>
      </w:r>
      <w:del w:id="1395" w:author="Tuomainen Mika" w:date="2014-04-03T23:44:00Z">
        <w:r w:rsidDel="00861240">
          <w:tab/>
        </w:r>
      </w:del>
      <w:r>
        <w:t xml:space="preserve">koodisto: 1.2.246.537.6.12.2002.124 </w:t>
      </w:r>
    </w:p>
    <w:p w:rsidR="003E639A" w:rsidRDefault="003E639A" w:rsidP="00CC1036"/>
    <w:p w:rsidR="003E639A" w:rsidRDefault="003E639A" w:rsidP="00CC1036">
      <w:r>
        <w:t>Lähetteen/hoitopalautteen päätyyppi ja alityyppi</w:t>
      </w:r>
      <w:ins w:id="1396" w:author="Tuomainen Mika" w:date="2014-04-03T23:44:00Z">
        <w:r w:rsidR="00861240">
          <w:t xml:space="preserve"> </w:t>
        </w:r>
      </w:ins>
      <w:del w:id="1397" w:author="Tuomainen Mika" w:date="2014-04-03T23:44:00Z">
        <w:r w:rsidDel="00861240">
          <w:delText xml:space="preserve">  </w:delText>
        </w:r>
      </w:del>
      <w:r>
        <w:t>ilmoitetaan value-elementissä tietotyypillä CD. Päätyyppi on varsinainen koodiarvo ja tarkentimen qualifier avulla esitetään sanoman alityyppi. Lähetteen käyttötarkoitus ilmoitetaan myös qualifierin avulla. Elementti effectiveTime esiintyy tyhjänä.</w:t>
      </w:r>
    </w:p>
    <w:p w:rsidR="003E639A" w:rsidRDefault="003E639A" w:rsidP="00CC1036"/>
    <w:p w:rsidR="003E639A" w:rsidRDefault="003E639A" w:rsidP="00CC1036">
      <w:r>
        <w:t>Lähetteen/hoitopalautteen päätyyppi saadaan koodistosta: AR - Lähetteen/Hoitopalautteen tyyppi, 1.2.246.537.5.40001.2003, jonka arvot ovat:</w:t>
      </w:r>
    </w:p>
    <w:p w:rsidR="003E639A" w:rsidRDefault="003E639A" w:rsidP="00CC1036"/>
    <w:p w:rsidR="003E639A" w:rsidRDefault="003E639A" w:rsidP="00CC1036">
      <w:r>
        <w:t>EPI</w:t>
      </w:r>
      <w:r>
        <w:tab/>
        <w:t>Loppuyhteenveto/hoitopalaute</w:t>
      </w:r>
      <w:r>
        <w:tab/>
      </w:r>
      <w:r>
        <w:tab/>
      </w:r>
    </w:p>
    <w:p w:rsidR="003E639A" w:rsidRDefault="003E639A" w:rsidP="00CC1036">
      <w:r>
        <w:t>HOP</w:t>
      </w:r>
      <w:r>
        <w:tab/>
        <w:t>Hoitopäätösilmoitus/hoitopalaute</w:t>
      </w:r>
      <w:r>
        <w:tab/>
      </w:r>
    </w:p>
    <w:p w:rsidR="003E639A" w:rsidRDefault="003E639A" w:rsidP="00CC1036">
      <w:r>
        <w:t>HOS</w:t>
      </w:r>
      <w:r>
        <w:tab/>
        <w:t>Hoitosuunnitelma/hoitopalaute</w:t>
      </w:r>
      <w:r>
        <w:tab/>
      </w:r>
      <w:r>
        <w:tab/>
      </w:r>
    </w:p>
    <w:p w:rsidR="003E639A" w:rsidRDefault="003E639A" w:rsidP="00CC1036">
      <w:r>
        <w:t>KAS</w:t>
      </w:r>
      <w:r>
        <w:tab/>
        <w:t>Ilmoitus lähetteen käsittelyyn otosta/hoitopalaute</w:t>
      </w:r>
      <w:r>
        <w:tab/>
      </w:r>
      <w:r>
        <w:tab/>
      </w:r>
    </w:p>
    <w:p w:rsidR="003E639A" w:rsidRDefault="003E639A" w:rsidP="00CC1036">
      <w:r>
        <w:t>KON</w:t>
      </w:r>
      <w:r>
        <w:tab/>
        <w:t>Konsultaatiopyyntö/lähete</w:t>
      </w:r>
      <w:r>
        <w:tab/>
      </w:r>
      <w:r>
        <w:tab/>
      </w:r>
    </w:p>
    <w:p w:rsidR="003E639A" w:rsidRDefault="003E639A" w:rsidP="00CC1036">
      <w:r>
        <w:t>KYS</w:t>
      </w:r>
      <w:r>
        <w:tab/>
        <w:t>Täydennyskysely/lähete ja hoitopalaute</w:t>
      </w:r>
      <w:r>
        <w:tab/>
      </w:r>
    </w:p>
    <w:p w:rsidR="003E639A" w:rsidRDefault="003E639A" w:rsidP="00CC1036">
      <w:r>
        <w:t>LAH</w:t>
      </w:r>
      <w:r>
        <w:tab/>
        <w:t>Normaali lähete</w:t>
      </w:r>
      <w:r>
        <w:tab/>
      </w:r>
      <w:r>
        <w:tab/>
      </w:r>
    </w:p>
    <w:p w:rsidR="003E639A" w:rsidRDefault="003E639A" w:rsidP="00CC1036">
      <w:r>
        <w:t>PER</w:t>
      </w:r>
      <w:r>
        <w:tab/>
        <w:t>Suostumussanoma</w:t>
      </w:r>
      <w:r>
        <w:tab/>
      </w:r>
      <w:r>
        <w:tab/>
      </w:r>
    </w:p>
    <w:p w:rsidR="003E639A" w:rsidRDefault="003E639A" w:rsidP="00CC1036">
      <w:r>
        <w:t>VHO</w:t>
      </w:r>
      <w:r>
        <w:tab/>
        <w:t>Välihoitopalaute/hoitopalaute</w:t>
      </w:r>
    </w:p>
    <w:p w:rsidR="003E639A" w:rsidRDefault="003E639A" w:rsidP="00CC1036"/>
    <w:p w:rsidR="003E639A" w:rsidRDefault="003E639A" w:rsidP="00CC1036">
      <w:r>
        <w:t>(Tarkasta ajantasaiset koodiarvot THL:n koodistopalvelimelta)</w:t>
      </w:r>
    </w:p>
    <w:p w:rsidR="003E639A" w:rsidRDefault="003E639A" w:rsidP="00CC1036"/>
    <w:p w:rsidR="003E639A" w:rsidRDefault="003E639A" w:rsidP="00CC1036">
      <w:r>
        <w:t>Lähetteen/hoitopalautteen alityyppi saadaan koodistosta: AR - Lähetteen/hoitopalautteen alityyppi, 1.2.246.537.5.40002.2003, jonka arvot ovat:</w:t>
      </w:r>
    </w:p>
    <w:p w:rsidR="003E639A" w:rsidRDefault="003E639A" w:rsidP="00CC1036"/>
    <w:p w:rsidR="003E639A" w:rsidRDefault="003E639A" w:rsidP="00CC1036">
      <w:r>
        <w:t>KII</w:t>
      </w:r>
      <w:r>
        <w:tab/>
        <w:t>Kiirehtiminen</w:t>
      </w:r>
      <w:r>
        <w:tab/>
      </w:r>
      <w:r>
        <w:tab/>
      </w:r>
    </w:p>
    <w:p w:rsidR="003E639A" w:rsidRDefault="003E639A" w:rsidP="00CC1036">
      <w:r>
        <w:t>KON</w:t>
      </w:r>
      <w:r>
        <w:tab/>
        <w:t>Konsultaatio</w:t>
      </w:r>
      <w:r>
        <w:tab/>
      </w:r>
      <w:r>
        <w:tab/>
      </w:r>
    </w:p>
    <w:p w:rsidR="003E639A" w:rsidRDefault="003E639A" w:rsidP="00CC1036">
      <w:r>
        <w:t>KOT</w:t>
      </w:r>
      <w:r>
        <w:tab/>
        <w:t>Kotihoidon ennakkoilmoitus</w:t>
      </w:r>
      <w:r>
        <w:tab/>
      </w:r>
      <w:r>
        <w:tab/>
      </w:r>
    </w:p>
    <w:p w:rsidR="003E639A" w:rsidRDefault="003E639A" w:rsidP="00CC1036">
      <w:r>
        <w:t>PAL</w:t>
      </w:r>
      <w:r>
        <w:tab/>
        <w:t>Palautus</w:t>
      </w:r>
      <w:r>
        <w:tab/>
      </w:r>
      <w:r>
        <w:tab/>
      </w:r>
    </w:p>
    <w:p w:rsidR="003E639A" w:rsidRDefault="003E639A" w:rsidP="00CC1036">
      <w:r>
        <w:lastRenderedPageBreak/>
        <w:t>POK</w:t>
      </w:r>
      <w:r>
        <w:tab/>
        <w:t>Potilaskonsultaatio</w:t>
      </w:r>
      <w:r>
        <w:tab/>
      </w:r>
    </w:p>
    <w:p w:rsidR="003E639A" w:rsidRDefault="003E639A" w:rsidP="00CC1036">
      <w:r>
        <w:t>SII</w:t>
      </w:r>
      <w:r>
        <w:tab/>
        <w:t>Siirtoilmoitus</w:t>
      </w:r>
      <w:r>
        <w:tab/>
      </w:r>
      <w:r>
        <w:tab/>
      </w:r>
    </w:p>
    <w:p w:rsidR="003E639A" w:rsidRDefault="003E639A" w:rsidP="00CC1036">
      <w:r>
        <w:t>TAY</w:t>
      </w:r>
      <w:r>
        <w:tab/>
        <w:t>Täydennys</w:t>
      </w:r>
    </w:p>
    <w:p w:rsidR="003E639A" w:rsidRDefault="003E639A" w:rsidP="00CC1036"/>
    <w:p w:rsidR="003E639A" w:rsidRDefault="003E639A" w:rsidP="00CC1036">
      <w:r>
        <w:t>(Tarkasta ajantasaiset koodiarvot THL:n koodistopalvelimelta)</w:t>
      </w:r>
    </w:p>
    <w:p w:rsidR="003E639A" w:rsidRDefault="003E639A" w:rsidP="00CC1036"/>
    <w:p w:rsidR="003E639A" w:rsidRDefault="003E639A" w:rsidP="00CC1036">
      <w:r>
        <w:t xml:space="preserve">Lähetteen käyttötarkoitus saadaan koodistosta: </w:t>
      </w:r>
      <w:del w:id="1398" w:author="Tuomainen Mika" w:date="2014-04-03T23:45:00Z">
        <w:r w:rsidDel="00861240">
          <w:delText xml:space="preserve"> </w:delText>
        </w:r>
      </w:del>
      <w:r w:rsidRPr="00667F7A">
        <w:t>1.2.246.537.5.40030.2006</w:t>
      </w:r>
    </w:p>
    <w:p w:rsidR="003E639A" w:rsidRDefault="003E639A" w:rsidP="00CC1036"/>
    <w:p w:rsidR="003E639A" w:rsidRDefault="003E639A" w:rsidP="00CC1036">
      <w:r>
        <w:t>Jos lähetteen käyttötarkoitus puuttuu, on oletuksena ulkoinen lähete (koodiarvo 1).</w:t>
      </w:r>
    </w:p>
    <w:p w:rsidR="003E639A" w:rsidRDefault="003E639A" w:rsidP="00CC1036"/>
    <w:p w:rsidR="003E639A" w:rsidRPr="0002144B" w:rsidRDefault="003E639A">
      <w:pPr>
        <w:jc w:val="left"/>
        <w:rPr>
          <w:color w:val="000000"/>
          <w:highlight w:val="white"/>
          <w:lang w:val="en-US" w:eastAsia="fi-FI"/>
        </w:rPr>
        <w:pPrChange w:id="1399" w:author="Tuomainen Mika" w:date="2014-04-03T23:45: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02144B" w:rsidRDefault="003E639A">
      <w:pPr>
        <w:jc w:val="left"/>
        <w:rPr>
          <w:color w:val="000000"/>
          <w:highlight w:val="white"/>
          <w:lang w:val="en-US" w:eastAsia="fi-FI"/>
        </w:rPr>
        <w:pPrChange w:id="1400" w:author="Tuomainen Mika" w:date="2014-04-03T23:45:00Z">
          <w:pPr>
            <w:autoSpaceDE w:val="0"/>
            <w:autoSpaceDN w:val="0"/>
            <w:adjustRightInd w:val="0"/>
          </w:pPr>
        </w:pPrChange>
      </w:pPr>
      <w:del w:id="1401" w:author="Tuomainen Mika" w:date="2014-04-03T23:46:00Z">
        <w:r w:rsidRPr="0038571B" w:rsidDel="00861240">
          <w:rPr>
            <w:color w:val="000000"/>
            <w:highlight w:val="white"/>
            <w:lang w:val="en-US" w:eastAsia="fi-FI"/>
          </w:rPr>
          <w:tab/>
        </w:r>
      </w:del>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02144B" w:rsidRDefault="003E639A">
      <w:pPr>
        <w:jc w:val="left"/>
        <w:rPr>
          <w:highlight w:val="white"/>
          <w:lang w:val="en-US" w:eastAsia="fi-FI"/>
        </w:rPr>
        <w:pPrChange w:id="1402" w:author="Tuomainen Mika" w:date="2014-04-03T23:45:00Z">
          <w:pPr>
            <w:autoSpaceDE w:val="0"/>
            <w:autoSpaceDN w:val="0"/>
            <w:adjustRightInd w:val="0"/>
          </w:pPr>
        </w:pPrChange>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02144B" w:rsidRDefault="003E639A">
      <w:pPr>
        <w:jc w:val="left"/>
        <w:rPr>
          <w:color w:val="000000"/>
          <w:highlight w:val="white"/>
          <w:lang w:val="en-US" w:eastAsia="fi-FI"/>
        </w:rPr>
        <w:pPrChange w:id="1403" w:author="Tuomainen Mika" w:date="2014-04-03T23:45:00Z">
          <w:pPr>
            <w:autoSpaceDE w:val="0"/>
            <w:autoSpaceDN w:val="0"/>
            <w:adjustRightInd w:val="0"/>
          </w:pPr>
        </w:pPrChange>
      </w:pPr>
      <w:r w:rsidRPr="0038571B">
        <w:rPr>
          <w:color w:val="000000"/>
          <w:highlight w:val="white"/>
          <w:lang w:val="en-US" w:eastAsia="fi-FI"/>
        </w:rPr>
        <w:tab/>
      </w:r>
      <w:r>
        <w:rPr>
          <w:highlight w:val="white"/>
          <w:lang w:val="en-US" w:eastAsia="fi-FI"/>
        </w:rPr>
        <w:t>&lt;effectiveTime value=“200309300945”/&gt;</w:t>
      </w:r>
    </w:p>
    <w:p w:rsidR="003E639A" w:rsidRPr="0002144B" w:rsidRDefault="00861240">
      <w:pPr>
        <w:jc w:val="left"/>
        <w:rPr>
          <w:highlight w:val="white"/>
          <w:lang w:val="en-US" w:eastAsia="fi-FI"/>
        </w:rPr>
        <w:pPrChange w:id="1404" w:author="Tuomainen Mika" w:date="2014-04-03T23:46:00Z">
          <w:pPr>
            <w:autoSpaceDE w:val="0"/>
            <w:autoSpaceDN w:val="0"/>
            <w:adjustRightInd w:val="0"/>
          </w:pPr>
        </w:pPrChange>
      </w:pPr>
      <w:ins w:id="1405" w:author="Tuomainen Mika" w:date="2014-04-03T23:46:00Z">
        <w:r>
          <w:rPr>
            <w:highlight w:val="white"/>
            <w:lang w:val="en-US" w:eastAsia="fi-FI"/>
          </w:rPr>
          <w:tab/>
        </w:r>
      </w:ins>
      <w:del w:id="1406" w:author="Tuomainen Mika" w:date="2014-04-03T23:45:00Z">
        <w:r w:rsidR="003E639A" w:rsidRPr="0038571B" w:rsidDel="00861240">
          <w:rPr>
            <w:highlight w:val="white"/>
            <w:lang w:val="en-US" w:eastAsia="fi-FI"/>
          </w:rPr>
          <w:tab/>
        </w:r>
      </w:del>
      <w:r w:rsidR="003E639A" w:rsidRPr="0038571B">
        <w:rPr>
          <w:color w:val="0000FF"/>
          <w:highlight w:val="white"/>
          <w:lang w:val="en-US" w:eastAsia="fi-FI"/>
        </w:rPr>
        <w:t>&lt;</w:t>
      </w:r>
      <w:r w:rsidR="003E639A" w:rsidRPr="0038571B">
        <w:rPr>
          <w:color w:val="800000"/>
          <w:highlight w:val="white"/>
          <w:lang w:val="en-US" w:eastAsia="fi-FI"/>
        </w:rPr>
        <w:t>value</w:t>
      </w:r>
      <w:r w:rsidR="003E639A" w:rsidRPr="0038571B">
        <w:rPr>
          <w:color w:val="FF0000"/>
          <w:highlight w:val="white"/>
          <w:lang w:val="en-US" w:eastAsia="fi-FI"/>
        </w:rPr>
        <w:t xml:space="preserve"> xsi:type</w:t>
      </w:r>
      <w:r w:rsidR="003E639A" w:rsidRPr="0038571B">
        <w:rPr>
          <w:color w:val="0000FF"/>
          <w:highlight w:val="white"/>
          <w:lang w:val="en-US" w:eastAsia="fi-FI"/>
        </w:rPr>
        <w:t>="</w:t>
      </w:r>
      <w:r w:rsidR="003E639A" w:rsidRPr="0038571B">
        <w:rPr>
          <w:highlight w:val="white"/>
          <w:lang w:val="en-US" w:eastAsia="fi-FI"/>
        </w:rPr>
        <w:t>CD</w:t>
      </w:r>
      <w:r w:rsidR="003E639A" w:rsidRPr="0038571B">
        <w:rPr>
          <w:color w:val="0000FF"/>
          <w:highlight w:val="white"/>
          <w:lang w:val="en-US" w:eastAsia="fi-FI"/>
        </w:rPr>
        <w:t>"</w:t>
      </w:r>
      <w:r w:rsidR="003E639A" w:rsidRPr="0038571B">
        <w:rPr>
          <w:color w:val="FF0000"/>
          <w:highlight w:val="white"/>
          <w:lang w:val="en-US" w:eastAsia="fi-FI"/>
        </w:rPr>
        <w:t xml:space="preserve"> code</w:t>
      </w:r>
      <w:r w:rsidR="003E639A" w:rsidRPr="0038571B">
        <w:rPr>
          <w:color w:val="0000FF"/>
          <w:highlight w:val="white"/>
          <w:lang w:val="en-US" w:eastAsia="fi-FI"/>
        </w:rPr>
        <w:t>="</w:t>
      </w:r>
      <w:r w:rsidR="003E639A" w:rsidRPr="0038571B">
        <w:rPr>
          <w:highlight w:val="white"/>
          <w:lang w:val="en-US" w:eastAsia="fi-FI"/>
        </w:rPr>
        <w:t>EPI</w:t>
      </w:r>
      <w:r w:rsidR="003E639A" w:rsidRPr="0038571B">
        <w:rPr>
          <w:color w:val="0000FF"/>
          <w:highlight w:val="white"/>
          <w:lang w:val="en-US" w:eastAsia="fi-FI"/>
        </w:rPr>
        <w:t>"</w:t>
      </w:r>
      <w:r w:rsidR="003E639A" w:rsidRPr="0038571B">
        <w:rPr>
          <w:color w:val="FF0000"/>
          <w:highlight w:val="white"/>
          <w:lang w:val="en-US" w:eastAsia="fi-FI"/>
        </w:rPr>
        <w:t xml:space="preserve"> codeSystem</w:t>
      </w:r>
      <w:r w:rsidR="003E639A" w:rsidRPr="0038571B">
        <w:rPr>
          <w:color w:val="0000FF"/>
          <w:highlight w:val="white"/>
          <w:lang w:val="en-US" w:eastAsia="fi-FI"/>
        </w:rPr>
        <w:t>="</w:t>
      </w:r>
      <w:r w:rsidR="003E639A" w:rsidRPr="0038571B">
        <w:rPr>
          <w:highlight w:val="white"/>
          <w:lang w:val="en-US" w:eastAsia="fi-FI"/>
        </w:rPr>
        <w:t>1.2.246.537.5.40001.2003</w:t>
      </w:r>
      <w:r w:rsidR="003E639A" w:rsidRPr="0038571B">
        <w:rPr>
          <w:color w:val="0000FF"/>
          <w:highlight w:val="white"/>
          <w:lang w:val="en-US" w:eastAsia="fi-FI"/>
        </w:rPr>
        <w:t>"&gt;</w:t>
      </w:r>
    </w:p>
    <w:p w:rsidR="003E639A" w:rsidRPr="0002144B" w:rsidRDefault="003E639A">
      <w:pPr>
        <w:jc w:val="left"/>
        <w:rPr>
          <w:color w:val="000000"/>
          <w:highlight w:val="white"/>
          <w:lang w:val="en-US" w:eastAsia="fi-FI"/>
        </w:rPr>
        <w:pPrChange w:id="1407" w:author="Tuomainen Mika" w:date="2014-04-03T23:45:00Z">
          <w:pPr>
            <w:autoSpaceDE w:val="0"/>
            <w:autoSpaceDN w:val="0"/>
            <w:adjustRightInd w:val="0"/>
          </w:pPr>
        </w:pPrChange>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qualifier</w:t>
      </w:r>
      <w:r w:rsidRPr="0038571B">
        <w:rPr>
          <w:color w:val="0000FF"/>
          <w:highlight w:val="white"/>
          <w:lang w:val="en-US" w:eastAsia="fi-FI"/>
        </w:rPr>
        <w:t>&gt;</w:t>
      </w:r>
    </w:p>
    <w:p w:rsidR="003E639A" w:rsidRPr="002450C6" w:rsidRDefault="003E639A">
      <w:pPr>
        <w:jc w:val="left"/>
        <w:rPr>
          <w:highlight w:val="white"/>
          <w:lang w:val="nl-NL" w:eastAsia="fi-FI"/>
        </w:rPr>
        <w:pPrChange w:id="1408" w:author="Tuomainen Mika" w:date="2014-04-03T23:45:00Z">
          <w:pPr>
            <w:autoSpaceDE w:val="0"/>
            <w:autoSpaceDN w:val="0"/>
            <w:adjustRightInd w:val="0"/>
          </w:pPr>
        </w:pPrChange>
      </w:pPr>
      <w:r w:rsidRPr="0038571B">
        <w:rPr>
          <w:highlight w:val="white"/>
          <w:lang w:val="en-US" w:eastAsia="fi-FI"/>
        </w:rPr>
        <w:tab/>
      </w:r>
      <w:r>
        <w:rPr>
          <w:highlight w:val="white"/>
          <w:lang w:val="en-US" w:eastAsia="fi-FI"/>
        </w:rPr>
        <w:tab/>
      </w:r>
      <w:r>
        <w:rPr>
          <w:highlight w:val="white"/>
          <w:lang w:val="en-US"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rsidR="003E639A" w:rsidRPr="002450C6" w:rsidRDefault="003E639A">
      <w:pPr>
        <w:jc w:val="left"/>
        <w:rPr>
          <w:highlight w:val="white"/>
          <w:lang w:val="nl-NL" w:eastAsia="fi-FI"/>
        </w:rPr>
        <w:pPrChange w:id="1409" w:author="Tuomainen Mika" w:date="2014-04-03T23:45:00Z">
          <w:pPr>
            <w:autoSpaceDE w:val="0"/>
            <w:autoSpaceDN w:val="0"/>
            <w:adjustRightInd w:val="0"/>
          </w:pPr>
        </w:pPrChange>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"/&gt;</w:t>
      </w:r>
    </w:p>
    <w:p w:rsidR="003E639A" w:rsidRPr="0002144B" w:rsidRDefault="003E639A">
      <w:pPr>
        <w:jc w:val="left"/>
        <w:rPr>
          <w:color w:val="000000"/>
          <w:highlight w:val="white"/>
          <w:lang w:val="en-US" w:eastAsia="fi-FI"/>
        </w:rPr>
        <w:pPrChange w:id="1410" w:author="Tuomainen Mika" w:date="2014-04-03T23:45:00Z">
          <w:pPr>
            <w:autoSpaceDE w:val="0"/>
            <w:autoSpaceDN w:val="0"/>
            <w:adjustRightInd w:val="0"/>
          </w:pPr>
        </w:pPrChange>
      </w:pPr>
      <w:r w:rsidRPr="009723D3">
        <w:rPr>
          <w:color w:val="000000"/>
          <w:highlight w:val="white"/>
          <w:lang w:val="nl-NL" w:eastAsia="fi-FI"/>
        </w:rPr>
        <w:tab/>
      </w:r>
      <w:r w:rsidRPr="009723D3">
        <w:rPr>
          <w:color w:val="000000"/>
          <w:highlight w:val="white"/>
          <w:lang w:val="nl-NL" w:eastAsia="fi-FI"/>
        </w:rPr>
        <w:tab/>
      </w:r>
      <w:r w:rsidRPr="0038571B">
        <w:rPr>
          <w:color w:val="0000FF"/>
          <w:highlight w:val="white"/>
          <w:lang w:val="en-US" w:eastAsia="fi-FI"/>
        </w:rPr>
        <w:t>&lt;/</w:t>
      </w:r>
      <w:r w:rsidRPr="0038571B">
        <w:rPr>
          <w:highlight w:val="white"/>
          <w:lang w:val="en-US" w:eastAsia="fi-FI"/>
        </w:rPr>
        <w:t>qualifier</w:t>
      </w:r>
      <w:r w:rsidRPr="0038571B">
        <w:rPr>
          <w:color w:val="0000FF"/>
          <w:highlight w:val="white"/>
          <w:lang w:val="en-US" w:eastAsia="fi-FI"/>
        </w:rPr>
        <w:t>&gt;</w:t>
      </w:r>
    </w:p>
    <w:p w:rsidR="003E639A" w:rsidRPr="0002144B" w:rsidRDefault="003E639A">
      <w:pPr>
        <w:jc w:val="left"/>
        <w:rPr>
          <w:color w:val="000000"/>
          <w:highlight w:val="white"/>
          <w:lang w:val="en-US" w:eastAsia="fi-FI"/>
        </w:rPr>
        <w:pPrChange w:id="1411" w:author="Tuomainen Mika" w:date="2014-04-03T23:45:00Z">
          <w:pPr>
            <w:autoSpaceDE w:val="0"/>
            <w:autoSpaceDN w:val="0"/>
            <w:adjustRightInd w:val="0"/>
          </w:pPr>
        </w:pPrChange>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qualifier</w:t>
      </w:r>
      <w:r w:rsidRPr="0038571B">
        <w:rPr>
          <w:color w:val="0000FF"/>
          <w:highlight w:val="white"/>
          <w:lang w:val="en-US" w:eastAsia="fi-FI"/>
        </w:rPr>
        <w:t>&gt;</w:t>
      </w:r>
    </w:p>
    <w:p w:rsidR="003E639A" w:rsidRPr="0002144B" w:rsidRDefault="003E639A">
      <w:pPr>
        <w:jc w:val="left"/>
        <w:rPr>
          <w:highlight w:val="white"/>
          <w:lang w:val="en-US" w:eastAsia="fi-FI"/>
        </w:rPr>
        <w:pPrChange w:id="1412" w:author="Tuomainen Mika" w:date="2014-04-03T23:45:00Z">
          <w:pPr>
            <w:autoSpaceDE w:val="0"/>
            <w:autoSpaceDN w:val="0"/>
            <w:adjustRightInd w:val="0"/>
          </w:pPr>
        </w:pPrChange>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name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39</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02144B" w:rsidRDefault="003E639A">
      <w:pPr>
        <w:jc w:val="left"/>
        <w:rPr>
          <w:highlight w:val="white"/>
          <w:lang w:val="en-US" w:eastAsia="fi-FI"/>
        </w:rPr>
        <w:pPrChange w:id="1413" w:author="Tuomainen Mika" w:date="2014-04-03T23:45:00Z">
          <w:pPr>
            <w:autoSpaceDE w:val="0"/>
            <w:autoSpaceDN w:val="0"/>
            <w:adjustRightInd w:val="0"/>
          </w:pPr>
        </w:pPrChange>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1.2.246.537.5.40030.2006</w:t>
      </w:r>
      <w:r w:rsidRPr="0038571B">
        <w:rPr>
          <w:color w:val="0000FF"/>
          <w:highlight w:val="white"/>
          <w:lang w:val="en-US" w:eastAsia="fi-FI"/>
        </w:rPr>
        <w:t>"/&gt;</w:t>
      </w:r>
    </w:p>
    <w:p w:rsidR="003E639A" w:rsidRPr="0002144B" w:rsidRDefault="003E639A">
      <w:pPr>
        <w:jc w:val="left"/>
        <w:rPr>
          <w:color w:val="000000"/>
          <w:highlight w:val="white"/>
          <w:lang w:val="en-US" w:eastAsia="fi-FI"/>
        </w:rPr>
        <w:pPrChange w:id="1414" w:author="Tuomainen Mika" w:date="2014-04-03T23:45:00Z">
          <w:pPr>
            <w:autoSpaceDE w:val="0"/>
            <w:autoSpaceDN w:val="0"/>
            <w:adjustRightInd w:val="0"/>
          </w:pPr>
        </w:pPrChange>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qualifier</w:t>
      </w:r>
      <w:r w:rsidRPr="0038571B">
        <w:rPr>
          <w:color w:val="0000FF"/>
          <w:highlight w:val="white"/>
          <w:lang w:val="en-US" w:eastAsia="fi-FI"/>
        </w:rPr>
        <w:t>&gt;</w:t>
      </w:r>
    </w:p>
    <w:p w:rsidR="003E639A" w:rsidRPr="0002144B" w:rsidRDefault="003E639A">
      <w:pPr>
        <w:jc w:val="left"/>
        <w:rPr>
          <w:color w:val="000000"/>
          <w:highlight w:val="white"/>
          <w:lang w:val="en-US" w:eastAsia="fi-FI"/>
        </w:rPr>
        <w:pPrChange w:id="1415" w:author="Tuomainen Mika" w:date="2014-04-03T23:45: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rsidR="003E639A" w:rsidRPr="002450C6" w:rsidRDefault="003E639A">
      <w:pPr>
        <w:jc w:val="left"/>
        <w:rPr>
          <w:color w:val="000000"/>
          <w:highlight w:val="white"/>
          <w:lang w:val="en-GB" w:eastAsia="fi-FI"/>
        </w:rPr>
        <w:pPrChange w:id="1416" w:author="Tuomainen Mika" w:date="2014-04-03T23:45:00Z">
          <w:pPr>
            <w:autoSpaceDE w:val="0"/>
            <w:autoSpaceDN w:val="0"/>
            <w:adjustRightInd w:val="0"/>
          </w:pPr>
        </w:pPrChange>
      </w:pPr>
      <w:del w:id="1417" w:author="Tuomainen Mika" w:date="2014-04-03T23:46:00Z">
        <w:r w:rsidRPr="0038571B" w:rsidDel="00861240">
          <w:rPr>
            <w:color w:val="000000"/>
            <w:highlight w:val="white"/>
            <w:lang w:val="en-US" w:eastAsia="fi-FI"/>
          </w:rPr>
          <w:tab/>
        </w:r>
      </w:del>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rsidR="003E639A" w:rsidRDefault="003E639A" w:rsidP="00861240">
      <w:pPr>
        <w:jc w:val="left"/>
        <w:rPr>
          <w:lang w:val="en-GB"/>
        </w:rPr>
      </w:pPr>
      <w:r>
        <w:rPr>
          <w:color w:val="0000FF"/>
          <w:highlight w:val="white"/>
          <w:lang w:eastAsia="fi-FI"/>
        </w:rPr>
        <w:t>&lt;/</w:t>
      </w:r>
      <w:r>
        <w:rPr>
          <w:highlight w:val="white"/>
          <w:lang w:eastAsia="fi-FI"/>
        </w:rPr>
        <w:t>entry</w:t>
      </w:r>
      <w:r>
        <w:rPr>
          <w:color w:val="0000FF"/>
          <w:highlight w:val="white"/>
          <w:lang w:eastAsia="fi-FI"/>
        </w:rPr>
        <w:t>&gt;</w:t>
      </w:r>
    </w:p>
    <w:p w:rsidR="003E639A" w:rsidRDefault="003E639A" w:rsidP="00CC1036">
      <w:pPr>
        <w:rPr>
          <w:lang w:val="en-GB"/>
        </w:rPr>
      </w:pPr>
    </w:p>
    <w:p w:rsidR="003E639A" w:rsidRDefault="003E639A" w:rsidP="00CC1036">
      <w:pPr>
        <w:rPr>
          <w:lang w:val="de-DE"/>
        </w:rPr>
      </w:pPr>
    </w:p>
    <w:p w:rsidR="00861240" w:rsidRDefault="00861240" w:rsidP="00861240">
      <w:pPr>
        <w:pStyle w:val="Otsikko4"/>
        <w:jc w:val="left"/>
        <w:rPr>
          <w:ins w:id="1418" w:author="Tuomainen Mika" w:date="2014-04-03T23:47:00Z"/>
        </w:rPr>
      </w:pPr>
      <w:bookmarkStart w:id="1419" w:name="_Toc366676099"/>
      <w:bookmarkStart w:id="1420" w:name="_Toc384330122"/>
      <w:ins w:id="1421" w:author="Tuomainen Mika" w:date="2014-04-03T23:47:00Z">
        <w:r>
          <w:lastRenderedPageBreak/>
          <w:t>Lähetteen tyyppi ja yleisteksti, mille erikoisalalle lähetetään</w:t>
        </w:r>
        <w:bookmarkEnd w:id="1419"/>
      </w:ins>
    </w:p>
    <w:p w:rsidR="00861240" w:rsidRDefault="00861240" w:rsidP="00861240">
      <w:pPr>
        <w:rPr>
          <w:ins w:id="1422" w:author="Tuomainen Mika" w:date="2014-04-03T23:47:00Z"/>
        </w:rPr>
      </w:pPr>
    </w:p>
    <w:p w:rsidR="00861240" w:rsidRDefault="00861240" w:rsidP="00861240">
      <w:pPr>
        <w:rPr>
          <w:ins w:id="1423" w:author="Tuomainen Mika" w:date="2014-04-03T23:47:00Z"/>
        </w:rPr>
      </w:pPr>
      <w:ins w:id="1424" w:author="Tuomainen Mika" w:date="2014-04-03T23:47:00Z">
        <w:r>
          <w:t xml:space="preserve">Lähetteen tyyppi: </w:t>
        </w:r>
        <w:r>
          <w:tab/>
          <w:t xml:space="preserve">kenttäkoodi: 29 </w:t>
        </w:r>
        <w:r>
          <w:tab/>
          <w:t>koodisto:1.2.246.537.6.12.2002.124</w:t>
        </w:r>
      </w:ins>
    </w:p>
    <w:p w:rsidR="0064412E" w:rsidRDefault="0064412E" w:rsidP="00861240">
      <w:pPr>
        <w:rPr>
          <w:ins w:id="1425" w:author="Tuomainen Mika" w:date="2014-04-11T13:04:00Z"/>
        </w:rPr>
      </w:pPr>
    </w:p>
    <w:p w:rsidR="00861240" w:rsidRDefault="00861240" w:rsidP="00861240">
      <w:pPr>
        <w:rPr>
          <w:ins w:id="1426" w:author="Tuomainen Mika" w:date="2014-04-03T23:48:00Z"/>
        </w:rPr>
      </w:pPr>
      <w:ins w:id="1427" w:author="Tuomainen Mika" w:date="2014-04-03T23:47:00Z">
        <w:r>
          <w:t xml:space="preserve">Mille erikoisalalle lähetetään: </w:t>
        </w:r>
      </w:ins>
    </w:p>
    <w:p w:rsidR="00861240" w:rsidRDefault="00861240">
      <w:pPr>
        <w:ind w:left="1440" w:firstLine="720"/>
        <w:rPr>
          <w:ins w:id="1428" w:author="Tuomainen Mika" w:date="2014-04-03T23:47:00Z"/>
        </w:rPr>
        <w:pPrChange w:id="1429" w:author="Tuomainen Mika" w:date="2014-04-03T23:48:00Z">
          <w:pPr/>
        </w:pPrChange>
      </w:pPr>
      <w:ins w:id="1430" w:author="Tuomainen Mika" w:date="2014-04-03T23:47:00Z">
        <w:r>
          <w:t xml:space="preserve">kenttäkoodi: 38  </w:t>
        </w:r>
      </w:ins>
      <w:ins w:id="1431" w:author="Tuomainen Mika" w:date="2014-04-03T23:48:00Z">
        <w:r>
          <w:tab/>
        </w:r>
      </w:ins>
      <w:ins w:id="1432" w:author="Tuomainen Mika" w:date="2014-04-03T23:47:00Z">
        <w:r>
          <w:t>koodisto:1.2.246.537.6.12.2002.124</w:t>
        </w:r>
      </w:ins>
    </w:p>
    <w:p w:rsidR="00861240" w:rsidRDefault="00861240" w:rsidP="00861240">
      <w:pPr>
        <w:rPr>
          <w:ins w:id="1433" w:author="Tuomainen Mika" w:date="2014-04-03T23:47:00Z"/>
        </w:rPr>
      </w:pPr>
    </w:p>
    <w:p w:rsidR="00861240" w:rsidRDefault="00861240" w:rsidP="00861240">
      <w:pPr>
        <w:rPr>
          <w:ins w:id="1434" w:author="Tuomainen Mika" w:date="2014-04-03T23:47:00Z"/>
        </w:rPr>
      </w:pPr>
      <w:ins w:id="1435" w:author="Tuomainen Mika" w:date="2014-04-03T23:47:00Z">
        <w:r w:rsidRPr="002450C6">
          <w:t>Lähetteen tyyppi</w:t>
        </w:r>
        <w:r>
          <w:t xml:space="preserve"> </w:t>
        </w:r>
        <w:r w:rsidRPr="001E1DBA">
          <w:t>ilmoitetaan value-elementissä tietotyypillä CD. Tyyppi saadaan koodistosta: 1.2.246.537.5.281.1997 (</w:t>
        </w:r>
        <w:r w:rsidRPr="002450C6">
          <w:t>lab, rad, esh, psyk, kotihoito</w:t>
        </w:r>
        <w:r w:rsidRPr="001E1DBA">
          <w:t xml:space="preserve">).  </w:t>
        </w:r>
      </w:ins>
    </w:p>
    <w:p w:rsidR="00861240" w:rsidRDefault="00861240" w:rsidP="00861240">
      <w:pPr>
        <w:rPr>
          <w:ins w:id="1436" w:author="Tuomainen Mika" w:date="2014-04-03T23:47:00Z"/>
        </w:rPr>
      </w:pPr>
    </w:p>
    <w:p w:rsidR="00861240" w:rsidRDefault="00861240" w:rsidP="00861240">
      <w:pPr>
        <w:rPr>
          <w:ins w:id="1437" w:author="Tuomainen Mika" w:date="2014-04-03T23:47:00Z"/>
        </w:rPr>
      </w:pPr>
      <w:ins w:id="1438" w:author="Tuomainen Mika" w:date="2014-04-03T23:47:00Z">
        <w:r w:rsidRPr="002450C6">
          <w:t>Lähetteen tyyppi tarkoittaa lähinnä sitä, mikä erikoisala (laaja) on kyseessä</w:t>
        </w:r>
        <w:r w:rsidRPr="001E1DBA">
          <w:t>.</w:t>
        </w:r>
        <w:r>
          <w:t xml:space="preserve"> </w:t>
        </w:r>
      </w:ins>
    </w:p>
    <w:p w:rsidR="00861240" w:rsidRDefault="00861240" w:rsidP="00861240">
      <w:pPr>
        <w:rPr>
          <w:ins w:id="1439" w:author="Tuomainen Mika" w:date="2014-04-03T23:48:00Z"/>
        </w:rPr>
      </w:pPr>
    </w:p>
    <w:p w:rsidR="00861240" w:rsidRDefault="00861240" w:rsidP="00861240">
      <w:pPr>
        <w:rPr>
          <w:ins w:id="1440" w:author="Tuomainen Mika" w:date="2014-04-03T23:47:00Z"/>
        </w:rPr>
      </w:pPr>
      <w:ins w:id="1441" w:author="Tuomainen Mika" w:date="2014-04-03T23:47:00Z">
        <w:r>
          <w:t>Qualifier-elementillä ilmoitetaan, mille erikoisalalle lähetetään. Erikoisalan koodisto on 1.2.246.537.6.24.2003.</w:t>
        </w:r>
      </w:ins>
    </w:p>
    <w:p w:rsidR="00861240" w:rsidRDefault="00861240" w:rsidP="00861240">
      <w:pPr>
        <w:rPr>
          <w:ins w:id="1442" w:author="Tuomainen Mika" w:date="2014-04-03T23:47:00Z"/>
        </w:rPr>
      </w:pPr>
    </w:p>
    <w:p w:rsidR="00861240" w:rsidRDefault="00861240" w:rsidP="00861240">
      <w:pPr>
        <w:rPr>
          <w:ins w:id="1443" w:author="Tuomainen Mika" w:date="2014-04-03T23:47:00Z"/>
        </w:rPr>
      </w:pPr>
      <w:ins w:id="1444" w:author="Tuomainen Mika" w:date="2014-04-03T23:47:00Z">
        <w:r>
          <w:t>Yleisteksti sijoitetaan narrative-osuuteen esitiedot (anamneesi)-otsikon alle.</w:t>
        </w:r>
      </w:ins>
    </w:p>
    <w:p w:rsidR="00861240" w:rsidRDefault="00861240" w:rsidP="00861240">
      <w:pPr>
        <w:rPr>
          <w:ins w:id="1445" w:author="Tuomainen Mika" w:date="2014-04-03T23:47:00Z"/>
        </w:rPr>
      </w:pPr>
    </w:p>
    <w:p w:rsidR="00861240" w:rsidRPr="00992D07" w:rsidRDefault="00861240">
      <w:pPr>
        <w:jc w:val="left"/>
        <w:rPr>
          <w:ins w:id="1446" w:author="Tuomainen Mika" w:date="2014-04-03T23:47:00Z"/>
          <w:color w:val="000000"/>
          <w:highlight w:val="white"/>
          <w:lang w:val="en-US"/>
        </w:rPr>
        <w:pPrChange w:id="1447" w:author="Tuomainen Mika" w:date="2014-04-03T23:49:00Z">
          <w:pPr>
            <w:autoSpaceDE w:val="0"/>
            <w:autoSpaceDN w:val="0"/>
            <w:adjustRightInd w:val="0"/>
          </w:pPr>
        </w:pPrChange>
      </w:pPr>
      <w:ins w:id="1448" w:author="Tuomainen Mika" w:date="2014-04-03T23:4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861240" w:rsidRPr="00992D07" w:rsidRDefault="00861240">
      <w:pPr>
        <w:jc w:val="left"/>
        <w:rPr>
          <w:ins w:id="1449" w:author="Tuomainen Mika" w:date="2014-04-03T23:47:00Z"/>
          <w:color w:val="000000"/>
          <w:highlight w:val="white"/>
          <w:lang w:val="en-US"/>
        </w:rPr>
        <w:pPrChange w:id="1450" w:author="Tuomainen Mika" w:date="2014-04-03T23:49:00Z">
          <w:pPr>
            <w:autoSpaceDE w:val="0"/>
            <w:autoSpaceDN w:val="0"/>
            <w:adjustRightInd w:val="0"/>
          </w:pPr>
        </w:pPrChange>
      </w:pPr>
      <w:ins w:id="1451" w:author="Tuomainen Mika" w:date="2014-04-03T23:47:00Z">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861240" w:rsidRPr="00992D07" w:rsidRDefault="00861240">
      <w:pPr>
        <w:jc w:val="left"/>
        <w:rPr>
          <w:ins w:id="1452" w:author="Tuomainen Mika" w:date="2014-04-03T23:47:00Z"/>
          <w:highlight w:val="white"/>
          <w:lang w:val="en-US"/>
        </w:rPr>
        <w:pPrChange w:id="1453" w:author="Tuomainen Mika" w:date="2014-04-03T23:49:00Z">
          <w:pPr>
            <w:autoSpaceDE w:val="0"/>
            <w:autoSpaceDN w:val="0"/>
            <w:adjustRightInd w:val="0"/>
          </w:pPr>
        </w:pPrChange>
      </w:pPr>
      <w:ins w:id="1454" w:author="Tuomainen Mika" w:date="2014-04-03T23:47: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29</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861240" w:rsidRPr="00992D07" w:rsidRDefault="00861240">
      <w:pPr>
        <w:jc w:val="left"/>
        <w:rPr>
          <w:ins w:id="1455" w:author="Tuomainen Mika" w:date="2014-04-03T23:47:00Z"/>
          <w:color w:val="000000"/>
          <w:highlight w:val="white"/>
          <w:lang w:val="en-US"/>
        </w:rPr>
        <w:pPrChange w:id="1456" w:author="Tuomainen Mika" w:date="2014-04-03T23:49:00Z">
          <w:pPr>
            <w:autoSpaceDE w:val="0"/>
            <w:autoSpaceDN w:val="0"/>
            <w:adjustRightInd w:val="0"/>
          </w:pPr>
        </w:pPrChange>
      </w:pPr>
      <w:ins w:id="1457" w:author="Tuomainen Mika" w:date="2014-04-03T23:47:00Z">
        <w:r w:rsidRPr="0038571B">
          <w:rPr>
            <w:color w:val="000000"/>
            <w:highlight w:val="white"/>
            <w:lang w:val="en-US"/>
          </w:rPr>
          <w:tab/>
        </w:r>
        <w:r>
          <w:rPr>
            <w:highlight w:val="white"/>
            <w:lang w:val="en-US"/>
          </w:rPr>
          <w:t>&lt;effectiveTime value=“200309300945”/&gt;</w:t>
        </w:r>
      </w:ins>
    </w:p>
    <w:p w:rsidR="00861240" w:rsidRPr="00992D07" w:rsidRDefault="00861240">
      <w:pPr>
        <w:jc w:val="left"/>
        <w:rPr>
          <w:ins w:id="1458" w:author="Tuomainen Mika" w:date="2014-04-03T23:47:00Z"/>
          <w:highlight w:val="white"/>
          <w:lang w:val="en-US"/>
        </w:rPr>
        <w:pPrChange w:id="1459" w:author="Tuomainen Mika" w:date="2014-04-03T23:49:00Z">
          <w:pPr>
            <w:autoSpaceDE w:val="0"/>
            <w:autoSpaceDN w:val="0"/>
            <w:adjustRightInd w:val="0"/>
          </w:pPr>
        </w:pPrChange>
      </w:pPr>
      <w:ins w:id="1460" w:author="Tuomainen Mika" w:date="2014-04-03T23:47:00Z">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xsi:type</w:t>
        </w:r>
        <w:r w:rsidRPr="0038571B">
          <w:rPr>
            <w:color w:val="0000FF"/>
            <w:highlight w:val="white"/>
            <w:lang w:val="en-US"/>
          </w:rPr>
          <w:t>="</w:t>
        </w:r>
        <w:r w:rsidRPr="0038571B">
          <w:rPr>
            <w:highlight w:val="white"/>
            <w:lang w:val="en-US"/>
          </w:rPr>
          <w:t>CD</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MED</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1.2.246.537.5.281.1997</w:t>
        </w:r>
        <w:r w:rsidRPr="0038571B">
          <w:rPr>
            <w:color w:val="0000FF"/>
            <w:highlight w:val="white"/>
            <w:lang w:val="en-US"/>
          </w:rPr>
          <w:t>"&gt;</w:t>
        </w:r>
      </w:ins>
    </w:p>
    <w:p w:rsidR="00861240" w:rsidRPr="00992D07" w:rsidRDefault="00861240">
      <w:pPr>
        <w:jc w:val="left"/>
        <w:rPr>
          <w:ins w:id="1461" w:author="Tuomainen Mika" w:date="2014-04-03T23:47:00Z"/>
          <w:color w:val="000000"/>
          <w:highlight w:val="white"/>
          <w:lang w:val="en-US"/>
        </w:rPr>
        <w:pPrChange w:id="1462" w:author="Tuomainen Mika" w:date="2014-04-03T23:49:00Z">
          <w:pPr>
            <w:autoSpaceDE w:val="0"/>
            <w:autoSpaceDN w:val="0"/>
            <w:adjustRightInd w:val="0"/>
          </w:pPr>
        </w:pPrChange>
      </w:pPr>
      <w:ins w:id="1463" w:author="Tuomainen Mika" w:date="2014-04-03T23:47:00Z">
        <w:r w:rsidRPr="0038571B">
          <w:rPr>
            <w:color w:val="000000"/>
            <w:highlight w:val="white"/>
            <w:lang w:val="en-US"/>
          </w:rPr>
          <w:tab/>
        </w:r>
      </w:ins>
      <w:ins w:id="1464" w:author="Tuomainen Mika" w:date="2014-04-03T23:48:00Z">
        <w:r>
          <w:rPr>
            <w:color w:val="000000"/>
            <w:highlight w:val="white"/>
            <w:lang w:val="en-US"/>
          </w:rPr>
          <w:tab/>
        </w:r>
      </w:ins>
      <w:ins w:id="1465" w:author="Tuomainen Mika" w:date="2014-04-03T23:47:00Z">
        <w:r w:rsidRPr="0038571B">
          <w:rPr>
            <w:color w:val="0000FF"/>
            <w:highlight w:val="white"/>
            <w:lang w:val="en-US"/>
          </w:rPr>
          <w:t>&lt;</w:t>
        </w:r>
        <w:r w:rsidRPr="0038571B">
          <w:rPr>
            <w:highlight w:val="white"/>
            <w:lang w:val="en-US"/>
          </w:rPr>
          <w:t>qualifier</w:t>
        </w:r>
        <w:r w:rsidRPr="0038571B">
          <w:rPr>
            <w:color w:val="0000FF"/>
            <w:highlight w:val="white"/>
            <w:lang w:val="en-US"/>
          </w:rPr>
          <w:t>&gt;</w:t>
        </w:r>
      </w:ins>
    </w:p>
    <w:p w:rsidR="00861240" w:rsidRPr="00992D07" w:rsidRDefault="00861240">
      <w:pPr>
        <w:jc w:val="left"/>
        <w:rPr>
          <w:ins w:id="1466" w:author="Tuomainen Mika" w:date="2014-04-03T23:47:00Z"/>
          <w:highlight w:val="white"/>
          <w:lang w:val="en-US"/>
        </w:rPr>
        <w:pPrChange w:id="1467" w:author="Tuomainen Mika" w:date="2014-04-03T23:49:00Z">
          <w:pPr>
            <w:autoSpaceDE w:val="0"/>
            <w:autoSpaceDN w:val="0"/>
            <w:adjustRightInd w:val="0"/>
          </w:pPr>
        </w:pPrChange>
      </w:pPr>
      <w:ins w:id="1468" w:author="Tuomainen Mika" w:date="2014-04-03T23:47:00Z">
        <w:r w:rsidRPr="0038571B">
          <w:rPr>
            <w:highlight w:val="white"/>
            <w:lang w:val="en-US"/>
          </w:rPr>
          <w:tab/>
        </w:r>
        <w:r w:rsidRPr="0038571B">
          <w:rPr>
            <w:highlight w:val="white"/>
            <w:lang w:val="en-US"/>
          </w:rPr>
          <w:tab/>
        </w:r>
      </w:ins>
      <w:ins w:id="1469" w:author="Tuomainen Mika" w:date="2014-04-03T23:48:00Z">
        <w:r>
          <w:rPr>
            <w:highlight w:val="white"/>
            <w:lang w:val="en-US"/>
          </w:rPr>
          <w:tab/>
        </w:r>
      </w:ins>
      <w:ins w:id="1470" w:author="Tuomainen Mika" w:date="2014-04-03T23:47:00Z">
        <w:r w:rsidRPr="0038571B">
          <w:rPr>
            <w:color w:val="0000FF"/>
            <w:highlight w:val="white"/>
            <w:lang w:val="en-US"/>
          </w:rPr>
          <w:t>&lt;</w:t>
        </w:r>
        <w:r w:rsidRPr="0038571B">
          <w:rPr>
            <w:color w:val="800000"/>
            <w:highlight w:val="white"/>
            <w:lang w:val="en-US"/>
          </w:rPr>
          <w:t>name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38</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861240" w:rsidRDefault="00861240">
      <w:pPr>
        <w:ind w:left="1440" w:firstLine="720"/>
        <w:jc w:val="left"/>
        <w:rPr>
          <w:ins w:id="1471" w:author="Tuomainen Mika" w:date="2014-04-03T23:47:00Z"/>
          <w:highlight w:val="white"/>
          <w:lang w:val="en-US"/>
        </w:rPr>
        <w:pPrChange w:id="1472" w:author="Tuomainen Mika" w:date="2014-04-03T23:49:00Z">
          <w:pPr>
            <w:autoSpaceDE w:val="0"/>
            <w:autoSpaceDN w:val="0"/>
            <w:adjustRightInd w:val="0"/>
            <w:ind w:left="1440"/>
          </w:pPr>
        </w:pPrChange>
      </w:pPr>
      <w:ins w:id="1473" w:author="Tuomainen Mika" w:date="2014-04-03T23:47:00Z">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98</w:t>
        </w:r>
        <w:r w:rsidRPr="0038571B">
          <w:rPr>
            <w:color w:val="0000FF"/>
            <w:highlight w:val="white"/>
            <w:lang w:val="en-US"/>
          </w:rPr>
          <w:t>"</w:t>
        </w:r>
        <w:r w:rsidRPr="0038571B">
          <w:rPr>
            <w:color w:val="FF0000"/>
            <w:highlight w:val="white"/>
            <w:lang w:val="en-US"/>
          </w:rPr>
          <w:t xml:space="preserve"> displayName</w:t>
        </w:r>
        <w:r w:rsidRPr="0038571B">
          <w:rPr>
            <w:color w:val="0000FF"/>
            <w:highlight w:val="white"/>
            <w:lang w:val="en-US"/>
          </w:rPr>
          <w:t>="</w:t>
        </w:r>
        <w:r w:rsidRPr="0038571B">
          <w:rPr>
            <w:highlight w:val="white"/>
            <w:lang w:val="en-US"/>
          </w:rPr>
          <w:t>Yleislääketiede</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1.2.246.537.6.24.2003</w:t>
        </w:r>
        <w:r w:rsidRPr="0038571B">
          <w:rPr>
            <w:color w:val="0000FF"/>
            <w:highlight w:val="white"/>
            <w:lang w:val="en-US"/>
          </w:rPr>
          <w:t>"/&gt;</w:t>
        </w:r>
      </w:ins>
    </w:p>
    <w:p w:rsidR="00861240" w:rsidRPr="00992D07" w:rsidRDefault="00861240">
      <w:pPr>
        <w:jc w:val="left"/>
        <w:rPr>
          <w:ins w:id="1474" w:author="Tuomainen Mika" w:date="2014-04-03T23:47:00Z"/>
          <w:color w:val="000000"/>
          <w:highlight w:val="white"/>
          <w:lang w:val="en-US"/>
        </w:rPr>
        <w:pPrChange w:id="1475" w:author="Tuomainen Mika" w:date="2014-04-03T23:49:00Z">
          <w:pPr>
            <w:autoSpaceDE w:val="0"/>
            <w:autoSpaceDN w:val="0"/>
            <w:adjustRightInd w:val="0"/>
          </w:pPr>
        </w:pPrChange>
      </w:pPr>
      <w:ins w:id="1476" w:author="Tuomainen Mika" w:date="2014-04-03T23:47:00Z">
        <w:r w:rsidRPr="0038571B">
          <w:rPr>
            <w:color w:val="000000"/>
            <w:highlight w:val="white"/>
            <w:lang w:val="en-US"/>
          </w:rPr>
          <w:tab/>
        </w:r>
      </w:ins>
      <w:ins w:id="1477" w:author="Tuomainen Mika" w:date="2014-04-03T23:49:00Z">
        <w:r>
          <w:rPr>
            <w:color w:val="000000"/>
            <w:highlight w:val="white"/>
            <w:lang w:val="en-US"/>
          </w:rPr>
          <w:tab/>
        </w:r>
      </w:ins>
      <w:ins w:id="1478" w:author="Tuomainen Mika" w:date="2014-04-03T23:47:00Z">
        <w:r w:rsidRPr="0038571B">
          <w:rPr>
            <w:color w:val="0000FF"/>
            <w:highlight w:val="white"/>
            <w:lang w:val="en-US"/>
          </w:rPr>
          <w:t>&lt;/</w:t>
        </w:r>
        <w:r w:rsidRPr="0038571B">
          <w:rPr>
            <w:highlight w:val="white"/>
            <w:lang w:val="en-US"/>
          </w:rPr>
          <w:t>qualifier</w:t>
        </w:r>
        <w:r w:rsidRPr="0038571B">
          <w:rPr>
            <w:color w:val="0000FF"/>
            <w:highlight w:val="white"/>
            <w:lang w:val="en-US"/>
          </w:rPr>
          <w:t>&gt;</w:t>
        </w:r>
      </w:ins>
    </w:p>
    <w:p w:rsidR="00861240" w:rsidRPr="00992D07" w:rsidRDefault="00861240">
      <w:pPr>
        <w:jc w:val="left"/>
        <w:rPr>
          <w:ins w:id="1479" w:author="Tuomainen Mika" w:date="2014-04-03T23:47:00Z"/>
          <w:color w:val="000000"/>
          <w:highlight w:val="white"/>
          <w:lang w:val="en-US"/>
        </w:rPr>
        <w:pPrChange w:id="1480" w:author="Tuomainen Mika" w:date="2014-04-03T23:49:00Z">
          <w:pPr>
            <w:autoSpaceDE w:val="0"/>
            <w:autoSpaceDN w:val="0"/>
            <w:adjustRightInd w:val="0"/>
          </w:pPr>
        </w:pPrChange>
      </w:pPr>
      <w:ins w:id="1481" w:author="Tuomainen Mika" w:date="2014-04-03T23:47:00Z">
        <w:r w:rsidRPr="0038571B">
          <w:rPr>
            <w:color w:val="000000"/>
            <w:highlight w:val="white"/>
            <w:lang w:val="en-US"/>
          </w:rPr>
          <w:tab/>
        </w:r>
        <w:r w:rsidRPr="0038571B">
          <w:rPr>
            <w:color w:val="0000FF"/>
            <w:highlight w:val="white"/>
            <w:lang w:val="en-US"/>
          </w:rPr>
          <w:t>&lt;/</w:t>
        </w:r>
        <w:r w:rsidRPr="0038571B">
          <w:rPr>
            <w:highlight w:val="white"/>
            <w:lang w:val="en-US"/>
          </w:rPr>
          <w:t>value</w:t>
        </w:r>
        <w:r w:rsidRPr="0038571B">
          <w:rPr>
            <w:color w:val="0000FF"/>
            <w:highlight w:val="white"/>
            <w:lang w:val="en-US"/>
          </w:rPr>
          <w:t>&gt;</w:t>
        </w:r>
      </w:ins>
    </w:p>
    <w:p w:rsidR="00861240" w:rsidRPr="00992D07" w:rsidRDefault="00861240">
      <w:pPr>
        <w:jc w:val="left"/>
        <w:rPr>
          <w:ins w:id="1482" w:author="Tuomainen Mika" w:date="2014-04-03T23:47:00Z"/>
          <w:color w:val="000000"/>
          <w:highlight w:val="white"/>
          <w:lang w:val="en-US"/>
        </w:rPr>
        <w:pPrChange w:id="1483" w:author="Tuomainen Mika" w:date="2014-04-03T23:49:00Z">
          <w:pPr>
            <w:autoSpaceDE w:val="0"/>
            <w:autoSpaceDN w:val="0"/>
            <w:adjustRightInd w:val="0"/>
          </w:pPr>
        </w:pPrChange>
      </w:pPr>
      <w:ins w:id="1484" w:author="Tuomainen Mika" w:date="2014-04-03T23:47:00Z">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861240" w:rsidRPr="00861240" w:rsidRDefault="00861240" w:rsidP="00861240">
      <w:pPr>
        <w:jc w:val="left"/>
        <w:rPr>
          <w:ins w:id="1485" w:author="Tuomainen Mika" w:date="2014-04-03T23:47:00Z"/>
          <w:lang w:val="en-US"/>
          <w:rPrChange w:id="1486" w:author="Tuomainen Mika" w:date="2014-04-03T23:49:00Z">
            <w:rPr>
              <w:ins w:id="1487" w:author="Tuomainen Mika" w:date="2014-04-03T23:47:00Z"/>
            </w:rPr>
          </w:rPrChange>
        </w:rPr>
      </w:pPr>
      <w:ins w:id="1488" w:author="Tuomainen Mika" w:date="2014-04-03T23:4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861240" w:rsidRDefault="00861240" w:rsidP="00861240">
      <w:pPr>
        <w:rPr>
          <w:ins w:id="1489" w:author="Tuomainen Mika" w:date="2014-04-03T23:47:00Z"/>
          <w:lang w:val="en-GB"/>
        </w:rPr>
      </w:pPr>
    </w:p>
    <w:p w:rsidR="00861240" w:rsidRDefault="00861240" w:rsidP="00861240">
      <w:pPr>
        <w:pStyle w:val="Otsikko4"/>
        <w:jc w:val="left"/>
        <w:rPr>
          <w:ins w:id="1490" w:author="Tuomainen Mika" w:date="2014-04-03T23:47:00Z"/>
        </w:rPr>
      </w:pPr>
      <w:bookmarkStart w:id="1491" w:name="_Toc366676100"/>
      <w:ins w:id="1492" w:author="Tuomainen Mika" w:date="2014-04-03T23:47:00Z">
        <w:r>
          <w:t>Palvelutapahtuman / palvelukokonaisuuden OID-tunnus, luontiaika, omistava laitos ja vastuulääkäri</w:t>
        </w:r>
        <w:bookmarkEnd w:id="1491"/>
        <w:r>
          <w:t xml:space="preserve"> </w:t>
        </w:r>
      </w:ins>
    </w:p>
    <w:p w:rsidR="00861240" w:rsidRDefault="00861240" w:rsidP="00861240">
      <w:pPr>
        <w:rPr>
          <w:ins w:id="1493" w:author="Tuomainen Mika" w:date="2014-04-03T23:47:00Z"/>
        </w:rPr>
      </w:pPr>
    </w:p>
    <w:p w:rsidR="00861240" w:rsidRDefault="00861240" w:rsidP="00861240">
      <w:pPr>
        <w:rPr>
          <w:ins w:id="1494" w:author="Tuomainen Mika" w:date="2014-04-03T23:49:00Z"/>
        </w:rPr>
      </w:pPr>
      <w:ins w:id="1495" w:author="Tuomainen Mika" w:date="2014-04-03T23:47:00Z">
        <w:r>
          <w:t>Palvelu</w:t>
        </w:r>
        <w:r w:rsidR="00C70D55">
          <w:t>tapahtuman/palvelukokonaisuuden</w:t>
        </w:r>
        <w:r>
          <w:t xml:space="preserve"> perustiedot:</w:t>
        </w:r>
        <w:r>
          <w:tab/>
        </w:r>
      </w:ins>
    </w:p>
    <w:p w:rsidR="00861240" w:rsidRDefault="00861240" w:rsidP="00C70D55">
      <w:pPr>
        <w:rPr>
          <w:ins w:id="1496" w:author="Tuomainen Mika" w:date="2014-04-03T23:47:00Z"/>
        </w:rPr>
      </w:pPr>
      <w:ins w:id="1497" w:author="Tuomainen Mika" w:date="2014-04-03T23:47:00Z">
        <w:r>
          <w:t>kenttäkoodi: 12</w:t>
        </w:r>
        <w:r>
          <w:tab/>
          <w:t>koodisto:1.2.246.537.6.12.999.2003</w:t>
        </w:r>
      </w:ins>
    </w:p>
    <w:p w:rsidR="00861240" w:rsidRDefault="00861240" w:rsidP="00861240">
      <w:pPr>
        <w:rPr>
          <w:ins w:id="1498" w:author="Tuomainen Mika" w:date="2014-04-03T23:47:00Z"/>
        </w:rPr>
      </w:pPr>
    </w:p>
    <w:p w:rsidR="00861240" w:rsidRDefault="00861240" w:rsidP="00861240">
      <w:pPr>
        <w:rPr>
          <w:ins w:id="1499" w:author="Tuomainen Mika" w:date="2014-04-03T23:47:00Z"/>
        </w:rPr>
      </w:pPr>
      <w:ins w:id="1500" w:author="Tuomainen Mika" w:date="2014-04-03T23:47:00Z">
        <w:r>
          <w:t>OID-tunnus ilmoitetaan value-elementissä tietotyypillä II ja tunnisteen luontipäivämäärä elementissä effectiveTime attribuutilla value.</w:t>
        </w:r>
      </w:ins>
    </w:p>
    <w:p w:rsidR="00861240" w:rsidRDefault="00861240" w:rsidP="00861240">
      <w:pPr>
        <w:rPr>
          <w:ins w:id="1501" w:author="Tuomainen Mika" w:date="2014-04-03T23:47:00Z"/>
        </w:rPr>
      </w:pPr>
    </w:p>
    <w:p w:rsidR="00861240" w:rsidRDefault="00861240" w:rsidP="00861240">
      <w:pPr>
        <w:rPr>
          <w:ins w:id="1502" w:author="Tuomainen Mika" w:date="2014-04-03T23:47:00Z"/>
        </w:rPr>
      </w:pPr>
      <w:ins w:id="1503" w:author="Tuomainen Mika" w:date="2014-04-03T23:47:00Z">
        <w:r>
          <w:t>Palvelutapahtuman/palvelukokonaisuuden</w:t>
        </w:r>
      </w:ins>
      <w:ins w:id="1504" w:author="Tuomainen Mika" w:date="2014-04-03T23:49:00Z">
        <w:r>
          <w:t xml:space="preserve"> </w:t>
        </w:r>
      </w:ins>
      <w:ins w:id="1505" w:author="Tuomainen Mika" w:date="2014-04-03T23:47:00Z">
        <w:r>
          <w:t xml:space="preserve">vastuulääkärin ja laitoksen tiedot (OID) ilmoitetaan author-elementissä </w:t>
        </w:r>
      </w:ins>
    </w:p>
    <w:p w:rsidR="00861240" w:rsidRDefault="00861240" w:rsidP="00861240">
      <w:pPr>
        <w:rPr>
          <w:ins w:id="1506" w:author="Tuomainen Mika" w:date="2014-04-03T23:47:00Z"/>
        </w:rPr>
      </w:pPr>
    </w:p>
    <w:p w:rsidR="00861240" w:rsidRDefault="00861240" w:rsidP="00861240">
      <w:pPr>
        <w:rPr>
          <w:ins w:id="1507" w:author="Tuomainen Mika" w:date="2014-04-03T23:47:00Z"/>
        </w:rPr>
      </w:pPr>
      <w:ins w:id="1508" w:author="Tuomainen Mika" w:date="2014-04-03T23:47:00Z">
        <w:r>
          <w:t xml:space="preserve">Nämä tiedot täytyy olla </w:t>
        </w:r>
        <w:r w:rsidRPr="009E3BC6">
          <w:rPr>
            <w:rFonts w:cs="Arial"/>
          </w:rPr>
          <w:t>CDA R2 Headerissa</w:t>
        </w:r>
        <w:r>
          <w:rPr>
            <w:rFonts w:cs="Arial"/>
          </w:rPr>
          <w:t xml:space="preserve">. </w:t>
        </w:r>
      </w:ins>
    </w:p>
    <w:p w:rsidR="00861240" w:rsidRDefault="00861240" w:rsidP="00861240">
      <w:pPr>
        <w:rPr>
          <w:ins w:id="1509" w:author="Tuomainen Mika" w:date="2014-04-03T23:47:00Z"/>
        </w:rPr>
      </w:pPr>
      <w:ins w:id="1510" w:author="Tuomainen Mika" w:date="2014-04-03T23:47:00Z">
        <w:r>
          <w:t>Tämä komponentti on toistuva.</w:t>
        </w:r>
      </w:ins>
    </w:p>
    <w:p w:rsidR="00861240" w:rsidRDefault="00861240" w:rsidP="00861240">
      <w:pPr>
        <w:rPr>
          <w:ins w:id="1511" w:author="Tuomainen Mika" w:date="2014-04-03T23:47:00Z"/>
        </w:rPr>
      </w:pPr>
    </w:p>
    <w:p w:rsidR="00861240" w:rsidRPr="00001B2A" w:rsidRDefault="00861240">
      <w:pPr>
        <w:rPr>
          <w:ins w:id="1512" w:author="Tuomainen Mika" w:date="2014-04-03T23:47:00Z"/>
          <w:color w:val="000000"/>
          <w:highlight w:val="white"/>
        </w:rPr>
        <w:pPrChange w:id="1513" w:author="Rinne Pekka - TA20RIP" w:date="2013-09-11T09:24:00Z">
          <w:pPr>
            <w:autoSpaceDE w:val="0"/>
            <w:autoSpaceDN w:val="0"/>
            <w:adjustRightInd w:val="0"/>
          </w:pPr>
        </w:pPrChange>
      </w:pPr>
      <w:ins w:id="1514" w:author="Tuomainen Mika" w:date="2014-04-03T23:47:00Z">
        <w:r w:rsidRPr="00001B2A">
          <w:rPr>
            <w:color w:val="0000FF"/>
            <w:highlight w:val="white"/>
          </w:rPr>
          <w:t>&lt;</w:t>
        </w:r>
        <w:r w:rsidRPr="00001B2A">
          <w:rPr>
            <w:highlight w:val="white"/>
          </w:rPr>
          <w:t>entry</w:t>
        </w:r>
        <w:r w:rsidRPr="00001B2A">
          <w:rPr>
            <w:color w:val="0000FF"/>
            <w:highlight w:val="white"/>
          </w:rPr>
          <w:t>&gt;</w:t>
        </w:r>
      </w:ins>
    </w:p>
    <w:p w:rsidR="00861240" w:rsidRDefault="00861240">
      <w:pPr>
        <w:rPr>
          <w:ins w:id="1515" w:author="Tuomainen Mika" w:date="2014-04-03T23:47:00Z"/>
          <w:color w:val="000000"/>
          <w:highlight w:val="white"/>
          <w:lang w:val="en-US"/>
        </w:rPr>
        <w:pPrChange w:id="1516" w:author="Rinne Pekka - TA20RIP" w:date="2013-09-11T09:24:00Z">
          <w:pPr>
            <w:autoSpaceDE w:val="0"/>
            <w:autoSpaceDN w:val="0"/>
            <w:adjustRightInd w:val="0"/>
            <w:ind w:firstLine="720"/>
          </w:pPr>
        </w:pPrChange>
      </w:pPr>
      <w:ins w:id="1517" w:author="Tuomainen Mika" w:date="2014-04-03T23:47:00Z">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861240" w:rsidRDefault="00861240">
      <w:pPr>
        <w:ind w:firstLine="720"/>
        <w:rPr>
          <w:ins w:id="1518" w:author="Tuomainen Mika" w:date="2014-04-03T23:47:00Z"/>
          <w:highlight w:val="white"/>
          <w:lang w:val="en-US"/>
        </w:rPr>
        <w:pPrChange w:id="1519" w:author="Tuomainen Mika" w:date="2014-04-03T23:50:00Z">
          <w:pPr>
            <w:autoSpaceDE w:val="0"/>
            <w:autoSpaceDN w:val="0"/>
            <w:adjustRightInd w:val="0"/>
            <w:ind w:firstLine="720"/>
          </w:pPr>
        </w:pPrChange>
      </w:pPr>
      <w:ins w:id="1520" w:author="Tuomainen Mika" w:date="2014-04-03T23:47:00Z">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12</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1.2.246.537.6.12.999.2003</w:t>
        </w:r>
        <w:r w:rsidRPr="0038571B">
          <w:rPr>
            <w:color w:val="0000FF"/>
            <w:highlight w:val="white"/>
            <w:lang w:val="en-US"/>
          </w:rPr>
          <w:t>"/&gt;</w:t>
        </w:r>
      </w:ins>
    </w:p>
    <w:p w:rsidR="00861240" w:rsidRDefault="00861240">
      <w:pPr>
        <w:ind w:firstLine="720"/>
        <w:rPr>
          <w:ins w:id="1521" w:author="Tuomainen Mika" w:date="2014-04-03T23:47:00Z"/>
          <w:color w:val="000000"/>
          <w:highlight w:val="white"/>
          <w:lang w:val="en-US"/>
        </w:rPr>
        <w:pPrChange w:id="1522" w:author="Tuomainen Mika" w:date="2014-04-03T23:50:00Z">
          <w:pPr>
            <w:autoSpaceDE w:val="0"/>
            <w:autoSpaceDN w:val="0"/>
            <w:adjustRightInd w:val="0"/>
            <w:ind w:firstLine="720"/>
          </w:pPr>
        </w:pPrChange>
      </w:pPr>
      <w:ins w:id="1523" w:author="Tuomainen Mika" w:date="2014-04-03T23:47:00Z">
        <w:r w:rsidRPr="0038571B">
          <w:rPr>
            <w:color w:val="0000FF"/>
            <w:highlight w:val="white"/>
            <w:lang w:val="en-US"/>
          </w:rPr>
          <w:t>&lt;</w:t>
        </w:r>
        <w:r w:rsidRPr="0038571B">
          <w:rPr>
            <w:highlight w:val="white"/>
            <w:lang w:val="en-US"/>
          </w:rPr>
          <w:t>effectiveTime</w:t>
        </w:r>
        <w:r w:rsidRPr="0038571B">
          <w:rPr>
            <w:color w:val="FF0000"/>
            <w:highlight w:val="white"/>
            <w:lang w:val="en-US"/>
          </w:rPr>
          <w:t xml:space="preserve"> value</w:t>
        </w:r>
        <w:r w:rsidRPr="0038571B">
          <w:rPr>
            <w:color w:val="0000FF"/>
            <w:highlight w:val="white"/>
            <w:lang w:val="en-US"/>
          </w:rPr>
          <w:t>="</w:t>
        </w:r>
        <w:r w:rsidRPr="0038571B">
          <w:rPr>
            <w:color w:val="000000"/>
            <w:highlight w:val="white"/>
            <w:lang w:val="en-US"/>
          </w:rPr>
          <w:t>200309300945</w:t>
        </w:r>
        <w:r w:rsidRPr="0038571B">
          <w:rPr>
            <w:color w:val="0000FF"/>
            <w:highlight w:val="white"/>
            <w:lang w:val="en-US"/>
          </w:rPr>
          <w:t>"/&gt;</w:t>
        </w:r>
      </w:ins>
    </w:p>
    <w:p w:rsidR="00861240" w:rsidRDefault="00861240">
      <w:pPr>
        <w:ind w:firstLine="720"/>
        <w:rPr>
          <w:ins w:id="1524" w:author="Tuomainen Mika" w:date="2014-04-03T23:47:00Z"/>
          <w:highlight w:val="white"/>
          <w:lang w:val="en-US"/>
        </w:rPr>
        <w:pPrChange w:id="1525" w:author="Tuomainen Mika" w:date="2014-04-03T23:50:00Z">
          <w:pPr>
            <w:autoSpaceDE w:val="0"/>
            <w:autoSpaceDN w:val="0"/>
            <w:adjustRightInd w:val="0"/>
            <w:ind w:firstLine="720"/>
          </w:pPr>
        </w:pPrChange>
      </w:pPr>
      <w:ins w:id="1526" w:author="Tuomainen Mika" w:date="2014-04-03T23:47:00Z">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xsi:type</w:t>
        </w:r>
        <w:r w:rsidRPr="0038571B">
          <w:rPr>
            <w:color w:val="0000FF"/>
            <w:highlight w:val="white"/>
            <w:lang w:val="en-US"/>
          </w:rPr>
          <w:t>="</w:t>
        </w:r>
        <w:r w:rsidRPr="0038571B">
          <w:rPr>
            <w:highlight w:val="white"/>
            <w:lang w:val="en-US"/>
          </w:rPr>
          <w:t>II</w:t>
        </w:r>
        <w:r w:rsidRPr="0038571B">
          <w:rPr>
            <w:color w:val="0000FF"/>
            <w:highlight w:val="white"/>
            <w:lang w:val="en-US"/>
          </w:rPr>
          <w:t>"</w:t>
        </w:r>
        <w:r w:rsidRPr="0038571B">
          <w:rPr>
            <w:color w:val="FF0000"/>
            <w:highlight w:val="white"/>
            <w:lang w:val="en-US"/>
          </w:rPr>
          <w:t xml:space="preserve"> root</w:t>
        </w:r>
        <w:r w:rsidRPr="0038571B">
          <w:rPr>
            <w:color w:val="0000FF"/>
            <w:highlight w:val="white"/>
            <w:lang w:val="en-US"/>
          </w:rPr>
          <w:t>="</w:t>
        </w:r>
        <w:r w:rsidRPr="0038571B">
          <w:rPr>
            <w:highlight w:val="white"/>
            <w:lang w:val="en-US"/>
          </w:rPr>
          <w:t>1.2.246.537.10.2013120.14</w:t>
        </w:r>
        <w:r w:rsidRPr="0038571B">
          <w:rPr>
            <w:color w:val="0000FF"/>
            <w:highlight w:val="white"/>
            <w:lang w:val="en-US"/>
          </w:rPr>
          <w:t>"</w:t>
        </w:r>
        <w:r w:rsidRPr="0038571B">
          <w:rPr>
            <w:color w:val="FF0000"/>
            <w:highlight w:val="white"/>
            <w:lang w:val="en-US"/>
          </w:rPr>
          <w:t xml:space="preserve"> extension</w:t>
        </w:r>
        <w:r w:rsidRPr="0038571B">
          <w:rPr>
            <w:color w:val="0000FF"/>
            <w:highlight w:val="white"/>
            <w:lang w:val="en-US"/>
          </w:rPr>
          <w:t>="</w:t>
        </w:r>
        <w:r w:rsidRPr="0038571B">
          <w:rPr>
            <w:highlight w:val="white"/>
            <w:lang w:val="en-US"/>
          </w:rPr>
          <w:t>2003.3</w:t>
        </w:r>
        <w:r w:rsidRPr="0038571B">
          <w:rPr>
            <w:color w:val="0000FF"/>
            <w:highlight w:val="white"/>
            <w:lang w:val="en-US"/>
          </w:rPr>
          <w:t>"/&gt;</w:t>
        </w:r>
      </w:ins>
    </w:p>
    <w:p w:rsidR="00861240" w:rsidRDefault="00861240">
      <w:pPr>
        <w:ind w:firstLine="720"/>
        <w:rPr>
          <w:ins w:id="1527" w:author="Tuomainen Mika" w:date="2014-04-03T23:47:00Z"/>
          <w:color w:val="000000"/>
          <w:highlight w:val="white"/>
          <w:lang w:val="en-US"/>
        </w:rPr>
        <w:pPrChange w:id="1528" w:author="Tuomainen Mika" w:date="2014-04-03T23:51:00Z">
          <w:pPr>
            <w:autoSpaceDE w:val="0"/>
            <w:autoSpaceDN w:val="0"/>
            <w:adjustRightInd w:val="0"/>
            <w:ind w:firstLine="720"/>
          </w:pPr>
        </w:pPrChange>
      </w:pPr>
      <w:ins w:id="1529" w:author="Tuomainen Mika" w:date="2014-04-03T23:47:00Z">
        <w:r w:rsidRPr="0038571B">
          <w:rPr>
            <w:color w:val="0000FF"/>
            <w:highlight w:val="white"/>
            <w:lang w:val="en-US"/>
          </w:rPr>
          <w:t>&lt;</w:t>
        </w:r>
        <w:r w:rsidRPr="0038571B">
          <w:rPr>
            <w:highlight w:val="white"/>
            <w:lang w:val="en-US"/>
          </w:rPr>
          <w:t>author</w:t>
        </w:r>
        <w:r w:rsidRPr="0038571B">
          <w:rPr>
            <w:color w:val="0000FF"/>
            <w:highlight w:val="white"/>
            <w:lang w:val="en-US"/>
          </w:rPr>
          <w:t>&gt;</w:t>
        </w:r>
      </w:ins>
    </w:p>
    <w:p w:rsidR="00861240" w:rsidRDefault="00861240">
      <w:pPr>
        <w:ind w:left="1440"/>
        <w:rPr>
          <w:ins w:id="1530" w:author="Tuomainen Mika" w:date="2014-04-03T23:47:00Z"/>
          <w:highlight w:val="white"/>
          <w:lang w:val="en-US"/>
        </w:rPr>
        <w:pPrChange w:id="1531" w:author="Tuomainen Mika" w:date="2014-04-03T23:51:00Z">
          <w:pPr>
            <w:autoSpaceDE w:val="0"/>
            <w:autoSpaceDN w:val="0"/>
            <w:adjustRightInd w:val="0"/>
            <w:ind w:left="1440"/>
          </w:pPr>
        </w:pPrChange>
      </w:pPr>
      <w:ins w:id="1532" w:author="Tuomainen Mika" w:date="2014-04-03T23:47:00Z">
        <w:r w:rsidRPr="0038571B">
          <w:rPr>
            <w:color w:val="0000FF"/>
            <w:highlight w:val="white"/>
            <w:lang w:val="en-US"/>
          </w:rPr>
          <w:t>&lt;</w:t>
        </w:r>
        <w:r w:rsidRPr="0038571B">
          <w:rPr>
            <w:color w:val="800000"/>
            <w:highlight w:val="white"/>
            <w:lang w:val="en-US"/>
          </w:rPr>
          <w:t>functionCode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MER</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1.2.246.537.5.40006.2003</w:t>
        </w:r>
        <w:r w:rsidRPr="0038571B">
          <w:rPr>
            <w:color w:val="0000FF"/>
            <w:highlight w:val="white"/>
            <w:lang w:val="en-US"/>
          </w:rPr>
          <w:t>"</w:t>
        </w:r>
        <w:r w:rsidRPr="0038571B">
          <w:rPr>
            <w:color w:val="FF0000"/>
            <w:highlight w:val="white"/>
            <w:lang w:val="en-US"/>
          </w:rPr>
          <w:t xml:space="preserve"> codeSystemName</w:t>
        </w:r>
        <w:r w:rsidRPr="0038571B">
          <w:rPr>
            <w:color w:val="0000FF"/>
            <w:highlight w:val="white"/>
            <w:lang w:val="en-US"/>
          </w:rPr>
          <w:t>="</w:t>
        </w:r>
        <w:r>
          <w:rPr>
            <w:highlight w:val="white"/>
            <w:lang w:val="en-US"/>
          </w:rPr>
          <w:t>HL7 -Tekninen CDA R2 henkilötarkennin</w:t>
        </w:r>
        <w:r w:rsidRPr="0038571B">
          <w:rPr>
            <w:color w:val="0000FF"/>
            <w:highlight w:val="white"/>
            <w:lang w:val="en-US"/>
          </w:rPr>
          <w:t>"</w:t>
        </w:r>
        <w:r w:rsidRPr="0038571B">
          <w:rPr>
            <w:color w:val="FF0000"/>
            <w:highlight w:val="white"/>
            <w:lang w:val="en-US"/>
          </w:rPr>
          <w:t xml:space="preserve"> displayName</w:t>
        </w:r>
        <w:r w:rsidRPr="0038571B">
          <w:rPr>
            <w:color w:val="0000FF"/>
            <w:highlight w:val="white"/>
            <w:lang w:val="en-US"/>
          </w:rPr>
          <w:t>="</w:t>
        </w:r>
        <w:r w:rsidRPr="0038571B">
          <w:rPr>
            <w:highlight w:val="white"/>
            <w:lang w:val="en-US"/>
          </w:rPr>
          <w:t>merkinnän tekijä</w:t>
        </w:r>
        <w:r w:rsidRPr="0038571B">
          <w:rPr>
            <w:color w:val="0000FF"/>
            <w:highlight w:val="white"/>
            <w:lang w:val="en-US"/>
          </w:rPr>
          <w:t>"/&gt;</w:t>
        </w:r>
      </w:ins>
    </w:p>
    <w:p w:rsidR="00861240" w:rsidRDefault="00861240">
      <w:pPr>
        <w:ind w:left="720" w:firstLine="720"/>
        <w:rPr>
          <w:ins w:id="1533" w:author="Tuomainen Mika" w:date="2014-04-03T23:47:00Z"/>
          <w:highlight w:val="white"/>
          <w:lang w:val="en-US"/>
        </w:rPr>
        <w:pPrChange w:id="1534" w:author="Tuomainen Mika" w:date="2014-04-03T23:51:00Z">
          <w:pPr>
            <w:autoSpaceDE w:val="0"/>
            <w:autoSpaceDN w:val="0"/>
            <w:adjustRightInd w:val="0"/>
            <w:ind w:left="720" w:firstLine="720"/>
          </w:pPr>
        </w:pPrChange>
      </w:pPr>
      <w:ins w:id="1535" w:author="Tuomainen Mika" w:date="2014-04-03T23:47:00Z">
        <w:r w:rsidRPr="0038571B">
          <w:rPr>
            <w:color w:val="0000FF"/>
            <w:highlight w:val="white"/>
            <w:lang w:val="en-US"/>
          </w:rPr>
          <w:t>&lt;</w:t>
        </w:r>
        <w:r w:rsidRPr="0038571B">
          <w:rPr>
            <w:color w:val="800000"/>
            <w:highlight w:val="white"/>
            <w:lang w:val="en-US"/>
          </w:rPr>
          <w:t>time</w:t>
        </w:r>
        <w:r w:rsidRPr="0038571B">
          <w:rPr>
            <w:color w:val="FF0000"/>
            <w:highlight w:val="white"/>
            <w:lang w:val="en-US"/>
          </w:rPr>
          <w:t xml:space="preserve"> value</w:t>
        </w:r>
        <w:r w:rsidRPr="0038571B">
          <w:rPr>
            <w:color w:val="0000FF"/>
            <w:highlight w:val="white"/>
            <w:lang w:val="en-US"/>
          </w:rPr>
          <w:t>="</w:t>
        </w:r>
        <w:r w:rsidRPr="0038571B">
          <w:rPr>
            <w:highlight w:val="white"/>
            <w:lang w:val="en-US"/>
          </w:rPr>
          <w:t>200801301122</w:t>
        </w:r>
        <w:r w:rsidRPr="0038571B">
          <w:rPr>
            <w:color w:val="0000FF"/>
            <w:highlight w:val="white"/>
            <w:lang w:val="en-US"/>
          </w:rPr>
          <w:t>"/&gt;</w:t>
        </w:r>
      </w:ins>
    </w:p>
    <w:p w:rsidR="00861240" w:rsidRDefault="00861240">
      <w:pPr>
        <w:ind w:left="720" w:firstLine="720"/>
        <w:rPr>
          <w:ins w:id="1536" w:author="Tuomainen Mika" w:date="2014-04-03T23:47:00Z"/>
          <w:color w:val="000000"/>
          <w:highlight w:val="white"/>
          <w:lang w:val="en-US"/>
        </w:rPr>
        <w:pPrChange w:id="1537" w:author="Tuomainen Mika" w:date="2014-04-03T23:51:00Z">
          <w:pPr>
            <w:autoSpaceDE w:val="0"/>
            <w:autoSpaceDN w:val="0"/>
            <w:adjustRightInd w:val="0"/>
            <w:ind w:left="1440"/>
          </w:pPr>
        </w:pPrChange>
      </w:pPr>
      <w:ins w:id="1538" w:author="Tuomainen Mika" w:date="2014-04-03T23:47:00Z">
        <w:r w:rsidRPr="0038571B">
          <w:rPr>
            <w:color w:val="0000FF"/>
            <w:highlight w:val="white"/>
            <w:lang w:val="en-US"/>
          </w:rPr>
          <w:t>&lt;</w:t>
        </w:r>
        <w:r w:rsidRPr="0038571B">
          <w:rPr>
            <w:highlight w:val="white"/>
            <w:lang w:val="en-US"/>
          </w:rPr>
          <w:t>assignedAuthor</w:t>
        </w:r>
        <w:r w:rsidRPr="0038571B">
          <w:rPr>
            <w:color w:val="0000FF"/>
            <w:highlight w:val="white"/>
            <w:lang w:val="en-US"/>
          </w:rPr>
          <w:t>&gt;</w:t>
        </w:r>
      </w:ins>
    </w:p>
    <w:p w:rsidR="00861240" w:rsidRDefault="00861240">
      <w:pPr>
        <w:ind w:left="1440" w:firstLine="720"/>
        <w:rPr>
          <w:ins w:id="1539" w:author="Tuomainen Mika" w:date="2014-04-03T23:47:00Z"/>
          <w:highlight w:val="white"/>
          <w:lang w:val="en-US"/>
        </w:rPr>
        <w:pPrChange w:id="1540" w:author="Tuomainen Mika" w:date="2014-04-03T23:51:00Z">
          <w:pPr>
            <w:autoSpaceDE w:val="0"/>
            <w:autoSpaceDN w:val="0"/>
            <w:adjustRightInd w:val="0"/>
            <w:ind w:left="720" w:firstLine="720"/>
          </w:pPr>
        </w:pPrChange>
      </w:pPr>
      <w:ins w:id="1541" w:author="Tuomainen Mika" w:date="2014-04-03T23:47:00Z">
        <w:r w:rsidRPr="0038571B">
          <w:rPr>
            <w:color w:val="0000FF"/>
            <w:highlight w:val="white"/>
            <w:lang w:val="en-US"/>
          </w:rPr>
          <w:t>&lt;</w:t>
        </w:r>
        <w:r w:rsidRPr="0038571B">
          <w:rPr>
            <w:color w:val="800000"/>
            <w:highlight w:val="white"/>
            <w:lang w:val="en-US"/>
          </w:rPr>
          <w:t>id</w:t>
        </w:r>
        <w:r w:rsidRPr="0038571B">
          <w:rPr>
            <w:color w:val="FF0000"/>
            <w:highlight w:val="white"/>
            <w:lang w:val="en-US"/>
          </w:rPr>
          <w:t xml:space="preserve"> extension</w:t>
        </w:r>
        <w:r w:rsidRPr="0038571B">
          <w:rPr>
            <w:color w:val="0000FF"/>
            <w:highlight w:val="white"/>
            <w:lang w:val="en-US"/>
          </w:rPr>
          <w:t>="</w:t>
        </w:r>
        <w:r w:rsidRPr="0038571B">
          <w:rPr>
            <w:highlight w:val="white"/>
            <w:lang w:val="en-US"/>
          </w:rPr>
          <w:t>121256-1234</w:t>
        </w:r>
        <w:r w:rsidRPr="0038571B">
          <w:rPr>
            <w:color w:val="0000FF"/>
            <w:highlight w:val="white"/>
            <w:lang w:val="en-US"/>
          </w:rPr>
          <w:t>"</w:t>
        </w:r>
        <w:r w:rsidRPr="0038571B">
          <w:rPr>
            <w:color w:val="FF0000"/>
            <w:highlight w:val="white"/>
            <w:lang w:val="en-US"/>
          </w:rPr>
          <w:t xml:space="preserve"> root</w:t>
        </w:r>
        <w:r w:rsidRPr="0038571B">
          <w:rPr>
            <w:color w:val="0000FF"/>
            <w:highlight w:val="white"/>
            <w:lang w:val="en-US"/>
          </w:rPr>
          <w:t>="</w:t>
        </w:r>
        <w:r w:rsidRPr="0038571B">
          <w:rPr>
            <w:highlight w:val="white"/>
            <w:lang w:val="en-US"/>
          </w:rPr>
          <w:t>1.2.246.21</w:t>
        </w:r>
        <w:r w:rsidRPr="0038571B">
          <w:rPr>
            <w:color w:val="0000FF"/>
            <w:highlight w:val="white"/>
            <w:lang w:val="en-US"/>
          </w:rPr>
          <w:t>"/&gt;</w:t>
        </w:r>
      </w:ins>
    </w:p>
    <w:p w:rsidR="00861240" w:rsidRDefault="00861240">
      <w:pPr>
        <w:ind w:left="1440" w:firstLine="720"/>
        <w:rPr>
          <w:ins w:id="1542" w:author="Tuomainen Mika" w:date="2014-04-03T23:47:00Z"/>
          <w:color w:val="000000"/>
          <w:highlight w:val="white"/>
          <w:lang w:val="en-US"/>
        </w:rPr>
        <w:pPrChange w:id="1543" w:author="Tuomainen Mika" w:date="2014-04-03T23:51:00Z">
          <w:pPr>
            <w:autoSpaceDE w:val="0"/>
            <w:autoSpaceDN w:val="0"/>
            <w:adjustRightInd w:val="0"/>
            <w:ind w:left="720" w:firstLine="720"/>
          </w:pPr>
        </w:pPrChange>
      </w:pPr>
      <w:ins w:id="1544" w:author="Tuomainen Mika" w:date="2014-04-03T23:47:00Z">
        <w:r w:rsidRPr="0038571B">
          <w:rPr>
            <w:color w:val="0000FF"/>
            <w:highlight w:val="white"/>
            <w:lang w:val="en-US"/>
          </w:rPr>
          <w:t>&lt;</w:t>
        </w:r>
        <w:r w:rsidRPr="0038571B">
          <w:rPr>
            <w:highlight w:val="white"/>
            <w:lang w:val="en-US"/>
          </w:rPr>
          <w:t>representedOrganization</w:t>
        </w:r>
        <w:r w:rsidRPr="0038571B">
          <w:rPr>
            <w:color w:val="0000FF"/>
            <w:highlight w:val="white"/>
            <w:lang w:val="en-US"/>
          </w:rPr>
          <w:t>&gt;</w:t>
        </w:r>
      </w:ins>
    </w:p>
    <w:p w:rsidR="00861240" w:rsidRDefault="00861240">
      <w:pPr>
        <w:ind w:left="2160" w:firstLine="720"/>
        <w:rPr>
          <w:ins w:id="1545" w:author="Tuomainen Mika" w:date="2014-04-03T23:47:00Z"/>
          <w:highlight w:val="white"/>
          <w:lang w:val="en-US"/>
        </w:rPr>
        <w:pPrChange w:id="1546" w:author="Tuomainen Mika" w:date="2014-04-03T23:51:00Z">
          <w:pPr>
            <w:autoSpaceDE w:val="0"/>
            <w:autoSpaceDN w:val="0"/>
            <w:adjustRightInd w:val="0"/>
            <w:ind w:left="720" w:firstLine="720"/>
          </w:pPr>
        </w:pPrChange>
      </w:pPr>
      <w:ins w:id="1547" w:author="Tuomainen Mika" w:date="2014-04-03T23:47:00Z">
        <w:r w:rsidRPr="0038571B">
          <w:rPr>
            <w:color w:val="0000FF"/>
            <w:highlight w:val="white"/>
            <w:lang w:val="en-US"/>
          </w:rPr>
          <w:lastRenderedPageBreak/>
          <w:t>&lt;</w:t>
        </w:r>
        <w:r w:rsidRPr="0038571B">
          <w:rPr>
            <w:color w:val="800000"/>
            <w:highlight w:val="white"/>
            <w:lang w:val="en-US"/>
          </w:rPr>
          <w:t>id</w:t>
        </w:r>
        <w:r w:rsidRPr="0038571B">
          <w:rPr>
            <w:color w:val="FF0000"/>
            <w:highlight w:val="white"/>
            <w:lang w:val="en-US"/>
          </w:rPr>
          <w:t xml:space="preserve"> extension</w:t>
        </w:r>
        <w:r w:rsidRPr="0038571B">
          <w:rPr>
            <w:color w:val="0000FF"/>
            <w:highlight w:val="white"/>
            <w:lang w:val="en-US"/>
          </w:rPr>
          <w:t>="</w:t>
        </w:r>
        <w:r w:rsidRPr="0038571B">
          <w:rPr>
            <w:highlight w:val="white"/>
            <w:lang w:val="en-US"/>
          </w:rPr>
          <w:t>102</w:t>
        </w:r>
        <w:r w:rsidRPr="0038571B">
          <w:rPr>
            <w:color w:val="0000FF"/>
            <w:highlight w:val="white"/>
            <w:lang w:val="en-US"/>
          </w:rPr>
          <w:t>"</w:t>
        </w:r>
        <w:r w:rsidRPr="0038571B">
          <w:rPr>
            <w:color w:val="FF0000"/>
            <w:highlight w:val="white"/>
            <w:lang w:val="en-US"/>
          </w:rPr>
          <w:t xml:space="preserve"> root</w:t>
        </w:r>
        <w:r w:rsidRPr="0038571B">
          <w:rPr>
            <w:color w:val="0000FF"/>
            <w:highlight w:val="white"/>
            <w:lang w:val="en-US"/>
          </w:rPr>
          <w:t>="</w:t>
        </w:r>
        <w:r w:rsidRPr="0038571B">
          <w:rPr>
            <w:highlight w:val="white"/>
            <w:lang w:val="en-US"/>
          </w:rPr>
          <w:t>1.2.246.10.1234567.10</w:t>
        </w:r>
        <w:r w:rsidRPr="0038571B">
          <w:rPr>
            <w:color w:val="0000FF"/>
            <w:highlight w:val="white"/>
            <w:lang w:val="en-US"/>
          </w:rPr>
          <w:t>"/&gt;</w:t>
        </w:r>
      </w:ins>
    </w:p>
    <w:p w:rsidR="00861240" w:rsidRPr="00511831" w:rsidRDefault="00861240">
      <w:pPr>
        <w:ind w:left="2160" w:firstLine="720"/>
        <w:rPr>
          <w:ins w:id="1548" w:author="Tuomainen Mika" w:date="2014-04-03T23:47:00Z"/>
          <w:highlight w:val="white"/>
          <w:lang w:val="en-US"/>
          <w:rPrChange w:id="1549" w:author="Tuomainen Mika" w:date="2014-04-23T14:58:00Z">
            <w:rPr>
              <w:ins w:id="1550" w:author="Tuomainen Mika" w:date="2014-04-03T23:47:00Z"/>
              <w:rFonts w:ascii="Arial" w:hAnsi="Arial" w:cs="Arial"/>
              <w:color w:val="000000"/>
              <w:highlight w:val="white"/>
              <w:lang w:val="en-US"/>
            </w:rPr>
          </w:rPrChange>
        </w:rPr>
        <w:pPrChange w:id="1551" w:author="Tuomainen Mika" w:date="2014-04-03T23:51:00Z">
          <w:pPr>
            <w:autoSpaceDE w:val="0"/>
            <w:autoSpaceDN w:val="0"/>
            <w:adjustRightInd w:val="0"/>
            <w:ind w:left="1440"/>
          </w:pPr>
        </w:pPrChange>
      </w:pPr>
      <w:ins w:id="1552" w:author="Tuomainen Mika" w:date="2014-04-03T23:47:00Z">
        <w:r w:rsidRPr="00511831">
          <w:rPr>
            <w:color w:val="0000FF"/>
            <w:highlight w:val="white"/>
            <w:lang w:val="en-US"/>
            <w:rPrChange w:id="1553" w:author="Tuomainen Mika" w:date="2014-04-23T14:58:00Z">
              <w:rPr>
                <w:rFonts w:ascii="Arial" w:hAnsi="Arial" w:cs="Arial"/>
                <w:color w:val="0000FF"/>
                <w:highlight w:val="white"/>
                <w:lang w:val="en-US"/>
              </w:rPr>
            </w:rPrChange>
          </w:rPr>
          <w:t>&lt;</w:t>
        </w:r>
        <w:r w:rsidRPr="00511831">
          <w:rPr>
            <w:color w:val="800000"/>
            <w:highlight w:val="white"/>
            <w:lang w:val="en-US"/>
            <w:rPrChange w:id="1554" w:author="Tuomainen Mika" w:date="2014-04-23T14:58:00Z">
              <w:rPr>
                <w:rFonts w:ascii="Arial" w:hAnsi="Arial" w:cs="Arial"/>
                <w:color w:val="800000"/>
                <w:highlight w:val="white"/>
                <w:lang w:val="en-US"/>
              </w:rPr>
            </w:rPrChange>
          </w:rPr>
          <w:t>name</w:t>
        </w:r>
        <w:r w:rsidRPr="00511831">
          <w:rPr>
            <w:color w:val="0000FF"/>
            <w:highlight w:val="white"/>
            <w:lang w:val="en-US"/>
            <w:rPrChange w:id="1555" w:author="Tuomainen Mika" w:date="2014-04-23T14:58:00Z">
              <w:rPr>
                <w:rFonts w:ascii="Arial" w:hAnsi="Arial" w:cs="Arial"/>
                <w:color w:val="0000FF"/>
                <w:highlight w:val="white"/>
                <w:lang w:val="en-US"/>
              </w:rPr>
            </w:rPrChange>
          </w:rPr>
          <w:t>&gt;</w:t>
        </w:r>
        <w:r w:rsidRPr="00511831">
          <w:rPr>
            <w:highlight w:val="white"/>
            <w:lang w:val="en-US"/>
            <w:rPrChange w:id="1556" w:author="Tuomainen Mika" w:date="2014-04-23T14:58:00Z">
              <w:rPr>
                <w:rFonts w:ascii="Arial" w:hAnsi="Arial" w:cs="Arial"/>
                <w:color w:val="000000"/>
                <w:highlight w:val="white"/>
                <w:lang w:val="en-US"/>
              </w:rPr>
            </w:rPrChange>
          </w:rPr>
          <w:t>Y-Y sairaanhoitopiiri os 13</w:t>
        </w:r>
        <w:r w:rsidRPr="00511831">
          <w:rPr>
            <w:color w:val="0000FF"/>
            <w:highlight w:val="white"/>
            <w:lang w:val="en-US"/>
            <w:rPrChange w:id="1557" w:author="Tuomainen Mika" w:date="2014-04-23T14:58:00Z">
              <w:rPr>
                <w:rFonts w:ascii="Arial" w:hAnsi="Arial" w:cs="Arial"/>
                <w:color w:val="0000FF"/>
                <w:highlight w:val="white"/>
                <w:lang w:val="en-US"/>
              </w:rPr>
            </w:rPrChange>
          </w:rPr>
          <w:t>&lt;/</w:t>
        </w:r>
        <w:r w:rsidRPr="00511831">
          <w:rPr>
            <w:color w:val="800000"/>
            <w:highlight w:val="white"/>
            <w:lang w:val="en-US"/>
            <w:rPrChange w:id="1558" w:author="Tuomainen Mika" w:date="2014-04-23T14:58:00Z">
              <w:rPr>
                <w:rFonts w:ascii="Arial" w:hAnsi="Arial" w:cs="Arial"/>
                <w:color w:val="800000"/>
                <w:highlight w:val="white"/>
                <w:lang w:val="en-US"/>
              </w:rPr>
            </w:rPrChange>
          </w:rPr>
          <w:t>name</w:t>
        </w:r>
        <w:r w:rsidRPr="00511831">
          <w:rPr>
            <w:color w:val="0000FF"/>
            <w:highlight w:val="white"/>
            <w:lang w:val="en-US"/>
            <w:rPrChange w:id="1559" w:author="Tuomainen Mika" w:date="2014-04-23T14:58:00Z">
              <w:rPr>
                <w:rFonts w:ascii="Arial" w:hAnsi="Arial" w:cs="Arial"/>
                <w:color w:val="0000FF"/>
                <w:highlight w:val="white"/>
                <w:lang w:val="en-US"/>
              </w:rPr>
            </w:rPrChange>
          </w:rPr>
          <w:t>&gt;</w:t>
        </w:r>
      </w:ins>
    </w:p>
    <w:p w:rsidR="00861240" w:rsidRDefault="00861240">
      <w:pPr>
        <w:ind w:left="1440" w:firstLine="720"/>
        <w:rPr>
          <w:ins w:id="1560" w:author="Tuomainen Mika" w:date="2014-04-03T23:47:00Z"/>
          <w:color w:val="000000"/>
          <w:highlight w:val="white"/>
          <w:lang w:val="en-US"/>
        </w:rPr>
        <w:pPrChange w:id="1561" w:author="Tuomainen Mika" w:date="2014-04-03T23:51:00Z">
          <w:pPr>
            <w:autoSpaceDE w:val="0"/>
            <w:autoSpaceDN w:val="0"/>
            <w:adjustRightInd w:val="0"/>
            <w:ind w:left="720" w:firstLine="720"/>
          </w:pPr>
        </w:pPrChange>
      </w:pPr>
      <w:ins w:id="1562" w:author="Tuomainen Mika" w:date="2014-04-03T23:47:00Z">
        <w:r w:rsidRPr="0038571B">
          <w:rPr>
            <w:color w:val="0000FF"/>
            <w:highlight w:val="white"/>
            <w:lang w:val="en-US"/>
          </w:rPr>
          <w:t>&lt;/</w:t>
        </w:r>
        <w:r w:rsidRPr="0038571B">
          <w:rPr>
            <w:highlight w:val="white"/>
            <w:lang w:val="en-US"/>
          </w:rPr>
          <w:t>representedOrganization</w:t>
        </w:r>
        <w:r w:rsidRPr="0038571B">
          <w:rPr>
            <w:color w:val="0000FF"/>
            <w:highlight w:val="white"/>
            <w:lang w:val="en-US"/>
          </w:rPr>
          <w:t>&gt;</w:t>
        </w:r>
      </w:ins>
    </w:p>
    <w:p w:rsidR="00861240" w:rsidRDefault="00861240">
      <w:pPr>
        <w:ind w:left="720" w:firstLine="720"/>
        <w:rPr>
          <w:ins w:id="1563" w:author="Tuomainen Mika" w:date="2014-04-03T23:47:00Z"/>
          <w:color w:val="000000"/>
          <w:highlight w:val="white"/>
          <w:lang w:val="en-US"/>
        </w:rPr>
        <w:pPrChange w:id="1564" w:author="Tuomainen Mika" w:date="2014-04-03T23:51:00Z">
          <w:pPr>
            <w:autoSpaceDE w:val="0"/>
            <w:autoSpaceDN w:val="0"/>
            <w:adjustRightInd w:val="0"/>
            <w:ind w:left="720" w:firstLine="720"/>
          </w:pPr>
        </w:pPrChange>
      </w:pPr>
      <w:ins w:id="1565" w:author="Tuomainen Mika" w:date="2014-04-03T23:47:00Z">
        <w:r w:rsidRPr="0038571B">
          <w:rPr>
            <w:color w:val="0000FF"/>
            <w:highlight w:val="white"/>
            <w:lang w:val="en-US"/>
          </w:rPr>
          <w:t>&lt;/</w:t>
        </w:r>
        <w:r w:rsidRPr="0038571B">
          <w:rPr>
            <w:highlight w:val="white"/>
            <w:lang w:val="en-US"/>
          </w:rPr>
          <w:t>assignedAuthor</w:t>
        </w:r>
        <w:r w:rsidRPr="0038571B">
          <w:rPr>
            <w:color w:val="0000FF"/>
            <w:highlight w:val="white"/>
            <w:lang w:val="en-US"/>
          </w:rPr>
          <w:t>&gt;</w:t>
        </w:r>
      </w:ins>
    </w:p>
    <w:p w:rsidR="00861240" w:rsidRDefault="00861240">
      <w:pPr>
        <w:ind w:firstLine="720"/>
        <w:rPr>
          <w:ins w:id="1566" w:author="Tuomainen Mika" w:date="2014-04-03T23:47:00Z"/>
          <w:color w:val="000000"/>
          <w:highlight w:val="white"/>
          <w:lang w:val="en-US"/>
        </w:rPr>
        <w:pPrChange w:id="1567" w:author="Tuomainen Mika" w:date="2014-04-03T23:51:00Z">
          <w:pPr>
            <w:autoSpaceDE w:val="0"/>
            <w:autoSpaceDN w:val="0"/>
            <w:adjustRightInd w:val="0"/>
            <w:ind w:firstLine="720"/>
          </w:pPr>
        </w:pPrChange>
      </w:pPr>
      <w:ins w:id="1568" w:author="Tuomainen Mika" w:date="2014-04-03T23:47:00Z">
        <w:r w:rsidRPr="0038571B">
          <w:rPr>
            <w:color w:val="0000FF"/>
            <w:highlight w:val="white"/>
            <w:lang w:val="en-US"/>
          </w:rPr>
          <w:t>&lt;/</w:t>
        </w:r>
        <w:r w:rsidRPr="0038571B">
          <w:rPr>
            <w:highlight w:val="white"/>
            <w:lang w:val="en-US"/>
          </w:rPr>
          <w:t>author</w:t>
        </w:r>
        <w:r w:rsidRPr="0038571B">
          <w:rPr>
            <w:color w:val="0000FF"/>
            <w:highlight w:val="white"/>
            <w:lang w:val="en-US"/>
          </w:rPr>
          <w:t>&gt;</w:t>
        </w:r>
      </w:ins>
    </w:p>
    <w:p w:rsidR="00861240" w:rsidRDefault="00861240">
      <w:pPr>
        <w:rPr>
          <w:ins w:id="1569" w:author="Tuomainen Mika" w:date="2014-04-03T23:47:00Z"/>
          <w:color w:val="000000"/>
          <w:highlight w:val="white"/>
          <w:lang w:val="en-US"/>
        </w:rPr>
        <w:pPrChange w:id="1570" w:author="Rinne Pekka - TA20RIP" w:date="2013-09-11T09:24:00Z">
          <w:pPr>
            <w:autoSpaceDE w:val="0"/>
            <w:autoSpaceDN w:val="0"/>
            <w:adjustRightInd w:val="0"/>
            <w:ind w:firstLine="720"/>
          </w:pPr>
        </w:pPrChange>
      </w:pPr>
      <w:ins w:id="1571" w:author="Tuomainen Mika" w:date="2014-04-03T23:47:00Z">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861240" w:rsidRDefault="00861240" w:rsidP="00861240">
      <w:pPr>
        <w:rPr>
          <w:ins w:id="1572" w:author="Tuomainen Mika" w:date="2014-04-03T23:47:00Z"/>
          <w:lang w:val="de-DE"/>
        </w:rPr>
      </w:pPr>
      <w:ins w:id="1573" w:author="Tuomainen Mika" w:date="2014-04-03T23:4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3E639A" w:rsidRDefault="003E639A" w:rsidP="00861240">
      <w:pPr>
        <w:pStyle w:val="Otsikko4"/>
      </w:pPr>
      <w:r>
        <w:t>Alkuperäisen järjestelm</w:t>
      </w:r>
      <w:r w:rsidRPr="00E50B11">
        <w:t xml:space="preserve">än </w:t>
      </w:r>
      <w:r w:rsidRPr="002450C6">
        <w:t>lähetteen OID-tunnus,</w:t>
      </w:r>
      <w:r>
        <w:t xml:space="preserve"> antopäivämäärä, lähettävä laitos ja lääkäri</w:t>
      </w:r>
      <w:bookmarkEnd w:id="1420"/>
      <w:r>
        <w:t xml:space="preserve">  </w:t>
      </w:r>
    </w:p>
    <w:p w:rsidR="003E639A" w:rsidRDefault="003E639A" w:rsidP="00CC1036"/>
    <w:p w:rsidR="003E639A" w:rsidRDefault="003E639A" w:rsidP="00CC1036">
      <w:r>
        <w:t>Kenttäkoodi: 1</w:t>
      </w:r>
      <w:ins w:id="1574" w:author="Tuomainen Mika" w:date="2014-04-03T23:46:00Z">
        <w:r w:rsidR="00861240">
          <w:tab/>
        </w:r>
      </w:ins>
      <w:r>
        <w:tab/>
        <w:t xml:space="preserve">koodisto: 1.2.246.537.6.12.2002.124 </w:t>
      </w:r>
    </w:p>
    <w:p w:rsidR="003E639A" w:rsidRDefault="003E639A" w:rsidP="00CC1036"/>
    <w:p w:rsidR="003E639A" w:rsidRDefault="003E639A" w:rsidP="00CC1036">
      <w:r>
        <w:t>Tämä</w:t>
      </w:r>
      <w:ins w:id="1575" w:author="Tuomainen Mika" w:date="2014-04-11T14:15:00Z">
        <w:r w:rsidR="00CA1FAD">
          <w:t>n</w:t>
        </w:r>
      </w:ins>
      <w:r>
        <w:t xml:space="preserve"> tieto</w:t>
      </w:r>
      <w:ins w:id="1576" w:author="Tuomainen Mika" w:date="2014-04-11T14:15:00Z">
        <w:r w:rsidR="00CA1FAD">
          <w:t>kentän</w:t>
        </w:r>
      </w:ins>
      <w:ins w:id="1577" w:author="Tuomainen Mika" w:date="2014-04-11T14:16:00Z">
        <w:r w:rsidR="00CA1FAD">
          <w:t xml:space="preserve"> lähetteen tunniste</w:t>
        </w:r>
      </w:ins>
      <w:r>
        <w:t xml:space="preserve"> (tai kohdassa 2.3.1.</w:t>
      </w:r>
      <w:ins w:id="1578" w:author="Tuomainen Mika" w:date="2014-04-11T14:15:00Z">
        <w:r w:rsidR="00CA1FAD">
          <w:t>5</w:t>
        </w:r>
      </w:ins>
      <w:del w:id="1579" w:author="Tuomainen Mika" w:date="2014-04-11T14:14:00Z">
        <w:r w:rsidDel="00CA1FAD">
          <w:delText>4</w:delText>
        </w:r>
      </w:del>
      <w:r>
        <w:t xml:space="preserve"> esitetty </w:t>
      </w:r>
      <w:ins w:id="1580" w:author="Tuomainen Mika" w:date="2014-04-11T14:16:00Z">
        <w:r w:rsidR="00CA1FAD">
          <w:t>lähetteen tunniste</w:t>
        </w:r>
      </w:ins>
      <w:r>
        <w:t xml:space="preserve">tieto) on </w:t>
      </w:r>
      <w:r w:rsidRPr="002450C6">
        <w:rPr>
          <w:b/>
        </w:rPr>
        <w:t>pakollinen</w:t>
      </w:r>
      <w:r>
        <w:rPr>
          <w:b/>
        </w:rPr>
        <w:t xml:space="preserve"> jos ko. tieto on PikaXML-sanomassa</w:t>
      </w:r>
      <w:r>
        <w:t xml:space="preserve"> ja se vastaa PikaXML-määrityksen </w:t>
      </w:r>
      <w:r w:rsidRPr="00CB573B">
        <w:t>ORIG_SNDR_REF_ID</w:t>
      </w:r>
      <w:r>
        <w:t xml:space="preserve">-kenttää. Vaikka asiakirjoja arkistoidaan lähettäjän ja vastaanottajan toimesta, kansalaiselle ei näy toisteista tietoa. </w:t>
      </w:r>
      <w:r w:rsidRPr="002D7495">
        <w:t>Tiedon avulla valikoidaan kansalaiselle näytettävä samaan lähetekeskusteluun liittyvä uusin asiakirja</w:t>
      </w:r>
      <w:r>
        <w:t xml:space="preserve"> (nk. lähetteen keskustelutunnus)</w:t>
      </w:r>
      <w:r w:rsidRPr="002D7495">
        <w:t xml:space="preserve">. </w:t>
      </w:r>
      <w:r>
        <w:t>Huomaa luvussa 2.3.1.</w:t>
      </w:r>
      <w:ins w:id="1581" w:author="Tuomainen Mika" w:date="2014-04-11T14:14:00Z">
        <w:r w:rsidR="00CA1FAD">
          <w:t>6</w:t>
        </w:r>
      </w:ins>
      <w:del w:id="1582" w:author="Tuomainen Mika" w:date="2014-04-11T14:14:00Z">
        <w:r w:rsidDel="00CA1FAD">
          <w:delText>4</w:delText>
        </w:r>
      </w:del>
      <w:r>
        <w:t xml:space="preserve"> esitetty määritys mikäli ORIG_SNDR_REF_ID ei ole validi (kansallisesti uniikki) OID-tunnus.</w:t>
      </w:r>
      <w:r w:rsidRPr="002D7495">
        <w:t xml:space="preserve"> </w:t>
      </w:r>
    </w:p>
    <w:p w:rsidR="003E639A" w:rsidRDefault="003E639A" w:rsidP="00CC1036"/>
    <w:p w:rsidR="003E639A" w:rsidRDefault="003E639A" w:rsidP="00CC1036">
      <w:r>
        <w:t>Mikäli PikaXML:ssä</w:t>
      </w:r>
      <w:r w:rsidRPr="00981373">
        <w:t xml:space="preserve"> ei ole </w:t>
      </w:r>
      <w:r w:rsidRPr="00CB573B">
        <w:t>ORIG_SNDR_REF_ID</w:t>
      </w:r>
      <w:r w:rsidRPr="00981373">
        <w:t>:tä</w:t>
      </w:r>
      <w:r>
        <w:t xml:space="preserve">  CDA R</w:t>
      </w:r>
      <w:r w:rsidRPr="00981373">
        <w:t xml:space="preserve">2:sta tehtäessä, kopioidaan </w:t>
      </w:r>
      <w:r>
        <w:t>SNDR</w:t>
      </w:r>
      <w:r w:rsidRPr="00981373">
        <w:t>_</w:t>
      </w:r>
      <w:r>
        <w:t>REF</w:t>
      </w:r>
      <w:r w:rsidRPr="00981373">
        <w:t>_</w:t>
      </w:r>
      <w:r>
        <w:t>ID (ks. luku 2.3.1.</w:t>
      </w:r>
      <w:ins w:id="1583" w:author="Tuomainen Mika" w:date="2014-04-11T14:16:00Z">
        <w:r w:rsidR="00CA1FAD">
          <w:t>5</w:t>
        </w:r>
      </w:ins>
      <w:del w:id="1584" w:author="Tuomainen Mika" w:date="2014-04-11T14:16:00Z">
        <w:r w:rsidDel="00CA1FAD">
          <w:delText>3</w:delText>
        </w:r>
      </w:del>
      <w:r>
        <w:t>)</w:t>
      </w:r>
      <w:r w:rsidRPr="00981373">
        <w:t xml:space="preserve"> </w:t>
      </w:r>
      <w:r w:rsidRPr="00CB573B">
        <w:t>ORIG_SNDR_REF_ID</w:t>
      </w:r>
      <w:r w:rsidRPr="00981373">
        <w:t xml:space="preserve">:ksi ja siirretään </w:t>
      </w:r>
      <w:r>
        <w:t>se CDA</w:t>
      </w:r>
      <w:r w:rsidRPr="00981373">
        <w:t>:han normaalisti</w:t>
      </w:r>
      <w:r>
        <w:t>.</w:t>
      </w:r>
      <w:r w:rsidRPr="00981373">
        <w:t xml:space="preserve"> </w:t>
      </w:r>
    </w:p>
    <w:p w:rsidR="00721F6F" w:rsidRDefault="00721F6F" w:rsidP="00CC1036">
      <w:pPr>
        <w:rPr>
          <w:ins w:id="1585" w:author="Tuomainen Mika" w:date="2014-04-03T23:53:00Z"/>
        </w:rPr>
      </w:pPr>
    </w:p>
    <w:p w:rsidR="003E639A" w:rsidRPr="00981373" w:rsidRDefault="003E639A" w:rsidP="00CC1036">
      <w:r>
        <w:t xml:space="preserve">Mikäli </w:t>
      </w:r>
      <w:r w:rsidRPr="00CB573B">
        <w:t>ORIG_SNDR_REF_ID</w:t>
      </w:r>
      <w:r w:rsidRPr="00981373">
        <w:t xml:space="preserve">:tä </w:t>
      </w:r>
      <w:r>
        <w:t xml:space="preserve">ei </w:t>
      </w:r>
      <w:r w:rsidRPr="00981373">
        <w:t xml:space="preserve">ole, </w:t>
      </w:r>
      <w:r>
        <w:t xml:space="preserve">kyseessä lienee yksinkertainen </w:t>
      </w:r>
      <w:r w:rsidRPr="00981373">
        <w:t>lähete-keskustelu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vat samat.</w:t>
      </w:r>
    </w:p>
    <w:p w:rsidR="003E639A" w:rsidRDefault="003E639A" w:rsidP="00CC1036"/>
    <w:p w:rsidR="003E639A" w:rsidRDefault="003E639A" w:rsidP="00CC1036">
      <w:r>
        <w:lastRenderedPageBreak/>
        <w:t>OID-tunnus ilmoitetaan value-elementissä tietotyypillä II ja antopäivämäärä elementissä effectiveTime attribuutilla value. Lähettävä laitos ja lääkäri ilmoitetaan elementissä author.</w:t>
      </w:r>
    </w:p>
    <w:p w:rsidR="003E639A" w:rsidRDefault="003E639A" w:rsidP="00CC1036"/>
    <w:p w:rsidR="003E639A" w:rsidRPr="00001B2A" w:rsidRDefault="003E639A">
      <w:pPr>
        <w:rPr>
          <w:color w:val="000000"/>
          <w:highlight w:val="white"/>
          <w:lang w:eastAsia="fi-FI"/>
        </w:rPr>
        <w:pPrChange w:id="1586" w:author="Tuomainen Mika" w:date="2014-04-03T23:16:00Z">
          <w:pPr>
            <w:autoSpaceDE w:val="0"/>
            <w:autoSpaceDN w:val="0"/>
            <w:adjustRightInd w:val="0"/>
          </w:pPr>
        </w:pPrChange>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RDefault="003E639A">
      <w:pPr>
        <w:rPr>
          <w:color w:val="000000"/>
          <w:highlight w:val="white"/>
          <w:lang w:eastAsia="fi-FI"/>
        </w:rPr>
        <w:pPrChange w:id="1587" w:author="Tuomainen Mika" w:date="2014-04-03T23:16:00Z">
          <w:pPr>
            <w:autoSpaceDE w:val="0"/>
            <w:autoSpaceDN w:val="0"/>
            <w:adjustRightInd w:val="0"/>
          </w:pPr>
        </w:pPrChange>
      </w:pPr>
      <w:r w:rsidRPr="00001B2A">
        <w:rPr>
          <w:color w:val="0000FF"/>
          <w:highlight w:val="white"/>
          <w:lang w:eastAsia="fi-FI"/>
        </w:rPr>
        <w:t>&lt;</w:t>
      </w:r>
      <w:r w:rsidRPr="00001B2A">
        <w:rPr>
          <w:color w:val="800000"/>
          <w:highlight w:val="white"/>
          <w:lang w:eastAsia="fi-FI"/>
        </w:rPr>
        <w:t>observation</w:t>
      </w:r>
      <w:r w:rsidRPr="00001B2A">
        <w:rPr>
          <w:highlight w:val="white"/>
          <w:lang w:eastAsia="fi-FI"/>
        </w:rPr>
        <w:t xml:space="preserve"> classCode</w:t>
      </w:r>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moodCode</w:t>
      </w:r>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rsidR="003E639A" w:rsidRPr="0081406F" w:rsidRDefault="003E639A">
      <w:pPr>
        <w:ind w:firstLine="720"/>
        <w:rPr>
          <w:highlight w:val="white"/>
          <w:lang w:val="en-US" w:eastAsia="fi-FI"/>
        </w:rPr>
        <w:pPrChange w:id="1588" w:author="Tuomainen Mika" w:date="2014-04-03T23:52:00Z">
          <w:pPr>
            <w:autoSpaceDE w:val="0"/>
            <w:autoSpaceDN w:val="0"/>
            <w:adjustRightInd w:val="0"/>
          </w:pPr>
        </w:pPrChange>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1406F" w:rsidRDefault="003E639A">
      <w:pPr>
        <w:ind w:firstLine="720"/>
        <w:rPr>
          <w:color w:val="000000"/>
          <w:highlight w:val="white"/>
          <w:lang w:val="en-US" w:eastAsia="fi-FI"/>
        </w:rPr>
        <w:pPrChange w:id="1589" w:author="Tuomainen Mika" w:date="2014-04-03T23:52: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20030929</w:t>
      </w:r>
      <w:r w:rsidRPr="0038571B">
        <w:rPr>
          <w:color w:val="0000FF"/>
          <w:highlight w:val="white"/>
          <w:lang w:val="en-US" w:eastAsia="fi-FI"/>
        </w:rPr>
        <w:t>"/&gt;</w:t>
      </w:r>
    </w:p>
    <w:p w:rsidR="003E639A" w:rsidRPr="0081406F" w:rsidRDefault="003E639A">
      <w:pPr>
        <w:ind w:firstLine="720"/>
        <w:rPr>
          <w:highlight w:val="white"/>
          <w:lang w:val="en-US" w:eastAsia="fi-FI"/>
        </w:rPr>
        <w:pPrChange w:id="1590" w:author="Tuomainen Mika" w:date="2014-04-03T23:52:00Z">
          <w:pPr>
            <w:autoSpaceDE w:val="0"/>
            <w:autoSpaceDN w:val="0"/>
            <w:adjustRightInd w:val="0"/>
          </w:pPr>
        </w:pPrChange>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rsidR="003E639A" w:rsidRPr="0081406F" w:rsidRDefault="003E639A">
      <w:pPr>
        <w:ind w:firstLine="720"/>
        <w:rPr>
          <w:color w:val="000000"/>
          <w:highlight w:val="white"/>
          <w:lang w:val="en-US" w:eastAsia="fi-FI"/>
        </w:rPr>
        <w:pPrChange w:id="1591" w:author="Tuomainen Mika" w:date="2014-04-03T23:52: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rsidR="003E639A" w:rsidRDefault="003E639A">
      <w:pPr>
        <w:ind w:left="1440"/>
        <w:rPr>
          <w:highlight w:val="white"/>
          <w:lang w:val="en-US" w:eastAsia="fi-FI"/>
        </w:rPr>
        <w:pPrChange w:id="1592" w:author="Tuomainen Mika" w:date="2014-04-03T23:52:00Z">
          <w:pPr>
            <w:autoSpaceDE w:val="0"/>
            <w:autoSpaceDN w:val="0"/>
            <w:adjustRightInd w:val="0"/>
            <w:ind w:left="720"/>
          </w:pPr>
        </w:pPrChange>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merkinnän tekijä</w:t>
      </w:r>
      <w:r w:rsidRPr="0038571B">
        <w:rPr>
          <w:color w:val="0000FF"/>
          <w:highlight w:val="white"/>
          <w:lang w:val="en-US" w:eastAsia="fi-FI"/>
        </w:rPr>
        <w:t>"/&gt;</w:t>
      </w:r>
    </w:p>
    <w:p w:rsidR="003E639A" w:rsidRPr="0081406F" w:rsidRDefault="003E639A">
      <w:pPr>
        <w:rPr>
          <w:highlight w:val="white"/>
          <w:lang w:val="en-US" w:eastAsia="fi-FI"/>
        </w:rPr>
        <w:pPrChange w:id="1593" w:author="Tuomainen Mika" w:date="2014-04-03T23:16:00Z">
          <w:pPr>
            <w:autoSpaceDE w:val="0"/>
            <w:autoSpaceDN w:val="0"/>
            <w:adjustRightInd w:val="0"/>
          </w:pPr>
        </w:pPrChange>
      </w:pPr>
      <w:r w:rsidRPr="0038571B">
        <w:rPr>
          <w:highlight w:val="white"/>
          <w:lang w:val="en-US" w:eastAsia="fi-FI"/>
        </w:rPr>
        <w:tab/>
      </w:r>
      <w:ins w:id="1594" w:author="Tuomainen Mika" w:date="2014-04-03T23:52:00Z">
        <w:r w:rsidR="00721F6F">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Pr="0081406F" w:rsidRDefault="003E639A">
      <w:pPr>
        <w:rPr>
          <w:color w:val="000000"/>
          <w:highlight w:val="white"/>
          <w:lang w:val="en-US" w:eastAsia="fi-FI"/>
        </w:rPr>
        <w:pPrChange w:id="1595" w:author="Tuomainen Mika" w:date="2014-04-03T23:16:00Z">
          <w:pPr>
            <w:autoSpaceDE w:val="0"/>
            <w:autoSpaceDN w:val="0"/>
            <w:adjustRightInd w:val="0"/>
          </w:pPr>
        </w:pPrChange>
      </w:pPr>
      <w:r w:rsidRPr="0038571B">
        <w:rPr>
          <w:color w:val="000000"/>
          <w:highlight w:val="white"/>
          <w:lang w:val="en-US" w:eastAsia="fi-FI"/>
        </w:rPr>
        <w:tab/>
      </w:r>
      <w:ins w:id="1596" w:author="Tuomainen Mika" w:date="2014-04-03T23:52:00Z">
        <w:r w:rsidR="00721F6F">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rsidR="003E639A" w:rsidRPr="0081406F" w:rsidRDefault="003E639A">
      <w:pPr>
        <w:rPr>
          <w:highlight w:val="white"/>
          <w:lang w:val="en-US" w:eastAsia="fi-FI"/>
        </w:rPr>
        <w:pPrChange w:id="1597" w:author="Tuomainen Mika" w:date="2014-04-03T23:16:00Z">
          <w:pPr>
            <w:autoSpaceDE w:val="0"/>
            <w:autoSpaceDN w:val="0"/>
            <w:adjustRightInd w:val="0"/>
          </w:pPr>
        </w:pPrChange>
      </w:pPr>
      <w:r w:rsidRPr="0038571B">
        <w:rPr>
          <w:highlight w:val="white"/>
          <w:lang w:val="en-US" w:eastAsia="fi-FI"/>
        </w:rPr>
        <w:tab/>
      </w:r>
      <w:ins w:id="1598" w:author="Tuomainen Mika" w:date="2014-04-03T23:52:00Z">
        <w:r w:rsidR="00721F6F">
          <w:rPr>
            <w:highlight w:val="white"/>
            <w:lang w:val="en-US" w:eastAsia="fi-FI"/>
          </w:rPr>
          <w:tab/>
        </w:r>
        <w:r w:rsidR="00721F6F">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RPr="0081406F" w:rsidRDefault="003E639A">
      <w:pPr>
        <w:rPr>
          <w:color w:val="000000"/>
          <w:highlight w:val="white"/>
          <w:lang w:val="en-US" w:eastAsia="fi-FI"/>
        </w:rPr>
        <w:pPrChange w:id="1599" w:author="Tuomainen Mika" w:date="2014-04-03T23:16:00Z">
          <w:pPr>
            <w:autoSpaceDE w:val="0"/>
            <w:autoSpaceDN w:val="0"/>
            <w:adjustRightInd w:val="0"/>
          </w:pPr>
        </w:pPrChange>
      </w:pPr>
      <w:r w:rsidRPr="0038571B">
        <w:rPr>
          <w:color w:val="000000"/>
          <w:highlight w:val="white"/>
          <w:lang w:val="en-US" w:eastAsia="fi-FI"/>
        </w:rPr>
        <w:tab/>
      </w:r>
      <w:ins w:id="1600" w:author="Tuomainen Mika" w:date="2014-04-03T23:53:00Z">
        <w:r w:rsidR="00721F6F">
          <w:rPr>
            <w:color w:val="000000"/>
            <w:highlight w:val="white"/>
            <w:lang w:val="en-US" w:eastAsia="fi-FI"/>
          </w:rPr>
          <w:tab/>
        </w:r>
        <w:r w:rsidR="00721F6F">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81406F" w:rsidRDefault="003E639A">
      <w:pPr>
        <w:rPr>
          <w:highlight w:val="white"/>
          <w:lang w:val="en-US" w:eastAsia="fi-FI"/>
        </w:rPr>
        <w:pPrChange w:id="1601" w:author="Tuomainen Mika" w:date="2014-04-03T23:16:00Z">
          <w:pPr>
            <w:autoSpaceDE w:val="0"/>
            <w:autoSpaceDN w:val="0"/>
            <w:adjustRightInd w:val="0"/>
          </w:pPr>
        </w:pPrChange>
      </w:pPr>
      <w:r w:rsidRPr="0038571B">
        <w:rPr>
          <w:highlight w:val="white"/>
          <w:lang w:val="en-US" w:eastAsia="fi-FI"/>
        </w:rPr>
        <w:tab/>
      </w:r>
      <w:ins w:id="1602" w:author="Tuomainen Mika" w:date="2014-04-03T23:53:00Z">
        <w:r w:rsidR="00721F6F">
          <w:rPr>
            <w:highlight w:val="white"/>
            <w:lang w:val="en-US" w:eastAsia="fi-FI"/>
          </w:rPr>
          <w:tab/>
        </w:r>
        <w:r w:rsidR="00721F6F">
          <w:rPr>
            <w:highlight w:val="white"/>
            <w:lang w:val="en-US" w:eastAsia="fi-FI"/>
          </w:rPr>
          <w:tab/>
        </w:r>
        <w:r w:rsidR="00721F6F">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rsidR="003E639A" w:rsidRPr="00511831" w:rsidRDefault="003E639A">
      <w:pPr>
        <w:rPr>
          <w:highlight w:val="white"/>
          <w:lang w:val="en-US" w:eastAsia="fi-FI"/>
          <w:rPrChange w:id="1603" w:author="Tuomainen Mika" w:date="2014-04-23T14:58:00Z">
            <w:rPr>
              <w:rFonts w:ascii="Arial" w:hAnsi="Arial" w:cs="Arial"/>
              <w:color w:val="000000"/>
              <w:highlight w:val="white"/>
              <w:lang w:val="en-US" w:eastAsia="fi-FI"/>
            </w:rPr>
          </w:rPrChange>
        </w:rPr>
        <w:pPrChange w:id="1604" w:author="Tuomainen Mika" w:date="2014-04-03T23:16:00Z">
          <w:pPr>
            <w:autoSpaceDE w:val="0"/>
            <w:autoSpaceDN w:val="0"/>
            <w:adjustRightInd w:val="0"/>
          </w:pPr>
        </w:pPrChange>
      </w:pPr>
      <w:r w:rsidRPr="0038571B">
        <w:rPr>
          <w:highlight w:val="white"/>
          <w:lang w:val="en-US" w:eastAsia="fi-FI"/>
        </w:rPr>
        <w:tab/>
      </w:r>
      <w:ins w:id="1605" w:author="Tuomainen Mika" w:date="2014-04-03T23:53:00Z">
        <w:r w:rsidR="00721F6F">
          <w:rPr>
            <w:highlight w:val="white"/>
            <w:lang w:val="en-US" w:eastAsia="fi-FI"/>
          </w:rPr>
          <w:tab/>
        </w:r>
        <w:r w:rsidR="00721F6F">
          <w:rPr>
            <w:highlight w:val="white"/>
            <w:lang w:val="en-US" w:eastAsia="fi-FI"/>
          </w:rPr>
          <w:tab/>
        </w:r>
        <w:r w:rsidR="00721F6F">
          <w:rPr>
            <w:highlight w:val="white"/>
            <w:lang w:val="en-US" w:eastAsia="fi-FI"/>
          </w:rPr>
          <w:tab/>
        </w:r>
      </w:ins>
      <w:r w:rsidRPr="00511831">
        <w:rPr>
          <w:color w:val="0000FF"/>
          <w:highlight w:val="white"/>
          <w:lang w:val="en-US" w:eastAsia="fi-FI"/>
          <w:rPrChange w:id="1606" w:author="Tuomainen Mika" w:date="2014-04-23T14:58:00Z">
            <w:rPr>
              <w:rFonts w:ascii="Arial" w:hAnsi="Arial" w:cs="Arial"/>
              <w:color w:val="0000FF"/>
              <w:highlight w:val="white"/>
              <w:lang w:val="en-US" w:eastAsia="fi-FI"/>
            </w:rPr>
          </w:rPrChange>
        </w:rPr>
        <w:t>&lt;</w:t>
      </w:r>
      <w:r w:rsidRPr="00511831">
        <w:rPr>
          <w:color w:val="800000"/>
          <w:highlight w:val="white"/>
          <w:lang w:val="en-US" w:eastAsia="fi-FI"/>
          <w:rPrChange w:id="1607"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1608" w:author="Tuomainen Mika" w:date="2014-04-23T14:58:00Z">
            <w:rPr>
              <w:rFonts w:ascii="Arial" w:hAnsi="Arial" w:cs="Arial"/>
              <w:color w:val="0000FF"/>
              <w:highlight w:val="white"/>
              <w:lang w:val="en-US" w:eastAsia="fi-FI"/>
            </w:rPr>
          </w:rPrChange>
        </w:rPr>
        <w:t>&gt;</w:t>
      </w:r>
      <w:r w:rsidRPr="00511831">
        <w:rPr>
          <w:highlight w:val="white"/>
          <w:lang w:val="en-US" w:eastAsia="fi-FI"/>
          <w:rPrChange w:id="1609" w:author="Tuomainen Mika" w:date="2014-04-23T14:58:00Z">
            <w:rPr>
              <w:rFonts w:ascii="Arial" w:hAnsi="Arial" w:cs="Arial"/>
              <w:color w:val="000000"/>
              <w:highlight w:val="white"/>
              <w:lang w:val="en-US" w:eastAsia="fi-FI"/>
            </w:rPr>
          </w:rPrChange>
        </w:rPr>
        <w:t>Y-Y sairaanhoitopiiri os 13</w:t>
      </w:r>
      <w:r w:rsidRPr="00511831">
        <w:rPr>
          <w:color w:val="0000FF"/>
          <w:highlight w:val="white"/>
          <w:lang w:val="en-US" w:eastAsia="fi-FI"/>
          <w:rPrChange w:id="1610" w:author="Tuomainen Mika" w:date="2014-04-23T14:58:00Z">
            <w:rPr>
              <w:rFonts w:ascii="Arial" w:hAnsi="Arial" w:cs="Arial"/>
              <w:color w:val="0000FF"/>
              <w:highlight w:val="white"/>
              <w:lang w:val="en-US" w:eastAsia="fi-FI"/>
            </w:rPr>
          </w:rPrChange>
        </w:rPr>
        <w:t>&lt;/</w:t>
      </w:r>
      <w:r w:rsidRPr="00511831">
        <w:rPr>
          <w:color w:val="800000"/>
          <w:highlight w:val="white"/>
          <w:lang w:val="en-US" w:eastAsia="fi-FI"/>
          <w:rPrChange w:id="1611"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1612" w:author="Tuomainen Mika" w:date="2014-04-23T14:58:00Z">
            <w:rPr>
              <w:rFonts w:ascii="Arial" w:hAnsi="Arial" w:cs="Arial"/>
              <w:color w:val="0000FF"/>
              <w:highlight w:val="white"/>
              <w:lang w:val="en-US" w:eastAsia="fi-FI"/>
            </w:rPr>
          </w:rPrChange>
        </w:rPr>
        <w:t>&gt;</w:t>
      </w:r>
    </w:p>
    <w:p w:rsidR="003E639A" w:rsidRPr="0081406F" w:rsidRDefault="003E639A">
      <w:pPr>
        <w:rPr>
          <w:color w:val="000000"/>
          <w:highlight w:val="white"/>
          <w:lang w:val="en-US" w:eastAsia="fi-FI"/>
        </w:rPr>
        <w:pPrChange w:id="1613" w:author="Tuomainen Mika" w:date="2014-04-03T23:16:00Z">
          <w:pPr>
            <w:autoSpaceDE w:val="0"/>
            <w:autoSpaceDN w:val="0"/>
            <w:adjustRightInd w:val="0"/>
          </w:pPr>
        </w:pPrChange>
      </w:pPr>
      <w:r w:rsidRPr="00511831">
        <w:rPr>
          <w:color w:val="000000"/>
          <w:highlight w:val="white"/>
          <w:lang w:val="en-US" w:eastAsia="fi-FI"/>
          <w:rPrChange w:id="1614" w:author="Tuomainen Mika" w:date="2014-04-23T14:58:00Z">
            <w:rPr>
              <w:rFonts w:ascii="Arial" w:hAnsi="Arial" w:cs="Arial"/>
              <w:color w:val="000000"/>
              <w:highlight w:val="white"/>
              <w:lang w:val="en-US" w:eastAsia="fi-FI"/>
            </w:rPr>
          </w:rPrChange>
        </w:rPr>
        <w:tab/>
      </w:r>
      <w:ins w:id="1615" w:author="Tuomainen Mika" w:date="2014-04-03T23:53:00Z">
        <w:r w:rsidR="00721F6F" w:rsidRPr="00511831">
          <w:rPr>
            <w:color w:val="000000"/>
            <w:highlight w:val="white"/>
            <w:lang w:val="en-US" w:eastAsia="fi-FI"/>
          </w:rPr>
          <w:tab/>
        </w:r>
        <w:r w:rsidR="00721F6F" w:rsidRPr="00511831">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F43965" w:rsidRDefault="003E639A">
      <w:pPr>
        <w:rPr>
          <w:color w:val="000000"/>
          <w:highlight w:val="white"/>
          <w:lang w:val="en-US" w:eastAsia="fi-FI"/>
          <w:rPrChange w:id="1616" w:author="Tuomainen Mika" w:date="2014-04-10T22:55:00Z">
            <w:rPr>
              <w:rFonts w:ascii="Arial" w:hAnsi="Arial" w:cs="Arial"/>
              <w:color w:val="000000"/>
              <w:highlight w:val="white"/>
              <w:lang w:eastAsia="fi-FI"/>
            </w:rPr>
          </w:rPrChange>
        </w:rPr>
        <w:pPrChange w:id="1617" w:author="Tuomainen Mika" w:date="2014-04-03T23:16:00Z">
          <w:pPr>
            <w:autoSpaceDE w:val="0"/>
            <w:autoSpaceDN w:val="0"/>
            <w:adjustRightInd w:val="0"/>
          </w:pPr>
        </w:pPrChange>
      </w:pPr>
      <w:r w:rsidRPr="0038571B">
        <w:rPr>
          <w:color w:val="000000"/>
          <w:highlight w:val="white"/>
          <w:lang w:val="en-US" w:eastAsia="fi-FI"/>
        </w:rPr>
        <w:tab/>
      </w:r>
      <w:ins w:id="1618" w:author="Tuomainen Mika" w:date="2014-04-03T23:53:00Z">
        <w:r w:rsidR="00721F6F">
          <w:rPr>
            <w:color w:val="000000"/>
            <w:highlight w:val="white"/>
            <w:lang w:val="en-US" w:eastAsia="fi-FI"/>
          </w:rPr>
          <w:tab/>
        </w:r>
      </w:ins>
      <w:r w:rsidRPr="00F43965">
        <w:rPr>
          <w:color w:val="0000FF"/>
          <w:highlight w:val="white"/>
          <w:lang w:val="en-US" w:eastAsia="fi-FI"/>
          <w:rPrChange w:id="1619" w:author="Tuomainen Mika" w:date="2014-04-10T22:55:00Z">
            <w:rPr>
              <w:rFonts w:ascii="Arial" w:hAnsi="Arial" w:cs="Arial"/>
              <w:color w:val="0000FF"/>
              <w:highlight w:val="white"/>
              <w:lang w:eastAsia="fi-FI"/>
            </w:rPr>
          </w:rPrChange>
        </w:rPr>
        <w:t>&lt;/</w:t>
      </w:r>
      <w:r w:rsidRPr="00F43965">
        <w:rPr>
          <w:highlight w:val="white"/>
          <w:lang w:val="en-US" w:eastAsia="fi-FI"/>
          <w:rPrChange w:id="1620" w:author="Tuomainen Mika" w:date="2014-04-10T22:55:00Z">
            <w:rPr>
              <w:rFonts w:ascii="Arial" w:hAnsi="Arial" w:cs="Arial"/>
              <w:color w:val="800000"/>
              <w:highlight w:val="white"/>
              <w:lang w:eastAsia="fi-FI"/>
            </w:rPr>
          </w:rPrChange>
        </w:rPr>
        <w:t>assignedAuthor</w:t>
      </w:r>
      <w:r w:rsidRPr="00F43965">
        <w:rPr>
          <w:color w:val="0000FF"/>
          <w:highlight w:val="white"/>
          <w:lang w:val="en-US" w:eastAsia="fi-FI"/>
          <w:rPrChange w:id="1621" w:author="Tuomainen Mika" w:date="2014-04-10T22:55:00Z">
            <w:rPr>
              <w:rFonts w:ascii="Arial" w:hAnsi="Arial" w:cs="Arial"/>
              <w:color w:val="0000FF"/>
              <w:highlight w:val="white"/>
              <w:lang w:eastAsia="fi-FI"/>
            </w:rPr>
          </w:rPrChange>
        </w:rPr>
        <w:t>&gt;</w:t>
      </w:r>
    </w:p>
    <w:p w:rsidR="003E639A" w:rsidRPr="00F43965" w:rsidRDefault="003E639A">
      <w:pPr>
        <w:ind w:firstLine="720"/>
        <w:rPr>
          <w:color w:val="000000"/>
          <w:highlight w:val="white"/>
          <w:lang w:val="en-US" w:eastAsia="fi-FI"/>
          <w:rPrChange w:id="1622" w:author="Tuomainen Mika" w:date="2014-04-10T22:55:00Z">
            <w:rPr>
              <w:rFonts w:ascii="Arial" w:hAnsi="Arial" w:cs="Arial"/>
              <w:color w:val="000000"/>
              <w:highlight w:val="white"/>
              <w:lang w:eastAsia="fi-FI"/>
            </w:rPr>
          </w:rPrChange>
        </w:rPr>
        <w:pPrChange w:id="1623" w:author="Tuomainen Mika" w:date="2014-04-03T23:53:00Z">
          <w:pPr>
            <w:autoSpaceDE w:val="0"/>
            <w:autoSpaceDN w:val="0"/>
            <w:adjustRightInd w:val="0"/>
          </w:pPr>
        </w:pPrChange>
      </w:pPr>
      <w:r w:rsidRPr="00F43965">
        <w:rPr>
          <w:color w:val="0000FF"/>
          <w:highlight w:val="white"/>
          <w:lang w:val="en-US" w:eastAsia="fi-FI"/>
          <w:rPrChange w:id="1624" w:author="Tuomainen Mika" w:date="2014-04-10T22:55:00Z">
            <w:rPr>
              <w:rFonts w:ascii="Arial" w:hAnsi="Arial" w:cs="Arial"/>
              <w:color w:val="0000FF"/>
              <w:highlight w:val="white"/>
              <w:lang w:eastAsia="fi-FI"/>
            </w:rPr>
          </w:rPrChange>
        </w:rPr>
        <w:t>&lt;/</w:t>
      </w:r>
      <w:r w:rsidRPr="00F43965">
        <w:rPr>
          <w:highlight w:val="white"/>
          <w:lang w:val="en-US" w:eastAsia="fi-FI"/>
          <w:rPrChange w:id="1625" w:author="Tuomainen Mika" w:date="2014-04-10T22:55:00Z">
            <w:rPr>
              <w:rFonts w:ascii="Arial" w:hAnsi="Arial" w:cs="Arial"/>
              <w:color w:val="800000"/>
              <w:highlight w:val="white"/>
              <w:lang w:eastAsia="fi-FI"/>
            </w:rPr>
          </w:rPrChange>
        </w:rPr>
        <w:t>author</w:t>
      </w:r>
      <w:r w:rsidRPr="00F43965">
        <w:rPr>
          <w:color w:val="0000FF"/>
          <w:highlight w:val="white"/>
          <w:lang w:val="en-US" w:eastAsia="fi-FI"/>
          <w:rPrChange w:id="1626" w:author="Tuomainen Mika" w:date="2014-04-10T22:55:00Z">
            <w:rPr>
              <w:rFonts w:ascii="Arial" w:hAnsi="Arial" w:cs="Arial"/>
              <w:color w:val="0000FF"/>
              <w:highlight w:val="white"/>
              <w:lang w:eastAsia="fi-FI"/>
            </w:rPr>
          </w:rPrChange>
        </w:rPr>
        <w:t>&gt;</w:t>
      </w:r>
    </w:p>
    <w:p w:rsidR="003E639A" w:rsidRPr="00F43965" w:rsidRDefault="003E639A">
      <w:pPr>
        <w:rPr>
          <w:color w:val="000000"/>
          <w:highlight w:val="white"/>
          <w:lang w:val="en-US" w:eastAsia="fi-FI"/>
          <w:rPrChange w:id="1627" w:author="Tuomainen Mika" w:date="2014-04-10T22:55:00Z">
            <w:rPr>
              <w:rFonts w:ascii="Arial" w:hAnsi="Arial" w:cs="Arial"/>
              <w:color w:val="000000"/>
              <w:highlight w:val="white"/>
              <w:lang w:eastAsia="fi-FI"/>
            </w:rPr>
          </w:rPrChange>
        </w:rPr>
        <w:pPrChange w:id="1628" w:author="Tuomainen Mika" w:date="2014-04-03T23:16:00Z">
          <w:pPr>
            <w:autoSpaceDE w:val="0"/>
            <w:autoSpaceDN w:val="0"/>
            <w:adjustRightInd w:val="0"/>
          </w:pPr>
        </w:pPrChange>
      </w:pPr>
      <w:r w:rsidRPr="00F43965">
        <w:rPr>
          <w:color w:val="0000FF"/>
          <w:highlight w:val="white"/>
          <w:lang w:val="en-US" w:eastAsia="fi-FI"/>
          <w:rPrChange w:id="1629" w:author="Tuomainen Mika" w:date="2014-04-10T22:55:00Z">
            <w:rPr>
              <w:rFonts w:ascii="Arial" w:hAnsi="Arial" w:cs="Arial"/>
              <w:color w:val="0000FF"/>
              <w:highlight w:val="white"/>
              <w:lang w:eastAsia="fi-FI"/>
            </w:rPr>
          </w:rPrChange>
        </w:rPr>
        <w:t>&lt;/</w:t>
      </w:r>
      <w:r w:rsidRPr="00F43965">
        <w:rPr>
          <w:highlight w:val="white"/>
          <w:lang w:val="en-US" w:eastAsia="fi-FI"/>
          <w:rPrChange w:id="1630" w:author="Tuomainen Mika" w:date="2014-04-10T22:55:00Z">
            <w:rPr>
              <w:rFonts w:ascii="Arial" w:hAnsi="Arial" w:cs="Arial"/>
              <w:color w:val="800000"/>
              <w:highlight w:val="white"/>
              <w:lang w:eastAsia="fi-FI"/>
            </w:rPr>
          </w:rPrChange>
        </w:rPr>
        <w:t>observation</w:t>
      </w:r>
      <w:r w:rsidRPr="00F43965">
        <w:rPr>
          <w:color w:val="0000FF"/>
          <w:highlight w:val="white"/>
          <w:lang w:val="en-US" w:eastAsia="fi-FI"/>
          <w:rPrChange w:id="1631" w:author="Tuomainen Mika" w:date="2014-04-10T22:55:00Z">
            <w:rPr>
              <w:rFonts w:ascii="Arial" w:hAnsi="Arial" w:cs="Arial"/>
              <w:color w:val="0000FF"/>
              <w:highlight w:val="white"/>
              <w:lang w:eastAsia="fi-FI"/>
            </w:rPr>
          </w:rPrChange>
        </w:rPr>
        <w:t>&gt;</w:t>
      </w:r>
    </w:p>
    <w:p w:rsidR="003E639A" w:rsidRPr="00F43965" w:rsidRDefault="003E639A" w:rsidP="00CC1036">
      <w:pPr>
        <w:rPr>
          <w:lang w:val="en-US"/>
        </w:rPr>
      </w:pPr>
      <w:r w:rsidRPr="00F43965">
        <w:rPr>
          <w:color w:val="0000FF"/>
          <w:highlight w:val="white"/>
          <w:lang w:val="en-US" w:eastAsia="fi-FI"/>
          <w:rPrChange w:id="1632" w:author="Tuomainen Mika" w:date="2014-04-10T22:55:00Z">
            <w:rPr>
              <w:rFonts w:ascii="Arial" w:hAnsi="Arial" w:cs="Arial"/>
              <w:color w:val="0000FF"/>
              <w:highlight w:val="white"/>
              <w:lang w:eastAsia="fi-FI"/>
            </w:rPr>
          </w:rPrChange>
        </w:rPr>
        <w:t>&lt;/</w:t>
      </w:r>
      <w:r w:rsidRPr="00F43965">
        <w:rPr>
          <w:highlight w:val="white"/>
          <w:lang w:val="en-US" w:eastAsia="fi-FI"/>
          <w:rPrChange w:id="1633" w:author="Tuomainen Mika" w:date="2014-04-10T22:55:00Z">
            <w:rPr>
              <w:rFonts w:ascii="Arial" w:hAnsi="Arial" w:cs="Arial"/>
              <w:color w:val="800000"/>
              <w:highlight w:val="white"/>
              <w:lang w:eastAsia="fi-FI"/>
            </w:rPr>
          </w:rPrChange>
        </w:rPr>
        <w:t>entry</w:t>
      </w:r>
      <w:r w:rsidRPr="00F43965">
        <w:rPr>
          <w:color w:val="0000FF"/>
          <w:highlight w:val="white"/>
          <w:lang w:val="en-US" w:eastAsia="fi-FI"/>
          <w:rPrChange w:id="1634" w:author="Tuomainen Mika" w:date="2014-04-10T22:55:00Z">
            <w:rPr>
              <w:rFonts w:ascii="Arial" w:hAnsi="Arial" w:cs="Arial"/>
              <w:color w:val="0000FF"/>
              <w:highlight w:val="white"/>
              <w:lang w:eastAsia="fi-FI"/>
            </w:rPr>
          </w:rPrChange>
        </w:rPr>
        <w:t>&gt;</w:t>
      </w:r>
    </w:p>
    <w:p w:rsidR="003E639A" w:rsidRPr="00F43965" w:rsidDel="00721F6F" w:rsidRDefault="003E639A" w:rsidP="00CC1036">
      <w:pPr>
        <w:rPr>
          <w:del w:id="1635" w:author="Tuomainen Mika" w:date="2014-04-03T23:53:00Z"/>
          <w:lang w:val="en-US"/>
        </w:rPr>
      </w:pPr>
    </w:p>
    <w:p w:rsidR="003E639A" w:rsidRPr="00F43965" w:rsidRDefault="003E639A" w:rsidP="00CC1036">
      <w:pPr>
        <w:rPr>
          <w:lang w:val="en-US"/>
        </w:rPr>
      </w:pPr>
    </w:p>
    <w:p w:rsidR="003E639A" w:rsidRDefault="003E639A" w:rsidP="00CC1036">
      <w:pPr>
        <w:rPr>
          <w:ins w:id="1636" w:author="Tuomainen Mika" w:date="2014-04-11T15:30:00Z"/>
        </w:rPr>
      </w:pPr>
      <w:r>
        <w:t>Huomaa: II:n root:issa  (OID) asiakirjat ovat organisaation alla solmuluokassa 11.</w:t>
      </w:r>
    </w:p>
    <w:p w:rsidR="00C70D55" w:rsidRDefault="00C70D55" w:rsidP="00CC1036">
      <w:pPr>
        <w:rPr>
          <w:ins w:id="1637" w:author="Tuomainen Mika" w:date="2014-04-11T15:30:00Z"/>
        </w:rPr>
      </w:pPr>
    </w:p>
    <w:p w:rsidR="00C70D55" w:rsidRDefault="00C70D55" w:rsidP="00CC1036">
      <w:pPr>
        <w:rPr>
          <w:ins w:id="1638" w:author="Tuomainen Mika" w:date="2014-04-11T15:30:00Z"/>
        </w:rPr>
      </w:pPr>
    </w:p>
    <w:p w:rsidR="00C70D55" w:rsidRDefault="00C70D55" w:rsidP="00CC1036"/>
    <w:p w:rsidR="003E639A" w:rsidRDefault="003E639A" w:rsidP="00CC1036">
      <w:pPr>
        <w:pStyle w:val="Otsikko4"/>
      </w:pPr>
      <w:bookmarkStart w:id="1639" w:name="_Toc384330123"/>
      <w:r>
        <w:lastRenderedPageBreak/>
        <w:t xml:space="preserve">Lähettävän järjestelmän </w:t>
      </w:r>
      <w:r w:rsidRPr="002450C6">
        <w:t>lähetteen OID-tunnus</w:t>
      </w:r>
      <w:r w:rsidRPr="00E50B11">
        <w:t>,</w:t>
      </w:r>
      <w:r>
        <w:t xml:space="preserve"> käsittelypäivämäärä, lähettävä laitos ja lähettävä lääkäri</w:t>
      </w:r>
      <w:bookmarkEnd w:id="1639"/>
    </w:p>
    <w:p w:rsidR="003E639A" w:rsidRDefault="003E639A" w:rsidP="00CC1036"/>
    <w:p w:rsidR="003E639A" w:rsidRDefault="003E639A" w:rsidP="00CC1036">
      <w:r>
        <w:t>Kenttäkoodi: 2</w:t>
      </w:r>
      <w:ins w:id="1640" w:author="Tuomainen Mika" w:date="2014-04-03T23:54:00Z">
        <w:r w:rsidR="00721F6F">
          <w:tab/>
        </w:r>
      </w:ins>
      <w:r>
        <w:tab/>
        <w:t xml:space="preserve">koodisto: 1.2.246.537.6.12.2002.124 </w:t>
      </w:r>
    </w:p>
    <w:p w:rsidR="003E639A" w:rsidRDefault="003E639A" w:rsidP="00CC1036"/>
    <w:p w:rsidR="003E639A" w:rsidRPr="00CB573B" w:rsidRDefault="003E639A" w:rsidP="00CC1036">
      <w:r>
        <w:t>Tämä</w:t>
      </w:r>
      <w:ins w:id="1641" w:author="Tuomainen Mika" w:date="2014-04-11T14:17:00Z">
        <w:r w:rsidR="00CA1FAD">
          <w:t>n</w:t>
        </w:r>
      </w:ins>
      <w:r>
        <w:t xml:space="preserve"> tieto</w:t>
      </w:r>
      <w:ins w:id="1642" w:author="Tuomainen Mika" w:date="2014-04-11T14:17:00Z">
        <w:r w:rsidR="00CA1FAD">
          <w:t>kentän lähetteen OID-tunniste</w:t>
        </w:r>
      </w:ins>
      <w:r>
        <w:t xml:space="preserve"> on </w:t>
      </w:r>
      <w:r w:rsidRPr="002450C6">
        <w:rPr>
          <w:b/>
        </w:rPr>
        <w:t>pakollinen</w:t>
      </w:r>
      <w:r>
        <w:t xml:space="preserve"> ja se vastaa PikaXML-määrityksen </w:t>
      </w:r>
      <w:r w:rsidRPr="00CB573B">
        <w:t>SNDR_REF_ID</w:t>
      </w:r>
      <w:r>
        <w:t xml:space="preserve">-kenttää. </w:t>
      </w:r>
    </w:p>
    <w:p w:rsidR="003E639A" w:rsidRDefault="003E639A" w:rsidP="00CC1036"/>
    <w:p w:rsidR="003E639A" w:rsidRDefault="003E639A" w:rsidP="00CC1036">
      <w:r>
        <w:t>OID-tunnus ilmoitetaan value-elementissä tietotyypillä II ja päivämäärä elementissä effectiveTime attribuutilla value. Lähettävä laitos ja lääkäri ilmoitetaan elementissä author.</w:t>
      </w:r>
    </w:p>
    <w:p w:rsidR="003E639A" w:rsidRDefault="003E639A" w:rsidP="00CC1036"/>
    <w:p w:rsidR="003E639A" w:rsidRPr="00001B2A" w:rsidRDefault="003E639A">
      <w:pPr>
        <w:jc w:val="left"/>
        <w:rPr>
          <w:color w:val="000000"/>
          <w:highlight w:val="white"/>
          <w:lang w:eastAsia="fi-FI"/>
        </w:rPr>
        <w:pPrChange w:id="1643" w:author="Tuomainen Mika" w:date="2014-04-03T23:54:00Z">
          <w:pPr>
            <w:autoSpaceDE w:val="0"/>
            <w:autoSpaceDN w:val="0"/>
            <w:adjustRightInd w:val="0"/>
          </w:pPr>
        </w:pPrChange>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RDefault="003E639A">
      <w:pPr>
        <w:jc w:val="left"/>
        <w:rPr>
          <w:color w:val="000000"/>
          <w:highlight w:val="white"/>
          <w:lang w:eastAsia="fi-FI"/>
        </w:rPr>
        <w:pPrChange w:id="1644" w:author="Tuomainen Mika" w:date="2014-04-03T23:54:00Z">
          <w:pPr>
            <w:autoSpaceDE w:val="0"/>
            <w:autoSpaceDN w:val="0"/>
            <w:adjustRightInd w:val="0"/>
          </w:pPr>
        </w:pPrChange>
      </w:pPr>
      <w:r w:rsidRPr="00001B2A">
        <w:rPr>
          <w:color w:val="0000FF"/>
          <w:highlight w:val="white"/>
          <w:lang w:eastAsia="fi-FI"/>
        </w:rPr>
        <w:t>&lt;</w:t>
      </w:r>
      <w:r w:rsidRPr="00001B2A">
        <w:rPr>
          <w:color w:val="800000"/>
          <w:highlight w:val="white"/>
          <w:lang w:eastAsia="fi-FI"/>
        </w:rPr>
        <w:t>observation</w:t>
      </w:r>
      <w:r w:rsidRPr="00001B2A">
        <w:rPr>
          <w:highlight w:val="white"/>
          <w:lang w:eastAsia="fi-FI"/>
        </w:rPr>
        <w:t xml:space="preserve"> classCode</w:t>
      </w:r>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moodCode</w:t>
      </w:r>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rsidR="003E639A" w:rsidRPr="006E3535" w:rsidRDefault="003E639A">
      <w:pPr>
        <w:ind w:firstLine="720"/>
        <w:jc w:val="left"/>
        <w:rPr>
          <w:highlight w:val="white"/>
          <w:lang w:val="en-US" w:eastAsia="fi-FI"/>
        </w:rPr>
        <w:pPrChange w:id="1645" w:author="Tuomainen Mika" w:date="2014-04-03T23:54:00Z">
          <w:pPr>
            <w:autoSpaceDE w:val="0"/>
            <w:autoSpaceDN w:val="0"/>
            <w:adjustRightInd w:val="0"/>
          </w:pPr>
        </w:pPrChange>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2</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6E3535" w:rsidRDefault="003E639A">
      <w:pPr>
        <w:ind w:firstLine="720"/>
        <w:jc w:val="left"/>
        <w:rPr>
          <w:color w:val="000000"/>
          <w:highlight w:val="white"/>
          <w:lang w:val="en-US" w:eastAsia="fi-FI"/>
        </w:rPr>
        <w:pPrChange w:id="1646" w:author="Tuomainen Mika" w:date="2014-04-03T23:54: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rsidR="003E639A" w:rsidRPr="006E3535" w:rsidRDefault="003E639A">
      <w:pPr>
        <w:ind w:left="720"/>
        <w:jc w:val="left"/>
        <w:rPr>
          <w:highlight w:val="white"/>
          <w:lang w:val="en-US" w:eastAsia="fi-FI"/>
        </w:rPr>
        <w:pPrChange w:id="1647" w:author="Tuomainen Mika" w:date="2014-04-03T23:54:00Z">
          <w:pPr>
            <w:autoSpaceDE w:val="0"/>
            <w:autoSpaceDN w:val="0"/>
            <w:adjustRightInd w:val="0"/>
          </w:pPr>
        </w:pPrChange>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1.2.246.537.10.2093120.2003.11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2003.306</w:t>
      </w:r>
      <w:r w:rsidRPr="0038571B">
        <w:rPr>
          <w:color w:val="0000FF"/>
          <w:highlight w:val="white"/>
          <w:lang w:val="en-US" w:eastAsia="fi-FI"/>
        </w:rPr>
        <w:t>"/&gt;</w:t>
      </w:r>
    </w:p>
    <w:p w:rsidR="003E639A" w:rsidRPr="006E3535" w:rsidRDefault="003E639A">
      <w:pPr>
        <w:ind w:firstLine="720"/>
        <w:jc w:val="left"/>
        <w:rPr>
          <w:color w:val="000000"/>
          <w:highlight w:val="white"/>
          <w:lang w:val="en-US" w:eastAsia="fi-FI"/>
        </w:rPr>
        <w:pPrChange w:id="1648" w:author="Tuomainen Mika" w:date="2014-04-03T23:54: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rsidR="003E639A" w:rsidRDefault="003E639A">
      <w:pPr>
        <w:ind w:left="1440"/>
        <w:jc w:val="left"/>
        <w:rPr>
          <w:highlight w:val="white"/>
          <w:lang w:val="en-US" w:eastAsia="fi-FI"/>
        </w:rPr>
        <w:pPrChange w:id="1649" w:author="Tuomainen Mika" w:date="2014-04-03T23:54:00Z">
          <w:pPr>
            <w:autoSpaceDE w:val="0"/>
            <w:autoSpaceDN w:val="0"/>
            <w:adjustRightInd w:val="0"/>
            <w:ind w:left="720"/>
          </w:pPr>
        </w:pPrChange>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KAS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CE0EE0">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käsitellyt ammattihenkilö</w:t>
      </w:r>
      <w:r w:rsidRPr="0038571B">
        <w:rPr>
          <w:color w:val="0000FF"/>
          <w:highlight w:val="white"/>
          <w:lang w:val="en-US" w:eastAsia="fi-FI"/>
        </w:rPr>
        <w:t>"/&gt;</w:t>
      </w:r>
    </w:p>
    <w:p w:rsidR="003E639A" w:rsidRDefault="003E639A">
      <w:pPr>
        <w:ind w:left="720" w:firstLine="720"/>
        <w:jc w:val="left"/>
        <w:rPr>
          <w:highlight w:val="white"/>
          <w:lang w:val="en-US" w:eastAsia="fi-FI"/>
        </w:rPr>
        <w:pPrChange w:id="1650" w:author="Tuomainen Mika" w:date="2014-04-03T23:54: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Default="003E639A">
      <w:pPr>
        <w:ind w:left="720" w:firstLine="720"/>
        <w:jc w:val="left"/>
        <w:rPr>
          <w:color w:val="000000"/>
          <w:highlight w:val="white"/>
          <w:lang w:val="en-US" w:eastAsia="fi-FI"/>
        </w:rPr>
        <w:pPrChange w:id="1651" w:author="Tuomainen Mika" w:date="2014-04-03T23:54: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rsidR="003E639A" w:rsidRDefault="003E639A">
      <w:pPr>
        <w:ind w:left="1440" w:firstLine="720"/>
        <w:jc w:val="left"/>
        <w:rPr>
          <w:highlight w:val="white"/>
          <w:lang w:val="en-US" w:eastAsia="fi-FI"/>
        </w:rPr>
        <w:pPrChange w:id="1652" w:author="Tuomainen Mika" w:date="2014-04-03T23:54: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RDefault="003E639A">
      <w:pPr>
        <w:ind w:left="1440" w:firstLine="720"/>
        <w:jc w:val="left"/>
        <w:rPr>
          <w:color w:val="000000"/>
          <w:highlight w:val="white"/>
          <w:lang w:val="en-US" w:eastAsia="fi-FI"/>
        </w:rPr>
        <w:pPrChange w:id="1653" w:author="Tuomainen Mika" w:date="2014-04-03T23:54: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Del="00721F6F" w:rsidRDefault="003E639A">
      <w:pPr>
        <w:jc w:val="left"/>
        <w:rPr>
          <w:del w:id="1654" w:author="Tuomainen Mika" w:date="2014-04-03T23:54:00Z"/>
          <w:highlight w:val="white"/>
          <w:lang w:val="en-US" w:eastAsia="fi-FI"/>
        </w:rPr>
        <w:pPrChange w:id="1655" w:author="Tuomainen Mika" w:date="2014-04-03T23:54:00Z">
          <w:pPr>
            <w:autoSpaceDE w:val="0"/>
            <w:autoSpaceDN w:val="0"/>
            <w:adjustRightInd w:val="0"/>
          </w:pPr>
        </w:pPrChange>
      </w:pPr>
      <w:r w:rsidRPr="0038571B">
        <w:rPr>
          <w:highlight w:val="white"/>
          <w:lang w:val="en-US" w:eastAsia="fi-FI"/>
        </w:rPr>
        <w:tab/>
      </w:r>
      <w:r w:rsidRPr="0038571B">
        <w:rPr>
          <w:highlight w:val="white"/>
          <w:lang w:val="en-US" w:eastAsia="fi-FI"/>
        </w:rPr>
        <w:tab/>
      </w:r>
      <w:r w:rsidRPr="0038571B">
        <w:rPr>
          <w:highlight w:val="white"/>
          <w:lang w:val="en-US" w:eastAsia="fi-FI"/>
        </w:rPr>
        <w:tab/>
      </w:r>
      <w:r w:rsidRPr="0038571B">
        <w:rPr>
          <w:highlight w:val="white"/>
          <w:lang w:val="en-US" w:eastAsia="fi-FI"/>
        </w:rPr>
        <w:tab/>
      </w:r>
      <w:del w:id="1656" w:author="Tuomainen Mika" w:date="2014-04-03T23:55:00Z">
        <w:r w:rsidRPr="0038571B" w:rsidDel="00721F6F">
          <w:rPr>
            <w:highlight w:val="white"/>
            <w:lang w:val="en-US" w:eastAsia="fi-FI"/>
          </w:rPr>
          <w:tab/>
        </w:r>
      </w:del>
      <w:del w:id="1657" w:author="Tuomainen Mika" w:date="2014-04-03T23:54:00Z">
        <w:r w:rsidRPr="0038571B" w:rsidDel="00721F6F">
          <w:rPr>
            <w:highlight w:val="white"/>
            <w:lang w:val="en-US" w:eastAsia="fi-FI"/>
          </w:rPr>
          <w:tab/>
        </w:r>
        <w:r w:rsidRPr="0038571B" w:rsidDel="00721F6F">
          <w:rPr>
            <w:highlight w:val="white"/>
            <w:lang w:val="en-US" w:eastAsia="fi-FI"/>
          </w:rPr>
          <w:tab/>
        </w:r>
        <w:r w:rsidRPr="0038571B" w:rsidDel="00721F6F">
          <w:rPr>
            <w:highlight w:val="white"/>
            <w:lang w:val="en-US" w:eastAsia="fi-FI"/>
          </w:rPr>
          <w:tab/>
        </w:r>
        <w:r w:rsidRPr="0038571B" w:rsidDel="00721F6F">
          <w:rPr>
            <w:highlight w:val="white"/>
            <w:lang w:val="en-US" w:eastAsia="fi-FI"/>
          </w:rPr>
          <w:tab/>
        </w:r>
        <w:r w:rsidRPr="0038571B" w:rsidDel="00721F6F">
          <w:rPr>
            <w:highlight w:val="white"/>
            <w:lang w:val="en-US" w:eastAsia="fi-FI"/>
          </w:rPr>
          <w:tab/>
        </w:r>
        <w:r w:rsidRPr="0038571B" w:rsidDel="00721F6F">
          <w:rPr>
            <w:highlight w:val="white"/>
            <w:lang w:val="en-US" w:eastAsia="fi-FI"/>
          </w:rPr>
          <w:tab/>
        </w:r>
      </w:del>
    </w:p>
    <w:p w:rsidR="003E639A" w:rsidRPr="00721F6F" w:rsidRDefault="003E639A">
      <w:pPr>
        <w:jc w:val="left"/>
        <w:rPr>
          <w:highlight w:val="white"/>
          <w:lang w:eastAsia="fi-FI"/>
          <w:rPrChange w:id="1658" w:author="Tuomainen Mika" w:date="2014-04-03T23:55:00Z">
            <w:rPr>
              <w:highlight w:val="white"/>
              <w:lang w:val="en-US" w:eastAsia="fi-FI"/>
            </w:rPr>
          </w:rPrChange>
        </w:rPr>
        <w:pPrChange w:id="1659" w:author="Tuomainen Mika" w:date="2014-04-03T23:54:00Z">
          <w:pPr>
            <w:autoSpaceDE w:val="0"/>
            <w:autoSpaceDN w:val="0"/>
            <w:adjustRightInd w:val="0"/>
            <w:ind w:firstLine="720"/>
          </w:pPr>
        </w:pPrChange>
      </w:pPr>
      <w:r w:rsidRPr="00721F6F">
        <w:rPr>
          <w:color w:val="0000FF"/>
          <w:highlight w:val="white"/>
          <w:lang w:eastAsia="fi-FI"/>
          <w:rPrChange w:id="1660" w:author="Tuomainen Mika" w:date="2014-04-03T23:55:00Z">
            <w:rPr>
              <w:color w:val="0000FF"/>
              <w:highlight w:val="white"/>
              <w:lang w:val="en-US" w:eastAsia="fi-FI"/>
            </w:rPr>
          </w:rPrChange>
        </w:rPr>
        <w:t>&lt;</w:t>
      </w:r>
      <w:r w:rsidRPr="00721F6F">
        <w:rPr>
          <w:color w:val="800000"/>
          <w:highlight w:val="white"/>
          <w:lang w:eastAsia="fi-FI"/>
          <w:rPrChange w:id="1661" w:author="Tuomainen Mika" w:date="2014-04-03T23:55:00Z">
            <w:rPr>
              <w:color w:val="800000"/>
              <w:highlight w:val="white"/>
              <w:lang w:val="en-US" w:eastAsia="fi-FI"/>
            </w:rPr>
          </w:rPrChange>
        </w:rPr>
        <w:t>id</w:t>
      </w:r>
      <w:r w:rsidRPr="00721F6F">
        <w:rPr>
          <w:color w:val="FF0000"/>
          <w:highlight w:val="white"/>
          <w:lang w:eastAsia="fi-FI"/>
          <w:rPrChange w:id="1662" w:author="Tuomainen Mika" w:date="2014-04-03T23:55:00Z">
            <w:rPr>
              <w:color w:val="FF0000"/>
              <w:highlight w:val="white"/>
              <w:lang w:val="en-US" w:eastAsia="fi-FI"/>
            </w:rPr>
          </w:rPrChange>
        </w:rPr>
        <w:t xml:space="preserve"> extension</w:t>
      </w:r>
      <w:r w:rsidRPr="00721F6F">
        <w:rPr>
          <w:color w:val="0000FF"/>
          <w:highlight w:val="white"/>
          <w:lang w:eastAsia="fi-FI"/>
          <w:rPrChange w:id="1663" w:author="Tuomainen Mika" w:date="2014-04-03T23:55:00Z">
            <w:rPr>
              <w:color w:val="0000FF"/>
              <w:highlight w:val="white"/>
              <w:lang w:val="en-US" w:eastAsia="fi-FI"/>
            </w:rPr>
          </w:rPrChange>
        </w:rPr>
        <w:t>="</w:t>
      </w:r>
      <w:r w:rsidRPr="00721F6F">
        <w:rPr>
          <w:highlight w:val="white"/>
          <w:lang w:eastAsia="fi-FI"/>
          <w:rPrChange w:id="1664" w:author="Tuomainen Mika" w:date="2014-04-03T23:55:00Z">
            <w:rPr>
              <w:highlight w:val="white"/>
              <w:lang w:val="en-US" w:eastAsia="fi-FI"/>
            </w:rPr>
          </w:rPrChange>
        </w:rPr>
        <w:t>102</w:t>
      </w:r>
      <w:r w:rsidRPr="00721F6F">
        <w:rPr>
          <w:color w:val="0000FF"/>
          <w:highlight w:val="white"/>
          <w:lang w:eastAsia="fi-FI"/>
          <w:rPrChange w:id="1665" w:author="Tuomainen Mika" w:date="2014-04-03T23:55:00Z">
            <w:rPr>
              <w:color w:val="0000FF"/>
              <w:highlight w:val="white"/>
              <w:lang w:val="en-US" w:eastAsia="fi-FI"/>
            </w:rPr>
          </w:rPrChange>
        </w:rPr>
        <w:t>"</w:t>
      </w:r>
      <w:r w:rsidRPr="00721F6F">
        <w:rPr>
          <w:color w:val="FF0000"/>
          <w:highlight w:val="white"/>
          <w:lang w:eastAsia="fi-FI"/>
          <w:rPrChange w:id="1666" w:author="Tuomainen Mika" w:date="2014-04-03T23:55:00Z">
            <w:rPr>
              <w:color w:val="FF0000"/>
              <w:highlight w:val="white"/>
              <w:lang w:val="en-US" w:eastAsia="fi-FI"/>
            </w:rPr>
          </w:rPrChange>
        </w:rPr>
        <w:t xml:space="preserve"> root</w:t>
      </w:r>
      <w:r w:rsidRPr="00721F6F">
        <w:rPr>
          <w:color w:val="0000FF"/>
          <w:highlight w:val="white"/>
          <w:lang w:eastAsia="fi-FI"/>
          <w:rPrChange w:id="1667" w:author="Tuomainen Mika" w:date="2014-04-03T23:55:00Z">
            <w:rPr>
              <w:color w:val="0000FF"/>
              <w:highlight w:val="white"/>
              <w:lang w:val="en-US" w:eastAsia="fi-FI"/>
            </w:rPr>
          </w:rPrChange>
        </w:rPr>
        <w:t>="</w:t>
      </w:r>
      <w:r w:rsidRPr="00721F6F">
        <w:rPr>
          <w:highlight w:val="white"/>
          <w:lang w:eastAsia="fi-FI"/>
          <w:rPrChange w:id="1668" w:author="Tuomainen Mika" w:date="2014-04-03T23:55:00Z">
            <w:rPr>
              <w:highlight w:val="white"/>
              <w:lang w:val="en-US" w:eastAsia="fi-FI"/>
            </w:rPr>
          </w:rPrChange>
        </w:rPr>
        <w:t>1.2.246.10.1234567.10</w:t>
      </w:r>
      <w:r w:rsidRPr="00721F6F">
        <w:rPr>
          <w:color w:val="0000FF"/>
          <w:highlight w:val="white"/>
          <w:lang w:eastAsia="fi-FI"/>
          <w:rPrChange w:id="1669" w:author="Tuomainen Mika" w:date="2014-04-03T23:55:00Z">
            <w:rPr>
              <w:color w:val="0000FF"/>
              <w:highlight w:val="white"/>
              <w:lang w:val="en-US" w:eastAsia="fi-FI"/>
            </w:rPr>
          </w:rPrChange>
        </w:rPr>
        <w:t>"/&gt;</w:t>
      </w:r>
    </w:p>
    <w:p w:rsidR="003E639A" w:rsidRPr="00721F6F" w:rsidRDefault="003E639A">
      <w:pPr>
        <w:ind w:left="2160" w:firstLine="720"/>
        <w:jc w:val="left"/>
        <w:rPr>
          <w:highlight w:val="white"/>
          <w:lang w:eastAsia="fi-FI"/>
          <w:rPrChange w:id="1670" w:author="Tuomainen Mika" w:date="2014-04-03T23:55:00Z">
            <w:rPr>
              <w:rFonts w:ascii="Arial" w:hAnsi="Arial" w:cs="Arial"/>
              <w:color w:val="000000"/>
              <w:highlight w:val="white"/>
              <w:lang w:val="en-US" w:eastAsia="fi-FI"/>
            </w:rPr>
          </w:rPrChange>
        </w:rPr>
        <w:pPrChange w:id="1671" w:author="Tuomainen Mika" w:date="2014-04-03T23:55:00Z">
          <w:pPr>
            <w:autoSpaceDE w:val="0"/>
            <w:autoSpaceDN w:val="0"/>
            <w:adjustRightInd w:val="0"/>
            <w:ind w:firstLine="720"/>
          </w:pPr>
        </w:pPrChange>
      </w:pPr>
      <w:r w:rsidRPr="00721F6F">
        <w:rPr>
          <w:color w:val="0000FF"/>
          <w:highlight w:val="white"/>
          <w:lang w:eastAsia="fi-FI"/>
          <w:rPrChange w:id="1672" w:author="Tuomainen Mika" w:date="2014-04-03T23:55:00Z">
            <w:rPr>
              <w:rFonts w:ascii="Arial" w:hAnsi="Arial" w:cs="Arial"/>
              <w:color w:val="0000FF"/>
              <w:highlight w:val="white"/>
              <w:lang w:val="en-US" w:eastAsia="fi-FI"/>
            </w:rPr>
          </w:rPrChange>
        </w:rPr>
        <w:t>&lt;</w:t>
      </w:r>
      <w:r w:rsidRPr="00721F6F">
        <w:rPr>
          <w:color w:val="800000"/>
          <w:highlight w:val="white"/>
          <w:lang w:eastAsia="fi-FI"/>
          <w:rPrChange w:id="1673" w:author="Tuomainen Mika" w:date="2014-04-03T23:55:00Z">
            <w:rPr>
              <w:rFonts w:ascii="Arial" w:hAnsi="Arial" w:cs="Arial"/>
              <w:color w:val="800000"/>
              <w:highlight w:val="white"/>
              <w:lang w:val="en-US" w:eastAsia="fi-FI"/>
            </w:rPr>
          </w:rPrChange>
        </w:rPr>
        <w:t>name</w:t>
      </w:r>
      <w:r w:rsidRPr="00721F6F">
        <w:rPr>
          <w:color w:val="0000FF"/>
          <w:highlight w:val="white"/>
          <w:lang w:eastAsia="fi-FI"/>
          <w:rPrChange w:id="1674" w:author="Tuomainen Mika" w:date="2014-04-03T23:55:00Z">
            <w:rPr>
              <w:rFonts w:ascii="Arial" w:hAnsi="Arial" w:cs="Arial"/>
              <w:color w:val="0000FF"/>
              <w:highlight w:val="white"/>
              <w:lang w:val="en-US" w:eastAsia="fi-FI"/>
            </w:rPr>
          </w:rPrChange>
        </w:rPr>
        <w:t>&gt;</w:t>
      </w:r>
      <w:r w:rsidRPr="00721F6F">
        <w:rPr>
          <w:highlight w:val="white"/>
          <w:lang w:eastAsia="fi-FI"/>
          <w:rPrChange w:id="1675" w:author="Tuomainen Mika" w:date="2014-04-03T23:55:00Z">
            <w:rPr>
              <w:rFonts w:ascii="Arial" w:hAnsi="Arial" w:cs="Arial"/>
              <w:color w:val="000000"/>
              <w:highlight w:val="white"/>
              <w:lang w:val="en-US" w:eastAsia="fi-FI"/>
            </w:rPr>
          </w:rPrChange>
        </w:rPr>
        <w:t>Y-Y sairaanhoitopiiri os 13</w:t>
      </w:r>
      <w:r w:rsidRPr="00721F6F">
        <w:rPr>
          <w:color w:val="0000FF"/>
          <w:highlight w:val="white"/>
          <w:lang w:eastAsia="fi-FI"/>
          <w:rPrChange w:id="1676" w:author="Tuomainen Mika" w:date="2014-04-03T23:55:00Z">
            <w:rPr>
              <w:rFonts w:ascii="Arial" w:hAnsi="Arial" w:cs="Arial"/>
              <w:color w:val="0000FF"/>
              <w:highlight w:val="white"/>
              <w:lang w:val="en-US" w:eastAsia="fi-FI"/>
            </w:rPr>
          </w:rPrChange>
        </w:rPr>
        <w:t>&lt;/</w:t>
      </w:r>
      <w:r w:rsidRPr="00721F6F">
        <w:rPr>
          <w:color w:val="800000"/>
          <w:highlight w:val="white"/>
          <w:lang w:eastAsia="fi-FI"/>
          <w:rPrChange w:id="1677" w:author="Tuomainen Mika" w:date="2014-04-03T23:55:00Z">
            <w:rPr>
              <w:rFonts w:ascii="Arial" w:hAnsi="Arial" w:cs="Arial"/>
              <w:color w:val="800000"/>
              <w:highlight w:val="white"/>
              <w:lang w:val="en-US" w:eastAsia="fi-FI"/>
            </w:rPr>
          </w:rPrChange>
        </w:rPr>
        <w:t>name</w:t>
      </w:r>
      <w:r w:rsidRPr="00721F6F">
        <w:rPr>
          <w:color w:val="0000FF"/>
          <w:highlight w:val="white"/>
          <w:lang w:eastAsia="fi-FI"/>
          <w:rPrChange w:id="1678" w:author="Tuomainen Mika" w:date="2014-04-03T23:55:00Z">
            <w:rPr>
              <w:rFonts w:ascii="Arial" w:hAnsi="Arial" w:cs="Arial"/>
              <w:color w:val="0000FF"/>
              <w:highlight w:val="white"/>
              <w:lang w:val="en-US" w:eastAsia="fi-FI"/>
            </w:rPr>
          </w:rPrChange>
        </w:rPr>
        <w:t>&gt;</w:t>
      </w:r>
    </w:p>
    <w:p w:rsidR="003E639A" w:rsidRDefault="003E639A">
      <w:pPr>
        <w:ind w:left="1440" w:firstLine="720"/>
        <w:jc w:val="left"/>
        <w:rPr>
          <w:color w:val="000000"/>
          <w:highlight w:val="white"/>
          <w:lang w:val="en-US" w:eastAsia="fi-FI"/>
        </w:rPr>
        <w:pPrChange w:id="1679" w:author="Tuomainen Mika" w:date="2014-04-03T23:55: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510B88" w:rsidRDefault="003E639A">
      <w:pPr>
        <w:ind w:left="720" w:firstLine="720"/>
        <w:jc w:val="left"/>
        <w:rPr>
          <w:color w:val="000000"/>
          <w:highlight w:val="white"/>
          <w:lang w:val="en-US" w:eastAsia="fi-FI"/>
          <w:rPrChange w:id="1680" w:author="Tuomainen Mika" w:date="2014-04-02T23:31:00Z">
            <w:rPr>
              <w:rFonts w:ascii="Arial" w:hAnsi="Arial" w:cs="Arial"/>
              <w:color w:val="000000"/>
              <w:highlight w:val="white"/>
              <w:lang w:eastAsia="fi-FI"/>
            </w:rPr>
          </w:rPrChange>
        </w:rPr>
        <w:pPrChange w:id="1681" w:author="Tuomainen Mika" w:date="2014-04-03T23:55:00Z">
          <w:pPr>
            <w:autoSpaceDE w:val="0"/>
            <w:autoSpaceDN w:val="0"/>
            <w:adjustRightInd w:val="0"/>
            <w:ind w:firstLine="720"/>
          </w:pPr>
        </w:pPrChange>
      </w:pPr>
      <w:r w:rsidRPr="00510B88">
        <w:rPr>
          <w:color w:val="0000FF"/>
          <w:highlight w:val="white"/>
          <w:lang w:val="en-US" w:eastAsia="fi-FI"/>
          <w:rPrChange w:id="1682" w:author="Tuomainen Mika" w:date="2014-04-02T23:31:00Z">
            <w:rPr>
              <w:rFonts w:ascii="Arial" w:hAnsi="Arial" w:cs="Arial"/>
              <w:color w:val="0000FF"/>
              <w:highlight w:val="white"/>
              <w:lang w:eastAsia="fi-FI"/>
            </w:rPr>
          </w:rPrChange>
        </w:rPr>
        <w:lastRenderedPageBreak/>
        <w:t>&lt;/</w:t>
      </w:r>
      <w:r w:rsidRPr="00510B88">
        <w:rPr>
          <w:highlight w:val="white"/>
          <w:lang w:val="en-US" w:eastAsia="fi-FI"/>
          <w:rPrChange w:id="1683" w:author="Tuomainen Mika" w:date="2014-04-02T23:31:00Z">
            <w:rPr>
              <w:rFonts w:ascii="Arial" w:hAnsi="Arial" w:cs="Arial"/>
              <w:color w:val="800000"/>
              <w:highlight w:val="white"/>
              <w:lang w:eastAsia="fi-FI"/>
            </w:rPr>
          </w:rPrChange>
        </w:rPr>
        <w:t>assignedAuthor</w:t>
      </w:r>
      <w:r w:rsidRPr="00510B88">
        <w:rPr>
          <w:color w:val="0000FF"/>
          <w:highlight w:val="white"/>
          <w:lang w:val="en-US" w:eastAsia="fi-FI"/>
          <w:rPrChange w:id="1684" w:author="Tuomainen Mika" w:date="2014-04-02T23:31:00Z">
            <w:rPr>
              <w:rFonts w:ascii="Arial" w:hAnsi="Arial" w:cs="Arial"/>
              <w:color w:val="0000FF"/>
              <w:highlight w:val="white"/>
              <w:lang w:eastAsia="fi-FI"/>
            </w:rPr>
          </w:rPrChange>
        </w:rPr>
        <w:t>&gt;</w:t>
      </w:r>
    </w:p>
    <w:p w:rsidR="003E639A" w:rsidRPr="00510B88" w:rsidRDefault="003E639A">
      <w:pPr>
        <w:ind w:firstLine="720"/>
        <w:jc w:val="left"/>
        <w:rPr>
          <w:color w:val="000000"/>
          <w:highlight w:val="white"/>
          <w:lang w:val="en-US" w:eastAsia="fi-FI"/>
          <w:rPrChange w:id="1685" w:author="Tuomainen Mika" w:date="2014-04-02T23:31:00Z">
            <w:rPr>
              <w:rFonts w:ascii="Arial" w:hAnsi="Arial" w:cs="Arial"/>
              <w:color w:val="000000"/>
              <w:highlight w:val="white"/>
              <w:lang w:eastAsia="fi-FI"/>
            </w:rPr>
          </w:rPrChange>
        </w:rPr>
        <w:pPrChange w:id="1686" w:author="Tuomainen Mika" w:date="2014-04-03T23:55:00Z">
          <w:pPr>
            <w:autoSpaceDE w:val="0"/>
            <w:autoSpaceDN w:val="0"/>
            <w:adjustRightInd w:val="0"/>
          </w:pPr>
        </w:pPrChange>
      </w:pPr>
      <w:r w:rsidRPr="00510B88">
        <w:rPr>
          <w:color w:val="0000FF"/>
          <w:highlight w:val="white"/>
          <w:lang w:val="en-US" w:eastAsia="fi-FI"/>
          <w:rPrChange w:id="1687" w:author="Tuomainen Mika" w:date="2014-04-02T23:31:00Z">
            <w:rPr>
              <w:rFonts w:ascii="Arial" w:hAnsi="Arial" w:cs="Arial"/>
              <w:color w:val="0000FF"/>
              <w:highlight w:val="white"/>
              <w:lang w:eastAsia="fi-FI"/>
            </w:rPr>
          </w:rPrChange>
        </w:rPr>
        <w:t>&lt;/</w:t>
      </w:r>
      <w:r w:rsidRPr="00510B88">
        <w:rPr>
          <w:highlight w:val="white"/>
          <w:lang w:val="en-US" w:eastAsia="fi-FI"/>
          <w:rPrChange w:id="1688" w:author="Tuomainen Mika" w:date="2014-04-02T23:31:00Z">
            <w:rPr>
              <w:rFonts w:ascii="Arial" w:hAnsi="Arial" w:cs="Arial"/>
              <w:color w:val="800000"/>
              <w:highlight w:val="white"/>
              <w:lang w:eastAsia="fi-FI"/>
            </w:rPr>
          </w:rPrChange>
        </w:rPr>
        <w:t>author</w:t>
      </w:r>
      <w:r w:rsidRPr="00510B88">
        <w:rPr>
          <w:color w:val="0000FF"/>
          <w:highlight w:val="white"/>
          <w:lang w:val="en-US" w:eastAsia="fi-FI"/>
          <w:rPrChange w:id="1689" w:author="Tuomainen Mika" w:date="2014-04-02T23:31:00Z">
            <w:rPr>
              <w:rFonts w:ascii="Arial" w:hAnsi="Arial" w:cs="Arial"/>
              <w:color w:val="0000FF"/>
              <w:highlight w:val="white"/>
              <w:lang w:eastAsia="fi-FI"/>
            </w:rPr>
          </w:rPrChange>
        </w:rPr>
        <w:t>&gt;</w:t>
      </w:r>
    </w:p>
    <w:p w:rsidR="003E639A" w:rsidRPr="00510B88" w:rsidRDefault="003E639A">
      <w:pPr>
        <w:jc w:val="left"/>
        <w:rPr>
          <w:color w:val="000000"/>
          <w:highlight w:val="white"/>
          <w:lang w:val="en-US" w:eastAsia="fi-FI"/>
          <w:rPrChange w:id="1690" w:author="Tuomainen Mika" w:date="2014-04-02T23:31:00Z">
            <w:rPr>
              <w:rFonts w:ascii="Arial" w:hAnsi="Arial" w:cs="Arial"/>
              <w:color w:val="000000"/>
              <w:highlight w:val="white"/>
              <w:lang w:eastAsia="fi-FI"/>
            </w:rPr>
          </w:rPrChange>
        </w:rPr>
        <w:pPrChange w:id="1691" w:author="Tuomainen Mika" w:date="2014-04-03T23:54:00Z">
          <w:pPr>
            <w:autoSpaceDE w:val="0"/>
            <w:autoSpaceDN w:val="0"/>
            <w:adjustRightInd w:val="0"/>
          </w:pPr>
        </w:pPrChange>
      </w:pPr>
      <w:r w:rsidRPr="00510B88">
        <w:rPr>
          <w:color w:val="0000FF"/>
          <w:highlight w:val="white"/>
          <w:lang w:val="en-US" w:eastAsia="fi-FI"/>
          <w:rPrChange w:id="1692" w:author="Tuomainen Mika" w:date="2014-04-02T23:31:00Z">
            <w:rPr>
              <w:rFonts w:ascii="Arial" w:hAnsi="Arial" w:cs="Arial"/>
              <w:color w:val="0000FF"/>
              <w:highlight w:val="white"/>
              <w:lang w:eastAsia="fi-FI"/>
            </w:rPr>
          </w:rPrChange>
        </w:rPr>
        <w:t>&lt;/</w:t>
      </w:r>
      <w:r w:rsidRPr="00510B88">
        <w:rPr>
          <w:highlight w:val="white"/>
          <w:lang w:val="en-US" w:eastAsia="fi-FI"/>
          <w:rPrChange w:id="1693" w:author="Tuomainen Mika" w:date="2014-04-02T23:31:00Z">
            <w:rPr>
              <w:rFonts w:ascii="Arial" w:hAnsi="Arial" w:cs="Arial"/>
              <w:color w:val="800000"/>
              <w:highlight w:val="white"/>
              <w:lang w:eastAsia="fi-FI"/>
            </w:rPr>
          </w:rPrChange>
        </w:rPr>
        <w:t>observation</w:t>
      </w:r>
      <w:r w:rsidRPr="00510B88">
        <w:rPr>
          <w:color w:val="0000FF"/>
          <w:highlight w:val="white"/>
          <w:lang w:val="en-US" w:eastAsia="fi-FI"/>
          <w:rPrChange w:id="1694" w:author="Tuomainen Mika" w:date="2014-04-02T23:31:00Z">
            <w:rPr>
              <w:rFonts w:ascii="Arial" w:hAnsi="Arial" w:cs="Arial"/>
              <w:color w:val="0000FF"/>
              <w:highlight w:val="white"/>
              <w:lang w:eastAsia="fi-FI"/>
            </w:rPr>
          </w:rPrChange>
        </w:rPr>
        <w:t>&gt;</w:t>
      </w:r>
    </w:p>
    <w:p w:rsidR="003E639A" w:rsidRPr="00510B88" w:rsidRDefault="003E639A" w:rsidP="00721F6F">
      <w:pPr>
        <w:jc w:val="left"/>
        <w:rPr>
          <w:lang w:val="en-US"/>
          <w:rPrChange w:id="1695" w:author="Tuomainen Mika" w:date="2014-04-02T23:31:00Z">
            <w:rPr/>
          </w:rPrChange>
        </w:rPr>
      </w:pPr>
      <w:r w:rsidRPr="00510B88">
        <w:rPr>
          <w:color w:val="0000FF"/>
          <w:highlight w:val="white"/>
          <w:lang w:val="en-US" w:eastAsia="fi-FI"/>
          <w:rPrChange w:id="1696" w:author="Tuomainen Mika" w:date="2014-04-02T23:31:00Z">
            <w:rPr>
              <w:rFonts w:ascii="Arial" w:hAnsi="Arial" w:cs="Arial"/>
              <w:color w:val="0000FF"/>
              <w:highlight w:val="white"/>
              <w:lang w:eastAsia="fi-FI"/>
            </w:rPr>
          </w:rPrChange>
        </w:rPr>
        <w:t>&lt;/</w:t>
      </w:r>
      <w:r w:rsidRPr="00510B88">
        <w:rPr>
          <w:highlight w:val="white"/>
          <w:lang w:val="en-US" w:eastAsia="fi-FI"/>
          <w:rPrChange w:id="1697" w:author="Tuomainen Mika" w:date="2014-04-02T23:31:00Z">
            <w:rPr>
              <w:rFonts w:ascii="Arial" w:hAnsi="Arial" w:cs="Arial"/>
              <w:color w:val="800000"/>
              <w:highlight w:val="white"/>
              <w:lang w:eastAsia="fi-FI"/>
            </w:rPr>
          </w:rPrChange>
        </w:rPr>
        <w:t>entry</w:t>
      </w:r>
      <w:r w:rsidRPr="00510B88">
        <w:rPr>
          <w:color w:val="0000FF"/>
          <w:highlight w:val="white"/>
          <w:lang w:val="en-US" w:eastAsia="fi-FI"/>
          <w:rPrChange w:id="1698" w:author="Tuomainen Mika" w:date="2014-04-02T23:31:00Z">
            <w:rPr>
              <w:rFonts w:ascii="Arial" w:hAnsi="Arial" w:cs="Arial"/>
              <w:color w:val="0000FF"/>
              <w:highlight w:val="white"/>
              <w:lang w:eastAsia="fi-FI"/>
            </w:rPr>
          </w:rPrChange>
        </w:rPr>
        <w:t>&gt;</w:t>
      </w:r>
    </w:p>
    <w:p w:rsidR="003E639A" w:rsidRPr="00510B88" w:rsidRDefault="003E639A" w:rsidP="00CC1036">
      <w:pPr>
        <w:rPr>
          <w:lang w:val="en-US"/>
          <w:rPrChange w:id="1699" w:author="Tuomainen Mika" w:date="2014-04-02T23:31:00Z">
            <w:rPr/>
          </w:rPrChange>
        </w:rPr>
      </w:pPr>
    </w:p>
    <w:p w:rsidR="003E639A" w:rsidRDefault="003E639A" w:rsidP="00CC1036">
      <w:pPr>
        <w:pStyle w:val="Otsikko4"/>
      </w:pPr>
      <w:bookmarkStart w:id="1700" w:name="_Toc384330124"/>
      <w:r>
        <w:t>Alkuperäisen järjestelm</w:t>
      </w:r>
      <w:r w:rsidRPr="00E50B11">
        <w:t xml:space="preserve">än </w:t>
      </w:r>
      <w:r w:rsidRPr="00820722">
        <w:t>lähetteen OID-tunnus,</w:t>
      </w:r>
      <w:r>
        <w:t xml:space="preserve"> antopäivämäärä, lähettävä laitos ja lääkäri, String-muoto</w:t>
      </w:r>
      <w:bookmarkEnd w:id="1700"/>
    </w:p>
    <w:p w:rsidR="003E639A" w:rsidRPr="00AF04CE" w:rsidRDefault="003E639A" w:rsidP="00CC1036"/>
    <w:p w:rsidR="003E639A" w:rsidRDefault="003E639A" w:rsidP="00CC1036">
      <w:r>
        <w:t>Kenttäkoodi: 40</w:t>
      </w:r>
      <w:r>
        <w:tab/>
        <w:t xml:space="preserve">koodisto: 1.2.246.537.6.12.2002.124 </w:t>
      </w:r>
    </w:p>
    <w:p w:rsidR="003E639A" w:rsidRDefault="003E639A" w:rsidP="00CC1036"/>
    <w:p w:rsidR="003E639A" w:rsidRPr="00CB573B" w:rsidRDefault="003E639A" w:rsidP="00CC1036">
      <w:r>
        <w:t xml:space="preserve">Tämä </w:t>
      </w:r>
      <w:ins w:id="1701" w:author="Tuomainen Mika" w:date="2014-04-11T14:18:00Z">
        <w:r w:rsidR="00CA1FAD">
          <w:t xml:space="preserve">lähetteen tunnisteen </w:t>
        </w:r>
      </w:ins>
      <w:r w:rsidRPr="00AF04CE">
        <w:t xml:space="preserve">string-muotoinen </w:t>
      </w:r>
      <w:r>
        <w:t xml:space="preserve">kenttä vastaa PikaXML:n </w:t>
      </w:r>
      <w:r w:rsidRPr="00CB573B">
        <w:t>ORIG_SNDR_REF_ID</w:t>
      </w:r>
      <w:r>
        <w:t xml:space="preserve">-kenttää. Kenttä on tarkoitettu käytettäväksi niissä yhteyksissä, joissa ei pystytä tuottamaan </w:t>
      </w:r>
      <w:r w:rsidRPr="00AF04CE">
        <w:t>(yksikäsitteistä) OID</w:t>
      </w:r>
      <w:r>
        <w:t xml:space="preserve">-tunnusta, jolloin CDA-rakenteessa tulee käyttää tätä kenttää, eikä luvussa 2.3.1.2 kuvattua kenttää.  </w:t>
      </w:r>
    </w:p>
    <w:p w:rsidR="003E639A" w:rsidRDefault="003E639A" w:rsidP="00CC1036"/>
    <w:p w:rsidR="003E639A" w:rsidRDefault="003E639A" w:rsidP="00CC1036">
      <w:r>
        <w:t>String-muotoinen tunnus ilmoitetaan value-elementissä tietotyypillä ST ja päivämäärä elementissä effectiveTime attribuutilla value. Lähettävä laitos ja lääkäri ilmoitetaan elementissä author.</w:t>
      </w:r>
    </w:p>
    <w:p w:rsidR="003E639A" w:rsidRDefault="003E639A" w:rsidP="00CC1036"/>
    <w:p w:rsidR="003E639A" w:rsidRPr="00001B2A" w:rsidRDefault="003E639A">
      <w:pPr>
        <w:jc w:val="left"/>
        <w:rPr>
          <w:color w:val="000000"/>
          <w:highlight w:val="white"/>
          <w:lang w:eastAsia="fi-FI"/>
        </w:rPr>
        <w:pPrChange w:id="1702" w:author="Tuomainen Mika" w:date="2014-04-03T23:55:00Z">
          <w:pPr>
            <w:autoSpaceDE w:val="0"/>
            <w:autoSpaceDN w:val="0"/>
            <w:adjustRightInd w:val="0"/>
          </w:pPr>
        </w:pPrChange>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6232BA" w:rsidRDefault="003E639A">
      <w:pPr>
        <w:jc w:val="left"/>
        <w:rPr>
          <w:color w:val="000000"/>
          <w:highlight w:val="white"/>
          <w:lang w:eastAsia="fi-FI"/>
        </w:rPr>
        <w:pPrChange w:id="1703" w:author="Tuomainen Mika" w:date="2014-04-03T23:55:00Z">
          <w:pPr>
            <w:autoSpaceDE w:val="0"/>
            <w:autoSpaceDN w:val="0"/>
            <w:adjustRightInd w:val="0"/>
          </w:pPr>
        </w:pPrChange>
      </w:pPr>
      <w:r w:rsidRPr="009E6D61">
        <w:rPr>
          <w:color w:val="0000FF"/>
          <w:highlight w:val="white"/>
          <w:lang w:eastAsia="fi-FI"/>
        </w:rPr>
        <w:t>&lt;</w:t>
      </w:r>
      <w:r w:rsidRPr="009E6D61">
        <w:rPr>
          <w:color w:val="800000"/>
          <w:highlight w:val="white"/>
          <w:lang w:eastAsia="fi-FI"/>
        </w:rPr>
        <w:t>observation</w:t>
      </w:r>
      <w:r w:rsidRPr="006232BA">
        <w:rPr>
          <w:highlight w:val="white"/>
          <w:lang w:eastAsia="fi-FI"/>
        </w:rPr>
        <w:t xml:space="preserve"> classCode</w:t>
      </w:r>
      <w:r w:rsidRPr="006232BA">
        <w:rPr>
          <w:color w:val="0000FF"/>
          <w:highlight w:val="white"/>
          <w:lang w:eastAsia="fi-FI"/>
        </w:rPr>
        <w:t>="</w:t>
      </w:r>
      <w:r w:rsidRPr="006232BA">
        <w:rPr>
          <w:color w:val="000000"/>
          <w:highlight w:val="white"/>
          <w:lang w:eastAsia="fi-FI"/>
        </w:rPr>
        <w:t>OBS</w:t>
      </w:r>
      <w:r w:rsidRPr="006232BA">
        <w:rPr>
          <w:color w:val="0000FF"/>
          <w:highlight w:val="white"/>
          <w:lang w:eastAsia="fi-FI"/>
        </w:rPr>
        <w:t>"</w:t>
      </w:r>
      <w:r w:rsidRPr="006232BA">
        <w:rPr>
          <w:highlight w:val="white"/>
          <w:lang w:eastAsia="fi-FI"/>
        </w:rPr>
        <w:t xml:space="preserve"> moodCode</w:t>
      </w:r>
      <w:r w:rsidRPr="006232BA">
        <w:rPr>
          <w:color w:val="0000FF"/>
          <w:highlight w:val="white"/>
          <w:lang w:eastAsia="fi-FI"/>
        </w:rPr>
        <w:t>="</w:t>
      </w:r>
      <w:r w:rsidRPr="006232BA">
        <w:rPr>
          <w:color w:val="000000"/>
          <w:highlight w:val="white"/>
          <w:lang w:eastAsia="fi-FI"/>
        </w:rPr>
        <w:t>EVN</w:t>
      </w:r>
      <w:r w:rsidRPr="006232BA">
        <w:rPr>
          <w:color w:val="0000FF"/>
          <w:highlight w:val="white"/>
          <w:lang w:eastAsia="fi-FI"/>
        </w:rPr>
        <w:t>"&gt;</w:t>
      </w:r>
    </w:p>
    <w:p w:rsidR="003E639A" w:rsidRPr="006E3535" w:rsidRDefault="003E639A">
      <w:pPr>
        <w:ind w:firstLine="720"/>
        <w:jc w:val="left"/>
        <w:rPr>
          <w:highlight w:val="white"/>
          <w:lang w:val="en-US" w:eastAsia="fi-FI"/>
        </w:rPr>
        <w:pPrChange w:id="1704" w:author="Tuomainen Mika" w:date="2014-04-03T23:55:00Z">
          <w:pPr>
            <w:autoSpaceDE w:val="0"/>
            <w:autoSpaceDN w:val="0"/>
            <w:adjustRightInd w:val="0"/>
          </w:pPr>
        </w:pPrChange>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40</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6E3535" w:rsidRDefault="003E639A">
      <w:pPr>
        <w:ind w:firstLine="720"/>
        <w:jc w:val="left"/>
        <w:rPr>
          <w:color w:val="000000"/>
          <w:highlight w:val="white"/>
          <w:lang w:val="en-US" w:eastAsia="fi-FI"/>
        </w:rPr>
        <w:pPrChange w:id="1705" w:author="Tuomainen Mika" w:date="2014-04-03T23:55: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rsidR="003E639A" w:rsidRPr="002450C6" w:rsidRDefault="003E639A">
      <w:pPr>
        <w:ind w:left="720"/>
        <w:jc w:val="left"/>
        <w:rPr>
          <w:lang w:val="en-GB" w:eastAsia="fi-FI"/>
        </w:rPr>
        <w:pPrChange w:id="1706" w:author="Tuomainen Mika" w:date="2014-04-03T23:55:00Z">
          <w:pPr>
            <w:autoSpaceDE w:val="0"/>
            <w:autoSpaceDN w:val="0"/>
            <w:adjustRightInd w:val="0"/>
          </w:pPr>
        </w:pPrChange>
      </w:pPr>
      <w:r w:rsidRPr="002450C6">
        <w:rPr>
          <w:lang w:val="en-GB" w:eastAsia="fi-FI"/>
        </w:rPr>
        <w:t>&lt;value xsi:type="ST"&gt;123456789&lt;/value&gt;</w:t>
      </w:r>
    </w:p>
    <w:p w:rsidR="003E639A" w:rsidRPr="002450C6" w:rsidRDefault="003E639A">
      <w:pPr>
        <w:ind w:firstLine="720"/>
        <w:jc w:val="left"/>
        <w:rPr>
          <w:color w:val="000000"/>
          <w:highlight w:val="white"/>
          <w:lang w:val="en-GB" w:eastAsia="fi-FI"/>
        </w:rPr>
        <w:pPrChange w:id="1707" w:author="Tuomainen Mika" w:date="2014-04-03T23:55:00Z">
          <w:pPr>
            <w:autoSpaceDE w:val="0"/>
            <w:autoSpaceDN w:val="0"/>
            <w:adjustRightInd w:val="0"/>
          </w:pPr>
        </w:pPrChange>
      </w:pPr>
      <w:r w:rsidRPr="002450C6">
        <w:rPr>
          <w:color w:val="0000FF"/>
          <w:highlight w:val="white"/>
          <w:lang w:val="en-GB" w:eastAsia="fi-FI"/>
        </w:rPr>
        <w:t>&lt;</w:t>
      </w:r>
      <w:r w:rsidRPr="002450C6">
        <w:rPr>
          <w:highlight w:val="white"/>
          <w:lang w:val="en-GB" w:eastAsia="fi-FI"/>
        </w:rPr>
        <w:t>author</w:t>
      </w:r>
      <w:r w:rsidRPr="002450C6">
        <w:rPr>
          <w:color w:val="0000FF"/>
          <w:highlight w:val="white"/>
          <w:lang w:val="en-GB" w:eastAsia="fi-FI"/>
        </w:rPr>
        <w:t>&gt;</w:t>
      </w:r>
    </w:p>
    <w:p w:rsidR="003E639A" w:rsidRDefault="003E639A">
      <w:pPr>
        <w:ind w:left="1440"/>
        <w:jc w:val="left"/>
        <w:rPr>
          <w:highlight w:val="white"/>
          <w:lang w:val="en-US" w:eastAsia="fi-FI"/>
        </w:rPr>
        <w:pPrChange w:id="1708" w:author="Tuomainen Mika" w:date="2014-04-03T23:55:00Z">
          <w:pPr>
            <w:autoSpaceDE w:val="0"/>
            <w:autoSpaceDN w:val="0"/>
            <w:adjustRightInd w:val="0"/>
            <w:ind w:left="720"/>
          </w:pPr>
        </w:pPrChange>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KAS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CE0EE0">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käsitellyt ammattihenkilö</w:t>
      </w:r>
      <w:r w:rsidRPr="0038571B">
        <w:rPr>
          <w:color w:val="0000FF"/>
          <w:highlight w:val="white"/>
          <w:lang w:val="en-US" w:eastAsia="fi-FI"/>
        </w:rPr>
        <w:t>"/&gt;</w:t>
      </w:r>
    </w:p>
    <w:p w:rsidR="003E639A" w:rsidRDefault="003E639A">
      <w:pPr>
        <w:ind w:left="720" w:firstLine="720"/>
        <w:jc w:val="left"/>
        <w:rPr>
          <w:highlight w:val="white"/>
          <w:lang w:val="en-US" w:eastAsia="fi-FI"/>
        </w:rPr>
        <w:pPrChange w:id="1709" w:author="Tuomainen Mika" w:date="2014-04-03T23:55: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Default="003E639A">
      <w:pPr>
        <w:ind w:left="720" w:firstLine="720"/>
        <w:jc w:val="left"/>
        <w:rPr>
          <w:color w:val="000000"/>
          <w:highlight w:val="white"/>
          <w:lang w:val="en-US" w:eastAsia="fi-FI"/>
        </w:rPr>
        <w:pPrChange w:id="1710" w:author="Tuomainen Mika" w:date="2014-04-03T23:55:00Z">
          <w:pPr>
            <w:autoSpaceDE w:val="0"/>
            <w:autoSpaceDN w:val="0"/>
            <w:adjustRightInd w:val="0"/>
            <w:ind w:firstLine="720"/>
          </w:pPr>
        </w:pPrChange>
      </w:pPr>
      <w:r w:rsidRPr="0038571B">
        <w:rPr>
          <w:color w:val="0000FF"/>
          <w:highlight w:val="white"/>
          <w:lang w:val="en-US" w:eastAsia="fi-FI"/>
        </w:rPr>
        <w:lastRenderedPageBreak/>
        <w:t>&lt;</w:t>
      </w:r>
      <w:r w:rsidRPr="0038571B">
        <w:rPr>
          <w:highlight w:val="white"/>
          <w:lang w:val="en-US" w:eastAsia="fi-FI"/>
        </w:rPr>
        <w:t>assignedAuthor</w:t>
      </w:r>
      <w:r w:rsidRPr="0038571B">
        <w:rPr>
          <w:color w:val="0000FF"/>
          <w:highlight w:val="white"/>
          <w:lang w:val="en-US" w:eastAsia="fi-FI"/>
        </w:rPr>
        <w:t>&gt;</w:t>
      </w:r>
    </w:p>
    <w:p w:rsidR="003E639A" w:rsidRDefault="003E639A">
      <w:pPr>
        <w:ind w:left="1440" w:firstLine="720"/>
        <w:jc w:val="left"/>
        <w:rPr>
          <w:highlight w:val="white"/>
          <w:lang w:val="en-US" w:eastAsia="fi-FI"/>
        </w:rPr>
        <w:pPrChange w:id="1711" w:author="Tuomainen Mika" w:date="2014-04-03T23:56: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id</w:t>
      </w:r>
      <w:ins w:id="1712" w:author="Tuomainen Mika" w:date="2014-04-03T23:56:00Z">
        <w:r w:rsidR="00721F6F">
          <w:rPr>
            <w:color w:val="800000"/>
            <w:highlight w:val="white"/>
            <w:lang w:val="en-US" w:eastAsia="fi-FI"/>
          </w:rPr>
          <w:t xml:space="preserve"> </w:t>
        </w:r>
      </w:ins>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Del="00721F6F" w:rsidRDefault="003E639A">
      <w:pPr>
        <w:ind w:left="1440" w:firstLine="720"/>
        <w:jc w:val="left"/>
        <w:rPr>
          <w:del w:id="1713" w:author="Tuomainen Mika" w:date="2014-04-03T23:56:00Z"/>
          <w:color w:val="000000"/>
          <w:highlight w:val="white"/>
          <w:lang w:val="en-US" w:eastAsia="fi-FI"/>
        </w:rPr>
        <w:pPrChange w:id="1714" w:author="Tuomainen Mika" w:date="2014-04-03T23:56: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ins w:id="1715" w:author="Tuomainen Mika" w:date="2014-04-03T23:56:00Z">
        <w:r w:rsidR="00721F6F">
          <w:rPr>
            <w:color w:val="0000FF"/>
            <w:highlight w:val="white"/>
            <w:lang w:val="en-US" w:eastAsia="fi-FI"/>
          </w:rPr>
          <w:tab/>
        </w:r>
      </w:ins>
      <w:del w:id="1716" w:author="Tuomainen Mika" w:date="2014-04-03T23:56:00Z">
        <w:r w:rsidRPr="0038571B" w:rsidDel="00721F6F">
          <w:rPr>
            <w:color w:val="000000"/>
            <w:highlight w:val="white"/>
            <w:lang w:val="en-US" w:eastAsia="fi-FI"/>
          </w:rPr>
          <w:tab/>
        </w:r>
      </w:del>
    </w:p>
    <w:p w:rsidR="003E639A" w:rsidRPr="006232BA" w:rsidRDefault="003E639A">
      <w:pPr>
        <w:ind w:left="1440" w:firstLine="720"/>
        <w:jc w:val="left"/>
        <w:rPr>
          <w:highlight w:val="white"/>
          <w:lang w:val="en-US" w:eastAsia="fi-FI"/>
        </w:rPr>
        <w:pPrChange w:id="1717" w:author="Tuomainen Mika" w:date="2014-04-03T23:56:00Z">
          <w:pPr>
            <w:autoSpaceDE w:val="0"/>
            <w:autoSpaceDN w:val="0"/>
            <w:adjustRightInd w:val="0"/>
            <w:ind w:firstLine="720"/>
          </w:pPr>
        </w:pPrChange>
      </w:pP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rsidR="003E639A" w:rsidRPr="00511831" w:rsidDel="00721F6F" w:rsidRDefault="003E639A">
      <w:pPr>
        <w:ind w:left="2160" w:firstLine="720"/>
        <w:jc w:val="left"/>
        <w:rPr>
          <w:del w:id="1718" w:author="Tuomainen Mika" w:date="2014-04-03T23:56:00Z"/>
          <w:color w:val="0000FF"/>
          <w:highlight w:val="white"/>
          <w:lang w:val="en-US" w:eastAsia="fi-FI"/>
        </w:rPr>
        <w:pPrChange w:id="1719" w:author="Tuomainen Mika" w:date="2014-04-03T23:56:00Z">
          <w:pPr>
            <w:autoSpaceDE w:val="0"/>
            <w:autoSpaceDN w:val="0"/>
            <w:adjustRightInd w:val="0"/>
            <w:ind w:firstLine="720"/>
          </w:pPr>
        </w:pPrChange>
      </w:pPr>
      <w:r w:rsidRPr="00511831">
        <w:rPr>
          <w:color w:val="0000FF"/>
          <w:highlight w:val="white"/>
          <w:lang w:val="en-US" w:eastAsia="fi-FI"/>
          <w:rPrChange w:id="1720" w:author="Tuomainen Mika" w:date="2014-04-23T14:58:00Z">
            <w:rPr>
              <w:rFonts w:ascii="Arial" w:hAnsi="Arial" w:cs="Arial"/>
              <w:color w:val="0000FF"/>
              <w:highlight w:val="white"/>
              <w:lang w:val="en-US" w:eastAsia="fi-FI"/>
            </w:rPr>
          </w:rPrChange>
        </w:rPr>
        <w:t>&lt;</w:t>
      </w:r>
      <w:r w:rsidRPr="00511831">
        <w:rPr>
          <w:color w:val="800000"/>
          <w:highlight w:val="white"/>
          <w:lang w:val="en-US" w:eastAsia="fi-FI"/>
          <w:rPrChange w:id="1721"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1722" w:author="Tuomainen Mika" w:date="2014-04-23T14:58:00Z">
            <w:rPr>
              <w:rFonts w:ascii="Arial" w:hAnsi="Arial" w:cs="Arial"/>
              <w:color w:val="0000FF"/>
              <w:highlight w:val="white"/>
              <w:lang w:val="en-US" w:eastAsia="fi-FI"/>
            </w:rPr>
          </w:rPrChange>
        </w:rPr>
        <w:t>&gt;</w:t>
      </w:r>
      <w:r w:rsidRPr="00511831">
        <w:rPr>
          <w:highlight w:val="white"/>
          <w:lang w:val="en-US" w:eastAsia="fi-FI"/>
          <w:rPrChange w:id="1723" w:author="Tuomainen Mika" w:date="2014-04-23T14:58:00Z">
            <w:rPr>
              <w:rFonts w:ascii="Arial" w:hAnsi="Arial" w:cs="Arial"/>
              <w:color w:val="000000"/>
              <w:highlight w:val="white"/>
              <w:lang w:val="en-US" w:eastAsia="fi-FI"/>
            </w:rPr>
          </w:rPrChange>
        </w:rPr>
        <w:t>Y-Y sairaanhoitopiiri os 13</w:t>
      </w:r>
      <w:r w:rsidRPr="00511831">
        <w:rPr>
          <w:color w:val="0000FF"/>
          <w:highlight w:val="white"/>
          <w:lang w:val="en-US" w:eastAsia="fi-FI"/>
          <w:rPrChange w:id="1724" w:author="Tuomainen Mika" w:date="2014-04-23T14:58:00Z">
            <w:rPr>
              <w:rFonts w:ascii="Arial" w:hAnsi="Arial" w:cs="Arial"/>
              <w:color w:val="0000FF"/>
              <w:highlight w:val="white"/>
              <w:lang w:val="en-US" w:eastAsia="fi-FI"/>
            </w:rPr>
          </w:rPrChange>
        </w:rPr>
        <w:t>&lt;/</w:t>
      </w:r>
      <w:r w:rsidRPr="00511831">
        <w:rPr>
          <w:color w:val="800000"/>
          <w:highlight w:val="white"/>
          <w:lang w:val="en-US" w:eastAsia="fi-FI"/>
          <w:rPrChange w:id="1725"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1726" w:author="Tuomainen Mika" w:date="2014-04-23T14:58:00Z">
            <w:rPr>
              <w:rFonts w:ascii="Arial" w:hAnsi="Arial" w:cs="Arial"/>
              <w:color w:val="0000FF"/>
              <w:highlight w:val="white"/>
              <w:lang w:val="en-US" w:eastAsia="fi-FI"/>
            </w:rPr>
          </w:rPrChange>
        </w:rPr>
        <w:t>&gt;</w:t>
      </w:r>
    </w:p>
    <w:p w:rsidR="00721F6F" w:rsidRPr="00511831" w:rsidRDefault="00721F6F">
      <w:pPr>
        <w:ind w:left="2160" w:firstLine="720"/>
        <w:jc w:val="left"/>
        <w:rPr>
          <w:ins w:id="1727" w:author="Tuomainen Mika" w:date="2014-04-03T23:56:00Z"/>
          <w:highlight w:val="white"/>
          <w:lang w:val="en-US" w:eastAsia="fi-FI"/>
          <w:rPrChange w:id="1728" w:author="Tuomainen Mika" w:date="2014-04-23T14:58:00Z">
            <w:rPr>
              <w:ins w:id="1729" w:author="Tuomainen Mika" w:date="2014-04-03T23:56:00Z"/>
              <w:rFonts w:ascii="Arial" w:hAnsi="Arial" w:cs="Arial"/>
              <w:color w:val="000000"/>
              <w:highlight w:val="white"/>
              <w:lang w:val="en-US" w:eastAsia="fi-FI"/>
            </w:rPr>
          </w:rPrChange>
        </w:rPr>
        <w:pPrChange w:id="1730" w:author="Tuomainen Mika" w:date="2014-04-03T23:56:00Z">
          <w:pPr>
            <w:autoSpaceDE w:val="0"/>
            <w:autoSpaceDN w:val="0"/>
            <w:adjustRightInd w:val="0"/>
            <w:ind w:firstLine="720"/>
          </w:pPr>
        </w:pPrChange>
      </w:pPr>
      <w:ins w:id="1731" w:author="Tuomainen Mika" w:date="2014-04-03T23:56:00Z">
        <w:r w:rsidRPr="00511831">
          <w:rPr>
            <w:color w:val="0000FF"/>
            <w:highlight w:val="white"/>
            <w:lang w:val="en-US" w:eastAsia="fi-FI"/>
          </w:rPr>
          <w:tab/>
        </w:r>
        <w:r w:rsidRPr="00511831">
          <w:rPr>
            <w:color w:val="0000FF"/>
            <w:highlight w:val="white"/>
            <w:lang w:val="en-US" w:eastAsia="fi-FI"/>
          </w:rPr>
          <w:tab/>
        </w:r>
      </w:ins>
    </w:p>
    <w:p w:rsidR="003E639A" w:rsidRDefault="003E639A">
      <w:pPr>
        <w:ind w:left="1440" w:firstLine="720"/>
        <w:jc w:val="left"/>
        <w:rPr>
          <w:color w:val="000000"/>
          <w:highlight w:val="white"/>
          <w:lang w:val="en-US" w:eastAsia="fi-FI"/>
        </w:rPr>
        <w:pPrChange w:id="1732" w:author="Tuomainen Mika" w:date="2014-04-03T23:56: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511831" w:rsidRDefault="003E639A">
      <w:pPr>
        <w:ind w:left="720" w:firstLine="720"/>
        <w:jc w:val="left"/>
        <w:rPr>
          <w:color w:val="000000"/>
          <w:highlight w:val="white"/>
          <w:lang w:eastAsia="fi-FI"/>
          <w:rPrChange w:id="1733" w:author="Tuomainen Mika" w:date="2014-04-10T22:55:00Z">
            <w:rPr>
              <w:rFonts w:ascii="Arial" w:hAnsi="Arial" w:cs="Arial"/>
              <w:color w:val="000000"/>
              <w:highlight w:val="white"/>
              <w:lang w:eastAsia="fi-FI"/>
            </w:rPr>
          </w:rPrChange>
        </w:rPr>
        <w:pPrChange w:id="1734" w:author="Tuomainen Mika" w:date="2014-04-03T23:56:00Z">
          <w:pPr>
            <w:autoSpaceDE w:val="0"/>
            <w:autoSpaceDN w:val="0"/>
            <w:adjustRightInd w:val="0"/>
            <w:ind w:firstLine="720"/>
          </w:pPr>
        </w:pPrChange>
      </w:pPr>
      <w:r w:rsidRPr="00511831">
        <w:rPr>
          <w:color w:val="0000FF"/>
          <w:highlight w:val="white"/>
          <w:lang w:eastAsia="fi-FI"/>
          <w:rPrChange w:id="1735" w:author="Tuomainen Mika" w:date="2014-04-10T22:55:00Z">
            <w:rPr>
              <w:rFonts w:ascii="Arial" w:hAnsi="Arial" w:cs="Arial"/>
              <w:color w:val="0000FF"/>
              <w:highlight w:val="white"/>
              <w:lang w:eastAsia="fi-FI"/>
            </w:rPr>
          </w:rPrChange>
        </w:rPr>
        <w:t>&lt;/</w:t>
      </w:r>
      <w:r w:rsidRPr="00511831">
        <w:rPr>
          <w:highlight w:val="white"/>
          <w:lang w:eastAsia="fi-FI"/>
          <w:rPrChange w:id="1736" w:author="Tuomainen Mika" w:date="2014-04-10T22:55:00Z">
            <w:rPr>
              <w:rFonts w:ascii="Arial" w:hAnsi="Arial" w:cs="Arial"/>
              <w:color w:val="800000"/>
              <w:highlight w:val="white"/>
              <w:lang w:eastAsia="fi-FI"/>
            </w:rPr>
          </w:rPrChange>
        </w:rPr>
        <w:t>assignedAuthor</w:t>
      </w:r>
      <w:r w:rsidRPr="00511831">
        <w:rPr>
          <w:color w:val="0000FF"/>
          <w:highlight w:val="white"/>
          <w:lang w:eastAsia="fi-FI"/>
          <w:rPrChange w:id="1737" w:author="Tuomainen Mika" w:date="2014-04-10T22:55:00Z">
            <w:rPr>
              <w:rFonts w:ascii="Arial" w:hAnsi="Arial" w:cs="Arial"/>
              <w:color w:val="0000FF"/>
              <w:highlight w:val="white"/>
              <w:lang w:eastAsia="fi-FI"/>
            </w:rPr>
          </w:rPrChange>
        </w:rPr>
        <w:t>&gt;</w:t>
      </w:r>
    </w:p>
    <w:p w:rsidR="003E639A" w:rsidRPr="00511831" w:rsidRDefault="003E639A">
      <w:pPr>
        <w:ind w:firstLine="720"/>
        <w:jc w:val="left"/>
        <w:rPr>
          <w:color w:val="000000"/>
          <w:highlight w:val="white"/>
          <w:lang w:eastAsia="fi-FI"/>
          <w:rPrChange w:id="1738" w:author="Tuomainen Mika" w:date="2014-04-10T22:55:00Z">
            <w:rPr>
              <w:rFonts w:ascii="Arial" w:hAnsi="Arial" w:cs="Arial"/>
              <w:color w:val="000000"/>
              <w:highlight w:val="white"/>
              <w:lang w:eastAsia="fi-FI"/>
            </w:rPr>
          </w:rPrChange>
        </w:rPr>
        <w:pPrChange w:id="1739" w:author="Tuomainen Mika" w:date="2014-04-03T23:56:00Z">
          <w:pPr>
            <w:autoSpaceDE w:val="0"/>
            <w:autoSpaceDN w:val="0"/>
            <w:adjustRightInd w:val="0"/>
          </w:pPr>
        </w:pPrChange>
      </w:pPr>
      <w:r w:rsidRPr="00511831">
        <w:rPr>
          <w:color w:val="0000FF"/>
          <w:highlight w:val="white"/>
          <w:lang w:eastAsia="fi-FI"/>
          <w:rPrChange w:id="1740" w:author="Tuomainen Mika" w:date="2014-04-10T22:55:00Z">
            <w:rPr>
              <w:rFonts w:ascii="Arial" w:hAnsi="Arial" w:cs="Arial"/>
              <w:color w:val="0000FF"/>
              <w:highlight w:val="white"/>
              <w:lang w:eastAsia="fi-FI"/>
            </w:rPr>
          </w:rPrChange>
        </w:rPr>
        <w:t>&lt;/</w:t>
      </w:r>
      <w:r w:rsidRPr="00511831">
        <w:rPr>
          <w:highlight w:val="white"/>
          <w:lang w:eastAsia="fi-FI"/>
          <w:rPrChange w:id="1741" w:author="Tuomainen Mika" w:date="2014-04-10T22:55:00Z">
            <w:rPr>
              <w:rFonts w:ascii="Arial" w:hAnsi="Arial" w:cs="Arial"/>
              <w:color w:val="800000"/>
              <w:highlight w:val="white"/>
              <w:lang w:eastAsia="fi-FI"/>
            </w:rPr>
          </w:rPrChange>
        </w:rPr>
        <w:t>author</w:t>
      </w:r>
      <w:r w:rsidRPr="00511831">
        <w:rPr>
          <w:color w:val="0000FF"/>
          <w:highlight w:val="white"/>
          <w:lang w:eastAsia="fi-FI"/>
          <w:rPrChange w:id="1742" w:author="Tuomainen Mika" w:date="2014-04-10T22:55:00Z">
            <w:rPr>
              <w:rFonts w:ascii="Arial" w:hAnsi="Arial" w:cs="Arial"/>
              <w:color w:val="0000FF"/>
              <w:highlight w:val="white"/>
              <w:lang w:eastAsia="fi-FI"/>
            </w:rPr>
          </w:rPrChange>
        </w:rPr>
        <w:t>&gt;</w:t>
      </w:r>
    </w:p>
    <w:p w:rsidR="003E639A" w:rsidRPr="00511831" w:rsidRDefault="003E639A">
      <w:pPr>
        <w:jc w:val="left"/>
        <w:rPr>
          <w:color w:val="000000"/>
          <w:highlight w:val="white"/>
          <w:lang w:eastAsia="fi-FI"/>
          <w:rPrChange w:id="1743" w:author="Tuomainen Mika" w:date="2014-04-10T22:55:00Z">
            <w:rPr>
              <w:rFonts w:ascii="Arial" w:hAnsi="Arial" w:cs="Arial"/>
              <w:color w:val="000000"/>
              <w:highlight w:val="white"/>
              <w:lang w:eastAsia="fi-FI"/>
            </w:rPr>
          </w:rPrChange>
        </w:rPr>
        <w:pPrChange w:id="1744" w:author="Tuomainen Mika" w:date="2014-04-03T23:55:00Z">
          <w:pPr>
            <w:autoSpaceDE w:val="0"/>
            <w:autoSpaceDN w:val="0"/>
            <w:adjustRightInd w:val="0"/>
          </w:pPr>
        </w:pPrChange>
      </w:pPr>
      <w:r w:rsidRPr="00511831">
        <w:rPr>
          <w:color w:val="0000FF"/>
          <w:highlight w:val="white"/>
          <w:lang w:eastAsia="fi-FI"/>
          <w:rPrChange w:id="1745" w:author="Tuomainen Mika" w:date="2014-04-10T22:55:00Z">
            <w:rPr>
              <w:rFonts w:ascii="Arial" w:hAnsi="Arial" w:cs="Arial"/>
              <w:color w:val="0000FF"/>
              <w:highlight w:val="white"/>
              <w:lang w:eastAsia="fi-FI"/>
            </w:rPr>
          </w:rPrChange>
        </w:rPr>
        <w:t>&lt;/</w:t>
      </w:r>
      <w:r w:rsidRPr="00511831">
        <w:rPr>
          <w:highlight w:val="white"/>
          <w:lang w:eastAsia="fi-FI"/>
          <w:rPrChange w:id="1746" w:author="Tuomainen Mika" w:date="2014-04-10T22:55:00Z">
            <w:rPr>
              <w:rFonts w:ascii="Arial" w:hAnsi="Arial" w:cs="Arial"/>
              <w:color w:val="800000"/>
              <w:highlight w:val="white"/>
              <w:lang w:eastAsia="fi-FI"/>
            </w:rPr>
          </w:rPrChange>
        </w:rPr>
        <w:t>observation</w:t>
      </w:r>
      <w:r w:rsidRPr="00511831">
        <w:rPr>
          <w:color w:val="0000FF"/>
          <w:highlight w:val="white"/>
          <w:lang w:eastAsia="fi-FI"/>
          <w:rPrChange w:id="1747" w:author="Tuomainen Mika" w:date="2014-04-10T22:55:00Z">
            <w:rPr>
              <w:rFonts w:ascii="Arial" w:hAnsi="Arial" w:cs="Arial"/>
              <w:color w:val="0000FF"/>
              <w:highlight w:val="white"/>
              <w:lang w:eastAsia="fi-FI"/>
            </w:rPr>
          </w:rPrChange>
        </w:rPr>
        <w:t>&gt;</w:t>
      </w:r>
    </w:p>
    <w:p w:rsidR="003E639A" w:rsidRPr="00511831" w:rsidRDefault="003E639A" w:rsidP="00721F6F">
      <w:pPr>
        <w:jc w:val="left"/>
      </w:pPr>
      <w:r w:rsidRPr="00511831">
        <w:rPr>
          <w:color w:val="0000FF"/>
          <w:highlight w:val="white"/>
          <w:lang w:eastAsia="fi-FI"/>
          <w:rPrChange w:id="1748" w:author="Tuomainen Mika" w:date="2014-04-10T22:55:00Z">
            <w:rPr>
              <w:rFonts w:ascii="Arial" w:hAnsi="Arial" w:cs="Arial"/>
              <w:color w:val="0000FF"/>
              <w:highlight w:val="white"/>
              <w:lang w:eastAsia="fi-FI"/>
            </w:rPr>
          </w:rPrChange>
        </w:rPr>
        <w:t>&lt;/</w:t>
      </w:r>
      <w:r w:rsidRPr="00511831">
        <w:rPr>
          <w:highlight w:val="white"/>
          <w:lang w:eastAsia="fi-FI"/>
          <w:rPrChange w:id="1749" w:author="Tuomainen Mika" w:date="2014-04-10T22:55:00Z">
            <w:rPr>
              <w:rFonts w:ascii="Arial" w:hAnsi="Arial" w:cs="Arial"/>
              <w:color w:val="800000"/>
              <w:highlight w:val="white"/>
              <w:lang w:eastAsia="fi-FI"/>
            </w:rPr>
          </w:rPrChange>
        </w:rPr>
        <w:t>entry</w:t>
      </w:r>
      <w:r w:rsidRPr="00511831">
        <w:rPr>
          <w:color w:val="0000FF"/>
          <w:highlight w:val="white"/>
          <w:lang w:eastAsia="fi-FI"/>
          <w:rPrChange w:id="1750" w:author="Tuomainen Mika" w:date="2014-04-10T22:55:00Z">
            <w:rPr>
              <w:rFonts w:ascii="Arial" w:hAnsi="Arial" w:cs="Arial"/>
              <w:color w:val="0000FF"/>
              <w:highlight w:val="white"/>
              <w:lang w:eastAsia="fi-FI"/>
            </w:rPr>
          </w:rPrChange>
        </w:rPr>
        <w:t>&gt;</w:t>
      </w:r>
    </w:p>
    <w:p w:rsidR="003E639A" w:rsidRPr="00511831" w:rsidDel="00721F6F" w:rsidRDefault="003E639A" w:rsidP="00CC1036">
      <w:pPr>
        <w:rPr>
          <w:del w:id="1751" w:author="Tuomainen Mika" w:date="2014-04-03T23:56:00Z"/>
        </w:rPr>
      </w:pPr>
    </w:p>
    <w:p w:rsidR="003E639A" w:rsidRPr="00511831" w:rsidRDefault="003E639A" w:rsidP="00CC1036"/>
    <w:p w:rsidR="003E639A" w:rsidRDefault="003E639A" w:rsidP="00CC1036">
      <w:pPr>
        <w:rPr>
          <w:ins w:id="1752" w:author="Tuomainen Mika" w:date="2014-04-03T23:56:00Z"/>
        </w:rPr>
      </w:pPr>
      <w:r>
        <w:t>Huomaa: II:n root:issa (OID) asiakirjat ovat organisaation alla solmuluokassa 11.</w:t>
      </w:r>
    </w:p>
    <w:p w:rsidR="00721F6F" w:rsidRDefault="00721F6F" w:rsidP="00CC1036">
      <w:pPr>
        <w:rPr>
          <w:ins w:id="1753" w:author="Tuomainen Mika" w:date="2014-04-11T14:08:00Z"/>
        </w:rPr>
      </w:pPr>
    </w:p>
    <w:p w:rsidR="00A64CFC" w:rsidRDefault="00A64CFC" w:rsidP="00A64CFC">
      <w:pPr>
        <w:pStyle w:val="Otsikko4"/>
        <w:rPr>
          <w:ins w:id="1754" w:author="Tuomainen Mika" w:date="2014-04-11T14:08:00Z"/>
        </w:rPr>
      </w:pPr>
      <w:ins w:id="1755" w:author="Tuomainen Mika" w:date="2014-04-11T14:08:00Z">
        <w:r>
          <w:t xml:space="preserve">Lähettävän järjestelmän </w:t>
        </w:r>
        <w:r w:rsidRPr="002450C6">
          <w:t>lähetteen OID-tunnus</w:t>
        </w:r>
        <w:r w:rsidRPr="00E50B11">
          <w:t>,</w:t>
        </w:r>
        <w:r>
          <w:t xml:space="preserve"> käsittelypäivämäärä, lähettävä laitos ja lähettävä lääkäri, String-muoto</w:t>
        </w:r>
      </w:ins>
    </w:p>
    <w:p w:rsidR="00A64CFC" w:rsidRDefault="00A64CFC" w:rsidP="00CC1036">
      <w:pPr>
        <w:rPr>
          <w:ins w:id="1756" w:author="Tuomainen Mika" w:date="2014-04-11T14:09:00Z"/>
        </w:rPr>
      </w:pPr>
    </w:p>
    <w:p w:rsidR="00A64CFC" w:rsidRDefault="00CA1FAD" w:rsidP="00A64CFC">
      <w:pPr>
        <w:rPr>
          <w:ins w:id="1757" w:author="Tuomainen Mika" w:date="2014-04-11T14:09:00Z"/>
        </w:rPr>
      </w:pPr>
      <w:ins w:id="1758" w:author="Tuomainen Mika" w:date="2014-04-11T14:09:00Z">
        <w:r>
          <w:t xml:space="preserve">Kenttäkoodi: </w:t>
        </w:r>
        <w:r w:rsidR="00A64CFC">
          <w:t>41</w:t>
        </w:r>
        <w:r w:rsidR="00A64CFC">
          <w:tab/>
          <w:t xml:space="preserve">koodisto: 1.2.246.537.6.12.2002.124 </w:t>
        </w:r>
      </w:ins>
    </w:p>
    <w:p w:rsidR="00A64CFC" w:rsidRDefault="00A64CFC" w:rsidP="00A64CFC">
      <w:pPr>
        <w:rPr>
          <w:ins w:id="1759" w:author="Tuomainen Mika" w:date="2014-04-11T14:09:00Z"/>
        </w:rPr>
      </w:pPr>
    </w:p>
    <w:p w:rsidR="00A64CFC" w:rsidRPr="00CB573B" w:rsidRDefault="00A64CFC" w:rsidP="00A64CFC">
      <w:pPr>
        <w:rPr>
          <w:ins w:id="1760" w:author="Tuomainen Mika" w:date="2014-04-11T14:09:00Z"/>
        </w:rPr>
      </w:pPr>
      <w:ins w:id="1761" w:author="Tuomainen Mika" w:date="2014-04-11T14:10:00Z">
        <w:r>
          <w:t>Tämä lähetteen</w:t>
        </w:r>
        <w:r w:rsidR="00CA1FAD">
          <w:t xml:space="preserve"> tunn</w:t>
        </w:r>
      </w:ins>
      <w:ins w:id="1762" w:author="Tuomainen Mika" w:date="2014-04-11T14:19:00Z">
        <w:r w:rsidR="00CA1FAD">
          <w:t xml:space="preserve">isteen string-muotoinen kenttä </w:t>
        </w:r>
      </w:ins>
      <w:ins w:id="1763" w:author="Tuomainen Mika" w:date="2014-04-11T14:09:00Z">
        <w:r>
          <w:t xml:space="preserve">vastaa PikaXML-määrityksen </w:t>
        </w:r>
        <w:r w:rsidRPr="00CB573B">
          <w:t>SNDR_REF_ID</w:t>
        </w:r>
        <w:r>
          <w:t xml:space="preserve">-kenttää. </w:t>
        </w:r>
      </w:ins>
    </w:p>
    <w:p w:rsidR="00A64CFC" w:rsidRDefault="00A64CFC" w:rsidP="00A64CFC">
      <w:pPr>
        <w:rPr>
          <w:ins w:id="1764" w:author="Tuomainen Mika" w:date="2014-04-11T14:09:00Z"/>
        </w:rPr>
      </w:pPr>
    </w:p>
    <w:p w:rsidR="00A64CFC" w:rsidRPr="00CB573B" w:rsidRDefault="00A64CFC" w:rsidP="00A64CFC">
      <w:pPr>
        <w:rPr>
          <w:ins w:id="1765" w:author="Tuomainen Mika" w:date="2014-04-11T14:12:00Z"/>
        </w:rPr>
      </w:pPr>
      <w:ins w:id="1766" w:author="Tuomainen Mika" w:date="2014-04-11T14:12:00Z">
        <w:r>
          <w:t xml:space="preserve">Kenttä on tarkoitettu käytettäväksi niissä yhteyksissä, joissa ei pystytä tuottamaan </w:t>
        </w:r>
        <w:r w:rsidRPr="00AF04CE">
          <w:t>(yksikäsitteistä) OID</w:t>
        </w:r>
        <w:r>
          <w:t xml:space="preserve">-tunnusta, jolloin CDA-rakenteessa tulee käyttää tätä kenttää, eikä luvussa 2.3.1.5 kuvattua kenttää.  </w:t>
        </w:r>
      </w:ins>
    </w:p>
    <w:p w:rsidR="00A64CFC" w:rsidRDefault="00A64CFC" w:rsidP="00A64CFC">
      <w:pPr>
        <w:rPr>
          <w:ins w:id="1767" w:author="Tuomainen Mika" w:date="2014-04-11T14:12:00Z"/>
        </w:rPr>
      </w:pPr>
    </w:p>
    <w:p w:rsidR="00A64CFC" w:rsidRDefault="00A64CFC" w:rsidP="00A64CFC">
      <w:pPr>
        <w:rPr>
          <w:ins w:id="1768" w:author="Tuomainen Mika" w:date="2014-04-11T14:12:00Z"/>
        </w:rPr>
      </w:pPr>
      <w:ins w:id="1769" w:author="Tuomainen Mika" w:date="2014-04-11T14:12:00Z">
        <w:r>
          <w:lastRenderedPageBreak/>
          <w:t>String-muotoinen tunnus ilmoitetaan value-elementissä tietotyypillä ST ja päivämäärä elementissä effectiveTime attribuutilla value. Lähettävä laitos ja lääkäri ilmoitetaan elementissä author.</w:t>
        </w:r>
      </w:ins>
    </w:p>
    <w:p w:rsidR="00A64CFC" w:rsidRDefault="00A64CFC" w:rsidP="00A64CFC">
      <w:pPr>
        <w:rPr>
          <w:ins w:id="1770" w:author="Tuomainen Mika" w:date="2014-04-11T14:09:00Z"/>
        </w:rPr>
      </w:pPr>
    </w:p>
    <w:p w:rsidR="00A64CFC" w:rsidRDefault="00A64CFC" w:rsidP="00A64CFC">
      <w:pPr>
        <w:rPr>
          <w:ins w:id="1771" w:author="Tuomainen Mika" w:date="2014-04-11T14:09:00Z"/>
        </w:rPr>
      </w:pPr>
    </w:p>
    <w:p w:rsidR="00A64CFC" w:rsidRPr="00001B2A" w:rsidRDefault="00A64CFC" w:rsidP="00A64CFC">
      <w:pPr>
        <w:jc w:val="left"/>
        <w:rPr>
          <w:ins w:id="1772" w:author="Tuomainen Mika" w:date="2014-04-11T14:09:00Z"/>
          <w:color w:val="000000"/>
          <w:highlight w:val="white"/>
          <w:lang w:eastAsia="fi-FI"/>
        </w:rPr>
      </w:pPr>
      <w:ins w:id="1773" w:author="Tuomainen Mika" w:date="2014-04-11T14:09:00Z">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ins>
    </w:p>
    <w:p w:rsidR="00A64CFC" w:rsidRPr="00A50E2C" w:rsidRDefault="00A64CFC" w:rsidP="00A64CFC">
      <w:pPr>
        <w:jc w:val="left"/>
        <w:rPr>
          <w:ins w:id="1774" w:author="Tuomainen Mika" w:date="2014-04-11T14:09:00Z"/>
          <w:color w:val="000000"/>
          <w:highlight w:val="white"/>
          <w:lang w:eastAsia="fi-FI"/>
        </w:rPr>
      </w:pPr>
      <w:ins w:id="1775" w:author="Tuomainen Mika" w:date="2014-04-11T14:09:00Z">
        <w:r w:rsidRPr="00A50E2C">
          <w:rPr>
            <w:color w:val="0000FF"/>
            <w:highlight w:val="white"/>
            <w:lang w:eastAsia="fi-FI"/>
          </w:rPr>
          <w:t>&lt;</w:t>
        </w:r>
        <w:r w:rsidRPr="00A50E2C">
          <w:rPr>
            <w:color w:val="800000"/>
            <w:highlight w:val="white"/>
            <w:lang w:eastAsia="fi-FI"/>
          </w:rPr>
          <w:t>observation</w:t>
        </w:r>
        <w:r w:rsidRPr="00A50E2C">
          <w:rPr>
            <w:highlight w:val="white"/>
            <w:lang w:eastAsia="fi-FI"/>
          </w:rPr>
          <w:t xml:space="preserve"> classCode</w:t>
        </w:r>
        <w:r w:rsidRPr="00A50E2C">
          <w:rPr>
            <w:color w:val="0000FF"/>
            <w:highlight w:val="white"/>
            <w:lang w:eastAsia="fi-FI"/>
          </w:rPr>
          <w:t>="</w:t>
        </w:r>
        <w:r w:rsidRPr="00A50E2C">
          <w:rPr>
            <w:color w:val="000000"/>
            <w:highlight w:val="white"/>
            <w:lang w:eastAsia="fi-FI"/>
          </w:rPr>
          <w:t>OBS</w:t>
        </w:r>
        <w:r w:rsidRPr="00A50E2C">
          <w:rPr>
            <w:color w:val="0000FF"/>
            <w:highlight w:val="white"/>
            <w:lang w:eastAsia="fi-FI"/>
          </w:rPr>
          <w:t>"</w:t>
        </w:r>
        <w:r w:rsidRPr="00A50E2C">
          <w:rPr>
            <w:highlight w:val="white"/>
            <w:lang w:eastAsia="fi-FI"/>
          </w:rPr>
          <w:t xml:space="preserve"> moodCode</w:t>
        </w:r>
        <w:r w:rsidRPr="00A50E2C">
          <w:rPr>
            <w:color w:val="0000FF"/>
            <w:highlight w:val="white"/>
            <w:lang w:eastAsia="fi-FI"/>
          </w:rPr>
          <w:t>="</w:t>
        </w:r>
        <w:r w:rsidRPr="00A50E2C">
          <w:rPr>
            <w:color w:val="000000"/>
            <w:highlight w:val="white"/>
            <w:lang w:eastAsia="fi-FI"/>
          </w:rPr>
          <w:t>EVN</w:t>
        </w:r>
        <w:r w:rsidRPr="00A50E2C">
          <w:rPr>
            <w:color w:val="0000FF"/>
            <w:highlight w:val="white"/>
            <w:lang w:eastAsia="fi-FI"/>
          </w:rPr>
          <w:t>"&gt;</w:t>
        </w:r>
      </w:ins>
    </w:p>
    <w:p w:rsidR="00A64CFC" w:rsidRPr="006E3535" w:rsidRDefault="00A64CFC" w:rsidP="00A64CFC">
      <w:pPr>
        <w:ind w:firstLine="720"/>
        <w:jc w:val="left"/>
        <w:rPr>
          <w:ins w:id="1776" w:author="Tuomainen Mika" w:date="2014-04-11T14:09:00Z"/>
          <w:highlight w:val="white"/>
          <w:lang w:val="en-US" w:eastAsia="fi-FI"/>
        </w:rPr>
      </w:pPr>
      <w:ins w:id="1777" w:author="Tuomainen Mika" w:date="2014-04-11T14:09:00Z">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2</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ins>
    </w:p>
    <w:p w:rsidR="00A64CFC" w:rsidRPr="006E3535" w:rsidRDefault="00A64CFC" w:rsidP="00A64CFC">
      <w:pPr>
        <w:ind w:firstLine="720"/>
        <w:jc w:val="left"/>
        <w:rPr>
          <w:ins w:id="1778" w:author="Tuomainen Mika" w:date="2014-04-11T14:09:00Z"/>
          <w:color w:val="000000"/>
          <w:highlight w:val="white"/>
          <w:lang w:val="en-US" w:eastAsia="fi-FI"/>
        </w:rPr>
      </w:pPr>
      <w:ins w:id="1779" w:author="Tuomainen Mika" w:date="2014-04-11T14:09:00Z">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ins>
    </w:p>
    <w:p w:rsidR="00A64CFC" w:rsidRPr="006E3535" w:rsidRDefault="00A64CFC" w:rsidP="00A64CFC">
      <w:pPr>
        <w:ind w:left="720"/>
        <w:jc w:val="left"/>
        <w:rPr>
          <w:ins w:id="1780" w:author="Tuomainen Mika" w:date="2014-04-11T14:09:00Z"/>
          <w:highlight w:val="white"/>
          <w:lang w:val="en-US" w:eastAsia="fi-FI"/>
        </w:rPr>
      </w:pPr>
      <w:ins w:id="1781" w:author="Tuomainen Mika" w:date="2014-04-11T14:09:00Z">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1.2.246.537.10.2093120.2003.11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2003.306</w:t>
        </w:r>
        <w:r w:rsidRPr="0038571B">
          <w:rPr>
            <w:color w:val="0000FF"/>
            <w:highlight w:val="white"/>
            <w:lang w:val="en-US" w:eastAsia="fi-FI"/>
          </w:rPr>
          <w:t>"/&gt;</w:t>
        </w:r>
      </w:ins>
    </w:p>
    <w:p w:rsidR="00A64CFC" w:rsidRPr="006E3535" w:rsidRDefault="00A64CFC" w:rsidP="00A64CFC">
      <w:pPr>
        <w:ind w:firstLine="720"/>
        <w:jc w:val="left"/>
        <w:rPr>
          <w:ins w:id="1782" w:author="Tuomainen Mika" w:date="2014-04-11T14:09:00Z"/>
          <w:color w:val="000000"/>
          <w:highlight w:val="white"/>
          <w:lang w:val="en-US" w:eastAsia="fi-FI"/>
        </w:rPr>
      </w:pPr>
      <w:ins w:id="1783" w:author="Tuomainen Mika" w:date="2014-04-11T14:09:00Z">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ins>
    </w:p>
    <w:p w:rsidR="00A64CFC" w:rsidRDefault="00A64CFC" w:rsidP="00A64CFC">
      <w:pPr>
        <w:ind w:left="1440"/>
        <w:jc w:val="left"/>
        <w:rPr>
          <w:ins w:id="1784" w:author="Tuomainen Mika" w:date="2014-04-11T14:09:00Z"/>
          <w:highlight w:val="white"/>
          <w:lang w:val="en-US" w:eastAsia="fi-FI"/>
        </w:rPr>
      </w:pPr>
      <w:ins w:id="1785" w:author="Tuomainen Mika" w:date="2014-04-11T14:09:00Z">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KAS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CE0EE0">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käsitellyt ammattihenkilö</w:t>
        </w:r>
        <w:r w:rsidRPr="0038571B">
          <w:rPr>
            <w:color w:val="0000FF"/>
            <w:highlight w:val="white"/>
            <w:lang w:val="en-US" w:eastAsia="fi-FI"/>
          </w:rPr>
          <w:t>"/&gt;</w:t>
        </w:r>
      </w:ins>
    </w:p>
    <w:p w:rsidR="00A64CFC" w:rsidRDefault="00A64CFC" w:rsidP="00A64CFC">
      <w:pPr>
        <w:ind w:left="720" w:firstLine="720"/>
        <w:jc w:val="left"/>
        <w:rPr>
          <w:ins w:id="1786" w:author="Tuomainen Mika" w:date="2014-04-11T14:09:00Z"/>
          <w:highlight w:val="white"/>
          <w:lang w:val="en-US" w:eastAsia="fi-FI"/>
        </w:rPr>
      </w:pPr>
      <w:ins w:id="1787" w:author="Tuomainen Mika" w:date="2014-04-11T14:09:00Z">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ins>
    </w:p>
    <w:p w:rsidR="00A64CFC" w:rsidRDefault="00A64CFC" w:rsidP="00A64CFC">
      <w:pPr>
        <w:ind w:left="720" w:firstLine="720"/>
        <w:jc w:val="left"/>
        <w:rPr>
          <w:ins w:id="1788" w:author="Tuomainen Mika" w:date="2014-04-11T14:09:00Z"/>
          <w:color w:val="000000"/>
          <w:highlight w:val="white"/>
          <w:lang w:val="en-US" w:eastAsia="fi-FI"/>
        </w:rPr>
      </w:pPr>
      <w:ins w:id="1789" w:author="Tuomainen Mika" w:date="2014-04-11T14:09:00Z">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ins>
    </w:p>
    <w:p w:rsidR="00A64CFC" w:rsidRDefault="00A64CFC" w:rsidP="00A64CFC">
      <w:pPr>
        <w:ind w:left="1440" w:firstLine="720"/>
        <w:jc w:val="left"/>
        <w:rPr>
          <w:ins w:id="1790" w:author="Tuomainen Mika" w:date="2014-04-11T14:09:00Z"/>
          <w:highlight w:val="white"/>
          <w:lang w:val="en-US" w:eastAsia="fi-FI"/>
        </w:rPr>
      </w:pPr>
      <w:ins w:id="1791" w:author="Tuomainen Mika" w:date="2014-04-11T14:09:00Z">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ins>
    </w:p>
    <w:p w:rsidR="00A64CFC" w:rsidRDefault="00A64CFC" w:rsidP="00A64CFC">
      <w:pPr>
        <w:ind w:left="1440" w:firstLine="720"/>
        <w:jc w:val="left"/>
        <w:rPr>
          <w:ins w:id="1792" w:author="Tuomainen Mika" w:date="2014-04-11T14:09:00Z"/>
          <w:color w:val="000000"/>
          <w:highlight w:val="white"/>
          <w:lang w:val="en-US" w:eastAsia="fi-FI"/>
        </w:rPr>
      </w:pPr>
      <w:ins w:id="1793" w:author="Tuomainen Mika" w:date="2014-04-11T14:09:00Z">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ins>
    </w:p>
    <w:p w:rsidR="00A64CFC" w:rsidRPr="00A64CFC" w:rsidRDefault="00A64CFC" w:rsidP="00A64CFC">
      <w:pPr>
        <w:jc w:val="left"/>
        <w:rPr>
          <w:ins w:id="1794" w:author="Tuomainen Mika" w:date="2014-04-11T14:09:00Z"/>
          <w:highlight w:val="white"/>
          <w:lang w:val="en-US" w:eastAsia="fi-FI"/>
          <w:rPrChange w:id="1795" w:author="Tuomainen Mika" w:date="2014-04-11T14:09:00Z">
            <w:rPr>
              <w:ins w:id="1796" w:author="Tuomainen Mika" w:date="2014-04-11T14:09:00Z"/>
              <w:highlight w:val="white"/>
              <w:lang w:eastAsia="fi-FI"/>
            </w:rPr>
          </w:rPrChange>
        </w:rPr>
      </w:pPr>
      <w:ins w:id="1797" w:author="Tuomainen Mika" w:date="2014-04-11T14:09:00Z">
        <w:r w:rsidRPr="0038571B">
          <w:rPr>
            <w:highlight w:val="white"/>
            <w:lang w:val="en-US" w:eastAsia="fi-FI"/>
          </w:rPr>
          <w:tab/>
        </w:r>
        <w:r w:rsidRPr="0038571B">
          <w:rPr>
            <w:highlight w:val="white"/>
            <w:lang w:val="en-US" w:eastAsia="fi-FI"/>
          </w:rPr>
          <w:tab/>
        </w:r>
        <w:r w:rsidRPr="0038571B">
          <w:rPr>
            <w:highlight w:val="white"/>
            <w:lang w:val="en-US" w:eastAsia="fi-FI"/>
          </w:rPr>
          <w:tab/>
        </w:r>
        <w:r w:rsidRPr="0038571B">
          <w:rPr>
            <w:highlight w:val="white"/>
            <w:lang w:val="en-US" w:eastAsia="fi-FI"/>
          </w:rPr>
          <w:tab/>
        </w:r>
        <w:r w:rsidRPr="00A64CFC">
          <w:rPr>
            <w:color w:val="0000FF"/>
            <w:highlight w:val="white"/>
            <w:lang w:val="en-US" w:eastAsia="fi-FI"/>
            <w:rPrChange w:id="1798" w:author="Tuomainen Mika" w:date="2014-04-11T14:09:00Z">
              <w:rPr>
                <w:color w:val="0000FF"/>
                <w:highlight w:val="white"/>
                <w:lang w:eastAsia="fi-FI"/>
              </w:rPr>
            </w:rPrChange>
          </w:rPr>
          <w:t>&lt;</w:t>
        </w:r>
        <w:r w:rsidRPr="00A64CFC">
          <w:rPr>
            <w:color w:val="800000"/>
            <w:highlight w:val="white"/>
            <w:lang w:val="en-US" w:eastAsia="fi-FI"/>
            <w:rPrChange w:id="1799" w:author="Tuomainen Mika" w:date="2014-04-11T14:09:00Z">
              <w:rPr>
                <w:color w:val="800000"/>
                <w:highlight w:val="white"/>
                <w:lang w:eastAsia="fi-FI"/>
              </w:rPr>
            </w:rPrChange>
          </w:rPr>
          <w:t>id</w:t>
        </w:r>
        <w:r w:rsidRPr="00A64CFC">
          <w:rPr>
            <w:color w:val="FF0000"/>
            <w:highlight w:val="white"/>
            <w:lang w:val="en-US" w:eastAsia="fi-FI"/>
            <w:rPrChange w:id="1800" w:author="Tuomainen Mika" w:date="2014-04-11T14:09:00Z">
              <w:rPr>
                <w:color w:val="FF0000"/>
                <w:highlight w:val="white"/>
                <w:lang w:eastAsia="fi-FI"/>
              </w:rPr>
            </w:rPrChange>
          </w:rPr>
          <w:t xml:space="preserve"> extension</w:t>
        </w:r>
        <w:r w:rsidRPr="00A64CFC">
          <w:rPr>
            <w:color w:val="0000FF"/>
            <w:highlight w:val="white"/>
            <w:lang w:val="en-US" w:eastAsia="fi-FI"/>
            <w:rPrChange w:id="1801" w:author="Tuomainen Mika" w:date="2014-04-11T14:09:00Z">
              <w:rPr>
                <w:color w:val="0000FF"/>
                <w:highlight w:val="white"/>
                <w:lang w:eastAsia="fi-FI"/>
              </w:rPr>
            </w:rPrChange>
          </w:rPr>
          <w:t>="</w:t>
        </w:r>
        <w:r w:rsidRPr="00A64CFC">
          <w:rPr>
            <w:highlight w:val="white"/>
            <w:lang w:val="en-US" w:eastAsia="fi-FI"/>
            <w:rPrChange w:id="1802" w:author="Tuomainen Mika" w:date="2014-04-11T14:09:00Z">
              <w:rPr>
                <w:highlight w:val="white"/>
                <w:lang w:eastAsia="fi-FI"/>
              </w:rPr>
            </w:rPrChange>
          </w:rPr>
          <w:t>102</w:t>
        </w:r>
        <w:r w:rsidRPr="00A64CFC">
          <w:rPr>
            <w:color w:val="0000FF"/>
            <w:highlight w:val="white"/>
            <w:lang w:val="en-US" w:eastAsia="fi-FI"/>
            <w:rPrChange w:id="1803" w:author="Tuomainen Mika" w:date="2014-04-11T14:09:00Z">
              <w:rPr>
                <w:color w:val="0000FF"/>
                <w:highlight w:val="white"/>
                <w:lang w:eastAsia="fi-FI"/>
              </w:rPr>
            </w:rPrChange>
          </w:rPr>
          <w:t>"</w:t>
        </w:r>
        <w:r w:rsidRPr="00A64CFC">
          <w:rPr>
            <w:color w:val="FF0000"/>
            <w:highlight w:val="white"/>
            <w:lang w:val="en-US" w:eastAsia="fi-FI"/>
            <w:rPrChange w:id="1804" w:author="Tuomainen Mika" w:date="2014-04-11T14:09:00Z">
              <w:rPr>
                <w:color w:val="FF0000"/>
                <w:highlight w:val="white"/>
                <w:lang w:eastAsia="fi-FI"/>
              </w:rPr>
            </w:rPrChange>
          </w:rPr>
          <w:t xml:space="preserve"> root</w:t>
        </w:r>
        <w:r w:rsidRPr="00A64CFC">
          <w:rPr>
            <w:color w:val="0000FF"/>
            <w:highlight w:val="white"/>
            <w:lang w:val="en-US" w:eastAsia="fi-FI"/>
            <w:rPrChange w:id="1805" w:author="Tuomainen Mika" w:date="2014-04-11T14:09:00Z">
              <w:rPr>
                <w:color w:val="0000FF"/>
                <w:highlight w:val="white"/>
                <w:lang w:eastAsia="fi-FI"/>
              </w:rPr>
            </w:rPrChange>
          </w:rPr>
          <w:t>="</w:t>
        </w:r>
        <w:r w:rsidRPr="00A64CFC">
          <w:rPr>
            <w:highlight w:val="white"/>
            <w:lang w:val="en-US" w:eastAsia="fi-FI"/>
            <w:rPrChange w:id="1806" w:author="Tuomainen Mika" w:date="2014-04-11T14:09:00Z">
              <w:rPr>
                <w:highlight w:val="white"/>
                <w:lang w:eastAsia="fi-FI"/>
              </w:rPr>
            </w:rPrChange>
          </w:rPr>
          <w:t>1.2.246.10.1234567.10</w:t>
        </w:r>
        <w:r w:rsidRPr="00A64CFC">
          <w:rPr>
            <w:color w:val="0000FF"/>
            <w:highlight w:val="white"/>
            <w:lang w:val="en-US" w:eastAsia="fi-FI"/>
            <w:rPrChange w:id="1807" w:author="Tuomainen Mika" w:date="2014-04-11T14:09:00Z">
              <w:rPr>
                <w:color w:val="0000FF"/>
                <w:highlight w:val="white"/>
                <w:lang w:eastAsia="fi-FI"/>
              </w:rPr>
            </w:rPrChange>
          </w:rPr>
          <w:t>"/&gt;</w:t>
        </w:r>
      </w:ins>
    </w:p>
    <w:p w:rsidR="00A64CFC" w:rsidRPr="00511831" w:rsidRDefault="00A64CFC" w:rsidP="00A64CFC">
      <w:pPr>
        <w:ind w:left="2160" w:firstLine="720"/>
        <w:jc w:val="left"/>
        <w:rPr>
          <w:ins w:id="1808" w:author="Tuomainen Mika" w:date="2014-04-11T14:09:00Z"/>
          <w:highlight w:val="white"/>
          <w:lang w:val="en-US" w:eastAsia="fi-FI"/>
        </w:rPr>
      </w:pPr>
      <w:ins w:id="1809" w:author="Tuomainen Mika" w:date="2014-04-11T14:09:00Z">
        <w:r w:rsidRPr="00511831">
          <w:rPr>
            <w:color w:val="0000FF"/>
            <w:highlight w:val="white"/>
            <w:lang w:val="en-US" w:eastAsia="fi-FI"/>
          </w:rPr>
          <w:t>&lt;</w:t>
        </w:r>
        <w:r w:rsidRPr="00511831">
          <w:rPr>
            <w:color w:val="800000"/>
            <w:highlight w:val="white"/>
            <w:lang w:val="en-US" w:eastAsia="fi-FI"/>
          </w:rPr>
          <w:t>name</w:t>
        </w:r>
        <w:r w:rsidRPr="00511831">
          <w:rPr>
            <w:color w:val="0000FF"/>
            <w:highlight w:val="white"/>
            <w:lang w:val="en-US" w:eastAsia="fi-FI"/>
          </w:rPr>
          <w:t>&gt;</w:t>
        </w:r>
        <w:r w:rsidRPr="00511831">
          <w:rPr>
            <w:highlight w:val="white"/>
            <w:lang w:val="en-US" w:eastAsia="fi-FI"/>
          </w:rPr>
          <w:t>Y-Y sairaanhoitopiiri os 13</w:t>
        </w:r>
        <w:r w:rsidRPr="00511831">
          <w:rPr>
            <w:color w:val="0000FF"/>
            <w:highlight w:val="white"/>
            <w:lang w:val="en-US" w:eastAsia="fi-FI"/>
          </w:rPr>
          <w:t>&lt;/</w:t>
        </w:r>
        <w:r w:rsidRPr="00511831">
          <w:rPr>
            <w:color w:val="800000"/>
            <w:highlight w:val="white"/>
            <w:lang w:val="en-US" w:eastAsia="fi-FI"/>
          </w:rPr>
          <w:t>name</w:t>
        </w:r>
        <w:r w:rsidRPr="00511831">
          <w:rPr>
            <w:color w:val="0000FF"/>
            <w:highlight w:val="white"/>
            <w:lang w:val="en-US" w:eastAsia="fi-FI"/>
          </w:rPr>
          <w:t>&gt;</w:t>
        </w:r>
      </w:ins>
    </w:p>
    <w:p w:rsidR="00A64CFC" w:rsidRDefault="00A64CFC" w:rsidP="00A64CFC">
      <w:pPr>
        <w:ind w:left="1440" w:firstLine="720"/>
        <w:jc w:val="left"/>
        <w:rPr>
          <w:ins w:id="1810" w:author="Tuomainen Mika" w:date="2014-04-11T14:09:00Z"/>
          <w:color w:val="000000"/>
          <w:highlight w:val="white"/>
          <w:lang w:val="en-US" w:eastAsia="fi-FI"/>
        </w:rPr>
      </w:pPr>
      <w:ins w:id="1811" w:author="Tuomainen Mika" w:date="2014-04-11T14:09:00Z">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ins>
    </w:p>
    <w:p w:rsidR="00A64CFC" w:rsidRPr="00A3089C" w:rsidRDefault="00A64CFC" w:rsidP="00A64CFC">
      <w:pPr>
        <w:ind w:left="720" w:firstLine="720"/>
        <w:jc w:val="left"/>
        <w:rPr>
          <w:ins w:id="1812" w:author="Tuomainen Mika" w:date="2014-04-11T14:09:00Z"/>
          <w:color w:val="000000"/>
          <w:highlight w:val="white"/>
          <w:lang w:val="en-US" w:eastAsia="fi-FI"/>
        </w:rPr>
      </w:pPr>
      <w:ins w:id="1813" w:author="Tuomainen Mika" w:date="2014-04-11T14:09:00Z">
        <w:r w:rsidRPr="00A3089C">
          <w:rPr>
            <w:color w:val="0000FF"/>
            <w:highlight w:val="white"/>
            <w:lang w:val="en-US" w:eastAsia="fi-FI"/>
          </w:rPr>
          <w:t>&lt;/</w:t>
        </w:r>
        <w:r w:rsidRPr="00A3089C">
          <w:rPr>
            <w:highlight w:val="white"/>
            <w:lang w:val="en-US" w:eastAsia="fi-FI"/>
          </w:rPr>
          <w:t>assignedAuthor</w:t>
        </w:r>
        <w:r w:rsidRPr="00A3089C">
          <w:rPr>
            <w:color w:val="0000FF"/>
            <w:highlight w:val="white"/>
            <w:lang w:val="en-US" w:eastAsia="fi-FI"/>
          </w:rPr>
          <w:t>&gt;</w:t>
        </w:r>
      </w:ins>
    </w:p>
    <w:p w:rsidR="00A64CFC" w:rsidRPr="00A3089C" w:rsidRDefault="00A64CFC" w:rsidP="00A64CFC">
      <w:pPr>
        <w:ind w:firstLine="720"/>
        <w:jc w:val="left"/>
        <w:rPr>
          <w:ins w:id="1814" w:author="Tuomainen Mika" w:date="2014-04-11T14:09:00Z"/>
          <w:color w:val="000000"/>
          <w:highlight w:val="white"/>
          <w:lang w:val="en-US" w:eastAsia="fi-FI"/>
        </w:rPr>
      </w:pPr>
      <w:ins w:id="1815" w:author="Tuomainen Mika" w:date="2014-04-11T14:09:00Z">
        <w:r w:rsidRPr="00A3089C">
          <w:rPr>
            <w:color w:val="0000FF"/>
            <w:highlight w:val="white"/>
            <w:lang w:val="en-US" w:eastAsia="fi-FI"/>
          </w:rPr>
          <w:t>&lt;/</w:t>
        </w:r>
        <w:r w:rsidRPr="00A3089C">
          <w:rPr>
            <w:highlight w:val="white"/>
            <w:lang w:val="en-US" w:eastAsia="fi-FI"/>
          </w:rPr>
          <w:t>author</w:t>
        </w:r>
        <w:r w:rsidRPr="00A3089C">
          <w:rPr>
            <w:color w:val="0000FF"/>
            <w:highlight w:val="white"/>
            <w:lang w:val="en-US" w:eastAsia="fi-FI"/>
          </w:rPr>
          <w:t>&gt;</w:t>
        </w:r>
      </w:ins>
    </w:p>
    <w:p w:rsidR="00A64CFC" w:rsidRPr="00A3089C" w:rsidRDefault="00A64CFC" w:rsidP="00A64CFC">
      <w:pPr>
        <w:jc w:val="left"/>
        <w:rPr>
          <w:ins w:id="1816" w:author="Tuomainen Mika" w:date="2014-04-11T14:09:00Z"/>
          <w:color w:val="000000"/>
          <w:highlight w:val="white"/>
          <w:lang w:val="en-US" w:eastAsia="fi-FI"/>
        </w:rPr>
      </w:pPr>
      <w:ins w:id="1817" w:author="Tuomainen Mika" w:date="2014-04-11T14:09:00Z">
        <w:r w:rsidRPr="00A3089C">
          <w:rPr>
            <w:color w:val="0000FF"/>
            <w:highlight w:val="white"/>
            <w:lang w:val="en-US" w:eastAsia="fi-FI"/>
          </w:rPr>
          <w:t>&lt;/</w:t>
        </w:r>
        <w:r w:rsidRPr="00A3089C">
          <w:rPr>
            <w:highlight w:val="white"/>
            <w:lang w:val="en-US" w:eastAsia="fi-FI"/>
          </w:rPr>
          <w:t>observation</w:t>
        </w:r>
        <w:r w:rsidRPr="00A3089C">
          <w:rPr>
            <w:color w:val="0000FF"/>
            <w:highlight w:val="white"/>
            <w:lang w:val="en-US" w:eastAsia="fi-FI"/>
          </w:rPr>
          <w:t>&gt;</w:t>
        </w:r>
      </w:ins>
    </w:p>
    <w:p w:rsidR="00A64CFC" w:rsidRPr="00A3089C" w:rsidRDefault="00A64CFC" w:rsidP="00A64CFC">
      <w:pPr>
        <w:jc w:val="left"/>
        <w:rPr>
          <w:ins w:id="1818" w:author="Tuomainen Mika" w:date="2014-04-11T14:09:00Z"/>
          <w:lang w:val="en-US"/>
        </w:rPr>
      </w:pPr>
      <w:ins w:id="1819" w:author="Tuomainen Mika" w:date="2014-04-11T14:09:00Z">
        <w:r w:rsidRPr="00A3089C">
          <w:rPr>
            <w:color w:val="0000FF"/>
            <w:highlight w:val="white"/>
            <w:lang w:val="en-US" w:eastAsia="fi-FI"/>
          </w:rPr>
          <w:t>&lt;/</w:t>
        </w:r>
        <w:r w:rsidRPr="00A3089C">
          <w:rPr>
            <w:highlight w:val="white"/>
            <w:lang w:val="en-US" w:eastAsia="fi-FI"/>
          </w:rPr>
          <w:t>entry</w:t>
        </w:r>
        <w:r w:rsidRPr="00A3089C">
          <w:rPr>
            <w:color w:val="0000FF"/>
            <w:highlight w:val="white"/>
            <w:lang w:val="en-US" w:eastAsia="fi-FI"/>
          </w:rPr>
          <w:t>&gt;</w:t>
        </w:r>
      </w:ins>
    </w:p>
    <w:p w:rsidR="00A64CFC" w:rsidRPr="00F43965" w:rsidRDefault="00A64CFC" w:rsidP="00CC1036">
      <w:pPr>
        <w:rPr>
          <w:lang w:val="en-US"/>
        </w:rPr>
      </w:pPr>
    </w:p>
    <w:p w:rsidR="003E639A" w:rsidRDefault="003E639A" w:rsidP="00CC1036">
      <w:pPr>
        <w:pStyle w:val="Otsikko4"/>
      </w:pPr>
      <w:bookmarkStart w:id="1820" w:name="_Toc384330125"/>
      <w:r>
        <w:lastRenderedPageBreak/>
        <w:t xml:space="preserve">Vastaanottavan järjestelmän </w:t>
      </w:r>
      <w:r w:rsidRPr="002450C6">
        <w:t>lähetteen OID-tunnus</w:t>
      </w:r>
      <w:r w:rsidRPr="00E50B11">
        <w:t>,</w:t>
      </w:r>
      <w:r>
        <w:t xml:space="preserve"> käsittelypäivämäärä, vastaanottava laitos ja lääkäri sekä lähetteen käsitellyt lääkäri</w:t>
      </w:r>
      <w:bookmarkEnd w:id="1820"/>
    </w:p>
    <w:p w:rsidR="003E639A" w:rsidRDefault="003E639A" w:rsidP="00CC1036"/>
    <w:p w:rsidR="003E639A" w:rsidRDefault="003E639A" w:rsidP="00CC1036">
      <w:r>
        <w:t>Kenttäkoodi: 3</w:t>
      </w:r>
      <w:ins w:id="1821" w:author="Tuomainen Mika" w:date="2014-04-03T23:56:00Z">
        <w:r w:rsidR="00721F6F">
          <w:tab/>
        </w:r>
      </w:ins>
      <w:r>
        <w:tab/>
        <w:t xml:space="preserve">koodisto: 1.2.246.537.6.12.2002.124 </w:t>
      </w:r>
    </w:p>
    <w:p w:rsidR="003E639A" w:rsidDel="00721F6F" w:rsidRDefault="003E639A" w:rsidP="00CC1036">
      <w:pPr>
        <w:rPr>
          <w:del w:id="1822" w:author="Tuomainen Mika" w:date="2014-04-03T23:56:00Z"/>
        </w:rPr>
      </w:pPr>
    </w:p>
    <w:p w:rsidR="00721F6F" w:rsidRDefault="00721F6F" w:rsidP="00CC1036">
      <w:pPr>
        <w:rPr>
          <w:ins w:id="1823" w:author="Tuomainen Mika" w:date="2014-04-03T23:56:00Z"/>
        </w:rPr>
      </w:pPr>
    </w:p>
    <w:p w:rsidR="003E639A" w:rsidRPr="002450C6" w:rsidDel="00721F6F" w:rsidRDefault="003E639A" w:rsidP="00CC1036">
      <w:pPr>
        <w:rPr>
          <w:del w:id="1824" w:author="Tuomainen Mika" w:date="2014-04-03T23:56:00Z"/>
        </w:rPr>
      </w:pPr>
      <w:del w:id="1825" w:author="Tuomainen Mika" w:date="2014-04-03T23:56:00Z">
        <w:r w:rsidDel="00721F6F">
          <w:delText>Ei pakollinen</w:delText>
        </w:r>
      </w:del>
    </w:p>
    <w:p w:rsidR="003E639A" w:rsidDel="00721F6F" w:rsidRDefault="003E639A" w:rsidP="00CC1036">
      <w:pPr>
        <w:rPr>
          <w:del w:id="1826" w:author="Tuomainen Mika" w:date="2014-04-03T23:56:00Z"/>
        </w:rPr>
      </w:pPr>
    </w:p>
    <w:p w:rsidR="003E639A" w:rsidRDefault="003E639A" w:rsidP="00CC1036">
      <w:r>
        <w:t>OID-tunnus ilmoitetaan value-elementissä tietotyypillä II ja päivämäärä elementissä effectiveTime attribuutilla value. Vastaanottava laitos ja lääkäri ilmoitetaan elementissä author. Vastaanottavalle lääkärille käytettään &lt;author&gt;-elementissä functionCodea "VAS" ja käsitelleelle lääkärille "KAS" koodiston 1.2.246.537.5.40006.2003 (</w:t>
      </w:r>
      <w:r w:rsidRPr="00935A55">
        <w:t>HL7 - tekninen CDA R2 henkilötarkennin 2009</w:t>
      </w:r>
      <w:r>
        <w:t>) mukaisesti.</w:t>
      </w:r>
    </w:p>
    <w:p w:rsidR="003E639A" w:rsidRDefault="003E639A" w:rsidP="00CC1036"/>
    <w:p w:rsidR="003E639A" w:rsidRPr="00C56B6F" w:rsidRDefault="003E639A">
      <w:pPr>
        <w:jc w:val="left"/>
        <w:rPr>
          <w:color w:val="000000"/>
          <w:highlight w:val="white"/>
          <w:lang w:val="en-US" w:eastAsia="fi-FI"/>
        </w:rPr>
        <w:pPrChange w:id="1827" w:author="Tuomainen Mika" w:date="2014-04-03T23:57: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C56B6F" w:rsidRDefault="003E639A">
      <w:pPr>
        <w:jc w:val="left"/>
        <w:rPr>
          <w:color w:val="000000"/>
          <w:highlight w:val="white"/>
          <w:lang w:val="en-US" w:eastAsia="fi-FI"/>
        </w:rPr>
        <w:pPrChange w:id="1828" w:author="Tuomainen Mika" w:date="2014-04-03T23:57:00Z">
          <w:pPr>
            <w:autoSpaceDE w:val="0"/>
            <w:autoSpaceDN w:val="0"/>
            <w:adjustRightInd w:val="0"/>
          </w:pPr>
        </w:pPrChange>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C56B6F" w:rsidRDefault="003E639A">
      <w:pPr>
        <w:ind w:firstLine="720"/>
        <w:jc w:val="left"/>
        <w:rPr>
          <w:highlight w:val="white"/>
          <w:lang w:val="en-US" w:eastAsia="fi-FI"/>
        </w:rPr>
        <w:pPrChange w:id="1829" w:author="Tuomainen Mika" w:date="2014-04-03T23:57:00Z">
          <w:pPr>
            <w:autoSpaceDE w:val="0"/>
            <w:autoSpaceDN w:val="0"/>
            <w:adjustRightInd w:val="0"/>
          </w:pPr>
        </w:pPrChange>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C56B6F" w:rsidRDefault="003E639A">
      <w:pPr>
        <w:ind w:firstLine="720"/>
        <w:jc w:val="left"/>
        <w:rPr>
          <w:color w:val="000000"/>
          <w:highlight w:val="white"/>
          <w:lang w:val="en-US" w:eastAsia="fi-FI"/>
        </w:rPr>
        <w:pPrChange w:id="1830" w:author="Tuomainen Mika" w:date="2014-04-03T23:57: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rsidR="003E639A" w:rsidRPr="00C56B6F" w:rsidRDefault="003E639A">
      <w:pPr>
        <w:ind w:left="720"/>
        <w:jc w:val="left"/>
        <w:rPr>
          <w:highlight w:val="white"/>
          <w:lang w:val="en-US" w:eastAsia="fi-FI"/>
        </w:rPr>
        <w:pPrChange w:id="1831" w:author="Tuomainen Mika" w:date="2014-04-03T23:57:00Z">
          <w:pPr>
            <w:autoSpaceDE w:val="0"/>
            <w:autoSpaceDN w:val="0"/>
            <w:adjustRightInd w:val="0"/>
          </w:pPr>
        </w:pPrChange>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rsidR="003E639A" w:rsidRPr="00C56B6F" w:rsidRDefault="003E639A">
      <w:pPr>
        <w:ind w:firstLine="720"/>
        <w:jc w:val="left"/>
        <w:rPr>
          <w:color w:val="000000"/>
          <w:highlight w:val="white"/>
          <w:lang w:val="en-US" w:eastAsia="fi-FI"/>
        </w:rPr>
        <w:pPrChange w:id="1832" w:author="Tuomainen Mika" w:date="2014-04-03T23:57: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rsidR="003E639A" w:rsidRDefault="003E639A">
      <w:pPr>
        <w:ind w:left="1440"/>
        <w:jc w:val="left"/>
        <w:rPr>
          <w:highlight w:val="white"/>
          <w:lang w:val="en-US" w:eastAsia="fi-FI"/>
        </w:rPr>
        <w:pPrChange w:id="1833" w:author="Tuomainen Mika" w:date="2014-04-03T23:57:00Z">
          <w:pPr>
            <w:autoSpaceDE w:val="0"/>
            <w:autoSpaceDN w:val="0"/>
            <w:adjustRightInd w:val="0"/>
            <w:ind w:left="720"/>
          </w:pPr>
        </w:pPrChange>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5E50DA">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rsidR="003E639A" w:rsidRDefault="003E639A">
      <w:pPr>
        <w:ind w:left="720" w:firstLine="720"/>
        <w:jc w:val="left"/>
        <w:rPr>
          <w:highlight w:val="white"/>
          <w:lang w:val="en-US" w:eastAsia="fi-FI"/>
        </w:rPr>
        <w:pPrChange w:id="1834" w:author="Tuomainen Mika" w:date="2014-04-03T23:57: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Default="003E639A">
      <w:pPr>
        <w:ind w:left="720" w:firstLine="720"/>
        <w:jc w:val="left"/>
        <w:rPr>
          <w:color w:val="000000"/>
          <w:highlight w:val="white"/>
          <w:lang w:val="en-US" w:eastAsia="fi-FI"/>
        </w:rPr>
        <w:pPrChange w:id="1835" w:author="Tuomainen Mika" w:date="2014-04-03T23:57: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rsidR="003E639A" w:rsidRDefault="003E639A">
      <w:pPr>
        <w:ind w:left="1440" w:firstLine="720"/>
        <w:jc w:val="left"/>
        <w:rPr>
          <w:highlight w:val="white"/>
          <w:lang w:val="en-US" w:eastAsia="fi-FI"/>
        </w:rPr>
        <w:pPrChange w:id="1836" w:author="Tuomainen Mika" w:date="2014-04-03T23:57: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RDefault="003E639A">
      <w:pPr>
        <w:ind w:left="1440" w:firstLine="720"/>
        <w:jc w:val="left"/>
        <w:rPr>
          <w:color w:val="000000"/>
          <w:highlight w:val="white"/>
          <w:lang w:val="en-US" w:eastAsia="fi-FI"/>
        </w:rPr>
        <w:pPrChange w:id="1837" w:author="Tuomainen Mika" w:date="2014-04-03T23:57: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Default="003E639A">
      <w:pPr>
        <w:ind w:left="2160" w:firstLine="720"/>
        <w:jc w:val="left"/>
        <w:rPr>
          <w:highlight w:val="white"/>
          <w:lang w:val="en-US" w:eastAsia="fi-FI"/>
        </w:rPr>
        <w:pPrChange w:id="1838" w:author="Tuomainen Mika" w:date="2014-04-03T23:57: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rsidR="003E639A" w:rsidRPr="00511831" w:rsidRDefault="003E639A">
      <w:pPr>
        <w:ind w:left="2160" w:firstLine="720"/>
        <w:jc w:val="left"/>
        <w:rPr>
          <w:highlight w:val="white"/>
          <w:lang w:val="en-US" w:eastAsia="fi-FI"/>
          <w:rPrChange w:id="1839" w:author="Tuomainen Mika" w:date="2014-04-23T14:58:00Z">
            <w:rPr>
              <w:rFonts w:ascii="Arial" w:hAnsi="Arial" w:cs="Arial"/>
              <w:color w:val="000000"/>
              <w:highlight w:val="white"/>
              <w:lang w:val="en-US" w:eastAsia="fi-FI"/>
            </w:rPr>
          </w:rPrChange>
        </w:rPr>
        <w:pPrChange w:id="1840" w:author="Tuomainen Mika" w:date="2014-04-03T23:57:00Z">
          <w:pPr>
            <w:autoSpaceDE w:val="0"/>
            <w:autoSpaceDN w:val="0"/>
            <w:adjustRightInd w:val="0"/>
            <w:ind w:firstLine="720"/>
          </w:pPr>
        </w:pPrChange>
      </w:pPr>
      <w:r w:rsidRPr="00511831">
        <w:rPr>
          <w:color w:val="0000FF"/>
          <w:highlight w:val="white"/>
          <w:lang w:val="en-US" w:eastAsia="fi-FI"/>
          <w:rPrChange w:id="1841" w:author="Tuomainen Mika" w:date="2014-04-23T14:58:00Z">
            <w:rPr>
              <w:rFonts w:ascii="Arial" w:hAnsi="Arial" w:cs="Arial"/>
              <w:color w:val="0000FF"/>
              <w:highlight w:val="white"/>
              <w:lang w:val="en-US" w:eastAsia="fi-FI"/>
            </w:rPr>
          </w:rPrChange>
        </w:rPr>
        <w:lastRenderedPageBreak/>
        <w:t>&lt;</w:t>
      </w:r>
      <w:r w:rsidRPr="00511831">
        <w:rPr>
          <w:color w:val="800000"/>
          <w:highlight w:val="white"/>
          <w:lang w:val="en-US" w:eastAsia="fi-FI"/>
          <w:rPrChange w:id="1842"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1843" w:author="Tuomainen Mika" w:date="2014-04-23T14:58:00Z">
            <w:rPr>
              <w:rFonts w:ascii="Arial" w:hAnsi="Arial" w:cs="Arial"/>
              <w:color w:val="0000FF"/>
              <w:highlight w:val="white"/>
              <w:lang w:val="en-US" w:eastAsia="fi-FI"/>
            </w:rPr>
          </w:rPrChange>
        </w:rPr>
        <w:t>&gt;</w:t>
      </w:r>
      <w:r w:rsidRPr="00511831">
        <w:rPr>
          <w:highlight w:val="white"/>
          <w:lang w:val="en-US" w:eastAsia="fi-FI"/>
          <w:rPrChange w:id="1844" w:author="Tuomainen Mika" w:date="2014-04-23T14:58:00Z">
            <w:rPr>
              <w:rFonts w:ascii="Arial" w:hAnsi="Arial" w:cs="Arial"/>
              <w:color w:val="000000"/>
              <w:highlight w:val="white"/>
              <w:lang w:val="en-US" w:eastAsia="fi-FI"/>
            </w:rPr>
          </w:rPrChange>
        </w:rPr>
        <w:t>Y-Y sairaanhoitopiiri os 13</w:t>
      </w:r>
      <w:r w:rsidRPr="00511831">
        <w:rPr>
          <w:color w:val="0000FF"/>
          <w:highlight w:val="white"/>
          <w:lang w:val="en-US" w:eastAsia="fi-FI"/>
          <w:rPrChange w:id="1845" w:author="Tuomainen Mika" w:date="2014-04-23T14:58:00Z">
            <w:rPr>
              <w:rFonts w:ascii="Arial" w:hAnsi="Arial" w:cs="Arial"/>
              <w:color w:val="0000FF"/>
              <w:highlight w:val="white"/>
              <w:lang w:val="en-US" w:eastAsia="fi-FI"/>
            </w:rPr>
          </w:rPrChange>
        </w:rPr>
        <w:t>&lt;/</w:t>
      </w:r>
      <w:r w:rsidRPr="00511831">
        <w:rPr>
          <w:color w:val="800000"/>
          <w:highlight w:val="white"/>
          <w:lang w:val="en-US" w:eastAsia="fi-FI"/>
          <w:rPrChange w:id="1846"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1847" w:author="Tuomainen Mika" w:date="2014-04-23T14:58:00Z">
            <w:rPr>
              <w:rFonts w:ascii="Arial" w:hAnsi="Arial" w:cs="Arial"/>
              <w:color w:val="0000FF"/>
              <w:highlight w:val="white"/>
              <w:lang w:val="en-US" w:eastAsia="fi-FI"/>
            </w:rPr>
          </w:rPrChange>
        </w:rPr>
        <w:t>&gt;</w:t>
      </w:r>
    </w:p>
    <w:p w:rsidR="003E639A" w:rsidRDefault="003E639A">
      <w:pPr>
        <w:ind w:left="1440" w:firstLine="720"/>
        <w:jc w:val="left"/>
        <w:rPr>
          <w:color w:val="000000"/>
          <w:highlight w:val="white"/>
          <w:lang w:val="en-US" w:eastAsia="fi-FI"/>
        </w:rPr>
        <w:pPrChange w:id="1848" w:author="Tuomainen Mika" w:date="2014-04-03T23:57: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511831" w:rsidRDefault="003E639A">
      <w:pPr>
        <w:ind w:left="720" w:firstLine="720"/>
        <w:jc w:val="left"/>
        <w:rPr>
          <w:color w:val="000000"/>
          <w:highlight w:val="white"/>
          <w:lang w:eastAsia="fi-FI"/>
          <w:rPrChange w:id="1849" w:author="Tuomainen Mika" w:date="2014-04-10T22:55:00Z">
            <w:rPr>
              <w:rFonts w:ascii="Arial" w:hAnsi="Arial" w:cs="Arial"/>
              <w:color w:val="000000"/>
              <w:highlight w:val="white"/>
              <w:lang w:eastAsia="fi-FI"/>
            </w:rPr>
          </w:rPrChange>
        </w:rPr>
        <w:pPrChange w:id="1850" w:author="Tuomainen Mika" w:date="2014-04-03T23:57:00Z">
          <w:pPr>
            <w:autoSpaceDE w:val="0"/>
            <w:autoSpaceDN w:val="0"/>
            <w:adjustRightInd w:val="0"/>
            <w:ind w:firstLine="720"/>
          </w:pPr>
        </w:pPrChange>
      </w:pPr>
      <w:r w:rsidRPr="00511831">
        <w:rPr>
          <w:color w:val="0000FF"/>
          <w:highlight w:val="white"/>
          <w:lang w:eastAsia="fi-FI"/>
          <w:rPrChange w:id="1851" w:author="Tuomainen Mika" w:date="2014-04-10T22:55:00Z">
            <w:rPr>
              <w:rFonts w:ascii="Arial" w:hAnsi="Arial" w:cs="Arial"/>
              <w:color w:val="0000FF"/>
              <w:highlight w:val="white"/>
              <w:lang w:eastAsia="fi-FI"/>
            </w:rPr>
          </w:rPrChange>
        </w:rPr>
        <w:t>&lt;/</w:t>
      </w:r>
      <w:r w:rsidRPr="00511831">
        <w:rPr>
          <w:highlight w:val="white"/>
          <w:lang w:eastAsia="fi-FI"/>
          <w:rPrChange w:id="1852" w:author="Tuomainen Mika" w:date="2014-04-10T22:55:00Z">
            <w:rPr>
              <w:rFonts w:ascii="Arial" w:hAnsi="Arial" w:cs="Arial"/>
              <w:color w:val="800000"/>
              <w:highlight w:val="white"/>
              <w:lang w:eastAsia="fi-FI"/>
            </w:rPr>
          </w:rPrChange>
        </w:rPr>
        <w:t>assignedAuthor</w:t>
      </w:r>
      <w:r w:rsidRPr="00511831">
        <w:rPr>
          <w:color w:val="0000FF"/>
          <w:highlight w:val="white"/>
          <w:lang w:eastAsia="fi-FI"/>
          <w:rPrChange w:id="1853" w:author="Tuomainen Mika" w:date="2014-04-10T22:55:00Z">
            <w:rPr>
              <w:rFonts w:ascii="Arial" w:hAnsi="Arial" w:cs="Arial"/>
              <w:color w:val="0000FF"/>
              <w:highlight w:val="white"/>
              <w:lang w:eastAsia="fi-FI"/>
            </w:rPr>
          </w:rPrChange>
        </w:rPr>
        <w:t>&gt;</w:t>
      </w:r>
    </w:p>
    <w:p w:rsidR="003E639A" w:rsidRPr="00511831" w:rsidRDefault="003E639A">
      <w:pPr>
        <w:ind w:firstLine="720"/>
        <w:jc w:val="left"/>
        <w:rPr>
          <w:color w:val="000000"/>
          <w:highlight w:val="white"/>
          <w:lang w:eastAsia="fi-FI"/>
          <w:rPrChange w:id="1854" w:author="Tuomainen Mika" w:date="2014-04-10T22:55:00Z">
            <w:rPr>
              <w:rFonts w:ascii="Arial" w:hAnsi="Arial" w:cs="Arial"/>
              <w:color w:val="000000"/>
              <w:highlight w:val="white"/>
              <w:lang w:eastAsia="fi-FI"/>
            </w:rPr>
          </w:rPrChange>
        </w:rPr>
        <w:pPrChange w:id="1855" w:author="Tuomainen Mika" w:date="2014-04-03T23:57:00Z">
          <w:pPr>
            <w:autoSpaceDE w:val="0"/>
            <w:autoSpaceDN w:val="0"/>
            <w:adjustRightInd w:val="0"/>
          </w:pPr>
        </w:pPrChange>
      </w:pPr>
      <w:r w:rsidRPr="00511831">
        <w:rPr>
          <w:color w:val="0000FF"/>
          <w:highlight w:val="white"/>
          <w:lang w:eastAsia="fi-FI"/>
          <w:rPrChange w:id="1856" w:author="Tuomainen Mika" w:date="2014-04-10T22:55:00Z">
            <w:rPr>
              <w:rFonts w:ascii="Arial" w:hAnsi="Arial" w:cs="Arial"/>
              <w:color w:val="0000FF"/>
              <w:highlight w:val="white"/>
              <w:lang w:eastAsia="fi-FI"/>
            </w:rPr>
          </w:rPrChange>
        </w:rPr>
        <w:t>&lt;/</w:t>
      </w:r>
      <w:r w:rsidRPr="00511831">
        <w:rPr>
          <w:highlight w:val="white"/>
          <w:lang w:eastAsia="fi-FI"/>
          <w:rPrChange w:id="1857" w:author="Tuomainen Mika" w:date="2014-04-10T22:55:00Z">
            <w:rPr>
              <w:rFonts w:ascii="Arial" w:hAnsi="Arial" w:cs="Arial"/>
              <w:color w:val="800000"/>
              <w:highlight w:val="white"/>
              <w:lang w:eastAsia="fi-FI"/>
            </w:rPr>
          </w:rPrChange>
        </w:rPr>
        <w:t>author</w:t>
      </w:r>
      <w:r w:rsidRPr="00511831">
        <w:rPr>
          <w:color w:val="0000FF"/>
          <w:highlight w:val="white"/>
          <w:lang w:eastAsia="fi-FI"/>
          <w:rPrChange w:id="1858" w:author="Tuomainen Mika" w:date="2014-04-10T22:55:00Z">
            <w:rPr>
              <w:rFonts w:ascii="Arial" w:hAnsi="Arial" w:cs="Arial"/>
              <w:color w:val="0000FF"/>
              <w:highlight w:val="white"/>
              <w:lang w:eastAsia="fi-FI"/>
            </w:rPr>
          </w:rPrChange>
        </w:rPr>
        <w:t>&gt;</w:t>
      </w:r>
    </w:p>
    <w:p w:rsidR="003E639A" w:rsidRPr="00511831" w:rsidRDefault="003E639A">
      <w:pPr>
        <w:jc w:val="left"/>
        <w:rPr>
          <w:color w:val="000000"/>
          <w:highlight w:val="white"/>
          <w:lang w:eastAsia="fi-FI"/>
          <w:rPrChange w:id="1859" w:author="Tuomainen Mika" w:date="2014-04-10T22:55:00Z">
            <w:rPr>
              <w:rFonts w:ascii="Arial" w:hAnsi="Arial" w:cs="Arial"/>
              <w:color w:val="000000"/>
              <w:highlight w:val="white"/>
              <w:lang w:eastAsia="fi-FI"/>
            </w:rPr>
          </w:rPrChange>
        </w:rPr>
        <w:pPrChange w:id="1860" w:author="Tuomainen Mika" w:date="2014-04-03T23:57:00Z">
          <w:pPr>
            <w:autoSpaceDE w:val="0"/>
            <w:autoSpaceDN w:val="0"/>
            <w:adjustRightInd w:val="0"/>
          </w:pPr>
        </w:pPrChange>
      </w:pPr>
      <w:r w:rsidRPr="00511831">
        <w:rPr>
          <w:color w:val="0000FF"/>
          <w:highlight w:val="white"/>
          <w:lang w:eastAsia="fi-FI"/>
          <w:rPrChange w:id="1861" w:author="Tuomainen Mika" w:date="2014-04-10T22:55:00Z">
            <w:rPr>
              <w:rFonts w:ascii="Arial" w:hAnsi="Arial" w:cs="Arial"/>
              <w:color w:val="0000FF"/>
              <w:highlight w:val="white"/>
              <w:lang w:eastAsia="fi-FI"/>
            </w:rPr>
          </w:rPrChange>
        </w:rPr>
        <w:t>&lt;/</w:t>
      </w:r>
      <w:r w:rsidRPr="00511831">
        <w:rPr>
          <w:highlight w:val="white"/>
          <w:lang w:eastAsia="fi-FI"/>
          <w:rPrChange w:id="1862" w:author="Tuomainen Mika" w:date="2014-04-10T22:55:00Z">
            <w:rPr>
              <w:rFonts w:ascii="Arial" w:hAnsi="Arial" w:cs="Arial"/>
              <w:color w:val="800000"/>
              <w:highlight w:val="white"/>
              <w:lang w:eastAsia="fi-FI"/>
            </w:rPr>
          </w:rPrChange>
        </w:rPr>
        <w:t>observation</w:t>
      </w:r>
      <w:r w:rsidRPr="00511831">
        <w:rPr>
          <w:color w:val="0000FF"/>
          <w:highlight w:val="white"/>
          <w:lang w:eastAsia="fi-FI"/>
          <w:rPrChange w:id="1863" w:author="Tuomainen Mika" w:date="2014-04-10T22:55:00Z">
            <w:rPr>
              <w:rFonts w:ascii="Arial" w:hAnsi="Arial" w:cs="Arial"/>
              <w:color w:val="0000FF"/>
              <w:highlight w:val="white"/>
              <w:lang w:eastAsia="fi-FI"/>
            </w:rPr>
          </w:rPrChange>
        </w:rPr>
        <w:t>&gt;</w:t>
      </w:r>
    </w:p>
    <w:p w:rsidR="003E639A" w:rsidRPr="00511831" w:rsidRDefault="003E639A">
      <w:pPr>
        <w:jc w:val="left"/>
        <w:rPr>
          <w:color w:val="000000"/>
          <w:highlight w:val="white"/>
          <w:lang w:eastAsia="fi-FI"/>
          <w:rPrChange w:id="1864" w:author="Tuomainen Mika" w:date="2014-04-10T22:55:00Z">
            <w:rPr>
              <w:rFonts w:ascii="Arial" w:hAnsi="Arial" w:cs="Arial"/>
              <w:color w:val="000000"/>
              <w:highlight w:val="white"/>
              <w:lang w:eastAsia="fi-FI"/>
            </w:rPr>
          </w:rPrChange>
        </w:rPr>
        <w:pPrChange w:id="1865" w:author="Tuomainen Mika" w:date="2014-04-03T23:57:00Z">
          <w:pPr>
            <w:autoSpaceDE w:val="0"/>
            <w:autoSpaceDN w:val="0"/>
            <w:adjustRightInd w:val="0"/>
          </w:pPr>
        </w:pPrChange>
      </w:pPr>
      <w:r w:rsidRPr="00511831">
        <w:rPr>
          <w:color w:val="0000FF"/>
          <w:highlight w:val="white"/>
          <w:lang w:eastAsia="fi-FI"/>
          <w:rPrChange w:id="1866" w:author="Tuomainen Mika" w:date="2014-04-10T22:55:00Z">
            <w:rPr>
              <w:rFonts w:ascii="Arial" w:hAnsi="Arial" w:cs="Arial"/>
              <w:color w:val="0000FF"/>
              <w:highlight w:val="white"/>
              <w:lang w:eastAsia="fi-FI"/>
            </w:rPr>
          </w:rPrChange>
        </w:rPr>
        <w:t>&lt;/</w:t>
      </w:r>
      <w:r w:rsidRPr="00511831">
        <w:rPr>
          <w:highlight w:val="white"/>
          <w:lang w:eastAsia="fi-FI"/>
          <w:rPrChange w:id="1867" w:author="Tuomainen Mika" w:date="2014-04-10T22:55:00Z">
            <w:rPr>
              <w:rFonts w:ascii="Arial" w:hAnsi="Arial" w:cs="Arial"/>
              <w:color w:val="800000"/>
              <w:highlight w:val="white"/>
              <w:lang w:eastAsia="fi-FI"/>
            </w:rPr>
          </w:rPrChange>
        </w:rPr>
        <w:t>entry</w:t>
      </w:r>
      <w:r w:rsidRPr="00511831">
        <w:rPr>
          <w:color w:val="0000FF"/>
          <w:highlight w:val="white"/>
          <w:lang w:eastAsia="fi-FI"/>
          <w:rPrChange w:id="1868" w:author="Tuomainen Mika" w:date="2014-04-10T22:55:00Z">
            <w:rPr>
              <w:rFonts w:ascii="Arial" w:hAnsi="Arial" w:cs="Arial"/>
              <w:color w:val="0000FF"/>
              <w:highlight w:val="white"/>
              <w:lang w:eastAsia="fi-FI"/>
            </w:rPr>
          </w:rPrChange>
        </w:rPr>
        <w:t>&gt;</w:t>
      </w:r>
    </w:p>
    <w:p w:rsidR="003E639A" w:rsidRPr="00511831" w:rsidRDefault="003E639A" w:rsidP="00CC1036"/>
    <w:p w:rsidR="003E639A" w:rsidRDefault="003E639A" w:rsidP="00CC1036">
      <w:r>
        <w:t>Huomaa: II:n root:issa (OID) asiakirjat ovat organisaation alla solmuluokassa 11.</w:t>
      </w:r>
    </w:p>
    <w:p w:rsidR="003E639A" w:rsidRDefault="003E639A" w:rsidP="00CC1036"/>
    <w:p w:rsidR="003E639A" w:rsidDel="00721F6F" w:rsidRDefault="003E639A" w:rsidP="00CC1036">
      <w:pPr>
        <w:pStyle w:val="Otsikko4"/>
        <w:rPr>
          <w:del w:id="1869" w:author="Tuomainen Mika" w:date="2014-04-03T23:58:00Z"/>
        </w:rPr>
      </w:pPr>
      <w:bookmarkStart w:id="1870" w:name="_Toc384330126"/>
      <w:del w:id="1871" w:author="Tuomainen Mika" w:date="2014-04-03T23:58:00Z">
        <w:r w:rsidDel="00721F6F">
          <w:delText>Palvelutapahtuman/palvelukokonaisuuden OID-tunnus,luontiaika, omistava laitos ja vastuulääkäri</w:delText>
        </w:r>
        <w:bookmarkEnd w:id="1870"/>
        <w:r w:rsidDel="00721F6F">
          <w:delText xml:space="preserve"> </w:delText>
        </w:r>
      </w:del>
    </w:p>
    <w:p w:rsidR="003E639A" w:rsidDel="00721F6F" w:rsidRDefault="003E639A" w:rsidP="00CC1036">
      <w:pPr>
        <w:rPr>
          <w:del w:id="1872" w:author="Tuomainen Mika" w:date="2014-04-03T23:58:00Z"/>
        </w:rPr>
      </w:pPr>
    </w:p>
    <w:p w:rsidR="003E639A" w:rsidRPr="00E50B11" w:rsidDel="00721F6F" w:rsidRDefault="003E639A" w:rsidP="00CC1036">
      <w:pPr>
        <w:rPr>
          <w:del w:id="1873" w:author="Tuomainen Mika" w:date="2014-04-03T23:58:00Z"/>
        </w:rPr>
      </w:pPr>
      <w:del w:id="1874" w:author="Tuomainen Mika" w:date="2014-04-03T23:58:00Z">
        <w:r w:rsidDel="00721F6F">
          <w:delText>Ei pakollinen</w:delText>
        </w:r>
      </w:del>
    </w:p>
    <w:p w:rsidR="003E639A" w:rsidDel="00721F6F" w:rsidRDefault="003E639A" w:rsidP="00CC1036">
      <w:pPr>
        <w:rPr>
          <w:del w:id="1875" w:author="Tuomainen Mika" w:date="2014-04-03T23:58:00Z"/>
        </w:rPr>
      </w:pPr>
    </w:p>
    <w:p w:rsidR="003E639A" w:rsidDel="00721F6F" w:rsidRDefault="003E639A" w:rsidP="00CC1036">
      <w:pPr>
        <w:rPr>
          <w:del w:id="1876" w:author="Tuomainen Mika" w:date="2014-04-03T23:58:00Z"/>
        </w:rPr>
      </w:pPr>
      <w:del w:id="1877" w:author="Tuomainen Mika" w:date="2014-04-03T23:58:00Z">
        <w:r w:rsidDel="00721F6F">
          <w:delText>Palvelutapahtuman/palvelukokonaisuuden  perustiedot:</w:delText>
        </w:r>
        <w:r w:rsidDel="00721F6F">
          <w:tab/>
          <w:delText>kenttäkoodi: 12</w:delText>
        </w:r>
        <w:r w:rsidDel="00721F6F">
          <w:tab/>
        </w:r>
        <w:r w:rsidDel="00721F6F">
          <w:tab/>
          <w:delText>koodisto:1.2.246.537.6.12.999.2003</w:delText>
        </w:r>
      </w:del>
    </w:p>
    <w:p w:rsidR="003E639A" w:rsidDel="00721F6F" w:rsidRDefault="003E639A" w:rsidP="00CC1036">
      <w:pPr>
        <w:rPr>
          <w:del w:id="1878" w:author="Tuomainen Mika" w:date="2014-04-03T23:58:00Z"/>
        </w:rPr>
      </w:pPr>
    </w:p>
    <w:p w:rsidR="003E639A" w:rsidDel="00721F6F" w:rsidRDefault="003E639A" w:rsidP="00CC1036">
      <w:pPr>
        <w:rPr>
          <w:del w:id="1879" w:author="Tuomainen Mika" w:date="2014-04-03T23:58:00Z"/>
        </w:rPr>
      </w:pPr>
      <w:del w:id="1880" w:author="Tuomainen Mika" w:date="2014-04-03T23:58:00Z">
        <w:r w:rsidDel="00721F6F">
          <w:delText>OID-tunnus ilmoitetaan value-elementissä tietotyypillä II ja tunnisteen luontipäivämäärä elementissä effectiveTime attribuutilla value.</w:delText>
        </w:r>
      </w:del>
    </w:p>
    <w:p w:rsidR="003E639A" w:rsidDel="00721F6F" w:rsidRDefault="003E639A" w:rsidP="00CC1036">
      <w:pPr>
        <w:rPr>
          <w:del w:id="1881" w:author="Tuomainen Mika" w:date="2014-04-03T23:58:00Z"/>
        </w:rPr>
      </w:pPr>
    </w:p>
    <w:p w:rsidR="003E639A" w:rsidDel="00721F6F" w:rsidRDefault="003E639A" w:rsidP="00CC1036">
      <w:pPr>
        <w:rPr>
          <w:del w:id="1882" w:author="Tuomainen Mika" w:date="2014-04-03T23:58:00Z"/>
        </w:rPr>
      </w:pPr>
      <w:del w:id="1883" w:author="Tuomainen Mika" w:date="2014-04-03T23:58:00Z">
        <w:r w:rsidDel="00721F6F">
          <w:delText xml:space="preserve">Palvelutapahtuman/palvelukokonaisuuden  vastuulääkärin ja laitoksen tiedot (OID) ilmoitetaan author-elementissä </w:delText>
        </w:r>
      </w:del>
    </w:p>
    <w:p w:rsidR="003E639A" w:rsidDel="00721F6F" w:rsidRDefault="003E639A" w:rsidP="00CC1036">
      <w:pPr>
        <w:rPr>
          <w:del w:id="1884" w:author="Tuomainen Mika" w:date="2014-04-03T23:58:00Z"/>
        </w:rPr>
      </w:pPr>
    </w:p>
    <w:p w:rsidR="003E639A" w:rsidDel="00721F6F" w:rsidRDefault="003E639A" w:rsidP="00CC1036">
      <w:pPr>
        <w:rPr>
          <w:del w:id="1885" w:author="Tuomainen Mika" w:date="2014-04-03T23:58:00Z"/>
        </w:rPr>
      </w:pPr>
      <w:del w:id="1886" w:author="Tuomainen Mika" w:date="2014-04-03T23:58:00Z">
        <w:r w:rsidDel="00721F6F">
          <w:delText xml:space="preserve">Nämä tiedot täytyy olla </w:delText>
        </w:r>
        <w:r w:rsidRPr="009E3BC6" w:rsidDel="00721F6F">
          <w:rPr>
            <w:rFonts w:cs="Arial"/>
          </w:rPr>
          <w:delText>CDA R2 Headerissa</w:delText>
        </w:r>
        <w:r w:rsidDel="00721F6F">
          <w:rPr>
            <w:rFonts w:cs="Arial"/>
          </w:rPr>
          <w:delText xml:space="preserve">. </w:delText>
        </w:r>
      </w:del>
    </w:p>
    <w:p w:rsidR="003E639A" w:rsidDel="00721F6F" w:rsidRDefault="003E639A" w:rsidP="00CC1036">
      <w:pPr>
        <w:rPr>
          <w:del w:id="1887" w:author="Tuomainen Mika" w:date="2014-04-03T23:58:00Z"/>
        </w:rPr>
      </w:pPr>
      <w:del w:id="1888" w:author="Tuomainen Mika" w:date="2014-04-03T23:58:00Z">
        <w:r w:rsidDel="00721F6F">
          <w:delText>Tämä komponentti on toistuva.</w:delText>
        </w:r>
      </w:del>
    </w:p>
    <w:p w:rsidR="003E639A" w:rsidDel="00721F6F" w:rsidRDefault="003E639A" w:rsidP="00CC1036">
      <w:pPr>
        <w:rPr>
          <w:del w:id="1889" w:author="Tuomainen Mika" w:date="2014-04-03T23:58:00Z"/>
        </w:rPr>
      </w:pPr>
    </w:p>
    <w:p w:rsidR="003E639A" w:rsidRPr="00001B2A" w:rsidDel="00721F6F" w:rsidRDefault="003E639A">
      <w:pPr>
        <w:rPr>
          <w:del w:id="1890" w:author="Tuomainen Mika" w:date="2014-04-03T23:58:00Z"/>
          <w:color w:val="000000"/>
          <w:highlight w:val="white"/>
          <w:lang w:eastAsia="fi-FI"/>
        </w:rPr>
        <w:pPrChange w:id="1891" w:author="Tuomainen Mika" w:date="2014-04-03T23:16:00Z">
          <w:pPr>
            <w:autoSpaceDE w:val="0"/>
            <w:autoSpaceDN w:val="0"/>
            <w:adjustRightInd w:val="0"/>
          </w:pPr>
        </w:pPrChange>
      </w:pPr>
      <w:del w:id="1892" w:author="Tuomainen Mika" w:date="2014-04-03T23:58:00Z">
        <w:r w:rsidRPr="00001B2A" w:rsidDel="00721F6F">
          <w:rPr>
            <w:color w:val="0000FF"/>
            <w:highlight w:val="white"/>
            <w:lang w:eastAsia="fi-FI"/>
          </w:rPr>
          <w:delText>&lt;</w:delText>
        </w:r>
        <w:r w:rsidRPr="00001B2A" w:rsidDel="00721F6F">
          <w:rPr>
            <w:highlight w:val="white"/>
            <w:lang w:eastAsia="fi-FI"/>
          </w:rPr>
          <w:delText>entry</w:delText>
        </w:r>
        <w:r w:rsidRPr="00001B2A" w:rsidDel="00721F6F">
          <w:rPr>
            <w:color w:val="0000FF"/>
            <w:highlight w:val="white"/>
            <w:lang w:eastAsia="fi-FI"/>
          </w:rPr>
          <w:delText>&gt;</w:delText>
        </w:r>
      </w:del>
    </w:p>
    <w:p w:rsidR="003E639A" w:rsidDel="00721F6F" w:rsidRDefault="003E639A">
      <w:pPr>
        <w:rPr>
          <w:del w:id="1893" w:author="Tuomainen Mika" w:date="2014-04-03T23:58:00Z"/>
          <w:color w:val="000000"/>
          <w:highlight w:val="white"/>
          <w:lang w:val="en-US" w:eastAsia="fi-FI"/>
        </w:rPr>
        <w:pPrChange w:id="1894" w:author="Tuomainen Mika" w:date="2014-04-03T23:16:00Z">
          <w:pPr>
            <w:autoSpaceDE w:val="0"/>
            <w:autoSpaceDN w:val="0"/>
            <w:adjustRightInd w:val="0"/>
            <w:ind w:firstLine="720"/>
          </w:pPr>
        </w:pPrChange>
      </w:pPr>
      <w:del w:id="1895" w:author="Tuomainen Mika" w:date="2014-04-03T23:58:00Z">
        <w:r w:rsidRPr="0038571B" w:rsidDel="00721F6F">
          <w:rPr>
            <w:color w:val="0000FF"/>
            <w:highlight w:val="white"/>
            <w:lang w:val="en-US" w:eastAsia="fi-FI"/>
          </w:rPr>
          <w:delText>&lt;</w:delText>
        </w:r>
        <w:r w:rsidRPr="0038571B" w:rsidDel="00721F6F">
          <w:rPr>
            <w:color w:val="800000"/>
            <w:highlight w:val="white"/>
            <w:lang w:val="en-US" w:eastAsia="fi-FI"/>
          </w:rPr>
          <w:delText>observation</w:delText>
        </w:r>
        <w:r w:rsidRPr="0038571B" w:rsidDel="00721F6F">
          <w:rPr>
            <w:highlight w:val="white"/>
            <w:lang w:val="en-US" w:eastAsia="fi-FI"/>
          </w:rPr>
          <w:delText xml:space="preserve"> classCode</w:delText>
        </w:r>
        <w:r w:rsidRPr="0038571B" w:rsidDel="00721F6F">
          <w:rPr>
            <w:color w:val="0000FF"/>
            <w:highlight w:val="white"/>
            <w:lang w:val="en-US" w:eastAsia="fi-FI"/>
          </w:rPr>
          <w:delText>="</w:delText>
        </w:r>
        <w:r w:rsidRPr="0038571B" w:rsidDel="00721F6F">
          <w:rPr>
            <w:color w:val="000000"/>
            <w:highlight w:val="white"/>
            <w:lang w:val="en-US" w:eastAsia="fi-FI"/>
          </w:rPr>
          <w:delText>OBS</w:delText>
        </w:r>
        <w:r w:rsidRPr="0038571B" w:rsidDel="00721F6F">
          <w:rPr>
            <w:color w:val="0000FF"/>
            <w:highlight w:val="white"/>
            <w:lang w:val="en-US" w:eastAsia="fi-FI"/>
          </w:rPr>
          <w:delText>"</w:delText>
        </w:r>
        <w:r w:rsidRPr="0038571B" w:rsidDel="00721F6F">
          <w:rPr>
            <w:highlight w:val="white"/>
            <w:lang w:val="en-US" w:eastAsia="fi-FI"/>
          </w:rPr>
          <w:delText xml:space="preserve"> moodCode</w:delText>
        </w:r>
        <w:r w:rsidRPr="0038571B" w:rsidDel="00721F6F">
          <w:rPr>
            <w:color w:val="0000FF"/>
            <w:highlight w:val="white"/>
            <w:lang w:val="en-US" w:eastAsia="fi-FI"/>
          </w:rPr>
          <w:delText>="</w:delText>
        </w:r>
        <w:r w:rsidRPr="0038571B" w:rsidDel="00721F6F">
          <w:rPr>
            <w:color w:val="000000"/>
            <w:highlight w:val="white"/>
            <w:lang w:val="en-US" w:eastAsia="fi-FI"/>
          </w:rPr>
          <w:delText>EVN</w:delText>
        </w:r>
        <w:r w:rsidRPr="0038571B" w:rsidDel="00721F6F">
          <w:rPr>
            <w:color w:val="0000FF"/>
            <w:highlight w:val="white"/>
            <w:lang w:val="en-US" w:eastAsia="fi-FI"/>
          </w:rPr>
          <w:delText>"&gt;</w:delText>
        </w:r>
      </w:del>
    </w:p>
    <w:p w:rsidR="003E639A" w:rsidDel="00721F6F" w:rsidRDefault="003E639A">
      <w:pPr>
        <w:rPr>
          <w:del w:id="1896" w:author="Tuomainen Mika" w:date="2014-04-03T23:58:00Z"/>
          <w:highlight w:val="white"/>
          <w:lang w:val="en-US" w:eastAsia="fi-FI"/>
        </w:rPr>
        <w:pPrChange w:id="1897" w:author="Tuomainen Mika" w:date="2014-04-03T23:16:00Z">
          <w:pPr>
            <w:autoSpaceDE w:val="0"/>
            <w:autoSpaceDN w:val="0"/>
            <w:adjustRightInd w:val="0"/>
            <w:ind w:firstLine="720"/>
          </w:pPr>
        </w:pPrChange>
      </w:pPr>
      <w:del w:id="1898" w:author="Tuomainen Mika" w:date="2014-04-03T23:58:00Z">
        <w:r w:rsidRPr="0038571B" w:rsidDel="00721F6F">
          <w:rPr>
            <w:color w:val="0000FF"/>
            <w:highlight w:val="white"/>
            <w:lang w:val="en-US" w:eastAsia="fi-FI"/>
          </w:rPr>
          <w:delText>&lt;</w:delText>
        </w:r>
        <w:r w:rsidRPr="0038571B" w:rsidDel="00721F6F">
          <w:rPr>
            <w:color w:val="800000"/>
            <w:highlight w:val="white"/>
            <w:lang w:val="en-US" w:eastAsia="fi-FI"/>
          </w:rPr>
          <w:delText>code</w:delText>
        </w:r>
        <w:r w:rsidRPr="0038571B" w:rsidDel="00721F6F">
          <w:rPr>
            <w:color w:val="FF0000"/>
            <w:highlight w:val="white"/>
            <w:lang w:val="en-US" w:eastAsia="fi-FI"/>
          </w:rPr>
          <w:delText xml:space="preserve"> code</w:delText>
        </w:r>
        <w:r w:rsidRPr="0038571B" w:rsidDel="00721F6F">
          <w:rPr>
            <w:color w:val="0000FF"/>
            <w:highlight w:val="white"/>
            <w:lang w:val="en-US" w:eastAsia="fi-FI"/>
          </w:rPr>
          <w:delText>="</w:delText>
        </w:r>
        <w:r w:rsidRPr="0038571B" w:rsidDel="00721F6F">
          <w:rPr>
            <w:highlight w:val="white"/>
            <w:lang w:val="en-US" w:eastAsia="fi-FI"/>
          </w:rPr>
          <w:delText>12</w:delText>
        </w:r>
        <w:r w:rsidRPr="0038571B" w:rsidDel="00721F6F">
          <w:rPr>
            <w:color w:val="0000FF"/>
            <w:highlight w:val="white"/>
            <w:lang w:val="en-US" w:eastAsia="fi-FI"/>
          </w:rPr>
          <w:delText>"</w:delText>
        </w:r>
        <w:r w:rsidRPr="0038571B" w:rsidDel="00721F6F">
          <w:rPr>
            <w:color w:val="FF0000"/>
            <w:highlight w:val="white"/>
            <w:lang w:val="en-US" w:eastAsia="fi-FI"/>
          </w:rPr>
          <w:delText xml:space="preserve"> codeSystem</w:delText>
        </w:r>
        <w:r w:rsidRPr="0038571B" w:rsidDel="00721F6F">
          <w:rPr>
            <w:color w:val="0000FF"/>
            <w:highlight w:val="white"/>
            <w:lang w:val="en-US" w:eastAsia="fi-FI"/>
          </w:rPr>
          <w:delText>="</w:delText>
        </w:r>
        <w:r w:rsidRPr="0038571B" w:rsidDel="00721F6F">
          <w:rPr>
            <w:highlight w:val="white"/>
            <w:lang w:val="en-US" w:eastAsia="fi-FI"/>
          </w:rPr>
          <w:delText>1.2.246.537.6.12.999.2003</w:delText>
        </w:r>
        <w:r w:rsidRPr="0038571B" w:rsidDel="00721F6F">
          <w:rPr>
            <w:color w:val="0000FF"/>
            <w:highlight w:val="white"/>
            <w:lang w:val="en-US" w:eastAsia="fi-FI"/>
          </w:rPr>
          <w:delText>"/&gt;</w:delText>
        </w:r>
      </w:del>
    </w:p>
    <w:p w:rsidR="003E639A" w:rsidDel="00721F6F" w:rsidRDefault="003E639A">
      <w:pPr>
        <w:rPr>
          <w:del w:id="1899" w:author="Tuomainen Mika" w:date="2014-04-03T23:58:00Z"/>
          <w:color w:val="000000"/>
          <w:highlight w:val="white"/>
          <w:lang w:val="en-US" w:eastAsia="fi-FI"/>
        </w:rPr>
        <w:pPrChange w:id="1900" w:author="Tuomainen Mika" w:date="2014-04-03T23:16:00Z">
          <w:pPr>
            <w:autoSpaceDE w:val="0"/>
            <w:autoSpaceDN w:val="0"/>
            <w:adjustRightInd w:val="0"/>
            <w:ind w:firstLine="720"/>
          </w:pPr>
        </w:pPrChange>
      </w:pPr>
      <w:del w:id="1901" w:author="Tuomainen Mika" w:date="2014-04-03T23:58:00Z">
        <w:r w:rsidRPr="0038571B" w:rsidDel="00721F6F">
          <w:rPr>
            <w:color w:val="0000FF"/>
            <w:highlight w:val="white"/>
            <w:lang w:val="en-US" w:eastAsia="fi-FI"/>
          </w:rPr>
          <w:lastRenderedPageBreak/>
          <w:delText>&lt;</w:delText>
        </w:r>
        <w:r w:rsidRPr="0038571B" w:rsidDel="00721F6F">
          <w:rPr>
            <w:highlight w:val="white"/>
            <w:lang w:val="en-US" w:eastAsia="fi-FI"/>
          </w:rPr>
          <w:delText>effectiveTime</w:delText>
        </w:r>
        <w:r w:rsidRPr="0038571B" w:rsidDel="00721F6F">
          <w:rPr>
            <w:color w:val="FF0000"/>
            <w:highlight w:val="white"/>
            <w:lang w:val="en-US" w:eastAsia="fi-FI"/>
          </w:rPr>
          <w:delText xml:space="preserve"> value</w:delText>
        </w:r>
        <w:r w:rsidRPr="0038571B" w:rsidDel="00721F6F">
          <w:rPr>
            <w:color w:val="0000FF"/>
            <w:highlight w:val="white"/>
            <w:lang w:val="en-US" w:eastAsia="fi-FI"/>
          </w:rPr>
          <w:delText>="</w:delText>
        </w:r>
        <w:r w:rsidRPr="0038571B" w:rsidDel="00721F6F">
          <w:rPr>
            <w:color w:val="000000"/>
            <w:highlight w:val="white"/>
            <w:lang w:val="en-US" w:eastAsia="fi-FI"/>
          </w:rPr>
          <w:delText>200309300945</w:delText>
        </w:r>
        <w:r w:rsidRPr="0038571B" w:rsidDel="00721F6F">
          <w:rPr>
            <w:color w:val="0000FF"/>
            <w:highlight w:val="white"/>
            <w:lang w:val="en-US" w:eastAsia="fi-FI"/>
          </w:rPr>
          <w:delText>"/&gt;</w:delText>
        </w:r>
      </w:del>
    </w:p>
    <w:p w:rsidR="003E639A" w:rsidDel="00721F6F" w:rsidRDefault="003E639A">
      <w:pPr>
        <w:rPr>
          <w:del w:id="1902" w:author="Tuomainen Mika" w:date="2014-04-03T23:58:00Z"/>
          <w:highlight w:val="white"/>
          <w:lang w:val="en-US" w:eastAsia="fi-FI"/>
        </w:rPr>
        <w:pPrChange w:id="1903" w:author="Tuomainen Mika" w:date="2014-04-03T23:16:00Z">
          <w:pPr>
            <w:autoSpaceDE w:val="0"/>
            <w:autoSpaceDN w:val="0"/>
            <w:adjustRightInd w:val="0"/>
            <w:ind w:firstLine="720"/>
          </w:pPr>
        </w:pPrChange>
      </w:pPr>
      <w:del w:id="1904" w:author="Tuomainen Mika" w:date="2014-04-03T23:58:00Z">
        <w:r w:rsidRPr="0038571B" w:rsidDel="00721F6F">
          <w:rPr>
            <w:color w:val="0000FF"/>
            <w:highlight w:val="white"/>
            <w:lang w:val="en-US" w:eastAsia="fi-FI"/>
          </w:rPr>
          <w:delText>&lt;</w:delText>
        </w:r>
        <w:r w:rsidRPr="0038571B" w:rsidDel="00721F6F">
          <w:rPr>
            <w:color w:val="800000"/>
            <w:highlight w:val="white"/>
            <w:lang w:val="en-US" w:eastAsia="fi-FI"/>
          </w:rPr>
          <w:delText>value</w:delText>
        </w:r>
        <w:r w:rsidRPr="0038571B" w:rsidDel="00721F6F">
          <w:rPr>
            <w:color w:val="FF0000"/>
            <w:highlight w:val="white"/>
            <w:lang w:val="en-US" w:eastAsia="fi-FI"/>
          </w:rPr>
          <w:delText xml:space="preserve"> xsi:type</w:delText>
        </w:r>
        <w:r w:rsidRPr="0038571B" w:rsidDel="00721F6F">
          <w:rPr>
            <w:color w:val="0000FF"/>
            <w:highlight w:val="white"/>
            <w:lang w:val="en-US" w:eastAsia="fi-FI"/>
          </w:rPr>
          <w:delText>="</w:delText>
        </w:r>
        <w:r w:rsidRPr="0038571B" w:rsidDel="00721F6F">
          <w:rPr>
            <w:highlight w:val="white"/>
            <w:lang w:val="en-US" w:eastAsia="fi-FI"/>
          </w:rPr>
          <w:delText>II</w:delText>
        </w:r>
        <w:r w:rsidRPr="0038571B" w:rsidDel="00721F6F">
          <w:rPr>
            <w:color w:val="0000FF"/>
            <w:highlight w:val="white"/>
            <w:lang w:val="en-US" w:eastAsia="fi-FI"/>
          </w:rPr>
          <w:delText>"</w:delText>
        </w:r>
        <w:r w:rsidRPr="0038571B" w:rsidDel="00721F6F">
          <w:rPr>
            <w:color w:val="FF0000"/>
            <w:highlight w:val="white"/>
            <w:lang w:val="en-US" w:eastAsia="fi-FI"/>
          </w:rPr>
          <w:delText xml:space="preserve"> root</w:delText>
        </w:r>
        <w:r w:rsidRPr="0038571B" w:rsidDel="00721F6F">
          <w:rPr>
            <w:color w:val="0000FF"/>
            <w:highlight w:val="white"/>
            <w:lang w:val="en-US" w:eastAsia="fi-FI"/>
          </w:rPr>
          <w:delText>="</w:delText>
        </w:r>
        <w:r w:rsidRPr="0038571B" w:rsidDel="00721F6F">
          <w:rPr>
            <w:highlight w:val="white"/>
            <w:lang w:val="en-US" w:eastAsia="fi-FI"/>
          </w:rPr>
          <w:delText>1.2.246.537.10.2013120.14</w:delText>
        </w:r>
        <w:r w:rsidRPr="0038571B" w:rsidDel="00721F6F">
          <w:rPr>
            <w:color w:val="0000FF"/>
            <w:highlight w:val="white"/>
            <w:lang w:val="en-US" w:eastAsia="fi-FI"/>
          </w:rPr>
          <w:delText>"</w:delText>
        </w:r>
        <w:r w:rsidRPr="0038571B" w:rsidDel="00721F6F">
          <w:rPr>
            <w:color w:val="FF0000"/>
            <w:highlight w:val="white"/>
            <w:lang w:val="en-US" w:eastAsia="fi-FI"/>
          </w:rPr>
          <w:delText xml:space="preserve"> extension</w:delText>
        </w:r>
        <w:r w:rsidRPr="0038571B" w:rsidDel="00721F6F">
          <w:rPr>
            <w:color w:val="0000FF"/>
            <w:highlight w:val="white"/>
            <w:lang w:val="en-US" w:eastAsia="fi-FI"/>
          </w:rPr>
          <w:delText>="</w:delText>
        </w:r>
        <w:r w:rsidRPr="0038571B" w:rsidDel="00721F6F">
          <w:rPr>
            <w:highlight w:val="white"/>
            <w:lang w:val="en-US" w:eastAsia="fi-FI"/>
          </w:rPr>
          <w:delText>2003.3</w:delText>
        </w:r>
        <w:r w:rsidRPr="0038571B" w:rsidDel="00721F6F">
          <w:rPr>
            <w:color w:val="0000FF"/>
            <w:highlight w:val="white"/>
            <w:lang w:val="en-US" w:eastAsia="fi-FI"/>
          </w:rPr>
          <w:delText>"/&gt;</w:delText>
        </w:r>
      </w:del>
    </w:p>
    <w:p w:rsidR="003E639A" w:rsidDel="00721F6F" w:rsidRDefault="003E639A">
      <w:pPr>
        <w:rPr>
          <w:del w:id="1905" w:author="Tuomainen Mika" w:date="2014-04-03T23:58:00Z"/>
          <w:color w:val="000000"/>
          <w:highlight w:val="white"/>
          <w:lang w:val="en-US" w:eastAsia="fi-FI"/>
        </w:rPr>
        <w:pPrChange w:id="1906" w:author="Tuomainen Mika" w:date="2014-04-03T23:16:00Z">
          <w:pPr>
            <w:autoSpaceDE w:val="0"/>
            <w:autoSpaceDN w:val="0"/>
            <w:adjustRightInd w:val="0"/>
            <w:ind w:firstLine="720"/>
          </w:pPr>
        </w:pPrChange>
      </w:pPr>
      <w:del w:id="1907" w:author="Tuomainen Mika" w:date="2014-04-03T23:58:00Z">
        <w:r w:rsidRPr="0038571B" w:rsidDel="00721F6F">
          <w:rPr>
            <w:color w:val="0000FF"/>
            <w:highlight w:val="white"/>
            <w:lang w:val="en-US" w:eastAsia="fi-FI"/>
          </w:rPr>
          <w:delText>&lt;</w:delText>
        </w:r>
        <w:r w:rsidRPr="0038571B" w:rsidDel="00721F6F">
          <w:rPr>
            <w:highlight w:val="white"/>
            <w:lang w:val="en-US" w:eastAsia="fi-FI"/>
          </w:rPr>
          <w:delText>author</w:delText>
        </w:r>
        <w:r w:rsidRPr="0038571B" w:rsidDel="00721F6F">
          <w:rPr>
            <w:color w:val="0000FF"/>
            <w:highlight w:val="white"/>
            <w:lang w:val="en-US" w:eastAsia="fi-FI"/>
          </w:rPr>
          <w:delText>&gt;</w:delText>
        </w:r>
      </w:del>
    </w:p>
    <w:p w:rsidR="003E639A" w:rsidDel="00721F6F" w:rsidRDefault="003E639A">
      <w:pPr>
        <w:rPr>
          <w:del w:id="1908" w:author="Tuomainen Mika" w:date="2014-04-03T23:58:00Z"/>
          <w:highlight w:val="white"/>
          <w:lang w:val="en-US" w:eastAsia="fi-FI"/>
        </w:rPr>
        <w:pPrChange w:id="1909" w:author="Tuomainen Mika" w:date="2014-04-03T23:16:00Z">
          <w:pPr>
            <w:autoSpaceDE w:val="0"/>
            <w:autoSpaceDN w:val="0"/>
            <w:adjustRightInd w:val="0"/>
            <w:ind w:left="1440"/>
          </w:pPr>
        </w:pPrChange>
      </w:pPr>
      <w:del w:id="1910" w:author="Tuomainen Mika" w:date="2014-04-03T23:58:00Z">
        <w:r w:rsidRPr="0038571B" w:rsidDel="00721F6F">
          <w:rPr>
            <w:color w:val="0000FF"/>
            <w:highlight w:val="white"/>
            <w:lang w:val="en-US" w:eastAsia="fi-FI"/>
          </w:rPr>
          <w:delText>&lt;</w:delText>
        </w:r>
        <w:r w:rsidRPr="0038571B" w:rsidDel="00721F6F">
          <w:rPr>
            <w:color w:val="800000"/>
            <w:highlight w:val="white"/>
            <w:lang w:val="en-US" w:eastAsia="fi-FI"/>
          </w:rPr>
          <w:delText>functionCode</w:delText>
        </w:r>
        <w:r w:rsidRPr="0038571B" w:rsidDel="00721F6F">
          <w:rPr>
            <w:color w:val="FF0000"/>
            <w:highlight w:val="white"/>
            <w:lang w:val="en-US" w:eastAsia="fi-FI"/>
          </w:rPr>
          <w:delText xml:space="preserve"> code</w:delText>
        </w:r>
        <w:r w:rsidRPr="0038571B" w:rsidDel="00721F6F">
          <w:rPr>
            <w:color w:val="0000FF"/>
            <w:highlight w:val="white"/>
            <w:lang w:val="en-US" w:eastAsia="fi-FI"/>
          </w:rPr>
          <w:delText>="</w:delText>
        </w:r>
        <w:r w:rsidRPr="0038571B" w:rsidDel="00721F6F">
          <w:rPr>
            <w:highlight w:val="white"/>
            <w:lang w:val="en-US" w:eastAsia="fi-FI"/>
          </w:rPr>
          <w:delText>MER</w:delText>
        </w:r>
        <w:r w:rsidRPr="0038571B" w:rsidDel="00721F6F">
          <w:rPr>
            <w:color w:val="0000FF"/>
            <w:highlight w:val="white"/>
            <w:lang w:val="en-US" w:eastAsia="fi-FI"/>
          </w:rPr>
          <w:delText>"</w:delText>
        </w:r>
        <w:r w:rsidRPr="0038571B" w:rsidDel="00721F6F">
          <w:rPr>
            <w:color w:val="FF0000"/>
            <w:highlight w:val="white"/>
            <w:lang w:val="en-US" w:eastAsia="fi-FI"/>
          </w:rPr>
          <w:delText xml:space="preserve"> codeSystem</w:delText>
        </w:r>
        <w:r w:rsidRPr="0038571B" w:rsidDel="00721F6F">
          <w:rPr>
            <w:color w:val="0000FF"/>
            <w:highlight w:val="white"/>
            <w:lang w:val="en-US" w:eastAsia="fi-FI"/>
          </w:rPr>
          <w:delText>="</w:delText>
        </w:r>
        <w:r w:rsidRPr="0038571B" w:rsidDel="00721F6F">
          <w:rPr>
            <w:highlight w:val="white"/>
            <w:lang w:val="en-US" w:eastAsia="fi-FI"/>
          </w:rPr>
          <w:delText>1.2.246.537.5.40006.2003</w:delText>
        </w:r>
        <w:r w:rsidRPr="0038571B" w:rsidDel="00721F6F">
          <w:rPr>
            <w:color w:val="0000FF"/>
            <w:highlight w:val="white"/>
            <w:lang w:val="en-US" w:eastAsia="fi-FI"/>
          </w:rPr>
          <w:delText>"</w:delText>
        </w:r>
        <w:r w:rsidRPr="0038571B" w:rsidDel="00721F6F">
          <w:rPr>
            <w:color w:val="FF0000"/>
            <w:highlight w:val="white"/>
            <w:lang w:val="en-US" w:eastAsia="fi-FI"/>
          </w:rPr>
          <w:delText xml:space="preserve"> codeSystemName</w:delText>
        </w:r>
        <w:r w:rsidRPr="0038571B" w:rsidDel="00721F6F">
          <w:rPr>
            <w:color w:val="0000FF"/>
            <w:highlight w:val="white"/>
            <w:lang w:val="en-US" w:eastAsia="fi-FI"/>
          </w:rPr>
          <w:delText>="</w:delText>
        </w:r>
        <w:r w:rsidDel="00721F6F">
          <w:rPr>
            <w:highlight w:val="white"/>
            <w:lang w:val="en-US" w:eastAsia="fi-FI"/>
          </w:rPr>
          <w:delText>HL7 -Tekninen CDA R2 henkilötarkennin</w:delText>
        </w:r>
        <w:r w:rsidRPr="0038571B" w:rsidDel="00721F6F">
          <w:rPr>
            <w:color w:val="0000FF"/>
            <w:highlight w:val="white"/>
            <w:lang w:val="en-US" w:eastAsia="fi-FI"/>
          </w:rPr>
          <w:delText>"</w:delText>
        </w:r>
        <w:r w:rsidRPr="0038571B" w:rsidDel="00721F6F">
          <w:rPr>
            <w:color w:val="FF0000"/>
            <w:highlight w:val="white"/>
            <w:lang w:val="en-US" w:eastAsia="fi-FI"/>
          </w:rPr>
          <w:delText xml:space="preserve"> displayName</w:delText>
        </w:r>
        <w:r w:rsidRPr="0038571B" w:rsidDel="00721F6F">
          <w:rPr>
            <w:color w:val="0000FF"/>
            <w:highlight w:val="white"/>
            <w:lang w:val="en-US" w:eastAsia="fi-FI"/>
          </w:rPr>
          <w:delText>="</w:delText>
        </w:r>
        <w:r w:rsidRPr="0038571B" w:rsidDel="00721F6F">
          <w:rPr>
            <w:highlight w:val="white"/>
            <w:lang w:val="en-US" w:eastAsia="fi-FI"/>
          </w:rPr>
          <w:delText>merkinnän tekijä</w:delText>
        </w:r>
        <w:r w:rsidRPr="0038571B" w:rsidDel="00721F6F">
          <w:rPr>
            <w:color w:val="0000FF"/>
            <w:highlight w:val="white"/>
            <w:lang w:val="en-US" w:eastAsia="fi-FI"/>
          </w:rPr>
          <w:delText>"/&gt;</w:delText>
        </w:r>
      </w:del>
    </w:p>
    <w:p w:rsidR="003E639A" w:rsidDel="00721F6F" w:rsidRDefault="003E639A">
      <w:pPr>
        <w:rPr>
          <w:del w:id="1911" w:author="Tuomainen Mika" w:date="2014-04-03T23:58:00Z"/>
          <w:highlight w:val="white"/>
          <w:lang w:val="en-US" w:eastAsia="fi-FI"/>
        </w:rPr>
        <w:pPrChange w:id="1912" w:author="Tuomainen Mika" w:date="2014-04-03T23:16:00Z">
          <w:pPr>
            <w:autoSpaceDE w:val="0"/>
            <w:autoSpaceDN w:val="0"/>
            <w:adjustRightInd w:val="0"/>
            <w:ind w:left="720" w:firstLine="720"/>
          </w:pPr>
        </w:pPrChange>
      </w:pPr>
      <w:del w:id="1913" w:author="Tuomainen Mika" w:date="2014-04-03T23:58:00Z">
        <w:r w:rsidRPr="0038571B" w:rsidDel="00721F6F">
          <w:rPr>
            <w:color w:val="0000FF"/>
            <w:highlight w:val="white"/>
            <w:lang w:val="en-US" w:eastAsia="fi-FI"/>
          </w:rPr>
          <w:delText>&lt;</w:delText>
        </w:r>
        <w:r w:rsidRPr="0038571B" w:rsidDel="00721F6F">
          <w:rPr>
            <w:color w:val="800000"/>
            <w:highlight w:val="white"/>
            <w:lang w:val="en-US" w:eastAsia="fi-FI"/>
          </w:rPr>
          <w:delText>time</w:delText>
        </w:r>
        <w:r w:rsidRPr="0038571B" w:rsidDel="00721F6F">
          <w:rPr>
            <w:color w:val="FF0000"/>
            <w:highlight w:val="white"/>
            <w:lang w:val="en-US" w:eastAsia="fi-FI"/>
          </w:rPr>
          <w:delText xml:space="preserve"> value</w:delText>
        </w:r>
        <w:r w:rsidRPr="0038571B" w:rsidDel="00721F6F">
          <w:rPr>
            <w:color w:val="0000FF"/>
            <w:highlight w:val="white"/>
            <w:lang w:val="en-US" w:eastAsia="fi-FI"/>
          </w:rPr>
          <w:delText>="</w:delText>
        </w:r>
        <w:r w:rsidRPr="0038571B" w:rsidDel="00721F6F">
          <w:rPr>
            <w:highlight w:val="white"/>
            <w:lang w:val="en-US" w:eastAsia="fi-FI"/>
          </w:rPr>
          <w:delText>200801301122</w:delText>
        </w:r>
        <w:r w:rsidRPr="0038571B" w:rsidDel="00721F6F">
          <w:rPr>
            <w:color w:val="0000FF"/>
            <w:highlight w:val="white"/>
            <w:lang w:val="en-US" w:eastAsia="fi-FI"/>
          </w:rPr>
          <w:delText>"/&gt;</w:delText>
        </w:r>
      </w:del>
    </w:p>
    <w:p w:rsidR="003E639A" w:rsidDel="00721F6F" w:rsidRDefault="003E639A">
      <w:pPr>
        <w:rPr>
          <w:del w:id="1914" w:author="Tuomainen Mika" w:date="2014-04-03T23:58:00Z"/>
          <w:color w:val="000000"/>
          <w:highlight w:val="white"/>
          <w:lang w:val="en-US" w:eastAsia="fi-FI"/>
        </w:rPr>
        <w:pPrChange w:id="1915" w:author="Tuomainen Mika" w:date="2014-04-03T23:16:00Z">
          <w:pPr>
            <w:autoSpaceDE w:val="0"/>
            <w:autoSpaceDN w:val="0"/>
            <w:adjustRightInd w:val="0"/>
            <w:ind w:left="1440"/>
          </w:pPr>
        </w:pPrChange>
      </w:pPr>
      <w:del w:id="1916" w:author="Tuomainen Mika" w:date="2014-04-03T23:58:00Z">
        <w:r w:rsidRPr="0038571B" w:rsidDel="00721F6F">
          <w:rPr>
            <w:color w:val="0000FF"/>
            <w:highlight w:val="white"/>
            <w:lang w:val="en-US" w:eastAsia="fi-FI"/>
          </w:rPr>
          <w:delText>&lt;</w:delText>
        </w:r>
        <w:r w:rsidRPr="0038571B" w:rsidDel="00721F6F">
          <w:rPr>
            <w:highlight w:val="white"/>
            <w:lang w:val="en-US" w:eastAsia="fi-FI"/>
          </w:rPr>
          <w:delText>assignedAuthor</w:delText>
        </w:r>
        <w:r w:rsidRPr="0038571B" w:rsidDel="00721F6F">
          <w:rPr>
            <w:color w:val="0000FF"/>
            <w:highlight w:val="white"/>
            <w:lang w:val="en-US" w:eastAsia="fi-FI"/>
          </w:rPr>
          <w:delText>&gt;</w:delText>
        </w:r>
      </w:del>
    </w:p>
    <w:p w:rsidR="003E639A" w:rsidDel="00721F6F" w:rsidRDefault="003E639A">
      <w:pPr>
        <w:rPr>
          <w:del w:id="1917" w:author="Tuomainen Mika" w:date="2014-04-03T23:58:00Z"/>
          <w:highlight w:val="white"/>
          <w:lang w:val="en-US" w:eastAsia="fi-FI"/>
        </w:rPr>
        <w:pPrChange w:id="1918" w:author="Tuomainen Mika" w:date="2014-04-03T23:16:00Z">
          <w:pPr>
            <w:autoSpaceDE w:val="0"/>
            <w:autoSpaceDN w:val="0"/>
            <w:adjustRightInd w:val="0"/>
            <w:ind w:left="720" w:firstLine="720"/>
          </w:pPr>
        </w:pPrChange>
      </w:pPr>
      <w:del w:id="1919" w:author="Tuomainen Mika" w:date="2014-04-03T23:58:00Z">
        <w:r w:rsidRPr="0038571B" w:rsidDel="00721F6F">
          <w:rPr>
            <w:color w:val="0000FF"/>
            <w:highlight w:val="white"/>
            <w:lang w:val="en-US" w:eastAsia="fi-FI"/>
          </w:rPr>
          <w:delText>&lt;</w:delText>
        </w:r>
        <w:r w:rsidRPr="0038571B" w:rsidDel="00721F6F">
          <w:rPr>
            <w:color w:val="800000"/>
            <w:highlight w:val="white"/>
            <w:lang w:val="en-US" w:eastAsia="fi-FI"/>
          </w:rPr>
          <w:delText>id</w:delText>
        </w:r>
        <w:r w:rsidRPr="0038571B" w:rsidDel="00721F6F">
          <w:rPr>
            <w:color w:val="FF0000"/>
            <w:highlight w:val="white"/>
            <w:lang w:val="en-US" w:eastAsia="fi-FI"/>
          </w:rPr>
          <w:delText xml:space="preserve"> extension</w:delText>
        </w:r>
        <w:r w:rsidRPr="0038571B" w:rsidDel="00721F6F">
          <w:rPr>
            <w:color w:val="0000FF"/>
            <w:highlight w:val="white"/>
            <w:lang w:val="en-US" w:eastAsia="fi-FI"/>
          </w:rPr>
          <w:delText>="</w:delText>
        </w:r>
        <w:r w:rsidRPr="0038571B" w:rsidDel="00721F6F">
          <w:rPr>
            <w:highlight w:val="white"/>
            <w:lang w:val="en-US" w:eastAsia="fi-FI"/>
          </w:rPr>
          <w:delText>121256-1234</w:delText>
        </w:r>
        <w:r w:rsidRPr="0038571B" w:rsidDel="00721F6F">
          <w:rPr>
            <w:color w:val="0000FF"/>
            <w:highlight w:val="white"/>
            <w:lang w:val="en-US" w:eastAsia="fi-FI"/>
          </w:rPr>
          <w:delText>"</w:delText>
        </w:r>
        <w:r w:rsidRPr="0038571B" w:rsidDel="00721F6F">
          <w:rPr>
            <w:color w:val="FF0000"/>
            <w:highlight w:val="white"/>
            <w:lang w:val="en-US" w:eastAsia="fi-FI"/>
          </w:rPr>
          <w:delText xml:space="preserve"> root</w:delText>
        </w:r>
        <w:r w:rsidRPr="0038571B" w:rsidDel="00721F6F">
          <w:rPr>
            <w:color w:val="0000FF"/>
            <w:highlight w:val="white"/>
            <w:lang w:val="en-US" w:eastAsia="fi-FI"/>
          </w:rPr>
          <w:delText>="</w:delText>
        </w:r>
        <w:r w:rsidRPr="0038571B" w:rsidDel="00721F6F">
          <w:rPr>
            <w:highlight w:val="white"/>
            <w:lang w:val="en-US" w:eastAsia="fi-FI"/>
          </w:rPr>
          <w:delText>1.2.246.21</w:delText>
        </w:r>
        <w:r w:rsidRPr="0038571B" w:rsidDel="00721F6F">
          <w:rPr>
            <w:color w:val="0000FF"/>
            <w:highlight w:val="white"/>
            <w:lang w:val="en-US" w:eastAsia="fi-FI"/>
          </w:rPr>
          <w:delText>"/&gt;</w:delText>
        </w:r>
      </w:del>
    </w:p>
    <w:p w:rsidR="003E639A" w:rsidDel="00721F6F" w:rsidRDefault="003E639A">
      <w:pPr>
        <w:rPr>
          <w:del w:id="1920" w:author="Tuomainen Mika" w:date="2014-04-03T23:58:00Z"/>
          <w:color w:val="000000"/>
          <w:highlight w:val="white"/>
          <w:lang w:val="en-US" w:eastAsia="fi-FI"/>
        </w:rPr>
        <w:pPrChange w:id="1921" w:author="Tuomainen Mika" w:date="2014-04-03T23:16:00Z">
          <w:pPr>
            <w:autoSpaceDE w:val="0"/>
            <w:autoSpaceDN w:val="0"/>
            <w:adjustRightInd w:val="0"/>
            <w:ind w:left="720" w:firstLine="720"/>
          </w:pPr>
        </w:pPrChange>
      </w:pPr>
      <w:del w:id="1922" w:author="Tuomainen Mika" w:date="2014-04-03T23:58:00Z">
        <w:r w:rsidRPr="0038571B" w:rsidDel="00721F6F">
          <w:rPr>
            <w:color w:val="0000FF"/>
            <w:highlight w:val="white"/>
            <w:lang w:val="en-US" w:eastAsia="fi-FI"/>
          </w:rPr>
          <w:delText>&lt;</w:delText>
        </w:r>
        <w:r w:rsidRPr="0038571B" w:rsidDel="00721F6F">
          <w:rPr>
            <w:highlight w:val="white"/>
            <w:lang w:val="en-US" w:eastAsia="fi-FI"/>
          </w:rPr>
          <w:delText>representedOrganization</w:delText>
        </w:r>
        <w:r w:rsidRPr="0038571B" w:rsidDel="00721F6F">
          <w:rPr>
            <w:color w:val="0000FF"/>
            <w:highlight w:val="white"/>
            <w:lang w:val="en-US" w:eastAsia="fi-FI"/>
          </w:rPr>
          <w:delText>&gt;</w:delText>
        </w:r>
      </w:del>
    </w:p>
    <w:p w:rsidR="003E639A" w:rsidDel="00721F6F" w:rsidRDefault="003E639A">
      <w:pPr>
        <w:rPr>
          <w:del w:id="1923" w:author="Tuomainen Mika" w:date="2014-04-03T23:58:00Z"/>
          <w:highlight w:val="white"/>
          <w:lang w:val="en-US" w:eastAsia="fi-FI"/>
        </w:rPr>
        <w:pPrChange w:id="1924" w:author="Tuomainen Mika" w:date="2014-04-03T23:16:00Z">
          <w:pPr>
            <w:autoSpaceDE w:val="0"/>
            <w:autoSpaceDN w:val="0"/>
            <w:adjustRightInd w:val="0"/>
            <w:ind w:left="720" w:firstLine="720"/>
          </w:pPr>
        </w:pPrChange>
      </w:pPr>
      <w:del w:id="1925" w:author="Tuomainen Mika" w:date="2014-04-03T23:58:00Z">
        <w:r w:rsidRPr="0038571B" w:rsidDel="00721F6F">
          <w:rPr>
            <w:color w:val="0000FF"/>
            <w:highlight w:val="white"/>
            <w:lang w:val="en-US" w:eastAsia="fi-FI"/>
          </w:rPr>
          <w:delText>&lt;</w:delText>
        </w:r>
        <w:r w:rsidRPr="0038571B" w:rsidDel="00721F6F">
          <w:rPr>
            <w:color w:val="800000"/>
            <w:highlight w:val="white"/>
            <w:lang w:val="en-US" w:eastAsia="fi-FI"/>
          </w:rPr>
          <w:delText>id</w:delText>
        </w:r>
        <w:r w:rsidRPr="0038571B" w:rsidDel="00721F6F">
          <w:rPr>
            <w:color w:val="FF0000"/>
            <w:highlight w:val="white"/>
            <w:lang w:val="en-US" w:eastAsia="fi-FI"/>
          </w:rPr>
          <w:delText xml:space="preserve"> extension</w:delText>
        </w:r>
        <w:r w:rsidRPr="0038571B" w:rsidDel="00721F6F">
          <w:rPr>
            <w:color w:val="0000FF"/>
            <w:highlight w:val="white"/>
            <w:lang w:val="en-US" w:eastAsia="fi-FI"/>
          </w:rPr>
          <w:delText>="</w:delText>
        </w:r>
        <w:r w:rsidRPr="0038571B" w:rsidDel="00721F6F">
          <w:rPr>
            <w:highlight w:val="white"/>
            <w:lang w:val="en-US" w:eastAsia="fi-FI"/>
          </w:rPr>
          <w:delText>102</w:delText>
        </w:r>
        <w:r w:rsidRPr="0038571B" w:rsidDel="00721F6F">
          <w:rPr>
            <w:color w:val="0000FF"/>
            <w:highlight w:val="white"/>
            <w:lang w:val="en-US" w:eastAsia="fi-FI"/>
          </w:rPr>
          <w:delText>"</w:delText>
        </w:r>
        <w:r w:rsidRPr="0038571B" w:rsidDel="00721F6F">
          <w:rPr>
            <w:color w:val="FF0000"/>
            <w:highlight w:val="white"/>
            <w:lang w:val="en-US" w:eastAsia="fi-FI"/>
          </w:rPr>
          <w:delText xml:space="preserve"> root</w:delText>
        </w:r>
        <w:r w:rsidRPr="0038571B" w:rsidDel="00721F6F">
          <w:rPr>
            <w:color w:val="0000FF"/>
            <w:highlight w:val="white"/>
            <w:lang w:val="en-US" w:eastAsia="fi-FI"/>
          </w:rPr>
          <w:delText>="</w:delText>
        </w:r>
        <w:r w:rsidRPr="0038571B" w:rsidDel="00721F6F">
          <w:rPr>
            <w:highlight w:val="white"/>
            <w:lang w:val="en-US" w:eastAsia="fi-FI"/>
          </w:rPr>
          <w:delText>1.2.246.10.1234567.10</w:delText>
        </w:r>
        <w:r w:rsidRPr="0038571B" w:rsidDel="00721F6F">
          <w:rPr>
            <w:color w:val="0000FF"/>
            <w:highlight w:val="white"/>
            <w:lang w:val="en-US" w:eastAsia="fi-FI"/>
          </w:rPr>
          <w:delText>"/&gt;</w:delText>
        </w:r>
      </w:del>
    </w:p>
    <w:p w:rsidR="003E639A" w:rsidRPr="006C7725" w:rsidDel="00721F6F" w:rsidRDefault="003E639A">
      <w:pPr>
        <w:rPr>
          <w:del w:id="1926" w:author="Tuomainen Mika" w:date="2014-04-03T23:58:00Z"/>
          <w:highlight w:val="white"/>
          <w:lang w:val="en-US" w:eastAsia="fi-FI"/>
          <w:rPrChange w:id="1927" w:author="Tuomainen Mika" w:date="2014-04-03T23:12:00Z">
            <w:rPr>
              <w:del w:id="1928" w:author="Tuomainen Mika" w:date="2014-04-03T23:58:00Z"/>
              <w:rFonts w:ascii="Arial" w:hAnsi="Arial" w:cs="Arial"/>
              <w:color w:val="000000"/>
              <w:highlight w:val="white"/>
              <w:lang w:val="en-US" w:eastAsia="fi-FI"/>
            </w:rPr>
          </w:rPrChange>
        </w:rPr>
        <w:pPrChange w:id="1929" w:author="Tuomainen Mika" w:date="2014-04-03T23:16:00Z">
          <w:pPr>
            <w:autoSpaceDE w:val="0"/>
            <w:autoSpaceDN w:val="0"/>
            <w:adjustRightInd w:val="0"/>
            <w:ind w:left="1440"/>
          </w:pPr>
        </w:pPrChange>
      </w:pPr>
      <w:del w:id="1930" w:author="Tuomainen Mika" w:date="2014-04-03T23:58:00Z">
        <w:r w:rsidRPr="006C7725" w:rsidDel="00721F6F">
          <w:rPr>
            <w:color w:val="0000FF"/>
            <w:highlight w:val="white"/>
            <w:lang w:val="en-US" w:eastAsia="fi-FI"/>
            <w:rPrChange w:id="1931" w:author="Tuomainen Mika" w:date="2014-04-03T23:12:00Z">
              <w:rPr>
                <w:rFonts w:ascii="Arial" w:hAnsi="Arial" w:cs="Arial"/>
                <w:color w:val="0000FF"/>
                <w:highlight w:val="white"/>
                <w:lang w:val="en-US" w:eastAsia="fi-FI"/>
              </w:rPr>
            </w:rPrChange>
          </w:rPr>
          <w:delText>&lt;</w:delText>
        </w:r>
        <w:r w:rsidRPr="006C7725" w:rsidDel="00721F6F">
          <w:rPr>
            <w:color w:val="800000"/>
            <w:highlight w:val="white"/>
            <w:lang w:val="en-US" w:eastAsia="fi-FI"/>
            <w:rPrChange w:id="1932" w:author="Tuomainen Mika" w:date="2014-04-03T23:12:00Z">
              <w:rPr>
                <w:rFonts w:ascii="Arial" w:hAnsi="Arial" w:cs="Arial"/>
                <w:color w:val="800000"/>
                <w:highlight w:val="white"/>
                <w:lang w:val="en-US" w:eastAsia="fi-FI"/>
              </w:rPr>
            </w:rPrChange>
          </w:rPr>
          <w:delText>name</w:delText>
        </w:r>
        <w:r w:rsidRPr="006C7725" w:rsidDel="00721F6F">
          <w:rPr>
            <w:color w:val="0000FF"/>
            <w:highlight w:val="white"/>
            <w:lang w:val="en-US" w:eastAsia="fi-FI"/>
            <w:rPrChange w:id="1933" w:author="Tuomainen Mika" w:date="2014-04-03T23:12:00Z">
              <w:rPr>
                <w:rFonts w:ascii="Arial" w:hAnsi="Arial" w:cs="Arial"/>
                <w:color w:val="0000FF"/>
                <w:highlight w:val="white"/>
                <w:lang w:val="en-US" w:eastAsia="fi-FI"/>
              </w:rPr>
            </w:rPrChange>
          </w:rPr>
          <w:delText>&gt;</w:delText>
        </w:r>
        <w:r w:rsidRPr="006C7725" w:rsidDel="00721F6F">
          <w:rPr>
            <w:highlight w:val="white"/>
            <w:lang w:val="en-US" w:eastAsia="fi-FI"/>
            <w:rPrChange w:id="1934" w:author="Tuomainen Mika" w:date="2014-04-03T23:12:00Z">
              <w:rPr>
                <w:rFonts w:ascii="Arial" w:hAnsi="Arial" w:cs="Arial"/>
                <w:color w:val="000000"/>
                <w:highlight w:val="white"/>
                <w:lang w:val="en-US" w:eastAsia="fi-FI"/>
              </w:rPr>
            </w:rPrChange>
          </w:rPr>
          <w:delText>Y-Y sairaanhoitopiiri os 13</w:delText>
        </w:r>
        <w:r w:rsidRPr="006C7725" w:rsidDel="00721F6F">
          <w:rPr>
            <w:color w:val="0000FF"/>
            <w:highlight w:val="white"/>
            <w:lang w:val="en-US" w:eastAsia="fi-FI"/>
            <w:rPrChange w:id="1935" w:author="Tuomainen Mika" w:date="2014-04-03T23:12:00Z">
              <w:rPr>
                <w:rFonts w:ascii="Arial" w:hAnsi="Arial" w:cs="Arial"/>
                <w:color w:val="0000FF"/>
                <w:highlight w:val="white"/>
                <w:lang w:val="en-US" w:eastAsia="fi-FI"/>
              </w:rPr>
            </w:rPrChange>
          </w:rPr>
          <w:delText>&lt;/</w:delText>
        </w:r>
        <w:r w:rsidRPr="006C7725" w:rsidDel="00721F6F">
          <w:rPr>
            <w:color w:val="800000"/>
            <w:highlight w:val="white"/>
            <w:lang w:val="en-US" w:eastAsia="fi-FI"/>
            <w:rPrChange w:id="1936" w:author="Tuomainen Mika" w:date="2014-04-03T23:12:00Z">
              <w:rPr>
                <w:rFonts w:ascii="Arial" w:hAnsi="Arial" w:cs="Arial"/>
                <w:color w:val="800000"/>
                <w:highlight w:val="white"/>
                <w:lang w:val="en-US" w:eastAsia="fi-FI"/>
              </w:rPr>
            </w:rPrChange>
          </w:rPr>
          <w:delText>name</w:delText>
        </w:r>
        <w:r w:rsidRPr="006C7725" w:rsidDel="00721F6F">
          <w:rPr>
            <w:color w:val="0000FF"/>
            <w:highlight w:val="white"/>
            <w:lang w:val="en-US" w:eastAsia="fi-FI"/>
            <w:rPrChange w:id="1937" w:author="Tuomainen Mika" w:date="2014-04-03T23:12:00Z">
              <w:rPr>
                <w:rFonts w:ascii="Arial" w:hAnsi="Arial" w:cs="Arial"/>
                <w:color w:val="0000FF"/>
                <w:highlight w:val="white"/>
                <w:lang w:val="en-US" w:eastAsia="fi-FI"/>
              </w:rPr>
            </w:rPrChange>
          </w:rPr>
          <w:delText>&gt;</w:delText>
        </w:r>
      </w:del>
    </w:p>
    <w:p w:rsidR="003E639A" w:rsidDel="00721F6F" w:rsidRDefault="003E639A">
      <w:pPr>
        <w:rPr>
          <w:del w:id="1938" w:author="Tuomainen Mika" w:date="2014-04-03T23:58:00Z"/>
          <w:color w:val="000000"/>
          <w:highlight w:val="white"/>
          <w:lang w:val="en-US" w:eastAsia="fi-FI"/>
        </w:rPr>
        <w:pPrChange w:id="1939" w:author="Tuomainen Mika" w:date="2014-04-03T23:16:00Z">
          <w:pPr>
            <w:autoSpaceDE w:val="0"/>
            <w:autoSpaceDN w:val="0"/>
            <w:adjustRightInd w:val="0"/>
            <w:ind w:left="720" w:firstLine="720"/>
          </w:pPr>
        </w:pPrChange>
      </w:pPr>
      <w:del w:id="1940" w:author="Tuomainen Mika" w:date="2014-04-03T23:58:00Z">
        <w:r w:rsidRPr="0038571B" w:rsidDel="00721F6F">
          <w:rPr>
            <w:color w:val="0000FF"/>
            <w:highlight w:val="white"/>
            <w:lang w:val="en-US" w:eastAsia="fi-FI"/>
          </w:rPr>
          <w:delText>&lt;/</w:delText>
        </w:r>
        <w:r w:rsidRPr="0038571B" w:rsidDel="00721F6F">
          <w:rPr>
            <w:highlight w:val="white"/>
            <w:lang w:val="en-US" w:eastAsia="fi-FI"/>
          </w:rPr>
          <w:delText>representedOrganization</w:delText>
        </w:r>
        <w:r w:rsidRPr="0038571B" w:rsidDel="00721F6F">
          <w:rPr>
            <w:color w:val="0000FF"/>
            <w:highlight w:val="white"/>
            <w:lang w:val="en-US" w:eastAsia="fi-FI"/>
          </w:rPr>
          <w:delText>&gt;</w:delText>
        </w:r>
      </w:del>
    </w:p>
    <w:p w:rsidR="003E639A" w:rsidDel="00721F6F" w:rsidRDefault="003E639A">
      <w:pPr>
        <w:rPr>
          <w:del w:id="1941" w:author="Tuomainen Mika" w:date="2014-04-03T23:58:00Z"/>
          <w:color w:val="000000"/>
          <w:highlight w:val="white"/>
          <w:lang w:val="en-US" w:eastAsia="fi-FI"/>
        </w:rPr>
        <w:pPrChange w:id="1942" w:author="Tuomainen Mika" w:date="2014-04-03T23:16:00Z">
          <w:pPr>
            <w:autoSpaceDE w:val="0"/>
            <w:autoSpaceDN w:val="0"/>
            <w:adjustRightInd w:val="0"/>
            <w:ind w:left="720" w:firstLine="720"/>
          </w:pPr>
        </w:pPrChange>
      </w:pPr>
      <w:del w:id="1943" w:author="Tuomainen Mika" w:date="2014-04-03T23:58:00Z">
        <w:r w:rsidRPr="0038571B" w:rsidDel="00721F6F">
          <w:rPr>
            <w:color w:val="0000FF"/>
            <w:highlight w:val="white"/>
            <w:lang w:val="en-US" w:eastAsia="fi-FI"/>
          </w:rPr>
          <w:delText>&lt;/</w:delText>
        </w:r>
        <w:r w:rsidRPr="0038571B" w:rsidDel="00721F6F">
          <w:rPr>
            <w:highlight w:val="white"/>
            <w:lang w:val="en-US" w:eastAsia="fi-FI"/>
          </w:rPr>
          <w:delText>assignedAuthor</w:delText>
        </w:r>
        <w:r w:rsidRPr="0038571B" w:rsidDel="00721F6F">
          <w:rPr>
            <w:color w:val="0000FF"/>
            <w:highlight w:val="white"/>
            <w:lang w:val="en-US" w:eastAsia="fi-FI"/>
          </w:rPr>
          <w:delText>&gt;</w:delText>
        </w:r>
      </w:del>
    </w:p>
    <w:p w:rsidR="003E639A" w:rsidDel="00721F6F" w:rsidRDefault="003E639A">
      <w:pPr>
        <w:rPr>
          <w:del w:id="1944" w:author="Tuomainen Mika" w:date="2014-04-03T23:58:00Z"/>
          <w:color w:val="000000"/>
          <w:highlight w:val="white"/>
          <w:lang w:val="en-US" w:eastAsia="fi-FI"/>
        </w:rPr>
        <w:pPrChange w:id="1945" w:author="Tuomainen Mika" w:date="2014-04-03T23:16:00Z">
          <w:pPr>
            <w:autoSpaceDE w:val="0"/>
            <w:autoSpaceDN w:val="0"/>
            <w:adjustRightInd w:val="0"/>
            <w:ind w:firstLine="720"/>
          </w:pPr>
        </w:pPrChange>
      </w:pPr>
      <w:del w:id="1946" w:author="Tuomainen Mika" w:date="2014-04-03T23:58:00Z">
        <w:r w:rsidRPr="0038571B" w:rsidDel="00721F6F">
          <w:rPr>
            <w:color w:val="0000FF"/>
            <w:highlight w:val="white"/>
            <w:lang w:val="en-US" w:eastAsia="fi-FI"/>
          </w:rPr>
          <w:delText>&lt;/</w:delText>
        </w:r>
        <w:r w:rsidRPr="0038571B" w:rsidDel="00721F6F">
          <w:rPr>
            <w:highlight w:val="white"/>
            <w:lang w:val="en-US" w:eastAsia="fi-FI"/>
          </w:rPr>
          <w:delText>author</w:delText>
        </w:r>
        <w:r w:rsidRPr="0038571B" w:rsidDel="00721F6F">
          <w:rPr>
            <w:color w:val="0000FF"/>
            <w:highlight w:val="white"/>
            <w:lang w:val="en-US" w:eastAsia="fi-FI"/>
          </w:rPr>
          <w:delText>&gt;</w:delText>
        </w:r>
      </w:del>
    </w:p>
    <w:p w:rsidR="003E639A" w:rsidDel="00721F6F" w:rsidRDefault="003E639A">
      <w:pPr>
        <w:rPr>
          <w:del w:id="1947" w:author="Tuomainen Mika" w:date="2014-04-03T23:58:00Z"/>
          <w:color w:val="000000"/>
          <w:highlight w:val="white"/>
          <w:lang w:val="en-US" w:eastAsia="fi-FI"/>
        </w:rPr>
        <w:pPrChange w:id="1948" w:author="Tuomainen Mika" w:date="2014-04-03T23:16:00Z">
          <w:pPr>
            <w:autoSpaceDE w:val="0"/>
            <w:autoSpaceDN w:val="0"/>
            <w:adjustRightInd w:val="0"/>
            <w:ind w:firstLine="720"/>
          </w:pPr>
        </w:pPrChange>
      </w:pPr>
      <w:del w:id="1949" w:author="Tuomainen Mika" w:date="2014-04-03T23:58:00Z">
        <w:r w:rsidRPr="0038571B" w:rsidDel="00721F6F">
          <w:rPr>
            <w:color w:val="0000FF"/>
            <w:highlight w:val="white"/>
            <w:lang w:val="en-US" w:eastAsia="fi-FI"/>
          </w:rPr>
          <w:delText>&lt;/</w:delText>
        </w:r>
        <w:r w:rsidRPr="0038571B" w:rsidDel="00721F6F">
          <w:rPr>
            <w:highlight w:val="white"/>
            <w:lang w:val="en-US" w:eastAsia="fi-FI"/>
          </w:rPr>
          <w:delText>observation</w:delText>
        </w:r>
        <w:r w:rsidRPr="0038571B" w:rsidDel="00721F6F">
          <w:rPr>
            <w:color w:val="0000FF"/>
            <w:highlight w:val="white"/>
            <w:lang w:val="en-US" w:eastAsia="fi-FI"/>
          </w:rPr>
          <w:delText>&gt;</w:delText>
        </w:r>
      </w:del>
    </w:p>
    <w:p w:rsidR="003E639A" w:rsidRPr="00016623" w:rsidDel="00721F6F" w:rsidRDefault="003E639A" w:rsidP="00CC1036">
      <w:pPr>
        <w:rPr>
          <w:del w:id="1950" w:author="Tuomainen Mika" w:date="2014-04-03T23:58:00Z"/>
          <w:lang w:val="en-US"/>
        </w:rPr>
      </w:pPr>
      <w:del w:id="1951" w:author="Tuomainen Mika" w:date="2014-04-03T23:58:00Z">
        <w:r w:rsidRPr="0038571B" w:rsidDel="00721F6F">
          <w:rPr>
            <w:color w:val="0000FF"/>
            <w:highlight w:val="white"/>
            <w:lang w:val="en-US" w:eastAsia="fi-FI"/>
          </w:rPr>
          <w:delText>&lt;/</w:delText>
        </w:r>
        <w:r w:rsidRPr="0038571B" w:rsidDel="00721F6F">
          <w:rPr>
            <w:highlight w:val="white"/>
            <w:lang w:val="en-US" w:eastAsia="fi-FI"/>
          </w:rPr>
          <w:delText>entry</w:delText>
        </w:r>
        <w:r w:rsidRPr="0038571B" w:rsidDel="00721F6F">
          <w:rPr>
            <w:color w:val="0000FF"/>
            <w:highlight w:val="white"/>
            <w:lang w:val="en-US" w:eastAsia="fi-FI"/>
          </w:rPr>
          <w:delText>&gt;</w:delText>
        </w:r>
      </w:del>
    </w:p>
    <w:p w:rsidR="003E639A" w:rsidDel="00721F6F" w:rsidRDefault="003E639A" w:rsidP="00CC1036">
      <w:pPr>
        <w:rPr>
          <w:del w:id="1952" w:author="Tuomainen Mika" w:date="2014-04-03T23:58:00Z"/>
          <w:lang w:val="en-GB"/>
        </w:rPr>
      </w:pPr>
    </w:p>
    <w:p w:rsidR="003E639A" w:rsidDel="00721F6F" w:rsidRDefault="003E639A" w:rsidP="00CC1036">
      <w:pPr>
        <w:rPr>
          <w:del w:id="1953" w:author="Tuomainen Mika" w:date="2014-04-03T23:58:00Z"/>
          <w:lang w:val="en-GB"/>
        </w:rPr>
      </w:pPr>
    </w:p>
    <w:p w:rsidR="003E639A" w:rsidDel="00721F6F" w:rsidRDefault="003E639A" w:rsidP="00CC1036">
      <w:pPr>
        <w:rPr>
          <w:del w:id="1954" w:author="Tuomainen Mika" w:date="2014-04-03T23:58:00Z"/>
          <w:lang w:val="en-GB"/>
        </w:rPr>
      </w:pPr>
    </w:p>
    <w:p w:rsidR="003E639A" w:rsidDel="00721F6F" w:rsidRDefault="003E639A" w:rsidP="00CC1036">
      <w:pPr>
        <w:rPr>
          <w:del w:id="1955" w:author="Tuomainen Mika" w:date="2014-04-03T23:58:00Z"/>
          <w:lang w:val="en-GB"/>
        </w:rPr>
      </w:pPr>
    </w:p>
    <w:p w:rsidR="003E639A" w:rsidRDefault="003E639A" w:rsidP="00CC1036">
      <w:pPr>
        <w:pStyle w:val="Otsikko4"/>
      </w:pPr>
      <w:bookmarkStart w:id="1956" w:name="_Toc384330127"/>
      <w:r>
        <w:t>Lähetteen tallennusaika ja tallentaja</w:t>
      </w:r>
      <w:bookmarkEnd w:id="1956"/>
      <w:r>
        <w:t xml:space="preserve"> </w:t>
      </w:r>
    </w:p>
    <w:p w:rsidR="003E639A" w:rsidDel="00721F6F" w:rsidRDefault="003E639A" w:rsidP="00CC1036">
      <w:pPr>
        <w:rPr>
          <w:del w:id="1957" w:author="Tuomainen Mika" w:date="2014-04-03T23:58:00Z"/>
        </w:rPr>
      </w:pPr>
    </w:p>
    <w:p w:rsidR="003E639A" w:rsidRPr="00E50B11" w:rsidDel="00721F6F" w:rsidRDefault="003E639A" w:rsidP="00CC1036">
      <w:pPr>
        <w:rPr>
          <w:del w:id="1958" w:author="Tuomainen Mika" w:date="2014-04-03T23:58:00Z"/>
        </w:rPr>
      </w:pPr>
      <w:del w:id="1959" w:author="Tuomainen Mika" w:date="2014-04-03T23:58:00Z">
        <w:r w:rsidDel="00721F6F">
          <w:delText>Ei pakollinen</w:delText>
        </w:r>
      </w:del>
    </w:p>
    <w:p w:rsidR="003E639A" w:rsidRDefault="003E639A" w:rsidP="00CC1036"/>
    <w:p w:rsidR="003E639A" w:rsidRDefault="003E639A" w:rsidP="00CC1036">
      <w:r>
        <w:t>Tallennusaika ja tallentaja:</w:t>
      </w:r>
      <w:r>
        <w:tab/>
      </w:r>
      <w:del w:id="1960" w:author="Tuomainen Mika" w:date="2014-04-03T23:58:00Z">
        <w:r w:rsidDel="00721F6F">
          <w:tab/>
        </w:r>
      </w:del>
      <w:r>
        <w:t>kenttäkoodi: 4</w:t>
      </w:r>
      <w:r>
        <w:tab/>
      </w:r>
      <w:r>
        <w:tab/>
        <w:t xml:space="preserve">koodisto: 1.2.246.537.6.12.2002.124 </w:t>
      </w:r>
    </w:p>
    <w:p w:rsidR="003E639A" w:rsidRDefault="003E639A" w:rsidP="00CC1036"/>
    <w:p w:rsidR="003E639A" w:rsidRPr="00E37648" w:rsidRDefault="003E639A" w:rsidP="00CC1036">
      <w:pPr>
        <w:rPr>
          <w:lang w:val="en-GB"/>
        </w:rPr>
      </w:pPr>
      <w:r>
        <w:lastRenderedPageBreak/>
        <w:t xml:space="preserve">Tallennusaika (minuutin tarkkuudella) ilmoitetaan elementissä effectiveTime attribuutilla value. </w:t>
      </w:r>
      <w:r w:rsidRPr="00E37648">
        <w:rPr>
          <w:lang w:val="en-GB"/>
        </w:rPr>
        <w:t>Tallentajan tunniste (OID) ilmoitetaan elementillä participantRole.</w:t>
      </w:r>
    </w:p>
    <w:p w:rsidR="003E639A" w:rsidRPr="00E37648" w:rsidRDefault="003E639A" w:rsidP="00CC1036">
      <w:pPr>
        <w:rPr>
          <w:lang w:val="en-GB"/>
        </w:rPr>
      </w:pPr>
    </w:p>
    <w:p w:rsidR="003E639A" w:rsidRPr="00E37648" w:rsidRDefault="003E639A">
      <w:pPr>
        <w:jc w:val="left"/>
        <w:rPr>
          <w:color w:val="000000"/>
          <w:highlight w:val="white"/>
          <w:lang w:val="en-GB" w:eastAsia="fi-FI"/>
        </w:rPr>
        <w:pPrChange w:id="1961" w:author="Tuomainen Mika" w:date="2014-04-03T23:59:00Z">
          <w:pPr>
            <w:autoSpaceDE w:val="0"/>
            <w:autoSpaceDN w:val="0"/>
            <w:adjustRightInd w:val="0"/>
          </w:pPr>
        </w:pPrChange>
      </w:pPr>
      <w:r w:rsidRPr="00E37648">
        <w:rPr>
          <w:color w:val="0000FF"/>
          <w:highlight w:val="white"/>
          <w:lang w:val="en-GB" w:eastAsia="fi-FI"/>
        </w:rPr>
        <w:t>&lt;</w:t>
      </w:r>
      <w:r w:rsidRPr="00E37648">
        <w:rPr>
          <w:highlight w:val="white"/>
          <w:lang w:val="en-GB" w:eastAsia="fi-FI"/>
        </w:rPr>
        <w:t>entry</w:t>
      </w:r>
      <w:r w:rsidRPr="00E37648">
        <w:rPr>
          <w:color w:val="0000FF"/>
          <w:highlight w:val="white"/>
          <w:lang w:val="en-GB" w:eastAsia="fi-FI"/>
        </w:rPr>
        <w:t>&gt;</w:t>
      </w:r>
    </w:p>
    <w:p w:rsidR="003E639A" w:rsidRPr="00E37648" w:rsidRDefault="003E639A">
      <w:pPr>
        <w:jc w:val="left"/>
        <w:rPr>
          <w:color w:val="000000"/>
          <w:highlight w:val="white"/>
          <w:lang w:val="en-GB" w:eastAsia="fi-FI"/>
        </w:rPr>
        <w:pPrChange w:id="1962" w:author="Tuomainen Mika" w:date="2014-04-03T23:59:00Z">
          <w:pPr>
            <w:autoSpaceDE w:val="0"/>
            <w:autoSpaceDN w:val="0"/>
            <w:adjustRightInd w:val="0"/>
          </w:pPr>
        </w:pPrChange>
      </w:pPr>
      <w:del w:id="1963" w:author="Tuomainen Mika" w:date="2014-04-03T23:58:00Z">
        <w:r w:rsidRPr="00E37648" w:rsidDel="00721F6F">
          <w:rPr>
            <w:color w:val="000000"/>
            <w:highlight w:val="white"/>
            <w:lang w:val="en-GB" w:eastAsia="fi-FI"/>
          </w:rPr>
          <w:tab/>
        </w:r>
      </w:del>
      <w:r w:rsidRPr="00E37648">
        <w:rPr>
          <w:color w:val="0000FF"/>
          <w:highlight w:val="white"/>
          <w:lang w:val="en-GB" w:eastAsia="fi-FI"/>
        </w:rPr>
        <w:t>&lt;</w:t>
      </w:r>
      <w:r w:rsidRPr="00E37648">
        <w:rPr>
          <w:color w:val="800000"/>
          <w:highlight w:val="white"/>
          <w:lang w:val="en-GB" w:eastAsia="fi-FI"/>
        </w:rPr>
        <w:t>observation</w:t>
      </w:r>
      <w:r w:rsidRPr="00E37648">
        <w:rPr>
          <w:highlight w:val="white"/>
          <w:lang w:val="en-GB" w:eastAsia="fi-FI"/>
        </w:rPr>
        <w:t xml:space="preserve"> classCode</w:t>
      </w:r>
      <w:r w:rsidRPr="00E37648">
        <w:rPr>
          <w:color w:val="0000FF"/>
          <w:highlight w:val="white"/>
          <w:lang w:val="en-GB" w:eastAsia="fi-FI"/>
        </w:rPr>
        <w:t>="</w:t>
      </w:r>
      <w:r w:rsidRPr="00E37648">
        <w:rPr>
          <w:color w:val="000000"/>
          <w:highlight w:val="white"/>
          <w:lang w:val="en-GB" w:eastAsia="fi-FI"/>
        </w:rPr>
        <w:t>OBS</w:t>
      </w:r>
      <w:r w:rsidRPr="00E37648">
        <w:rPr>
          <w:color w:val="0000FF"/>
          <w:highlight w:val="white"/>
          <w:lang w:val="en-GB" w:eastAsia="fi-FI"/>
        </w:rPr>
        <w:t>"</w:t>
      </w:r>
      <w:r w:rsidRPr="00E37648">
        <w:rPr>
          <w:highlight w:val="white"/>
          <w:lang w:val="en-GB" w:eastAsia="fi-FI"/>
        </w:rPr>
        <w:t xml:space="preserve"> moodCode</w:t>
      </w:r>
      <w:r w:rsidRPr="00E37648">
        <w:rPr>
          <w:color w:val="0000FF"/>
          <w:highlight w:val="white"/>
          <w:lang w:val="en-GB" w:eastAsia="fi-FI"/>
        </w:rPr>
        <w:t>="</w:t>
      </w:r>
      <w:r w:rsidRPr="00E37648">
        <w:rPr>
          <w:color w:val="000000"/>
          <w:highlight w:val="white"/>
          <w:lang w:val="en-GB" w:eastAsia="fi-FI"/>
        </w:rPr>
        <w:t>EVN</w:t>
      </w:r>
      <w:r w:rsidRPr="00E37648">
        <w:rPr>
          <w:color w:val="0000FF"/>
          <w:highlight w:val="white"/>
          <w:lang w:val="en-GB" w:eastAsia="fi-FI"/>
        </w:rPr>
        <w:t>"&gt;</w:t>
      </w:r>
    </w:p>
    <w:p w:rsidR="003E639A" w:rsidRPr="006D3E5B" w:rsidRDefault="003E639A">
      <w:pPr>
        <w:jc w:val="left"/>
        <w:rPr>
          <w:highlight w:val="white"/>
          <w:lang w:val="en-US" w:eastAsia="fi-FI"/>
        </w:rPr>
        <w:pPrChange w:id="1964" w:author="Tuomainen Mika" w:date="2014-04-03T23:59:00Z">
          <w:pPr>
            <w:autoSpaceDE w:val="0"/>
            <w:autoSpaceDN w:val="0"/>
            <w:adjustRightInd w:val="0"/>
          </w:pPr>
        </w:pPrChange>
      </w:pPr>
      <w:r w:rsidRPr="00E37648">
        <w:rPr>
          <w:highlight w:val="white"/>
          <w:lang w:val="en-GB"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4</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6D3E5B" w:rsidRDefault="003E639A">
      <w:pPr>
        <w:jc w:val="left"/>
        <w:rPr>
          <w:highlight w:val="white"/>
          <w:lang w:val="en-US" w:eastAsia="fi-FI"/>
        </w:rPr>
        <w:pPrChange w:id="1965" w:author="Tuomainen Mika" w:date="2014-04-03T23:59:00Z">
          <w:pPr>
            <w:autoSpaceDE w:val="0"/>
            <w:autoSpaceDN w:val="0"/>
            <w:adjustRightInd w:val="0"/>
          </w:pPr>
        </w:pPrChange>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200309300945</w:t>
      </w:r>
      <w:r w:rsidRPr="0038571B">
        <w:rPr>
          <w:color w:val="0000FF"/>
          <w:highlight w:val="white"/>
          <w:lang w:val="en-US" w:eastAsia="fi-FI"/>
        </w:rPr>
        <w:t>"/&gt;</w:t>
      </w:r>
    </w:p>
    <w:p w:rsidR="003E639A" w:rsidRPr="006D3E5B" w:rsidRDefault="003E639A">
      <w:pPr>
        <w:jc w:val="left"/>
        <w:rPr>
          <w:color w:val="000000"/>
          <w:highlight w:val="white"/>
          <w:lang w:val="en-US" w:eastAsia="fi-FI"/>
        </w:rPr>
        <w:pPrChange w:id="1966" w:author="Tuomainen Mika" w:date="2014-04-03T23:59: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participant</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ENT</w:t>
      </w:r>
      <w:r w:rsidRPr="0038571B">
        <w:rPr>
          <w:color w:val="0000FF"/>
          <w:highlight w:val="white"/>
          <w:lang w:val="en-US" w:eastAsia="fi-FI"/>
        </w:rPr>
        <w:t>"&gt;</w:t>
      </w:r>
    </w:p>
    <w:p w:rsidR="003E639A" w:rsidRPr="00570A2F" w:rsidRDefault="003E639A">
      <w:pPr>
        <w:jc w:val="left"/>
        <w:rPr>
          <w:color w:val="000000"/>
          <w:highlight w:val="white"/>
          <w:lang w:val="en-US" w:eastAsia="fi-FI"/>
          <w:rPrChange w:id="1967" w:author="Tuomainen Mika" w:date="2014-04-01T15:40:00Z">
            <w:rPr>
              <w:rFonts w:ascii="Arial" w:hAnsi="Arial" w:cs="Arial"/>
              <w:color w:val="000000"/>
              <w:highlight w:val="white"/>
              <w:lang w:eastAsia="fi-FI"/>
            </w:rPr>
          </w:rPrChange>
        </w:rPr>
        <w:pPrChange w:id="1968" w:author="Tuomainen Mika" w:date="2014-04-03T23:59:00Z">
          <w:pPr>
            <w:autoSpaceDE w:val="0"/>
            <w:autoSpaceDN w:val="0"/>
            <w:adjustRightInd w:val="0"/>
          </w:pPr>
        </w:pPrChange>
      </w:pPr>
      <w:r w:rsidRPr="0038571B">
        <w:rPr>
          <w:color w:val="000000"/>
          <w:highlight w:val="white"/>
          <w:lang w:val="en-US" w:eastAsia="fi-FI"/>
        </w:rPr>
        <w:tab/>
      </w:r>
      <w:ins w:id="1969" w:author="Tuomainen Mika" w:date="2014-04-03T23:58:00Z">
        <w:r w:rsidR="00721F6F">
          <w:rPr>
            <w:color w:val="000000"/>
            <w:highlight w:val="white"/>
            <w:lang w:val="en-US" w:eastAsia="fi-FI"/>
          </w:rPr>
          <w:tab/>
        </w:r>
      </w:ins>
      <w:r w:rsidRPr="00570A2F">
        <w:rPr>
          <w:color w:val="0000FF"/>
          <w:highlight w:val="white"/>
          <w:lang w:val="en-US" w:eastAsia="fi-FI"/>
          <w:rPrChange w:id="1970" w:author="Tuomainen Mika" w:date="2014-04-01T15:40:00Z">
            <w:rPr>
              <w:rFonts w:ascii="Arial" w:hAnsi="Arial" w:cs="Arial"/>
              <w:color w:val="0000FF"/>
              <w:highlight w:val="white"/>
              <w:lang w:eastAsia="fi-FI"/>
            </w:rPr>
          </w:rPrChange>
        </w:rPr>
        <w:t>&lt;</w:t>
      </w:r>
      <w:r w:rsidRPr="00570A2F">
        <w:rPr>
          <w:highlight w:val="white"/>
          <w:lang w:val="en-US" w:eastAsia="fi-FI"/>
          <w:rPrChange w:id="1971" w:author="Tuomainen Mika" w:date="2014-04-01T15:40:00Z">
            <w:rPr>
              <w:rFonts w:ascii="Arial" w:hAnsi="Arial" w:cs="Arial"/>
              <w:color w:val="800000"/>
              <w:highlight w:val="white"/>
              <w:lang w:eastAsia="fi-FI"/>
            </w:rPr>
          </w:rPrChange>
        </w:rPr>
        <w:t>participantRole</w:t>
      </w:r>
      <w:r w:rsidRPr="00570A2F">
        <w:rPr>
          <w:color w:val="FF0000"/>
          <w:highlight w:val="white"/>
          <w:lang w:val="en-US" w:eastAsia="fi-FI"/>
          <w:rPrChange w:id="1972" w:author="Tuomainen Mika" w:date="2014-04-01T15:40:00Z">
            <w:rPr>
              <w:rFonts w:ascii="Arial" w:hAnsi="Arial" w:cs="Arial"/>
              <w:color w:val="FF0000"/>
              <w:highlight w:val="white"/>
              <w:lang w:eastAsia="fi-FI"/>
            </w:rPr>
          </w:rPrChange>
        </w:rPr>
        <w:t xml:space="preserve"> classCode</w:t>
      </w:r>
      <w:r w:rsidRPr="00570A2F">
        <w:rPr>
          <w:color w:val="0000FF"/>
          <w:highlight w:val="white"/>
          <w:lang w:val="en-US" w:eastAsia="fi-FI"/>
          <w:rPrChange w:id="1973" w:author="Tuomainen Mika" w:date="2014-04-01T15:40:00Z">
            <w:rPr>
              <w:rFonts w:ascii="Arial" w:hAnsi="Arial" w:cs="Arial"/>
              <w:color w:val="0000FF"/>
              <w:highlight w:val="white"/>
              <w:lang w:eastAsia="fi-FI"/>
            </w:rPr>
          </w:rPrChange>
        </w:rPr>
        <w:t>="</w:t>
      </w:r>
      <w:r w:rsidRPr="00570A2F">
        <w:rPr>
          <w:color w:val="000000"/>
          <w:highlight w:val="white"/>
          <w:lang w:val="en-US" w:eastAsia="fi-FI"/>
          <w:rPrChange w:id="1974" w:author="Tuomainen Mika" w:date="2014-04-01T15:40:00Z">
            <w:rPr>
              <w:rFonts w:ascii="Arial" w:hAnsi="Arial" w:cs="Arial"/>
              <w:color w:val="000000"/>
              <w:highlight w:val="white"/>
              <w:lang w:eastAsia="fi-FI"/>
            </w:rPr>
          </w:rPrChange>
        </w:rPr>
        <w:t>EMP</w:t>
      </w:r>
      <w:r w:rsidRPr="00570A2F">
        <w:rPr>
          <w:color w:val="0000FF"/>
          <w:highlight w:val="white"/>
          <w:lang w:val="en-US" w:eastAsia="fi-FI"/>
          <w:rPrChange w:id="1975" w:author="Tuomainen Mika" w:date="2014-04-01T15:40:00Z">
            <w:rPr>
              <w:rFonts w:ascii="Arial" w:hAnsi="Arial" w:cs="Arial"/>
              <w:color w:val="0000FF"/>
              <w:highlight w:val="white"/>
              <w:lang w:eastAsia="fi-FI"/>
            </w:rPr>
          </w:rPrChange>
        </w:rPr>
        <w:t>"&gt;</w:t>
      </w:r>
    </w:p>
    <w:p w:rsidR="003E639A" w:rsidRPr="00570A2F" w:rsidRDefault="003E639A">
      <w:pPr>
        <w:ind w:left="2160"/>
        <w:jc w:val="left"/>
        <w:rPr>
          <w:highlight w:val="white"/>
          <w:lang w:val="en-US" w:eastAsia="fi-FI"/>
          <w:rPrChange w:id="1976" w:author="Tuomainen Mika" w:date="2014-04-01T15:40:00Z">
            <w:rPr>
              <w:rFonts w:ascii="Arial" w:hAnsi="Arial" w:cs="Arial"/>
              <w:color w:val="000000"/>
              <w:highlight w:val="white"/>
              <w:lang w:eastAsia="fi-FI"/>
            </w:rPr>
          </w:rPrChange>
        </w:rPr>
        <w:pPrChange w:id="1977" w:author="Tuomainen Mika" w:date="2014-04-03T23:59:00Z">
          <w:pPr>
            <w:autoSpaceDE w:val="0"/>
            <w:autoSpaceDN w:val="0"/>
            <w:adjustRightInd w:val="0"/>
          </w:pPr>
        </w:pPrChange>
      </w:pPr>
      <w:del w:id="1978" w:author="Tuomainen Mika" w:date="2014-04-03T23:59:00Z">
        <w:r w:rsidRPr="00570A2F" w:rsidDel="00721F6F">
          <w:rPr>
            <w:highlight w:val="white"/>
            <w:lang w:val="en-US" w:eastAsia="fi-FI"/>
            <w:rPrChange w:id="1979" w:author="Tuomainen Mika" w:date="2014-04-01T15:40:00Z">
              <w:rPr>
                <w:rFonts w:ascii="Arial" w:hAnsi="Arial" w:cs="Arial"/>
                <w:color w:val="000000"/>
                <w:highlight w:val="white"/>
                <w:lang w:eastAsia="fi-FI"/>
              </w:rPr>
            </w:rPrChange>
          </w:rPr>
          <w:tab/>
        </w:r>
      </w:del>
      <w:r w:rsidRPr="00570A2F">
        <w:rPr>
          <w:color w:val="0000FF"/>
          <w:highlight w:val="white"/>
          <w:lang w:val="en-US" w:eastAsia="fi-FI"/>
          <w:rPrChange w:id="1980" w:author="Tuomainen Mika" w:date="2014-04-01T15:40:00Z">
            <w:rPr>
              <w:rFonts w:ascii="Arial" w:hAnsi="Arial" w:cs="Arial"/>
              <w:color w:val="0000FF"/>
              <w:highlight w:val="white"/>
              <w:lang w:eastAsia="fi-FI"/>
            </w:rPr>
          </w:rPrChange>
        </w:rPr>
        <w:t>&lt;</w:t>
      </w:r>
      <w:r w:rsidRPr="00570A2F">
        <w:rPr>
          <w:color w:val="800000"/>
          <w:highlight w:val="white"/>
          <w:lang w:val="en-US" w:eastAsia="fi-FI"/>
          <w:rPrChange w:id="1981" w:author="Tuomainen Mika" w:date="2014-04-01T15:40:00Z">
            <w:rPr>
              <w:rFonts w:ascii="Arial" w:hAnsi="Arial" w:cs="Arial"/>
              <w:color w:val="800000"/>
              <w:highlight w:val="white"/>
              <w:lang w:eastAsia="fi-FI"/>
            </w:rPr>
          </w:rPrChange>
        </w:rPr>
        <w:t>id</w:t>
      </w:r>
      <w:r w:rsidRPr="00570A2F">
        <w:rPr>
          <w:color w:val="FF0000"/>
          <w:highlight w:val="white"/>
          <w:lang w:val="en-US" w:eastAsia="fi-FI"/>
          <w:rPrChange w:id="1982" w:author="Tuomainen Mika" w:date="2014-04-01T15:40:00Z">
            <w:rPr>
              <w:rFonts w:ascii="Arial" w:hAnsi="Arial" w:cs="Arial"/>
              <w:color w:val="FF0000"/>
              <w:highlight w:val="white"/>
              <w:lang w:eastAsia="fi-FI"/>
            </w:rPr>
          </w:rPrChange>
        </w:rPr>
        <w:t xml:space="preserve"> root</w:t>
      </w:r>
      <w:r w:rsidRPr="00570A2F">
        <w:rPr>
          <w:color w:val="0000FF"/>
          <w:highlight w:val="white"/>
          <w:lang w:val="en-US" w:eastAsia="fi-FI"/>
          <w:rPrChange w:id="1983" w:author="Tuomainen Mika" w:date="2014-04-01T15:40:00Z">
            <w:rPr>
              <w:rFonts w:ascii="Arial" w:hAnsi="Arial" w:cs="Arial"/>
              <w:color w:val="0000FF"/>
              <w:highlight w:val="white"/>
              <w:lang w:eastAsia="fi-FI"/>
            </w:rPr>
          </w:rPrChange>
        </w:rPr>
        <w:t>="</w:t>
      </w:r>
      <w:r w:rsidRPr="00570A2F">
        <w:rPr>
          <w:highlight w:val="white"/>
          <w:lang w:val="en-US" w:eastAsia="fi-FI"/>
          <w:rPrChange w:id="1984" w:author="Tuomainen Mika" w:date="2014-04-01T15:40:00Z">
            <w:rPr>
              <w:rFonts w:ascii="Arial" w:hAnsi="Arial" w:cs="Arial"/>
              <w:color w:val="000000"/>
              <w:highlight w:val="white"/>
              <w:lang w:eastAsia="fi-FI"/>
            </w:rPr>
          </w:rPrChange>
        </w:rPr>
        <w:t>1.2.246.537.10.2013120.2003.24</w:t>
      </w:r>
      <w:r w:rsidRPr="00570A2F">
        <w:rPr>
          <w:color w:val="0000FF"/>
          <w:highlight w:val="white"/>
          <w:lang w:val="en-US" w:eastAsia="fi-FI"/>
          <w:rPrChange w:id="1985" w:author="Tuomainen Mika" w:date="2014-04-01T15:40:00Z">
            <w:rPr>
              <w:rFonts w:ascii="Arial" w:hAnsi="Arial" w:cs="Arial"/>
              <w:color w:val="0000FF"/>
              <w:highlight w:val="white"/>
              <w:lang w:eastAsia="fi-FI"/>
            </w:rPr>
          </w:rPrChange>
        </w:rPr>
        <w:t>"</w:t>
      </w:r>
      <w:r w:rsidRPr="00570A2F">
        <w:rPr>
          <w:color w:val="FF0000"/>
          <w:highlight w:val="white"/>
          <w:lang w:val="en-US" w:eastAsia="fi-FI"/>
          <w:rPrChange w:id="1986" w:author="Tuomainen Mika" w:date="2014-04-01T15:40:00Z">
            <w:rPr>
              <w:rFonts w:ascii="Arial" w:hAnsi="Arial" w:cs="Arial"/>
              <w:color w:val="FF0000"/>
              <w:highlight w:val="white"/>
              <w:lang w:eastAsia="fi-FI"/>
            </w:rPr>
          </w:rPrChange>
        </w:rPr>
        <w:t xml:space="preserve"> extension</w:t>
      </w:r>
      <w:r w:rsidRPr="00570A2F">
        <w:rPr>
          <w:color w:val="0000FF"/>
          <w:highlight w:val="white"/>
          <w:lang w:val="en-US" w:eastAsia="fi-FI"/>
          <w:rPrChange w:id="1987" w:author="Tuomainen Mika" w:date="2014-04-01T15:40:00Z">
            <w:rPr>
              <w:rFonts w:ascii="Arial" w:hAnsi="Arial" w:cs="Arial"/>
              <w:color w:val="0000FF"/>
              <w:highlight w:val="white"/>
              <w:lang w:eastAsia="fi-FI"/>
            </w:rPr>
          </w:rPrChange>
        </w:rPr>
        <w:t>="</w:t>
      </w:r>
      <w:r w:rsidRPr="00570A2F">
        <w:rPr>
          <w:highlight w:val="white"/>
          <w:lang w:val="en-US" w:eastAsia="fi-FI"/>
          <w:rPrChange w:id="1988" w:author="Tuomainen Mika" w:date="2014-04-01T15:40:00Z">
            <w:rPr>
              <w:rFonts w:ascii="Arial" w:hAnsi="Arial" w:cs="Arial"/>
              <w:color w:val="000000"/>
              <w:highlight w:val="white"/>
              <w:lang w:eastAsia="fi-FI"/>
            </w:rPr>
          </w:rPrChange>
        </w:rPr>
        <w:t>123456</w:t>
      </w:r>
      <w:r w:rsidRPr="00570A2F">
        <w:rPr>
          <w:color w:val="0000FF"/>
          <w:highlight w:val="white"/>
          <w:lang w:val="en-US" w:eastAsia="fi-FI"/>
          <w:rPrChange w:id="1989" w:author="Tuomainen Mika" w:date="2014-04-01T15:40:00Z">
            <w:rPr>
              <w:rFonts w:ascii="Arial" w:hAnsi="Arial" w:cs="Arial"/>
              <w:color w:val="0000FF"/>
              <w:highlight w:val="white"/>
              <w:lang w:eastAsia="fi-FI"/>
            </w:rPr>
          </w:rPrChange>
        </w:rPr>
        <w:t>"/&gt;</w:t>
      </w:r>
    </w:p>
    <w:p w:rsidR="003E639A" w:rsidRPr="00CF5B0E" w:rsidRDefault="003E639A">
      <w:pPr>
        <w:jc w:val="left"/>
        <w:rPr>
          <w:color w:val="000000"/>
          <w:highlight w:val="white"/>
          <w:lang w:eastAsia="fi-FI"/>
        </w:rPr>
        <w:pPrChange w:id="1990" w:author="Tuomainen Mika" w:date="2014-04-03T23:59:00Z">
          <w:pPr>
            <w:autoSpaceDE w:val="0"/>
            <w:autoSpaceDN w:val="0"/>
            <w:adjustRightInd w:val="0"/>
          </w:pPr>
        </w:pPrChange>
      </w:pPr>
      <w:r w:rsidRPr="00570A2F">
        <w:rPr>
          <w:color w:val="000000"/>
          <w:highlight w:val="white"/>
          <w:lang w:val="en-US" w:eastAsia="fi-FI"/>
          <w:rPrChange w:id="1991" w:author="Tuomainen Mika" w:date="2014-04-01T15:40:00Z">
            <w:rPr>
              <w:rFonts w:ascii="Arial" w:hAnsi="Arial" w:cs="Arial"/>
              <w:color w:val="000000"/>
              <w:highlight w:val="white"/>
              <w:lang w:eastAsia="fi-FI"/>
            </w:rPr>
          </w:rPrChange>
        </w:rPr>
        <w:tab/>
      </w:r>
      <w:ins w:id="1992" w:author="Tuomainen Mika" w:date="2014-04-03T23:59:00Z">
        <w:r w:rsidR="00721F6F">
          <w:rPr>
            <w:color w:val="000000"/>
            <w:highlight w:val="white"/>
            <w:lang w:val="en-US" w:eastAsia="fi-FI"/>
          </w:rPr>
          <w:tab/>
        </w:r>
      </w:ins>
      <w:r w:rsidRPr="00CF5B0E">
        <w:rPr>
          <w:color w:val="0000FF"/>
          <w:highlight w:val="white"/>
          <w:lang w:eastAsia="fi-FI"/>
        </w:rPr>
        <w:t>&lt;/</w:t>
      </w:r>
      <w:r w:rsidRPr="00CF5B0E">
        <w:rPr>
          <w:highlight w:val="white"/>
          <w:lang w:eastAsia="fi-FI"/>
        </w:rPr>
        <w:t>participantRole</w:t>
      </w:r>
      <w:r w:rsidRPr="00CF5B0E">
        <w:rPr>
          <w:color w:val="0000FF"/>
          <w:highlight w:val="white"/>
          <w:lang w:eastAsia="fi-FI"/>
        </w:rPr>
        <w:t>&gt;</w:t>
      </w:r>
    </w:p>
    <w:p w:rsidR="003E639A" w:rsidRPr="00CF5B0E" w:rsidRDefault="003E639A">
      <w:pPr>
        <w:jc w:val="left"/>
        <w:rPr>
          <w:color w:val="000000"/>
          <w:highlight w:val="white"/>
          <w:lang w:eastAsia="fi-FI"/>
        </w:rPr>
        <w:pPrChange w:id="1993" w:author="Tuomainen Mika" w:date="2014-04-03T23:59:00Z">
          <w:pPr>
            <w:autoSpaceDE w:val="0"/>
            <w:autoSpaceDN w:val="0"/>
            <w:adjustRightInd w:val="0"/>
          </w:pPr>
        </w:pPrChange>
      </w:pPr>
      <w:r w:rsidRPr="00CF5B0E">
        <w:rPr>
          <w:color w:val="000000"/>
          <w:highlight w:val="white"/>
          <w:lang w:eastAsia="fi-FI"/>
        </w:rPr>
        <w:tab/>
      </w:r>
      <w:r w:rsidRPr="00CF5B0E">
        <w:rPr>
          <w:color w:val="0000FF"/>
          <w:highlight w:val="white"/>
          <w:lang w:eastAsia="fi-FI"/>
        </w:rPr>
        <w:t>&lt;/</w:t>
      </w:r>
      <w:r w:rsidRPr="00CF5B0E">
        <w:rPr>
          <w:highlight w:val="white"/>
          <w:lang w:eastAsia="fi-FI"/>
        </w:rPr>
        <w:t>participant</w:t>
      </w:r>
      <w:r w:rsidRPr="00CF5B0E">
        <w:rPr>
          <w:color w:val="0000FF"/>
          <w:highlight w:val="white"/>
          <w:lang w:eastAsia="fi-FI"/>
        </w:rPr>
        <w:t>&gt;</w:t>
      </w:r>
    </w:p>
    <w:p w:rsidR="003E639A" w:rsidRDefault="003E639A">
      <w:pPr>
        <w:jc w:val="left"/>
        <w:rPr>
          <w:color w:val="000000"/>
          <w:highlight w:val="white"/>
          <w:lang w:eastAsia="fi-FI"/>
        </w:rPr>
        <w:pPrChange w:id="1994" w:author="Tuomainen Mika" w:date="2014-04-03T23:59:00Z">
          <w:pPr>
            <w:autoSpaceDE w:val="0"/>
            <w:autoSpaceDN w:val="0"/>
            <w:adjustRightInd w:val="0"/>
          </w:pPr>
        </w:pPrChange>
      </w:pPr>
      <w:del w:id="1995" w:author="Tuomainen Mika" w:date="2014-04-03T23:59:00Z">
        <w:r w:rsidRPr="00CF5B0E" w:rsidDel="00721F6F">
          <w:rPr>
            <w:color w:val="000000"/>
            <w:highlight w:val="white"/>
            <w:lang w:eastAsia="fi-FI"/>
          </w:rPr>
          <w:tab/>
        </w:r>
      </w:del>
      <w:r>
        <w:rPr>
          <w:color w:val="0000FF"/>
          <w:highlight w:val="white"/>
          <w:lang w:eastAsia="fi-FI"/>
        </w:rPr>
        <w:t>&lt;/</w:t>
      </w:r>
      <w:r>
        <w:rPr>
          <w:highlight w:val="white"/>
          <w:lang w:eastAsia="fi-FI"/>
        </w:rPr>
        <w:t>observation</w:t>
      </w:r>
      <w:r>
        <w:rPr>
          <w:color w:val="0000FF"/>
          <w:highlight w:val="white"/>
          <w:lang w:eastAsia="fi-FI"/>
        </w:rPr>
        <w:t>&gt;</w:t>
      </w:r>
    </w:p>
    <w:p w:rsidR="003E639A" w:rsidRPr="006D3E5B" w:rsidRDefault="003E639A" w:rsidP="00721F6F">
      <w:pPr>
        <w:jc w:val="left"/>
      </w:pPr>
      <w:r>
        <w:rPr>
          <w:color w:val="0000FF"/>
          <w:highlight w:val="white"/>
          <w:lang w:eastAsia="fi-FI"/>
        </w:rPr>
        <w:t>&lt;/</w:t>
      </w:r>
      <w:r>
        <w:rPr>
          <w:highlight w:val="white"/>
          <w:lang w:eastAsia="fi-FI"/>
        </w:rPr>
        <w:t>entry</w:t>
      </w:r>
      <w:r>
        <w:rPr>
          <w:color w:val="0000FF"/>
          <w:highlight w:val="white"/>
          <w:lang w:eastAsia="fi-FI"/>
        </w:rPr>
        <w:t>&gt;</w:t>
      </w:r>
    </w:p>
    <w:p w:rsidR="003E639A" w:rsidRDefault="003E639A" w:rsidP="00CC1036"/>
    <w:p w:rsidR="003E639A" w:rsidRDefault="003E639A" w:rsidP="00CC1036">
      <w:pPr>
        <w:rPr>
          <w:ins w:id="1996" w:author="Tuomainen Mika" w:date="2014-04-11T15:30:00Z"/>
        </w:rPr>
      </w:pPr>
      <w:r>
        <w:t>Huomaa: id :n root:issa  (OID) työntekijän tunnistenumerot ovat organisaation alla solmuluokassa 24.</w:t>
      </w:r>
    </w:p>
    <w:p w:rsidR="00C70D55" w:rsidRDefault="00C70D55" w:rsidP="00CC1036"/>
    <w:p w:rsidR="003E639A" w:rsidDel="00721F6F" w:rsidRDefault="003E639A" w:rsidP="00CC1036">
      <w:pPr>
        <w:rPr>
          <w:del w:id="1997" w:author="Tuomainen Mika" w:date="2014-04-03T23:59:00Z"/>
        </w:rPr>
      </w:pPr>
    </w:p>
    <w:p w:rsidR="003E639A" w:rsidRDefault="003E639A" w:rsidP="00CC1036"/>
    <w:p w:rsidR="003E639A" w:rsidRDefault="003E639A" w:rsidP="00CC1036">
      <w:pPr>
        <w:pStyle w:val="Otsikko4"/>
      </w:pPr>
      <w:bookmarkStart w:id="1998" w:name="_Toc384330128"/>
      <w:r>
        <w:t>Alkuperäisen lähettävän järjestelmän  OID-tunnus ja lähetysaika</w:t>
      </w:r>
      <w:bookmarkEnd w:id="1998"/>
      <w:r>
        <w:t xml:space="preserve"> </w:t>
      </w:r>
    </w:p>
    <w:p w:rsidR="003E639A" w:rsidDel="00721F6F" w:rsidRDefault="003E639A" w:rsidP="00CC1036">
      <w:pPr>
        <w:rPr>
          <w:del w:id="1999" w:author="Tuomainen Mika" w:date="2014-04-03T23:59:00Z"/>
        </w:rPr>
      </w:pPr>
    </w:p>
    <w:p w:rsidR="003E639A" w:rsidDel="00721F6F" w:rsidRDefault="003E639A" w:rsidP="00CC1036">
      <w:pPr>
        <w:rPr>
          <w:del w:id="2000" w:author="Tuomainen Mika" w:date="2014-04-03T23:59:00Z"/>
        </w:rPr>
      </w:pPr>
      <w:del w:id="2001" w:author="Tuomainen Mika" w:date="2014-04-03T23:59:00Z">
        <w:r w:rsidDel="00721F6F">
          <w:delText>Ei pakollinen</w:delText>
        </w:r>
      </w:del>
    </w:p>
    <w:p w:rsidR="003E639A" w:rsidRDefault="003E639A" w:rsidP="00CC1036"/>
    <w:p w:rsidR="00721F6F" w:rsidRDefault="003E639A" w:rsidP="00CC1036">
      <w:pPr>
        <w:rPr>
          <w:ins w:id="2002" w:author="Tuomainen Mika" w:date="2014-04-04T00:00:00Z"/>
        </w:rPr>
      </w:pPr>
      <w:r>
        <w:t>Alkuperäinen järjestelmä ja aika:</w:t>
      </w:r>
      <w:r>
        <w:tab/>
      </w:r>
    </w:p>
    <w:p w:rsidR="003E639A" w:rsidRDefault="003E639A" w:rsidP="00CC1036">
      <w:r>
        <w:t>kenttäkoodi: 5</w:t>
      </w:r>
      <w:r>
        <w:tab/>
      </w:r>
      <w:ins w:id="2003" w:author="Tuomainen Mika" w:date="2014-04-04T00:00:00Z">
        <w:r w:rsidR="00721F6F">
          <w:tab/>
        </w:r>
      </w:ins>
      <w:r>
        <w:t xml:space="preserve">koodisto: 1.2.246.537.6.12.2002.124 </w:t>
      </w:r>
    </w:p>
    <w:p w:rsidR="003E639A" w:rsidRDefault="003E639A" w:rsidP="00CC1036"/>
    <w:p w:rsidR="003E639A" w:rsidRDefault="003E639A" w:rsidP="00CC1036">
      <w:r>
        <w:lastRenderedPageBreak/>
        <w:t>OID-tunnus ilmoitetaan value-elementissä tietotyypillä II ja lähetysaika (minuutin tarkkuudella) elementissä effectiveTime attribuutilla value.</w:t>
      </w:r>
    </w:p>
    <w:p w:rsidR="003E639A" w:rsidRDefault="003E639A" w:rsidP="00CC1036"/>
    <w:p w:rsidR="003E639A" w:rsidRPr="00F23459" w:rsidRDefault="003E639A">
      <w:pPr>
        <w:jc w:val="left"/>
        <w:rPr>
          <w:color w:val="000000"/>
          <w:highlight w:val="white"/>
          <w:lang w:val="en-US" w:eastAsia="fi-FI"/>
        </w:rPr>
        <w:pPrChange w:id="2004" w:author="Tuomainen Mika" w:date="2014-04-04T00:00: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Default="003E639A">
      <w:pPr>
        <w:jc w:val="left"/>
        <w:rPr>
          <w:color w:val="000000"/>
          <w:highlight w:val="white"/>
          <w:lang w:val="en-US" w:eastAsia="fi-FI"/>
        </w:rPr>
        <w:pPrChange w:id="2005" w:author="Tuomainen Mika" w:date="2014-04-04T00:00: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F23459" w:rsidRDefault="003E639A">
      <w:pPr>
        <w:jc w:val="left"/>
        <w:rPr>
          <w:highlight w:val="white"/>
          <w:lang w:val="en-US" w:eastAsia="fi-FI"/>
        </w:rPr>
        <w:pPrChange w:id="2006" w:author="Tuomainen Mika" w:date="2014-04-04T00:00:00Z">
          <w:pPr>
            <w:autoSpaceDE w:val="0"/>
            <w:autoSpaceDN w:val="0"/>
            <w:adjustRightInd w:val="0"/>
          </w:pPr>
        </w:pPrChange>
      </w:pPr>
      <w:r w:rsidRPr="0038571B">
        <w:rPr>
          <w:highlight w:val="white"/>
          <w:lang w:val="en-US" w:eastAsia="fi-FI"/>
        </w:rPr>
        <w:tab/>
      </w:r>
      <w:del w:id="2007" w:author="Tuomainen Mika" w:date="2014-04-04T00:00:00Z">
        <w:r w:rsidDel="00721F6F">
          <w:rPr>
            <w:highlight w:val="white"/>
            <w:lang w:val="en-US" w:eastAsia="fi-FI"/>
          </w:rPr>
          <w:tab/>
        </w:r>
      </w:del>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5</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F23459" w:rsidRDefault="003E639A">
      <w:pPr>
        <w:jc w:val="left"/>
        <w:rPr>
          <w:highlight w:val="white"/>
          <w:lang w:val="en-US" w:eastAsia="fi-FI"/>
        </w:rPr>
        <w:pPrChange w:id="2008" w:author="Tuomainen Mika" w:date="2014-04-04T00:00:00Z">
          <w:pPr>
            <w:autoSpaceDE w:val="0"/>
            <w:autoSpaceDN w:val="0"/>
            <w:adjustRightInd w:val="0"/>
          </w:pPr>
        </w:pPrChange>
      </w:pPr>
      <w:r w:rsidRPr="0038571B">
        <w:rPr>
          <w:highlight w:val="white"/>
          <w:lang w:val="en-US" w:eastAsia="fi-FI"/>
        </w:rPr>
        <w:tab/>
      </w:r>
      <w:del w:id="2009" w:author="Tuomainen Mika" w:date="2014-04-04T00:00:00Z">
        <w:r w:rsidDel="00721F6F">
          <w:rPr>
            <w:highlight w:val="white"/>
            <w:lang w:val="en-US" w:eastAsia="fi-FI"/>
          </w:rPr>
          <w:tab/>
        </w:r>
      </w:del>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20030929094501</w:t>
      </w:r>
      <w:r w:rsidRPr="0038571B">
        <w:rPr>
          <w:color w:val="0000FF"/>
          <w:highlight w:val="white"/>
          <w:lang w:val="en-US" w:eastAsia="fi-FI"/>
        </w:rPr>
        <w:t>"/&gt;</w:t>
      </w:r>
    </w:p>
    <w:p w:rsidR="003E639A" w:rsidRDefault="003E639A">
      <w:pPr>
        <w:ind w:left="720"/>
        <w:jc w:val="left"/>
        <w:rPr>
          <w:highlight w:val="white"/>
          <w:lang w:val="en-US" w:eastAsia="fi-FI"/>
        </w:rPr>
        <w:pPrChange w:id="2010" w:author="Tuomainen Mika" w:date="2014-04-04T00:00:00Z">
          <w:pPr>
            <w:autoSpaceDE w:val="0"/>
            <w:autoSpaceDN w:val="0"/>
            <w:adjustRightInd w:val="0"/>
            <w:ind w:left="1440"/>
          </w:pPr>
        </w:pPrChange>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1.2.246.537.10.2013120.2003.13</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1996.4</w:t>
      </w:r>
      <w:r w:rsidRPr="0038571B">
        <w:rPr>
          <w:color w:val="0000FF"/>
          <w:highlight w:val="white"/>
          <w:lang w:val="en-US" w:eastAsia="fi-FI"/>
        </w:rPr>
        <w:t>"/&gt;</w:t>
      </w:r>
    </w:p>
    <w:p w:rsidR="003E639A" w:rsidRPr="006232BA" w:rsidRDefault="003E639A">
      <w:pPr>
        <w:jc w:val="left"/>
        <w:rPr>
          <w:color w:val="000000"/>
          <w:highlight w:val="white"/>
          <w:lang w:eastAsia="fi-FI"/>
        </w:rPr>
        <w:pPrChange w:id="2011" w:author="Tuomainen Mika" w:date="2014-04-04T00:00:00Z">
          <w:pPr>
            <w:autoSpaceDE w:val="0"/>
            <w:autoSpaceDN w:val="0"/>
            <w:adjustRightInd w:val="0"/>
          </w:pPr>
        </w:pPrChange>
      </w:pPr>
      <w:del w:id="2012" w:author="Tuomainen Mika" w:date="2014-04-04T00:00:00Z">
        <w:r w:rsidRPr="009E6D61" w:rsidDel="00721F6F">
          <w:rPr>
            <w:color w:val="000000"/>
            <w:highlight w:val="white"/>
            <w:lang w:eastAsia="fi-FI"/>
            <w:rPrChange w:id="2013" w:author="Tuomainen Mika" w:date="2014-04-04T07:54:00Z">
              <w:rPr>
                <w:color w:val="000000"/>
                <w:highlight w:val="white"/>
                <w:lang w:val="en-US" w:eastAsia="fi-FI"/>
              </w:rPr>
            </w:rPrChange>
          </w:rPr>
          <w:tab/>
        </w:r>
      </w:del>
      <w:r w:rsidRPr="009E6D61">
        <w:rPr>
          <w:color w:val="0000FF"/>
          <w:highlight w:val="white"/>
          <w:lang w:eastAsia="fi-FI"/>
        </w:rPr>
        <w:t>&lt;/</w:t>
      </w:r>
      <w:r w:rsidRPr="006232BA">
        <w:rPr>
          <w:highlight w:val="white"/>
          <w:lang w:eastAsia="fi-FI"/>
        </w:rPr>
        <w:t>observation</w:t>
      </w:r>
      <w:r w:rsidRPr="006232BA">
        <w:rPr>
          <w:color w:val="0000FF"/>
          <w:highlight w:val="white"/>
          <w:lang w:eastAsia="fi-FI"/>
        </w:rPr>
        <w:t>&gt;</w:t>
      </w:r>
    </w:p>
    <w:p w:rsidR="003E639A" w:rsidRPr="00001B2A" w:rsidRDefault="003E639A" w:rsidP="00721F6F">
      <w:pPr>
        <w:jc w:val="left"/>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Del="00C70D55" w:rsidRDefault="003E639A" w:rsidP="00CC1036">
      <w:pPr>
        <w:rPr>
          <w:del w:id="2014" w:author="Tuomainen Mika" w:date="2014-04-11T15:30:00Z"/>
        </w:rPr>
      </w:pPr>
    </w:p>
    <w:p w:rsidR="003E639A" w:rsidRPr="00001B2A" w:rsidRDefault="003E639A" w:rsidP="00CC1036"/>
    <w:p w:rsidR="003E639A" w:rsidRDefault="003E639A" w:rsidP="00CC1036">
      <w:r>
        <w:t>Huomaa: id:n root:issa (OID) järjestelmät ovat organisaation alla solmuluokassa 13.</w:t>
      </w:r>
    </w:p>
    <w:p w:rsidR="003E639A" w:rsidRDefault="003E639A" w:rsidP="00CC1036"/>
    <w:p w:rsidR="003E639A" w:rsidRDefault="003E639A" w:rsidP="00CC1036">
      <w:pPr>
        <w:pStyle w:val="Otsikko4"/>
      </w:pPr>
      <w:bookmarkStart w:id="2015" w:name="_Toc384330129"/>
      <w:r>
        <w:t>Lähettävän järjestelmän  OID-tunnus ja lähetysaika</w:t>
      </w:r>
      <w:bookmarkEnd w:id="2015"/>
      <w:r>
        <w:t xml:space="preserve"> </w:t>
      </w:r>
    </w:p>
    <w:p w:rsidR="003E639A" w:rsidRDefault="003E639A" w:rsidP="00CC1036"/>
    <w:p w:rsidR="003E639A" w:rsidDel="00721F6F" w:rsidRDefault="003E639A" w:rsidP="00CC1036">
      <w:pPr>
        <w:rPr>
          <w:del w:id="2016" w:author="Tuomainen Mika" w:date="2014-04-04T00:00:00Z"/>
        </w:rPr>
      </w:pPr>
      <w:del w:id="2017" w:author="Tuomainen Mika" w:date="2014-04-04T00:00:00Z">
        <w:r w:rsidDel="00721F6F">
          <w:delText>Ei pakollinen</w:delText>
        </w:r>
      </w:del>
    </w:p>
    <w:p w:rsidR="003E639A" w:rsidDel="00721F6F" w:rsidRDefault="003E639A" w:rsidP="00CC1036">
      <w:pPr>
        <w:rPr>
          <w:del w:id="2018" w:author="Tuomainen Mika" w:date="2014-04-04T00:00:00Z"/>
        </w:rPr>
      </w:pPr>
    </w:p>
    <w:p w:rsidR="00721F6F" w:rsidRDefault="003E639A" w:rsidP="00CC1036">
      <w:pPr>
        <w:rPr>
          <w:ins w:id="2019" w:author="Tuomainen Mika" w:date="2014-04-04T00:00:00Z"/>
        </w:rPr>
      </w:pPr>
      <w:r>
        <w:t>Lähettävä järjestelmä ja aika:</w:t>
      </w:r>
      <w:r>
        <w:tab/>
      </w:r>
      <w:ins w:id="2020" w:author="Tuomainen Mika" w:date="2014-04-04T00:00:00Z">
        <w:r w:rsidR="00721F6F">
          <w:tab/>
        </w:r>
      </w:ins>
    </w:p>
    <w:p w:rsidR="003E639A" w:rsidRDefault="003E639A" w:rsidP="00CC1036">
      <w:r>
        <w:t>kenttäkoodi: 6</w:t>
      </w:r>
      <w:r>
        <w:tab/>
      </w:r>
      <w:ins w:id="2021" w:author="Tuomainen Mika" w:date="2014-04-04T00:00:00Z">
        <w:r w:rsidR="00721F6F">
          <w:tab/>
        </w:r>
      </w:ins>
      <w:r>
        <w:t xml:space="preserve">koodisto: 1.2.246.537.6.12.2002.124 </w:t>
      </w:r>
    </w:p>
    <w:p w:rsidR="003E639A" w:rsidRDefault="003E639A" w:rsidP="00CC1036"/>
    <w:p w:rsidR="003E639A" w:rsidRDefault="003E639A" w:rsidP="00CC1036">
      <w:r>
        <w:t>OID-tunnus ilmoitetaan value-elementissä tietotyypillä II ja lähetysaika (minuutin tarkkuudella) elementissä effectiveTime attribuutilla value.</w:t>
      </w:r>
    </w:p>
    <w:p w:rsidR="003E639A" w:rsidRDefault="003E639A" w:rsidP="00CC1036"/>
    <w:p w:rsidR="003E639A" w:rsidRPr="003F3224" w:rsidRDefault="003E639A">
      <w:pPr>
        <w:jc w:val="left"/>
        <w:rPr>
          <w:color w:val="000000"/>
          <w:highlight w:val="white"/>
          <w:lang w:val="en-US" w:eastAsia="fi-FI"/>
        </w:rPr>
        <w:pPrChange w:id="2022" w:author="Tuomainen Mika" w:date="2014-04-04T00:01: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3F3224" w:rsidRDefault="003E639A">
      <w:pPr>
        <w:jc w:val="left"/>
        <w:rPr>
          <w:color w:val="000000"/>
          <w:highlight w:val="white"/>
          <w:lang w:val="en-US" w:eastAsia="fi-FI"/>
        </w:rPr>
        <w:pPrChange w:id="2023" w:author="Tuomainen Mika" w:date="2014-04-04T00:01: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3F3224" w:rsidRDefault="003E639A">
      <w:pPr>
        <w:jc w:val="left"/>
        <w:rPr>
          <w:highlight w:val="white"/>
          <w:lang w:val="en-US" w:eastAsia="fi-FI"/>
        </w:rPr>
        <w:pPrChange w:id="2024" w:author="Tuomainen Mika" w:date="2014-04-04T00:01:00Z">
          <w:pPr>
            <w:autoSpaceDE w:val="0"/>
            <w:autoSpaceDN w:val="0"/>
            <w:adjustRightInd w:val="0"/>
          </w:pPr>
        </w:pPrChange>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6</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3F3224" w:rsidRDefault="003E639A">
      <w:pPr>
        <w:jc w:val="left"/>
        <w:rPr>
          <w:highlight w:val="white"/>
          <w:lang w:val="en-US" w:eastAsia="fi-FI"/>
        </w:rPr>
        <w:pPrChange w:id="2025" w:author="Tuomainen Mika" w:date="2014-04-04T00:01:00Z">
          <w:pPr>
            <w:autoSpaceDE w:val="0"/>
            <w:autoSpaceDN w:val="0"/>
            <w:adjustRightInd w:val="0"/>
          </w:pPr>
        </w:pPrChange>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20030929094501</w:t>
      </w:r>
      <w:r w:rsidRPr="0038571B">
        <w:rPr>
          <w:color w:val="0000FF"/>
          <w:highlight w:val="white"/>
          <w:lang w:val="en-US" w:eastAsia="fi-FI"/>
        </w:rPr>
        <w:t>"/&gt;</w:t>
      </w:r>
    </w:p>
    <w:p w:rsidR="003E639A" w:rsidRDefault="003E639A">
      <w:pPr>
        <w:ind w:left="1440"/>
        <w:jc w:val="left"/>
        <w:rPr>
          <w:highlight w:val="white"/>
          <w:lang w:val="en-US" w:eastAsia="fi-FI"/>
        </w:rPr>
        <w:pPrChange w:id="2026" w:author="Tuomainen Mika" w:date="2014-04-04T00:01:00Z">
          <w:pPr>
            <w:autoSpaceDE w:val="0"/>
            <w:autoSpaceDN w:val="0"/>
            <w:adjustRightInd w:val="0"/>
            <w:ind w:left="1440"/>
          </w:pPr>
        </w:pPrChange>
      </w:pPr>
      <w:r w:rsidRPr="0038571B">
        <w:rPr>
          <w:color w:val="0000FF"/>
          <w:highlight w:val="white"/>
          <w:lang w:val="en-US" w:eastAsia="fi-FI"/>
        </w:rPr>
        <w:lastRenderedPageBreak/>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1.2.246.537.10.2013120.2003.13</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2003.3</w:t>
      </w:r>
      <w:r w:rsidRPr="0038571B">
        <w:rPr>
          <w:color w:val="0000FF"/>
          <w:highlight w:val="white"/>
          <w:lang w:val="en-US" w:eastAsia="fi-FI"/>
        </w:rPr>
        <w:t>"/&gt;</w:t>
      </w:r>
    </w:p>
    <w:p w:rsidR="003E639A" w:rsidRPr="00001B2A" w:rsidRDefault="003E639A">
      <w:pPr>
        <w:jc w:val="left"/>
        <w:rPr>
          <w:color w:val="000000"/>
          <w:highlight w:val="white"/>
          <w:lang w:eastAsia="fi-FI"/>
        </w:rPr>
        <w:pPrChange w:id="2027" w:author="Tuomainen Mika" w:date="2014-04-04T00:01:00Z">
          <w:pPr>
            <w:autoSpaceDE w:val="0"/>
            <w:autoSpaceDN w:val="0"/>
            <w:adjustRightInd w:val="0"/>
          </w:pPr>
        </w:pPrChange>
      </w:pPr>
      <w:r w:rsidRPr="0038571B">
        <w:rPr>
          <w:color w:val="000000"/>
          <w:highlight w:val="white"/>
          <w:lang w:val="en-US" w:eastAsia="fi-FI"/>
        </w:rPr>
        <w:tab/>
      </w:r>
      <w:r w:rsidRPr="00001B2A">
        <w:rPr>
          <w:color w:val="0000FF"/>
          <w:highlight w:val="white"/>
          <w:lang w:eastAsia="fi-FI"/>
        </w:rPr>
        <w:t>&lt;/</w:t>
      </w:r>
      <w:r w:rsidRPr="00001B2A">
        <w:rPr>
          <w:highlight w:val="white"/>
          <w:lang w:eastAsia="fi-FI"/>
        </w:rPr>
        <w:t>observation</w:t>
      </w:r>
      <w:r w:rsidRPr="00001B2A">
        <w:rPr>
          <w:color w:val="0000FF"/>
          <w:highlight w:val="white"/>
          <w:lang w:eastAsia="fi-FI"/>
        </w:rPr>
        <w:t>&gt;</w:t>
      </w:r>
    </w:p>
    <w:p w:rsidR="003E639A" w:rsidRPr="00001B2A" w:rsidRDefault="003E639A" w:rsidP="00721F6F">
      <w:pPr>
        <w:jc w:val="left"/>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RDefault="003E639A" w:rsidP="00CC1036"/>
    <w:p w:rsidR="003E639A" w:rsidRPr="00001B2A" w:rsidRDefault="003E639A" w:rsidP="00CC1036"/>
    <w:p w:rsidR="003E639A" w:rsidRDefault="003E639A" w:rsidP="00CC1036">
      <w:pPr>
        <w:rPr>
          <w:ins w:id="2028" w:author="Tuomainen Mika" w:date="2014-04-11T15:30:00Z"/>
        </w:rPr>
      </w:pPr>
      <w:r>
        <w:t>Huomaa: II:n root:issa  (OID) järjestelmät ovat organisaation alla solmuluokassa 13.</w:t>
      </w:r>
    </w:p>
    <w:p w:rsidR="00C70D55" w:rsidRDefault="00C70D55" w:rsidP="00CC1036">
      <w:pPr>
        <w:rPr>
          <w:ins w:id="2029" w:author="Tuomainen Mika" w:date="2014-04-11T15:30:00Z"/>
        </w:rPr>
      </w:pPr>
    </w:p>
    <w:p w:rsidR="00C70D55" w:rsidRDefault="00C70D55" w:rsidP="00CC1036"/>
    <w:p w:rsidR="003E639A" w:rsidRDefault="003E639A" w:rsidP="00CC1036">
      <w:pPr>
        <w:pStyle w:val="Otsikko4"/>
      </w:pPr>
      <w:bookmarkStart w:id="2030" w:name="_Toc384330130"/>
      <w:r>
        <w:t>Vastaanottaneen järjestelmän  OID-tunnus ja vastaanottoaika</w:t>
      </w:r>
      <w:bookmarkEnd w:id="2030"/>
      <w:r>
        <w:t xml:space="preserve"> </w:t>
      </w:r>
    </w:p>
    <w:p w:rsidR="003E639A" w:rsidRDefault="003E639A" w:rsidP="00CC1036"/>
    <w:p w:rsidR="003E639A" w:rsidDel="00721F6F" w:rsidRDefault="003E639A" w:rsidP="00CC1036">
      <w:pPr>
        <w:rPr>
          <w:del w:id="2031" w:author="Tuomainen Mika" w:date="2014-04-04T00:01:00Z"/>
        </w:rPr>
      </w:pPr>
      <w:del w:id="2032" w:author="Tuomainen Mika" w:date="2014-04-04T00:01:00Z">
        <w:r w:rsidDel="00721F6F">
          <w:delText>Ei pakollinen</w:delText>
        </w:r>
      </w:del>
    </w:p>
    <w:p w:rsidR="003E639A" w:rsidDel="00721F6F" w:rsidRDefault="003E639A" w:rsidP="00CC1036">
      <w:pPr>
        <w:rPr>
          <w:del w:id="2033" w:author="Tuomainen Mika" w:date="2014-04-04T00:01:00Z"/>
        </w:rPr>
      </w:pPr>
    </w:p>
    <w:p w:rsidR="00721F6F" w:rsidRDefault="003E639A" w:rsidP="00CC1036">
      <w:pPr>
        <w:rPr>
          <w:ins w:id="2034" w:author="Tuomainen Mika" w:date="2014-04-04T00:01:00Z"/>
        </w:rPr>
      </w:pPr>
      <w:r>
        <w:t>Vastaanottava järjestelmä ja aika:</w:t>
      </w:r>
      <w:r>
        <w:tab/>
      </w:r>
    </w:p>
    <w:p w:rsidR="003E639A" w:rsidRDefault="003E639A" w:rsidP="00CC1036">
      <w:r>
        <w:t>kenttäkoodi: 7</w:t>
      </w:r>
      <w:r>
        <w:tab/>
      </w:r>
      <w:ins w:id="2035" w:author="Tuomainen Mika" w:date="2014-04-04T00:01:00Z">
        <w:r w:rsidR="00721F6F">
          <w:tab/>
        </w:r>
      </w:ins>
      <w:r>
        <w:t xml:space="preserve">koodisto: 1.2.246.537.6.12.2002.124 </w:t>
      </w:r>
    </w:p>
    <w:p w:rsidR="003E639A" w:rsidRDefault="003E639A" w:rsidP="00CC1036"/>
    <w:p w:rsidR="003E639A" w:rsidRDefault="003E639A" w:rsidP="00CC1036">
      <w:r>
        <w:t>OID-tunnus ilmoitetaan value-elementissä tietotyypillä II ja vastaanottoaika (minuutin tarkkuudella) elementissä effectiveTime attribuutilla value.</w:t>
      </w:r>
    </w:p>
    <w:p w:rsidR="003E639A" w:rsidRDefault="003E639A" w:rsidP="00CC1036"/>
    <w:p w:rsidR="003E639A" w:rsidRPr="004A4A66" w:rsidRDefault="003E639A">
      <w:pPr>
        <w:jc w:val="left"/>
        <w:rPr>
          <w:color w:val="000000"/>
          <w:highlight w:val="white"/>
          <w:lang w:val="en-US" w:eastAsia="fi-FI"/>
        </w:rPr>
        <w:pPrChange w:id="2036" w:author="Tuomainen Mika" w:date="2014-04-04T00:01: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4A4A66" w:rsidRDefault="003E639A">
      <w:pPr>
        <w:jc w:val="left"/>
        <w:rPr>
          <w:color w:val="000000"/>
          <w:highlight w:val="white"/>
          <w:lang w:val="en-US" w:eastAsia="fi-FI"/>
        </w:rPr>
        <w:pPrChange w:id="2037" w:author="Tuomainen Mika" w:date="2014-04-04T00:01: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4A4A66" w:rsidRDefault="003E639A">
      <w:pPr>
        <w:jc w:val="left"/>
        <w:rPr>
          <w:highlight w:val="white"/>
          <w:lang w:val="en-US" w:eastAsia="fi-FI"/>
        </w:rPr>
        <w:pPrChange w:id="2038" w:author="Tuomainen Mika" w:date="2014-04-04T00:01:00Z">
          <w:pPr>
            <w:autoSpaceDE w:val="0"/>
            <w:autoSpaceDN w:val="0"/>
            <w:adjustRightInd w:val="0"/>
          </w:pPr>
        </w:pPrChange>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7</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4A4A66" w:rsidRDefault="003E639A">
      <w:pPr>
        <w:jc w:val="left"/>
        <w:rPr>
          <w:highlight w:val="white"/>
          <w:lang w:val="en-US" w:eastAsia="fi-FI"/>
        </w:rPr>
        <w:pPrChange w:id="2039" w:author="Tuomainen Mika" w:date="2014-04-04T00:01:00Z">
          <w:pPr>
            <w:autoSpaceDE w:val="0"/>
            <w:autoSpaceDN w:val="0"/>
            <w:adjustRightInd w:val="0"/>
          </w:pPr>
        </w:pPrChange>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20030929094901</w:t>
      </w:r>
      <w:r w:rsidRPr="0038571B">
        <w:rPr>
          <w:color w:val="0000FF"/>
          <w:highlight w:val="white"/>
          <w:lang w:val="en-US" w:eastAsia="fi-FI"/>
        </w:rPr>
        <w:t>"/&gt;</w:t>
      </w:r>
    </w:p>
    <w:p w:rsidR="003E639A" w:rsidRDefault="003E639A">
      <w:pPr>
        <w:ind w:left="1440"/>
        <w:jc w:val="left"/>
        <w:rPr>
          <w:highlight w:val="white"/>
          <w:lang w:val="en-US" w:eastAsia="fi-FI"/>
        </w:rPr>
        <w:pPrChange w:id="2040" w:author="Tuomainen Mika" w:date="2014-04-04T00:01:00Z">
          <w:pPr>
            <w:autoSpaceDE w:val="0"/>
            <w:autoSpaceDN w:val="0"/>
            <w:adjustRightInd w:val="0"/>
            <w:ind w:left="1440"/>
          </w:pPr>
        </w:pPrChange>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1.2.246.537.10.2013120.2003.13</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1996.4</w:t>
      </w:r>
      <w:r w:rsidRPr="0038571B">
        <w:rPr>
          <w:color w:val="0000FF"/>
          <w:highlight w:val="white"/>
          <w:lang w:val="en-US" w:eastAsia="fi-FI"/>
        </w:rPr>
        <w:t>"/&gt;</w:t>
      </w:r>
    </w:p>
    <w:p w:rsidR="003E639A" w:rsidRPr="00001B2A" w:rsidRDefault="003E639A">
      <w:pPr>
        <w:jc w:val="left"/>
        <w:rPr>
          <w:color w:val="000000"/>
          <w:highlight w:val="white"/>
          <w:lang w:eastAsia="fi-FI"/>
        </w:rPr>
        <w:pPrChange w:id="2041" w:author="Tuomainen Mika" w:date="2014-04-04T00:01:00Z">
          <w:pPr>
            <w:autoSpaceDE w:val="0"/>
            <w:autoSpaceDN w:val="0"/>
            <w:adjustRightInd w:val="0"/>
          </w:pPr>
        </w:pPrChange>
      </w:pPr>
      <w:r w:rsidRPr="0038571B">
        <w:rPr>
          <w:color w:val="000000"/>
          <w:highlight w:val="white"/>
          <w:lang w:val="en-US" w:eastAsia="fi-FI"/>
        </w:rPr>
        <w:tab/>
      </w:r>
      <w:r w:rsidRPr="00001B2A">
        <w:rPr>
          <w:color w:val="0000FF"/>
          <w:highlight w:val="white"/>
          <w:lang w:eastAsia="fi-FI"/>
        </w:rPr>
        <w:t>&lt;/</w:t>
      </w:r>
      <w:r w:rsidRPr="00001B2A">
        <w:rPr>
          <w:highlight w:val="white"/>
          <w:lang w:eastAsia="fi-FI"/>
        </w:rPr>
        <w:t>observation</w:t>
      </w:r>
      <w:r w:rsidRPr="00001B2A">
        <w:rPr>
          <w:color w:val="0000FF"/>
          <w:highlight w:val="white"/>
          <w:lang w:eastAsia="fi-FI"/>
        </w:rPr>
        <w:t>&gt;</w:t>
      </w:r>
    </w:p>
    <w:p w:rsidR="003E639A" w:rsidRPr="00001B2A" w:rsidRDefault="003E639A" w:rsidP="00721F6F">
      <w:pPr>
        <w:jc w:val="left"/>
        <w:rPr>
          <w:color w:val="0000FF"/>
          <w:lang w:eastAsia="fi-FI"/>
        </w:rPr>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rsidR="003E639A" w:rsidRPr="00001B2A" w:rsidRDefault="003E639A" w:rsidP="00CC1036"/>
    <w:p w:rsidR="003E639A" w:rsidRDefault="003E639A" w:rsidP="00CC1036">
      <w:r>
        <w:lastRenderedPageBreak/>
        <w:t>Jos kyseiset tiedot tulevat  hoitopalauteessa, on  hoitopalaute on jo vastaanotettu.</w:t>
      </w:r>
    </w:p>
    <w:p w:rsidR="003E639A" w:rsidRDefault="003E639A" w:rsidP="00CC1036"/>
    <w:p w:rsidR="003E639A" w:rsidRDefault="003E639A" w:rsidP="00CC1036">
      <w:r>
        <w:t>Huomaa: II:n root:issa (OID) järjestelmät ovat organisaation alla solmuluokassa 13.</w:t>
      </w:r>
    </w:p>
    <w:p w:rsidR="003E639A" w:rsidRDefault="003E639A" w:rsidP="00CC1036"/>
    <w:p w:rsidR="003E639A" w:rsidRDefault="003E639A" w:rsidP="00CC1036">
      <w:pPr>
        <w:pStyle w:val="Otsikko4"/>
      </w:pPr>
      <w:bookmarkStart w:id="2042" w:name="_Toc384330131"/>
      <w:r>
        <w:t>Kenelle saa lähettää hoitopalautteen</w:t>
      </w:r>
      <w:bookmarkEnd w:id="2042"/>
    </w:p>
    <w:p w:rsidR="003E639A" w:rsidRDefault="003E639A" w:rsidP="00CC1036"/>
    <w:p w:rsidR="003E639A" w:rsidDel="00721F6F" w:rsidRDefault="003E639A" w:rsidP="00CC1036">
      <w:pPr>
        <w:rPr>
          <w:del w:id="2043" w:author="Tuomainen Mika" w:date="2014-04-04T00:02:00Z"/>
        </w:rPr>
      </w:pPr>
      <w:del w:id="2044" w:author="Tuomainen Mika" w:date="2014-04-04T00:02:00Z">
        <w:r w:rsidDel="00721F6F">
          <w:delText>Ei pakollinen</w:delText>
        </w:r>
      </w:del>
    </w:p>
    <w:p w:rsidR="003E639A" w:rsidDel="00721F6F" w:rsidRDefault="003E639A" w:rsidP="00CC1036">
      <w:pPr>
        <w:rPr>
          <w:del w:id="2045" w:author="Tuomainen Mika" w:date="2014-04-04T00:02:00Z"/>
        </w:rPr>
      </w:pPr>
    </w:p>
    <w:p w:rsidR="003E639A" w:rsidRDefault="003E639A" w:rsidP="00CC1036">
      <w:r>
        <w:t>Kenelle hoitopalaute:</w:t>
      </w:r>
      <w:r>
        <w:tab/>
        <w:t>kenttäkoodi: 35</w:t>
      </w:r>
      <w:r>
        <w:tab/>
        <w:t xml:space="preserve">koodisto: 1.2.246.537.6.12.2002.124 </w:t>
      </w:r>
    </w:p>
    <w:p w:rsidR="003E639A" w:rsidRDefault="003E639A" w:rsidP="00CC1036"/>
    <w:p w:rsidR="003E639A" w:rsidRDefault="003E639A" w:rsidP="00CC1036">
      <w:r>
        <w:t>Vastaanottavat lääkärit ja laitokset ilmoitetaan author-elementin avulla.</w:t>
      </w:r>
    </w:p>
    <w:p w:rsidR="003E639A" w:rsidRDefault="003E639A" w:rsidP="00CC1036"/>
    <w:p w:rsidR="003E639A" w:rsidRPr="00B11968" w:rsidRDefault="003E639A">
      <w:pPr>
        <w:rPr>
          <w:color w:val="000000"/>
          <w:highlight w:val="white"/>
          <w:lang w:val="en-US" w:eastAsia="fi-FI"/>
        </w:rPr>
        <w:pPrChange w:id="2046" w:author="Tuomainen Mika" w:date="2014-04-03T23:16: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Default="003E639A">
      <w:pPr>
        <w:rPr>
          <w:color w:val="000000"/>
          <w:highlight w:val="white"/>
          <w:lang w:val="en-US" w:eastAsia="fi-FI"/>
        </w:rPr>
        <w:pPrChange w:id="2047" w:author="Tuomainen Mika" w:date="2014-04-03T23:16: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B11968" w:rsidRDefault="003E639A">
      <w:pPr>
        <w:rPr>
          <w:highlight w:val="white"/>
          <w:lang w:val="en-US" w:eastAsia="fi-FI"/>
        </w:rPr>
        <w:pPrChange w:id="2048" w:author="Tuomainen Mika" w:date="2014-04-03T23:16:00Z">
          <w:pPr>
            <w:autoSpaceDE w:val="0"/>
            <w:autoSpaceDN w:val="0"/>
            <w:adjustRightInd w:val="0"/>
          </w:pPr>
        </w:pPrChange>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35</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B11968" w:rsidRDefault="003E639A">
      <w:pPr>
        <w:rPr>
          <w:color w:val="000000"/>
          <w:highlight w:val="white"/>
          <w:lang w:val="en-US" w:eastAsia="fi-FI"/>
        </w:rPr>
        <w:pPrChange w:id="2049"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rsidR="003E639A" w:rsidRDefault="003E639A">
      <w:pPr>
        <w:rPr>
          <w:highlight w:val="white"/>
          <w:lang w:val="en-US" w:eastAsia="fi-FI"/>
        </w:rPr>
        <w:pPrChange w:id="2050" w:author="Tuomainen Mika" w:date="2014-04-03T23:16:00Z">
          <w:pPr>
            <w:autoSpaceDE w:val="0"/>
            <w:autoSpaceDN w:val="0"/>
            <w:adjustRightInd w:val="0"/>
            <w:ind w:left="1440"/>
          </w:pPr>
        </w:pPrChange>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Merkinnän tekijä</w:t>
      </w:r>
      <w:r w:rsidRPr="0038571B">
        <w:rPr>
          <w:color w:val="0000FF"/>
          <w:highlight w:val="white"/>
          <w:lang w:val="en-US" w:eastAsia="fi-FI"/>
        </w:rPr>
        <w:t>"/&gt;</w:t>
      </w:r>
    </w:p>
    <w:p w:rsidR="003E639A" w:rsidRPr="00B11968" w:rsidRDefault="003E639A">
      <w:pPr>
        <w:rPr>
          <w:highlight w:val="white"/>
          <w:lang w:val="en-US" w:eastAsia="fi-FI"/>
        </w:rPr>
        <w:pPrChange w:id="2051" w:author="Tuomainen Mika" w:date="2014-04-03T23:16:00Z">
          <w:pPr>
            <w:autoSpaceDE w:val="0"/>
            <w:autoSpaceDN w:val="0"/>
            <w:adjustRightInd w:val="0"/>
          </w:pPr>
        </w:pPrChange>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rsidR="003E639A" w:rsidRPr="00B11968" w:rsidRDefault="003E639A">
      <w:pPr>
        <w:rPr>
          <w:color w:val="000000"/>
          <w:highlight w:val="white"/>
          <w:lang w:val="en-US" w:eastAsia="fi-FI"/>
        </w:rPr>
        <w:pPrChange w:id="2052" w:author="Tuomainen Mika" w:date="2014-04-03T23:16:00Z">
          <w:pPr>
            <w:autoSpaceDE w:val="0"/>
            <w:autoSpaceDN w:val="0"/>
            <w:adjustRightInd w:val="0"/>
          </w:pPr>
        </w:pPrChange>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rsidR="003E639A" w:rsidRPr="00B11968" w:rsidRDefault="003E639A">
      <w:pPr>
        <w:rPr>
          <w:highlight w:val="white"/>
          <w:lang w:val="en-US" w:eastAsia="fi-FI"/>
        </w:rPr>
        <w:pPrChange w:id="2053" w:author="Tuomainen Mika" w:date="2014-04-03T23:16:00Z">
          <w:pPr>
            <w:autoSpaceDE w:val="0"/>
            <w:autoSpaceDN w:val="0"/>
            <w:adjustRightInd w:val="0"/>
          </w:pPr>
        </w:pPrChange>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121256-1234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rsidR="003E639A" w:rsidRPr="00B11968" w:rsidRDefault="003E639A">
      <w:pPr>
        <w:rPr>
          <w:color w:val="000000"/>
          <w:highlight w:val="white"/>
          <w:lang w:val="en-US" w:eastAsia="fi-FI"/>
        </w:rPr>
        <w:pPrChange w:id="2054" w:author="Tuomainen Mika" w:date="2014-04-03T23:16:00Z">
          <w:pPr>
            <w:autoSpaceDE w:val="0"/>
            <w:autoSpaceDN w:val="0"/>
            <w:adjustRightInd w:val="0"/>
          </w:pPr>
        </w:pPrChange>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B11968" w:rsidRDefault="003E639A">
      <w:pPr>
        <w:rPr>
          <w:highlight w:val="white"/>
          <w:lang w:val="en-US" w:eastAsia="fi-FI"/>
        </w:rPr>
        <w:pPrChange w:id="2055" w:author="Tuomainen Mika" w:date="2014-04-03T23:16:00Z">
          <w:pPr>
            <w:autoSpaceDE w:val="0"/>
            <w:autoSpaceDN w:val="0"/>
            <w:adjustRightInd w:val="0"/>
          </w:pPr>
        </w:pPrChange>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rsidR="003E639A" w:rsidRPr="00511831" w:rsidRDefault="003E639A">
      <w:pPr>
        <w:rPr>
          <w:highlight w:val="white"/>
          <w:lang w:val="en-US" w:eastAsia="fi-FI"/>
          <w:rPrChange w:id="2056" w:author="Tuomainen Mika" w:date="2014-04-23T14:58:00Z">
            <w:rPr>
              <w:rFonts w:ascii="Arial" w:hAnsi="Arial" w:cs="Arial"/>
              <w:color w:val="000000"/>
              <w:highlight w:val="white"/>
              <w:lang w:val="en-US" w:eastAsia="fi-FI"/>
            </w:rPr>
          </w:rPrChange>
        </w:rPr>
        <w:pPrChange w:id="2057" w:author="Tuomainen Mika" w:date="2014-04-03T23:16:00Z">
          <w:pPr>
            <w:autoSpaceDE w:val="0"/>
            <w:autoSpaceDN w:val="0"/>
            <w:adjustRightInd w:val="0"/>
          </w:pPr>
        </w:pPrChange>
      </w:pPr>
      <w:r w:rsidRPr="0038571B">
        <w:rPr>
          <w:highlight w:val="white"/>
          <w:lang w:val="en-US" w:eastAsia="fi-FI"/>
        </w:rPr>
        <w:tab/>
      </w:r>
      <w:r>
        <w:rPr>
          <w:highlight w:val="white"/>
          <w:lang w:val="en-US" w:eastAsia="fi-FI"/>
        </w:rPr>
        <w:tab/>
      </w:r>
      <w:r w:rsidRPr="00511831">
        <w:rPr>
          <w:color w:val="0000FF"/>
          <w:highlight w:val="white"/>
          <w:lang w:val="en-US" w:eastAsia="fi-FI"/>
          <w:rPrChange w:id="2058" w:author="Tuomainen Mika" w:date="2014-04-23T14:58:00Z">
            <w:rPr>
              <w:rFonts w:ascii="Arial" w:hAnsi="Arial" w:cs="Arial"/>
              <w:color w:val="0000FF"/>
              <w:highlight w:val="white"/>
              <w:lang w:val="en-US" w:eastAsia="fi-FI"/>
            </w:rPr>
          </w:rPrChange>
        </w:rPr>
        <w:t>&lt;</w:t>
      </w:r>
      <w:r w:rsidRPr="00511831">
        <w:rPr>
          <w:color w:val="800000"/>
          <w:highlight w:val="white"/>
          <w:lang w:val="en-US" w:eastAsia="fi-FI"/>
          <w:rPrChange w:id="2059"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2060" w:author="Tuomainen Mika" w:date="2014-04-23T14:58:00Z">
            <w:rPr>
              <w:rFonts w:ascii="Arial" w:hAnsi="Arial" w:cs="Arial"/>
              <w:color w:val="0000FF"/>
              <w:highlight w:val="white"/>
              <w:lang w:val="en-US" w:eastAsia="fi-FI"/>
            </w:rPr>
          </w:rPrChange>
        </w:rPr>
        <w:t>&gt;</w:t>
      </w:r>
      <w:r w:rsidRPr="00511831">
        <w:rPr>
          <w:highlight w:val="white"/>
          <w:lang w:val="en-US" w:eastAsia="fi-FI"/>
          <w:rPrChange w:id="2061" w:author="Tuomainen Mika" w:date="2014-04-23T14:58:00Z">
            <w:rPr>
              <w:rFonts w:ascii="Arial" w:hAnsi="Arial" w:cs="Arial"/>
              <w:color w:val="000000"/>
              <w:highlight w:val="white"/>
              <w:lang w:val="en-US" w:eastAsia="fi-FI"/>
            </w:rPr>
          </w:rPrChange>
        </w:rPr>
        <w:t>Y-Y sairaanhoitopiiri os 13</w:t>
      </w:r>
      <w:r w:rsidRPr="00511831">
        <w:rPr>
          <w:color w:val="0000FF"/>
          <w:highlight w:val="white"/>
          <w:lang w:val="en-US" w:eastAsia="fi-FI"/>
          <w:rPrChange w:id="2062" w:author="Tuomainen Mika" w:date="2014-04-23T14:58:00Z">
            <w:rPr>
              <w:rFonts w:ascii="Arial" w:hAnsi="Arial" w:cs="Arial"/>
              <w:color w:val="0000FF"/>
              <w:highlight w:val="white"/>
              <w:lang w:val="en-US" w:eastAsia="fi-FI"/>
            </w:rPr>
          </w:rPrChange>
        </w:rPr>
        <w:t>&lt;/</w:t>
      </w:r>
      <w:r w:rsidRPr="00511831">
        <w:rPr>
          <w:color w:val="800000"/>
          <w:highlight w:val="white"/>
          <w:lang w:val="en-US" w:eastAsia="fi-FI"/>
          <w:rPrChange w:id="2063"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2064" w:author="Tuomainen Mika" w:date="2014-04-23T14:58:00Z">
            <w:rPr>
              <w:rFonts w:ascii="Arial" w:hAnsi="Arial" w:cs="Arial"/>
              <w:color w:val="0000FF"/>
              <w:highlight w:val="white"/>
              <w:lang w:val="en-US" w:eastAsia="fi-FI"/>
            </w:rPr>
          </w:rPrChange>
        </w:rPr>
        <w:t>&gt;</w:t>
      </w:r>
    </w:p>
    <w:p w:rsidR="003E639A" w:rsidRPr="00001B2A" w:rsidRDefault="003E639A">
      <w:pPr>
        <w:rPr>
          <w:color w:val="000000"/>
          <w:highlight w:val="white"/>
          <w:lang w:val="en-US" w:eastAsia="fi-FI"/>
        </w:rPr>
        <w:pPrChange w:id="2065" w:author="Tuomainen Mika" w:date="2014-04-03T23:16:00Z">
          <w:pPr>
            <w:autoSpaceDE w:val="0"/>
            <w:autoSpaceDN w:val="0"/>
            <w:adjustRightInd w:val="0"/>
          </w:pPr>
        </w:pPrChange>
      </w:pPr>
      <w:r w:rsidRPr="00511831">
        <w:rPr>
          <w:color w:val="000000"/>
          <w:highlight w:val="white"/>
          <w:lang w:val="en-US" w:eastAsia="fi-FI"/>
          <w:rPrChange w:id="2066" w:author="Tuomainen Mika" w:date="2014-04-23T14:58:00Z">
            <w:rPr>
              <w:rFonts w:ascii="Arial" w:hAnsi="Arial" w:cs="Arial"/>
              <w:color w:val="000000"/>
              <w:highlight w:val="white"/>
              <w:lang w:val="en-US" w:eastAsia="fi-FI"/>
            </w:rPr>
          </w:rPrChange>
        </w:rPr>
        <w:tab/>
      </w:r>
      <w:r w:rsidRPr="00511831">
        <w:rPr>
          <w:color w:val="000000"/>
          <w:highlight w:val="white"/>
          <w:lang w:val="en-US" w:eastAsia="fi-FI"/>
          <w:rPrChange w:id="2067" w:author="Tuomainen Mika" w:date="2014-04-23T14:58:00Z">
            <w:rPr>
              <w:rFonts w:ascii="Arial" w:hAnsi="Arial" w:cs="Arial"/>
              <w:color w:val="000000"/>
              <w:highlight w:val="white"/>
              <w:lang w:val="en-US" w:eastAsia="fi-FI"/>
            </w:rPr>
          </w:rPrChange>
        </w:rPr>
        <w:tab/>
      </w: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rsidR="003E639A" w:rsidRPr="00001B2A" w:rsidRDefault="003E639A">
      <w:pPr>
        <w:rPr>
          <w:color w:val="000000"/>
          <w:highlight w:val="white"/>
          <w:lang w:val="en-US" w:eastAsia="fi-FI"/>
        </w:rPr>
        <w:pPrChange w:id="2068" w:author="Tuomainen Mika" w:date="2014-04-03T23:16:00Z">
          <w:pPr>
            <w:autoSpaceDE w:val="0"/>
            <w:autoSpaceDN w:val="0"/>
            <w:adjustRightInd w:val="0"/>
          </w:pPr>
        </w:pPrChange>
      </w:pPr>
      <w:r w:rsidRPr="0038571B">
        <w:rPr>
          <w:color w:val="000000"/>
          <w:highlight w:val="white"/>
          <w:lang w:val="en-US" w:eastAsia="fi-FI"/>
        </w:rPr>
        <w:tab/>
      </w: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rsidR="003E639A" w:rsidRPr="00001B2A" w:rsidRDefault="003E639A">
      <w:pPr>
        <w:rPr>
          <w:color w:val="000000"/>
          <w:highlight w:val="white"/>
          <w:lang w:val="en-US" w:eastAsia="fi-FI"/>
        </w:rPr>
        <w:pPrChange w:id="2069"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rsidR="003E639A" w:rsidRPr="00001B2A" w:rsidRDefault="003E639A">
      <w:pPr>
        <w:rPr>
          <w:color w:val="000000"/>
          <w:highlight w:val="white"/>
          <w:lang w:val="en-US" w:eastAsia="fi-FI"/>
        </w:rPr>
        <w:pPrChange w:id="2070"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Default="003E639A" w:rsidP="00CC1036">
      <w:pPr>
        <w:rPr>
          <w:lang w:val="en-GB"/>
        </w:rPr>
      </w:pPr>
      <w:r w:rsidRPr="0038571B">
        <w:rPr>
          <w:color w:val="0000FF"/>
          <w:highlight w:val="white"/>
          <w:lang w:val="en-US" w:eastAsia="fi-FI"/>
        </w:rPr>
        <w:lastRenderedPageBreak/>
        <w:t>&lt;/</w:t>
      </w:r>
      <w:r w:rsidRPr="0038571B">
        <w:rPr>
          <w:highlight w:val="white"/>
          <w:lang w:val="en-US" w:eastAsia="fi-FI"/>
        </w:rPr>
        <w:t>entry</w:t>
      </w:r>
      <w:r w:rsidRPr="0038571B">
        <w:rPr>
          <w:color w:val="0000FF"/>
          <w:highlight w:val="white"/>
          <w:lang w:val="en-US" w:eastAsia="fi-FI"/>
        </w:rPr>
        <w:t>&gt;</w:t>
      </w:r>
    </w:p>
    <w:p w:rsidR="003E639A" w:rsidRDefault="003E639A" w:rsidP="00CC1036">
      <w:pPr>
        <w:rPr>
          <w:lang w:val="en-GB"/>
        </w:rPr>
      </w:pPr>
    </w:p>
    <w:p w:rsidR="003E639A" w:rsidRDefault="003E639A" w:rsidP="00CC1036">
      <w:pPr>
        <w:rPr>
          <w:lang w:val="en-GB"/>
        </w:rPr>
      </w:pPr>
    </w:p>
    <w:p w:rsidR="003E639A" w:rsidRDefault="003E639A" w:rsidP="00CC1036">
      <w:pPr>
        <w:pStyle w:val="Otsikko3"/>
      </w:pPr>
      <w:bookmarkStart w:id="2071" w:name="_Toc384330132"/>
      <w:bookmarkStart w:id="2072" w:name="_Toc384989346"/>
      <w:r>
        <w:t>Hoidon priorisointi</w:t>
      </w:r>
      <w:bookmarkEnd w:id="2071"/>
      <w:bookmarkEnd w:id="2072"/>
    </w:p>
    <w:p w:rsidR="003E639A" w:rsidDel="00721F6F" w:rsidRDefault="003E639A" w:rsidP="00CC1036">
      <w:pPr>
        <w:rPr>
          <w:del w:id="2073" w:author="Tuomainen Mika" w:date="2014-04-04T00:02:00Z"/>
        </w:rPr>
      </w:pPr>
    </w:p>
    <w:p w:rsidR="00721F6F" w:rsidRDefault="00721F6F" w:rsidP="00CC1036">
      <w:pPr>
        <w:rPr>
          <w:ins w:id="2074" w:author="Tuomainen Mika" w:date="2014-04-04T00:02:00Z"/>
        </w:rPr>
      </w:pPr>
    </w:p>
    <w:p w:rsidR="003E639A" w:rsidDel="00721F6F" w:rsidRDefault="003E639A" w:rsidP="00CC1036">
      <w:pPr>
        <w:rPr>
          <w:del w:id="2075" w:author="Tuomainen Mika" w:date="2014-04-04T00:02:00Z"/>
        </w:rPr>
      </w:pPr>
      <w:del w:id="2076" w:author="Tuomainen Mika" w:date="2014-04-04T00:02:00Z">
        <w:r w:rsidDel="00721F6F">
          <w:delText>Ei pakollinen</w:delText>
        </w:r>
      </w:del>
    </w:p>
    <w:p w:rsidR="003E639A" w:rsidDel="00721F6F" w:rsidRDefault="003E639A" w:rsidP="00CC1036">
      <w:pPr>
        <w:rPr>
          <w:del w:id="2077" w:author="Tuomainen Mika" w:date="2014-04-04T00:02:00Z"/>
        </w:rPr>
      </w:pPr>
    </w:p>
    <w:p w:rsidR="00721F6F" w:rsidRDefault="00721F6F" w:rsidP="00721F6F">
      <w:pPr>
        <w:rPr>
          <w:ins w:id="2078" w:author="Tuomainen Mika" w:date="2014-04-04T00:02:00Z"/>
        </w:rPr>
      </w:pPr>
      <w:ins w:id="2079" w:author="Tuomainen Mika" w:date="2014-04-04T00:02:00Z">
        <w:r>
          <w:t>Tämä otsikko sijoitetaan hoitoprosessin vaihekoodin 99 (</w:t>
        </w:r>
        <w:r w:rsidRPr="007E2DEB">
          <w:t>Määrittämätön hoitoprosessin vaihe</w:t>
        </w:r>
        <w:r>
          <w:t>) alle.</w:t>
        </w:r>
      </w:ins>
    </w:p>
    <w:p w:rsidR="00721F6F" w:rsidRDefault="00721F6F" w:rsidP="00721F6F">
      <w:pPr>
        <w:rPr>
          <w:ins w:id="2080" w:author="Tuomainen Mika" w:date="2014-04-04T00:02:00Z"/>
        </w:rPr>
      </w:pPr>
    </w:p>
    <w:p w:rsidR="00721F6F" w:rsidRDefault="00721F6F" w:rsidP="00721F6F">
      <w:pPr>
        <w:rPr>
          <w:ins w:id="2081" w:author="Tuomainen Mika" w:date="2014-04-04T00:02:00Z"/>
        </w:rPr>
      </w:pPr>
      <w:ins w:id="2082" w:author="Tuomainen Mika" w:date="2014-04-04T00:02:00Z">
        <w:r>
          <w:t>Hoidon priorisointi:</w:t>
        </w:r>
        <w:r>
          <w:tab/>
        </w:r>
      </w:ins>
    </w:p>
    <w:p w:rsidR="00721F6F" w:rsidRDefault="00721F6F" w:rsidP="00721F6F">
      <w:pPr>
        <w:rPr>
          <w:ins w:id="2083" w:author="Tuomainen Mika" w:date="2014-04-04T00:02:00Z"/>
        </w:rPr>
      </w:pPr>
      <w:ins w:id="2084" w:author="Tuomainen Mika" w:date="2014-04-04T00:02:00Z">
        <w:r>
          <w:t>otsikkokoodi: 2</w:t>
        </w:r>
        <w:r>
          <w:tab/>
          <w:t>otsikkokoodisto (</w:t>
        </w:r>
        <w:r w:rsidRPr="001F102B">
          <w:t>1.2.246.537.6.40182.2009</w:t>
        </w:r>
        <w:r>
          <w:t xml:space="preserve">)  </w:t>
        </w:r>
      </w:ins>
    </w:p>
    <w:p w:rsidR="00721F6F" w:rsidRDefault="00721F6F" w:rsidP="00721F6F">
      <w:pPr>
        <w:rPr>
          <w:ins w:id="2085" w:author="Tuomainen Mika" w:date="2014-04-04T00:02:00Z"/>
        </w:rPr>
      </w:pPr>
    </w:p>
    <w:p w:rsidR="00721F6F" w:rsidRDefault="00721F6F" w:rsidP="00721F6F">
      <w:pPr>
        <w:rPr>
          <w:ins w:id="2086" w:author="Tuomainen Mika" w:date="2014-04-04T00:02:00Z"/>
        </w:rPr>
      </w:pPr>
      <w:ins w:id="2087" w:author="Tuomainen Mika" w:date="2014-04-04T00:02:00Z">
        <w:r>
          <w:t>Seuraavaksi käydään läpi tämän otsikon alle tulevat tietokentät.</w:t>
        </w:r>
      </w:ins>
    </w:p>
    <w:p w:rsidR="003E639A" w:rsidRDefault="003E639A" w:rsidP="00CC1036">
      <w:del w:id="2088" w:author="Tuomainen Mika" w:date="2014-04-04T00:02:00Z">
        <w:r w:rsidDel="00721F6F">
          <w:delText>Hoidon priorisointi:</w:delText>
        </w:r>
        <w:r w:rsidDel="00721F6F">
          <w:tab/>
          <w:delText>otsikkokoodi: 2</w:delText>
        </w:r>
        <w:r w:rsidDel="00721F6F">
          <w:tab/>
        </w:r>
        <w:r w:rsidDel="00721F6F">
          <w:tab/>
          <w:delText>otsikkokoodisto (</w:delText>
        </w:r>
        <w:r w:rsidRPr="001F102B" w:rsidDel="00721F6F">
          <w:delText>1.2.246.537.6.40182.2009</w:delText>
        </w:r>
        <w:r w:rsidDel="00721F6F">
          <w:delText xml:space="preserve">) </w:delText>
        </w:r>
      </w:del>
      <w:r>
        <w:t xml:space="preserve"> </w:t>
      </w:r>
    </w:p>
    <w:p w:rsidR="003E639A" w:rsidRDefault="003E639A" w:rsidP="00CC1036"/>
    <w:p w:rsidR="003E639A" w:rsidRDefault="003E639A" w:rsidP="00CC1036">
      <w:pPr>
        <w:pStyle w:val="Otsikko4"/>
      </w:pPr>
      <w:bookmarkStart w:id="2089" w:name="_Toc384330133"/>
      <w:r>
        <w:t>Lähettäjän kiireellisyysluokka</w:t>
      </w:r>
      <w:bookmarkEnd w:id="2089"/>
    </w:p>
    <w:p w:rsidR="003E639A" w:rsidDel="00721F6F" w:rsidRDefault="003E639A" w:rsidP="00CC1036">
      <w:pPr>
        <w:rPr>
          <w:del w:id="2090" w:author="Tuomainen Mika" w:date="2014-04-04T00:02:00Z"/>
        </w:rPr>
      </w:pPr>
      <w:del w:id="2091" w:author="Tuomainen Mika" w:date="2014-04-04T00:02:00Z">
        <w:r w:rsidDel="00721F6F">
          <w:delText>Ei pakollinen</w:delText>
        </w:r>
      </w:del>
    </w:p>
    <w:p w:rsidR="003E639A" w:rsidRDefault="003E639A" w:rsidP="00CC1036"/>
    <w:p w:rsidR="003E639A" w:rsidRDefault="003E639A" w:rsidP="00CC1036">
      <w:r>
        <w:t xml:space="preserve">Lähettäjän kiireellisyysluokka: </w:t>
      </w:r>
      <w:r>
        <w:tab/>
        <w:t>kenttäkoodi: 8</w:t>
      </w:r>
      <w:r>
        <w:tab/>
        <w:t xml:space="preserve">koodisto: 1.2.246.537.6.12.2002.124 </w:t>
      </w:r>
    </w:p>
    <w:p w:rsidR="003E639A" w:rsidRDefault="003E639A" w:rsidP="00CC1036"/>
    <w:p w:rsidR="003E639A" w:rsidRDefault="003E639A" w:rsidP="00CC1036">
      <w:r>
        <w:t>Kiireellisyysluokka ilmoitetaan value-elementissä tietotyypillä CD, koodisto on 1.2.246.537.5.280.1997. Pakollinen elementti effectiveTime jätetään tyhjäksi.</w:t>
      </w:r>
    </w:p>
    <w:p w:rsidR="003E639A" w:rsidRDefault="003E639A" w:rsidP="00CC1036"/>
    <w:p w:rsidR="003E639A" w:rsidRDefault="003E639A" w:rsidP="00CC1036">
      <w:r>
        <w:t>Perustelu kiireellisyysluokalle esitetään  omassa kappaleessaan (paragraph) narrative-osuudessa.</w:t>
      </w:r>
    </w:p>
    <w:p w:rsidR="00A249B4" w:rsidRDefault="00A249B4">
      <w:pPr>
        <w:rPr>
          <w:ins w:id="2092" w:author="Tuomainen Mika" w:date="2014-04-04T00:03:00Z"/>
          <w:color w:val="0000FF"/>
          <w:highlight w:val="white"/>
          <w:lang w:eastAsia="fi-FI"/>
        </w:rPr>
        <w:pPrChange w:id="2093" w:author="Tuomainen Mika" w:date="2014-04-03T23:16:00Z">
          <w:pPr>
            <w:autoSpaceDE w:val="0"/>
            <w:autoSpaceDN w:val="0"/>
            <w:adjustRightInd w:val="0"/>
          </w:pPr>
        </w:pPrChange>
      </w:pPr>
    </w:p>
    <w:p w:rsidR="003E639A" w:rsidRDefault="003E639A">
      <w:pPr>
        <w:rPr>
          <w:color w:val="000000"/>
          <w:highlight w:val="white"/>
          <w:lang w:eastAsia="fi-FI"/>
        </w:rPr>
        <w:pPrChange w:id="2094" w:author="Tuomainen Mika" w:date="2014-04-03T23:16:00Z">
          <w:pPr>
            <w:autoSpaceDE w:val="0"/>
            <w:autoSpaceDN w:val="0"/>
            <w:adjustRightInd w:val="0"/>
          </w:pPr>
        </w:pPrChange>
      </w:pPr>
      <w:r>
        <w:rPr>
          <w:color w:val="0000FF"/>
          <w:highlight w:val="white"/>
          <w:lang w:eastAsia="fi-FI"/>
        </w:rPr>
        <w:t>&lt;</w:t>
      </w:r>
      <w:r>
        <w:rPr>
          <w:highlight w:val="white"/>
          <w:lang w:eastAsia="fi-FI"/>
        </w:rPr>
        <w:t>text</w:t>
      </w:r>
      <w:r>
        <w:rPr>
          <w:color w:val="0000FF"/>
          <w:highlight w:val="white"/>
          <w:lang w:eastAsia="fi-FI"/>
        </w:rPr>
        <w:t>&gt;</w:t>
      </w:r>
    </w:p>
    <w:p w:rsidR="003E639A" w:rsidRDefault="003E639A">
      <w:pPr>
        <w:rPr>
          <w:highlight w:val="white"/>
          <w:lang w:eastAsia="fi-FI"/>
        </w:rPr>
        <w:pPrChange w:id="2095" w:author="Tuomainen Mika" w:date="2014-04-03T23:16:00Z">
          <w:pPr>
            <w:autoSpaceDE w:val="0"/>
            <w:autoSpaceDN w:val="0"/>
            <w:adjustRightInd w:val="0"/>
            <w:ind w:firstLine="720"/>
          </w:pPr>
        </w:pPrChange>
      </w:pP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Lähettäjän kiireellisyysluokka: &lt;content&gt;päivystys&lt;/content&gt;</w:t>
      </w:r>
      <w:r>
        <w:rPr>
          <w:color w:val="0000FF"/>
          <w:highlight w:val="white"/>
          <w:lang w:eastAsia="fi-FI"/>
        </w:rPr>
        <w:t>&lt;/</w:t>
      </w:r>
      <w:r>
        <w:rPr>
          <w:color w:val="800000"/>
          <w:highlight w:val="white"/>
          <w:lang w:eastAsia="fi-FI"/>
        </w:rPr>
        <w:t>paragraph</w:t>
      </w:r>
      <w:r>
        <w:rPr>
          <w:color w:val="0000FF"/>
          <w:highlight w:val="white"/>
          <w:lang w:eastAsia="fi-FI"/>
        </w:rPr>
        <w:t>&gt;</w:t>
      </w:r>
    </w:p>
    <w:p w:rsidR="003E639A" w:rsidRPr="00B14B72" w:rsidRDefault="003E639A">
      <w:pPr>
        <w:rPr>
          <w:color w:val="000000"/>
          <w:highlight w:val="white"/>
          <w:lang w:val="en-US" w:eastAsia="fi-FI"/>
        </w:rPr>
        <w:pPrChange w:id="2096" w:author="Tuomainen Mika" w:date="2014-04-03T23:16: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text</w:t>
      </w:r>
      <w:r w:rsidRPr="0038571B">
        <w:rPr>
          <w:color w:val="0000FF"/>
          <w:highlight w:val="white"/>
          <w:lang w:val="en-US" w:eastAsia="fi-FI"/>
        </w:rPr>
        <w:t>&gt;</w:t>
      </w:r>
    </w:p>
    <w:p w:rsidR="003E639A" w:rsidRPr="00B14B72" w:rsidRDefault="003E639A">
      <w:pPr>
        <w:rPr>
          <w:color w:val="000000"/>
          <w:highlight w:val="white"/>
          <w:lang w:val="en-US" w:eastAsia="fi-FI"/>
        </w:rPr>
        <w:pPrChange w:id="2097" w:author="Tuomainen Mika" w:date="2014-04-03T23:16: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B14B72" w:rsidRDefault="003E639A">
      <w:pPr>
        <w:rPr>
          <w:color w:val="000000"/>
          <w:highlight w:val="white"/>
          <w:lang w:val="en-US" w:eastAsia="fi-FI"/>
        </w:rPr>
        <w:pPrChange w:id="2098"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B14B72" w:rsidRDefault="003E639A">
      <w:pPr>
        <w:rPr>
          <w:highlight w:val="white"/>
          <w:lang w:val="en-US" w:eastAsia="fi-FI"/>
        </w:rPr>
        <w:pPrChange w:id="2099" w:author="Tuomainen Mika" w:date="2014-04-03T23:16:00Z">
          <w:pPr>
            <w:autoSpaceDE w:val="0"/>
            <w:autoSpaceDN w:val="0"/>
            <w:adjustRightInd w:val="0"/>
          </w:pPr>
        </w:pPrChange>
      </w:pPr>
      <w:r w:rsidRPr="0038571B">
        <w:rPr>
          <w:highlight w:val="white"/>
          <w:lang w:val="en-US" w:eastAsia="fi-FI"/>
        </w:rPr>
        <w:tab/>
      </w:r>
      <w:ins w:id="2100" w:author="Tuomainen Mika" w:date="2014-04-11T15:31:00Z">
        <w:r w:rsidR="00C70D55">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8</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B14B72" w:rsidRDefault="003E639A">
      <w:pPr>
        <w:rPr>
          <w:color w:val="000000"/>
          <w:highlight w:val="white"/>
          <w:lang w:val="en-US" w:eastAsia="fi-FI"/>
        </w:rPr>
        <w:pPrChange w:id="2101" w:author="Tuomainen Mika" w:date="2014-04-03T23:16:00Z">
          <w:pPr>
            <w:autoSpaceDE w:val="0"/>
            <w:autoSpaceDN w:val="0"/>
            <w:adjustRightInd w:val="0"/>
          </w:pPr>
        </w:pPrChange>
      </w:pPr>
      <w:r w:rsidRPr="0038571B">
        <w:rPr>
          <w:color w:val="000000"/>
          <w:highlight w:val="white"/>
          <w:lang w:val="en-US" w:eastAsia="fi-FI"/>
        </w:rPr>
        <w:tab/>
      </w:r>
      <w:ins w:id="2102" w:author="Tuomainen Mika" w:date="2014-04-11T15:31:00Z">
        <w:r w:rsidR="00C70D55">
          <w:rPr>
            <w:color w:val="000000"/>
            <w:highlight w:val="white"/>
            <w:lang w:val="en-US" w:eastAsia="fi-FI"/>
          </w:rPr>
          <w:tab/>
        </w:r>
      </w:ins>
      <w:r>
        <w:rPr>
          <w:highlight w:val="white"/>
          <w:lang w:val="en-US" w:eastAsia="fi-FI"/>
        </w:rPr>
        <w:t>&lt;effectiveTime value=“200309300945”/&gt;</w:t>
      </w:r>
    </w:p>
    <w:p w:rsidR="003E639A" w:rsidRPr="00B14B72" w:rsidRDefault="003E639A">
      <w:pPr>
        <w:rPr>
          <w:highlight w:val="white"/>
          <w:lang w:val="en-US" w:eastAsia="fi-FI"/>
        </w:rPr>
        <w:pPrChange w:id="2103" w:author="Tuomainen Mika" w:date="2014-04-03T23:16:00Z">
          <w:pPr>
            <w:autoSpaceDE w:val="0"/>
            <w:autoSpaceDN w:val="0"/>
            <w:adjustRightInd w:val="0"/>
          </w:pPr>
        </w:pPrChange>
      </w:pPr>
      <w:r w:rsidRPr="0038571B">
        <w:rPr>
          <w:highlight w:val="white"/>
          <w:lang w:val="en-US" w:eastAsia="fi-FI"/>
        </w:rPr>
        <w:tab/>
      </w:r>
      <w:ins w:id="2104" w:author="Tuomainen Mika" w:date="2014-04-11T15:31:00Z">
        <w:r w:rsidR="00C70D55">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CD</w:t>
      </w:r>
      <w:r w:rsidRPr="0038571B">
        <w:rPr>
          <w:color w:val="0000FF"/>
          <w:highlight w:val="white"/>
          <w:lang w:val="en-US" w:eastAsia="fi-FI"/>
        </w:rPr>
        <w:t>"</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1.2.246.537.5.280.1997</w:t>
      </w:r>
      <w:r w:rsidRPr="0038571B">
        <w:rPr>
          <w:color w:val="0000FF"/>
          <w:highlight w:val="white"/>
          <w:lang w:val="en-US" w:eastAsia="fi-FI"/>
        </w:rPr>
        <w:t>"/&gt;</w:t>
      </w:r>
    </w:p>
    <w:p w:rsidR="003E639A" w:rsidRPr="00B14B72" w:rsidRDefault="003E639A">
      <w:pPr>
        <w:rPr>
          <w:color w:val="000000"/>
          <w:highlight w:val="white"/>
          <w:lang w:val="en-US" w:eastAsia="fi-FI"/>
        </w:rPr>
        <w:pPrChange w:id="2105" w:author="Tuomainen Mika" w:date="2014-04-03T23:16:00Z">
          <w:pPr>
            <w:autoSpaceDE w:val="0"/>
            <w:autoSpaceDN w:val="0"/>
            <w:adjustRightInd w:val="0"/>
          </w:pPr>
        </w:pPrChange>
      </w:pPr>
      <w:r w:rsidRPr="0038571B">
        <w:rPr>
          <w:color w:val="000000"/>
          <w:highlight w:val="white"/>
          <w:lang w:val="en-US" w:eastAsia="fi-FI"/>
        </w:rPr>
        <w:tab/>
      </w:r>
      <w:ins w:id="2106" w:author="Tuomainen Mika" w:date="2014-04-11T15:31:00Z">
        <w:r w:rsidR="00C70D55">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B14B72" w:rsidRDefault="003E639A">
      <w:pPr>
        <w:rPr>
          <w:color w:val="000000"/>
          <w:highlight w:val="white"/>
          <w:lang w:val="en-US" w:eastAsia="fi-FI"/>
        </w:rPr>
        <w:pPrChange w:id="2107" w:author="Tuomainen Mika" w:date="2014-04-03T23:16:00Z">
          <w:pPr>
            <w:autoSpaceDE w:val="0"/>
            <w:autoSpaceDN w:val="0"/>
            <w:adjustRightInd w:val="0"/>
          </w:pPr>
        </w:pPrChange>
      </w:pPr>
      <w:r w:rsidRPr="0038571B">
        <w:rPr>
          <w:color w:val="000000"/>
          <w:highlight w:val="white"/>
          <w:lang w:val="en-US" w:eastAsia="fi-FI"/>
        </w:rPr>
        <w:tab/>
      </w:r>
      <w:ins w:id="2108" w:author="Tuomainen Mika" w:date="2014-04-11T15:31:00Z">
        <w:r w:rsidR="00C70D55">
          <w:rPr>
            <w:color w:val="000000"/>
            <w:highlight w:val="white"/>
            <w:lang w:val="en-US" w:eastAsia="fi-FI"/>
          </w:rPr>
          <w:tab/>
        </w:r>
        <w:r w:rsidR="00C70D55">
          <w:rPr>
            <w:color w:val="000000"/>
            <w:highlight w:val="white"/>
            <w:lang w:val="en-US" w:eastAsia="fi-FI"/>
          </w:rPr>
          <w:tab/>
        </w:r>
      </w:ins>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B14B72" w:rsidRDefault="003E639A">
      <w:pPr>
        <w:ind w:left="2880"/>
        <w:rPr>
          <w:highlight w:val="white"/>
          <w:lang w:val="en-US" w:eastAsia="fi-FI"/>
        </w:rPr>
        <w:pPrChange w:id="2109" w:author="Tuomainen Mika" w:date="2014-04-11T15:31:00Z">
          <w:pPr>
            <w:autoSpaceDE w:val="0"/>
            <w:autoSpaceDN w:val="0"/>
            <w:adjustRightInd w:val="0"/>
          </w:pPr>
        </w:pPrChange>
      </w:pPr>
      <w:del w:id="2110" w:author="Tuomainen Mika" w:date="2014-04-11T15:31:00Z">
        <w:r w:rsidRPr="0038571B" w:rsidDel="00C70D55">
          <w:rPr>
            <w:highlight w:val="white"/>
            <w:lang w:val="en-US" w:eastAsia="fi-FI"/>
          </w:rPr>
          <w:tab/>
        </w:r>
      </w:del>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päivystys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1.2.246.537.5.280.1997</w:t>
      </w:r>
      <w:r w:rsidRPr="0038571B">
        <w:rPr>
          <w:color w:val="0000FF"/>
          <w:highlight w:val="white"/>
          <w:lang w:val="en-US" w:eastAsia="fi-FI"/>
        </w:rPr>
        <w:t>"/&gt;</w:t>
      </w:r>
    </w:p>
    <w:p w:rsidR="003E639A" w:rsidRDefault="003E639A">
      <w:pPr>
        <w:ind w:left="1440" w:firstLine="720"/>
        <w:rPr>
          <w:color w:val="000000"/>
          <w:highlight w:val="white"/>
          <w:lang w:val="en-US" w:eastAsia="fi-FI"/>
        </w:rPr>
        <w:pPrChange w:id="2111" w:author="Tuomainen Mika" w:date="2014-04-11T15:31: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001B2A" w:rsidRDefault="003E639A">
      <w:pPr>
        <w:rPr>
          <w:color w:val="000000"/>
          <w:highlight w:val="white"/>
          <w:lang w:val="en-US" w:eastAsia="fi-FI"/>
        </w:rPr>
        <w:pPrChange w:id="2112" w:author="Tuomainen Mika" w:date="2014-04-03T23:16:00Z">
          <w:pPr>
            <w:autoSpaceDE w:val="0"/>
            <w:autoSpaceDN w:val="0"/>
            <w:adjustRightInd w:val="0"/>
          </w:pPr>
        </w:pPrChange>
      </w:pPr>
      <w:r w:rsidRPr="0038571B">
        <w:rPr>
          <w:color w:val="000000"/>
          <w:highlight w:val="white"/>
          <w:lang w:val="en-US" w:eastAsia="fi-FI"/>
        </w:rPr>
        <w:tab/>
      </w:r>
      <w:ins w:id="2113" w:author="Tuomainen Mika" w:date="2014-04-11T15:31:00Z">
        <w:r w:rsidR="00C70D55">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entryRelationship</w:t>
      </w:r>
      <w:r w:rsidRPr="0038571B">
        <w:rPr>
          <w:color w:val="0000FF"/>
          <w:highlight w:val="white"/>
          <w:lang w:val="en-US" w:eastAsia="fi-FI"/>
        </w:rPr>
        <w:t>&gt;</w:t>
      </w:r>
    </w:p>
    <w:p w:rsidR="003E639A" w:rsidRPr="00001B2A" w:rsidRDefault="003E639A">
      <w:pPr>
        <w:rPr>
          <w:color w:val="000000"/>
          <w:highlight w:val="white"/>
          <w:lang w:val="en-US" w:eastAsia="fi-FI"/>
        </w:rPr>
        <w:pPrChange w:id="2114"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001B2A" w:rsidRDefault="003E639A" w:rsidP="00CC1036">
      <w:pPr>
        <w:rPr>
          <w:lang w:val="en-US"/>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001B2A" w:rsidRDefault="003E639A" w:rsidP="00CC1036">
      <w:pPr>
        <w:rPr>
          <w:lang w:val="en-US"/>
        </w:rPr>
      </w:pPr>
    </w:p>
    <w:p w:rsidR="003E639A" w:rsidRDefault="003E639A" w:rsidP="00CC1036">
      <w:pPr>
        <w:pStyle w:val="Otsikko4"/>
      </w:pPr>
      <w:bookmarkStart w:id="2115" w:name="_Toc384330134"/>
      <w:r>
        <w:t>Vastaanottajan kiireellisyysluokka</w:t>
      </w:r>
      <w:bookmarkEnd w:id="2115"/>
    </w:p>
    <w:p w:rsidR="003E639A" w:rsidRDefault="003E639A" w:rsidP="00CC1036"/>
    <w:p w:rsidR="003E639A" w:rsidDel="00A249B4" w:rsidRDefault="003E639A" w:rsidP="00CC1036">
      <w:pPr>
        <w:rPr>
          <w:del w:id="2116" w:author="Tuomainen Mika" w:date="2014-04-04T00:03:00Z"/>
        </w:rPr>
      </w:pPr>
      <w:del w:id="2117" w:author="Tuomainen Mika" w:date="2014-04-04T00:03:00Z">
        <w:r w:rsidDel="00A249B4">
          <w:delText>Ei pakollinen</w:delText>
        </w:r>
      </w:del>
    </w:p>
    <w:p w:rsidR="003E639A" w:rsidDel="00A249B4" w:rsidRDefault="003E639A" w:rsidP="00CC1036">
      <w:pPr>
        <w:rPr>
          <w:del w:id="2118" w:author="Tuomainen Mika" w:date="2014-04-04T00:03:00Z"/>
        </w:rPr>
      </w:pPr>
    </w:p>
    <w:p w:rsidR="003E639A" w:rsidRDefault="003E639A" w:rsidP="00CC1036">
      <w:r>
        <w:t xml:space="preserve">Vastaanottajan kiireellisyysluokka: </w:t>
      </w:r>
      <w:r>
        <w:tab/>
        <w:t>kenttäkoodi: 9</w:t>
      </w:r>
      <w:r>
        <w:tab/>
        <w:t xml:space="preserve">koodisto: 1.2.246.537.6.12.2002.124 </w:t>
      </w:r>
    </w:p>
    <w:p w:rsidR="003E639A" w:rsidRDefault="003E639A" w:rsidP="00CC1036"/>
    <w:p w:rsidR="003E639A" w:rsidRDefault="003E639A" w:rsidP="00CC1036">
      <w:r>
        <w:t>Kiireellisyysluokka ilmoitetaan value-elementissä tietotyypillä CD, koodisto on 1.2.246.537.5.280.1997. Pakollinen elementti effectiveTime jätetään tyhjäksi.</w:t>
      </w:r>
    </w:p>
    <w:p w:rsidR="003E639A" w:rsidRDefault="003E639A" w:rsidP="00CC1036"/>
    <w:p w:rsidR="00A249B4" w:rsidRDefault="003E639A">
      <w:pPr>
        <w:rPr>
          <w:ins w:id="2119" w:author="Tuomainen Mika" w:date="2014-04-04T00:03:00Z"/>
        </w:rPr>
        <w:pPrChange w:id="2120" w:author="Tuomainen Mika" w:date="2014-04-03T23:16:00Z">
          <w:pPr>
            <w:autoSpaceDE w:val="0"/>
            <w:autoSpaceDN w:val="0"/>
            <w:adjustRightInd w:val="0"/>
          </w:pPr>
        </w:pPrChange>
      </w:pPr>
      <w:r>
        <w:t>Perustelu kiireellisyysluokalle esitetään</w:t>
      </w:r>
      <w:del w:id="2121" w:author="Tuomainen Mika" w:date="2014-04-11T15:31:00Z">
        <w:r w:rsidDel="00C70D55">
          <w:delText xml:space="preserve"> </w:delText>
        </w:r>
      </w:del>
      <w:r>
        <w:t xml:space="preserve"> omassa kappaleessaan (paragraph) narrative-osuudessa.</w:t>
      </w:r>
    </w:p>
    <w:p w:rsidR="00A249B4" w:rsidRDefault="00A249B4">
      <w:pPr>
        <w:rPr>
          <w:ins w:id="2122" w:author="Tuomainen Mika" w:date="2014-04-04T00:03:00Z"/>
        </w:rPr>
        <w:pPrChange w:id="2123" w:author="Tuomainen Mika" w:date="2014-04-03T23:16:00Z">
          <w:pPr>
            <w:autoSpaceDE w:val="0"/>
            <w:autoSpaceDN w:val="0"/>
            <w:adjustRightInd w:val="0"/>
          </w:pPr>
        </w:pPrChange>
      </w:pPr>
    </w:p>
    <w:p w:rsidR="003E639A" w:rsidRDefault="003E639A">
      <w:pPr>
        <w:rPr>
          <w:rFonts w:ascii="Arial" w:hAnsi="Arial" w:cs="Arial"/>
          <w:color w:val="000000"/>
          <w:highlight w:val="white"/>
          <w:lang w:eastAsia="fi-FI"/>
        </w:rPr>
        <w:pPrChange w:id="2124" w:author="Tuomainen Mika" w:date="2014-04-03T23:16:00Z">
          <w:pPr>
            <w:autoSpaceDE w:val="0"/>
            <w:autoSpaceDN w:val="0"/>
            <w:adjustRightInd w:val="0"/>
          </w:pPr>
        </w:pPrChange>
      </w:pPr>
      <w:r>
        <w:rPr>
          <w:rFonts w:ascii="Arial" w:hAnsi="Arial" w:cs="Arial"/>
          <w:color w:val="0000FF"/>
          <w:highlight w:val="white"/>
          <w:lang w:eastAsia="fi-FI"/>
        </w:rPr>
        <w:t>&lt;</w:t>
      </w:r>
      <w:r>
        <w:rPr>
          <w:rFonts w:ascii="Arial" w:hAnsi="Arial" w:cs="Arial"/>
          <w:color w:val="800000"/>
          <w:highlight w:val="white"/>
          <w:lang w:eastAsia="fi-FI"/>
        </w:rPr>
        <w:t>text</w:t>
      </w:r>
      <w:r>
        <w:rPr>
          <w:rFonts w:ascii="Arial" w:hAnsi="Arial" w:cs="Arial"/>
          <w:color w:val="0000FF"/>
          <w:highlight w:val="white"/>
          <w:lang w:eastAsia="fi-FI"/>
        </w:rPr>
        <w:t>&gt;</w:t>
      </w:r>
    </w:p>
    <w:p w:rsidR="003E639A" w:rsidRDefault="003E639A">
      <w:pPr>
        <w:ind w:left="720"/>
        <w:rPr>
          <w:highlight w:val="white"/>
          <w:lang w:eastAsia="fi-FI"/>
        </w:rPr>
        <w:pPrChange w:id="2125" w:author="Tuomainen Mika" w:date="2014-04-11T15:31:00Z">
          <w:pPr>
            <w:autoSpaceDE w:val="0"/>
            <w:autoSpaceDN w:val="0"/>
            <w:adjustRightInd w:val="0"/>
          </w:pPr>
        </w:pPrChange>
      </w:pP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 xml:space="preserve">Vastaanottajan kiireellisyysluokka: &lt;content&gt;päivystys&lt;/content </w:t>
      </w:r>
      <w:r>
        <w:rPr>
          <w:color w:val="0000FF"/>
          <w:highlight w:val="white"/>
          <w:lang w:eastAsia="fi-FI"/>
        </w:rPr>
        <w:t>&lt;/</w:t>
      </w:r>
      <w:r>
        <w:rPr>
          <w:color w:val="800000"/>
          <w:highlight w:val="white"/>
          <w:lang w:eastAsia="fi-FI"/>
        </w:rPr>
        <w:t>paragraph</w:t>
      </w:r>
      <w:r>
        <w:rPr>
          <w:color w:val="0000FF"/>
          <w:highlight w:val="white"/>
          <w:lang w:eastAsia="fi-FI"/>
        </w:rPr>
        <w:t>&gt;</w:t>
      </w:r>
    </w:p>
    <w:p w:rsidR="003E639A" w:rsidRPr="005A622F" w:rsidRDefault="003E639A">
      <w:pPr>
        <w:rPr>
          <w:color w:val="000000"/>
          <w:highlight w:val="white"/>
          <w:lang w:val="en-US" w:eastAsia="fi-FI"/>
        </w:rPr>
        <w:pPrChange w:id="2126" w:author="Tuomainen Mika" w:date="2014-04-03T23:16: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text</w:t>
      </w:r>
      <w:r w:rsidRPr="0038571B">
        <w:rPr>
          <w:color w:val="0000FF"/>
          <w:highlight w:val="white"/>
          <w:lang w:val="en-US" w:eastAsia="fi-FI"/>
        </w:rPr>
        <w:t>&gt;</w:t>
      </w:r>
    </w:p>
    <w:p w:rsidR="003E639A" w:rsidRPr="005A622F" w:rsidRDefault="003E639A">
      <w:pPr>
        <w:rPr>
          <w:color w:val="000000"/>
          <w:highlight w:val="white"/>
          <w:lang w:val="en-US" w:eastAsia="fi-FI"/>
        </w:rPr>
        <w:pPrChange w:id="2127" w:author="Tuomainen Mika" w:date="2014-04-03T23:16: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5A622F" w:rsidRDefault="003E639A">
      <w:pPr>
        <w:rPr>
          <w:color w:val="000000"/>
          <w:highlight w:val="white"/>
          <w:lang w:val="en-US" w:eastAsia="fi-FI"/>
        </w:rPr>
        <w:pPrChange w:id="2128"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5A622F" w:rsidRDefault="003E639A">
      <w:pPr>
        <w:rPr>
          <w:highlight w:val="white"/>
          <w:lang w:val="en-US" w:eastAsia="fi-FI"/>
        </w:rPr>
        <w:pPrChange w:id="2129" w:author="Tuomainen Mika" w:date="2014-04-03T23:16:00Z">
          <w:pPr>
            <w:autoSpaceDE w:val="0"/>
            <w:autoSpaceDN w:val="0"/>
            <w:adjustRightInd w:val="0"/>
          </w:pPr>
        </w:pPrChange>
      </w:pPr>
      <w:r w:rsidRPr="0038571B">
        <w:rPr>
          <w:highlight w:val="white"/>
          <w:lang w:val="en-US" w:eastAsia="fi-FI"/>
        </w:rPr>
        <w:tab/>
      </w:r>
      <w:ins w:id="2130" w:author="Tuomainen Mika" w:date="2014-04-11T15:31:00Z">
        <w:r w:rsidR="00C70D55">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9</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5A622F" w:rsidRDefault="003E639A">
      <w:pPr>
        <w:rPr>
          <w:highlight w:val="white"/>
          <w:lang w:val="en-US" w:eastAsia="fi-FI"/>
        </w:rPr>
        <w:pPrChange w:id="2131" w:author="Tuomainen Mika" w:date="2014-04-03T23:16:00Z">
          <w:pPr>
            <w:autoSpaceDE w:val="0"/>
            <w:autoSpaceDN w:val="0"/>
            <w:adjustRightInd w:val="0"/>
          </w:pPr>
        </w:pPrChange>
      </w:pPr>
      <w:r w:rsidRPr="0038571B">
        <w:rPr>
          <w:highlight w:val="white"/>
          <w:lang w:val="en-US" w:eastAsia="fi-FI"/>
        </w:rPr>
        <w:tab/>
      </w:r>
      <w:ins w:id="2132" w:author="Tuomainen Mika" w:date="2014-04-11T15:31:00Z">
        <w:r w:rsidR="00C70D55">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20030929094501</w:t>
      </w:r>
      <w:r w:rsidRPr="0038571B">
        <w:rPr>
          <w:color w:val="0000FF"/>
          <w:highlight w:val="white"/>
          <w:lang w:val="en-US" w:eastAsia="fi-FI"/>
        </w:rPr>
        <w:t>"/&gt;</w:t>
      </w:r>
    </w:p>
    <w:p w:rsidR="003E639A" w:rsidRPr="005A622F" w:rsidRDefault="003E639A">
      <w:pPr>
        <w:rPr>
          <w:highlight w:val="white"/>
          <w:lang w:val="en-US" w:eastAsia="fi-FI"/>
        </w:rPr>
        <w:pPrChange w:id="2133" w:author="Tuomainen Mika" w:date="2014-04-03T23:16:00Z">
          <w:pPr>
            <w:autoSpaceDE w:val="0"/>
            <w:autoSpaceDN w:val="0"/>
            <w:adjustRightInd w:val="0"/>
          </w:pPr>
        </w:pPrChange>
      </w:pPr>
      <w:r w:rsidRPr="0038571B">
        <w:rPr>
          <w:highlight w:val="white"/>
          <w:lang w:val="en-US" w:eastAsia="fi-FI"/>
        </w:rPr>
        <w:tab/>
      </w:r>
      <w:ins w:id="2134" w:author="Tuomainen Mika" w:date="2014-04-11T15:31:00Z">
        <w:r w:rsidR="00C70D55">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CD</w:t>
      </w:r>
      <w:r w:rsidRPr="0038571B">
        <w:rPr>
          <w:color w:val="0000FF"/>
          <w:highlight w:val="white"/>
          <w:lang w:val="en-US" w:eastAsia="fi-FI"/>
        </w:rPr>
        <w:t>"</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1.2.246.537.5.280.1997</w:t>
      </w:r>
      <w:r w:rsidRPr="0038571B">
        <w:rPr>
          <w:color w:val="0000FF"/>
          <w:highlight w:val="white"/>
          <w:lang w:val="en-US" w:eastAsia="fi-FI"/>
        </w:rPr>
        <w:t>"/&gt;</w:t>
      </w:r>
    </w:p>
    <w:p w:rsidR="003E639A" w:rsidRPr="005A622F" w:rsidRDefault="003E639A">
      <w:pPr>
        <w:rPr>
          <w:color w:val="000000"/>
          <w:highlight w:val="white"/>
          <w:lang w:val="en-US" w:eastAsia="fi-FI"/>
        </w:rPr>
        <w:pPrChange w:id="2135" w:author="Tuomainen Mika" w:date="2014-04-03T23:16:00Z">
          <w:pPr>
            <w:autoSpaceDE w:val="0"/>
            <w:autoSpaceDN w:val="0"/>
            <w:adjustRightInd w:val="0"/>
          </w:pPr>
        </w:pPrChange>
      </w:pPr>
      <w:r w:rsidRPr="0038571B">
        <w:rPr>
          <w:color w:val="000000"/>
          <w:highlight w:val="white"/>
          <w:lang w:val="en-US" w:eastAsia="fi-FI"/>
        </w:rPr>
        <w:tab/>
      </w:r>
      <w:ins w:id="2136" w:author="Tuomainen Mika" w:date="2014-04-11T15:31:00Z">
        <w:r w:rsidR="00C70D55">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5A622F" w:rsidRDefault="003E639A">
      <w:pPr>
        <w:rPr>
          <w:color w:val="000000"/>
          <w:highlight w:val="white"/>
          <w:lang w:val="en-US" w:eastAsia="fi-FI"/>
        </w:rPr>
        <w:pPrChange w:id="2137" w:author="Tuomainen Mika" w:date="2014-04-03T23:16:00Z">
          <w:pPr>
            <w:autoSpaceDE w:val="0"/>
            <w:autoSpaceDN w:val="0"/>
            <w:adjustRightInd w:val="0"/>
          </w:pPr>
        </w:pPrChange>
      </w:pPr>
      <w:r w:rsidRPr="0038571B">
        <w:rPr>
          <w:color w:val="000000"/>
          <w:highlight w:val="white"/>
          <w:lang w:val="en-US" w:eastAsia="fi-FI"/>
        </w:rPr>
        <w:tab/>
      </w:r>
      <w:ins w:id="2138" w:author="Tuomainen Mika" w:date="2014-04-11T15:31:00Z">
        <w:r w:rsidR="00C70D55">
          <w:rPr>
            <w:color w:val="000000"/>
            <w:highlight w:val="white"/>
            <w:lang w:val="en-US" w:eastAsia="fi-FI"/>
          </w:rPr>
          <w:tab/>
        </w:r>
        <w:r w:rsidR="00C70D55">
          <w:rPr>
            <w:color w:val="000000"/>
            <w:highlight w:val="white"/>
            <w:lang w:val="en-US" w:eastAsia="fi-FI"/>
          </w:rPr>
          <w:tab/>
        </w:r>
      </w:ins>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Del="00C70D55" w:rsidRDefault="003E639A">
      <w:pPr>
        <w:ind w:left="2880"/>
        <w:rPr>
          <w:del w:id="2139" w:author="Tuomainen Mika" w:date="2014-04-11T15:32:00Z"/>
          <w:highlight w:val="white"/>
          <w:lang w:val="en-US" w:eastAsia="fi-FI"/>
        </w:rPr>
        <w:pPrChange w:id="2140" w:author="Tuomainen Mika" w:date="2014-04-11T15:32:00Z">
          <w:pPr>
            <w:autoSpaceDE w:val="0"/>
            <w:autoSpaceDN w:val="0"/>
            <w:adjustRightInd w:val="0"/>
            <w:ind w:firstLine="720"/>
          </w:pPr>
        </w:pPrChange>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päivystys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1.2.246.537.5.280.1997</w:t>
      </w:r>
      <w:r w:rsidRPr="0038571B">
        <w:rPr>
          <w:color w:val="0000FF"/>
          <w:highlight w:val="white"/>
          <w:lang w:val="en-US" w:eastAsia="fi-FI"/>
        </w:rPr>
        <w:t>"/&gt;</w:t>
      </w:r>
    </w:p>
    <w:p w:rsidR="003E639A" w:rsidRPr="00001B2A" w:rsidDel="00C70D55" w:rsidRDefault="003E639A">
      <w:pPr>
        <w:ind w:left="2880"/>
        <w:rPr>
          <w:del w:id="2141" w:author="Tuomainen Mika" w:date="2014-04-11T15:32:00Z"/>
          <w:lang w:val="en-US" w:eastAsia="fi-FI"/>
        </w:rPr>
        <w:pPrChange w:id="2142" w:author="Tuomainen Mika" w:date="2014-04-11T15:32:00Z">
          <w:pPr>
            <w:autoSpaceDE w:val="0"/>
            <w:autoSpaceDN w:val="0"/>
            <w:adjustRightInd w:val="0"/>
          </w:pPr>
        </w:pPrChange>
      </w:pPr>
      <w:del w:id="2143" w:author="Tuomainen Mika" w:date="2014-04-11T15:32:00Z">
        <w:r w:rsidRPr="0038571B" w:rsidDel="00C70D55">
          <w:rPr>
            <w:highlight w:val="white"/>
            <w:lang w:val="en-US" w:eastAsia="fi-FI"/>
          </w:rPr>
          <w:tab/>
        </w:r>
      </w:del>
    </w:p>
    <w:p w:rsidR="003E639A" w:rsidRPr="00001B2A" w:rsidRDefault="003E639A">
      <w:pPr>
        <w:ind w:left="2880"/>
        <w:rPr>
          <w:highlight w:val="white"/>
          <w:lang w:val="en-US" w:eastAsia="fi-FI"/>
        </w:rPr>
        <w:pPrChange w:id="2144" w:author="Tuomainen Mika" w:date="2014-04-11T15:32:00Z">
          <w:pPr>
            <w:autoSpaceDE w:val="0"/>
            <w:autoSpaceDN w:val="0"/>
            <w:adjustRightInd w:val="0"/>
          </w:pPr>
        </w:pPrChange>
      </w:pPr>
    </w:p>
    <w:p w:rsidR="003E639A" w:rsidRPr="00001B2A" w:rsidRDefault="003E639A">
      <w:pPr>
        <w:rPr>
          <w:color w:val="000000"/>
          <w:highlight w:val="white"/>
          <w:lang w:val="en-US" w:eastAsia="fi-FI"/>
        </w:rPr>
        <w:pPrChange w:id="2145" w:author="Tuomainen Mika" w:date="2014-04-03T23:16:00Z">
          <w:pPr>
            <w:autoSpaceDE w:val="0"/>
            <w:autoSpaceDN w:val="0"/>
            <w:adjustRightInd w:val="0"/>
          </w:pPr>
        </w:pPrChange>
      </w:pPr>
      <w:r w:rsidRPr="0038571B">
        <w:rPr>
          <w:color w:val="000000"/>
          <w:highlight w:val="white"/>
          <w:lang w:val="en-US" w:eastAsia="fi-FI"/>
        </w:rPr>
        <w:tab/>
      </w:r>
      <w:ins w:id="2146" w:author="Tuomainen Mika" w:date="2014-04-11T15:32:00Z">
        <w:r w:rsidR="00C70D55">
          <w:rPr>
            <w:color w:val="000000"/>
            <w:highlight w:val="white"/>
            <w:lang w:val="en-US" w:eastAsia="fi-FI"/>
          </w:rPr>
          <w:tab/>
        </w:r>
        <w:r w:rsidR="00C70D55">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Default="003E639A">
      <w:pPr>
        <w:ind w:left="720" w:firstLine="720"/>
        <w:rPr>
          <w:color w:val="000000"/>
          <w:highlight w:val="white"/>
          <w:lang w:val="en-US" w:eastAsia="fi-FI"/>
        </w:rPr>
        <w:pPrChange w:id="2147" w:author="Tuomainen Mika" w:date="2014-04-11T15:32: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entryRelationship</w:t>
      </w:r>
      <w:r w:rsidRPr="0038571B">
        <w:rPr>
          <w:color w:val="0000FF"/>
          <w:highlight w:val="white"/>
          <w:lang w:val="en-US" w:eastAsia="fi-FI"/>
        </w:rPr>
        <w:t>&gt;</w:t>
      </w:r>
    </w:p>
    <w:p w:rsidR="003E639A" w:rsidRPr="00001B2A" w:rsidRDefault="003E639A">
      <w:pPr>
        <w:rPr>
          <w:color w:val="000000"/>
          <w:highlight w:val="white"/>
          <w:lang w:val="en-US" w:eastAsia="fi-FI"/>
        </w:rPr>
        <w:pPrChange w:id="2148"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001B2A" w:rsidRDefault="003E639A" w:rsidP="00CC1036">
      <w:pPr>
        <w:rPr>
          <w:lang w:val="en-US"/>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001B2A" w:rsidRDefault="003E639A" w:rsidP="00CC1036">
      <w:pPr>
        <w:rPr>
          <w:lang w:val="en-US"/>
        </w:rPr>
      </w:pPr>
    </w:p>
    <w:p w:rsidR="003E639A" w:rsidRDefault="003E639A" w:rsidP="00CC1036">
      <w:pPr>
        <w:pStyle w:val="Otsikko4"/>
      </w:pPr>
      <w:bookmarkStart w:id="2149" w:name="_Toc384330135"/>
      <w:r>
        <w:t>Tavoitehoitoaika</w:t>
      </w:r>
      <w:bookmarkEnd w:id="2149"/>
    </w:p>
    <w:p w:rsidR="003E639A" w:rsidRDefault="003E639A" w:rsidP="00CC1036"/>
    <w:p w:rsidR="003E639A" w:rsidDel="00A249B4" w:rsidRDefault="003E639A" w:rsidP="00CC1036">
      <w:pPr>
        <w:rPr>
          <w:del w:id="2150" w:author="Tuomainen Mika" w:date="2014-04-04T00:03:00Z"/>
        </w:rPr>
      </w:pPr>
      <w:del w:id="2151" w:author="Tuomainen Mika" w:date="2014-04-04T00:03:00Z">
        <w:r w:rsidDel="00A249B4">
          <w:delText>Ei pakollinen</w:delText>
        </w:r>
      </w:del>
    </w:p>
    <w:p w:rsidR="003E639A" w:rsidDel="00A249B4" w:rsidRDefault="003E639A" w:rsidP="00CC1036">
      <w:pPr>
        <w:rPr>
          <w:del w:id="2152" w:author="Tuomainen Mika" w:date="2014-04-04T00:03:00Z"/>
        </w:rPr>
      </w:pPr>
    </w:p>
    <w:p w:rsidR="00C70D55" w:rsidRDefault="003E639A" w:rsidP="00CC1036">
      <w:pPr>
        <w:rPr>
          <w:ins w:id="2153" w:author="Tuomainen Mika" w:date="2014-04-11T15:32:00Z"/>
        </w:rPr>
      </w:pPr>
      <w:r>
        <w:t>Tavoitehoitoaika:</w:t>
      </w:r>
      <w:r>
        <w:tab/>
      </w:r>
      <w:r>
        <w:tab/>
      </w:r>
    </w:p>
    <w:p w:rsidR="003E639A" w:rsidRDefault="003E639A" w:rsidP="00CC1036">
      <w:r>
        <w:t>kenttäkoodi: 10</w:t>
      </w:r>
      <w:r>
        <w:tab/>
      </w:r>
      <w:r>
        <w:tab/>
        <w:t xml:space="preserve">koodisto: 1.2.246.537.6.12.2002.124 </w:t>
      </w:r>
    </w:p>
    <w:p w:rsidR="003E639A" w:rsidRDefault="003E639A" w:rsidP="00CC1036"/>
    <w:p w:rsidR="003E639A" w:rsidRDefault="003E639A" w:rsidP="00CC1036">
      <w:r>
        <w:lastRenderedPageBreak/>
        <w:t xml:space="preserve">Tavoitehoitoaika päivinä ilmoitetaan value-elementissä tietotyypillä INT. Pakollinen elementti effectiveTime jätetään tyhjäksi. </w:t>
      </w:r>
    </w:p>
    <w:p w:rsidR="003E639A" w:rsidRDefault="003E639A" w:rsidP="00CC1036"/>
    <w:p w:rsidR="003E639A" w:rsidRDefault="003E639A" w:rsidP="00CC1036">
      <w:r>
        <w:t>Jos tavoitehoitohoitoaika esitetään ajanjaksona, käytetään effectiveTimen low- ja high-elementtejä. Tällöin observation-luokan value-elementti on tyhjä.</w:t>
      </w:r>
    </w:p>
    <w:p w:rsidR="003E639A" w:rsidRDefault="003E639A" w:rsidP="00CC1036"/>
    <w:p w:rsidR="003E639A" w:rsidRDefault="003E639A" w:rsidP="00CC1036">
      <w:r>
        <w:t>Edellä esitetyt tavat ovat vaihtoehtoisia.</w:t>
      </w:r>
    </w:p>
    <w:p w:rsidR="003E639A" w:rsidRDefault="003E639A" w:rsidP="00CC1036"/>
    <w:p w:rsidR="003E639A" w:rsidRDefault="003E639A" w:rsidP="00CC1036">
      <w:pPr>
        <w:rPr>
          <w:lang w:val="en-GB"/>
        </w:rPr>
      </w:pPr>
      <w:r>
        <w:rPr>
          <w:lang w:val="en-GB"/>
        </w:rPr>
        <w:t>&lt;effectiveTime&gt;</w:t>
      </w:r>
    </w:p>
    <w:p w:rsidR="003E639A" w:rsidRDefault="003E639A" w:rsidP="00CC1036">
      <w:pPr>
        <w:rPr>
          <w:lang w:val="en-GB"/>
        </w:rPr>
      </w:pPr>
      <w:r>
        <w:rPr>
          <w:lang w:val="en-GB"/>
        </w:rPr>
        <w:tab/>
        <w:t>&lt;low  value=”</w:t>
      </w:r>
      <w:r>
        <w:rPr>
          <w:i/>
          <w:lang w:val="en-GB"/>
        </w:rPr>
        <w:t>20031124</w:t>
      </w:r>
      <w:r>
        <w:rPr>
          <w:lang w:val="en-GB"/>
        </w:rPr>
        <w:t>” inclusive="true"&gt;&lt;/low&gt;</w:t>
      </w:r>
    </w:p>
    <w:p w:rsidR="003E639A" w:rsidRDefault="003E639A" w:rsidP="00CC1036">
      <w:pPr>
        <w:rPr>
          <w:lang w:val="en-GB"/>
        </w:rPr>
      </w:pPr>
      <w:r>
        <w:rPr>
          <w:lang w:val="en-GB"/>
        </w:rPr>
        <w:tab/>
        <w:t>&lt;high value=”</w:t>
      </w:r>
      <w:r>
        <w:rPr>
          <w:i/>
          <w:lang w:val="en-GB"/>
        </w:rPr>
        <w:t>20401126</w:t>
      </w:r>
      <w:r>
        <w:rPr>
          <w:lang w:val="en-GB"/>
        </w:rPr>
        <w:t>”&gt;&lt;/high&gt;</w:t>
      </w:r>
    </w:p>
    <w:p w:rsidR="003E639A" w:rsidRDefault="003E639A" w:rsidP="00CC1036">
      <w:pPr>
        <w:rPr>
          <w:lang w:val="en-GB"/>
        </w:rPr>
      </w:pPr>
      <w:r>
        <w:rPr>
          <w:lang w:val="en-GB"/>
        </w:rPr>
        <w:t>&lt;/effectiveTime&gt;</w:t>
      </w:r>
    </w:p>
    <w:p w:rsidR="003E639A" w:rsidRDefault="003E639A" w:rsidP="00CC1036">
      <w:pPr>
        <w:rPr>
          <w:lang w:val="en-GB"/>
        </w:rPr>
      </w:pPr>
    </w:p>
    <w:p w:rsidR="003E639A" w:rsidRPr="00FF2387" w:rsidRDefault="003E639A">
      <w:pPr>
        <w:rPr>
          <w:color w:val="000000"/>
          <w:highlight w:val="white"/>
          <w:lang w:val="en-US" w:eastAsia="fi-FI"/>
        </w:rPr>
        <w:pPrChange w:id="2154" w:author="Tuomainen Mika" w:date="2014-04-03T23:16: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FF2387" w:rsidRDefault="003E639A">
      <w:pPr>
        <w:rPr>
          <w:color w:val="000000"/>
          <w:highlight w:val="white"/>
          <w:lang w:val="en-US" w:eastAsia="fi-FI"/>
        </w:rPr>
        <w:pPrChange w:id="2155"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FF2387" w:rsidRDefault="003E639A">
      <w:pPr>
        <w:rPr>
          <w:highlight w:val="white"/>
          <w:lang w:val="en-US" w:eastAsia="fi-FI"/>
        </w:rPr>
        <w:pPrChange w:id="2156" w:author="Tuomainen Mika" w:date="2014-04-03T23:16:00Z">
          <w:pPr>
            <w:autoSpaceDE w:val="0"/>
            <w:autoSpaceDN w:val="0"/>
            <w:adjustRightInd w:val="0"/>
          </w:pPr>
        </w:pPrChange>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10</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FF2387" w:rsidRDefault="003E639A">
      <w:pPr>
        <w:rPr>
          <w:color w:val="000000"/>
          <w:highlight w:val="white"/>
          <w:lang w:val="en-US" w:eastAsia="fi-FI"/>
        </w:rPr>
        <w:pPrChange w:id="2157" w:author="Tuomainen Mika" w:date="2014-04-03T23:16:00Z">
          <w:pPr>
            <w:autoSpaceDE w:val="0"/>
            <w:autoSpaceDN w:val="0"/>
            <w:adjustRightInd w:val="0"/>
          </w:pPr>
        </w:pPrChange>
      </w:pPr>
      <w:r w:rsidRPr="0038571B">
        <w:rPr>
          <w:color w:val="000000"/>
          <w:highlight w:val="white"/>
          <w:lang w:val="en-US" w:eastAsia="fi-FI"/>
        </w:rPr>
        <w:tab/>
      </w:r>
      <w:r>
        <w:rPr>
          <w:highlight w:val="white"/>
          <w:lang w:val="en-US" w:eastAsia="fi-FI"/>
        </w:rPr>
        <w:t>&lt;effectiveTime value=“200309300945”/&gt;</w:t>
      </w:r>
    </w:p>
    <w:p w:rsidR="003E639A" w:rsidRPr="00FF2387" w:rsidRDefault="003E639A">
      <w:pPr>
        <w:rPr>
          <w:color w:val="000000"/>
          <w:highlight w:val="white"/>
          <w:lang w:val="en-US" w:eastAsia="fi-FI"/>
        </w:rPr>
        <w:pPrChange w:id="2158"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highlight w:val="white"/>
          <w:lang w:val="en-US" w:eastAsia="fi-FI"/>
        </w:rPr>
        <w:t xml:space="preserve"> xsi:type</w:t>
      </w:r>
      <w:r w:rsidRPr="0038571B">
        <w:rPr>
          <w:color w:val="0000FF"/>
          <w:highlight w:val="white"/>
          <w:lang w:val="en-US" w:eastAsia="fi-FI"/>
        </w:rPr>
        <w:t>="</w:t>
      </w:r>
      <w:r w:rsidRPr="0038571B">
        <w:rPr>
          <w:color w:val="000000"/>
          <w:highlight w:val="white"/>
          <w:lang w:val="en-US" w:eastAsia="fi-FI"/>
        </w:rPr>
        <w:t>INT</w:t>
      </w:r>
      <w:r w:rsidRPr="0038571B">
        <w:rPr>
          <w:color w:val="0000FF"/>
          <w:highlight w:val="white"/>
          <w:lang w:val="en-US" w:eastAsia="fi-FI"/>
        </w:rPr>
        <w:t>"</w:t>
      </w:r>
      <w:r w:rsidRPr="0038571B">
        <w:rPr>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10</w:t>
      </w:r>
      <w:r w:rsidRPr="0038571B">
        <w:rPr>
          <w:color w:val="0000FF"/>
          <w:highlight w:val="white"/>
          <w:lang w:val="en-US" w:eastAsia="fi-FI"/>
        </w:rPr>
        <w:t>"/&gt;</w:t>
      </w:r>
    </w:p>
    <w:p w:rsidR="003E639A" w:rsidRDefault="003E639A">
      <w:pPr>
        <w:rPr>
          <w:color w:val="000000"/>
          <w:highlight w:val="white"/>
          <w:lang w:eastAsia="fi-FI"/>
        </w:rPr>
        <w:pPrChange w:id="2159" w:author="Tuomainen Mika" w:date="2014-04-03T23:16:00Z">
          <w:pPr>
            <w:autoSpaceDE w:val="0"/>
            <w:autoSpaceDN w:val="0"/>
            <w:adjustRightInd w:val="0"/>
          </w:pPr>
        </w:pPrChange>
      </w:pPr>
      <w:r w:rsidRPr="0038571B">
        <w:rPr>
          <w:color w:val="000000"/>
          <w:highlight w:val="white"/>
          <w:lang w:val="en-US" w:eastAsia="fi-FI"/>
        </w:rPr>
        <w:tab/>
      </w:r>
      <w:r>
        <w:rPr>
          <w:color w:val="0000FF"/>
          <w:highlight w:val="white"/>
          <w:lang w:eastAsia="fi-FI"/>
        </w:rPr>
        <w:t>&lt;/</w:t>
      </w:r>
      <w:r>
        <w:rPr>
          <w:highlight w:val="white"/>
          <w:lang w:eastAsia="fi-FI"/>
        </w:rPr>
        <w:t>observation</w:t>
      </w:r>
      <w:r>
        <w:rPr>
          <w:color w:val="0000FF"/>
          <w:highlight w:val="white"/>
          <w:lang w:eastAsia="fi-FI"/>
        </w:rPr>
        <w:t>&gt;</w:t>
      </w:r>
    </w:p>
    <w:p w:rsidR="003E639A" w:rsidRDefault="003E639A" w:rsidP="00CC1036">
      <w:pPr>
        <w:rPr>
          <w:lang w:val="en-GB"/>
        </w:rPr>
      </w:pPr>
      <w:r>
        <w:rPr>
          <w:color w:val="0000FF"/>
          <w:highlight w:val="white"/>
          <w:lang w:eastAsia="fi-FI"/>
        </w:rPr>
        <w:t>&lt;/</w:t>
      </w:r>
      <w:r>
        <w:rPr>
          <w:highlight w:val="white"/>
          <w:lang w:eastAsia="fi-FI"/>
        </w:rPr>
        <w:t>entry</w:t>
      </w:r>
      <w:r>
        <w:rPr>
          <w:color w:val="0000FF"/>
          <w:highlight w:val="white"/>
          <w:lang w:eastAsia="fi-FI"/>
        </w:rPr>
        <w:t>&gt;</w:t>
      </w:r>
    </w:p>
    <w:p w:rsidR="003E639A" w:rsidDel="00A249B4" w:rsidRDefault="003E639A" w:rsidP="00CC1036">
      <w:pPr>
        <w:rPr>
          <w:del w:id="2160" w:author="Tuomainen Mika" w:date="2014-04-04T00:03:00Z"/>
          <w:lang w:val="en-GB"/>
        </w:rPr>
      </w:pPr>
    </w:p>
    <w:p w:rsidR="003E639A" w:rsidDel="00A249B4" w:rsidRDefault="003E639A" w:rsidP="00CC1036">
      <w:pPr>
        <w:rPr>
          <w:del w:id="2161" w:author="Tuomainen Mika" w:date="2014-04-04T00:03:00Z"/>
        </w:rPr>
      </w:pPr>
    </w:p>
    <w:p w:rsidR="003E639A" w:rsidRDefault="003E639A" w:rsidP="00CC1036"/>
    <w:p w:rsidR="003E639A" w:rsidRDefault="003E639A" w:rsidP="00CC1036">
      <w:pPr>
        <w:pStyle w:val="Otsikko4"/>
      </w:pPr>
      <w:bookmarkStart w:id="2162" w:name="_Toc384330136"/>
      <w:r>
        <w:t>Erityistason sairaanhoito</w:t>
      </w:r>
      <w:bookmarkEnd w:id="2162"/>
    </w:p>
    <w:p w:rsidR="003E639A" w:rsidRDefault="003E639A" w:rsidP="00CC1036"/>
    <w:p w:rsidR="003E639A" w:rsidDel="00A249B4" w:rsidRDefault="003E639A" w:rsidP="00CC1036">
      <w:pPr>
        <w:rPr>
          <w:del w:id="2163" w:author="Tuomainen Mika" w:date="2014-04-04T00:03:00Z"/>
        </w:rPr>
      </w:pPr>
      <w:del w:id="2164" w:author="Tuomainen Mika" w:date="2014-04-04T00:03:00Z">
        <w:r w:rsidDel="00A249B4">
          <w:delText>Ei pakollinen</w:delText>
        </w:r>
      </w:del>
    </w:p>
    <w:p w:rsidR="003E639A" w:rsidDel="00A249B4" w:rsidRDefault="003E639A" w:rsidP="00CC1036">
      <w:pPr>
        <w:rPr>
          <w:del w:id="2165" w:author="Tuomainen Mika" w:date="2014-04-04T00:03:00Z"/>
        </w:rPr>
      </w:pPr>
    </w:p>
    <w:p w:rsidR="00C70D55" w:rsidRDefault="003E639A" w:rsidP="00CC1036">
      <w:pPr>
        <w:rPr>
          <w:ins w:id="2166" w:author="Tuomainen Mika" w:date="2014-04-11T15:32:00Z"/>
        </w:rPr>
      </w:pPr>
      <w:r>
        <w:t>Erityistason sairaanhoito:</w:t>
      </w:r>
      <w:r>
        <w:tab/>
      </w:r>
    </w:p>
    <w:p w:rsidR="003E639A" w:rsidRDefault="003E639A" w:rsidP="00CC1036">
      <w:r>
        <w:t>kenttäkoodi: 11</w:t>
      </w:r>
      <w:r>
        <w:tab/>
      </w:r>
      <w:r>
        <w:tab/>
        <w:t xml:space="preserve">koodisto: 1.2.246.537.6.12.2002.124 </w:t>
      </w:r>
    </w:p>
    <w:p w:rsidR="003E639A" w:rsidRDefault="003E639A" w:rsidP="00CC1036"/>
    <w:p w:rsidR="003E639A" w:rsidRDefault="003E639A" w:rsidP="00CC1036">
      <w:r>
        <w:t>Jos kyseessä on erityistason sairaanhoito, ilmoitetaan se totuusarvolla true value-elementissä. Tällöin observation acti:n alla esiintyvät myös seuraavat komponentit, joilla on oma kenttäkoodinsa:</w:t>
      </w:r>
    </w:p>
    <w:p w:rsidR="003E639A" w:rsidRDefault="003E639A" w:rsidP="00CC1036"/>
    <w:p w:rsidR="003E639A" w:rsidRDefault="003E639A">
      <w:pPr>
        <w:pStyle w:val="Luettelokappale"/>
        <w:numPr>
          <w:ilvl w:val="1"/>
          <w:numId w:val="5"/>
        </w:numPr>
        <w:pPrChange w:id="2167" w:author="Tuomainen Mika" w:date="2014-04-03T23:16:00Z">
          <w:pPr>
            <w:numPr>
              <w:ilvl w:val="1"/>
              <w:numId w:val="5"/>
            </w:numPr>
            <w:tabs>
              <w:tab w:val="num" w:pos="720"/>
            </w:tabs>
            <w:ind w:left="720" w:hanging="720"/>
          </w:pPr>
        </w:pPrChange>
      </w:pPr>
      <w:r>
        <w:t>Lähettäjän erityistason tasoryhmä</w:t>
      </w:r>
    </w:p>
    <w:p w:rsidR="003E639A" w:rsidRDefault="003E639A">
      <w:pPr>
        <w:pStyle w:val="Luettelokappale"/>
        <w:numPr>
          <w:ilvl w:val="1"/>
          <w:numId w:val="5"/>
        </w:numPr>
        <w:pPrChange w:id="2168" w:author="Tuomainen Mika" w:date="2014-04-03T23:16:00Z">
          <w:pPr>
            <w:numPr>
              <w:ilvl w:val="1"/>
              <w:numId w:val="5"/>
            </w:numPr>
            <w:tabs>
              <w:tab w:val="num" w:pos="720"/>
            </w:tabs>
            <w:ind w:left="720" w:hanging="720"/>
          </w:pPr>
        </w:pPrChange>
      </w:pPr>
      <w:r>
        <w:t>Lähettäjän ylilääkärin erityistason tasoryhmävarmennus</w:t>
      </w:r>
    </w:p>
    <w:p w:rsidR="003E639A" w:rsidRDefault="003E639A">
      <w:pPr>
        <w:pStyle w:val="Luettelokappale"/>
        <w:numPr>
          <w:ilvl w:val="1"/>
          <w:numId w:val="5"/>
        </w:numPr>
        <w:pPrChange w:id="2169" w:author="Tuomainen Mika" w:date="2014-04-03T23:16:00Z">
          <w:pPr>
            <w:numPr>
              <w:ilvl w:val="1"/>
              <w:numId w:val="5"/>
            </w:numPr>
            <w:tabs>
              <w:tab w:val="num" w:pos="720"/>
            </w:tabs>
            <w:ind w:left="720" w:hanging="720"/>
          </w:pPr>
        </w:pPrChange>
      </w:pPr>
      <w:r>
        <w:t>Vastaanottajan erityistason tasoryhmä</w:t>
      </w:r>
    </w:p>
    <w:p w:rsidR="003E639A" w:rsidRDefault="003E639A" w:rsidP="00CC1036"/>
    <w:p w:rsidR="003E639A" w:rsidRDefault="003E639A" w:rsidP="00CC1036">
      <w:r>
        <w:t>Tasoryhmä sijoitetaan value-elementtiin.</w:t>
      </w:r>
    </w:p>
    <w:p w:rsidR="003E639A" w:rsidRDefault="003E639A" w:rsidP="00CC1036"/>
    <w:p w:rsidR="003E639A" w:rsidRPr="00C70D55" w:rsidRDefault="003E639A">
      <w:pPr>
        <w:jc w:val="left"/>
        <w:rPr>
          <w:color w:val="000000"/>
          <w:highlight w:val="white"/>
          <w:lang w:val="en-US" w:eastAsia="fi-FI"/>
          <w:rPrChange w:id="2170" w:author="Tuomainen Mika" w:date="2014-04-11T15:33:00Z">
            <w:rPr>
              <w:rFonts w:ascii="Arial" w:hAnsi="Arial" w:cs="Arial"/>
              <w:color w:val="000000"/>
              <w:highlight w:val="white"/>
              <w:lang w:val="en-US" w:eastAsia="fi-FI"/>
            </w:rPr>
          </w:rPrChange>
        </w:rPr>
        <w:pPrChange w:id="2171" w:author="Tuomainen Mika" w:date="2014-04-11T15:32:00Z">
          <w:pPr>
            <w:autoSpaceDE w:val="0"/>
            <w:autoSpaceDN w:val="0"/>
            <w:adjustRightInd w:val="0"/>
          </w:pPr>
        </w:pPrChange>
      </w:pPr>
      <w:del w:id="2172" w:author="Tuomainen Mika" w:date="2014-04-11T15:33:00Z">
        <w:r w:rsidRPr="00A50E2C" w:rsidDel="00C70D55">
          <w:rPr>
            <w:lang w:val="en-GB"/>
          </w:rPr>
          <w:delText>&lt;effectiveTime</w:delText>
        </w:r>
      </w:del>
      <w:del w:id="2173" w:author="Tuomainen Mika" w:date="2014-04-11T15:32:00Z">
        <w:r w:rsidRPr="00A50E2C" w:rsidDel="00C70D55">
          <w:rPr>
            <w:lang w:val="en-GB"/>
          </w:rPr>
          <w:delText xml:space="preserve"> </w:delText>
        </w:r>
      </w:del>
      <w:del w:id="2174" w:author="Tuomainen Mika" w:date="2014-04-11T15:33:00Z">
        <w:r w:rsidRPr="00A50E2C" w:rsidDel="00C70D55">
          <w:rPr>
            <w:lang w:val="en-GB"/>
          </w:rPr>
          <w:delText>value=“200309300945”/&gt;&lt;effectiveTime value=“200309300945”/&gt;&lt;effectiveTime value=“200309300945”/&gt;</w:delText>
        </w:r>
      </w:del>
      <w:r w:rsidRPr="00C70D55">
        <w:rPr>
          <w:color w:val="0000FF"/>
          <w:highlight w:val="white"/>
          <w:lang w:val="en-US" w:eastAsia="fi-FI"/>
          <w:rPrChange w:id="2175" w:author="Tuomainen Mika" w:date="2014-04-11T15:33:00Z">
            <w:rPr>
              <w:rFonts w:ascii="Arial" w:hAnsi="Arial" w:cs="Arial"/>
              <w:color w:val="0000FF"/>
              <w:highlight w:val="white"/>
              <w:lang w:val="en-US" w:eastAsia="fi-FI"/>
            </w:rPr>
          </w:rPrChange>
        </w:rPr>
        <w:t>&lt;</w:t>
      </w:r>
      <w:r w:rsidRPr="00C70D55">
        <w:rPr>
          <w:color w:val="800000"/>
          <w:highlight w:val="white"/>
          <w:lang w:val="en-US" w:eastAsia="fi-FI"/>
          <w:rPrChange w:id="2176" w:author="Tuomainen Mika" w:date="2014-04-11T15:33:00Z">
            <w:rPr>
              <w:rFonts w:ascii="Arial" w:hAnsi="Arial" w:cs="Arial"/>
              <w:color w:val="800000"/>
              <w:highlight w:val="white"/>
              <w:lang w:val="en-US" w:eastAsia="fi-FI"/>
            </w:rPr>
          </w:rPrChange>
        </w:rPr>
        <w:t>entry</w:t>
      </w:r>
      <w:r w:rsidRPr="00C70D55">
        <w:rPr>
          <w:color w:val="0000FF"/>
          <w:highlight w:val="white"/>
          <w:lang w:val="en-US" w:eastAsia="fi-FI"/>
          <w:rPrChange w:id="2177" w:author="Tuomainen Mika" w:date="2014-04-11T15:33:00Z">
            <w:rPr>
              <w:rFonts w:ascii="Arial" w:hAnsi="Arial" w:cs="Arial"/>
              <w:color w:val="0000FF"/>
              <w:highlight w:val="white"/>
              <w:lang w:val="en-US" w:eastAsia="fi-FI"/>
            </w:rPr>
          </w:rPrChange>
        </w:rPr>
        <w:t>&gt;</w:t>
      </w:r>
    </w:p>
    <w:p w:rsidR="003E639A" w:rsidRPr="008706B3" w:rsidRDefault="00A50E2C">
      <w:pPr>
        <w:jc w:val="left"/>
        <w:rPr>
          <w:color w:val="000000"/>
          <w:highlight w:val="white"/>
          <w:lang w:val="en-US" w:eastAsia="fi-FI"/>
        </w:rPr>
        <w:pPrChange w:id="2178" w:author="Tuomainen Mika" w:date="2014-04-11T15:32:00Z">
          <w:pPr>
            <w:autoSpaceDE w:val="0"/>
            <w:autoSpaceDN w:val="0"/>
            <w:adjustRightInd w:val="0"/>
          </w:pPr>
        </w:pPrChange>
      </w:pPr>
      <w:ins w:id="2179" w:author="Tuomainen Mika" w:date="2014-04-11T15:36:00Z">
        <w:r>
          <w:rPr>
            <w:color w:val="000000"/>
            <w:highlight w:val="white"/>
            <w:lang w:val="en-US" w:eastAsia="fi-FI"/>
          </w:rPr>
          <w:tab/>
        </w:r>
      </w:ins>
      <w:del w:id="2180" w:author="Tuomainen Mika" w:date="2014-04-11T15:33:00Z">
        <w:r w:rsidR="003E639A" w:rsidRPr="0038571B" w:rsidDel="00C70D55">
          <w:rPr>
            <w:color w:val="000000"/>
            <w:highlight w:val="white"/>
            <w:lang w:val="en-US" w:eastAsia="fi-FI"/>
          </w:rPr>
          <w:tab/>
        </w:r>
      </w:del>
      <w:r w:rsidR="003E639A" w:rsidRPr="0038571B">
        <w:rPr>
          <w:color w:val="0000FF"/>
          <w:highlight w:val="white"/>
          <w:lang w:val="en-US" w:eastAsia="fi-FI"/>
        </w:rPr>
        <w:t>&lt;</w:t>
      </w:r>
      <w:r w:rsidR="003E639A" w:rsidRPr="0038571B">
        <w:rPr>
          <w:color w:val="800000"/>
          <w:highlight w:val="white"/>
          <w:lang w:val="en-US" w:eastAsia="fi-FI"/>
        </w:rPr>
        <w:t>observation</w:t>
      </w:r>
      <w:r w:rsidR="003E639A" w:rsidRPr="0038571B">
        <w:rPr>
          <w:highlight w:val="white"/>
          <w:lang w:val="en-US" w:eastAsia="fi-FI"/>
        </w:rPr>
        <w:t xml:space="preserve"> classCode</w:t>
      </w:r>
      <w:r w:rsidR="003E639A" w:rsidRPr="0038571B">
        <w:rPr>
          <w:color w:val="0000FF"/>
          <w:highlight w:val="white"/>
          <w:lang w:val="en-US" w:eastAsia="fi-FI"/>
        </w:rPr>
        <w:t>="</w:t>
      </w:r>
      <w:r w:rsidR="003E639A" w:rsidRPr="0038571B">
        <w:rPr>
          <w:color w:val="000000"/>
          <w:highlight w:val="white"/>
          <w:lang w:val="en-US" w:eastAsia="fi-FI"/>
        </w:rPr>
        <w:t>OBS</w:t>
      </w:r>
      <w:r w:rsidR="003E639A" w:rsidRPr="0038571B">
        <w:rPr>
          <w:color w:val="0000FF"/>
          <w:highlight w:val="white"/>
          <w:lang w:val="en-US" w:eastAsia="fi-FI"/>
        </w:rPr>
        <w:t>"</w:t>
      </w:r>
      <w:r w:rsidR="003E639A" w:rsidRPr="0038571B">
        <w:rPr>
          <w:highlight w:val="white"/>
          <w:lang w:val="en-US" w:eastAsia="fi-FI"/>
        </w:rPr>
        <w:t xml:space="preserve"> moodCode</w:t>
      </w:r>
      <w:r w:rsidR="003E639A" w:rsidRPr="0038571B">
        <w:rPr>
          <w:color w:val="0000FF"/>
          <w:highlight w:val="white"/>
          <w:lang w:val="en-US" w:eastAsia="fi-FI"/>
        </w:rPr>
        <w:t>="</w:t>
      </w:r>
      <w:r w:rsidR="003E639A" w:rsidRPr="0038571B">
        <w:rPr>
          <w:color w:val="000000"/>
          <w:highlight w:val="white"/>
          <w:lang w:val="en-US" w:eastAsia="fi-FI"/>
        </w:rPr>
        <w:t>EVN</w:t>
      </w:r>
      <w:r w:rsidR="003E639A" w:rsidRPr="0038571B">
        <w:rPr>
          <w:color w:val="0000FF"/>
          <w:highlight w:val="white"/>
          <w:lang w:val="en-US" w:eastAsia="fi-FI"/>
        </w:rPr>
        <w:t>"&gt;</w:t>
      </w:r>
    </w:p>
    <w:p w:rsidR="003E639A" w:rsidRPr="008706B3" w:rsidRDefault="003E639A">
      <w:pPr>
        <w:jc w:val="left"/>
        <w:rPr>
          <w:highlight w:val="white"/>
          <w:lang w:val="en-US" w:eastAsia="fi-FI"/>
        </w:rPr>
        <w:pPrChange w:id="2181" w:author="Tuomainen Mika" w:date="2014-04-11T15:32:00Z">
          <w:pPr>
            <w:autoSpaceDE w:val="0"/>
            <w:autoSpaceDN w:val="0"/>
            <w:adjustRightInd w:val="0"/>
          </w:pPr>
        </w:pPrChange>
      </w:pPr>
      <w:r w:rsidRPr="0038571B">
        <w:rPr>
          <w:highlight w:val="white"/>
          <w:lang w:val="en-US" w:eastAsia="fi-FI"/>
        </w:rPr>
        <w:tab/>
      </w:r>
      <w:ins w:id="2182" w:author="Tuomainen Mika" w:date="2014-04-11T15:36:00Z">
        <w:r w:rsidR="00A50E2C">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183" w:author="Tuomainen Mika" w:date="2014-04-11T15:32:00Z">
          <w:pPr>
            <w:autoSpaceDE w:val="0"/>
            <w:autoSpaceDN w:val="0"/>
            <w:adjustRightInd w:val="0"/>
          </w:pPr>
        </w:pPrChange>
      </w:pPr>
      <w:r w:rsidRPr="0038571B">
        <w:rPr>
          <w:color w:val="000000"/>
          <w:highlight w:val="white"/>
          <w:lang w:val="en-US" w:eastAsia="fi-FI"/>
        </w:rPr>
        <w:tab/>
      </w:r>
      <w:ins w:id="2184" w:author="Tuomainen Mika" w:date="2014-04-11T15:36:00Z">
        <w:r w:rsidR="00A50E2C">
          <w:rPr>
            <w:color w:val="000000"/>
            <w:highlight w:val="white"/>
            <w:lang w:val="en-US" w:eastAsia="fi-FI"/>
          </w:rPr>
          <w:tab/>
        </w:r>
      </w:ins>
      <w:r>
        <w:rPr>
          <w:highlight w:val="white"/>
          <w:lang w:val="en-US" w:eastAsia="fi-FI"/>
        </w:rPr>
        <w:t>&lt;effectiveTime value=“200309300945”/&gt;</w:t>
      </w:r>
    </w:p>
    <w:p w:rsidR="003E639A" w:rsidRPr="008706B3" w:rsidRDefault="003E639A">
      <w:pPr>
        <w:jc w:val="left"/>
        <w:rPr>
          <w:color w:val="000000"/>
          <w:highlight w:val="white"/>
          <w:lang w:val="en-US" w:eastAsia="fi-FI"/>
        </w:rPr>
        <w:pPrChange w:id="2185" w:author="Tuomainen Mika" w:date="2014-04-11T15:32:00Z">
          <w:pPr>
            <w:autoSpaceDE w:val="0"/>
            <w:autoSpaceDN w:val="0"/>
            <w:adjustRightInd w:val="0"/>
          </w:pPr>
        </w:pPrChange>
      </w:pPr>
      <w:r w:rsidRPr="0038571B">
        <w:rPr>
          <w:color w:val="000000"/>
          <w:highlight w:val="white"/>
          <w:lang w:val="en-US" w:eastAsia="fi-FI"/>
        </w:rPr>
        <w:tab/>
      </w:r>
      <w:ins w:id="2186" w:author="Tuomainen Mika" w:date="2014-04-11T15:36:00Z">
        <w:r w:rsidR="00A50E2C">
          <w:rPr>
            <w:color w:val="000000"/>
            <w:highlight w:val="white"/>
            <w:lang w:val="en-US" w:eastAsia="fi-FI"/>
          </w:rPr>
          <w:tab/>
        </w:r>
      </w:ins>
      <w:r w:rsidRPr="0038571B">
        <w:rPr>
          <w:color w:val="0000FF"/>
          <w:highlight w:val="white"/>
          <w:lang w:val="en-US" w:eastAsia="fi-FI"/>
        </w:rPr>
        <w:t>&lt;</w:t>
      </w:r>
      <w:r w:rsidRPr="0038571B">
        <w:rPr>
          <w:color w:val="800000"/>
          <w:highlight w:val="white"/>
          <w:lang w:val="en-US" w:eastAsia="fi-FI"/>
        </w:rPr>
        <w:t>value</w:t>
      </w:r>
      <w:r w:rsidRPr="0038571B">
        <w:rPr>
          <w:highlight w:val="white"/>
          <w:lang w:val="en-US" w:eastAsia="fi-FI"/>
        </w:rPr>
        <w:t xml:space="preserve"> xsi:type</w:t>
      </w:r>
      <w:r w:rsidRPr="0038571B">
        <w:rPr>
          <w:color w:val="0000FF"/>
          <w:highlight w:val="white"/>
          <w:lang w:val="en-US" w:eastAsia="fi-FI"/>
        </w:rPr>
        <w:t>="</w:t>
      </w:r>
      <w:r w:rsidRPr="0038571B">
        <w:rPr>
          <w:color w:val="000000"/>
          <w:highlight w:val="white"/>
          <w:lang w:val="en-US" w:eastAsia="fi-FI"/>
        </w:rPr>
        <w:t>BL</w:t>
      </w:r>
      <w:r w:rsidRPr="0038571B">
        <w:rPr>
          <w:color w:val="0000FF"/>
          <w:highlight w:val="white"/>
          <w:lang w:val="en-US" w:eastAsia="fi-FI"/>
        </w:rPr>
        <w:t>"</w:t>
      </w:r>
      <w:r w:rsidRPr="0038571B">
        <w:rPr>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false</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187" w:author="Tuomainen Mika" w:date="2014-04-11T15:32:00Z">
          <w:pPr>
            <w:autoSpaceDE w:val="0"/>
            <w:autoSpaceDN w:val="0"/>
            <w:adjustRightInd w:val="0"/>
          </w:pPr>
        </w:pPrChange>
      </w:pPr>
      <w:r w:rsidRPr="0038571B">
        <w:rPr>
          <w:color w:val="000000"/>
          <w:highlight w:val="white"/>
          <w:lang w:val="en-US" w:eastAsia="fi-FI"/>
        </w:rPr>
        <w:tab/>
      </w:r>
      <w:ins w:id="2188" w:author="Tuomainen Mika" w:date="2014-04-11T15:36:00Z">
        <w:r w:rsidR="00A50E2C">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189" w:author="Tuomainen Mika" w:date="2014-04-11T15:32:00Z">
          <w:pPr>
            <w:autoSpaceDE w:val="0"/>
            <w:autoSpaceDN w:val="0"/>
            <w:adjustRightInd w:val="0"/>
          </w:pPr>
        </w:pPrChange>
      </w:pPr>
      <w:r w:rsidRPr="0038571B">
        <w:rPr>
          <w:color w:val="000000"/>
          <w:highlight w:val="white"/>
          <w:lang w:val="en-US" w:eastAsia="fi-FI"/>
        </w:rPr>
        <w:tab/>
      </w:r>
      <w:ins w:id="2190" w:author="Tuomainen Mika" w:date="2014-04-11T15:36:00Z">
        <w:r w:rsidR="00A50E2C">
          <w:rPr>
            <w:color w:val="000000"/>
            <w:highlight w:val="white"/>
            <w:lang w:val="en-US" w:eastAsia="fi-FI"/>
          </w:rPr>
          <w:tab/>
        </w:r>
        <w:r w:rsidR="00A50E2C">
          <w:rPr>
            <w:color w:val="000000"/>
            <w:highlight w:val="white"/>
            <w:lang w:val="en-US" w:eastAsia="fi-FI"/>
          </w:rPr>
          <w:tab/>
        </w:r>
      </w:ins>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8706B3" w:rsidRDefault="003E639A">
      <w:pPr>
        <w:ind w:left="2880"/>
        <w:jc w:val="left"/>
        <w:rPr>
          <w:highlight w:val="white"/>
          <w:lang w:val="en-US" w:eastAsia="fi-FI"/>
        </w:rPr>
        <w:pPrChange w:id="2191" w:author="Tuomainen Mika" w:date="2014-04-11T15:36:00Z">
          <w:pPr>
            <w:autoSpaceDE w:val="0"/>
            <w:autoSpaceDN w:val="0"/>
            <w:adjustRightInd w:val="0"/>
          </w:pPr>
        </w:pPrChange>
      </w:pPr>
      <w:del w:id="2192" w:author="Tuomainen Mika" w:date="2014-04-11T15:36:00Z">
        <w:r w:rsidRPr="0038571B" w:rsidDel="00A50E2C">
          <w:rPr>
            <w:highlight w:val="white"/>
            <w:lang w:val="en-US" w:eastAsia="fi-FI"/>
          </w:rPr>
          <w:tab/>
        </w:r>
      </w:del>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11.1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193" w:author="Tuomainen Mika" w:date="2014-04-11T15:32:00Z">
          <w:pPr>
            <w:autoSpaceDE w:val="0"/>
            <w:autoSpaceDN w:val="0"/>
            <w:adjustRightInd w:val="0"/>
          </w:pPr>
        </w:pPrChange>
      </w:pPr>
      <w:r w:rsidRPr="0038571B">
        <w:rPr>
          <w:color w:val="000000"/>
          <w:highlight w:val="white"/>
          <w:lang w:val="en-US" w:eastAsia="fi-FI"/>
        </w:rPr>
        <w:tab/>
      </w:r>
      <w:ins w:id="2194" w:author="Tuomainen Mika" w:date="2014-04-11T15:36:00Z">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ins>
      <w:r>
        <w:rPr>
          <w:highlight w:val="white"/>
          <w:lang w:val="en-US" w:eastAsia="fi-FI"/>
        </w:rPr>
        <w:t>&lt;effectiveTime value=“200309300945”/&gt;</w:t>
      </w:r>
    </w:p>
    <w:p w:rsidR="003E639A" w:rsidRPr="008706B3" w:rsidRDefault="003E639A">
      <w:pPr>
        <w:jc w:val="left"/>
        <w:rPr>
          <w:color w:val="000000"/>
          <w:highlight w:val="white"/>
          <w:lang w:val="en-US" w:eastAsia="fi-FI"/>
        </w:rPr>
        <w:pPrChange w:id="2195" w:author="Tuomainen Mika" w:date="2014-04-11T15:32:00Z">
          <w:pPr>
            <w:autoSpaceDE w:val="0"/>
            <w:autoSpaceDN w:val="0"/>
            <w:adjustRightInd w:val="0"/>
          </w:pPr>
        </w:pPrChange>
      </w:pPr>
      <w:r w:rsidRPr="0038571B">
        <w:rPr>
          <w:color w:val="000000"/>
          <w:highlight w:val="white"/>
          <w:lang w:val="en-US" w:eastAsia="fi-FI"/>
        </w:rPr>
        <w:tab/>
      </w:r>
      <w:ins w:id="2196" w:author="Tuomainen Mika" w:date="2014-04-11T15:36:00Z">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ins>
      <w:r w:rsidRPr="0038571B">
        <w:rPr>
          <w:color w:val="0000FF"/>
          <w:highlight w:val="white"/>
          <w:lang w:val="en-US" w:eastAsia="fi-FI"/>
        </w:rPr>
        <w:t>&lt;</w:t>
      </w:r>
      <w:r w:rsidRPr="0038571B">
        <w:rPr>
          <w:color w:val="800000"/>
          <w:highlight w:val="white"/>
          <w:lang w:val="en-US" w:eastAsia="fi-FI"/>
        </w:rPr>
        <w:t>value</w:t>
      </w:r>
      <w:r w:rsidRPr="0038571B">
        <w:rPr>
          <w:highlight w:val="white"/>
          <w:lang w:val="en-US" w:eastAsia="fi-FI"/>
        </w:rPr>
        <w:t xml:space="preserve"> xsi:type</w:t>
      </w:r>
      <w:r w:rsidRPr="0038571B">
        <w:rPr>
          <w:color w:val="0000FF"/>
          <w:highlight w:val="white"/>
          <w:lang w:val="en-US" w:eastAsia="fi-FI"/>
        </w:rPr>
        <w:t>="</w:t>
      </w:r>
      <w:r w:rsidRPr="0038571B">
        <w:rPr>
          <w:color w:val="000000"/>
          <w:highlight w:val="white"/>
          <w:lang w:val="en-US" w:eastAsia="fi-FI"/>
        </w:rPr>
        <w:t>ED</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197" w:author="Tuomainen Mika" w:date="2014-04-11T15:32:00Z">
          <w:pPr>
            <w:autoSpaceDE w:val="0"/>
            <w:autoSpaceDN w:val="0"/>
            <w:adjustRightInd w:val="0"/>
          </w:pPr>
        </w:pPrChange>
      </w:pPr>
      <w:r w:rsidRPr="0038571B">
        <w:rPr>
          <w:color w:val="000000"/>
          <w:highlight w:val="white"/>
          <w:lang w:val="en-US" w:eastAsia="fi-FI"/>
        </w:rPr>
        <w:tab/>
      </w:r>
      <w:ins w:id="2198" w:author="Tuomainen Mika" w:date="2014-04-11T15:36:00Z">
        <w:r w:rsidR="00A50E2C">
          <w:rPr>
            <w:color w:val="000000"/>
            <w:highlight w:val="white"/>
            <w:lang w:val="en-US" w:eastAsia="fi-FI"/>
          </w:rPr>
          <w:tab/>
        </w:r>
        <w:r w:rsidR="00A50E2C">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199" w:author="Tuomainen Mika" w:date="2014-04-11T15:32:00Z">
          <w:pPr>
            <w:autoSpaceDE w:val="0"/>
            <w:autoSpaceDN w:val="0"/>
            <w:adjustRightInd w:val="0"/>
          </w:pPr>
        </w:pPrChange>
      </w:pPr>
      <w:r w:rsidRPr="0038571B">
        <w:rPr>
          <w:color w:val="000000"/>
          <w:highlight w:val="white"/>
          <w:lang w:val="en-US" w:eastAsia="fi-FI"/>
        </w:rPr>
        <w:tab/>
      </w:r>
      <w:ins w:id="2200" w:author="Tuomainen Mika" w:date="2014-04-11T15:36:00Z">
        <w:r w:rsidR="00A50E2C">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entryRelationship</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201" w:author="Tuomainen Mika" w:date="2014-04-11T15:32:00Z">
          <w:pPr>
            <w:autoSpaceDE w:val="0"/>
            <w:autoSpaceDN w:val="0"/>
            <w:adjustRightInd w:val="0"/>
          </w:pPr>
        </w:pPrChange>
      </w:pPr>
      <w:r w:rsidRPr="0038571B">
        <w:rPr>
          <w:color w:val="000000"/>
          <w:highlight w:val="white"/>
          <w:lang w:val="en-US" w:eastAsia="fi-FI"/>
        </w:rPr>
        <w:tab/>
      </w:r>
      <w:ins w:id="2202" w:author="Tuomainen Mika" w:date="2014-04-11T15:36:00Z">
        <w:r w:rsidR="00A50E2C">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203" w:author="Tuomainen Mika" w:date="2014-04-11T15:32:00Z">
          <w:pPr>
            <w:autoSpaceDE w:val="0"/>
            <w:autoSpaceDN w:val="0"/>
            <w:adjustRightInd w:val="0"/>
          </w:pPr>
        </w:pPrChange>
      </w:pPr>
      <w:r w:rsidRPr="0038571B">
        <w:rPr>
          <w:color w:val="000000"/>
          <w:highlight w:val="white"/>
          <w:lang w:val="en-US" w:eastAsia="fi-FI"/>
        </w:rPr>
        <w:tab/>
      </w:r>
      <w:ins w:id="2204" w:author="Tuomainen Mika" w:date="2014-04-11T15:36:00Z">
        <w:r w:rsidR="00A50E2C">
          <w:rPr>
            <w:color w:val="000000"/>
            <w:highlight w:val="white"/>
            <w:lang w:val="en-US" w:eastAsia="fi-FI"/>
          </w:rPr>
          <w:tab/>
        </w:r>
        <w:r w:rsidR="00A50E2C">
          <w:rPr>
            <w:color w:val="000000"/>
            <w:highlight w:val="white"/>
            <w:lang w:val="en-US" w:eastAsia="fi-FI"/>
          </w:rPr>
          <w:tab/>
        </w:r>
      </w:ins>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8706B3" w:rsidRDefault="003E639A">
      <w:pPr>
        <w:ind w:left="2880"/>
        <w:jc w:val="left"/>
        <w:rPr>
          <w:highlight w:val="white"/>
          <w:lang w:val="en-US" w:eastAsia="fi-FI"/>
        </w:rPr>
        <w:pPrChange w:id="2205" w:author="Tuomainen Mika" w:date="2014-04-11T15:37:00Z">
          <w:pPr>
            <w:autoSpaceDE w:val="0"/>
            <w:autoSpaceDN w:val="0"/>
            <w:adjustRightInd w:val="0"/>
          </w:pPr>
        </w:pPrChange>
      </w:pPr>
      <w:del w:id="2206" w:author="Tuomainen Mika" w:date="2014-04-11T15:37:00Z">
        <w:r w:rsidRPr="0038571B" w:rsidDel="00A50E2C">
          <w:rPr>
            <w:highlight w:val="white"/>
            <w:lang w:val="en-US" w:eastAsia="fi-FI"/>
          </w:rPr>
          <w:tab/>
        </w:r>
      </w:del>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11.2</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207" w:author="Tuomainen Mika" w:date="2014-04-11T15:32:00Z">
          <w:pPr>
            <w:autoSpaceDE w:val="0"/>
            <w:autoSpaceDN w:val="0"/>
            <w:adjustRightInd w:val="0"/>
          </w:pPr>
        </w:pPrChange>
      </w:pPr>
      <w:r w:rsidRPr="0038571B">
        <w:rPr>
          <w:color w:val="000000"/>
          <w:highlight w:val="white"/>
          <w:lang w:val="en-US" w:eastAsia="fi-FI"/>
        </w:rPr>
        <w:tab/>
      </w:r>
      <w:ins w:id="2208" w:author="Tuomainen Mika" w:date="2014-04-11T15:37:00Z">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ins>
      <w:r>
        <w:rPr>
          <w:highlight w:val="white"/>
          <w:lang w:val="en-US" w:eastAsia="fi-FI"/>
        </w:rPr>
        <w:t>&lt;effectiveTime value=“200309300945”/&gt;</w:t>
      </w:r>
    </w:p>
    <w:p w:rsidR="003E639A" w:rsidRDefault="003E639A">
      <w:pPr>
        <w:ind w:left="2160" w:firstLine="720"/>
        <w:jc w:val="left"/>
        <w:rPr>
          <w:color w:val="000000"/>
          <w:highlight w:val="white"/>
          <w:lang w:val="en-US" w:eastAsia="fi-FI"/>
        </w:rPr>
        <w:pPrChange w:id="2209" w:author="Tuomainen Mika" w:date="2014-04-11T15:37:00Z">
          <w:pPr>
            <w:autoSpaceDE w:val="0"/>
            <w:autoSpaceDN w:val="0"/>
            <w:adjustRightInd w:val="0"/>
            <w:ind w:firstLine="720"/>
          </w:pPr>
        </w:pPrChange>
      </w:pPr>
      <w:r w:rsidRPr="0038571B">
        <w:rPr>
          <w:color w:val="0000FF"/>
          <w:highlight w:val="white"/>
          <w:lang w:val="en-US" w:eastAsia="fi-FI"/>
        </w:rPr>
        <w:lastRenderedPageBreak/>
        <w:t>&lt;</w:t>
      </w:r>
      <w:r w:rsidRPr="0038571B">
        <w:rPr>
          <w:color w:val="800000"/>
          <w:highlight w:val="white"/>
          <w:lang w:val="en-US" w:eastAsia="fi-FI"/>
        </w:rPr>
        <w:t>value</w:t>
      </w:r>
      <w:r w:rsidRPr="0038571B">
        <w:rPr>
          <w:highlight w:val="white"/>
          <w:lang w:val="en-US" w:eastAsia="fi-FI"/>
        </w:rPr>
        <w:t xml:space="preserve"> xsi:type</w:t>
      </w:r>
      <w:r w:rsidRPr="0038571B">
        <w:rPr>
          <w:color w:val="0000FF"/>
          <w:highlight w:val="white"/>
          <w:lang w:val="en-US" w:eastAsia="fi-FI"/>
        </w:rPr>
        <w:t>="</w:t>
      </w:r>
      <w:r w:rsidRPr="0038571B">
        <w:rPr>
          <w:color w:val="000000"/>
          <w:highlight w:val="white"/>
          <w:lang w:val="en-US" w:eastAsia="fi-FI"/>
        </w:rPr>
        <w:t>ED</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210" w:author="Tuomainen Mika" w:date="2014-04-11T15:32:00Z">
          <w:pPr>
            <w:autoSpaceDE w:val="0"/>
            <w:autoSpaceDN w:val="0"/>
            <w:adjustRightInd w:val="0"/>
          </w:pPr>
        </w:pPrChange>
      </w:pPr>
      <w:r w:rsidRPr="0038571B">
        <w:rPr>
          <w:color w:val="000000"/>
          <w:highlight w:val="white"/>
          <w:lang w:val="en-US" w:eastAsia="fi-FI"/>
        </w:rPr>
        <w:tab/>
      </w:r>
      <w:ins w:id="2211" w:author="Tuomainen Mika" w:date="2014-04-11T15:37:00Z">
        <w:r w:rsidR="00A50E2C">
          <w:rPr>
            <w:color w:val="000000"/>
            <w:highlight w:val="white"/>
            <w:lang w:val="en-US" w:eastAsia="fi-FI"/>
          </w:rPr>
          <w:tab/>
        </w:r>
        <w:r w:rsidR="00A50E2C">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observation</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212" w:author="Tuomainen Mika" w:date="2014-04-11T15:32:00Z">
          <w:pPr>
            <w:autoSpaceDE w:val="0"/>
            <w:autoSpaceDN w:val="0"/>
            <w:adjustRightInd w:val="0"/>
          </w:pPr>
        </w:pPrChange>
      </w:pPr>
      <w:r w:rsidRPr="0038571B">
        <w:rPr>
          <w:color w:val="000000"/>
          <w:highlight w:val="white"/>
          <w:lang w:val="en-US" w:eastAsia="fi-FI"/>
        </w:rPr>
        <w:tab/>
      </w:r>
      <w:ins w:id="2213" w:author="Tuomainen Mika" w:date="2014-04-11T15:37:00Z">
        <w:r w:rsidR="00A50E2C">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entryRelationship</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214" w:author="Tuomainen Mika" w:date="2014-04-11T15:32:00Z">
          <w:pPr>
            <w:autoSpaceDE w:val="0"/>
            <w:autoSpaceDN w:val="0"/>
            <w:adjustRightInd w:val="0"/>
          </w:pPr>
        </w:pPrChange>
      </w:pPr>
      <w:r w:rsidRPr="0038571B">
        <w:rPr>
          <w:color w:val="000000"/>
          <w:highlight w:val="white"/>
          <w:lang w:val="en-US" w:eastAsia="fi-FI"/>
        </w:rPr>
        <w:tab/>
      </w:r>
      <w:ins w:id="2215" w:author="Tuomainen Mika" w:date="2014-04-11T15:37:00Z">
        <w:r w:rsidR="00A50E2C">
          <w:rPr>
            <w:color w:val="000000"/>
            <w:highlight w:val="white"/>
            <w:lang w:val="en-US" w:eastAsia="fi-FI"/>
          </w:rPr>
          <w:tab/>
        </w:r>
      </w:ins>
      <w:r w:rsidRPr="0038571B">
        <w:rPr>
          <w:color w:val="0000FF"/>
          <w:highlight w:val="white"/>
          <w:lang w:val="en-US" w:eastAsia="fi-FI"/>
        </w:rPr>
        <w:t>&lt;</w:t>
      </w:r>
      <w:r w:rsidRPr="0038571B">
        <w:rPr>
          <w:highlight w:val="white"/>
          <w:lang w:val="en-US" w:eastAsia="fi-FI"/>
        </w:rPr>
        <w:t>entryRelationship</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COMP</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216" w:author="Tuomainen Mika" w:date="2014-04-11T15:32:00Z">
          <w:pPr>
            <w:autoSpaceDE w:val="0"/>
            <w:autoSpaceDN w:val="0"/>
            <w:adjustRightInd w:val="0"/>
          </w:pPr>
        </w:pPrChange>
      </w:pPr>
      <w:r w:rsidRPr="0038571B">
        <w:rPr>
          <w:color w:val="000000"/>
          <w:highlight w:val="white"/>
          <w:lang w:val="en-US" w:eastAsia="fi-FI"/>
        </w:rPr>
        <w:tab/>
      </w:r>
      <w:ins w:id="2217" w:author="Tuomainen Mika" w:date="2014-04-11T15:37:00Z">
        <w:r w:rsidR="00A50E2C">
          <w:rPr>
            <w:color w:val="000000"/>
            <w:highlight w:val="white"/>
            <w:lang w:val="en-US" w:eastAsia="fi-FI"/>
          </w:rPr>
          <w:tab/>
        </w:r>
        <w:r w:rsidR="00A50E2C">
          <w:rPr>
            <w:color w:val="000000"/>
            <w:highlight w:val="white"/>
            <w:lang w:val="en-US" w:eastAsia="fi-FI"/>
          </w:rPr>
          <w:tab/>
        </w:r>
      </w:ins>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8706B3" w:rsidRDefault="003E639A">
      <w:pPr>
        <w:ind w:left="2880"/>
        <w:jc w:val="left"/>
        <w:rPr>
          <w:highlight w:val="white"/>
          <w:lang w:val="en-US" w:eastAsia="fi-FI"/>
        </w:rPr>
        <w:pPrChange w:id="2218" w:author="Tuomainen Mika" w:date="2014-04-11T15:37:00Z">
          <w:pPr>
            <w:autoSpaceDE w:val="0"/>
            <w:autoSpaceDN w:val="0"/>
            <w:adjustRightInd w:val="0"/>
          </w:pPr>
        </w:pPrChange>
      </w:pPr>
      <w:del w:id="2219" w:author="Tuomainen Mika" w:date="2014-04-11T15:37:00Z">
        <w:r w:rsidRPr="0038571B" w:rsidDel="00A50E2C">
          <w:rPr>
            <w:highlight w:val="white"/>
            <w:lang w:val="en-US" w:eastAsia="fi-FI"/>
          </w:rPr>
          <w:tab/>
        </w:r>
      </w:del>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11.3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8706B3" w:rsidRDefault="003E639A">
      <w:pPr>
        <w:jc w:val="left"/>
        <w:rPr>
          <w:color w:val="000000"/>
          <w:highlight w:val="white"/>
          <w:lang w:val="en-US" w:eastAsia="fi-FI"/>
        </w:rPr>
        <w:pPrChange w:id="2220" w:author="Tuomainen Mika" w:date="2014-04-11T15:32:00Z">
          <w:pPr>
            <w:autoSpaceDE w:val="0"/>
            <w:autoSpaceDN w:val="0"/>
            <w:adjustRightInd w:val="0"/>
          </w:pPr>
        </w:pPrChange>
      </w:pPr>
      <w:r w:rsidRPr="0038571B">
        <w:rPr>
          <w:color w:val="000000"/>
          <w:highlight w:val="white"/>
          <w:lang w:val="en-US" w:eastAsia="fi-FI"/>
        </w:rPr>
        <w:tab/>
      </w:r>
      <w:ins w:id="2221" w:author="Tuomainen Mika" w:date="2014-04-11T15:37:00Z">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ins>
      <w:r>
        <w:rPr>
          <w:highlight w:val="white"/>
          <w:lang w:val="en-US" w:eastAsia="fi-FI"/>
        </w:rPr>
        <w:t>&lt;effectiveTime value=“200309300945”/&gt;</w:t>
      </w:r>
    </w:p>
    <w:p w:rsidR="003E639A" w:rsidRPr="008706B3" w:rsidRDefault="003E639A">
      <w:pPr>
        <w:jc w:val="left"/>
        <w:rPr>
          <w:color w:val="000000"/>
          <w:highlight w:val="white"/>
          <w:lang w:val="en-US" w:eastAsia="fi-FI"/>
        </w:rPr>
        <w:pPrChange w:id="2222" w:author="Tuomainen Mika" w:date="2014-04-11T15:32:00Z">
          <w:pPr>
            <w:autoSpaceDE w:val="0"/>
            <w:autoSpaceDN w:val="0"/>
            <w:adjustRightInd w:val="0"/>
          </w:pPr>
        </w:pPrChange>
      </w:pPr>
      <w:r w:rsidRPr="0038571B">
        <w:rPr>
          <w:color w:val="000000"/>
          <w:highlight w:val="white"/>
          <w:lang w:val="en-US" w:eastAsia="fi-FI"/>
        </w:rPr>
        <w:tab/>
      </w:r>
      <w:ins w:id="2223" w:author="Tuomainen Mika" w:date="2014-04-11T15:37:00Z">
        <w:r w:rsidR="00A50E2C">
          <w:rPr>
            <w:color w:val="000000"/>
            <w:highlight w:val="white"/>
            <w:lang w:val="en-US" w:eastAsia="fi-FI"/>
          </w:rPr>
          <w:tab/>
        </w:r>
        <w:r w:rsidR="00A50E2C">
          <w:rPr>
            <w:color w:val="000000"/>
            <w:highlight w:val="white"/>
            <w:lang w:val="en-US" w:eastAsia="fi-FI"/>
          </w:rPr>
          <w:tab/>
        </w:r>
        <w:r w:rsidR="00A50E2C">
          <w:rPr>
            <w:color w:val="000000"/>
            <w:highlight w:val="white"/>
            <w:lang w:val="en-US" w:eastAsia="fi-FI"/>
          </w:rPr>
          <w:tab/>
        </w:r>
      </w:ins>
      <w:r w:rsidRPr="0038571B">
        <w:rPr>
          <w:color w:val="0000FF"/>
          <w:highlight w:val="white"/>
          <w:lang w:val="en-US" w:eastAsia="fi-FI"/>
        </w:rPr>
        <w:t>&lt;</w:t>
      </w:r>
      <w:r w:rsidRPr="0038571B">
        <w:rPr>
          <w:color w:val="800000"/>
          <w:highlight w:val="white"/>
          <w:lang w:val="en-US" w:eastAsia="fi-FI"/>
        </w:rPr>
        <w:t>value</w:t>
      </w:r>
      <w:r w:rsidRPr="0038571B">
        <w:rPr>
          <w:highlight w:val="white"/>
          <w:lang w:val="en-US" w:eastAsia="fi-FI"/>
        </w:rPr>
        <w:t xml:space="preserve"> xsi:type</w:t>
      </w:r>
      <w:r w:rsidRPr="0038571B">
        <w:rPr>
          <w:color w:val="0000FF"/>
          <w:highlight w:val="white"/>
          <w:lang w:val="en-US" w:eastAsia="fi-FI"/>
        </w:rPr>
        <w:t>="</w:t>
      </w:r>
      <w:r w:rsidRPr="0038571B">
        <w:rPr>
          <w:color w:val="000000"/>
          <w:highlight w:val="white"/>
          <w:lang w:val="en-US" w:eastAsia="fi-FI"/>
        </w:rPr>
        <w:t>ED</w:t>
      </w:r>
      <w:r w:rsidRPr="0038571B">
        <w:rPr>
          <w:color w:val="0000FF"/>
          <w:highlight w:val="white"/>
          <w:lang w:val="en-US" w:eastAsia="fi-FI"/>
        </w:rPr>
        <w:t>"/&gt;</w:t>
      </w:r>
    </w:p>
    <w:p w:rsidR="003E639A" w:rsidRPr="00C22482" w:rsidRDefault="003E639A">
      <w:pPr>
        <w:jc w:val="left"/>
        <w:rPr>
          <w:color w:val="000000"/>
          <w:highlight w:val="white"/>
          <w:lang w:val="en-GB" w:eastAsia="fi-FI"/>
        </w:rPr>
        <w:pPrChange w:id="2224" w:author="Tuomainen Mika" w:date="2014-04-11T15:32:00Z">
          <w:pPr>
            <w:autoSpaceDE w:val="0"/>
            <w:autoSpaceDN w:val="0"/>
            <w:adjustRightInd w:val="0"/>
          </w:pPr>
        </w:pPrChange>
      </w:pPr>
      <w:r w:rsidRPr="0038571B">
        <w:rPr>
          <w:color w:val="000000"/>
          <w:highlight w:val="white"/>
          <w:lang w:val="en-US" w:eastAsia="fi-FI"/>
        </w:rPr>
        <w:tab/>
      </w:r>
      <w:ins w:id="2225" w:author="Tuomainen Mika" w:date="2014-04-11T15:37:00Z">
        <w:r w:rsidR="00A50E2C">
          <w:rPr>
            <w:color w:val="000000"/>
            <w:highlight w:val="white"/>
            <w:lang w:val="en-US" w:eastAsia="fi-FI"/>
          </w:rPr>
          <w:tab/>
        </w:r>
        <w:r w:rsidR="00A50E2C">
          <w:rPr>
            <w:color w:val="000000"/>
            <w:highlight w:val="white"/>
            <w:lang w:val="en-US" w:eastAsia="fi-FI"/>
          </w:rPr>
          <w:tab/>
        </w:r>
      </w:ins>
      <w:r w:rsidRPr="00C22482">
        <w:rPr>
          <w:color w:val="0000FF"/>
          <w:highlight w:val="white"/>
          <w:lang w:val="en-GB" w:eastAsia="fi-FI"/>
        </w:rPr>
        <w:t>&lt;/</w:t>
      </w:r>
      <w:r w:rsidRPr="00C22482">
        <w:rPr>
          <w:highlight w:val="white"/>
          <w:lang w:val="en-GB" w:eastAsia="fi-FI"/>
        </w:rPr>
        <w:t>observation</w:t>
      </w:r>
      <w:r w:rsidRPr="00C22482">
        <w:rPr>
          <w:color w:val="0000FF"/>
          <w:highlight w:val="white"/>
          <w:lang w:val="en-GB" w:eastAsia="fi-FI"/>
        </w:rPr>
        <w:t>&gt;</w:t>
      </w:r>
    </w:p>
    <w:p w:rsidR="003E639A" w:rsidRDefault="003E639A">
      <w:pPr>
        <w:jc w:val="left"/>
        <w:rPr>
          <w:color w:val="000000"/>
          <w:highlight w:val="white"/>
          <w:lang w:eastAsia="fi-FI"/>
        </w:rPr>
        <w:pPrChange w:id="2226" w:author="Tuomainen Mika" w:date="2014-04-11T15:32:00Z">
          <w:pPr>
            <w:autoSpaceDE w:val="0"/>
            <w:autoSpaceDN w:val="0"/>
            <w:adjustRightInd w:val="0"/>
          </w:pPr>
        </w:pPrChange>
      </w:pPr>
      <w:r w:rsidRPr="00C22482">
        <w:rPr>
          <w:color w:val="000000"/>
          <w:highlight w:val="white"/>
          <w:lang w:val="en-GB" w:eastAsia="fi-FI"/>
        </w:rPr>
        <w:tab/>
      </w:r>
      <w:ins w:id="2227" w:author="Tuomainen Mika" w:date="2014-04-11T15:37:00Z">
        <w:r w:rsidR="00A50E2C">
          <w:rPr>
            <w:color w:val="000000"/>
            <w:highlight w:val="white"/>
            <w:lang w:val="en-GB" w:eastAsia="fi-FI"/>
          </w:rPr>
          <w:tab/>
        </w:r>
      </w:ins>
      <w:r>
        <w:rPr>
          <w:color w:val="0000FF"/>
          <w:highlight w:val="white"/>
          <w:lang w:eastAsia="fi-FI"/>
        </w:rPr>
        <w:t>&lt;/</w:t>
      </w:r>
      <w:r>
        <w:rPr>
          <w:highlight w:val="white"/>
          <w:lang w:eastAsia="fi-FI"/>
        </w:rPr>
        <w:t>entryRelationship</w:t>
      </w:r>
      <w:r>
        <w:rPr>
          <w:color w:val="0000FF"/>
          <w:highlight w:val="white"/>
          <w:lang w:eastAsia="fi-FI"/>
        </w:rPr>
        <w:t>&gt;</w:t>
      </w:r>
    </w:p>
    <w:p w:rsidR="003E639A" w:rsidRDefault="003E639A">
      <w:pPr>
        <w:jc w:val="left"/>
        <w:rPr>
          <w:color w:val="000000"/>
          <w:highlight w:val="white"/>
          <w:lang w:eastAsia="fi-FI"/>
        </w:rPr>
        <w:pPrChange w:id="2228" w:author="Tuomainen Mika" w:date="2014-04-11T15:32:00Z">
          <w:pPr>
            <w:autoSpaceDE w:val="0"/>
            <w:autoSpaceDN w:val="0"/>
            <w:adjustRightInd w:val="0"/>
          </w:pPr>
        </w:pPrChange>
      </w:pPr>
      <w:r>
        <w:rPr>
          <w:color w:val="000000"/>
          <w:highlight w:val="white"/>
          <w:lang w:eastAsia="fi-FI"/>
        </w:rPr>
        <w:tab/>
      </w:r>
      <w:r>
        <w:rPr>
          <w:color w:val="0000FF"/>
          <w:highlight w:val="white"/>
          <w:lang w:eastAsia="fi-FI"/>
        </w:rPr>
        <w:t>&lt;/</w:t>
      </w:r>
      <w:r>
        <w:rPr>
          <w:highlight w:val="white"/>
          <w:lang w:eastAsia="fi-FI"/>
        </w:rPr>
        <w:t>observation</w:t>
      </w:r>
      <w:r>
        <w:rPr>
          <w:color w:val="0000FF"/>
          <w:highlight w:val="white"/>
          <w:lang w:eastAsia="fi-FI"/>
        </w:rPr>
        <w:t>&gt;</w:t>
      </w:r>
    </w:p>
    <w:p w:rsidR="003E639A" w:rsidRDefault="003E639A">
      <w:pPr>
        <w:jc w:val="left"/>
        <w:rPr>
          <w:ins w:id="2229" w:author="Tuomainen Mika" w:date="2014-04-11T13:05:00Z"/>
          <w:color w:val="0000FF"/>
          <w:lang w:eastAsia="fi-FI"/>
        </w:rPr>
        <w:pPrChange w:id="2230" w:author="Tuomainen Mika" w:date="2014-04-11T15:32:00Z">
          <w:pPr/>
        </w:pPrChange>
      </w:pPr>
      <w:r>
        <w:rPr>
          <w:color w:val="0000FF"/>
          <w:highlight w:val="white"/>
          <w:lang w:eastAsia="fi-FI"/>
        </w:rPr>
        <w:t>&lt;/</w:t>
      </w:r>
      <w:r>
        <w:rPr>
          <w:highlight w:val="white"/>
          <w:lang w:eastAsia="fi-FI"/>
        </w:rPr>
        <w:t>entry</w:t>
      </w:r>
      <w:r>
        <w:rPr>
          <w:color w:val="0000FF"/>
          <w:highlight w:val="white"/>
          <w:lang w:eastAsia="fi-FI"/>
        </w:rPr>
        <w:t>&gt;</w:t>
      </w:r>
    </w:p>
    <w:p w:rsidR="006779E4" w:rsidRDefault="006779E4" w:rsidP="00CC1036"/>
    <w:p w:rsidR="006779E4" w:rsidRDefault="006779E4" w:rsidP="006779E4">
      <w:pPr>
        <w:pStyle w:val="Otsikko2"/>
        <w:rPr>
          <w:ins w:id="2231" w:author="Tuomainen Mika" w:date="2014-04-11T13:05:00Z"/>
        </w:rPr>
      </w:pPr>
      <w:bookmarkStart w:id="2232" w:name="_Toc384989347"/>
      <w:bookmarkStart w:id="2233" w:name="_Toc366676115"/>
      <w:ins w:id="2234" w:author="Tuomainen Mika" w:date="2014-04-11T13:06:00Z">
        <w:r>
          <w:t>Tulotilanne hoitoprosessin</w:t>
        </w:r>
      </w:ins>
      <w:ins w:id="2235" w:author="Tuomainen Mika" w:date="2014-04-11T13:05:00Z">
        <w:r>
          <w:t xml:space="preserve"> vaiheen alle tulevat lähetteen otsikot ja tietokentät</w:t>
        </w:r>
        <w:bookmarkEnd w:id="2232"/>
      </w:ins>
    </w:p>
    <w:p w:rsidR="006779E4" w:rsidRDefault="006779E4" w:rsidP="006779E4">
      <w:pPr>
        <w:rPr>
          <w:ins w:id="2236" w:author="Tuomainen Mika" w:date="2014-04-11T13:05:00Z"/>
        </w:rPr>
      </w:pPr>
    </w:p>
    <w:p w:rsidR="006779E4" w:rsidRDefault="006779E4">
      <w:pPr>
        <w:rPr>
          <w:ins w:id="2237" w:author="Tuomainen Mika" w:date="2014-04-11T13:06:00Z"/>
        </w:rPr>
        <w:pPrChange w:id="2238" w:author="Tuomainen Mika" w:date="2014-04-11T13:06:00Z">
          <w:pPr>
            <w:pStyle w:val="Otsikko3"/>
            <w:jc w:val="left"/>
          </w:pPr>
        </w:pPrChange>
      </w:pPr>
      <w:ins w:id="2239" w:author="Tuomainen Mika" w:date="2014-04-11T13:05:00Z">
        <w:r>
          <w:t xml:space="preserve">Tässä luvussa käydään läpi hoitoprosessin vaihekoodin </w:t>
        </w:r>
      </w:ins>
      <w:ins w:id="2240" w:author="Tuomainen Mika" w:date="2014-04-11T13:06:00Z">
        <w:r>
          <w:t>11</w:t>
        </w:r>
      </w:ins>
      <w:ins w:id="2241" w:author="Tuomainen Mika" w:date="2014-04-11T13:05:00Z">
        <w:r>
          <w:t xml:space="preserve"> (</w:t>
        </w:r>
      </w:ins>
      <w:ins w:id="2242" w:author="Tuomainen Mika" w:date="2014-04-11T13:06:00Z">
        <w:r>
          <w:t>Tulotilanne</w:t>
        </w:r>
      </w:ins>
      <w:ins w:id="2243" w:author="Tuomainen Mika" w:date="2014-04-11T13:05:00Z">
        <w:r>
          <w:t>) alle tulevat lähetteen otsikot ja tietokentät.</w:t>
        </w:r>
      </w:ins>
    </w:p>
    <w:p w:rsidR="006779E4" w:rsidRDefault="006779E4">
      <w:pPr>
        <w:rPr>
          <w:ins w:id="2244" w:author="Tuomainen Mika" w:date="2014-04-11T13:05:00Z"/>
        </w:rPr>
        <w:pPrChange w:id="2245" w:author="Tuomainen Mika" w:date="2014-04-11T13:06:00Z">
          <w:pPr>
            <w:pStyle w:val="Otsikko3"/>
            <w:jc w:val="left"/>
          </w:pPr>
        </w:pPrChange>
      </w:pPr>
    </w:p>
    <w:p w:rsidR="00A249B4" w:rsidRDefault="00A249B4" w:rsidP="00A249B4">
      <w:pPr>
        <w:pStyle w:val="Otsikko3"/>
        <w:jc w:val="left"/>
        <w:rPr>
          <w:ins w:id="2246" w:author="Tuomainen Mika" w:date="2014-04-04T00:04:00Z"/>
        </w:rPr>
      </w:pPr>
      <w:bookmarkStart w:id="2247" w:name="_Toc384989348"/>
      <w:ins w:id="2248" w:author="Tuomainen Mika" w:date="2014-04-04T00:04:00Z">
        <w:r>
          <w:t>Hoidon syy</w:t>
        </w:r>
        <w:bookmarkEnd w:id="2233"/>
        <w:bookmarkEnd w:id="2247"/>
      </w:ins>
    </w:p>
    <w:p w:rsidR="00A249B4" w:rsidRDefault="00A249B4" w:rsidP="00A249B4">
      <w:pPr>
        <w:rPr>
          <w:ins w:id="2249" w:author="Tuomainen Mika" w:date="2014-04-04T00:04:00Z"/>
        </w:rPr>
      </w:pPr>
    </w:p>
    <w:p w:rsidR="00A249B4" w:rsidRDefault="00A249B4" w:rsidP="00A249B4">
      <w:pPr>
        <w:rPr>
          <w:ins w:id="2250" w:author="Tuomainen Mika" w:date="2014-04-04T00:04:00Z"/>
        </w:rPr>
      </w:pPr>
      <w:ins w:id="2251" w:author="Tuomainen Mika" w:date="2014-04-04T00:04:00Z">
        <w:r>
          <w:t>Tämä otsikko sijoitetaan hoitoprosessin vaihekoodin 11 (Tulotilanne) alle.</w:t>
        </w:r>
      </w:ins>
    </w:p>
    <w:p w:rsidR="00A249B4" w:rsidRDefault="00A249B4" w:rsidP="00A249B4">
      <w:pPr>
        <w:rPr>
          <w:ins w:id="2252" w:author="Tuomainen Mika" w:date="2014-04-04T00:04:00Z"/>
        </w:rPr>
      </w:pPr>
    </w:p>
    <w:p w:rsidR="00A249B4" w:rsidRDefault="00A249B4" w:rsidP="00A249B4">
      <w:pPr>
        <w:rPr>
          <w:ins w:id="2253" w:author="Tuomainen Mika" w:date="2014-04-04T00:04:00Z"/>
        </w:rPr>
      </w:pPr>
      <w:ins w:id="2254" w:author="Tuomainen Mika" w:date="2014-04-04T00:04:00Z">
        <w:r>
          <w:t>Hoidon syy:</w:t>
        </w:r>
        <w:r>
          <w:tab/>
          <w:t>otsikkokoodi: 65</w:t>
        </w:r>
        <w:r>
          <w:tab/>
        </w:r>
        <w:r>
          <w:tab/>
          <w:t xml:space="preserve">otsikkokoodisto (1.2.246.537.6.14.2006)  </w:t>
        </w:r>
      </w:ins>
    </w:p>
    <w:p w:rsidR="00A249B4" w:rsidRDefault="00A249B4" w:rsidP="00A249B4">
      <w:pPr>
        <w:rPr>
          <w:ins w:id="2255" w:author="Tuomainen Mika" w:date="2014-04-04T00:04:00Z"/>
        </w:rPr>
      </w:pPr>
    </w:p>
    <w:p w:rsidR="00A249B4" w:rsidRDefault="00A50E2C" w:rsidP="00A249B4">
      <w:pPr>
        <w:rPr>
          <w:ins w:id="2256" w:author="Tuomainen Mika" w:date="2014-04-04T00:04:00Z"/>
        </w:rPr>
      </w:pPr>
      <w:ins w:id="2257" w:author="Tuomainen Mika" w:date="2014-04-04T00:04:00Z">
        <w:r>
          <w:t xml:space="preserve">Otsikon Hoidon syy </w:t>
        </w:r>
        <w:r w:rsidR="00A249B4">
          <w:t>alla esitetään varsinaiset kliiniset esitiedot tekstimuodossa narrative-osuudessa.</w:t>
        </w:r>
      </w:ins>
    </w:p>
    <w:p w:rsidR="00A249B4" w:rsidRPr="009E385C" w:rsidRDefault="00A249B4" w:rsidP="00A249B4">
      <w:pPr>
        <w:rPr>
          <w:ins w:id="2258" w:author="Tuomainen Mika" w:date="2014-04-04T00:04:00Z"/>
          <w:lang w:val="en-US"/>
        </w:rPr>
      </w:pPr>
      <w:ins w:id="2259" w:author="Tuomainen Mika" w:date="2014-04-04T00:04:00Z">
        <w:r w:rsidRPr="0038571B">
          <w:rPr>
            <w:lang w:val="en-US"/>
          </w:rPr>
          <w:lastRenderedPageBreak/>
          <w:t xml:space="preserve">esim. </w:t>
        </w:r>
      </w:ins>
    </w:p>
    <w:p w:rsidR="00A249B4" w:rsidRPr="009E385C" w:rsidRDefault="00A249B4">
      <w:pPr>
        <w:jc w:val="left"/>
        <w:rPr>
          <w:ins w:id="2260" w:author="Tuomainen Mika" w:date="2014-04-04T00:04:00Z"/>
          <w:lang w:val="en-US"/>
        </w:rPr>
        <w:pPrChange w:id="2261" w:author="Tuomainen Mika" w:date="2014-04-11T15:39:00Z">
          <w:pPr/>
        </w:pPrChange>
      </w:pPr>
    </w:p>
    <w:p w:rsidR="00A249B4" w:rsidRPr="00A330F8" w:rsidRDefault="00A249B4">
      <w:pPr>
        <w:jc w:val="left"/>
        <w:rPr>
          <w:ins w:id="2262" w:author="Tuomainen Mika" w:date="2014-04-04T00:04:00Z"/>
          <w:color w:val="000000"/>
          <w:highlight w:val="white"/>
          <w:lang w:val="en-US"/>
        </w:rPr>
        <w:pPrChange w:id="2263" w:author="Tuomainen Mika" w:date="2014-04-11T15:39:00Z">
          <w:pPr/>
        </w:pPrChange>
      </w:pPr>
      <w:ins w:id="2264" w:author="Tuomainen Mika" w:date="2014-04-04T00:04:00Z">
        <w:r w:rsidRPr="0038571B">
          <w:rPr>
            <w:color w:val="0000FF"/>
            <w:highlight w:val="white"/>
            <w:lang w:val="en-US"/>
          </w:rPr>
          <w:t>&lt;</w:t>
        </w:r>
        <w:r w:rsidRPr="0038571B">
          <w:rPr>
            <w:highlight w:val="white"/>
            <w:lang w:val="en-US"/>
          </w:rPr>
          <w:t>component</w:t>
        </w:r>
        <w:r w:rsidRPr="0038571B">
          <w:rPr>
            <w:color w:val="0000FF"/>
            <w:highlight w:val="white"/>
            <w:lang w:val="en-US"/>
          </w:rPr>
          <w:t>&gt;</w:t>
        </w:r>
      </w:ins>
    </w:p>
    <w:p w:rsidR="00A249B4" w:rsidRDefault="00A249B4">
      <w:pPr>
        <w:ind w:firstLine="720"/>
        <w:jc w:val="left"/>
        <w:rPr>
          <w:ins w:id="2265" w:author="Tuomainen Mika" w:date="2014-04-04T00:04:00Z"/>
          <w:color w:val="000000"/>
          <w:highlight w:val="white"/>
          <w:lang w:val="en-US"/>
        </w:rPr>
        <w:pPrChange w:id="2266" w:author="Tuomainen Mika" w:date="2014-04-11T15:39:00Z">
          <w:pPr/>
        </w:pPrChange>
      </w:pPr>
      <w:ins w:id="2267" w:author="Tuomainen Mika" w:date="2014-04-04T00:04:00Z">
        <w:r w:rsidRPr="0038571B">
          <w:rPr>
            <w:color w:val="0000FF"/>
            <w:highlight w:val="white"/>
            <w:lang w:val="en-US"/>
          </w:rPr>
          <w:t>&lt;</w:t>
        </w:r>
        <w:r w:rsidRPr="0038571B">
          <w:rPr>
            <w:highlight w:val="white"/>
            <w:lang w:val="en-US"/>
          </w:rPr>
          <w:t>section</w:t>
        </w:r>
        <w:r w:rsidRPr="0038571B">
          <w:rPr>
            <w:color w:val="0000FF"/>
            <w:highlight w:val="white"/>
            <w:lang w:val="en-US"/>
          </w:rPr>
          <w:t>&gt;</w:t>
        </w:r>
      </w:ins>
    </w:p>
    <w:p w:rsidR="00A249B4" w:rsidRPr="00E37648" w:rsidRDefault="00A249B4">
      <w:pPr>
        <w:jc w:val="left"/>
        <w:rPr>
          <w:ins w:id="2268" w:author="Tuomainen Mika" w:date="2014-04-04T00:04:00Z"/>
          <w:color w:val="0000FF"/>
          <w:highlight w:val="white"/>
          <w:lang w:val="en-GB"/>
        </w:rPr>
        <w:pPrChange w:id="2269" w:author="Tuomainen Mika" w:date="2014-04-11T15:39:00Z">
          <w:pPr/>
        </w:pPrChange>
      </w:pPr>
      <w:ins w:id="2270" w:author="Tuomainen Mika" w:date="2014-04-04T00:04:00Z">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r w:rsidRPr="00E37648">
          <w:rPr>
            <w:color w:val="FF0000"/>
            <w:highlight w:val="white"/>
            <w:lang w:val="en-GB"/>
          </w:rPr>
          <w:t>codeSystem</w:t>
        </w:r>
        <w:r w:rsidRPr="00E37648">
          <w:rPr>
            <w:color w:val="0000FF"/>
            <w:highlight w:val="white"/>
            <w:lang w:val="en-GB"/>
          </w:rPr>
          <w:t>="</w:t>
        </w:r>
        <w:r w:rsidRPr="00E37648">
          <w:rPr>
            <w:highlight w:val="white"/>
            <w:lang w:val="en-GB"/>
          </w:rPr>
          <w:t>1.2.246.537.6.13.2006</w:t>
        </w:r>
        <w:r w:rsidRPr="00E37648">
          <w:rPr>
            <w:color w:val="0000FF"/>
            <w:highlight w:val="white"/>
            <w:lang w:val="en-GB"/>
          </w:rPr>
          <w:t>"</w:t>
        </w:r>
      </w:ins>
    </w:p>
    <w:p w:rsidR="00A249B4" w:rsidRPr="00F43965" w:rsidRDefault="00A249B4">
      <w:pPr>
        <w:jc w:val="left"/>
        <w:rPr>
          <w:ins w:id="2271" w:author="Tuomainen Mika" w:date="2014-04-04T00:04:00Z"/>
          <w:color w:val="0000FF"/>
          <w:highlight w:val="white"/>
          <w:rPrChange w:id="2272" w:author="Tuomainen Mika" w:date="2014-04-23T14:58:00Z">
            <w:rPr>
              <w:ins w:id="2273" w:author="Tuomainen Mika" w:date="2014-04-04T00:04:00Z"/>
              <w:color w:val="0000FF"/>
              <w:highlight w:val="white"/>
              <w:lang w:val="en-US"/>
            </w:rPr>
          </w:rPrChange>
        </w:rPr>
        <w:pPrChange w:id="2274" w:author="Tuomainen Mika" w:date="2014-04-11T15:39:00Z">
          <w:pPr/>
        </w:pPrChange>
      </w:pPr>
      <w:ins w:id="2275" w:author="Tuomainen Mika" w:date="2014-04-04T00:04:00Z">
        <w:r w:rsidRPr="00E37648">
          <w:rPr>
            <w:color w:val="FF0000"/>
            <w:highlight w:val="white"/>
            <w:lang w:val="en-GB"/>
          </w:rPr>
          <w:t xml:space="preserve"> </w:t>
        </w:r>
        <w:r w:rsidRPr="00E37648">
          <w:rPr>
            <w:color w:val="FF0000"/>
            <w:highlight w:val="white"/>
            <w:lang w:val="en-GB"/>
          </w:rPr>
          <w:tab/>
        </w:r>
      </w:ins>
      <w:ins w:id="2276" w:author="Tuomainen Mika" w:date="2014-04-11T15:38:00Z">
        <w:r w:rsidR="00F1067A">
          <w:rPr>
            <w:color w:val="FF0000"/>
            <w:highlight w:val="white"/>
            <w:lang w:val="en-GB"/>
          </w:rPr>
          <w:tab/>
        </w:r>
        <w:r w:rsidR="00F1067A">
          <w:rPr>
            <w:color w:val="FF0000"/>
            <w:highlight w:val="white"/>
            <w:lang w:val="en-GB"/>
          </w:rPr>
          <w:tab/>
        </w:r>
      </w:ins>
      <w:ins w:id="2277" w:author="Tuomainen Mika" w:date="2014-04-04T00:04:00Z">
        <w:r w:rsidRPr="00F43965">
          <w:rPr>
            <w:color w:val="FF0000"/>
            <w:highlight w:val="white"/>
            <w:rPrChange w:id="2278" w:author="Tuomainen Mika" w:date="2014-04-23T14:58:00Z">
              <w:rPr>
                <w:color w:val="FF0000"/>
                <w:highlight w:val="white"/>
                <w:lang w:val="en-US"/>
              </w:rPr>
            </w:rPrChange>
          </w:rPr>
          <w:t>codeSystemName</w:t>
        </w:r>
        <w:r w:rsidRPr="00F43965">
          <w:rPr>
            <w:color w:val="0000FF"/>
            <w:highlight w:val="white"/>
            <w:rPrChange w:id="2279" w:author="Tuomainen Mika" w:date="2014-04-23T14:58:00Z">
              <w:rPr>
                <w:color w:val="0000FF"/>
                <w:highlight w:val="white"/>
                <w:lang w:val="en-US"/>
              </w:rPr>
            </w:rPrChange>
          </w:rPr>
          <w:t>="</w:t>
        </w:r>
        <w:r w:rsidRPr="00F43965">
          <w:rPr>
            <w:highlight w:val="white"/>
            <w:rPrChange w:id="2280" w:author="Tuomainen Mika" w:date="2014-04-23T14:58:00Z">
              <w:rPr>
                <w:highlight w:val="white"/>
                <w:lang w:val="en-US"/>
              </w:rPr>
            </w:rPrChange>
          </w:rPr>
          <w:t>Hoitoprosessin vaihe</w:t>
        </w:r>
        <w:r w:rsidRPr="00F43965">
          <w:rPr>
            <w:color w:val="0000FF"/>
            <w:highlight w:val="white"/>
            <w:rPrChange w:id="2281" w:author="Tuomainen Mika" w:date="2014-04-23T14:58:00Z">
              <w:rPr>
                <w:color w:val="0000FF"/>
                <w:highlight w:val="white"/>
                <w:lang w:val="en-US"/>
              </w:rPr>
            </w:rPrChange>
          </w:rPr>
          <w:t>"</w:t>
        </w:r>
      </w:ins>
    </w:p>
    <w:p w:rsidR="00A249B4" w:rsidRPr="00F43965" w:rsidRDefault="00A249B4">
      <w:pPr>
        <w:jc w:val="left"/>
        <w:rPr>
          <w:ins w:id="2282" w:author="Tuomainen Mika" w:date="2014-04-04T00:04:00Z"/>
          <w:color w:val="000000"/>
          <w:highlight w:val="white"/>
          <w:rPrChange w:id="2283" w:author="Tuomainen Mika" w:date="2014-04-23T14:58:00Z">
            <w:rPr>
              <w:ins w:id="2284" w:author="Tuomainen Mika" w:date="2014-04-04T00:04:00Z"/>
              <w:color w:val="000000"/>
              <w:highlight w:val="white"/>
              <w:lang w:val="en-US"/>
            </w:rPr>
          </w:rPrChange>
        </w:rPr>
        <w:pPrChange w:id="2285" w:author="Tuomainen Mika" w:date="2014-04-11T15:39:00Z">
          <w:pPr/>
        </w:pPrChange>
      </w:pPr>
      <w:ins w:id="2286" w:author="Tuomainen Mika" w:date="2014-04-04T00:04:00Z">
        <w:r w:rsidRPr="00F43965">
          <w:rPr>
            <w:highlight w:val="white"/>
            <w:rPrChange w:id="2287" w:author="Tuomainen Mika" w:date="2014-04-23T14:58:00Z">
              <w:rPr>
                <w:highlight w:val="white"/>
                <w:lang w:val="en-US"/>
              </w:rPr>
            </w:rPrChange>
          </w:rPr>
          <w:t xml:space="preserve"> </w:t>
        </w:r>
        <w:r w:rsidRPr="00F43965">
          <w:rPr>
            <w:highlight w:val="white"/>
            <w:rPrChange w:id="2288" w:author="Tuomainen Mika" w:date="2014-04-23T14:58:00Z">
              <w:rPr>
                <w:highlight w:val="white"/>
                <w:lang w:val="en-US"/>
              </w:rPr>
            </w:rPrChange>
          </w:rPr>
          <w:tab/>
        </w:r>
      </w:ins>
      <w:ins w:id="2289" w:author="Tuomainen Mika" w:date="2014-04-11T15:38:00Z">
        <w:r w:rsidR="00F1067A" w:rsidRPr="00F43965">
          <w:rPr>
            <w:highlight w:val="white"/>
            <w:rPrChange w:id="2290" w:author="Tuomainen Mika" w:date="2014-04-23T14:58:00Z">
              <w:rPr>
                <w:highlight w:val="white"/>
                <w:lang w:val="en-US"/>
              </w:rPr>
            </w:rPrChange>
          </w:rPr>
          <w:tab/>
        </w:r>
        <w:r w:rsidR="00F1067A" w:rsidRPr="00F43965">
          <w:rPr>
            <w:highlight w:val="white"/>
            <w:rPrChange w:id="2291" w:author="Tuomainen Mika" w:date="2014-04-23T14:58:00Z">
              <w:rPr>
                <w:highlight w:val="white"/>
                <w:lang w:val="en-US"/>
              </w:rPr>
            </w:rPrChange>
          </w:rPr>
          <w:tab/>
        </w:r>
      </w:ins>
      <w:ins w:id="2292" w:author="Tuomainen Mika" w:date="2014-04-04T00:04:00Z">
        <w:r w:rsidRPr="00F43965">
          <w:rPr>
            <w:highlight w:val="white"/>
            <w:rPrChange w:id="2293" w:author="Tuomainen Mika" w:date="2014-04-23T14:58:00Z">
              <w:rPr>
                <w:highlight w:val="white"/>
                <w:lang w:val="en-US"/>
              </w:rPr>
            </w:rPrChange>
          </w:rPr>
          <w:t>displayName</w:t>
        </w:r>
        <w:r w:rsidRPr="00F43965">
          <w:rPr>
            <w:color w:val="0000FF"/>
            <w:highlight w:val="white"/>
            <w:rPrChange w:id="2294" w:author="Tuomainen Mika" w:date="2014-04-23T14:58:00Z">
              <w:rPr>
                <w:color w:val="0000FF"/>
                <w:highlight w:val="white"/>
                <w:lang w:val="en-US"/>
              </w:rPr>
            </w:rPrChange>
          </w:rPr>
          <w:t>="</w:t>
        </w:r>
        <w:r w:rsidRPr="00F43965">
          <w:rPr>
            <w:color w:val="000000"/>
            <w:highlight w:val="white"/>
            <w:rPrChange w:id="2295" w:author="Tuomainen Mika" w:date="2014-04-23T14:58:00Z">
              <w:rPr>
                <w:color w:val="000000"/>
                <w:highlight w:val="white"/>
                <w:lang w:val="en-US"/>
              </w:rPr>
            </w:rPrChange>
          </w:rPr>
          <w:t>Tulotilanne</w:t>
        </w:r>
        <w:r w:rsidRPr="00F43965">
          <w:rPr>
            <w:color w:val="0000FF"/>
            <w:highlight w:val="white"/>
            <w:rPrChange w:id="2296" w:author="Tuomainen Mika" w:date="2014-04-23T14:58:00Z">
              <w:rPr>
                <w:color w:val="0000FF"/>
                <w:highlight w:val="white"/>
                <w:lang w:val="en-US"/>
              </w:rPr>
            </w:rPrChange>
          </w:rPr>
          <w:t>"/&gt;</w:t>
        </w:r>
      </w:ins>
    </w:p>
    <w:p w:rsidR="00A249B4" w:rsidRPr="00A330F8" w:rsidRDefault="00A249B4">
      <w:pPr>
        <w:jc w:val="left"/>
        <w:rPr>
          <w:ins w:id="2297" w:author="Tuomainen Mika" w:date="2014-04-04T00:04:00Z"/>
          <w:highlight w:val="white"/>
          <w:lang w:val="en-US"/>
        </w:rPr>
        <w:pPrChange w:id="2298" w:author="Tuomainen Mika" w:date="2014-04-11T15:39:00Z">
          <w:pPr/>
        </w:pPrChange>
      </w:pPr>
      <w:ins w:id="2299" w:author="Tuomainen Mika" w:date="2014-04-04T00:04:00Z">
        <w:r w:rsidRPr="00F43965">
          <w:rPr>
            <w:highlight w:val="white"/>
            <w:rPrChange w:id="2300" w:author="Tuomainen Mika" w:date="2014-04-23T14:58:00Z">
              <w:rPr>
                <w:highlight w:val="white"/>
                <w:lang w:val="en-US"/>
              </w:rPr>
            </w:rPrChange>
          </w:rPr>
          <w:tab/>
        </w:r>
        <w:r w:rsidRPr="00F43965">
          <w:rPr>
            <w:highlight w:val="white"/>
            <w:rPrChange w:id="2301" w:author="Tuomainen Mika" w:date="2014-04-23T14:58:00Z">
              <w:rPr>
                <w:highlight w:val="white"/>
                <w:lang w:val="en-US"/>
              </w:rPr>
            </w:rPrChange>
          </w:rPr>
          <w:tab/>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r w:rsidRPr="0038571B">
          <w:rPr>
            <w:highlight w:val="white"/>
            <w:lang w:val="en-US"/>
          </w:rPr>
          <w:t>Tulotilanne</w:t>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ins>
    </w:p>
    <w:p w:rsidR="00A249B4" w:rsidRPr="00A330F8" w:rsidRDefault="00A249B4">
      <w:pPr>
        <w:jc w:val="left"/>
        <w:rPr>
          <w:ins w:id="2302" w:author="Tuomainen Mika" w:date="2014-04-04T00:04:00Z"/>
          <w:color w:val="000000"/>
          <w:highlight w:val="white"/>
          <w:lang w:val="en-US"/>
        </w:rPr>
        <w:pPrChange w:id="2303" w:author="Tuomainen Mika" w:date="2014-04-11T15:39:00Z">
          <w:pPr/>
        </w:pPrChange>
      </w:pPr>
      <w:ins w:id="2304" w:author="Tuomainen Mika" w:date="2014-04-04T00:04:00Z">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highlight w:val="white"/>
            <w:lang w:val="en-US"/>
          </w:rPr>
          <w:t>component</w:t>
        </w:r>
        <w:r w:rsidRPr="0038571B">
          <w:rPr>
            <w:color w:val="0000FF"/>
            <w:highlight w:val="white"/>
            <w:lang w:val="en-US"/>
          </w:rPr>
          <w:t>&gt;</w:t>
        </w:r>
      </w:ins>
    </w:p>
    <w:p w:rsidR="00A249B4" w:rsidRPr="00A330F8" w:rsidRDefault="00A249B4">
      <w:pPr>
        <w:jc w:val="left"/>
        <w:rPr>
          <w:ins w:id="2305" w:author="Tuomainen Mika" w:date="2014-04-04T00:04:00Z"/>
          <w:color w:val="000000"/>
          <w:highlight w:val="white"/>
          <w:lang w:val="en-US"/>
        </w:rPr>
        <w:pPrChange w:id="2306" w:author="Tuomainen Mika" w:date="2014-04-11T15:39:00Z">
          <w:pPr/>
        </w:pPrChange>
      </w:pPr>
      <w:ins w:id="2307" w:author="Tuomainen Mika" w:date="2014-04-04T00:04:00Z">
        <w:r w:rsidRPr="0038571B">
          <w:rPr>
            <w:color w:val="000000"/>
            <w:highlight w:val="white"/>
            <w:lang w:val="en-US"/>
          </w:rPr>
          <w:tab/>
        </w:r>
        <w:r w:rsidRPr="0038571B">
          <w:rPr>
            <w:color w:val="000000"/>
            <w:highlight w:val="white"/>
            <w:lang w:val="en-US"/>
          </w:rPr>
          <w:tab/>
        </w:r>
      </w:ins>
      <w:ins w:id="2308" w:author="Tuomainen Mika" w:date="2014-04-11T15:38:00Z">
        <w:r w:rsidR="00E3633F">
          <w:rPr>
            <w:color w:val="000000"/>
            <w:highlight w:val="white"/>
            <w:lang w:val="en-US"/>
          </w:rPr>
          <w:tab/>
        </w:r>
      </w:ins>
      <w:ins w:id="2309" w:author="Tuomainen Mika" w:date="2014-04-04T00:04:00Z">
        <w:r w:rsidRPr="0038571B">
          <w:rPr>
            <w:color w:val="0000FF"/>
            <w:highlight w:val="white"/>
            <w:lang w:val="en-US"/>
          </w:rPr>
          <w:t>&lt;</w:t>
        </w:r>
        <w:r w:rsidRPr="0038571B">
          <w:rPr>
            <w:highlight w:val="white"/>
            <w:lang w:val="en-US"/>
          </w:rPr>
          <w:t>section</w:t>
        </w:r>
        <w:r w:rsidRPr="0038571B">
          <w:rPr>
            <w:color w:val="FF0000"/>
            <w:highlight w:val="white"/>
            <w:lang w:val="en-US"/>
          </w:rPr>
          <w:t xml:space="preserve"> </w:t>
        </w:r>
        <w:r w:rsidRPr="0038571B">
          <w:rPr>
            <w:color w:val="0000FF"/>
            <w:highlight w:val="white"/>
            <w:lang w:val="en-US"/>
          </w:rPr>
          <w:t>&gt;</w:t>
        </w:r>
      </w:ins>
    </w:p>
    <w:p w:rsidR="00A249B4" w:rsidRPr="00E3633F" w:rsidRDefault="00A249B4">
      <w:pPr>
        <w:jc w:val="left"/>
        <w:rPr>
          <w:ins w:id="2310" w:author="Tuomainen Mika" w:date="2014-04-04T00:04:00Z"/>
          <w:highlight w:val="white"/>
          <w:lang w:val="en-US"/>
          <w:rPrChange w:id="2311" w:author="Tuomainen Mika" w:date="2014-04-11T15:38:00Z">
            <w:rPr>
              <w:ins w:id="2312" w:author="Tuomainen Mika" w:date="2014-04-04T00:04:00Z"/>
              <w:color w:val="0000FF"/>
              <w:highlight w:val="white"/>
              <w:lang w:val="en-US"/>
            </w:rPr>
          </w:rPrChange>
        </w:rPr>
        <w:pPrChange w:id="2313" w:author="Tuomainen Mika" w:date="2014-04-11T15:39:00Z">
          <w:pPr/>
        </w:pPrChange>
      </w:pPr>
      <w:ins w:id="2314" w:author="Tuomainen Mika" w:date="2014-04-04T00:04:00Z">
        <w:r w:rsidRPr="0038571B">
          <w:rPr>
            <w:color w:val="000000"/>
            <w:highlight w:val="white"/>
            <w:lang w:val="en-US"/>
          </w:rPr>
          <w:tab/>
        </w:r>
        <w:r w:rsidRPr="0038571B">
          <w:rPr>
            <w:color w:val="000000"/>
            <w:highlight w:val="white"/>
            <w:lang w:val="en-US"/>
          </w:rPr>
          <w:tab/>
        </w:r>
        <w:r>
          <w:rPr>
            <w:color w:val="000000"/>
            <w:highlight w:val="white"/>
            <w:lang w:val="en-US"/>
          </w:rPr>
          <w:tab/>
        </w:r>
      </w:ins>
      <w:ins w:id="2315" w:author="Tuomainen Mika" w:date="2014-04-11T15:38:00Z">
        <w:r w:rsidR="00E3633F">
          <w:rPr>
            <w:color w:val="000000"/>
            <w:highlight w:val="white"/>
            <w:lang w:val="en-US"/>
          </w:rPr>
          <w:tab/>
        </w:r>
      </w:ins>
      <w:ins w:id="2316" w:author="Tuomainen Mika" w:date="2014-04-04T00:04:00Z">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r w:rsidRPr="0038571B">
          <w:rPr>
            <w:color w:val="FF0000"/>
            <w:highlight w:val="white"/>
            <w:lang w:val="en-US"/>
          </w:rPr>
          <w:t>codeSystem</w:t>
        </w:r>
        <w:r w:rsidRPr="0038571B">
          <w:rPr>
            <w:color w:val="0000FF"/>
            <w:highlight w:val="white"/>
            <w:lang w:val="en-US"/>
          </w:rPr>
          <w:t>="</w:t>
        </w:r>
        <w:r w:rsidRPr="0038571B">
          <w:rPr>
            <w:highlight w:val="white"/>
            <w:lang w:val="en-US"/>
          </w:rPr>
          <w:t>1.2.246.537.6.14.2006</w:t>
        </w:r>
        <w:r w:rsidRPr="0038571B">
          <w:rPr>
            <w:color w:val="0000FF"/>
            <w:highlight w:val="white"/>
            <w:lang w:val="en-US"/>
          </w:rPr>
          <w:t>"</w:t>
        </w:r>
      </w:ins>
    </w:p>
    <w:p w:rsidR="00A249B4" w:rsidRPr="00E3633F" w:rsidRDefault="00A249B4">
      <w:pPr>
        <w:ind w:left="2160" w:firstLine="720"/>
        <w:jc w:val="left"/>
        <w:rPr>
          <w:ins w:id="2317" w:author="Tuomainen Mika" w:date="2014-04-04T00:04:00Z"/>
          <w:highlight w:val="white"/>
          <w:lang w:val="en-US"/>
          <w:rPrChange w:id="2318" w:author="Tuomainen Mika" w:date="2014-04-11T15:38:00Z">
            <w:rPr>
              <w:ins w:id="2319" w:author="Tuomainen Mika" w:date="2014-04-04T00:04:00Z"/>
              <w:color w:val="000000"/>
              <w:highlight w:val="white"/>
              <w:lang w:val="en-US"/>
            </w:rPr>
          </w:rPrChange>
        </w:rPr>
        <w:pPrChange w:id="2320" w:author="Tuomainen Mika" w:date="2014-04-11T15:39:00Z">
          <w:pPr/>
        </w:pPrChange>
      </w:pPr>
      <w:ins w:id="2321" w:author="Tuomainen Mika" w:date="2014-04-04T00:04:00Z">
        <w:r w:rsidRPr="0038571B">
          <w:rPr>
            <w:highlight w:val="white"/>
            <w:lang w:val="en-US"/>
          </w:rPr>
          <w:t xml:space="preserve"> codeSystemName</w:t>
        </w:r>
        <w:r w:rsidRPr="0038571B">
          <w:rPr>
            <w:color w:val="0000FF"/>
            <w:highlight w:val="white"/>
            <w:lang w:val="en-US"/>
          </w:rPr>
          <w:t>="</w:t>
        </w:r>
        <w:r w:rsidRPr="0038571B">
          <w:rPr>
            <w:color w:val="000000"/>
            <w:highlight w:val="white"/>
            <w:lang w:val="en-US"/>
          </w:rPr>
          <w:t>Otsikot</w:t>
        </w:r>
        <w:r w:rsidRPr="0038571B">
          <w:rPr>
            <w:color w:val="0000FF"/>
            <w:highlight w:val="white"/>
            <w:lang w:val="en-US"/>
          </w:rPr>
          <w:t>"</w:t>
        </w:r>
        <w:r w:rsidRPr="0038571B">
          <w:rPr>
            <w:highlight w:val="white"/>
            <w:lang w:val="en-US"/>
          </w:rPr>
          <w:t>displayName</w:t>
        </w:r>
        <w:r w:rsidRPr="0038571B">
          <w:rPr>
            <w:color w:val="0000FF"/>
            <w:highlight w:val="white"/>
            <w:lang w:val="en-US"/>
          </w:rPr>
          <w:t>="</w:t>
        </w:r>
        <w:r w:rsidRPr="0038571B">
          <w:rPr>
            <w:color w:val="000000"/>
            <w:highlight w:val="white"/>
            <w:lang w:val="en-US"/>
          </w:rPr>
          <w:t>Hoidon syy</w:t>
        </w:r>
        <w:r w:rsidRPr="0038571B">
          <w:rPr>
            <w:color w:val="0000FF"/>
            <w:highlight w:val="white"/>
            <w:lang w:val="en-US"/>
          </w:rPr>
          <w:t>"/&gt;</w:t>
        </w:r>
      </w:ins>
    </w:p>
    <w:p w:rsidR="00A249B4" w:rsidRPr="00A330F8" w:rsidRDefault="00A249B4">
      <w:pPr>
        <w:jc w:val="left"/>
        <w:rPr>
          <w:ins w:id="2322" w:author="Tuomainen Mika" w:date="2014-04-04T00:04:00Z"/>
          <w:highlight w:val="white"/>
          <w:lang w:val="en-US"/>
        </w:rPr>
        <w:pPrChange w:id="2323" w:author="Tuomainen Mika" w:date="2014-04-11T15:39:00Z">
          <w:pPr/>
        </w:pPrChange>
      </w:pPr>
      <w:ins w:id="2324" w:author="Tuomainen Mika" w:date="2014-04-04T00:04:00Z">
        <w:r w:rsidRPr="0038571B">
          <w:rPr>
            <w:highlight w:val="white"/>
            <w:lang w:val="en-US"/>
          </w:rPr>
          <w:tab/>
        </w:r>
        <w:r w:rsidRPr="0038571B">
          <w:rPr>
            <w:highlight w:val="white"/>
            <w:lang w:val="en-US"/>
          </w:rPr>
          <w:tab/>
        </w:r>
        <w:r w:rsidRPr="0038571B">
          <w:rPr>
            <w:highlight w:val="white"/>
            <w:lang w:val="en-US"/>
          </w:rPr>
          <w:tab/>
        </w:r>
      </w:ins>
      <w:ins w:id="2325" w:author="Tuomainen Mika" w:date="2014-04-11T15:39:00Z">
        <w:r w:rsidR="00E3633F">
          <w:rPr>
            <w:highlight w:val="white"/>
            <w:lang w:val="en-US"/>
          </w:rPr>
          <w:tab/>
        </w:r>
      </w:ins>
      <w:ins w:id="2326" w:author="Tuomainen Mika" w:date="2014-04-04T00:04:00Z">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r w:rsidRPr="0038571B">
          <w:rPr>
            <w:highlight w:val="white"/>
            <w:lang w:val="en-US"/>
          </w:rPr>
          <w:t>Hoidon syy</w:t>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ins>
    </w:p>
    <w:p w:rsidR="00A249B4" w:rsidRPr="00E37648" w:rsidRDefault="00A249B4">
      <w:pPr>
        <w:ind w:left="2880"/>
        <w:jc w:val="left"/>
        <w:rPr>
          <w:ins w:id="2327" w:author="Tuomainen Mika" w:date="2014-04-04T00:04:00Z"/>
          <w:highlight w:val="white"/>
          <w:lang w:val="en-GB"/>
        </w:rPr>
        <w:pPrChange w:id="2328" w:author="Tuomainen Mika" w:date="2014-04-11T15:39:00Z">
          <w:pPr/>
        </w:pPrChange>
      </w:pPr>
      <w:ins w:id="2329" w:author="Tuomainen Mika" w:date="2014-04-04T00:04:00Z">
        <w:r w:rsidRPr="00E37648">
          <w:rPr>
            <w:color w:val="0000FF"/>
            <w:highlight w:val="white"/>
            <w:lang w:val="en-GB"/>
          </w:rPr>
          <w:t>&lt;</w:t>
        </w:r>
        <w:r w:rsidRPr="00E37648">
          <w:rPr>
            <w:color w:val="800000"/>
            <w:highlight w:val="white"/>
            <w:lang w:val="en-GB"/>
          </w:rPr>
          <w:t>text</w:t>
        </w:r>
        <w:r w:rsidRPr="00E37648">
          <w:rPr>
            <w:color w:val="FF0000"/>
            <w:highlight w:val="white"/>
            <w:lang w:val="en-GB"/>
          </w:rPr>
          <w:t xml:space="preserve"> ID</w:t>
        </w:r>
        <w:r w:rsidRPr="00E37648">
          <w:rPr>
            <w:color w:val="0000FF"/>
            <w:highlight w:val="white"/>
            <w:lang w:val="en-GB"/>
          </w:rPr>
          <w:t>=</w:t>
        </w:r>
      </w:ins>
      <w:ins w:id="2330" w:author="Tuomainen Mika" w:date="2014-04-11T15:39:00Z">
        <w:r w:rsidR="00E3633F">
          <w:rPr>
            <w:color w:val="0000FF"/>
            <w:highlight w:val="white"/>
            <w:lang w:val="en-GB"/>
          </w:rPr>
          <w:t xml:space="preserve"> </w:t>
        </w:r>
      </w:ins>
      <w:ins w:id="2331" w:author="Tuomainen Mika" w:date="2014-04-04T00:04:00Z">
        <w:r w:rsidRPr="00E37648">
          <w:rPr>
            <w:color w:val="0000FF"/>
            <w:highlight w:val="white"/>
            <w:lang w:val="en-GB"/>
          </w:rPr>
          <w:t>"</w:t>
        </w:r>
        <w:r w:rsidRPr="00E37648">
          <w:rPr>
            <w:highlight w:val="white"/>
            <w:lang w:val="en-GB"/>
          </w:rPr>
          <w:t>OID1.2.246.10.1234567.14.2009.123.1111.1.18</w:t>
        </w:r>
        <w:r w:rsidRPr="00E37648">
          <w:rPr>
            <w:color w:val="0000FF"/>
            <w:highlight w:val="white"/>
            <w:lang w:val="en-GB"/>
          </w:rPr>
          <w:t>"&gt;</w:t>
        </w:r>
      </w:ins>
    </w:p>
    <w:p w:rsidR="00A249B4" w:rsidRDefault="00A249B4">
      <w:pPr>
        <w:jc w:val="left"/>
        <w:rPr>
          <w:ins w:id="2332" w:author="Tuomainen Mika" w:date="2014-04-04T00:04:00Z"/>
          <w:highlight w:val="white"/>
        </w:rPr>
        <w:pPrChange w:id="2333" w:author="Tuomainen Mika" w:date="2014-04-11T15:39:00Z">
          <w:pPr/>
        </w:pPrChange>
      </w:pPr>
      <w:ins w:id="2334" w:author="Tuomainen Mika" w:date="2014-04-04T00:04:00Z">
        <w:r w:rsidRPr="00E37648">
          <w:rPr>
            <w:highlight w:val="white"/>
            <w:lang w:val="en-GB"/>
          </w:rPr>
          <w:tab/>
        </w:r>
        <w:r w:rsidRPr="00E37648">
          <w:rPr>
            <w:highlight w:val="white"/>
            <w:lang w:val="en-GB"/>
          </w:rPr>
          <w:tab/>
        </w:r>
        <w:r w:rsidRPr="00E37648">
          <w:rPr>
            <w:highlight w:val="white"/>
            <w:lang w:val="en-GB"/>
          </w:rPr>
          <w:tab/>
        </w:r>
        <w:r w:rsidRPr="00E37648">
          <w:rPr>
            <w:highlight w:val="white"/>
            <w:lang w:val="en-GB"/>
          </w:rPr>
          <w:tab/>
        </w:r>
      </w:ins>
      <w:ins w:id="2335" w:author="Tuomainen Mika" w:date="2014-04-11T15:39:00Z">
        <w:r w:rsidR="00E3633F">
          <w:rPr>
            <w:highlight w:val="white"/>
            <w:lang w:val="en-GB"/>
          </w:rPr>
          <w:tab/>
        </w:r>
      </w:ins>
      <w:ins w:id="2336" w:author="Tuomainen Mika" w:date="2014-04-04T00:04:00Z">
        <w:r>
          <w:rPr>
            <w:color w:val="0000FF"/>
            <w:highlight w:val="white"/>
          </w:rPr>
          <w:t>&lt;</w:t>
        </w:r>
        <w:r>
          <w:rPr>
            <w:color w:val="800000"/>
            <w:highlight w:val="white"/>
          </w:rPr>
          <w:t>paragraph</w:t>
        </w:r>
        <w:r>
          <w:rPr>
            <w:color w:val="0000FF"/>
            <w:highlight w:val="white"/>
          </w:rPr>
          <w:t>&gt;</w:t>
        </w:r>
        <w:r>
          <w:rPr>
            <w:highlight w:val="white"/>
          </w:rPr>
          <w:t>Kipua oikeassa polvessa.</w:t>
        </w:r>
        <w:r>
          <w:rPr>
            <w:color w:val="0000FF"/>
            <w:highlight w:val="white"/>
          </w:rPr>
          <w:t>&lt;/</w:t>
        </w:r>
        <w:r>
          <w:rPr>
            <w:color w:val="800000"/>
            <w:highlight w:val="white"/>
          </w:rPr>
          <w:t>paragraph</w:t>
        </w:r>
        <w:r>
          <w:rPr>
            <w:color w:val="0000FF"/>
            <w:highlight w:val="white"/>
          </w:rPr>
          <w:t>&gt;</w:t>
        </w:r>
      </w:ins>
    </w:p>
    <w:p w:rsidR="00A249B4" w:rsidRDefault="00A249B4">
      <w:pPr>
        <w:jc w:val="left"/>
        <w:rPr>
          <w:ins w:id="2337" w:author="Tuomainen Mika" w:date="2014-04-04T00:04:00Z"/>
          <w:highlight w:val="white"/>
        </w:rPr>
        <w:pPrChange w:id="2338" w:author="Tuomainen Mika" w:date="2014-04-11T15:39:00Z">
          <w:pPr/>
        </w:pPrChange>
      </w:pPr>
      <w:ins w:id="2339" w:author="Tuomainen Mika" w:date="2014-04-04T00:04:00Z">
        <w:r>
          <w:rPr>
            <w:highlight w:val="white"/>
          </w:rPr>
          <w:tab/>
        </w:r>
        <w:r>
          <w:rPr>
            <w:highlight w:val="white"/>
          </w:rPr>
          <w:tab/>
        </w:r>
        <w:r>
          <w:rPr>
            <w:highlight w:val="white"/>
          </w:rPr>
          <w:tab/>
        </w:r>
      </w:ins>
      <w:ins w:id="2340" w:author="Tuomainen Mika" w:date="2014-04-11T15:39:00Z">
        <w:r w:rsidR="00E3633F">
          <w:rPr>
            <w:highlight w:val="white"/>
          </w:rPr>
          <w:tab/>
        </w:r>
      </w:ins>
      <w:ins w:id="2341" w:author="Tuomainen Mika" w:date="2014-04-04T00:04:00Z">
        <w:r>
          <w:rPr>
            <w:color w:val="0000FF"/>
            <w:highlight w:val="white"/>
          </w:rPr>
          <w:t>&lt;/</w:t>
        </w:r>
        <w:r>
          <w:rPr>
            <w:color w:val="800000"/>
            <w:highlight w:val="white"/>
          </w:rPr>
          <w:t>text</w:t>
        </w:r>
        <w:r>
          <w:rPr>
            <w:color w:val="0000FF"/>
            <w:highlight w:val="white"/>
          </w:rPr>
          <w:t>&gt;</w:t>
        </w:r>
      </w:ins>
    </w:p>
    <w:p w:rsidR="00A249B4" w:rsidRDefault="00A249B4">
      <w:pPr>
        <w:jc w:val="left"/>
        <w:rPr>
          <w:ins w:id="2342" w:author="Tuomainen Mika" w:date="2014-04-04T00:04:00Z"/>
          <w:color w:val="000000"/>
          <w:highlight w:val="white"/>
        </w:rPr>
        <w:pPrChange w:id="2343" w:author="Tuomainen Mika" w:date="2014-04-11T15:39:00Z">
          <w:pPr/>
        </w:pPrChange>
      </w:pPr>
      <w:ins w:id="2344" w:author="Tuomainen Mika" w:date="2014-04-04T00:04:00Z">
        <w:r>
          <w:rPr>
            <w:color w:val="000000"/>
            <w:highlight w:val="white"/>
          </w:rPr>
          <w:tab/>
        </w:r>
        <w:r>
          <w:rPr>
            <w:color w:val="000000"/>
            <w:highlight w:val="white"/>
          </w:rPr>
          <w:tab/>
        </w:r>
      </w:ins>
      <w:ins w:id="2345" w:author="Tuomainen Mika" w:date="2014-04-11T15:39:00Z">
        <w:r w:rsidR="00E3633F">
          <w:rPr>
            <w:color w:val="000000"/>
            <w:highlight w:val="white"/>
          </w:rPr>
          <w:tab/>
        </w:r>
      </w:ins>
      <w:ins w:id="2346" w:author="Tuomainen Mika" w:date="2014-04-04T00:04:00Z">
        <w:r>
          <w:rPr>
            <w:color w:val="0000FF"/>
            <w:highlight w:val="white"/>
          </w:rPr>
          <w:t>&lt;/</w:t>
        </w:r>
        <w:r>
          <w:rPr>
            <w:highlight w:val="white"/>
          </w:rPr>
          <w:t>section</w:t>
        </w:r>
        <w:r>
          <w:rPr>
            <w:color w:val="0000FF"/>
            <w:highlight w:val="white"/>
          </w:rPr>
          <w:t>&gt;</w:t>
        </w:r>
      </w:ins>
    </w:p>
    <w:p w:rsidR="00A249B4" w:rsidRDefault="00A249B4">
      <w:pPr>
        <w:jc w:val="left"/>
        <w:rPr>
          <w:ins w:id="2347" w:author="Tuomainen Mika" w:date="2014-04-04T00:04:00Z"/>
          <w:color w:val="0000FF"/>
        </w:rPr>
        <w:pPrChange w:id="2348" w:author="Tuomainen Mika" w:date="2014-04-11T15:39:00Z">
          <w:pPr/>
        </w:pPrChange>
      </w:pPr>
      <w:ins w:id="2349" w:author="Tuomainen Mika" w:date="2014-04-04T00:04:00Z">
        <w:r>
          <w:rPr>
            <w:color w:val="000000"/>
            <w:highlight w:val="white"/>
          </w:rPr>
          <w:tab/>
        </w:r>
        <w:r>
          <w:rPr>
            <w:color w:val="000000"/>
            <w:highlight w:val="white"/>
          </w:rPr>
          <w:tab/>
        </w:r>
        <w:r>
          <w:rPr>
            <w:color w:val="0000FF"/>
            <w:highlight w:val="white"/>
          </w:rPr>
          <w:t>&lt;/</w:t>
        </w:r>
        <w:r>
          <w:rPr>
            <w:highlight w:val="white"/>
          </w:rPr>
          <w:t>component</w:t>
        </w:r>
        <w:r>
          <w:rPr>
            <w:color w:val="0000FF"/>
            <w:highlight w:val="white"/>
          </w:rPr>
          <w:t>&gt;</w:t>
        </w:r>
      </w:ins>
    </w:p>
    <w:p w:rsidR="00A249B4" w:rsidRDefault="00A249B4">
      <w:pPr>
        <w:jc w:val="left"/>
        <w:rPr>
          <w:ins w:id="2350" w:author="Tuomainen Mika" w:date="2014-04-04T00:04:00Z"/>
          <w:color w:val="0000FF"/>
        </w:rPr>
        <w:pPrChange w:id="2351" w:author="Tuomainen Mika" w:date="2014-04-11T15:39:00Z">
          <w:pPr/>
        </w:pPrChange>
      </w:pPr>
    </w:p>
    <w:p w:rsidR="00A249B4" w:rsidRDefault="00A249B4" w:rsidP="00A249B4">
      <w:pPr>
        <w:pStyle w:val="Otsikko3"/>
        <w:jc w:val="left"/>
        <w:rPr>
          <w:ins w:id="2352" w:author="Tuomainen Mika" w:date="2014-04-04T00:05:00Z"/>
        </w:rPr>
      </w:pPr>
      <w:bookmarkStart w:id="2353" w:name="_Toc366676116"/>
      <w:bookmarkStart w:id="2354" w:name="_Toc384989349"/>
      <w:ins w:id="2355" w:author="Tuomainen Mika" w:date="2014-04-04T00:05:00Z">
        <w:r>
          <w:t>Lähetteen palauttamisen syy</w:t>
        </w:r>
        <w:bookmarkEnd w:id="2353"/>
        <w:bookmarkEnd w:id="2354"/>
      </w:ins>
    </w:p>
    <w:p w:rsidR="00A249B4" w:rsidRDefault="00A249B4" w:rsidP="00A249B4">
      <w:pPr>
        <w:rPr>
          <w:ins w:id="2356" w:author="Tuomainen Mika" w:date="2014-04-04T00:05:00Z"/>
        </w:rPr>
      </w:pPr>
    </w:p>
    <w:p w:rsidR="00A249B4" w:rsidRDefault="00A249B4" w:rsidP="00A249B4">
      <w:pPr>
        <w:rPr>
          <w:ins w:id="2357" w:author="Tuomainen Mika" w:date="2014-04-04T00:05:00Z"/>
        </w:rPr>
      </w:pPr>
      <w:ins w:id="2358" w:author="Tuomainen Mika" w:date="2014-04-04T00:05:00Z">
        <w:r>
          <w:t>Tämä otsikko sijoitetaan hoitoprosessin vaihekoodin 11 (Tulotilanne) alle.</w:t>
        </w:r>
      </w:ins>
    </w:p>
    <w:p w:rsidR="00A249B4" w:rsidRDefault="00A249B4" w:rsidP="00A249B4">
      <w:pPr>
        <w:rPr>
          <w:ins w:id="2359" w:author="Tuomainen Mika" w:date="2014-04-04T00:05:00Z"/>
        </w:rPr>
      </w:pPr>
    </w:p>
    <w:p w:rsidR="00A249B4" w:rsidRDefault="00A249B4" w:rsidP="00A249B4">
      <w:pPr>
        <w:rPr>
          <w:ins w:id="2360" w:author="Tuomainen Mika" w:date="2014-04-04T00:05:00Z"/>
        </w:rPr>
      </w:pPr>
      <w:ins w:id="2361" w:author="Tuomainen Mika" w:date="2014-04-04T00:05:00Z">
        <w:r>
          <w:t>Lähetteen palauttamisen syy:</w:t>
        </w:r>
        <w:r>
          <w:tab/>
          <w:t>otsikkokoodi: 4</w:t>
        </w:r>
        <w:r>
          <w:tab/>
        </w:r>
        <w:r>
          <w:tab/>
          <w:t>otsikkokoodisto (</w:t>
        </w:r>
        <w:r w:rsidRPr="009C17C5">
          <w:t>1.2.246.537.6.40182.2009</w:t>
        </w:r>
        <w:r>
          <w:t xml:space="preserve">)  </w:t>
        </w:r>
      </w:ins>
    </w:p>
    <w:p w:rsidR="00A249B4" w:rsidRDefault="00A249B4" w:rsidP="00A249B4">
      <w:pPr>
        <w:rPr>
          <w:ins w:id="2362" w:author="Tuomainen Mika" w:date="2014-04-04T00:05:00Z"/>
        </w:rPr>
      </w:pPr>
    </w:p>
    <w:p w:rsidR="00A249B4" w:rsidRDefault="00A249B4" w:rsidP="00A249B4">
      <w:pPr>
        <w:rPr>
          <w:ins w:id="2363" w:author="Tuomainen Mika" w:date="2014-04-04T00:05:00Z"/>
        </w:rPr>
      </w:pPr>
      <w:ins w:id="2364" w:author="Tuomainen Mika" w:date="2014-04-04T00:05:00Z">
        <w:r w:rsidRPr="009C17C5">
          <w:t>Ilmaistaan ettei potilasta oteta hoitoon</w:t>
        </w:r>
        <w:r>
          <w:t>. Lähetteen palauttamisen syy tulee tekstinä.</w:t>
        </w:r>
      </w:ins>
    </w:p>
    <w:p w:rsidR="00A249B4" w:rsidRDefault="00A249B4" w:rsidP="00A249B4">
      <w:pPr>
        <w:rPr>
          <w:ins w:id="2365" w:author="Tuomainen Mika" w:date="2014-04-04T00:05:00Z"/>
        </w:rPr>
      </w:pPr>
    </w:p>
    <w:p w:rsidR="00A249B4" w:rsidRDefault="00A249B4" w:rsidP="00A249B4">
      <w:pPr>
        <w:pStyle w:val="Otsikko3"/>
        <w:jc w:val="left"/>
        <w:rPr>
          <w:ins w:id="2366" w:author="Tuomainen Mika" w:date="2014-04-04T00:05:00Z"/>
        </w:rPr>
      </w:pPr>
      <w:bookmarkStart w:id="2367" w:name="_Toc366676117"/>
      <w:bookmarkStart w:id="2368" w:name="_Toc384989350"/>
      <w:ins w:id="2369" w:author="Tuomainen Mika" w:date="2014-04-04T00:05:00Z">
        <w:r>
          <w:lastRenderedPageBreak/>
          <w:t>Informointi</w:t>
        </w:r>
        <w:bookmarkEnd w:id="2367"/>
        <w:bookmarkEnd w:id="2368"/>
      </w:ins>
    </w:p>
    <w:p w:rsidR="00A249B4" w:rsidRDefault="00A249B4" w:rsidP="00A249B4">
      <w:pPr>
        <w:rPr>
          <w:ins w:id="2370" w:author="Tuomainen Mika" w:date="2014-04-04T00:05:00Z"/>
        </w:rPr>
      </w:pPr>
    </w:p>
    <w:p w:rsidR="00A249B4" w:rsidRDefault="00A249B4" w:rsidP="00A249B4">
      <w:pPr>
        <w:rPr>
          <w:ins w:id="2371" w:author="Tuomainen Mika" w:date="2014-04-04T00:05:00Z"/>
        </w:rPr>
      </w:pPr>
      <w:ins w:id="2372" w:author="Tuomainen Mika" w:date="2014-04-04T00:05:00Z">
        <w:r>
          <w:t>Tämä otsikko sijoitetaan hoitoprosessin vaihekoodin 11 (Tulotilanne) alle.</w:t>
        </w:r>
      </w:ins>
    </w:p>
    <w:p w:rsidR="00A249B4" w:rsidRDefault="00A249B4" w:rsidP="00A249B4">
      <w:pPr>
        <w:rPr>
          <w:ins w:id="2373" w:author="Tuomainen Mika" w:date="2014-04-04T00:05:00Z"/>
        </w:rPr>
      </w:pPr>
    </w:p>
    <w:p w:rsidR="00A249B4" w:rsidRDefault="00A249B4" w:rsidP="00A249B4">
      <w:pPr>
        <w:rPr>
          <w:ins w:id="2374" w:author="Tuomainen Mika" w:date="2014-04-04T00:05:00Z"/>
        </w:rPr>
      </w:pPr>
      <w:ins w:id="2375" w:author="Tuomainen Mika" w:date="2014-04-04T00:05:00Z">
        <w:r>
          <w:t>Informointi:</w:t>
        </w:r>
        <w:r>
          <w:tab/>
          <w:t>otsikkokoodi: 5</w:t>
        </w:r>
        <w:r>
          <w:tab/>
        </w:r>
        <w:r>
          <w:tab/>
          <w:t>otsikkokoodisto (</w:t>
        </w:r>
        <w:r w:rsidRPr="00DD08B4">
          <w:t>1.2.246.537.6.40182.2009</w:t>
        </w:r>
        <w:r>
          <w:t xml:space="preserve">)  </w:t>
        </w:r>
      </w:ins>
    </w:p>
    <w:p w:rsidR="00A249B4" w:rsidRDefault="00A249B4" w:rsidP="00A249B4">
      <w:pPr>
        <w:rPr>
          <w:ins w:id="2376" w:author="Tuomainen Mika" w:date="2014-04-04T00:05:00Z"/>
        </w:rPr>
      </w:pPr>
    </w:p>
    <w:p w:rsidR="00A249B4" w:rsidRDefault="00A249B4" w:rsidP="00A249B4">
      <w:pPr>
        <w:rPr>
          <w:ins w:id="2377" w:author="Tuomainen Mika" w:date="2014-04-04T00:05:00Z"/>
        </w:rPr>
      </w:pPr>
      <w:ins w:id="2378" w:author="Tuomainen Mika" w:date="2014-04-04T00:05:00Z">
        <w:r>
          <w:t>Seuraavaksi käydään läpi tämän otsikon alle tulevat tietokentät.</w:t>
        </w:r>
      </w:ins>
    </w:p>
    <w:p w:rsidR="00A249B4" w:rsidRDefault="00A249B4" w:rsidP="00A249B4">
      <w:pPr>
        <w:rPr>
          <w:ins w:id="2379" w:author="Tuomainen Mika" w:date="2014-04-04T00:05:00Z"/>
        </w:rPr>
      </w:pPr>
      <w:ins w:id="2380" w:author="Tuomainen Mika" w:date="2014-04-04T00:05:00Z">
        <w:r>
          <w:t xml:space="preserve"> </w:t>
        </w:r>
      </w:ins>
    </w:p>
    <w:p w:rsidR="00A249B4" w:rsidRDefault="00A249B4" w:rsidP="00A249B4">
      <w:pPr>
        <w:rPr>
          <w:ins w:id="2381" w:author="Tuomainen Mika" w:date="2014-04-04T00:05:00Z"/>
        </w:rPr>
      </w:pPr>
    </w:p>
    <w:p w:rsidR="00A249B4" w:rsidRDefault="00A249B4" w:rsidP="00A249B4">
      <w:pPr>
        <w:pStyle w:val="Otsikko4"/>
        <w:jc w:val="left"/>
        <w:rPr>
          <w:ins w:id="2382" w:author="Tuomainen Mika" w:date="2014-04-04T00:05:00Z"/>
        </w:rPr>
      </w:pPr>
      <w:bookmarkStart w:id="2383" w:name="_Toc366676118"/>
      <w:ins w:id="2384" w:author="Tuomainen Mika" w:date="2014-04-04T00:05:00Z">
        <w:r>
          <w:t>Ajanvarauksesta ilmoittaminen</w:t>
        </w:r>
        <w:bookmarkEnd w:id="2383"/>
      </w:ins>
    </w:p>
    <w:p w:rsidR="00A249B4" w:rsidRDefault="00A249B4" w:rsidP="00A249B4">
      <w:pPr>
        <w:rPr>
          <w:ins w:id="2385" w:author="Tuomainen Mika" w:date="2014-04-04T00:05:00Z"/>
        </w:rPr>
      </w:pPr>
    </w:p>
    <w:p w:rsidR="00A249B4" w:rsidRDefault="00A249B4" w:rsidP="00A249B4">
      <w:pPr>
        <w:rPr>
          <w:ins w:id="2386" w:author="Tuomainen Mika" w:date="2014-04-04T00:05:00Z"/>
        </w:rPr>
      </w:pPr>
      <w:ins w:id="2387" w:author="Tuomainen Mika" w:date="2014-04-04T00:05:00Z">
        <w:r>
          <w:t>Ajanvarauksesta ilmoittaminen:</w:t>
        </w:r>
        <w:r>
          <w:tab/>
          <w:t>kenttäkoodi: 12</w:t>
        </w:r>
        <w:r>
          <w:tab/>
        </w:r>
        <w:r>
          <w:tab/>
          <w:t xml:space="preserve">koodisto: 1.2.246.537.6.12.2002.124 </w:t>
        </w:r>
      </w:ins>
    </w:p>
    <w:p w:rsidR="00A249B4" w:rsidRDefault="00A249B4" w:rsidP="00A249B4">
      <w:pPr>
        <w:rPr>
          <w:ins w:id="2388" w:author="Tuomainen Mika" w:date="2014-04-04T00:05:00Z"/>
        </w:rPr>
      </w:pPr>
    </w:p>
    <w:p w:rsidR="00A249B4" w:rsidRDefault="00A249B4" w:rsidP="00A249B4">
      <w:pPr>
        <w:rPr>
          <w:ins w:id="2389" w:author="Tuomainen Mika" w:date="2014-04-04T00:05:00Z"/>
        </w:rPr>
      </w:pPr>
      <w:ins w:id="2390" w:author="Tuomainen Mika" w:date="2014-04-04T00:05:00Z">
        <w:r>
          <w:t>Informointitapa (puhelimitse, kirjeitse) saadaan koodistosta 1.2.246.537.5.40008.2003. Informointitapa ilmoitetaan value-elementissä tietotyypillä CD.</w:t>
        </w:r>
      </w:ins>
    </w:p>
    <w:p w:rsidR="00A249B4" w:rsidRDefault="00A249B4" w:rsidP="00A249B4">
      <w:pPr>
        <w:rPr>
          <w:ins w:id="2391" w:author="Tuomainen Mika" w:date="2014-04-04T00:05:00Z"/>
        </w:rPr>
      </w:pPr>
    </w:p>
    <w:p w:rsidR="00A249B4" w:rsidRDefault="00A249B4" w:rsidP="00A249B4">
      <w:pPr>
        <w:rPr>
          <w:ins w:id="2392" w:author="Tuomainen Mika" w:date="2014-04-04T00:05:00Z"/>
        </w:rPr>
      </w:pPr>
      <w:ins w:id="2393" w:author="Tuomainen Mika" w:date="2014-04-04T00:05:00Z">
        <w:r>
          <w:t>Ajanvarausilmoituksen kohde ilmoitetaan elementissä &lt;particpant1&gt;&lt;particapntRole&gt;&lt;id&gt; OID-tunnuksella. Sama OID-tunnus esiintyy henkilötietolomakkeessa potilaan yhteystietojen kohdalla. Elementillä code ilmoitetaan tarkemmin ajanvarausilmoituksen kohde koodistolla 1.2.246.537.5.40009.2003 (asiakas, lähetteen lähettäjä, isä, äiti, koulu, päiväkoti, työnantaja, yhteyshenkilö).</w:t>
        </w:r>
      </w:ins>
    </w:p>
    <w:p w:rsidR="00A249B4" w:rsidRDefault="00A249B4" w:rsidP="00A249B4">
      <w:pPr>
        <w:rPr>
          <w:ins w:id="2394" w:author="Tuomainen Mika" w:date="2014-04-04T00:05:00Z"/>
        </w:rPr>
      </w:pPr>
    </w:p>
    <w:p w:rsidR="00A249B4" w:rsidRDefault="00A249B4" w:rsidP="00A249B4">
      <w:pPr>
        <w:rPr>
          <w:ins w:id="2395" w:author="Tuomainen Mika" w:date="2014-04-04T00:05:00Z"/>
        </w:rPr>
      </w:pPr>
      <w:ins w:id="2396" w:author="Tuomainen Mika" w:date="2014-04-04T00:05:00Z">
        <w:r>
          <w:t>entry-rakennetta toistetaan riittävä määrä, jotta ajanvarausilmoitus saadaan kaikille halutuille osapuolille.</w:t>
        </w:r>
      </w:ins>
    </w:p>
    <w:p w:rsidR="00A249B4" w:rsidRDefault="00A249B4" w:rsidP="00A249B4">
      <w:pPr>
        <w:rPr>
          <w:ins w:id="2397" w:author="Tuomainen Mika" w:date="2014-04-04T00:05:00Z"/>
        </w:rPr>
      </w:pPr>
    </w:p>
    <w:p w:rsidR="00A249B4" w:rsidRPr="00CE46AC" w:rsidRDefault="00A249B4" w:rsidP="00A249B4">
      <w:pPr>
        <w:rPr>
          <w:ins w:id="2398" w:author="Tuomainen Mika" w:date="2014-04-04T00:05:00Z"/>
          <w:color w:val="000000"/>
          <w:highlight w:val="white"/>
          <w:lang w:val="en-US"/>
        </w:rPr>
      </w:pPr>
      <w:ins w:id="2399" w:author="Tuomainen Mika" w:date="2014-04-04T00:05: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CE46AC" w:rsidRDefault="00A249B4" w:rsidP="00A249B4">
      <w:pPr>
        <w:rPr>
          <w:ins w:id="2400" w:author="Tuomainen Mika" w:date="2014-04-04T00:05:00Z"/>
          <w:color w:val="000000"/>
          <w:highlight w:val="white"/>
          <w:lang w:val="en-US"/>
        </w:rPr>
      </w:pPr>
      <w:ins w:id="2401"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CE46AC" w:rsidRDefault="00A249B4" w:rsidP="00A249B4">
      <w:pPr>
        <w:rPr>
          <w:ins w:id="2402" w:author="Tuomainen Mika" w:date="2014-04-04T00:05:00Z"/>
          <w:highlight w:val="white"/>
          <w:lang w:val="en-US"/>
        </w:rPr>
      </w:pPr>
      <w:ins w:id="2403" w:author="Tuomainen Mika" w:date="2014-04-04T00:05:00Z">
        <w:r w:rsidRPr="0038571B">
          <w:rPr>
            <w:highlight w:val="white"/>
            <w:lang w:val="en-US"/>
          </w:rPr>
          <w:lastRenderedPageBreak/>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12</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CE46AC" w:rsidRDefault="00A249B4" w:rsidP="00A249B4">
      <w:pPr>
        <w:rPr>
          <w:ins w:id="2404" w:author="Tuomainen Mika" w:date="2014-04-04T00:05:00Z"/>
          <w:color w:val="000000"/>
          <w:highlight w:val="white"/>
          <w:lang w:val="en-US"/>
        </w:rPr>
      </w:pPr>
      <w:ins w:id="2405" w:author="Tuomainen Mika" w:date="2014-04-04T00:05:00Z">
        <w:r w:rsidRPr="0038571B">
          <w:rPr>
            <w:color w:val="000000"/>
            <w:highlight w:val="white"/>
            <w:lang w:val="en-US"/>
          </w:rPr>
          <w:tab/>
        </w:r>
        <w:r>
          <w:rPr>
            <w:highlight w:val="white"/>
            <w:lang w:val="en-US"/>
          </w:rPr>
          <w:t>&lt;effectiveTime value=“200309300945”/&gt;</w:t>
        </w:r>
      </w:ins>
    </w:p>
    <w:p w:rsidR="00A249B4" w:rsidRPr="00CE46AC" w:rsidRDefault="00A249B4" w:rsidP="00A249B4">
      <w:pPr>
        <w:rPr>
          <w:ins w:id="2406" w:author="Tuomainen Mika" w:date="2014-04-04T00:05:00Z"/>
          <w:highlight w:val="white"/>
          <w:lang w:val="en-US"/>
        </w:rPr>
      </w:pPr>
      <w:ins w:id="2407"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xsi:type</w:t>
        </w:r>
        <w:r w:rsidRPr="0038571B">
          <w:rPr>
            <w:color w:val="0000FF"/>
            <w:highlight w:val="white"/>
            <w:lang w:val="en-US"/>
          </w:rPr>
          <w:t>="</w:t>
        </w:r>
        <w:r w:rsidRPr="0038571B">
          <w:rPr>
            <w:highlight w:val="white"/>
            <w:lang w:val="en-US"/>
          </w:rPr>
          <w:t>CD</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PUH</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1.2.246.537.5.40008.2003</w:t>
        </w:r>
        <w:r w:rsidRPr="0038571B">
          <w:rPr>
            <w:color w:val="0000FF"/>
            <w:highlight w:val="white"/>
            <w:lang w:val="en-US"/>
          </w:rPr>
          <w:t>"/&gt;</w:t>
        </w:r>
      </w:ins>
    </w:p>
    <w:p w:rsidR="00A249B4" w:rsidRPr="00C22482" w:rsidRDefault="00A249B4" w:rsidP="00A249B4">
      <w:pPr>
        <w:rPr>
          <w:ins w:id="2408" w:author="Tuomainen Mika" w:date="2014-04-04T00:05:00Z"/>
          <w:color w:val="000000"/>
          <w:highlight w:val="white"/>
          <w:lang w:val="pt-BR"/>
        </w:rPr>
      </w:pPr>
      <w:ins w:id="2409" w:author="Tuomainen Mika" w:date="2014-04-04T00:05:00Z">
        <w:r w:rsidRPr="0038571B">
          <w:rPr>
            <w:color w:val="000000"/>
            <w:highlight w:val="white"/>
            <w:lang w:val="en-US"/>
          </w:rPr>
          <w:tab/>
        </w:r>
        <w:r w:rsidRPr="00C22482">
          <w:rPr>
            <w:color w:val="0000FF"/>
            <w:highlight w:val="white"/>
            <w:lang w:val="pt-BR"/>
          </w:rPr>
          <w:t>&lt;</w:t>
        </w:r>
        <w:r w:rsidRPr="00C22482">
          <w:rPr>
            <w:highlight w:val="white"/>
            <w:lang w:val="pt-BR"/>
          </w:rPr>
          <w:t>participant</w:t>
        </w:r>
        <w:r w:rsidRPr="00C22482">
          <w:rPr>
            <w:color w:val="FF0000"/>
            <w:highlight w:val="white"/>
            <w:lang w:val="pt-BR"/>
          </w:rPr>
          <w:t xml:space="preserve"> typeCode</w:t>
        </w:r>
        <w:r w:rsidRPr="00C22482">
          <w:rPr>
            <w:color w:val="0000FF"/>
            <w:highlight w:val="white"/>
            <w:lang w:val="pt-BR"/>
          </w:rPr>
          <w:t>="</w:t>
        </w:r>
        <w:r w:rsidRPr="00C22482">
          <w:rPr>
            <w:color w:val="000000"/>
            <w:highlight w:val="white"/>
            <w:lang w:val="pt-BR"/>
          </w:rPr>
          <w:t>PRCP</w:t>
        </w:r>
        <w:r w:rsidRPr="00C22482">
          <w:rPr>
            <w:color w:val="0000FF"/>
            <w:highlight w:val="white"/>
            <w:lang w:val="pt-BR"/>
          </w:rPr>
          <w:t>"&gt;</w:t>
        </w:r>
      </w:ins>
    </w:p>
    <w:p w:rsidR="00A249B4" w:rsidRPr="00C22482" w:rsidRDefault="00A249B4" w:rsidP="00A249B4">
      <w:pPr>
        <w:rPr>
          <w:ins w:id="2410" w:author="Tuomainen Mika" w:date="2014-04-04T00:05:00Z"/>
          <w:color w:val="000000"/>
          <w:highlight w:val="white"/>
          <w:lang w:val="pt-BR"/>
        </w:rPr>
      </w:pPr>
      <w:ins w:id="2411" w:author="Tuomainen Mika" w:date="2014-04-04T00:05:00Z">
        <w:r w:rsidRPr="00C22482">
          <w:rPr>
            <w:color w:val="000000"/>
            <w:highlight w:val="white"/>
            <w:lang w:val="pt-BR"/>
          </w:rPr>
          <w:tab/>
        </w:r>
        <w:r w:rsidRPr="00C22482">
          <w:rPr>
            <w:color w:val="0000FF"/>
            <w:highlight w:val="white"/>
            <w:lang w:val="pt-BR"/>
          </w:rPr>
          <w:t>&lt;</w:t>
        </w:r>
        <w:r w:rsidRPr="00C22482">
          <w:rPr>
            <w:highlight w:val="white"/>
            <w:lang w:val="pt-BR"/>
          </w:rPr>
          <w:t>participantRole</w:t>
        </w:r>
        <w:r w:rsidRPr="00C22482">
          <w:rPr>
            <w:color w:val="FF0000"/>
            <w:highlight w:val="white"/>
            <w:lang w:val="pt-BR"/>
          </w:rPr>
          <w:t xml:space="preserve"> classCode</w:t>
        </w:r>
        <w:r w:rsidRPr="00C22482">
          <w:rPr>
            <w:color w:val="0000FF"/>
            <w:highlight w:val="white"/>
            <w:lang w:val="pt-BR"/>
          </w:rPr>
          <w:t>="</w:t>
        </w:r>
        <w:r w:rsidRPr="00C22482">
          <w:rPr>
            <w:color w:val="000000"/>
            <w:highlight w:val="white"/>
            <w:lang w:val="pt-BR"/>
          </w:rPr>
          <w:t>CON</w:t>
        </w:r>
        <w:r w:rsidRPr="00C22482">
          <w:rPr>
            <w:color w:val="0000FF"/>
            <w:highlight w:val="white"/>
            <w:lang w:val="pt-BR"/>
          </w:rPr>
          <w:t>"&gt;</w:t>
        </w:r>
      </w:ins>
    </w:p>
    <w:p w:rsidR="00A249B4" w:rsidRPr="009E385C" w:rsidRDefault="00A249B4" w:rsidP="00A249B4">
      <w:pPr>
        <w:rPr>
          <w:ins w:id="2412" w:author="Tuomainen Mika" w:date="2014-04-04T00:05:00Z"/>
          <w:color w:val="000000"/>
          <w:highlight w:val="white"/>
          <w:lang w:val="en-US"/>
        </w:rPr>
      </w:pPr>
      <w:ins w:id="2413" w:author="Tuomainen Mika" w:date="2014-04-04T00:05:00Z">
        <w:r w:rsidRPr="00C22482">
          <w:rPr>
            <w:color w:val="000000"/>
            <w:highlight w:val="white"/>
            <w:lang w:val="pt-BR"/>
          </w:rPr>
          <w:tab/>
        </w:r>
        <w:r w:rsidRPr="0038571B">
          <w:rPr>
            <w:color w:val="0000FF"/>
            <w:highlight w:val="white"/>
            <w:lang w:val="en-US"/>
          </w:rPr>
          <w:t>&lt;</w:t>
        </w:r>
        <w:r w:rsidRPr="0038571B">
          <w:rPr>
            <w:color w:val="800000"/>
            <w:highlight w:val="white"/>
            <w:lang w:val="en-US"/>
          </w:rPr>
          <w:t>id</w:t>
        </w:r>
        <w:r w:rsidRPr="0038571B">
          <w:rPr>
            <w:highlight w:val="white"/>
            <w:lang w:val="en-US"/>
          </w:rPr>
          <w:t xml:space="preserve"> root</w:t>
        </w:r>
        <w:r w:rsidRPr="0038571B">
          <w:rPr>
            <w:color w:val="0000FF"/>
            <w:highlight w:val="white"/>
            <w:lang w:val="en-US"/>
          </w:rPr>
          <w:t>=""</w:t>
        </w:r>
        <w:r w:rsidRPr="0038571B">
          <w:rPr>
            <w:highlight w:val="white"/>
            <w:lang w:val="en-US"/>
          </w:rPr>
          <w:t xml:space="preserve"> extension</w:t>
        </w:r>
        <w:r w:rsidRPr="0038571B">
          <w:rPr>
            <w:color w:val="0000FF"/>
            <w:highlight w:val="white"/>
            <w:lang w:val="en-US"/>
          </w:rPr>
          <w:t>=""/&gt;</w:t>
        </w:r>
      </w:ins>
    </w:p>
    <w:p w:rsidR="00A249B4" w:rsidRPr="00CE46AC" w:rsidRDefault="00A249B4" w:rsidP="00A249B4">
      <w:pPr>
        <w:rPr>
          <w:ins w:id="2414" w:author="Tuomainen Mika" w:date="2014-04-04T00:05:00Z"/>
          <w:highlight w:val="white"/>
          <w:lang w:val="en-US"/>
        </w:rPr>
      </w:pPr>
      <w:ins w:id="2415"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1.2.246.537.5.40009.2003</w:t>
        </w:r>
        <w:r w:rsidRPr="0038571B">
          <w:rPr>
            <w:color w:val="0000FF"/>
            <w:highlight w:val="white"/>
            <w:lang w:val="en-US"/>
          </w:rPr>
          <w:t>"/&gt;</w:t>
        </w:r>
      </w:ins>
    </w:p>
    <w:p w:rsidR="00A249B4" w:rsidRPr="00CE46AC" w:rsidRDefault="00A249B4" w:rsidP="00A249B4">
      <w:pPr>
        <w:rPr>
          <w:ins w:id="2416" w:author="Tuomainen Mika" w:date="2014-04-04T00:05:00Z"/>
          <w:color w:val="000000"/>
          <w:highlight w:val="white"/>
          <w:lang w:val="en-US"/>
        </w:rPr>
      </w:pPr>
      <w:ins w:id="2417" w:author="Tuomainen Mika" w:date="2014-04-04T00:05:00Z">
        <w:r w:rsidRPr="0038571B">
          <w:rPr>
            <w:color w:val="000000"/>
            <w:highlight w:val="white"/>
            <w:lang w:val="en-US"/>
          </w:rPr>
          <w:tab/>
        </w:r>
        <w:r w:rsidRPr="0038571B">
          <w:rPr>
            <w:color w:val="0000FF"/>
            <w:highlight w:val="white"/>
            <w:lang w:val="en-US"/>
          </w:rPr>
          <w:t>&lt;/</w:t>
        </w:r>
        <w:r w:rsidRPr="0038571B">
          <w:rPr>
            <w:highlight w:val="white"/>
            <w:lang w:val="en-US"/>
          </w:rPr>
          <w:t>participantRole</w:t>
        </w:r>
        <w:r w:rsidRPr="0038571B">
          <w:rPr>
            <w:color w:val="0000FF"/>
            <w:highlight w:val="white"/>
            <w:lang w:val="en-US"/>
          </w:rPr>
          <w:t>&gt;</w:t>
        </w:r>
      </w:ins>
    </w:p>
    <w:p w:rsidR="00A249B4" w:rsidRPr="00CE46AC" w:rsidRDefault="00A249B4" w:rsidP="00A249B4">
      <w:pPr>
        <w:rPr>
          <w:ins w:id="2418" w:author="Tuomainen Mika" w:date="2014-04-04T00:05:00Z"/>
          <w:color w:val="000000"/>
          <w:highlight w:val="white"/>
          <w:lang w:val="en-US"/>
        </w:rPr>
      </w:pPr>
      <w:ins w:id="2419" w:author="Tuomainen Mika" w:date="2014-04-04T00:05:00Z">
        <w:r w:rsidRPr="0038571B">
          <w:rPr>
            <w:color w:val="000000"/>
            <w:highlight w:val="white"/>
            <w:lang w:val="en-US"/>
          </w:rPr>
          <w:tab/>
        </w:r>
        <w:r w:rsidRPr="0038571B">
          <w:rPr>
            <w:color w:val="0000FF"/>
            <w:highlight w:val="white"/>
            <w:lang w:val="en-US"/>
          </w:rPr>
          <w:t>&lt;/</w:t>
        </w:r>
        <w:r w:rsidRPr="0038571B">
          <w:rPr>
            <w:highlight w:val="white"/>
            <w:lang w:val="en-US"/>
          </w:rPr>
          <w:t>participant</w:t>
        </w:r>
        <w:r w:rsidRPr="0038571B">
          <w:rPr>
            <w:color w:val="0000FF"/>
            <w:highlight w:val="white"/>
            <w:lang w:val="en-US"/>
          </w:rPr>
          <w:t>&gt;</w:t>
        </w:r>
      </w:ins>
    </w:p>
    <w:p w:rsidR="00A249B4" w:rsidRDefault="00A249B4" w:rsidP="00A249B4">
      <w:pPr>
        <w:rPr>
          <w:ins w:id="2420" w:author="Tuomainen Mika" w:date="2014-04-04T00:05:00Z"/>
          <w:color w:val="000000"/>
          <w:highlight w:val="white"/>
        </w:rPr>
      </w:pPr>
      <w:ins w:id="2421" w:author="Tuomainen Mika" w:date="2014-04-04T00:05: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Default="00A249B4" w:rsidP="00A249B4">
      <w:pPr>
        <w:rPr>
          <w:ins w:id="2422" w:author="Tuomainen Mika" w:date="2014-04-04T00:05:00Z"/>
          <w:lang w:val="en-GB"/>
        </w:rPr>
      </w:pPr>
      <w:ins w:id="2423" w:author="Tuomainen Mika" w:date="2014-04-04T00:05:00Z">
        <w:r>
          <w:rPr>
            <w:color w:val="0000FF"/>
            <w:highlight w:val="white"/>
          </w:rPr>
          <w:t>&lt;/</w:t>
        </w:r>
        <w:r>
          <w:rPr>
            <w:highlight w:val="white"/>
          </w:rPr>
          <w:t>entry</w:t>
        </w:r>
        <w:r>
          <w:rPr>
            <w:color w:val="0000FF"/>
            <w:highlight w:val="white"/>
          </w:rPr>
          <w:t>&gt;</w:t>
        </w:r>
      </w:ins>
    </w:p>
    <w:p w:rsidR="00A249B4" w:rsidRDefault="00A249B4" w:rsidP="00A249B4">
      <w:pPr>
        <w:rPr>
          <w:ins w:id="2424" w:author="Tuomainen Mika" w:date="2014-04-04T00:05:00Z"/>
        </w:rPr>
      </w:pPr>
    </w:p>
    <w:p w:rsidR="00A249B4" w:rsidRDefault="00A249B4" w:rsidP="00A249B4">
      <w:pPr>
        <w:pStyle w:val="Otsikko4"/>
        <w:jc w:val="left"/>
        <w:rPr>
          <w:ins w:id="2425" w:author="Tuomainen Mika" w:date="2014-04-04T00:05:00Z"/>
        </w:rPr>
      </w:pPr>
      <w:bookmarkStart w:id="2426" w:name="_Toc366676119"/>
      <w:ins w:id="2427" w:author="Tuomainen Mika" w:date="2014-04-04T00:05:00Z">
        <w:r>
          <w:t>Sairaalassaolosta ilmoittaminen</w:t>
        </w:r>
        <w:bookmarkEnd w:id="2426"/>
        <w:r>
          <w:t xml:space="preserve"> </w:t>
        </w:r>
      </w:ins>
    </w:p>
    <w:p w:rsidR="00A249B4" w:rsidRDefault="00A249B4" w:rsidP="00A249B4">
      <w:pPr>
        <w:rPr>
          <w:ins w:id="2428" w:author="Tuomainen Mika" w:date="2014-04-04T00:05:00Z"/>
        </w:rPr>
      </w:pPr>
    </w:p>
    <w:p w:rsidR="00A249B4" w:rsidRDefault="00A249B4" w:rsidP="00A249B4">
      <w:pPr>
        <w:rPr>
          <w:ins w:id="2429" w:author="Tuomainen Mika" w:date="2014-04-04T00:05:00Z"/>
        </w:rPr>
      </w:pPr>
      <w:ins w:id="2430" w:author="Tuomainen Mika" w:date="2014-04-04T00:05:00Z">
        <w:r>
          <w:t>Sairaalassaolosta ilmoittaminen:</w:t>
        </w:r>
        <w:r>
          <w:tab/>
          <w:t>kenttäkoodi: 13</w:t>
        </w:r>
        <w:r>
          <w:tab/>
        </w:r>
        <w:r>
          <w:tab/>
          <w:t xml:space="preserve">koodisto: 1.2.246.537.6.12.2002.124 </w:t>
        </w:r>
      </w:ins>
    </w:p>
    <w:p w:rsidR="00A249B4" w:rsidRDefault="00A249B4" w:rsidP="00A249B4">
      <w:pPr>
        <w:rPr>
          <w:ins w:id="2431" w:author="Tuomainen Mika" w:date="2014-04-04T00:05:00Z"/>
        </w:rPr>
      </w:pPr>
    </w:p>
    <w:p w:rsidR="00A249B4" w:rsidRDefault="00A249B4" w:rsidP="00A249B4">
      <w:pPr>
        <w:rPr>
          <w:ins w:id="2432" w:author="Tuomainen Mika" w:date="2014-04-04T00:05:00Z"/>
        </w:rPr>
      </w:pPr>
      <w:ins w:id="2433" w:author="Tuomainen Mika" w:date="2014-04-04T00:05:00Z">
        <w:r>
          <w:t>Informoinnin tietosisällön laajuus (pelkkä sairaalassaolo vai myös syy) saadaan koodistosta 1.2.246.537.5.40010.2003. Informoinnin laajuus ilmoitetaan value-elementissä tietotyypillä CD.</w:t>
        </w:r>
      </w:ins>
    </w:p>
    <w:p w:rsidR="00A249B4" w:rsidRDefault="00A249B4" w:rsidP="00A249B4">
      <w:pPr>
        <w:rPr>
          <w:ins w:id="2434" w:author="Tuomainen Mika" w:date="2014-04-04T00:05:00Z"/>
        </w:rPr>
      </w:pPr>
    </w:p>
    <w:p w:rsidR="00A249B4" w:rsidRDefault="00A249B4" w:rsidP="00A249B4">
      <w:pPr>
        <w:rPr>
          <w:ins w:id="2435" w:author="Tuomainen Mika" w:date="2014-04-04T00:05:00Z"/>
        </w:rPr>
      </w:pPr>
      <w:ins w:id="2436" w:author="Tuomainen Mika" w:date="2014-04-04T00:05:00Z">
        <w:r>
          <w:t>Informoinnin kohde ilmoitetaan elementissä &lt;particpant1&gt;&lt;participantRole&gt;&lt;id&gt; OID-tunnuksella. Sama OID-tunnus esiintyy henkilötunnuslomakkeessa potilaan yhteystietojen kohdalla. Elementillä code ilmoitetaan tarkemmin informoinnin kohde koodistolla 1.2.246.537.5.40009.2003 (Ajanvarauksen tiedottamisen kohde).</w:t>
        </w:r>
      </w:ins>
    </w:p>
    <w:p w:rsidR="00A249B4" w:rsidRDefault="00A249B4" w:rsidP="00A249B4">
      <w:pPr>
        <w:rPr>
          <w:ins w:id="2437" w:author="Tuomainen Mika" w:date="2014-04-04T00:05:00Z"/>
        </w:rPr>
      </w:pPr>
    </w:p>
    <w:p w:rsidR="00A249B4" w:rsidRDefault="00A249B4" w:rsidP="00A249B4">
      <w:pPr>
        <w:rPr>
          <w:ins w:id="2438" w:author="Tuomainen Mika" w:date="2014-04-04T00:05:00Z"/>
        </w:rPr>
      </w:pPr>
      <w:ins w:id="2439" w:author="Tuomainen Mika" w:date="2014-04-04T00:05:00Z">
        <w:r>
          <w:t>Entry-rakennetta toistetaan riittävä määrä, jotta tieto sairaalassaolosta  saadaan kaikille halutuille osapuolille.</w:t>
        </w:r>
      </w:ins>
    </w:p>
    <w:p w:rsidR="00A249B4" w:rsidRDefault="00A249B4" w:rsidP="00A249B4">
      <w:pPr>
        <w:rPr>
          <w:ins w:id="2440" w:author="Tuomainen Mika" w:date="2014-04-04T00:05:00Z"/>
        </w:rPr>
      </w:pPr>
    </w:p>
    <w:p w:rsidR="00A249B4" w:rsidRPr="00967A93" w:rsidRDefault="00A249B4" w:rsidP="00A249B4">
      <w:pPr>
        <w:rPr>
          <w:ins w:id="2441" w:author="Tuomainen Mika" w:date="2014-04-04T00:05:00Z"/>
          <w:color w:val="000000"/>
          <w:highlight w:val="white"/>
          <w:lang w:val="en-US"/>
        </w:rPr>
      </w:pPr>
      <w:ins w:id="2442" w:author="Tuomainen Mika" w:date="2014-04-04T00:05:00Z">
        <w:r w:rsidRPr="0038571B">
          <w:rPr>
            <w:color w:val="0000FF"/>
            <w:highlight w:val="white"/>
            <w:lang w:val="en-US"/>
          </w:rPr>
          <w:lastRenderedPageBreak/>
          <w:t>&lt;</w:t>
        </w:r>
        <w:r w:rsidRPr="0038571B">
          <w:rPr>
            <w:highlight w:val="white"/>
            <w:lang w:val="en-US"/>
          </w:rPr>
          <w:t>entry</w:t>
        </w:r>
        <w:r w:rsidRPr="0038571B">
          <w:rPr>
            <w:color w:val="0000FF"/>
            <w:highlight w:val="white"/>
            <w:lang w:val="en-US"/>
          </w:rPr>
          <w:t>&gt;</w:t>
        </w:r>
      </w:ins>
    </w:p>
    <w:p w:rsidR="00A249B4" w:rsidRPr="00967A93" w:rsidRDefault="00A249B4" w:rsidP="00A249B4">
      <w:pPr>
        <w:rPr>
          <w:ins w:id="2443" w:author="Tuomainen Mika" w:date="2014-04-04T00:05:00Z"/>
          <w:color w:val="000000"/>
          <w:highlight w:val="white"/>
          <w:lang w:val="en-US"/>
        </w:rPr>
      </w:pPr>
      <w:ins w:id="2444"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967A93" w:rsidRDefault="00A249B4" w:rsidP="00A249B4">
      <w:pPr>
        <w:rPr>
          <w:ins w:id="2445" w:author="Tuomainen Mika" w:date="2014-04-04T00:05:00Z"/>
          <w:highlight w:val="white"/>
          <w:lang w:val="en-US"/>
        </w:rPr>
      </w:pPr>
      <w:ins w:id="2446"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13</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967A93" w:rsidRDefault="00A249B4" w:rsidP="00A249B4">
      <w:pPr>
        <w:rPr>
          <w:ins w:id="2447" w:author="Tuomainen Mika" w:date="2014-04-04T00:05:00Z"/>
          <w:color w:val="000000"/>
          <w:highlight w:val="white"/>
          <w:lang w:val="en-US"/>
        </w:rPr>
      </w:pPr>
      <w:ins w:id="2448" w:author="Tuomainen Mika" w:date="2014-04-04T00:05:00Z">
        <w:r w:rsidRPr="0038571B">
          <w:rPr>
            <w:color w:val="000000"/>
            <w:highlight w:val="white"/>
            <w:lang w:val="en-US"/>
          </w:rPr>
          <w:tab/>
        </w:r>
        <w:r>
          <w:rPr>
            <w:highlight w:val="white"/>
            <w:lang w:val="en-US"/>
          </w:rPr>
          <w:t>&lt;effectiveTime value=“200309300945”/&gt;</w:t>
        </w:r>
      </w:ins>
    </w:p>
    <w:p w:rsidR="00A249B4" w:rsidRPr="00967A93" w:rsidRDefault="00A249B4" w:rsidP="00A249B4">
      <w:pPr>
        <w:rPr>
          <w:ins w:id="2449" w:author="Tuomainen Mika" w:date="2014-04-04T00:05:00Z"/>
          <w:highlight w:val="white"/>
          <w:lang w:val="en-US"/>
        </w:rPr>
      </w:pPr>
      <w:ins w:id="2450"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xsi:type</w:t>
        </w:r>
        <w:r w:rsidRPr="0038571B">
          <w:rPr>
            <w:color w:val="0000FF"/>
            <w:highlight w:val="white"/>
            <w:lang w:val="en-US"/>
          </w:rPr>
          <w:t>="</w:t>
        </w:r>
        <w:r w:rsidRPr="0038571B">
          <w:rPr>
            <w:highlight w:val="white"/>
            <w:lang w:val="en-US"/>
          </w:rPr>
          <w:t>CD</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1.2.246.537.5.40010.2003</w:t>
        </w:r>
        <w:r w:rsidRPr="0038571B">
          <w:rPr>
            <w:color w:val="0000FF"/>
            <w:highlight w:val="white"/>
            <w:lang w:val="en-US"/>
          </w:rPr>
          <w:t>"/&gt;</w:t>
        </w:r>
      </w:ins>
    </w:p>
    <w:p w:rsidR="00A249B4" w:rsidRPr="00C22482" w:rsidRDefault="00A249B4" w:rsidP="00A249B4">
      <w:pPr>
        <w:rPr>
          <w:ins w:id="2451" w:author="Tuomainen Mika" w:date="2014-04-04T00:05:00Z"/>
          <w:color w:val="000000"/>
          <w:highlight w:val="white"/>
          <w:lang w:val="pt-BR"/>
        </w:rPr>
      </w:pPr>
      <w:ins w:id="2452" w:author="Tuomainen Mika" w:date="2014-04-04T00:05:00Z">
        <w:r w:rsidRPr="0038571B">
          <w:rPr>
            <w:color w:val="000000"/>
            <w:highlight w:val="white"/>
            <w:lang w:val="en-US"/>
          </w:rPr>
          <w:tab/>
        </w:r>
        <w:r w:rsidRPr="00C22482">
          <w:rPr>
            <w:color w:val="0000FF"/>
            <w:highlight w:val="white"/>
            <w:lang w:val="pt-BR"/>
          </w:rPr>
          <w:t>&lt;</w:t>
        </w:r>
        <w:r w:rsidRPr="00C22482">
          <w:rPr>
            <w:highlight w:val="white"/>
            <w:lang w:val="pt-BR"/>
          </w:rPr>
          <w:t>participant</w:t>
        </w:r>
        <w:r w:rsidRPr="00C22482">
          <w:rPr>
            <w:color w:val="FF0000"/>
            <w:highlight w:val="white"/>
            <w:lang w:val="pt-BR"/>
          </w:rPr>
          <w:t xml:space="preserve"> typeCode</w:t>
        </w:r>
        <w:r w:rsidRPr="00C22482">
          <w:rPr>
            <w:color w:val="0000FF"/>
            <w:highlight w:val="white"/>
            <w:lang w:val="pt-BR"/>
          </w:rPr>
          <w:t>="</w:t>
        </w:r>
        <w:r w:rsidRPr="00C22482">
          <w:rPr>
            <w:color w:val="000000"/>
            <w:highlight w:val="white"/>
            <w:lang w:val="pt-BR"/>
          </w:rPr>
          <w:t>PRCP</w:t>
        </w:r>
        <w:r w:rsidRPr="00C22482">
          <w:rPr>
            <w:color w:val="0000FF"/>
            <w:highlight w:val="white"/>
            <w:lang w:val="pt-BR"/>
          </w:rPr>
          <w:t>"&gt;</w:t>
        </w:r>
      </w:ins>
    </w:p>
    <w:p w:rsidR="00A249B4" w:rsidRPr="00C22482" w:rsidRDefault="00A249B4" w:rsidP="00A249B4">
      <w:pPr>
        <w:rPr>
          <w:ins w:id="2453" w:author="Tuomainen Mika" w:date="2014-04-04T00:05:00Z"/>
          <w:color w:val="000000"/>
          <w:highlight w:val="white"/>
          <w:lang w:val="pt-BR"/>
        </w:rPr>
      </w:pPr>
      <w:ins w:id="2454" w:author="Tuomainen Mika" w:date="2014-04-04T00:05:00Z">
        <w:r w:rsidRPr="00C22482">
          <w:rPr>
            <w:color w:val="000000"/>
            <w:highlight w:val="white"/>
            <w:lang w:val="pt-BR"/>
          </w:rPr>
          <w:tab/>
        </w:r>
        <w:r w:rsidRPr="00C22482">
          <w:rPr>
            <w:color w:val="0000FF"/>
            <w:highlight w:val="white"/>
            <w:lang w:val="pt-BR"/>
          </w:rPr>
          <w:t>&lt;</w:t>
        </w:r>
        <w:r w:rsidRPr="00C22482">
          <w:rPr>
            <w:highlight w:val="white"/>
            <w:lang w:val="pt-BR"/>
          </w:rPr>
          <w:t>participantRole</w:t>
        </w:r>
        <w:r w:rsidRPr="00C22482">
          <w:rPr>
            <w:color w:val="FF0000"/>
            <w:highlight w:val="white"/>
            <w:lang w:val="pt-BR"/>
          </w:rPr>
          <w:t xml:space="preserve"> classCode</w:t>
        </w:r>
        <w:r w:rsidRPr="00C22482">
          <w:rPr>
            <w:color w:val="0000FF"/>
            <w:highlight w:val="white"/>
            <w:lang w:val="pt-BR"/>
          </w:rPr>
          <w:t>="</w:t>
        </w:r>
        <w:r w:rsidRPr="00C22482">
          <w:rPr>
            <w:color w:val="000000"/>
            <w:highlight w:val="white"/>
            <w:lang w:val="pt-BR"/>
          </w:rPr>
          <w:t>CON</w:t>
        </w:r>
        <w:r w:rsidRPr="00C22482">
          <w:rPr>
            <w:color w:val="0000FF"/>
            <w:highlight w:val="white"/>
            <w:lang w:val="pt-BR"/>
          </w:rPr>
          <w:t>"&gt;</w:t>
        </w:r>
      </w:ins>
    </w:p>
    <w:p w:rsidR="00A249B4" w:rsidRPr="009E385C" w:rsidRDefault="00A249B4" w:rsidP="00A249B4">
      <w:pPr>
        <w:rPr>
          <w:ins w:id="2455" w:author="Tuomainen Mika" w:date="2014-04-04T00:05:00Z"/>
          <w:color w:val="000000"/>
          <w:highlight w:val="white"/>
          <w:lang w:val="en-US"/>
        </w:rPr>
      </w:pPr>
      <w:ins w:id="2456" w:author="Tuomainen Mika" w:date="2014-04-04T00:05:00Z">
        <w:r w:rsidRPr="00C22482">
          <w:rPr>
            <w:color w:val="000000"/>
            <w:highlight w:val="white"/>
            <w:lang w:val="pt-BR"/>
          </w:rPr>
          <w:tab/>
        </w:r>
        <w:r w:rsidRPr="0038571B">
          <w:rPr>
            <w:color w:val="0000FF"/>
            <w:highlight w:val="white"/>
            <w:lang w:val="en-US"/>
          </w:rPr>
          <w:t>&lt;</w:t>
        </w:r>
        <w:r w:rsidRPr="0038571B">
          <w:rPr>
            <w:color w:val="800000"/>
            <w:highlight w:val="white"/>
            <w:lang w:val="en-US"/>
          </w:rPr>
          <w:t>id</w:t>
        </w:r>
        <w:r w:rsidRPr="0038571B">
          <w:rPr>
            <w:highlight w:val="white"/>
            <w:lang w:val="en-US"/>
          </w:rPr>
          <w:t xml:space="preserve"> root</w:t>
        </w:r>
        <w:r w:rsidRPr="0038571B">
          <w:rPr>
            <w:color w:val="0000FF"/>
            <w:highlight w:val="white"/>
            <w:lang w:val="en-US"/>
          </w:rPr>
          <w:t>=""</w:t>
        </w:r>
        <w:r w:rsidRPr="0038571B">
          <w:rPr>
            <w:highlight w:val="white"/>
            <w:lang w:val="en-US"/>
          </w:rPr>
          <w:t xml:space="preserve"> extension</w:t>
        </w:r>
        <w:r w:rsidRPr="0038571B">
          <w:rPr>
            <w:color w:val="0000FF"/>
            <w:highlight w:val="white"/>
            <w:lang w:val="en-US"/>
          </w:rPr>
          <w:t>=""/&gt;</w:t>
        </w:r>
      </w:ins>
    </w:p>
    <w:p w:rsidR="00A249B4" w:rsidRPr="009E385C" w:rsidRDefault="00A249B4" w:rsidP="00A249B4">
      <w:pPr>
        <w:rPr>
          <w:ins w:id="2457" w:author="Tuomainen Mika" w:date="2014-04-04T00:05:00Z"/>
          <w:lang w:val="en-US"/>
        </w:rPr>
      </w:pPr>
      <w:ins w:id="2458"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1.2.246.537.5.40009.2003</w:t>
        </w:r>
        <w:r w:rsidRPr="0038571B">
          <w:rPr>
            <w:color w:val="0000FF"/>
            <w:highlight w:val="white"/>
            <w:lang w:val="en-US"/>
          </w:rPr>
          <w:t>"/&gt;</w:t>
        </w:r>
      </w:ins>
    </w:p>
    <w:p w:rsidR="00A249B4" w:rsidRPr="00967A93" w:rsidRDefault="00A249B4" w:rsidP="00A249B4">
      <w:pPr>
        <w:rPr>
          <w:ins w:id="2459" w:author="Tuomainen Mika" w:date="2014-04-04T00:05:00Z"/>
          <w:color w:val="000000"/>
          <w:highlight w:val="white"/>
          <w:lang w:val="en-US"/>
        </w:rPr>
      </w:pPr>
      <w:ins w:id="2460" w:author="Tuomainen Mika" w:date="2014-04-04T00:05:00Z">
        <w:r w:rsidRPr="0038571B">
          <w:rPr>
            <w:color w:val="000000"/>
            <w:highlight w:val="white"/>
            <w:lang w:val="en-US"/>
          </w:rPr>
          <w:tab/>
        </w:r>
        <w:r w:rsidRPr="0038571B">
          <w:rPr>
            <w:color w:val="0000FF"/>
            <w:highlight w:val="white"/>
            <w:lang w:val="en-US"/>
          </w:rPr>
          <w:t>&lt;/</w:t>
        </w:r>
        <w:r w:rsidRPr="0038571B">
          <w:rPr>
            <w:highlight w:val="white"/>
            <w:lang w:val="en-US"/>
          </w:rPr>
          <w:t>participantRole</w:t>
        </w:r>
        <w:r w:rsidRPr="0038571B">
          <w:rPr>
            <w:color w:val="0000FF"/>
            <w:highlight w:val="white"/>
            <w:lang w:val="en-US"/>
          </w:rPr>
          <w:t>&gt;</w:t>
        </w:r>
      </w:ins>
    </w:p>
    <w:p w:rsidR="00A249B4" w:rsidRPr="00967A93" w:rsidRDefault="00A249B4" w:rsidP="00A249B4">
      <w:pPr>
        <w:rPr>
          <w:ins w:id="2461" w:author="Tuomainen Mika" w:date="2014-04-04T00:05:00Z"/>
          <w:color w:val="000000"/>
          <w:highlight w:val="white"/>
          <w:lang w:val="en-US"/>
        </w:rPr>
      </w:pPr>
      <w:ins w:id="2462" w:author="Tuomainen Mika" w:date="2014-04-04T00:05:00Z">
        <w:r w:rsidRPr="0038571B">
          <w:rPr>
            <w:color w:val="000000"/>
            <w:highlight w:val="white"/>
            <w:lang w:val="en-US"/>
          </w:rPr>
          <w:tab/>
        </w:r>
        <w:r w:rsidRPr="0038571B">
          <w:rPr>
            <w:color w:val="0000FF"/>
            <w:highlight w:val="white"/>
            <w:lang w:val="en-US"/>
          </w:rPr>
          <w:t>&lt;/</w:t>
        </w:r>
        <w:r w:rsidRPr="0038571B">
          <w:rPr>
            <w:highlight w:val="white"/>
            <w:lang w:val="en-US"/>
          </w:rPr>
          <w:t>participant</w:t>
        </w:r>
        <w:r w:rsidRPr="0038571B">
          <w:rPr>
            <w:color w:val="0000FF"/>
            <w:highlight w:val="white"/>
            <w:lang w:val="en-US"/>
          </w:rPr>
          <w:t>&gt;</w:t>
        </w:r>
      </w:ins>
    </w:p>
    <w:p w:rsidR="00A249B4" w:rsidRDefault="00A249B4" w:rsidP="00A249B4">
      <w:pPr>
        <w:rPr>
          <w:ins w:id="2463" w:author="Tuomainen Mika" w:date="2014-04-04T00:05:00Z"/>
          <w:color w:val="000000"/>
          <w:highlight w:val="white"/>
        </w:rPr>
      </w:pPr>
      <w:ins w:id="2464" w:author="Tuomainen Mika" w:date="2014-04-04T00:05: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Default="00A249B4" w:rsidP="00A249B4">
      <w:pPr>
        <w:rPr>
          <w:ins w:id="2465" w:author="Tuomainen Mika" w:date="2014-04-04T00:05:00Z"/>
        </w:rPr>
      </w:pPr>
      <w:ins w:id="2466" w:author="Tuomainen Mika" w:date="2014-04-04T00:05:00Z">
        <w:r>
          <w:rPr>
            <w:color w:val="0000FF"/>
            <w:highlight w:val="white"/>
          </w:rPr>
          <w:t>&lt;/</w:t>
        </w:r>
        <w:r>
          <w:rPr>
            <w:highlight w:val="white"/>
          </w:rPr>
          <w:t>entry</w:t>
        </w:r>
        <w:r>
          <w:rPr>
            <w:color w:val="0000FF"/>
            <w:highlight w:val="white"/>
          </w:rPr>
          <w:t>&gt;</w:t>
        </w:r>
      </w:ins>
    </w:p>
    <w:p w:rsidR="00A249B4" w:rsidRDefault="00A249B4" w:rsidP="00A249B4">
      <w:pPr>
        <w:rPr>
          <w:ins w:id="2467" w:author="Tuomainen Mika" w:date="2014-04-04T00:05:00Z"/>
        </w:rPr>
      </w:pPr>
    </w:p>
    <w:p w:rsidR="00A249B4" w:rsidRDefault="00A249B4" w:rsidP="00A249B4">
      <w:pPr>
        <w:rPr>
          <w:ins w:id="2468" w:author="Tuomainen Mika" w:date="2014-04-04T00:05:00Z"/>
        </w:rPr>
      </w:pPr>
    </w:p>
    <w:p w:rsidR="00A249B4" w:rsidRDefault="00A249B4" w:rsidP="00A249B4">
      <w:pPr>
        <w:pStyle w:val="Otsikko4"/>
        <w:jc w:val="left"/>
        <w:rPr>
          <w:ins w:id="2469" w:author="Tuomainen Mika" w:date="2014-04-04T00:05:00Z"/>
        </w:rPr>
      </w:pPr>
      <w:bookmarkStart w:id="2470" w:name="_Toc366676120"/>
      <w:ins w:id="2471" w:author="Tuomainen Mika" w:date="2014-04-04T00:05:00Z">
        <w:r>
          <w:t>Lähetetäänkö lähetteen vastaanotosta kuittaus</w:t>
        </w:r>
        <w:bookmarkEnd w:id="2470"/>
      </w:ins>
    </w:p>
    <w:p w:rsidR="00A249B4" w:rsidRDefault="00A249B4" w:rsidP="00A249B4">
      <w:pPr>
        <w:rPr>
          <w:ins w:id="2472" w:author="Tuomainen Mika" w:date="2014-04-04T00:05:00Z"/>
        </w:rPr>
      </w:pPr>
    </w:p>
    <w:p w:rsidR="00A249B4" w:rsidRDefault="00A249B4" w:rsidP="00A249B4">
      <w:pPr>
        <w:rPr>
          <w:ins w:id="2473" w:author="Tuomainen Mika" w:date="2014-04-04T00:05:00Z"/>
        </w:rPr>
      </w:pPr>
      <w:ins w:id="2474" w:author="Tuomainen Mika" w:date="2014-04-04T00:05:00Z">
        <w:r>
          <w:t>Lähetetäänkö vastaanottokuittaus:</w:t>
        </w:r>
        <w:r>
          <w:tab/>
          <w:t>kenttäkoodi: 14</w:t>
        </w:r>
        <w:r>
          <w:tab/>
        </w:r>
        <w:r>
          <w:tab/>
          <w:t xml:space="preserve">koodisto: 1.2.246.537.6.12.2002.124 </w:t>
        </w:r>
      </w:ins>
    </w:p>
    <w:p w:rsidR="00A249B4" w:rsidRDefault="00A249B4" w:rsidP="00A249B4">
      <w:pPr>
        <w:rPr>
          <w:ins w:id="2475" w:author="Tuomainen Mika" w:date="2014-04-04T00:05:00Z"/>
        </w:rPr>
      </w:pPr>
    </w:p>
    <w:p w:rsidR="00A249B4" w:rsidRDefault="00A249B4" w:rsidP="00A249B4">
      <w:pPr>
        <w:rPr>
          <w:ins w:id="2476" w:author="Tuomainen Mika" w:date="2014-04-04T00:05:00Z"/>
        </w:rPr>
      </w:pPr>
      <w:ins w:id="2477" w:author="Tuomainen Mika" w:date="2014-04-04T00:05:00Z">
        <w:r>
          <w:t>Tieto kerrotaan totuusarvolla (true/false) value-elementissä, jonka tietotyyppi on BL.</w:t>
        </w:r>
      </w:ins>
    </w:p>
    <w:p w:rsidR="00A249B4" w:rsidRDefault="00A249B4" w:rsidP="00A249B4">
      <w:pPr>
        <w:rPr>
          <w:ins w:id="2478" w:author="Tuomainen Mika" w:date="2014-04-04T00:05:00Z"/>
        </w:rPr>
      </w:pPr>
    </w:p>
    <w:p w:rsidR="00A249B4" w:rsidRPr="00C654E6" w:rsidRDefault="00A249B4" w:rsidP="00A249B4">
      <w:pPr>
        <w:rPr>
          <w:ins w:id="2479" w:author="Tuomainen Mika" w:date="2014-04-04T00:05:00Z"/>
          <w:color w:val="000000"/>
          <w:highlight w:val="white"/>
          <w:lang w:val="en-US"/>
        </w:rPr>
      </w:pPr>
      <w:ins w:id="2480" w:author="Tuomainen Mika" w:date="2014-04-04T00:05: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C654E6" w:rsidRDefault="00A249B4" w:rsidP="00A249B4">
      <w:pPr>
        <w:rPr>
          <w:ins w:id="2481" w:author="Tuomainen Mika" w:date="2014-04-04T00:05:00Z"/>
          <w:color w:val="000000"/>
          <w:highlight w:val="white"/>
          <w:lang w:val="en-US"/>
        </w:rPr>
      </w:pPr>
      <w:ins w:id="2482"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C654E6" w:rsidRDefault="00A249B4" w:rsidP="00A249B4">
      <w:pPr>
        <w:rPr>
          <w:ins w:id="2483" w:author="Tuomainen Mika" w:date="2014-04-04T00:05:00Z"/>
          <w:highlight w:val="white"/>
          <w:lang w:val="en-US"/>
        </w:rPr>
      </w:pPr>
      <w:ins w:id="2484"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14</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C654E6" w:rsidRDefault="00A249B4" w:rsidP="00A249B4">
      <w:pPr>
        <w:rPr>
          <w:ins w:id="2485" w:author="Tuomainen Mika" w:date="2014-04-04T00:05:00Z"/>
          <w:color w:val="000000"/>
          <w:highlight w:val="white"/>
          <w:lang w:val="en-US"/>
        </w:rPr>
      </w:pPr>
      <w:ins w:id="2486" w:author="Tuomainen Mika" w:date="2014-04-04T00:05:00Z">
        <w:r w:rsidRPr="0038571B">
          <w:rPr>
            <w:color w:val="000000"/>
            <w:highlight w:val="white"/>
            <w:lang w:val="en-US"/>
          </w:rPr>
          <w:tab/>
        </w:r>
        <w:r>
          <w:rPr>
            <w:highlight w:val="white"/>
            <w:lang w:val="en-US"/>
          </w:rPr>
          <w:t>&lt;effectiveTime value=“200309300945”/&gt;</w:t>
        </w:r>
      </w:ins>
    </w:p>
    <w:p w:rsidR="00A249B4" w:rsidRPr="00C654E6" w:rsidRDefault="00A249B4" w:rsidP="00A249B4">
      <w:pPr>
        <w:rPr>
          <w:ins w:id="2487" w:author="Tuomainen Mika" w:date="2014-04-04T00:05:00Z"/>
          <w:color w:val="000000"/>
          <w:highlight w:val="white"/>
          <w:lang w:val="en-US"/>
        </w:rPr>
      </w:pPr>
      <w:ins w:id="2488"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ins>
    </w:p>
    <w:p w:rsidR="00A249B4" w:rsidRDefault="00A249B4" w:rsidP="00A249B4">
      <w:pPr>
        <w:rPr>
          <w:ins w:id="2489" w:author="Tuomainen Mika" w:date="2014-04-04T00:05:00Z"/>
          <w:color w:val="000000"/>
          <w:highlight w:val="white"/>
        </w:rPr>
      </w:pPr>
      <w:ins w:id="2490" w:author="Tuomainen Mika" w:date="2014-04-04T00:05: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Default="00A249B4" w:rsidP="00A249B4">
      <w:pPr>
        <w:rPr>
          <w:ins w:id="2491" w:author="Tuomainen Mika" w:date="2014-04-04T00:05:00Z"/>
          <w:lang w:val="en-GB"/>
        </w:rPr>
      </w:pPr>
      <w:ins w:id="2492" w:author="Tuomainen Mika" w:date="2014-04-04T00:05:00Z">
        <w:r>
          <w:rPr>
            <w:color w:val="0000FF"/>
            <w:highlight w:val="white"/>
          </w:rPr>
          <w:t>&lt;/</w:t>
        </w:r>
        <w:r>
          <w:rPr>
            <w:highlight w:val="white"/>
          </w:rPr>
          <w:t>entry</w:t>
        </w:r>
        <w:r>
          <w:rPr>
            <w:color w:val="0000FF"/>
            <w:highlight w:val="white"/>
          </w:rPr>
          <w:t>&gt;</w:t>
        </w:r>
      </w:ins>
    </w:p>
    <w:p w:rsidR="00A249B4" w:rsidRDefault="00A249B4" w:rsidP="00A249B4">
      <w:pPr>
        <w:rPr>
          <w:ins w:id="2493" w:author="Tuomainen Mika" w:date="2014-04-04T00:05:00Z"/>
          <w:lang w:val="en-GB"/>
        </w:rPr>
      </w:pPr>
    </w:p>
    <w:p w:rsidR="00A249B4" w:rsidRDefault="00A249B4" w:rsidP="00A249B4">
      <w:pPr>
        <w:pStyle w:val="Otsikko4"/>
        <w:jc w:val="left"/>
        <w:rPr>
          <w:ins w:id="2494" w:author="Tuomainen Mika" w:date="2014-04-04T00:05:00Z"/>
        </w:rPr>
      </w:pPr>
      <w:bookmarkStart w:id="2495" w:name="_Toc366676121"/>
      <w:ins w:id="2496" w:author="Tuomainen Mika" w:date="2014-04-04T00:05:00Z">
        <w:r>
          <w:t>Onko potilaalla turvakielto</w:t>
        </w:r>
        <w:bookmarkEnd w:id="2495"/>
        <w:r>
          <w:t xml:space="preserve"> </w:t>
        </w:r>
      </w:ins>
    </w:p>
    <w:p w:rsidR="00A249B4" w:rsidRDefault="00A249B4" w:rsidP="00A249B4">
      <w:pPr>
        <w:rPr>
          <w:ins w:id="2497" w:author="Tuomainen Mika" w:date="2014-04-04T00:05:00Z"/>
        </w:rPr>
      </w:pPr>
    </w:p>
    <w:p w:rsidR="00A249B4" w:rsidRDefault="00A249B4" w:rsidP="00A249B4">
      <w:pPr>
        <w:rPr>
          <w:ins w:id="2498" w:author="Tuomainen Mika" w:date="2014-04-04T00:05:00Z"/>
        </w:rPr>
      </w:pPr>
      <w:ins w:id="2499" w:author="Tuomainen Mika" w:date="2014-04-04T00:05:00Z">
        <w:r>
          <w:t>Onko potilaalla turvakielto:</w:t>
        </w:r>
        <w:r>
          <w:tab/>
          <w:t>kenttäkoodi: 15</w:t>
        </w:r>
        <w:r>
          <w:tab/>
        </w:r>
        <w:r>
          <w:tab/>
          <w:t xml:space="preserve">koodisto: 1.2.246.537.6.12.2002.124 </w:t>
        </w:r>
      </w:ins>
    </w:p>
    <w:p w:rsidR="00A249B4" w:rsidRDefault="00A249B4" w:rsidP="00A249B4">
      <w:pPr>
        <w:rPr>
          <w:ins w:id="2500" w:author="Tuomainen Mika" w:date="2014-04-04T00:05:00Z"/>
        </w:rPr>
      </w:pPr>
    </w:p>
    <w:p w:rsidR="00A249B4" w:rsidRDefault="00A249B4" w:rsidP="00A249B4">
      <w:pPr>
        <w:rPr>
          <w:ins w:id="2501" w:author="Tuomainen Mika" w:date="2014-04-04T00:05:00Z"/>
        </w:rPr>
      </w:pPr>
      <w:ins w:id="2502" w:author="Tuomainen Mika" w:date="2014-04-04T00:05:00Z">
        <w:r>
          <w:t>Tieto kerrotaan totuusarvolla (true/false) value-elementissä, jonka tietotyyppi on BL.</w:t>
        </w:r>
      </w:ins>
    </w:p>
    <w:p w:rsidR="00A249B4" w:rsidRDefault="00A249B4" w:rsidP="00A249B4">
      <w:pPr>
        <w:rPr>
          <w:ins w:id="2503" w:author="Tuomainen Mika" w:date="2014-04-04T00:05:00Z"/>
        </w:rPr>
      </w:pPr>
    </w:p>
    <w:p w:rsidR="00A249B4" w:rsidRPr="000D74E4" w:rsidRDefault="00A249B4" w:rsidP="00A249B4">
      <w:pPr>
        <w:rPr>
          <w:ins w:id="2504" w:author="Tuomainen Mika" w:date="2014-04-04T00:05:00Z"/>
          <w:color w:val="000000"/>
          <w:highlight w:val="white"/>
          <w:lang w:val="en-US"/>
        </w:rPr>
      </w:pPr>
      <w:ins w:id="2505" w:author="Tuomainen Mika" w:date="2014-04-04T00:05: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0D74E4" w:rsidRDefault="00A249B4" w:rsidP="00A249B4">
      <w:pPr>
        <w:rPr>
          <w:ins w:id="2506" w:author="Tuomainen Mika" w:date="2014-04-04T00:05:00Z"/>
          <w:color w:val="000000"/>
          <w:highlight w:val="white"/>
          <w:lang w:val="en-US"/>
        </w:rPr>
      </w:pPr>
      <w:ins w:id="2507"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0D74E4" w:rsidRDefault="00A249B4" w:rsidP="00A249B4">
      <w:pPr>
        <w:rPr>
          <w:ins w:id="2508" w:author="Tuomainen Mika" w:date="2014-04-04T00:05:00Z"/>
          <w:highlight w:val="white"/>
          <w:lang w:val="en-US"/>
        </w:rPr>
      </w:pPr>
      <w:ins w:id="2509"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15</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0D74E4" w:rsidRDefault="00A249B4" w:rsidP="00A249B4">
      <w:pPr>
        <w:rPr>
          <w:ins w:id="2510" w:author="Tuomainen Mika" w:date="2014-04-04T00:05:00Z"/>
          <w:color w:val="000000"/>
          <w:highlight w:val="white"/>
          <w:lang w:val="en-US"/>
        </w:rPr>
      </w:pPr>
      <w:ins w:id="2511" w:author="Tuomainen Mika" w:date="2014-04-04T00:05:00Z">
        <w:r w:rsidRPr="0038571B">
          <w:rPr>
            <w:color w:val="000000"/>
            <w:highlight w:val="white"/>
            <w:lang w:val="en-US"/>
          </w:rPr>
          <w:tab/>
        </w:r>
        <w:r>
          <w:rPr>
            <w:highlight w:val="white"/>
            <w:lang w:val="en-US"/>
          </w:rPr>
          <w:t>&lt;effectiveTime value=“200309300945”/&gt;</w:t>
        </w:r>
      </w:ins>
    </w:p>
    <w:p w:rsidR="00A249B4" w:rsidRPr="000D74E4" w:rsidRDefault="00A249B4" w:rsidP="00A249B4">
      <w:pPr>
        <w:rPr>
          <w:ins w:id="2512" w:author="Tuomainen Mika" w:date="2014-04-04T00:05:00Z"/>
          <w:color w:val="000000"/>
          <w:highlight w:val="white"/>
          <w:lang w:val="en-US"/>
        </w:rPr>
      </w:pPr>
      <w:ins w:id="2513"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ins>
    </w:p>
    <w:p w:rsidR="00A249B4" w:rsidRDefault="00A249B4" w:rsidP="00A249B4">
      <w:pPr>
        <w:rPr>
          <w:ins w:id="2514" w:author="Tuomainen Mika" w:date="2014-04-04T00:05:00Z"/>
          <w:color w:val="000000"/>
          <w:highlight w:val="white"/>
        </w:rPr>
      </w:pPr>
      <w:ins w:id="2515" w:author="Tuomainen Mika" w:date="2014-04-04T00:05: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Pr="009E385C" w:rsidRDefault="00A249B4" w:rsidP="00A249B4">
      <w:pPr>
        <w:rPr>
          <w:ins w:id="2516" w:author="Tuomainen Mika" w:date="2014-04-04T00:05:00Z"/>
        </w:rPr>
      </w:pPr>
      <w:ins w:id="2517" w:author="Tuomainen Mika" w:date="2014-04-04T00:05:00Z">
        <w:r>
          <w:rPr>
            <w:color w:val="0000FF"/>
            <w:highlight w:val="white"/>
          </w:rPr>
          <w:t>&lt;/</w:t>
        </w:r>
        <w:r>
          <w:rPr>
            <w:highlight w:val="white"/>
          </w:rPr>
          <w:t>entry</w:t>
        </w:r>
        <w:r>
          <w:rPr>
            <w:color w:val="0000FF"/>
            <w:highlight w:val="white"/>
          </w:rPr>
          <w:t>&gt;</w:t>
        </w:r>
      </w:ins>
    </w:p>
    <w:p w:rsidR="00A249B4" w:rsidRDefault="00A249B4" w:rsidP="00A249B4">
      <w:pPr>
        <w:rPr>
          <w:ins w:id="2518" w:author="Tuomainen Mika" w:date="2014-04-04T00:05:00Z"/>
        </w:rPr>
      </w:pPr>
    </w:p>
    <w:p w:rsidR="00A249B4" w:rsidRDefault="00A249B4" w:rsidP="00A249B4">
      <w:pPr>
        <w:rPr>
          <w:ins w:id="2519" w:author="Tuomainen Mika" w:date="2014-04-04T00:05:00Z"/>
        </w:rPr>
      </w:pPr>
      <w:ins w:id="2520" w:author="Tuomainen Mika" w:date="2014-04-04T00:05:00Z">
        <w:r>
          <w:t>Viittaus suostumukseen tehdään suostumusprojektin määritysten mukaisesti.</w:t>
        </w:r>
      </w:ins>
    </w:p>
    <w:p w:rsidR="00A249B4" w:rsidRDefault="00A249B4" w:rsidP="00A249B4">
      <w:pPr>
        <w:pStyle w:val="Otsikko4"/>
        <w:jc w:val="left"/>
        <w:rPr>
          <w:ins w:id="2521" w:author="Tuomainen Mika" w:date="2014-04-04T00:05:00Z"/>
        </w:rPr>
      </w:pPr>
      <w:bookmarkStart w:id="2522" w:name="_Toc366676122"/>
      <w:ins w:id="2523" w:author="Tuomainen Mika" w:date="2014-04-04T00:05:00Z">
        <w:r>
          <w:t>Saako lähetteen lähettäjälle lähettää hoitopalautetta</w:t>
        </w:r>
        <w:bookmarkEnd w:id="2522"/>
      </w:ins>
    </w:p>
    <w:p w:rsidR="00A249B4" w:rsidRDefault="00A249B4" w:rsidP="00A249B4">
      <w:pPr>
        <w:rPr>
          <w:ins w:id="2524" w:author="Tuomainen Mika" w:date="2014-04-04T00:05:00Z"/>
        </w:rPr>
      </w:pPr>
    </w:p>
    <w:p w:rsidR="00A249B4" w:rsidRDefault="00A249B4" w:rsidP="00A249B4">
      <w:pPr>
        <w:rPr>
          <w:ins w:id="2525" w:author="Tuomainen Mika" w:date="2014-04-04T00:05:00Z"/>
        </w:rPr>
      </w:pPr>
      <w:ins w:id="2526" w:author="Tuomainen Mika" w:date="2014-04-04T00:05:00Z">
        <w:r>
          <w:t>Hoitopalaute lähetteen lähettäjälle: kenttäkoodi: 16</w:t>
        </w:r>
        <w:r>
          <w:tab/>
          <w:t xml:space="preserve">koodisto: 1.2.246.537.6.12.2002.124 </w:t>
        </w:r>
      </w:ins>
    </w:p>
    <w:p w:rsidR="00A249B4" w:rsidRDefault="00A249B4" w:rsidP="00A249B4">
      <w:pPr>
        <w:rPr>
          <w:ins w:id="2527" w:author="Tuomainen Mika" w:date="2014-04-04T00:05:00Z"/>
        </w:rPr>
      </w:pPr>
    </w:p>
    <w:p w:rsidR="00A249B4" w:rsidRDefault="00A249B4" w:rsidP="00A249B4">
      <w:pPr>
        <w:rPr>
          <w:ins w:id="2528" w:author="Tuomainen Mika" w:date="2014-04-04T00:05:00Z"/>
        </w:rPr>
      </w:pPr>
      <w:ins w:id="2529" w:author="Tuomainen Mika" w:date="2014-04-04T00:05:00Z">
        <w:r>
          <w:t>Tieto kerrotaan totuusarvolla (true/false) value-elementissä, jonka tietotyyppi on BL.</w:t>
        </w:r>
      </w:ins>
    </w:p>
    <w:p w:rsidR="00A249B4" w:rsidRDefault="00A249B4" w:rsidP="00A249B4">
      <w:pPr>
        <w:rPr>
          <w:ins w:id="2530" w:author="Tuomainen Mika" w:date="2014-04-04T00:05:00Z"/>
        </w:rPr>
      </w:pPr>
    </w:p>
    <w:p w:rsidR="00A249B4" w:rsidRPr="006119E5" w:rsidRDefault="00A249B4" w:rsidP="00A249B4">
      <w:pPr>
        <w:rPr>
          <w:ins w:id="2531" w:author="Tuomainen Mika" w:date="2014-04-04T00:05:00Z"/>
          <w:color w:val="000000"/>
          <w:highlight w:val="white"/>
          <w:lang w:val="en-US"/>
        </w:rPr>
      </w:pPr>
      <w:ins w:id="2532" w:author="Tuomainen Mika" w:date="2014-04-04T00:05: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6119E5" w:rsidRDefault="00A249B4" w:rsidP="00A249B4">
      <w:pPr>
        <w:rPr>
          <w:ins w:id="2533" w:author="Tuomainen Mika" w:date="2014-04-04T00:05:00Z"/>
          <w:color w:val="000000"/>
          <w:highlight w:val="white"/>
          <w:lang w:val="en-US"/>
        </w:rPr>
      </w:pPr>
      <w:ins w:id="2534"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6119E5" w:rsidRDefault="00A249B4" w:rsidP="00A249B4">
      <w:pPr>
        <w:rPr>
          <w:ins w:id="2535" w:author="Tuomainen Mika" w:date="2014-04-04T00:05:00Z"/>
          <w:highlight w:val="white"/>
          <w:lang w:val="en-US"/>
        </w:rPr>
      </w:pPr>
      <w:ins w:id="2536"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16</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6119E5" w:rsidRDefault="00A249B4" w:rsidP="00A249B4">
      <w:pPr>
        <w:rPr>
          <w:ins w:id="2537" w:author="Tuomainen Mika" w:date="2014-04-04T00:05:00Z"/>
          <w:color w:val="000000"/>
          <w:highlight w:val="white"/>
          <w:lang w:val="en-US"/>
        </w:rPr>
      </w:pPr>
      <w:ins w:id="2538" w:author="Tuomainen Mika" w:date="2014-04-04T00:05:00Z">
        <w:r w:rsidRPr="0038571B">
          <w:rPr>
            <w:color w:val="000000"/>
            <w:highlight w:val="white"/>
            <w:lang w:val="en-US"/>
          </w:rPr>
          <w:tab/>
        </w:r>
        <w:r>
          <w:rPr>
            <w:highlight w:val="white"/>
            <w:lang w:val="en-US"/>
          </w:rPr>
          <w:t>&lt;effectiveTime value=“200309300945”/&gt;</w:t>
        </w:r>
      </w:ins>
    </w:p>
    <w:p w:rsidR="00A249B4" w:rsidRPr="006119E5" w:rsidRDefault="00A249B4" w:rsidP="00A249B4">
      <w:pPr>
        <w:rPr>
          <w:ins w:id="2539" w:author="Tuomainen Mika" w:date="2014-04-04T00:05:00Z"/>
          <w:color w:val="000000"/>
          <w:highlight w:val="white"/>
          <w:lang w:val="en-US"/>
        </w:rPr>
      </w:pPr>
      <w:ins w:id="2540"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true</w:t>
        </w:r>
        <w:r w:rsidRPr="0038571B">
          <w:rPr>
            <w:color w:val="0000FF"/>
            <w:highlight w:val="white"/>
            <w:lang w:val="en-US"/>
          </w:rPr>
          <w:t>"/&gt;</w:t>
        </w:r>
      </w:ins>
    </w:p>
    <w:p w:rsidR="00A249B4" w:rsidRDefault="00A249B4" w:rsidP="00A249B4">
      <w:pPr>
        <w:rPr>
          <w:ins w:id="2541" w:author="Tuomainen Mika" w:date="2014-04-04T00:05:00Z"/>
          <w:color w:val="000000"/>
          <w:highlight w:val="white"/>
        </w:rPr>
      </w:pPr>
      <w:ins w:id="2542" w:author="Tuomainen Mika" w:date="2014-04-04T00:05:00Z">
        <w:r w:rsidRPr="0038571B">
          <w:rPr>
            <w:color w:val="000000"/>
            <w:highlight w:val="white"/>
            <w:lang w:val="en-US"/>
          </w:rPr>
          <w:lastRenderedPageBreak/>
          <w:tab/>
        </w:r>
        <w:r>
          <w:rPr>
            <w:color w:val="0000FF"/>
            <w:highlight w:val="white"/>
          </w:rPr>
          <w:t>&lt;/</w:t>
        </w:r>
        <w:r>
          <w:rPr>
            <w:highlight w:val="white"/>
          </w:rPr>
          <w:t>observation</w:t>
        </w:r>
        <w:r>
          <w:rPr>
            <w:color w:val="0000FF"/>
            <w:highlight w:val="white"/>
          </w:rPr>
          <w:t>&gt;</w:t>
        </w:r>
      </w:ins>
    </w:p>
    <w:p w:rsidR="00A249B4" w:rsidRPr="009E385C" w:rsidRDefault="00A249B4" w:rsidP="00A249B4">
      <w:pPr>
        <w:rPr>
          <w:ins w:id="2543" w:author="Tuomainen Mika" w:date="2014-04-04T00:05:00Z"/>
        </w:rPr>
      </w:pPr>
      <w:ins w:id="2544" w:author="Tuomainen Mika" w:date="2014-04-04T00:05:00Z">
        <w:r>
          <w:rPr>
            <w:color w:val="0000FF"/>
            <w:highlight w:val="white"/>
          </w:rPr>
          <w:t>&lt;/</w:t>
        </w:r>
        <w:r>
          <w:rPr>
            <w:highlight w:val="white"/>
          </w:rPr>
          <w:t>entry</w:t>
        </w:r>
        <w:r>
          <w:rPr>
            <w:color w:val="0000FF"/>
            <w:highlight w:val="white"/>
          </w:rPr>
          <w:t>&gt;</w:t>
        </w:r>
      </w:ins>
    </w:p>
    <w:p w:rsidR="00A249B4" w:rsidRPr="009E385C" w:rsidRDefault="00A249B4" w:rsidP="00A249B4">
      <w:pPr>
        <w:rPr>
          <w:ins w:id="2545" w:author="Tuomainen Mika" w:date="2014-04-04T00:05:00Z"/>
        </w:rPr>
      </w:pPr>
    </w:p>
    <w:p w:rsidR="00A249B4" w:rsidRDefault="00A249B4" w:rsidP="00A249B4">
      <w:pPr>
        <w:rPr>
          <w:ins w:id="2546" w:author="Tuomainen Mika" w:date="2014-04-04T00:05:00Z"/>
        </w:rPr>
      </w:pPr>
    </w:p>
    <w:p w:rsidR="00A249B4" w:rsidRDefault="00A249B4" w:rsidP="00A249B4">
      <w:pPr>
        <w:rPr>
          <w:ins w:id="2547" w:author="Tuomainen Mika" w:date="2014-04-04T00:05:00Z"/>
        </w:rPr>
      </w:pPr>
      <w:ins w:id="2548" w:author="Tuomainen Mika" w:date="2014-04-04T00:05:00Z">
        <w:r>
          <w:t>Viittaus suostumukseen tehdään suostumusprojektin määritysten mukaisesti.</w:t>
        </w:r>
      </w:ins>
    </w:p>
    <w:p w:rsidR="00A249B4" w:rsidRDefault="00A249B4" w:rsidP="00A249B4">
      <w:pPr>
        <w:rPr>
          <w:ins w:id="2549" w:author="Tuomainen Mika" w:date="2014-04-04T00:05:00Z"/>
        </w:rPr>
      </w:pPr>
    </w:p>
    <w:p w:rsidR="00A249B4" w:rsidRPr="002450C6" w:rsidRDefault="00A249B4" w:rsidP="00A249B4">
      <w:pPr>
        <w:pStyle w:val="Otsikko4"/>
        <w:jc w:val="left"/>
        <w:rPr>
          <w:ins w:id="2550" w:author="Tuomainen Mika" w:date="2014-04-04T00:05:00Z"/>
        </w:rPr>
      </w:pPr>
      <w:bookmarkStart w:id="2551" w:name="_Toc366676123"/>
      <w:ins w:id="2552" w:author="Tuomainen Mika" w:date="2014-04-04T00:05:00Z">
        <w:r w:rsidRPr="001E1DBA">
          <w:t>Saako vastaanottavan laitoksen potilaan tietoja selata ATK-järjestelmän kautta</w:t>
        </w:r>
        <w:bookmarkEnd w:id="2551"/>
        <w:r w:rsidRPr="001E1DBA">
          <w:t xml:space="preserve"> </w:t>
        </w:r>
      </w:ins>
    </w:p>
    <w:p w:rsidR="00A249B4" w:rsidRDefault="00A249B4" w:rsidP="00A249B4">
      <w:pPr>
        <w:rPr>
          <w:ins w:id="2553" w:author="Tuomainen Mika" w:date="2014-04-04T00:05:00Z"/>
          <w:highlight w:val="yellow"/>
        </w:rPr>
      </w:pPr>
    </w:p>
    <w:p w:rsidR="00A249B4" w:rsidRDefault="00A249B4" w:rsidP="00A249B4">
      <w:pPr>
        <w:rPr>
          <w:ins w:id="2554" w:author="Tuomainen Mika" w:date="2014-04-04T00:05:00Z"/>
        </w:rPr>
      </w:pPr>
      <w:ins w:id="2555" w:author="Tuomainen Mika" w:date="2014-04-04T00:05:00Z">
        <w:r>
          <w:t>Saako potilaan tietoja katsoa atk:lta:</w:t>
        </w:r>
        <w:r>
          <w:tab/>
          <w:t>kenttäkoodi: 17</w:t>
        </w:r>
        <w:r>
          <w:tab/>
          <w:t xml:space="preserve">koodisto: 1.2.246.537.6.12.2002.124 </w:t>
        </w:r>
      </w:ins>
    </w:p>
    <w:p w:rsidR="00A249B4" w:rsidRDefault="00A249B4" w:rsidP="00A249B4">
      <w:pPr>
        <w:rPr>
          <w:ins w:id="2556" w:author="Tuomainen Mika" w:date="2014-04-04T00:05:00Z"/>
        </w:rPr>
      </w:pPr>
    </w:p>
    <w:p w:rsidR="00A249B4" w:rsidRDefault="00A249B4" w:rsidP="00A249B4">
      <w:pPr>
        <w:rPr>
          <w:ins w:id="2557" w:author="Tuomainen Mika" w:date="2014-04-04T00:05:00Z"/>
        </w:rPr>
      </w:pPr>
      <w:ins w:id="2558" w:author="Tuomainen Mika" w:date="2014-04-04T00:05:00Z">
        <w:r>
          <w:t>Tieto kerrotaan totuusarvolla (true/false) value-elementissä, jonka tietotyyppi on BL.</w:t>
        </w:r>
      </w:ins>
    </w:p>
    <w:p w:rsidR="00A249B4" w:rsidRDefault="00A249B4" w:rsidP="00A249B4">
      <w:pPr>
        <w:rPr>
          <w:ins w:id="2559" w:author="Tuomainen Mika" w:date="2014-04-04T00:05:00Z"/>
        </w:rPr>
      </w:pPr>
    </w:p>
    <w:p w:rsidR="00A249B4" w:rsidRPr="0061697D" w:rsidRDefault="00A249B4" w:rsidP="00A249B4">
      <w:pPr>
        <w:rPr>
          <w:ins w:id="2560" w:author="Tuomainen Mika" w:date="2014-04-04T00:05:00Z"/>
          <w:color w:val="000000"/>
          <w:highlight w:val="white"/>
          <w:lang w:val="en-US"/>
        </w:rPr>
      </w:pPr>
      <w:ins w:id="2561" w:author="Tuomainen Mika" w:date="2014-04-04T00:05: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61697D" w:rsidRDefault="00A249B4" w:rsidP="00A249B4">
      <w:pPr>
        <w:rPr>
          <w:ins w:id="2562" w:author="Tuomainen Mika" w:date="2014-04-04T00:05:00Z"/>
          <w:color w:val="000000"/>
          <w:highlight w:val="white"/>
          <w:lang w:val="en-US"/>
        </w:rPr>
      </w:pPr>
      <w:ins w:id="2563"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61697D" w:rsidRDefault="00A249B4" w:rsidP="00A249B4">
      <w:pPr>
        <w:rPr>
          <w:ins w:id="2564" w:author="Tuomainen Mika" w:date="2014-04-04T00:05:00Z"/>
          <w:highlight w:val="white"/>
          <w:lang w:val="en-US"/>
        </w:rPr>
      </w:pPr>
      <w:ins w:id="2565"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17</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61697D" w:rsidRDefault="00A249B4" w:rsidP="00A249B4">
      <w:pPr>
        <w:rPr>
          <w:ins w:id="2566" w:author="Tuomainen Mika" w:date="2014-04-04T00:05:00Z"/>
          <w:color w:val="000000"/>
          <w:highlight w:val="white"/>
          <w:lang w:val="en-US"/>
        </w:rPr>
      </w:pPr>
      <w:ins w:id="2567" w:author="Tuomainen Mika" w:date="2014-04-04T00:05:00Z">
        <w:r w:rsidRPr="0038571B">
          <w:rPr>
            <w:color w:val="000000"/>
            <w:highlight w:val="white"/>
            <w:lang w:val="en-US"/>
          </w:rPr>
          <w:tab/>
        </w:r>
        <w:r>
          <w:rPr>
            <w:highlight w:val="white"/>
            <w:lang w:val="en-US"/>
          </w:rPr>
          <w:t>&lt;effectiveTime value=“200309300945”/&gt;</w:t>
        </w:r>
      </w:ins>
    </w:p>
    <w:p w:rsidR="00A249B4" w:rsidRPr="0061697D" w:rsidRDefault="00A249B4" w:rsidP="00A249B4">
      <w:pPr>
        <w:rPr>
          <w:ins w:id="2568" w:author="Tuomainen Mika" w:date="2014-04-04T00:05:00Z"/>
          <w:color w:val="000000"/>
          <w:highlight w:val="white"/>
          <w:lang w:val="en-US"/>
        </w:rPr>
      </w:pPr>
      <w:ins w:id="2569"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true</w:t>
        </w:r>
        <w:r w:rsidRPr="0038571B">
          <w:rPr>
            <w:color w:val="0000FF"/>
            <w:highlight w:val="white"/>
            <w:lang w:val="en-US"/>
          </w:rPr>
          <w:t>"/&gt;</w:t>
        </w:r>
      </w:ins>
    </w:p>
    <w:p w:rsidR="00A249B4" w:rsidRDefault="00A249B4" w:rsidP="00A249B4">
      <w:pPr>
        <w:rPr>
          <w:ins w:id="2570" w:author="Tuomainen Mika" w:date="2014-04-04T00:05:00Z"/>
          <w:color w:val="000000"/>
          <w:highlight w:val="white"/>
        </w:rPr>
      </w:pPr>
      <w:ins w:id="2571" w:author="Tuomainen Mika" w:date="2014-04-04T00:05: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Pr="009E385C" w:rsidRDefault="00A249B4" w:rsidP="00A249B4">
      <w:pPr>
        <w:rPr>
          <w:ins w:id="2572" w:author="Tuomainen Mika" w:date="2014-04-04T00:05:00Z"/>
        </w:rPr>
      </w:pPr>
      <w:ins w:id="2573" w:author="Tuomainen Mika" w:date="2014-04-04T00:05:00Z">
        <w:r>
          <w:rPr>
            <w:color w:val="0000FF"/>
            <w:highlight w:val="white"/>
          </w:rPr>
          <w:t>&lt;/</w:t>
        </w:r>
        <w:r>
          <w:rPr>
            <w:highlight w:val="white"/>
          </w:rPr>
          <w:t>entry</w:t>
        </w:r>
        <w:r>
          <w:rPr>
            <w:color w:val="0000FF"/>
            <w:highlight w:val="white"/>
          </w:rPr>
          <w:t>&gt;</w:t>
        </w:r>
      </w:ins>
    </w:p>
    <w:p w:rsidR="00A249B4" w:rsidRPr="009E385C" w:rsidRDefault="00A249B4" w:rsidP="00A249B4">
      <w:pPr>
        <w:rPr>
          <w:ins w:id="2574" w:author="Tuomainen Mika" w:date="2014-04-04T00:05:00Z"/>
        </w:rPr>
      </w:pPr>
    </w:p>
    <w:p w:rsidR="00A249B4" w:rsidRDefault="00A249B4" w:rsidP="00A249B4">
      <w:pPr>
        <w:rPr>
          <w:ins w:id="2575" w:author="Tuomainen Mika" w:date="2014-04-04T00:05:00Z"/>
        </w:rPr>
      </w:pPr>
    </w:p>
    <w:p w:rsidR="00A249B4" w:rsidRDefault="00A249B4" w:rsidP="00A249B4">
      <w:pPr>
        <w:rPr>
          <w:ins w:id="2576" w:author="Tuomainen Mika" w:date="2014-04-04T00:05:00Z"/>
        </w:rPr>
      </w:pPr>
      <w:ins w:id="2577" w:author="Tuomainen Mika" w:date="2014-04-04T00:05:00Z">
        <w:r>
          <w:t>Viittaus suostumukseen tehdään suostumusprojektin määritysten mukaisesti.</w:t>
        </w:r>
      </w:ins>
    </w:p>
    <w:p w:rsidR="00A249B4" w:rsidRDefault="00A249B4" w:rsidP="00A249B4">
      <w:pPr>
        <w:rPr>
          <w:ins w:id="2578" w:author="Tuomainen Mika" w:date="2014-04-04T00:05:00Z"/>
        </w:rPr>
      </w:pPr>
    </w:p>
    <w:p w:rsidR="00A249B4" w:rsidRDefault="00A249B4" w:rsidP="00A249B4">
      <w:pPr>
        <w:pStyle w:val="Otsikko4"/>
        <w:jc w:val="left"/>
        <w:rPr>
          <w:ins w:id="2579" w:author="Tuomainen Mika" w:date="2014-04-04T00:05:00Z"/>
        </w:rPr>
      </w:pPr>
      <w:bookmarkStart w:id="2580" w:name="_Toc366676124"/>
      <w:ins w:id="2581" w:author="Tuomainen Mika" w:date="2014-04-04T00:05:00Z">
        <w:r>
          <w:t>Onko tarpeen vaatiessa konsultoijalla lupa kutsua potilas hoitoon</w:t>
        </w:r>
        <w:bookmarkEnd w:id="2580"/>
      </w:ins>
    </w:p>
    <w:p w:rsidR="00A249B4" w:rsidRDefault="00A249B4" w:rsidP="00A249B4">
      <w:pPr>
        <w:rPr>
          <w:ins w:id="2582" w:author="Tuomainen Mika" w:date="2014-04-04T00:05:00Z"/>
        </w:rPr>
      </w:pPr>
    </w:p>
    <w:p w:rsidR="00A249B4" w:rsidRDefault="00A249B4" w:rsidP="00A249B4">
      <w:pPr>
        <w:rPr>
          <w:ins w:id="2583" w:author="Tuomainen Mika" w:date="2014-04-04T00:05:00Z"/>
        </w:rPr>
      </w:pPr>
      <w:ins w:id="2584" w:author="Tuomainen Mika" w:date="2014-04-04T00:05:00Z">
        <w:r>
          <w:lastRenderedPageBreak/>
          <w:t>Saako konsultoija kutsua hoitoon:</w:t>
        </w:r>
        <w:r>
          <w:tab/>
          <w:t>kenttäkoodi: 30</w:t>
        </w:r>
        <w:r>
          <w:tab/>
        </w:r>
        <w:r>
          <w:tab/>
          <w:t xml:space="preserve">koodisto: 1.2.246.537.6.12.2002.124 </w:t>
        </w:r>
      </w:ins>
    </w:p>
    <w:p w:rsidR="00A249B4" w:rsidRDefault="00A249B4" w:rsidP="00A249B4">
      <w:pPr>
        <w:rPr>
          <w:ins w:id="2585" w:author="Tuomainen Mika" w:date="2014-04-04T00:05:00Z"/>
        </w:rPr>
      </w:pPr>
    </w:p>
    <w:p w:rsidR="00A249B4" w:rsidRDefault="00A249B4" w:rsidP="00A249B4">
      <w:pPr>
        <w:rPr>
          <w:ins w:id="2586" w:author="Tuomainen Mika" w:date="2014-04-04T00:05:00Z"/>
        </w:rPr>
      </w:pPr>
      <w:ins w:id="2587" w:author="Tuomainen Mika" w:date="2014-04-04T00:05:00Z">
        <w:r>
          <w:t>Tieto kerrotaan totuusarvolla (true/false) value-elementissä, jonka tietotyyppi on BL.</w:t>
        </w:r>
      </w:ins>
    </w:p>
    <w:p w:rsidR="00A249B4" w:rsidRDefault="00A249B4" w:rsidP="00A249B4">
      <w:pPr>
        <w:rPr>
          <w:ins w:id="2588" w:author="Tuomainen Mika" w:date="2014-04-04T00:05:00Z"/>
        </w:rPr>
      </w:pPr>
    </w:p>
    <w:p w:rsidR="00A249B4" w:rsidRPr="007217C0" w:rsidRDefault="00A249B4" w:rsidP="00A249B4">
      <w:pPr>
        <w:rPr>
          <w:ins w:id="2589" w:author="Tuomainen Mika" w:date="2014-04-04T00:05:00Z"/>
          <w:color w:val="000000"/>
          <w:highlight w:val="white"/>
          <w:lang w:val="en-US"/>
        </w:rPr>
      </w:pPr>
      <w:ins w:id="2590" w:author="Tuomainen Mika" w:date="2014-04-04T00:05: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7217C0" w:rsidRDefault="00A249B4" w:rsidP="00A249B4">
      <w:pPr>
        <w:rPr>
          <w:ins w:id="2591" w:author="Tuomainen Mika" w:date="2014-04-04T00:05:00Z"/>
          <w:color w:val="000000"/>
          <w:highlight w:val="white"/>
          <w:lang w:val="en-US"/>
        </w:rPr>
      </w:pPr>
      <w:ins w:id="2592"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7217C0" w:rsidRDefault="00A249B4" w:rsidP="00A249B4">
      <w:pPr>
        <w:rPr>
          <w:ins w:id="2593" w:author="Tuomainen Mika" w:date="2014-04-04T00:05:00Z"/>
          <w:highlight w:val="white"/>
          <w:lang w:val="en-US"/>
        </w:rPr>
      </w:pPr>
      <w:ins w:id="2594" w:author="Tuomainen Mika" w:date="2014-04-04T00:05: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30</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7217C0" w:rsidRDefault="00A249B4" w:rsidP="00A249B4">
      <w:pPr>
        <w:rPr>
          <w:ins w:id="2595" w:author="Tuomainen Mika" w:date="2014-04-04T00:05:00Z"/>
          <w:color w:val="000000"/>
          <w:highlight w:val="white"/>
          <w:lang w:val="en-US"/>
        </w:rPr>
      </w:pPr>
      <w:ins w:id="2596" w:author="Tuomainen Mika" w:date="2014-04-04T00:05:00Z">
        <w:r w:rsidRPr="0038571B">
          <w:rPr>
            <w:color w:val="000000"/>
            <w:highlight w:val="white"/>
            <w:lang w:val="en-US"/>
          </w:rPr>
          <w:tab/>
        </w:r>
        <w:r>
          <w:rPr>
            <w:highlight w:val="white"/>
            <w:lang w:val="en-US"/>
          </w:rPr>
          <w:t>&lt;effectiveTime value=“200309300945”/&gt;</w:t>
        </w:r>
      </w:ins>
    </w:p>
    <w:p w:rsidR="00A249B4" w:rsidRPr="007217C0" w:rsidRDefault="00A249B4" w:rsidP="00A249B4">
      <w:pPr>
        <w:rPr>
          <w:ins w:id="2597" w:author="Tuomainen Mika" w:date="2014-04-04T00:05:00Z"/>
          <w:color w:val="000000"/>
          <w:highlight w:val="white"/>
          <w:lang w:val="en-US"/>
        </w:rPr>
      </w:pPr>
      <w:ins w:id="2598" w:author="Tuomainen Mika" w:date="2014-04-04T00:05: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true</w:t>
        </w:r>
        <w:r w:rsidRPr="0038571B">
          <w:rPr>
            <w:color w:val="0000FF"/>
            <w:highlight w:val="white"/>
            <w:lang w:val="en-US"/>
          </w:rPr>
          <w:t>"/&gt;</w:t>
        </w:r>
      </w:ins>
    </w:p>
    <w:p w:rsidR="00A249B4" w:rsidRDefault="00A249B4" w:rsidP="00A249B4">
      <w:pPr>
        <w:rPr>
          <w:ins w:id="2599" w:author="Tuomainen Mika" w:date="2014-04-04T00:05:00Z"/>
          <w:color w:val="000000"/>
          <w:highlight w:val="white"/>
        </w:rPr>
      </w:pPr>
      <w:ins w:id="2600" w:author="Tuomainen Mika" w:date="2014-04-04T00:05: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Default="00A249B4" w:rsidP="00A249B4">
      <w:pPr>
        <w:rPr>
          <w:ins w:id="2601" w:author="Tuomainen Mika" w:date="2014-04-04T00:05:00Z"/>
        </w:rPr>
      </w:pPr>
      <w:ins w:id="2602" w:author="Tuomainen Mika" w:date="2014-04-04T00:05:00Z">
        <w:r>
          <w:rPr>
            <w:color w:val="0000FF"/>
            <w:highlight w:val="white"/>
          </w:rPr>
          <w:t>&lt;/</w:t>
        </w:r>
        <w:r>
          <w:rPr>
            <w:highlight w:val="white"/>
          </w:rPr>
          <w:t>entry</w:t>
        </w:r>
        <w:r>
          <w:rPr>
            <w:color w:val="0000FF"/>
            <w:highlight w:val="white"/>
          </w:rPr>
          <w:t>&gt;</w:t>
        </w:r>
      </w:ins>
    </w:p>
    <w:p w:rsidR="00A249B4" w:rsidRDefault="00A249B4" w:rsidP="00A249B4">
      <w:pPr>
        <w:rPr>
          <w:ins w:id="2603" w:author="Tuomainen Mika" w:date="2014-04-04T00:05:00Z"/>
        </w:rPr>
      </w:pPr>
    </w:p>
    <w:p w:rsidR="00A249B4" w:rsidRDefault="00A249B4" w:rsidP="00A249B4">
      <w:pPr>
        <w:rPr>
          <w:ins w:id="2604" w:author="Tuomainen Mika" w:date="2014-04-04T00:05:00Z"/>
        </w:rPr>
      </w:pPr>
    </w:p>
    <w:p w:rsidR="00A249B4" w:rsidRDefault="00A249B4" w:rsidP="00A249B4">
      <w:pPr>
        <w:rPr>
          <w:ins w:id="2605" w:author="Tuomainen Mika" w:date="2014-04-04T00:05:00Z"/>
        </w:rPr>
      </w:pPr>
      <w:ins w:id="2606" w:author="Tuomainen Mika" w:date="2014-04-04T00:05:00Z">
        <w:r>
          <w:t>Viittaus suostumukseen tehdään suostumusprojektin määritysten mukaisesti.</w:t>
        </w:r>
      </w:ins>
    </w:p>
    <w:p w:rsidR="00A249B4" w:rsidRDefault="00A249B4" w:rsidP="00A249B4">
      <w:pPr>
        <w:rPr>
          <w:ins w:id="2607" w:author="Tuomainen Mika" w:date="2014-04-04T00:07:00Z"/>
        </w:rPr>
      </w:pPr>
    </w:p>
    <w:p w:rsidR="00A249B4" w:rsidRDefault="00A249B4" w:rsidP="00A249B4">
      <w:pPr>
        <w:pStyle w:val="Otsikko3"/>
        <w:jc w:val="left"/>
        <w:rPr>
          <w:ins w:id="2608" w:author="Tuomainen Mika" w:date="2014-04-04T00:07:00Z"/>
        </w:rPr>
      </w:pPr>
      <w:bookmarkStart w:id="2609" w:name="_Toc366676125"/>
      <w:bookmarkStart w:id="2610" w:name="_Toc384989351"/>
      <w:ins w:id="2611" w:author="Tuomainen Mika" w:date="2014-04-04T00:07:00Z">
        <w:r>
          <w:t>Asiakirjat</w:t>
        </w:r>
        <w:bookmarkEnd w:id="2609"/>
        <w:bookmarkEnd w:id="2610"/>
      </w:ins>
    </w:p>
    <w:p w:rsidR="00A249B4" w:rsidRDefault="00A249B4" w:rsidP="00A249B4">
      <w:pPr>
        <w:rPr>
          <w:ins w:id="2612" w:author="Tuomainen Mika" w:date="2014-04-04T00:07:00Z"/>
        </w:rPr>
      </w:pPr>
    </w:p>
    <w:p w:rsidR="00A249B4" w:rsidRDefault="00A249B4" w:rsidP="00A249B4">
      <w:pPr>
        <w:rPr>
          <w:ins w:id="2613" w:author="Tuomainen Mika" w:date="2014-04-04T00:07:00Z"/>
        </w:rPr>
      </w:pPr>
      <w:ins w:id="2614" w:author="Tuomainen Mika" w:date="2014-04-04T00:07:00Z">
        <w:r>
          <w:t>Tämä otsikko sijoitetaan hoitoprosessin vaihekoodin 11 (Tulotilanne) alle.</w:t>
        </w:r>
      </w:ins>
    </w:p>
    <w:p w:rsidR="00A249B4" w:rsidRDefault="00A249B4" w:rsidP="00A249B4">
      <w:pPr>
        <w:rPr>
          <w:ins w:id="2615" w:author="Tuomainen Mika" w:date="2014-04-04T00:07:00Z"/>
        </w:rPr>
      </w:pPr>
      <w:ins w:id="2616" w:author="Tuomainen Mika" w:date="2014-04-04T00:07:00Z">
        <w:r>
          <w:t>Asiakirjat:</w:t>
        </w:r>
        <w:r>
          <w:tab/>
          <w:t xml:space="preserve">otsikkokoodi: 6 </w:t>
        </w:r>
        <w:r>
          <w:tab/>
        </w:r>
        <w:r>
          <w:tab/>
          <w:t>otsikkokoodisto (</w:t>
        </w:r>
        <w:r w:rsidRPr="00890477">
          <w:t>1.2.246.537.6.40182.2009</w:t>
        </w:r>
        <w:r>
          <w:t xml:space="preserve">)  </w:t>
        </w:r>
      </w:ins>
    </w:p>
    <w:p w:rsidR="00A249B4" w:rsidRDefault="00A249B4" w:rsidP="00A249B4">
      <w:pPr>
        <w:rPr>
          <w:ins w:id="2617" w:author="Tuomainen Mika" w:date="2014-04-04T00:07:00Z"/>
        </w:rPr>
      </w:pPr>
    </w:p>
    <w:p w:rsidR="00A249B4" w:rsidRDefault="00A249B4" w:rsidP="00A249B4">
      <w:pPr>
        <w:rPr>
          <w:ins w:id="2618" w:author="Tuomainen Mika" w:date="2014-04-04T00:07:00Z"/>
        </w:rPr>
      </w:pPr>
      <w:ins w:id="2619" w:author="Tuomainen Mika" w:date="2014-04-04T00:07:00Z">
        <w:r>
          <w:t>Entry-rakennetta toistetaan tarvittava määrä.</w:t>
        </w:r>
      </w:ins>
    </w:p>
    <w:p w:rsidR="00A249B4" w:rsidRDefault="00A249B4" w:rsidP="00A249B4">
      <w:pPr>
        <w:rPr>
          <w:ins w:id="2620" w:author="Tuomainen Mika" w:date="2014-04-04T00:07:00Z"/>
        </w:rPr>
      </w:pPr>
    </w:p>
    <w:p w:rsidR="00A249B4" w:rsidRDefault="00A249B4" w:rsidP="00A249B4">
      <w:pPr>
        <w:rPr>
          <w:ins w:id="2621" w:author="Tuomainen Mika" w:date="2014-04-04T00:07:00Z"/>
        </w:rPr>
      </w:pPr>
      <w:ins w:id="2622" w:author="Tuomainen Mika" w:date="2014-04-04T00:07:00Z">
        <w:r>
          <w:t>Asiakirjat:</w:t>
        </w:r>
        <w:r>
          <w:tab/>
        </w:r>
        <w:r>
          <w:tab/>
          <w:t>Kenttäkoodi: 24</w:t>
        </w:r>
        <w:r>
          <w:tab/>
        </w:r>
        <w:r>
          <w:tab/>
          <w:t xml:space="preserve">koodisto: 1.2.246.537.6.12.2002.124 </w:t>
        </w:r>
      </w:ins>
    </w:p>
    <w:p w:rsidR="00A249B4" w:rsidRDefault="00A249B4" w:rsidP="00A249B4">
      <w:pPr>
        <w:rPr>
          <w:ins w:id="2623" w:author="Tuomainen Mika" w:date="2014-04-04T00:07:00Z"/>
        </w:rPr>
      </w:pPr>
      <w:ins w:id="2624" w:author="Tuomainen Mika" w:date="2014-04-04T00:07:00Z">
        <w:r>
          <w:t>Tuoko potilas asiakirjat:</w:t>
        </w:r>
        <w:r>
          <w:tab/>
          <w:t xml:space="preserve">Kenttäkoodi: 24.1, </w:t>
        </w:r>
        <w:r>
          <w:tab/>
          <w:t xml:space="preserve">koodisto: 1.2.246.537.6.12.2002.124 </w:t>
        </w:r>
      </w:ins>
    </w:p>
    <w:p w:rsidR="00A249B4" w:rsidRDefault="00A249B4" w:rsidP="00A249B4">
      <w:pPr>
        <w:rPr>
          <w:ins w:id="2625" w:author="Tuomainen Mika" w:date="2014-04-04T00:07:00Z"/>
        </w:rPr>
      </w:pPr>
    </w:p>
    <w:p w:rsidR="00A249B4" w:rsidRDefault="00A249B4" w:rsidP="00A249B4">
      <w:pPr>
        <w:rPr>
          <w:ins w:id="2626" w:author="Tuomainen Mika" w:date="2014-04-04T00:07:00Z"/>
        </w:rPr>
      </w:pPr>
      <w:ins w:id="2627" w:author="Tuomainen Mika" w:date="2014-04-04T00:07:00Z">
        <w:r>
          <w:t xml:space="preserve">Asiakirjojen selite ilmoitetaan value-elementissä tekstinä, tietotyyppinä on ED. Oletusarvoisesti potilas tuo mukanaan mainitut asiakirjat, mutta lisäksi tämä todetaan erillisessä komponentissa boolean-arvolla true/false.  Jos asiakirjat "noudetaan" </w:t>
        </w:r>
        <w:r>
          <w:lastRenderedPageBreak/>
          <w:t>sähköisesti on niihin linkki elementin &lt;reference&gt;&lt;externalDocument&gt; kautta. Nouto-osoite annetaan elementissä text.</w:t>
        </w:r>
      </w:ins>
    </w:p>
    <w:p w:rsidR="00A249B4" w:rsidRDefault="00A249B4" w:rsidP="00A249B4">
      <w:pPr>
        <w:rPr>
          <w:ins w:id="2628" w:author="Tuomainen Mika" w:date="2014-04-04T00:07:00Z"/>
        </w:rPr>
      </w:pPr>
    </w:p>
    <w:p w:rsidR="00A249B4" w:rsidRDefault="00A249B4" w:rsidP="00A249B4">
      <w:pPr>
        <w:rPr>
          <w:ins w:id="2629" w:author="Tuomainen Mika" w:date="2014-04-04T00:07:00Z"/>
        </w:rPr>
      </w:pPr>
      <w:ins w:id="2630" w:author="Tuomainen Mika" w:date="2014-04-04T00:07:00Z">
        <w:r>
          <w:t>Asiakirjana voidaan ilmoittaa myös viitetietokannan viite.</w:t>
        </w:r>
      </w:ins>
    </w:p>
    <w:p w:rsidR="00A249B4" w:rsidRDefault="00A249B4" w:rsidP="00A249B4">
      <w:pPr>
        <w:rPr>
          <w:ins w:id="2631" w:author="Tuomainen Mika" w:date="2014-04-04T00:07:00Z"/>
        </w:rPr>
      </w:pPr>
    </w:p>
    <w:p w:rsidR="00A249B4" w:rsidRPr="009147F3" w:rsidRDefault="00A249B4" w:rsidP="00A249B4">
      <w:pPr>
        <w:rPr>
          <w:ins w:id="2632" w:author="Tuomainen Mika" w:date="2014-04-04T00:07:00Z"/>
          <w:color w:val="000000"/>
          <w:highlight w:val="white"/>
          <w:lang w:val="en-US"/>
        </w:rPr>
      </w:pPr>
      <w:ins w:id="2633"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9147F3" w:rsidRDefault="00A249B4" w:rsidP="00A249B4">
      <w:pPr>
        <w:rPr>
          <w:ins w:id="2634" w:author="Tuomainen Mika" w:date="2014-04-04T00:07:00Z"/>
          <w:color w:val="000000"/>
          <w:highlight w:val="white"/>
          <w:lang w:val="en-US"/>
        </w:rPr>
      </w:pPr>
      <w:ins w:id="2635"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9147F3" w:rsidRDefault="00A249B4" w:rsidP="00A249B4">
      <w:pPr>
        <w:rPr>
          <w:ins w:id="2636" w:author="Tuomainen Mika" w:date="2014-04-04T00:07:00Z"/>
          <w:highlight w:val="white"/>
          <w:lang w:val="en-US"/>
        </w:rPr>
      </w:pPr>
      <w:ins w:id="2637" w:author="Tuomainen Mika" w:date="2014-04-04T00:07: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24</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9147F3" w:rsidRDefault="00A249B4" w:rsidP="00A249B4">
      <w:pPr>
        <w:rPr>
          <w:ins w:id="2638" w:author="Tuomainen Mika" w:date="2014-04-04T00:07:00Z"/>
          <w:color w:val="000000"/>
          <w:highlight w:val="white"/>
          <w:lang w:val="en-US"/>
        </w:rPr>
      </w:pPr>
      <w:ins w:id="2639" w:author="Tuomainen Mika" w:date="2014-04-04T00:07:00Z">
        <w:r w:rsidRPr="0038571B">
          <w:rPr>
            <w:color w:val="000000"/>
            <w:highlight w:val="white"/>
            <w:lang w:val="en-US"/>
          </w:rPr>
          <w:tab/>
        </w:r>
        <w:r>
          <w:rPr>
            <w:highlight w:val="white"/>
            <w:lang w:val="en-US"/>
          </w:rPr>
          <w:t>&lt;effectiveTime value=“200309300945”/&gt;</w:t>
        </w:r>
      </w:ins>
    </w:p>
    <w:p w:rsidR="00A249B4" w:rsidRPr="009147F3" w:rsidRDefault="00A249B4" w:rsidP="00A249B4">
      <w:pPr>
        <w:rPr>
          <w:ins w:id="2640" w:author="Tuomainen Mika" w:date="2014-04-04T00:07:00Z"/>
          <w:highlight w:val="white"/>
          <w:lang w:val="en-US"/>
        </w:rPr>
      </w:pPr>
      <w:ins w:id="2641" w:author="Tuomainen Mika" w:date="2014-04-04T00:07:00Z">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xsi:type</w:t>
        </w:r>
        <w:r w:rsidRPr="0038571B">
          <w:rPr>
            <w:color w:val="0000FF"/>
            <w:highlight w:val="white"/>
            <w:lang w:val="en-US"/>
          </w:rPr>
          <w:t>="</w:t>
        </w:r>
        <w:r w:rsidRPr="0038571B">
          <w:rPr>
            <w:highlight w:val="white"/>
            <w:lang w:val="en-US"/>
          </w:rPr>
          <w:t>ED</w:t>
        </w:r>
        <w:r w:rsidRPr="0038571B">
          <w:rPr>
            <w:color w:val="0000FF"/>
            <w:highlight w:val="white"/>
            <w:lang w:val="en-US"/>
          </w:rPr>
          <w:t>"&gt;</w:t>
        </w:r>
        <w:r w:rsidRPr="0038571B">
          <w:rPr>
            <w:highlight w:val="white"/>
            <w:lang w:val="en-US"/>
          </w:rPr>
          <w:t>RTG-kuvat</w:t>
        </w:r>
        <w:r w:rsidRPr="0038571B">
          <w:rPr>
            <w:color w:val="0000FF"/>
            <w:highlight w:val="white"/>
            <w:lang w:val="en-US"/>
          </w:rPr>
          <w:t>&lt;/</w:t>
        </w:r>
        <w:r w:rsidRPr="0038571B">
          <w:rPr>
            <w:color w:val="800000"/>
            <w:highlight w:val="white"/>
            <w:lang w:val="en-US"/>
          </w:rPr>
          <w:t>value</w:t>
        </w:r>
        <w:r w:rsidRPr="0038571B">
          <w:rPr>
            <w:color w:val="0000FF"/>
            <w:highlight w:val="white"/>
            <w:lang w:val="en-US"/>
          </w:rPr>
          <w:t>&gt;</w:t>
        </w:r>
      </w:ins>
    </w:p>
    <w:p w:rsidR="00A249B4" w:rsidRPr="009147F3" w:rsidRDefault="00A249B4" w:rsidP="00A249B4">
      <w:pPr>
        <w:rPr>
          <w:ins w:id="2642" w:author="Tuomainen Mika" w:date="2014-04-04T00:07:00Z"/>
          <w:color w:val="000000"/>
          <w:highlight w:val="white"/>
          <w:lang w:val="en-US"/>
        </w:rPr>
      </w:pPr>
      <w:ins w:id="2643" w:author="Tuomainen Mika" w:date="2014-04-04T00:07:00Z">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A249B4" w:rsidRPr="009147F3" w:rsidRDefault="00A249B4" w:rsidP="00A249B4">
      <w:pPr>
        <w:rPr>
          <w:ins w:id="2644" w:author="Tuomainen Mika" w:date="2014-04-04T00:07:00Z"/>
          <w:color w:val="000000"/>
          <w:highlight w:val="white"/>
          <w:lang w:val="en-US"/>
        </w:rPr>
      </w:pPr>
      <w:ins w:id="2645"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9147F3" w:rsidRDefault="00A249B4" w:rsidP="00A249B4">
      <w:pPr>
        <w:rPr>
          <w:ins w:id="2646" w:author="Tuomainen Mika" w:date="2014-04-04T00:07:00Z"/>
          <w:color w:val="000000"/>
          <w:highlight w:val="white"/>
          <w:lang w:val="en-US"/>
        </w:rPr>
      </w:pPr>
      <w:ins w:id="2647"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Default="00A249B4" w:rsidP="00A249B4">
      <w:pPr>
        <w:rPr>
          <w:ins w:id="2648" w:author="Tuomainen Mika" w:date="2014-04-04T00:07:00Z"/>
          <w:color w:val="000000"/>
          <w:highlight w:val="white"/>
          <w:lang w:val="en-US"/>
        </w:rPr>
      </w:pPr>
      <w:ins w:id="2649" w:author="Tuomainen Mika" w:date="2014-04-04T00:07:00Z">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Default="00A249B4" w:rsidP="00A249B4">
      <w:pPr>
        <w:rPr>
          <w:ins w:id="2650" w:author="Tuomainen Mika" w:date="2014-04-04T00:07:00Z"/>
          <w:highlight w:val="white"/>
          <w:lang w:val="en-US"/>
        </w:rPr>
      </w:pPr>
      <w:ins w:id="2651" w:author="Tuomainen Mika" w:date="2014-04-04T00:07:00Z">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24.1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9147F3" w:rsidRDefault="00A249B4" w:rsidP="00A249B4">
      <w:pPr>
        <w:rPr>
          <w:ins w:id="2652" w:author="Tuomainen Mika" w:date="2014-04-04T00:07:00Z"/>
          <w:color w:val="000000"/>
          <w:highlight w:val="white"/>
          <w:lang w:val="en-US"/>
        </w:rPr>
      </w:pPr>
      <w:ins w:id="2653" w:author="Tuomainen Mika" w:date="2014-04-04T00:07:00Z">
        <w:r w:rsidRPr="0038571B">
          <w:rPr>
            <w:color w:val="000000"/>
            <w:highlight w:val="white"/>
            <w:lang w:val="en-US"/>
          </w:rPr>
          <w:tab/>
        </w:r>
        <w:r>
          <w:rPr>
            <w:highlight w:val="white"/>
            <w:lang w:val="en-US"/>
          </w:rPr>
          <w:t>&lt;effectiveTime value=“200309300945”/&gt;</w:t>
        </w:r>
      </w:ins>
    </w:p>
    <w:p w:rsidR="00A249B4" w:rsidRPr="009147F3" w:rsidRDefault="00A249B4" w:rsidP="00A249B4">
      <w:pPr>
        <w:rPr>
          <w:ins w:id="2654" w:author="Tuomainen Mika" w:date="2014-04-04T00:07:00Z"/>
          <w:color w:val="000000"/>
          <w:highlight w:val="white"/>
          <w:lang w:val="en-US"/>
        </w:rPr>
      </w:pPr>
      <w:ins w:id="2655"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true</w:t>
        </w:r>
        <w:r w:rsidRPr="0038571B">
          <w:rPr>
            <w:color w:val="0000FF"/>
            <w:highlight w:val="white"/>
            <w:lang w:val="en-US"/>
          </w:rPr>
          <w:t>"/&gt;</w:t>
        </w:r>
      </w:ins>
    </w:p>
    <w:p w:rsidR="00A249B4" w:rsidRDefault="00A249B4" w:rsidP="00A249B4">
      <w:pPr>
        <w:rPr>
          <w:ins w:id="2656" w:author="Tuomainen Mika" w:date="2014-04-04T00:07:00Z"/>
          <w:color w:val="000000"/>
          <w:highlight w:val="white"/>
        </w:rPr>
      </w:pPr>
      <w:ins w:id="2657" w:author="Tuomainen Mika" w:date="2014-04-04T00:07: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Pr="009E385C" w:rsidRDefault="00A249B4" w:rsidP="00A249B4">
      <w:pPr>
        <w:rPr>
          <w:ins w:id="2658" w:author="Tuomainen Mika" w:date="2014-04-04T00:07:00Z"/>
        </w:rPr>
      </w:pPr>
      <w:ins w:id="2659" w:author="Tuomainen Mika" w:date="2014-04-04T00:07:00Z">
        <w:r>
          <w:rPr>
            <w:color w:val="0000FF"/>
            <w:highlight w:val="white"/>
          </w:rPr>
          <w:t>&lt;/</w:t>
        </w:r>
        <w:r>
          <w:rPr>
            <w:highlight w:val="white"/>
          </w:rPr>
          <w:t>entry</w:t>
        </w:r>
        <w:r>
          <w:rPr>
            <w:color w:val="0000FF"/>
            <w:highlight w:val="white"/>
          </w:rPr>
          <w:t>&gt;</w:t>
        </w:r>
      </w:ins>
    </w:p>
    <w:p w:rsidR="00A249B4" w:rsidRPr="009E385C" w:rsidRDefault="00A249B4" w:rsidP="00A249B4">
      <w:pPr>
        <w:rPr>
          <w:ins w:id="2660" w:author="Tuomainen Mika" w:date="2014-04-04T00:07:00Z"/>
        </w:rPr>
      </w:pPr>
    </w:p>
    <w:p w:rsidR="00A249B4" w:rsidRDefault="00A249B4" w:rsidP="00A249B4">
      <w:pPr>
        <w:rPr>
          <w:ins w:id="2661" w:author="Tuomainen Mika" w:date="2014-04-04T00:07:00Z"/>
        </w:rPr>
      </w:pPr>
    </w:p>
    <w:p w:rsidR="00A249B4" w:rsidRDefault="00A249B4" w:rsidP="00A249B4">
      <w:pPr>
        <w:rPr>
          <w:ins w:id="2662" w:author="Tuomainen Mika" w:date="2014-04-04T00:07:00Z"/>
        </w:rPr>
      </w:pPr>
    </w:p>
    <w:p w:rsidR="00A249B4" w:rsidRDefault="00A249B4" w:rsidP="00A249B4">
      <w:pPr>
        <w:rPr>
          <w:ins w:id="2663" w:author="Tuomainen Mika" w:date="2014-04-04T00:07:00Z"/>
        </w:rPr>
      </w:pPr>
      <w:ins w:id="2664" w:author="Tuomainen Mika" w:date="2014-04-04T00:07:00Z">
        <w:r>
          <w:t>Viittaus suostumukseen tehdään suostumusprojektin määritysten mukaisesti.</w:t>
        </w:r>
      </w:ins>
    </w:p>
    <w:p w:rsidR="00A249B4" w:rsidRDefault="00A249B4" w:rsidP="00A249B4">
      <w:pPr>
        <w:rPr>
          <w:ins w:id="2665" w:author="Tuomainen Mika" w:date="2014-04-04T00:07:00Z"/>
        </w:rPr>
      </w:pPr>
    </w:p>
    <w:p w:rsidR="00A249B4" w:rsidRDefault="00A249B4" w:rsidP="00A249B4">
      <w:pPr>
        <w:pStyle w:val="Otsikko3"/>
        <w:jc w:val="left"/>
        <w:rPr>
          <w:ins w:id="2666" w:author="Tuomainen Mika" w:date="2014-04-04T00:07:00Z"/>
        </w:rPr>
      </w:pPr>
      <w:bookmarkStart w:id="2667" w:name="_Toc366676126"/>
      <w:bookmarkStart w:id="2668" w:name="_Toc384989352"/>
      <w:ins w:id="2669" w:author="Tuomainen Mika" w:date="2014-04-04T00:07:00Z">
        <w:r>
          <w:t>Etuudet ja eläkejärjestelyt</w:t>
        </w:r>
        <w:bookmarkEnd w:id="2667"/>
        <w:bookmarkEnd w:id="2668"/>
        <w:r>
          <w:t xml:space="preserve"> </w:t>
        </w:r>
      </w:ins>
    </w:p>
    <w:p w:rsidR="00A249B4" w:rsidRDefault="00A249B4" w:rsidP="00A249B4">
      <w:pPr>
        <w:rPr>
          <w:ins w:id="2670" w:author="Tuomainen Mika" w:date="2014-04-04T00:07:00Z"/>
        </w:rPr>
      </w:pPr>
    </w:p>
    <w:p w:rsidR="00A249B4" w:rsidRDefault="00A249B4" w:rsidP="00A249B4">
      <w:pPr>
        <w:rPr>
          <w:ins w:id="2671" w:author="Tuomainen Mika" w:date="2014-04-04T00:07:00Z"/>
        </w:rPr>
      </w:pPr>
      <w:ins w:id="2672" w:author="Tuomainen Mika" w:date="2014-04-04T00:07:00Z">
        <w:r>
          <w:t>Tämä otsikko sijoitetaan hoitoprosessin vaihekoodin 11 (Tulotilanne) alle.</w:t>
        </w:r>
      </w:ins>
    </w:p>
    <w:p w:rsidR="00A249B4" w:rsidRDefault="00A249B4" w:rsidP="00A249B4">
      <w:pPr>
        <w:rPr>
          <w:ins w:id="2673" w:author="Tuomainen Mika" w:date="2014-04-04T00:07:00Z"/>
        </w:rPr>
      </w:pPr>
      <w:ins w:id="2674" w:author="Tuomainen Mika" w:date="2014-04-04T00:07:00Z">
        <w:r>
          <w:t>Etuudet ja eläkejärjestelyt :</w:t>
        </w:r>
        <w:r>
          <w:tab/>
          <w:t xml:space="preserve">otsikkokoodi: 7 </w:t>
        </w:r>
        <w:r>
          <w:tab/>
        </w:r>
        <w:r>
          <w:tab/>
          <w:t>otsikkokoodisto (</w:t>
        </w:r>
        <w:r w:rsidRPr="00890477">
          <w:t>1.2.246.537.6.40182.2009</w:t>
        </w:r>
        <w:r>
          <w:t xml:space="preserve">)  </w:t>
        </w:r>
      </w:ins>
    </w:p>
    <w:p w:rsidR="00A249B4" w:rsidRDefault="00A249B4" w:rsidP="00A249B4">
      <w:pPr>
        <w:rPr>
          <w:ins w:id="2675" w:author="Tuomainen Mika" w:date="2014-04-04T00:07:00Z"/>
        </w:rPr>
      </w:pPr>
    </w:p>
    <w:p w:rsidR="00A249B4" w:rsidRDefault="00A249B4" w:rsidP="00A249B4">
      <w:pPr>
        <w:rPr>
          <w:ins w:id="2676" w:author="Tuomainen Mika" w:date="2014-04-04T00:07:00Z"/>
        </w:rPr>
      </w:pPr>
      <w:ins w:id="2677" w:author="Tuomainen Mika" w:date="2014-04-04T00:07:00Z">
        <w:r>
          <w:t>Etuudet ja eläkejärjestelyt ilmoitetaan tekstinä narrative-osuudessa.</w:t>
        </w:r>
      </w:ins>
    </w:p>
    <w:p w:rsidR="00A249B4" w:rsidRDefault="00A249B4" w:rsidP="00A249B4">
      <w:pPr>
        <w:pStyle w:val="Otsikko3"/>
        <w:jc w:val="left"/>
        <w:rPr>
          <w:ins w:id="2678" w:author="Tuomainen Mika" w:date="2014-04-04T00:07:00Z"/>
        </w:rPr>
      </w:pPr>
      <w:bookmarkStart w:id="2679" w:name="_Toc366676127"/>
      <w:bookmarkStart w:id="2680" w:name="_Toc384989353"/>
      <w:ins w:id="2681" w:author="Tuomainen Mika" w:date="2014-04-04T00:07:00Z">
        <w:r>
          <w:t>Lähetteen muut tiedot</w:t>
        </w:r>
        <w:bookmarkEnd w:id="2679"/>
        <w:bookmarkEnd w:id="2680"/>
      </w:ins>
    </w:p>
    <w:p w:rsidR="00A249B4" w:rsidRDefault="00A249B4" w:rsidP="00A249B4">
      <w:pPr>
        <w:rPr>
          <w:ins w:id="2682" w:author="Tuomainen Mika" w:date="2014-04-04T00:07:00Z"/>
        </w:rPr>
      </w:pPr>
    </w:p>
    <w:p w:rsidR="00A249B4" w:rsidRDefault="00A249B4" w:rsidP="00A249B4">
      <w:pPr>
        <w:rPr>
          <w:ins w:id="2683" w:author="Tuomainen Mika" w:date="2014-04-04T00:07:00Z"/>
        </w:rPr>
      </w:pPr>
      <w:ins w:id="2684" w:author="Tuomainen Mika" w:date="2014-04-04T00:07:00Z">
        <w:r>
          <w:t>Tämä otsikko sijoitetaan hoitoprosessin vaihekoodin 11 (Tulotilanne) alle.</w:t>
        </w:r>
      </w:ins>
    </w:p>
    <w:p w:rsidR="00A249B4" w:rsidRDefault="00A249B4" w:rsidP="00A249B4">
      <w:pPr>
        <w:rPr>
          <w:ins w:id="2685" w:author="Tuomainen Mika" w:date="2014-04-04T00:07:00Z"/>
        </w:rPr>
      </w:pPr>
      <w:ins w:id="2686" w:author="Tuomainen Mika" w:date="2014-04-04T00:07:00Z">
        <w:r>
          <w:t>Lähetteen muut tiedot:</w:t>
        </w:r>
        <w:r>
          <w:tab/>
          <w:t>otsikkokoodi: 8</w:t>
        </w:r>
        <w:r>
          <w:tab/>
        </w:r>
        <w:r>
          <w:tab/>
          <w:t>otsikkokoodisto (</w:t>
        </w:r>
        <w:r w:rsidRPr="00890477">
          <w:t>1.2.246.537.6.40182.2009</w:t>
        </w:r>
        <w:r>
          <w:t xml:space="preserve">)  </w:t>
        </w:r>
      </w:ins>
    </w:p>
    <w:p w:rsidR="00A249B4" w:rsidRDefault="00A249B4" w:rsidP="00A249B4">
      <w:pPr>
        <w:rPr>
          <w:ins w:id="2687" w:author="Tuomainen Mika" w:date="2014-04-04T00:07:00Z"/>
        </w:rPr>
      </w:pPr>
    </w:p>
    <w:p w:rsidR="00A249B4" w:rsidRDefault="00A249B4" w:rsidP="00A249B4">
      <w:pPr>
        <w:rPr>
          <w:ins w:id="2688" w:author="Tuomainen Mika" w:date="2014-04-04T00:07:00Z"/>
        </w:rPr>
      </w:pPr>
      <w:ins w:id="2689" w:author="Tuomainen Mika" w:date="2014-04-04T00:07:00Z">
        <w:r>
          <w:t>Seuraavaksi käydään läpi tämän otsikon alle tulevat tietokentät.</w:t>
        </w:r>
      </w:ins>
    </w:p>
    <w:p w:rsidR="00A249B4" w:rsidRDefault="00A249B4" w:rsidP="00A249B4">
      <w:pPr>
        <w:rPr>
          <w:ins w:id="2690" w:author="Tuomainen Mika" w:date="2014-04-04T00:07:00Z"/>
        </w:rPr>
      </w:pPr>
    </w:p>
    <w:p w:rsidR="00A249B4" w:rsidRPr="002450C6" w:rsidRDefault="00A249B4" w:rsidP="00A249B4">
      <w:pPr>
        <w:pStyle w:val="Otsikko4"/>
        <w:jc w:val="left"/>
        <w:rPr>
          <w:ins w:id="2691" w:author="Tuomainen Mika" w:date="2014-04-04T00:07:00Z"/>
        </w:rPr>
      </w:pPr>
      <w:bookmarkStart w:id="2692" w:name="_Toc366676128"/>
      <w:ins w:id="2693" w:author="Tuomainen Mika" w:date="2014-04-04T00:07:00Z">
        <w:r w:rsidRPr="001E1DBA">
          <w:t>Onko kyseessä työtapaturma</w:t>
        </w:r>
        <w:bookmarkEnd w:id="2692"/>
        <w:r w:rsidRPr="001E1DBA">
          <w:t xml:space="preserve"> </w:t>
        </w:r>
      </w:ins>
    </w:p>
    <w:p w:rsidR="00A249B4" w:rsidRDefault="00A249B4" w:rsidP="00A249B4">
      <w:pPr>
        <w:rPr>
          <w:ins w:id="2694" w:author="Tuomainen Mika" w:date="2014-04-04T00:07:00Z"/>
          <w:highlight w:val="yellow"/>
        </w:rPr>
      </w:pPr>
    </w:p>
    <w:p w:rsidR="00A249B4" w:rsidRDefault="00A249B4" w:rsidP="00A249B4">
      <w:pPr>
        <w:rPr>
          <w:ins w:id="2695" w:author="Tuomainen Mika" w:date="2014-04-04T00:07:00Z"/>
        </w:rPr>
      </w:pPr>
      <w:ins w:id="2696" w:author="Tuomainen Mika" w:date="2014-04-04T00:07:00Z">
        <w:r>
          <w:t>Onko kyseessä työtapaturma:</w:t>
        </w:r>
        <w:r>
          <w:tab/>
          <w:t>kenttäkoodi: 18</w:t>
        </w:r>
        <w:r>
          <w:tab/>
        </w:r>
        <w:r>
          <w:tab/>
          <w:t xml:space="preserve">koodisto: 1.2.246.537.6.12.2002.124 </w:t>
        </w:r>
      </w:ins>
    </w:p>
    <w:p w:rsidR="00A249B4" w:rsidRDefault="00A249B4" w:rsidP="00A249B4">
      <w:pPr>
        <w:rPr>
          <w:ins w:id="2697" w:author="Tuomainen Mika" w:date="2014-04-04T00:07:00Z"/>
        </w:rPr>
      </w:pPr>
    </w:p>
    <w:p w:rsidR="00A249B4" w:rsidRDefault="00A249B4" w:rsidP="00A249B4">
      <w:pPr>
        <w:rPr>
          <w:ins w:id="2698" w:author="Tuomainen Mika" w:date="2014-04-04T00:07:00Z"/>
        </w:rPr>
      </w:pPr>
      <w:ins w:id="2699" w:author="Tuomainen Mika" w:date="2014-04-04T00:07:00Z">
        <w:r>
          <w:t>Tieto kerrotaan totuusarvolla (true/false) value-elementissä, jonka tietotyyppi on BL.</w:t>
        </w:r>
      </w:ins>
    </w:p>
    <w:p w:rsidR="00A249B4" w:rsidRDefault="00A249B4" w:rsidP="00A249B4">
      <w:pPr>
        <w:rPr>
          <w:ins w:id="2700" w:author="Tuomainen Mika" w:date="2014-04-04T00:07:00Z"/>
        </w:rPr>
      </w:pPr>
    </w:p>
    <w:p w:rsidR="00A249B4" w:rsidRPr="009E385C" w:rsidRDefault="00A249B4" w:rsidP="00A249B4">
      <w:pPr>
        <w:rPr>
          <w:ins w:id="2701" w:author="Tuomainen Mika" w:date="2014-04-04T00:07:00Z"/>
        </w:rPr>
      </w:pPr>
    </w:p>
    <w:p w:rsidR="00A249B4" w:rsidRPr="009E385C" w:rsidRDefault="00A249B4" w:rsidP="00A249B4">
      <w:pPr>
        <w:rPr>
          <w:ins w:id="2702" w:author="Tuomainen Mika" w:date="2014-04-04T00:07:00Z"/>
        </w:rPr>
      </w:pPr>
    </w:p>
    <w:p w:rsidR="00A249B4" w:rsidRPr="009E385C" w:rsidRDefault="00A249B4" w:rsidP="00A249B4">
      <w:pPr>
        <w:rPr>
          <w:ins w:id="2703" w:author="Tuomainen Mika" w:date="2014-04-04T00:07:00Z"/>
        </w:rPr>
      </w:pPr>
    </w:p>
    <w:p w:rsidR="00A249B4" w:rsidRPr="00572998" w:rsidRDefault="00A249B4" w:rsidP="00A249B4">
      <w:pPr>
        <w:rPr>
          <w:ins w:id="2704" w:author="Tuomainen Mika" w:date="2014-04-04T00:07:00Z"/>
          <w:color w:val="000000"/>
          <w:highlight w:val="white"/>
          <w:lang w:val="en-US"/>
        </w:rPr>
      </w:pPr>
      <w:ins w:id="2705"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572998" w:rsidRDefault="00A249B4" w:rsidP="00A249B4">
      <w:pPr>
        <w:rPr>
          <w:ins w:id="2706" w:author="Tuomainen Mika" w:date="2014-04-04T00:07:00Z"/>
          <w:color w:val="000000"/>
          <w:highlight w:val="white"/>
          <w:lang w:val="en-US"/>
        </w:rPr>
      </w:pPr>
      <w:ins w:id="2707"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572998" w:rsidRDefault="00A249B4" w:rsidP="00A249B4">
      <w:pPr>
        <w:rPr>
          <w:ins w:id="2708" w:author="Tuomainen Mika" w:date="2014-04-04T00:07:00Z"/>
          <w:highlight w:val="white"/>
          <w:lang w:val="en-US"/>
        </w:rPr>
      </w:pPr>
      <w:ins w:id="2709" w:author="Tuomainen Mika" w:date="2014-04-04T00:07: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18</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572998" w:rsidRDefault="00A249B4" w:rsidP="00A249B4">
      <w:pPr>
        <w:rPr>
          <w:ins w:id="2710" w:author="Tuomainen Mika" w:date="2014-04-04T00:07:00Z"/>
          <w:color w:val="000000"/>
          <w:highlight w:val="white"/>
          <w:lang w:val="en-US"/>
        </w:rPr>
      </w:pPr>
      <w:ins w:id="2711" w:author="Tuomainen Mika" w:date="2014-04-04T00:07:00Z">
        <w:r w:rsidRPr="0038571B">
          <w:rPr>
            <w:color w:val="000000"/>
            <w:highlight w:val="white"/>
            <w:lang w:val="en-US"/>
          </w:rPr>
          <w:tab/>
        </w:r>
        <w:r>
          <w:rPr>
            <w:highlight w:val="white"/>
            <w:lang w:val="en-US"/>
          </w:rPr>
          <w:t>&lt;effectiveTime value=“200309300945”/&gt;</w:t>
        </w:r>
      </w:ins>
    </w:p>
    <w:p w:rsidR="00A249B4" w:rsidRPr="00572998" w:rsidRDefault="00A249B4" w:rsidP="00A249B4">
      <w:pPr>
        <w:rPr>
          <w:ins w:id="2712" w:author="Tuomainen Mika" w:date="2014-04-04T00:07:00Z"/>
          <w:color w:val="000000"/>
          <w:highlight w:val="white"/>
          <w:lang w:val="en-US"/>
        </w:rPr>
      </w:pPr>
      <w:ins w:id="2713"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ins>
    </w:p>
    <w:p w:rsidR="00A249B4" w:rsidRDefault="00A249B4" w:rsidP="00A249B4">
      <w:pPr>
        <w:rPr>
          <w:ins w:id="2714" w:author="Tuomainen Mika" w:date="2014-04-04T00:07:00Z"/>
          <w:color w:val="000000"/>
          <w:highlight w:val="white"/>
        </w:rPr>
      </w:pPr>
      <w:ins w:id="2715" w:author="Tuomainen Mika" w:date="2014-04-04T00:07: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Default="00A249B4" w:rsidP="00A249B4">
      <w:pPr>
        <w:rPr>
          <w:ins w:id="2716" w:author="Tuomainen Mika" w:date="2014-04-04T00:07:00Z"/>
          <w:lang w:val="en-GB"/>
        </w:rPr>
      </w:pPr>
      <w:ins w:id="2717" w:author="Tuomainen Mika" w:date="2014-04-04T00:07:00Z">
        <w:r>
          <w:rPr>
            <w:color w:val="0000FF"/>
            <w:highlight w:val="white"/>
          </w:rPr>
          <w:t>&lt;/</w:t>
        </w:r>
        <w:r>
          <w:rPr>
            <w:highlight w:val="white"/>
          </w:rPr>
          <w:t>entry</w:t>
        </w:r>
        <w:r>
          <w:rPr>
            <w:color w:val="0000FF"/>
            <w:highlight w:val="white"/>
          </w:rPr>
          <w:t>&gt;</w:t>
        </w:r>
      </w:ins>
    </w:p>
    <w:p w:rsidR="00A249B4" w:rsidRDefault="00A249B4" w:rsidP="00A249B4">
      <w:pPr>
        <w:rPr>
          <w:ins w:id="2718" w:author="Tuomainen Mika" w:date="2014-04-04T00:07:00Z"/>
          <w:lang w:val="en-GB"/>
        </w:rPr>
      </w:pPr>
    </w:p>
    <w:p w:rsidR="00A249B4" w:rsidRDefault="00A249B4" w:rsidP="00A249B4">
      <w:pPr>
        <w:rPr>
          <w:ins w:id="2719" w:author="Tuomainen Mika" w:date="2014-04-04T00:07:00Z"/>
        </w:rPr>
      </w:pPr>
    </w:p>
    <w:p w:rsidR="00A249B4" w:rsidRDefault="00A249B4" w:rsidP="00A249B4">
      <w:pPr>
        <w:pStyle w:val="Otsikko4"/>
        <w:jc w:val="left"/>
        <w:rPr>
          <w:ins w:id="2720" w:author="Tuomainen Mika" w:date="2014-04-04T00:07:00Z"/>
        </w:rPr>
      </w:pPr>
      <w:bookmarkStart w:id="2721" w:name="_Toc366676129"/>
      <w:ins w:id="2722" w:author="Tuomainen Mika" w:date="2014-04-04T00:07:00Z">
        <w:r>
          <w:t>Lähettävä lääkäri tarvitsee loppulausunnon</w:t>
        </w:r>
        <w:bookmarkEnd w:id="2721"/>
      </w:ins>
    </w:p>
    <w:p w:rsidR="00A249B4" w:rsidRDefault="00A249B4" w:rsidP="00A249B4">
      <w:pPr>
        <w:rPr>
          <w:ins w:id="2723" w:author="Tuomainen Mika" w:date="2014-04-04T00:07:00Z"/>
        </w:rPr>
      </w:pPr>
    </w:p>
    <w:p w:rsidR="00A249B4" w:rsidRDefault="00A249B4" w:rsidP="00A249B4">
      <w:pPr>
        <w:rPr>
          <w:ins w:id="2724" w:author="Tuomainen Mika" w:date="2014-04-04T00:07:00Z"/>
        </w:rPr>
      </w:pPr>
      <w:ins w:id="2725" w:author="Tuomainen Mika" w:date="2014-04-04T00:07:00Z">
        <w:r>
          <w:t>Lähettävä lääkäri tarvitsee loppulausunnon:</w:t>
        </w:r>
        <w:r>
          <w:tab/>
          <w:t xml:space="preserve">kenttäkoodi: 19 koodisto: 1.2.246.537.6.12.2002.124 </w:t>
        </w:r>
      </w:ins>
    </w:p>
    <w:p w:rsidR="00A249B4" w:rsidRDefault="00A249B4" w:rsidP="00A249B4">
      <w:pPr>
        <w:rPr>
          <w:ins w:id="2726" w:author="Tuomainen Mika" w:date="2014-04-04T00:07:00Z"/>
        </w:rPr>
      </w:pPr>
    </w:p>
    <w:p w:rsidR="00A249B4" w:rsidRDefault="00A249B4" w:rsidP="00A249B4">
      <w:pPr>
        <w:rPr>
          <w:ins w:id="2727" w:author="Tuomainen Mika" w:date="2014-04-04T00:07:00Z"/>
        </w:rPr>
      </w:pPr>
      <w:ins w:id="2728" w:author="Tuomainen Mika" w:date="2014-04-04T00:07:00Z">
        <w:r>
          <w:t>Tieto kerrotaan totuusarvolla (true/false) value-elementissä, jonka tietotyyppi on BL.</w:t>
        </w:r>
      </w:ins>
    </w:p>
    <w:p w:rsidR="00A249B4" w:rsidRDefault="00A249B4" w:rsidP="00A249B4">
      <w:pPr>
        <w:rPr>
          <w:ins w:id="2729" w:author="Tuomainen Mika" w:date="2014-04-04T00:07:00Z"/>
        </w:rPr>
      </w:pPr>
    </w:p>
    <w:p w:rsidR="00A249B4" w:rsidRPr="00D20497" w:rsidRDefault="00A249B4" w:rsidP="00A249B4">
      <w:pPr>
        <w:rPr>
          <w:ins w:id="2730" w:author="Tuomainen Mika" w:date="2014-04-04T00:07:00Z"/>
          <w:color w:val="000000"/>
          <w:highlight w:val="white"/>
          <w:lang w:val="en-US"/>
        </w:rPr>
      </w:pPr>
      <w:ins w:id="2731"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D20497" w:rsidRDefault="00A249B4" w:rsidP="00A249B4">
      <w:pPr>
        <w:rPr>
          <w:ins w:id="2732" w:author="Tuomainen Mika" w:date="2014-04-04T00:07:00Z"/>
          <w:color w:val="000000"/>
          <w:highlight w:val="white"/>
          <w:lang w:val="en-US"/>
        </w:rPr>
      </w:pPr>
      <w:ins w:id="2733"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D20497" w:rsidRDefault="00A249B4" w:rsidP="00A249B4">
      <w:pPr>
        <w:rPr>
          <w:ins w:id="2734" w:author="Tuomainen Mika" w:date="2014-04-04T00:07:00Z"/>
          <w:highlight w:val="white"/>
          <w:lang w:val="en-US"/>
        </w:rPr>
      </w:pPr>
      <w:ins w:id="2735" w:author="Tuomainen Mika" w:date="2014-04-04T00:07: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19</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D20497" w:rsidRDefault="00A249B4" w:rsidP="00A249B4">
      <w:pPr>
        <w:rPr>
          <w:ins w:id="2736" w:author="Tuomainen Mika" w:date="2014-04-04T00:07:00Z"/>
          <w:color w:val="000000"/>
          <w:highlight w:val="white"/>
          <w:lang w:val="en-US"/>
        </w:rPr>
      </w:pPr>
      <w:ins w:id="2737" w:author="Tuomainen Mika" w:date="2014-04-04T00:07:00Z">
        <w:r w:rsidRPr="0038571B">
          <w:rPr>
            <w:color w:val="000000"/>
            <w:highlight w:val="white"/>
            <w:lang w:val="en-US"/>
          </w:rPr>
          <w:tab/>
        </w:r>
        <w:r>
          <w:rPr>
            <w:highlight w:val="white"/>
            <w:lang w:val="en-US"/>
          </w:rPr>
          <w:t>&lt;effectiveTime value=“200309300945”/&gt;</w:t>
        </w:r>
      </w:ins>
    </w:p>
    <w:p w:rsidR="00A249B4" w:rsidRPr="00D20497" w:rsidRDefault="00A249B4" w:rsidP="00A249B4">
      <w:pPr>
        <w:rPr>
          <w:ins w:id="2738" w:author="Tuomainen Mika" w:date="2014-04-04T00:07:00Z"/>
          <w:color w:val="000000"/>
          <w:highlight w:val="white"/>
          <w:lang w:val="en-US"/>
        </w:rPr>
      </w:pPr>
      <w:ins w:id="2739"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ins>
    </w:p>
    <w:p w:rsidR="00A249B4" w:rsidRDefault="00A249B4" w:rsidP="00A249B4">
      <w:pPr>
        <w:rPr>
          <w:ins w:id="2740" w:author="Tuomainen Mika" w:date="2014-04-04T00:07:00Z"/>
          <w:color w:val="000000"/>
          <w:highlight w:val="white"/>
        </w:rPr>
      </w:pPr>
      <w:ins w:id="2741" w:author="Tuomainen Mika" w:date="2014-04-04T00:07: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Pr="009E385C" w:rsidRDefault="00A249B4" w:rsidP="00A249B4">
      <w:pPr>
        <w:rPr>
          <w:ins w:id="2742" w:author="Tuomainen Mika" w:date="2014-04-04T00:07:00Z"/>
        </w:rPr>
      </w:pPr>
      <w:ins w:id="2743" w:author="Tuomainen Mika" w:date="2014-04-04T00:07:00Z">
        <w:r>
          <w:rPr>
            <w:color w:val="0000FF"/>
            <w:highlight w:val="white"/>
          </w:rPr>
          <w:t>&lt;/</w:t>
        </w:r>
        <w:r>
          <w:rPr>
            <w:highlight w:val="white"/>
          </w:rPr>
          <w:t>entry</w:t>
        </w:r>
        <w:r>
          <w:rPr>
            <w:color w:val="0000FF"/>
            <w:highlight w:val="white"/>
          </w:rPr>
          <w:t>&gt;</w:t>
        </w:r>
      </w:ins>
    </w:p>
    <w:p w:rsidR="00A249B4" w:rsidRPr="009E385C" w:rsidRDefault="00A249B4" w:rsidP="00A249B4">
      <w:pPr>
        <w:rPr>
          <w:ins w:id="2744" w:author="Tuomainen Mika" w:date="2014-04-04T00:07:00Z"/>
        </w:rPr>
      </w:pPr>
    </w:p>
    <w:p w:rsidR="00A249B4" w:rsidRDefault="00A249B4" w:rsidP="00A249B4">
      <w:pPr>
        <w:rPr>
          <w:ins w:id="2745" w:author="Tuomainen Mika" w:date="2014-04-04T00:07:00Z"/>
        </w:rPr>
      </w:pPr>
    </w:p>
    <w:p w:rsidR="00A249B4" w:rsidRDefault="00A249B4" w:rsidP="00A249B4">
      <w:pPr>
        <w:rPr>
          <w:ins w:id="2746" w:author="Tuomainen Mika" w:date="2014-04-04T00:07:00Z"/>
        </w:rPr>
      </w:pPr>
      <w:ins w:id="2747" w:author="Tuomainen Mika" w:date="2014-04-04T00:07:00Z">
        <w:r>
          <w:t>Viittaus suostumukseen tehdään suostumusprojektin määritysten mukaisesti.</w:t>
        </w:r>
      </w:ins>
    </w:p>
    <w:p w:rsidR="00A249B4" w:rsidRDefault="00A249B4" w:rsidP="00A249B4">
      <w:pPr>
        <w:rPr>
          <w:ins w:id="2748" w:author="Tuomainen Mika" w:date="2014-04-04T00:07:00Z"/>
        </w:rPr>
      </w:pPr>
    </w:p>
    <w:p w:rsidR="00A249B4" w:rsidRDefault="00A249B4" w:rsidP="00A249B4">
      <w:pPr>
        <w:pStyle w:val="Otsikko4"/>
        <w:jc w:val="left"/>
        <w:rPr>
          <w:ins w:id="2749" w:author="Tuomainen Mika" w:date="2014-04-04T00:07:00Z"/>
        </w:rPr>
      </w:pPr>
      <w:bookmarkStart w:id="2750" w:name="_Toc366676130"/>
      <w:ins w:id="2751" w:author="Tuomainen Mika" w:date="2014-04-04T00:07:00Z">
        <w:r>
          <w:t>Voiko lähettäjä huolehtia jatkohoidosta</w:t>
        </w:r>
        <w:bookmarkEnd w:id="2750"/>
      </w:ins>
    </w:p>
    <w:p w:rsidR="00A249B4" w:rsidRDefault="00A249B4" w:rsidP="00A249B4">
      <w:pPr>
        <w:rPr>
          <w:ins w:id="2752" w:author="Tuomainen Mika" w:date="2014-04-04T00:07:00Z"/>
        </w:rPr>
      </w:pPr>
    </w:p>
    <w:p w:rsidR="00A249B4" w:rsidRDefault="00A249B4" w:rsidP="00A249B4">
      <w:pPr>
        <w:rPr>
          <w:ins w:id="2753" w:author="Tuomainen Mika" w:date="2014-04-04T00:07:00Z"/>
        </w:rPr>
      </w:pPr>
      <w:ins w:id="2754" w:author="Tuomainen Mika" w:date="2014-04-04T00:07:00Z">
        <w:r>
          <w:t>Voiko lähettäjä huolehtia jatkohoidosta:</w:t>
        </w:r>
        <w:r>
          <w:tab/>
          <w:t>kenttäkoodi: 20</w:t>
        </w:r>
        <w:r>
          <w:tab/>
          <w:t>koodisto: 1.2.246.537.6.12.2002.124</w:t>
        </w:r>
      </w:ins>
    </w:p>
    <w:p w:rsidR="00A249B4" w:rsidRDefault="00A249B4" w:rsidP="00A249B4">
      <w:pPr>
        <w:rPr>
          <w:ins w:id="2755" w:author="Tuomainen Mika" w:date="2014-04-04T00:07:00Z"/>
        </w:rPr>
      </w:pPr>
    </w:p>
    <w:p w:rsidR="00A249B4" w:rsidRDefault="00A249B4" w:rsidP="00A249B4">
      <w:pPr>
        <w:rPr>
          <w:ins w:id="2756" w:author="Tuomainen Mika" w:date="2014-04-04T00:07:00Z"/>
        </w:rPr>
      </w:pPr>
      <w:ins w:id="2757" w:author="Tuomainen Mika" w:date="2014-04-04T00:07:00Z">
        <w:r>
          <w:t>Tieto kerrotaan totuusarvolla (true/false) value-elementissä, jonka tietotyyppi on BL.</w:t>
        </w:r>
      </w:ins>
    </w:p>
    <w:p w:rsidR="00A249B4" w:rsidRDefault="00A249B4" w:rsidP="00A249B4">
      <w:pPr>
        <w:rPr>
          <w:ins w:id="2758" w:author="Tuomainen Mika" w:date="2014-04-04T00:07:00Z"/>
        </w:rPr>
      </w:pPr>
    </w:p>
    <w:p w:rsidR="00A249B4" w:rsidRPr="00D06D99" w:rsidRDefault="00A249B4" w:rsidP="00A249B4">
      <w:pPr>
        <w:rPr>
          <w:ins w:id="2759" w:author="Tuomainen Mika" w:date="2014-04-04T00:07:00Z"/>
          <w:color w:val="000000"/>
          <w:highlight w:val="white"/>
          <w:lang w:val="en-US"/>
        </w:rPr>
      </w:pPr>
      <w:ins w:id="2760"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D06D99" w:rsidRDefault="00A249B4" w:rsidP="00A249B4">
      <w:pPr>
        <w:rPr>
          <w:ins w:id="2761" w:author="Tuomainen Mika" w:date="2014-04-04T00:07:00Z"/>
          <w:color w:val="000000"/>
          <w:highlight w:val="white"/>
          <w:lang w:val="en-US"/>
        </w:rPr>
      </w:pPr>
      <w:ins w:id="2762"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D06D99" w:rsidRDefault="00A249B4" w:rsidP="00A249B4">
      <w:pPr>
        <w:rPr>
          <w:ins w:id="2763" w:author="Tuomainen Mika" w:date="2014-04-04T00:07:00Z"/>
          <w:highlight w:val="white"/>
          <w:lang w:val="en-US"/>
        </w:rPr>
      </w:pPr>
      <w:ins w:id="2764" w:author="Tuomainen Mika" w:date="2014-04-04T00:07:00Z">
        <w:r w:rsidRPr="0038571B">
          <w:rPr>
            <w:highlight w:val="white"/>
            <w:lang w:val="en-US"/>
          </w:rPr>
          <w:lastRenderedPageBreak/>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20</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D06D99" w:rsidRDefault="00A249B4" w:rsidP="00A249B4">
      <w:pPr>
        <w:rPr>
          <w:ins w:id="2765" w:author="Tuomainen Mika" w:date="2014-04-04T00:07:00Z"/>
          <w:color w:val="000000"/>
          <w:highlight w:val="white"/>
          <w:lang w:val="en-US"/>
        </w:rPr>
      </w:pPr>
      <w:ins w:id="2766" w:author="Tuomainen Mika" w:date="2014-04-04T00:07:00Z">
        <w:r w:rsidRPr="0038571B">
          <w:rPr>
            <w:color w:val="000000"/>
            <w:highlight w:val="white"/>
            <w:lang w:val="en-US"/>
          </w:rPr>
          <w:tab/>
        </w:r>
        <w:r>
          <w:rPr>
            <w:highlight w:val="white"/>
            <w:lang w:val="en-US"/>
          </w:rPr>
          <w:t>&lt;effectiveTime value=“200309300945”/&gt;</w:t>
        </w:r>
      </w:ins>
    </w:p>
    <w:p w:rsidR="00A249B4" w:rsidRPr="00D06D99" w:rsidRDefault="00A249B4" w:rsidP="00A249B4">
      <w:pPr>
        <w:rPr>
          <w:ins w:id="2767" w:author="Tuomainen Mika" w:date="2014-04-04T00:07:00Z"/>
          <w:color w:val="000000"/>
          <w:highlight w:val="white"/>
          <w:lang w:val="en-US"/>
        </w:rPr>
      </w:pPr>
      <w:ins w:id="2768"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ins>
    </w:p>
    <w:p w:rsidR="00A249B4" w:rsidRDefault="00A249B4" w:rsidP="00A249B4">
      <w:pPr>
        <w:rPr>
          <w:ins w:id="2769" w:author="Tuomainen Mika" w:date="2014-04-04T00:07:00Z"/>
          <w:color w:val="000000"/>
          <w:highlight w:val="white"/>
        </w:rPr>
      </w:pPr>
      <w:ins w:id="2770" w:author="Tuomainen Mika" w:date="2014-04-04T00:07: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Default="00A249B4" w:rsidP="00A249B4">
      <w:pPr>
        <w:rPr>
          <w:ins w:id="2771" w:author="Tuomainen Mika" w:date="2014-04-04T00:07:00Z"/>
          <w:lang w:val="en-GB"/>
        </w:rPr>
      </w:pPr>
      <w:ins w:id="2772" w:author="Tuomainen Mika" w:date="2014-04-04T00:07:00Z">
        <w:r>
          <w:rPr>
            <w:color w:val="0000FF"/>
            <w:highlight w:val="white"/>
          </w:rPr>
          <w:t>&lt;/</w:t>
        </w:r>
        <w:r>
          <w:rPr>
            <w:highlight w:val="white"/>
          </w:rPr>
          <w:t>entry</w:t>
        </w:r>
        <w:r>
          <w:rPr>
            <w:color w:val="0000FF"/>
            <w:highlight w:val="white"/>
          </w:rPr>
          <w:t>&gt;</w:t>
        </w:r>
      </w:ins>
    </w:p>
    <w:p w:rsidR="00A249B4" w:rsidRDefault="00A249B4" w:rsidP="00A249B4">
      <w:pPr>
        <w:rPr>
          <w:ins w:id="2773" w:author="Tuomainen Mika" w:date="2014-04-04T00:07:00Z"/>
          <w:lang w:val="en-GB"/>
        </w:rPr>
      </w:pPr>
    </w:p>
    <w:p w:rsidR="00A249B4" w:rsidRDefault="00A249B4" w:rsidP="00A249B4">
      <w:pPr>
        <w:rPr>
          <w:ins w:id="2774" w:author="Tuomainen Mika" w:date="2014-04-04T00:07:00Z"/>
        </w:rPr>
      </w:pPr>
    </w:p>
    <w:p w:rsidR="00A249B4" w:rsidRDefault="00A249B4" w:rsidP="00A249B4">
      <w:pPr>
        <w:pStyle w:val="Otsikko4"/>
        <w:jc w:val="left"/>
        <w:rPr>
          <w:ins w:id="2775" w:author="Tuomainen Mika" w:date="2014-04-04T00:07:00Z"/>
        </w:rPr>
      </w:pPr>
      <w:bookmarkStart w:id="2776" w:name="_Toc366676131"/>
      <w:ins w:id="2777" w:author="Tuomainen Mika" w:date="2014-04-04T00:07:00Z">
        <w:r>
          <w:t>Onko vastaanottavalla lääkärillä EML-oikeus</w:t>
        </w:r>
        <w:bookmarkEnd w:id="2776"/>
      </w:ins>
    </w:p>
    <w:p w:rsidR="00A249B4" w:rsidRDefault="00A249B4" w:rsidP="00A249B4">
      <w:pPr>
        <w:rPr>
          <w:ins w:id="2778" w:author="Tuomainen Mika" w:date="2014-04-04T00:07:00Z"/>
        </w:rPr>
      </w:pPr>
    </w:p>
    <w:p w:rsidR="00A249B4" w:rsidRDefault="00A249B4" w:rsidP="00A249B4">
      <w:pPr>
        <w:rPr>
          <w:ins w:id="2779" w:author="Tuomainen Mika" w:date="2014-04-04T00:07:00Z"/>
        </w:rPr>
      </w:pPr>
      <w:ins w:id="2780" w:author="Tuomainen Mika" w:date="2014-04-04T00:07:00Z">
        <w:r>
          <w:t>Onko vastaanottavalla lääkärillä EML-oikeus: kenttäkoodi: 21</w:t>
        </w:r>
        <w:r>
          <w:tab/>
          <w:t xml:space="preserve">koodisto: 1.2.246.537.6.12.2002.124 </w:t>
        </w:r>
      </w:ins>
    </w:p>
    <w:p w:rsidR="00A249B4" w:rsidRDefault="00A249B4" w:rsidP="00A249B4">
      <w:pPr>
        <w:rPr>
          <w:ins w:id="2781" w:author="Tuomainen Mika" w:date="2014-04-04T00:07:00Z"/>
        </w:rPr>
      </w:pPr>
    </w:p>
    <w:p w:rsidR="00A249B4" w:rsidRDefault="00A249B4" w:rsidP="00A249B4">
      <w:pPr>
        <w:rPr>
          <w:ins w:id="2782" w:author="Tuomainen Mika" w:date="2014-04-04T00:07:00Z"/>
        </w:rPr>
      </w:pPr>
      <w:ins w:id="2783" w:author="Tuomainen Mika" w:date="2014-04-04T00:07:00Z">
        <w:r>
          <w:t>Tieto kerrotaan totuusarvolla (true/false) value-elementissä, jonka tietotyyppi on BL.</w:t>
        </w:r>
      </w:ins>
    </w:p>
    <w:p w:rsidR="00A249B4" w:rsidRDefault="00A249B4" w:rsidP="00A249B4">
      <w:pPr>
        <w:rPr>
          <w:ins w:id="2784" w:author="Tuomainen Mika" w:date="2014-04-04T00:07:00Z"/>
        </w:rPr>
      </w:pPr>
    </w:p>
    <w:p w:rsidR="00A249B4" w:rsidRPr="00D71A58" w:rsidRDefault="00A249B4" w:rsidP="00A249B4">
      <w:pPr>
        <w:rPr>
          <w:ins w:id="2785" w:author="Tuomainen Mika" w:date="2014-04-04T00:07:00Z"/>
          <w:color w:val="000000"/>
          <w:highlight w:val="white"/>
          <w:lang w:val="en-US"/>
        </w:rPr>
      </w:pPr>
      <w:ins w:id="2786"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D71A58" w:rsidRDefault="00A249B4" w:rsidP="00A249B4">
      <w:pPr>
        <w:rPr>
          <w:ins w:id="2787" w:author="Tuomainen Mika" w:date="2014-04-04T00:07:00Z"/>
          <w:color w:val="000000"/>
          <w:highlight w:val="white"/>
          <w:lang w:val="en-US"/>
        </w:rPr>
      </w:pPr>
      <w:ins w:id="2788"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D71A58" w:rsidRDefault="00A249B4" w:rsidP="00A249B4">
      <w:pPr>
        <w:rPr>
          <w:ins w:id="2789" w:author="Tuomainen Mika" w:date="2014-04-04T00:07:00Z"/>
          <w:highlight w:val="white"/>
          <w:lang w:val="en-US"/>
        </w:rPr>
      </w:pPr>
      <w:ins w:id="2790" w:author="Tuomainen Mika" w:date="2014-04-04T00:07: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D71A58" w:rsidRDefault="00A249B4" w:rsidP="00A249B4">
      <w:pPr>
        <w:rPr>
          <w:ins w:id="2791" w:author="Tuomainen Mika" w:date="2014-04-04T00:07:00Z"/>
          <w:color w:val="000000"/>
          <w:highlight w:val="white"/>
          <w:lang w:val="en-US"/>
        </w:rPr>
      </w:pPr>
      <w:ins w:id="2792" w:author="Tuomainen Mika" w:date="2014-04-04T00:07:00Z">
        <w:r w:rsidRPr="0038571B">
          <w:rPr>
            <w:color w:val="000000"/>
            <w:highlight w:val="white"/>
            <w:lang w:val="en-US"/>
          </w:rPr>
          <w:tab/>
        </w:r>
        <w:r>
          <w:rPr>
            <w:highlight w:val="white"/>
            <w:lang w:val="en-US"/>
          </w:rPr>
          <w:t>&lt;effectiveTime value=“200309300945”/&gt;</w:t>
        </w:r>
      </w:ins>
    </w:p>
    <w:p w:rsidR="00A249B4" w:rsidRPr="00D71A58" w:rsidRDefault="00A249B4" w:rsidP="00A249B4">
      <w:pPr>
        <w:rPr>
          <w:ins w:id="2793" w:author="Tuomainen Mika" w:date="2014-04-04T00:07:00Z"/>
          <w:color w:val="000000"/>
          <w:highlight w:val="white"/>
          <w:lang w:val="en-US"/>
        </w:rPr>
      </w:pPr>
      <w:ins w:id="2794"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ins>
    </w:p>
    <w:p w:rsidR="00A249B4" w:rsidRDefault="00A249B4" w:rsidP="00A249B4">
      <w:pPr>
        <w:rPr>
          <w:ins w:id="2795" w:author="Tuomainen Mika" w:date="2014-04-04T00:07:00Z"/>
          <w:color w:val="000000"/>
          <w:highlight w:val="white"/>
        </w:rPr>
      </w:pPr>
      <w:ins w:id="2796" w:author="Tuomainen Mika" w:date="2014-04-04T00:07: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Default="00A249B4" w:rsidP="00A249B4">
      <w:pPr>
        <w:rPr>
          <w:ins w:id="2797" w:author="Tuomainen Mika" w:date="2014-04-04T00:07:00Z"/>
        </w:rPr>
      </w:pPr>
      <w:ins w:id="2798" w:author="Tuomainen Mika" w:date="2014-04-04T00:07:00Z">
        <w:r>
          <w:rPr>
            <w:color w:val="0000FF"/>
            <w:highlight w:val="white"/>
          </w:rPr>
          <w:t>&lt;/</w:t>
        </w:r>
        <w:r>
          <w:rPr>
            <w:highlight w:val="white"/>
          </w:rPr>
          <w:t>entry</w:t>
        </w:r>
        <w:r>
          <w:rPr>
            <w:color w:val="0000FF"/>
            <w:highlight w:val="white"/>
          </w:rPr>
          <w:t>&gt;</w:t>
        </w:r>
      </w:ins>
    </w:p>
    <w:p w:rsidR="00A249B4" w:rsidRDefault="00A249B4" w:rsidP="00A249B4">
      <w:pPr>
        <w:rPr>
          <w:ins w:id="2799" w:author="Tuomainen Mika" w:date="2014-04-04T00:07:00Z"/>
          <w:lang w:val="en-GB"/>
        </w:rPr>
      </w:pPr>
    </w:p>
    <w:p w:rsidR="00A249B4" w:rsidRDefault="00A249B4" w:rsidP="00A249B4">
      <w:pPr>
        <w:pStyle w:val="Otsikko4"/>
        <w:jc w:val="left"/>
        <w:rPr>
          <w:ins w:id="2800" w:author="Tuomainen Mika" w:date="2014-04-04T00:07:00Z"/>
        </w:rPr>
      </w:pPr>
      <w:bookmarkStart w:id="2801" w:name="_Toc366676132"/>
      <w:ins w:id="2802" w:author="Tuomainen Mika" w:date="2014-04-04T00:07:00Z">
        <w:r>
          <w:t>Ulkokuntalaisen hoitoonoton syy</w:t>
        </w:r>
        <w:bookmarkEnd w:id="2801"/>
      </w:ins>
    </w:p>
    <w:p w:rsidR="00A249B4" w:rsidRDefault="00A249B4" w:rsidP="00A249B4">
      <w:pPr>
        <w:rPr>
          <w:ins w:id="2803" w:author="Tuomainen Mika" w:date="2014-04-04T00:12:00Z"/>
        </w:rPr>
      </w:pPr>
    </w:p>
    <w:p w:rsidR="00A249B4" w:rsidRDefault="00A249B4" w:rsidP="00A249B4">
      <w:pPr>
        <w:rPr>
          <w:ins w:id="2804" w:author="Tuomainen Mika" w:date="2014-04-04T00:07:00Z"/>
        </w:rPr>
      </w:pPr>
      <w:ins w:id="2805" w:author="Tuomainen Mika" w:date="2014-04-04T00:07:00Z">
        <w:r>
          <w:t>Ulkokuntalaisen hoitoon oton syy:</w:t>
        </w:r>
        <w:r>
          <w:tab/>
          <w:t>kenttäkoodi: 22</w:t>
        </w:r>
        <w:r>
          <w:tab/>
          <w:t xml:space="preserve">koodisto: 1.2.246.537.6.12.2002.124 </w:t>
        </w:r>
      </w:ins>
    </w:p>
    <w:p w:rsidR="00A249B4" w:rsidRDefault="00A249B4" w:rsidP="00A249B4">
      <w:pPr>
        <w:rPr>
          <w:ins w:id="2806" w:author="Tuomainen Mika" w:date="2014-04-04T00:07:00Z"/>
        </w:rPr>
      </w:pPr>
    </w:p>
    <w:p w:rsidR="00A249B4" w:rsidRPr="009C78A3" w:rsidRDefault="00A249B4" w:rsidP="00A249B4">
      <w:pPr>
        <w:rPr>
          <w:ins w:id="2807" w:author="Tuomainen Mika" w:date="2014-04-04T00:07:00Z"/>
          <w:lang w:val="en-US"/>
        </w:rPr>
      </w:pPr>
      <w:ins w:id="2808" w:author="Tuomainen Mika" w:date="2014-04-04T00:07:00Z">
        <w:r>
          <w:lastRenderedPageBreak/>
          <w:t xml:space="preserve">Tieto kerrotaan  value-elementissä, jonka tietotyyppi on CD. </w:t>
        </w:r>
        <w:r w:rsidRPr="009C78A3">
          <w:rPr>
            <w:lang w:val="en-US"/>
          </w:rPr>
          <w:t xml:space="preserve">Koodisto on 1.2.246.537.5.40011.2003. </w:t>
        </w:r>
      </w:ins>
    </w:p>
    <w:p w:rsidR="00A249B4" w:rsidRPr="009C78A3" w:rsidRDefault="00A249B4" w:rsidP="00A249B4">
      <w:pPr>
        <w:rPr>
          <w:ins w:id="2809" w:author="Tuomainen Mika" w:date="2014-04-04T00:07:00Z"/>
          <w:lang w:val="en-US"/>
        </w:rPr>
      </w:pPr>
    </w:p>
    <w:p w:rsidR="00A249B4" w:rsidRPr="00AC73B1" w:rsidRDefault="00A249B4" w:rsidP="00A249B4">
      <w:pPr>
        <w:rPr>
          <w:ins w:id="2810" w:author="Tuomainen Mika" w:date="2014-04-04T00:07:00Z"/>
          <w:color w:val="000000"/>
          <w:highlight w:val="white"/>
          <w:lang w:val="en-US"/>
        </w:rPr>
      </w:pPr>
      <w:ins w:id="2811"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AC73B1" w:rsidRDefault="00A249B4" w:rsidP="00A249B4">
      <w:pPr>
        <w:rPr>
          <w:ins w:id="2812" w:author="Tuomainen Mika" w:date="2014-04-04T00:07:00Z"/>
          <w:color w:val="000000"/>
          <w:highlight w:val="white"/>
          <w:lang w:val="en-US"/>
        </w:rPr>
      </w:pPr>
      <w:ins w:id="2813"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AC73B1" w:rsidRDefault="00A249B4" w:rsidP="00A249B4">
      <w:pPr>
        <w:rPr>
          <w:ins w:id="2814" w:author="Tuomainen Mika" w:date="2014-04-04T00:07:00Z"/>
          <w:highlight w:val="white"/>
          <w:lang w:val="en-US"/>
        </w:rPr>
      </w:pPr>
      <w:ins w:id="2815" w:author="Tuomainen Mika" w:date="2014-04-04T00:07: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22</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AC73B1" w:rsidRDefault="00A249B4" w:rsidP="00A249B4">
      <w:pPr>
        <w:rPr>
          <w:ins w:id="2816" w:author="Tuomainen Mika" w:date="2014-04-04T00:07:00Z"/>
          <w:color w:val="000000"/>
          <w:highlight w:val="white"/>
          <w:lang w:val="en-US"/>
        </w:rPr>
      </w:pPr>
      <w:ins w:id="2817" w:author="Tuomainen Mika" w:date="2014-04-04T00:07:00Z">
        <w:r w:rsidRPr="0038571B">
          <w:rPr>
            <w:color w:val="000000"/>
            <w:highlight w:val="white"/>
            <w:lang w:val="en-US"/>
          </w:rPr>
          <w:tab/>
        </w:r>
        <w:r>
          <w:rPr>
            <w:highlight w:val="white"/>
            <w:lang w:val="en-US"/>
          </w:rPr>
          <w:t>&lt;effectiveTime value=“200309300945”/&gt;</w:t>
        </w:r>
      </w:ins>
    </w:p>
    <w:p w:rsidR="00A249B4" w:rsidRDefault="00A249B4" w:rsidP="00A249B4">
      <w:pPr>
        <w:rPr>
          <w:ins w:id="2818" w:author="Tuomainen Mika" w:date="2014-04-04T00:07:00Z"/>
          <w:highlight w:val="white"/>
          <w:lang w:val="en-US"/>
        </w:rPr>
      </w:pPr>
      <w:ins w:id="2819" w:author="Tuomainen Mika" w:date="2014-04-04T00:07:00Z">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xsi:type</w:t>
        </w:r>
        <w:r w:rsidRPr="0038571B">
          <w:rPr>
            <w:color w:val="0000FF"/>
            <w:highlight w:val="white"/>
            <w:lang w:val="en-US"/>
          </w:rPr>
          <w:t>="</w:t>
        </w:r>
        <w:r w:rsidRPr="0038571B">
          <w:rPr>
            <w:highlight w:val="white"/>
            <w:lang w:val="en-US"/>
          </w:rPr>
          <w:t>CD</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T</w:t>
        </w:r>
        <w:r w:rsidRPr="0038571B">
          <w:rPr>
            <w:color w:val="0000FF"/>
            <w:highlight w:val="white"/>
            <w:lang w:val="en-US"/>
          </w:rPr>
          <w:t>"</w:t>
        </w:r>
        <w:r w:rsidRPr="0038571B">
          <w:rPr>
            <w:color w:val="FF0000"/>
            <w:highlight w:val="white"/>
            <w:lang w:val="en-US"/>
          </w:rPr>
          <w:t xml:space="preserve"> displayName</w:t>
        </w:r>
        <w:r w:rsidRPr="0038571B">
          <w:rPr>
            <w:color w:val="0000FF"/>
            <w:highlight w:val="white"/>
            <w:lang w:val="en-US"/>
          </w:rPr>
          <w:t>="</w:t>
        </w:r>
        <w:r w:rsidRPr="0038571B">
          <w:rPr>
            <w:highlight w:val="white"/>
            <w:lang w:val="en-US"/>
          </w:rPr>
          <w:t>Työkomennuksella</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1.2.246.537.5.40011.2003</w:t>
        </w:r>
        <w:r w:rsidRPr="0038571B">
          <w:rPr>
            <w:color w:val="0000FF"/>
            <w:highlight w:val="white"/>
            <w:lang w:val="en-US"/>
          </w:rPr>
          <w:t>"/&gt;</w:t>
        </w:r>
      </w:ins>
    </w:p>
    <w:p w:rsidR="00A249B4" w:rsidRPr="00AC73B1" w:rsidRDefault="00A249B4" w:rsidP="00A249B4">
      <w:pPr>
        <w:rPr>
          <w:ins w:id="2820" w:author="Tuomainen Mika" w:date="2014-04-04T00:07:00Z"/>
          <w:color w:val="000000"/>
          <w:highlight w:val="white"/>
          <w:lang w:val="en-US"/>
        </w:rPr>
      </w:pPr>
      <w:ins w:id="2821" w:author="Tuomainen Mika" w:date="2014-04-04T00:07:00Z">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A249B4" w:rsidRDefault="00A249B4" w:rsidP="00A249B4">
      <w:pPr>
        <w:rPr>
          <w:ins w:id="2822" w:author="Tuomainen Mika" w:date="2014-04-04T00:07:00Z"/>
          <w:lang w:val="en-US"/>
        </w:rPr>
      </w:pPr>
      <w:ins w:id="2823"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Default="00A249B4" w:rsidP="00A249B4">
      <w:pPr>
        <w:rPr>
          <w:ins w:id="2824" w:author="Tuomainen Mika" w:date="2014-04-04T00:07:00Z"/>
          <w:lang w:val="en-US"/>
        </w:rPr>
      </w:pPr>
    </w:p>
    <w:p w:rsidR="00A249B4" w:rsidRDefault="00A249B4" w:rsidP="00A249B4">
      <w:pPr>
        <w:rPr>
          <w:ins w:id="2825" w:author="Tuomainen Mika" w:date="2014-04-04T00:07:00Z"/>
        </w:rPr>
      </w:pPr>
    </w:p>
    <w:p w:rsidR="00A249B4" w:rsidRDefault="00A249B4" w:rsidP="00A249B4">
      <w:pPr>
        <w:pStyle w:val="Otsikko4"/>
        <w:jc w:val="left"/>
        <w:rPr>
          <w:ins w:id="2826" w:author="Tuomainen Mika" w:date="2014-04-04T00:07:00Z"/>
        </w:rPr>
      </w:pPr>
      <w:bookmarkStart w:id="2827" w:name="_Toc366676133"/>
      <w:ins w:id="2828" w:author="Tuomainen Mika" w:date="2014-04-04T00:07:00Z">
        <w:r>
          <w:t>Ulkokuntalaisen hoitoonoton hyväksymistapa</w:t>
        </w:r>
        <w:bookmarkEnd w:id="2827"/>
      </w:ins>
    </w:p>
    <w:p w:rsidR="00A249B4" w:rsidRDefault="00A249B4" w:rsidP="00A249B4">
      <w:pPr>
        <w:rPr>
          <w:ins w:id="2829" w:author="Tuomainen Mika" w:date="2014-04-04T00:12:00Z"/>
        </w:rPr>
      </w:pPr>
    </w:p>
    <w:p w:rsidR="00A249B4" w:rsidRDefault="00A249B4" w:rsidP="00A249B4">
      <w:pPr>
        <w:rPr>
          <w:ins w:id="2830" w:author="Tuomainen Mika" w:date="2014-04-04T00:07:00Z"/>
        </w:rPr>
      </w:pPr>
      <w:ins w:id="2831" w:author="Tuomainen Mika" w:date="2014-04-04T00:07:00Z">
        <w:r>
          <w:t>Ulkokuntalaisen hoitoon oton hyväksymistapa:</w:t>
        </w:r>
        <w:r>
          <w:tab/>
          <w:t>kenttäkoodi: 23 koodisto: 1.2.246.537.6.12.2002.124.</w:t>
        </w:r>
      </w:ins>
    </w:p>
    <w:p w:rsidR="00A249B4" w:rsidRDefault="00A249B4" w:rsidP="00A249B4">
      <w:pPr>
        <w:rPr>
          <w:ins w:id="2832" w:author="Tuomainen Mika" w:date="2014-04-04T00:07:00Z"/>
        </w:rPr>
      </w:pPr>
    </w:p>
    <w:p w:rsidR="00A249B4" w:rsidRPr="009C78A3" w:rsidRDefault="00A249B4" w:rsidP="00A249B4">
      <w:pPr>
        <w:rPr>
          <w:ins w:id="2833" w:author="Tuomainen Mika" w:date="2014-04-04T00:07:00Z"/>
          <w:lang w:val="en-US"/>
        </w:rPr>
      </w:pPr>
      <w:ins w:id="2834" w:author="Tuomainen Mika" w:date="2014-04-04T00:07:00Z">
        <w:r>
          <w:t xml:space="preserve">Tieto kerrotaan value-elementissä, jonka tietotyyppi on CD. </w:t>
        </w:r>
        <w:r w:rsidRPr="009C78A3">
          <w:rPr>
            <w:lang w:val="en-US"/>
          </w:rPr>
          <w:t>Koodisto on 1.2.246.537.5.40012.2003.</w:t>
        </w:r>
      </w:ins>
    </w:p>
    <w:p w:rsidR="00A249B4" w:rsidRPr="009C78A3" w:rsidRDefault="00A249B4" w:rsidP="00A249B4">
      <w:pPr>
        <w:rPr>
          <w:ins w:id="2835" w:author="Tuomainen Mika" w:date="2014-04-04T00:07:00Z"/>
          <w:lang w:val="en-US"/>
        </w:rPr>
      </w:pPr>
    </w:p>
    <w:p w:rsidR="00A249B4" w:rsidRPr="00576B6E" w:rsidRDefault="00A249B4" w:rsidP="00A249B4">
      <w:pPr>
        <w:rPr>
          <w:ins w:id="2836" w:author="Tuomainen Mika" w:date="2014-04-04T00:07:00Z"/>
          <w:color w:val="000000"/>
          <w:highlight w:val="white"/>
          <w:lang w:val="en-US"/>
        </w:rPr>
      </w:pPr>
      <w:ins w:id="2837"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576B6E" w:rsidRDefault="00A249B4" w:rsidP="00A249B4">
      <w:pPr>
        <w:rPr>
          <w:ins w:id="2838" w:author="Tuomainen Mika" w:date="2014-04-04T00:07:00Z"/>
          <w:color w:val="000000"/>
          <w:highlight w:val="white"/>
          <w:lang w:val="en-US"/>
        </w:rPr>
      </w:pPr>
      <w:ins w:id="2839" w:author="Tuomainen Mika" w:date="2014-04-04T00:07: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576B6E" w:rsidRDefault="00A249B4" w:rsidP="00A249B4">
      <w:pPr>
        <w:rPr>
          <w:ins w:id="2840" w:author="Tuomainen Mika" w:date="2014-04-04T00:07:00Z"/>
          <w:highlight w:val="white"/>
          <w:lang w:val="en-US"/>
        </w:rPr>
      </w:pPr>
      <w:ins w:id="2841" w:author="Tuomainen Mika" w:date="2014-04-04T00:07: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23</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576B6E" w:rsidRDefault="00A249B4" w:rsidP="00A249B4">
      <w:pPr>
        <w:rPr>
          <w:ins w:id="2842" w:author="Tuomainen Mika" w:date="2014-04-04T00:07:00Z"/>
          <w:color w:val="000000"/>
          <w:highlight w:val="white"/>
          <w:lang w:val="en-US"/>
        </w:rPr>
      </w:pPr>
      <w:ins w:id="2843" w:author="Tuomainen Mika" w:date="2014-04-04T00:07:00Z">
        <w:r w:rsidRPr="0038571B">
          <w:rPr>
            <w:color w:val="000000"/>
            <w:highlight w:val="white"/>
            <w:lang w:val="en-US"/>
          </w:rPr>
          <w:tab/>
        </w:r>
        <w:r>
          <w:rPr>
            <w:highlight w:val="white"/>
            <w:lang w:val="en-US"/>
          </w:rPr>
          <w:t>&lt;effectiveTime value=“200309300945”/&gt;</w:t>
        </w:r>
      </w:ins>
    </w:p>
    <w:p w:rsidR="00A249B4" w:rsidRDefault="00A249B4" w:rsidP="00A249B4">
      <w:pPr>
        <w:rPr>
          <w:ins w:id="2844" w:author="Tuomainen Mika" w:date="2014-04-04T00:07:00Z"/>
          <w:color w:val="000000"/>
          <w:highlight w:val="white"/>
          <w:lang w:val="en-US"/>
        </w:rPr>
      </w:pPr>
      <w:ins w:id="2845" w:author="Tuomainen Mika" w:date="2014-04-04T00:07:00Z">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CD</w:t>
        </w:r>
        <w:r w:rsidRPr="0038571B">
          <w:rPr>
            <w:color w:val="0000FF"/>
            <w:highlight w:val="white"/>
            <w:lang w:val="en-US"/>
          </w:rPr>
          <w:t>"</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S</w:t>
        </w:r>
        <w:r w:rsidRPr="0038571B">
          <w:rPr>
            <w:color w:val="0000FF"/>
            <w:highlight w:val="white"/>
            <w:lang w:val="en-US"/>
          </w:rPr>
          <w:t>"</w:t>
        </w:r>
        <w:r w:rsidRPr="0038571B">
          <w:rPr>
            <w:highlight w:val="white"/>
            <w:lang w:val="en-US"/>
          </w:rPr>
          <w:t xml:space="preserve"> displayName</w:t>
        </w:r>
        <w:r w:rsidRPr="0038571B">
          <w:rPr>
            <w:color w:val="0000FF"/>
            <w:highlight w:val="white"/>
            <w:lang w:val="en-US"/>
          </w:rPr>
          <w:t>="</w:t>
        </w:r>
        <w:r w:rsidRPr="0038571B">
          <w:rPr>
            <w:color w:val="000000"/>
            <w:highlight w:val="white"/>
            <w:lang w:val="en-US"/>
          </w:rPr>
          <w:t>Sopimus</w:t>
        </w:r>
        <w:r w:rsidRPr="0038571B">
          <w:rPr>
            <w:color w:val="0000FF"/>
            <w:highlight w:val="white"/>
            <w:lang w:val="en-US"/>
          </w:rPr>
          <w:t>"</w:t>
        </w:r>
        <w:r w:rsidRPr="0038571B">
          <w:rPr>
            <w:highlight w:val="white"/>
            <w:lang w:val="en-US"/>
          </w:rPr>
          <w:t xml:space="preserve"> codeSystem</w:t>
        </w:r>
        <w:r w:rsidRPr="0038571B">
          <w:rPr>
            <w:color w:val="0000FF"/>
            <w:highlight w:val="white"/>
            <w:lang w:val="en-US"/>
          </w:rPr>
          <w:t>="</w:t>
        </w:r>
        <w:r w:rsidRPr="0038571B">
          <w:rPr>
            <w:color w:val="000000"/>
            <w:highlight w:val="white"/>
            <w:lang w:val="en-US"/>
          </w:rPr>
          <w:t>1.2.246.537.5.40012.2003</w:t>
        </w:r>
        <w:r w:rsidRPr="0038571B">
          <w:rPr>
            <w:color w:val="0000FF"/>
            <w:highlight w:val="white"/>
            <w:lang w:val="en-US"/>
          </w:rPr>
          <w:t>"/&gt;</w:t>
        </w:r>
      </w:ins>
    </w:p>
    <w:p w:rsidR="00A249B4" w:rsidRPr="00576B6E" w:rsidRDefault="00A249B4" w:rsidP="00A249B4">
      <w:pPr>
        <w:rPr>
          <w:ins w:id="2846" w:author="Tuomainen Mika" w:date="2014-04-04T00:07:00Z"/>
          <w:color w:val="000000"/>
          <w:highlight w:val="white"/>
          <w:lang w:val="en-US"/>
        </w:rPr>
      </w:pPr>
      <w:ins w:id="2847" w:author="Tuomainen Mika" w:date="2014-04-04T00:07:00Z">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A249B4" w:rsidRDefault="00A249B4" w:rsidP="00A249B4">
      <w:ins w:id="2848" w:author="Tuomainen Mika" w:date="2014-04-04T00:07: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Default="00A249B4" w:rsidP="00CC1036">
      <w:pPr>
        <w:rPr>
          <w:ins w:id="2849" w:author="Tuomainen Mika" w:date="2014-04-11T15:40:00Z"/>
        </w:rPr>
      </w:pPr>
      <w:bookmarkStart w:id="2850" w:name="_Toc384330137"/>
    </w:p>
    <w:p w:rsidR="00E3633F" w:rsidRDefault="00E3633F" w:rsidP="00CC1036">
      <w:pPr>
        <w:rPr>
          <w:ins w:id="2851" w:author="Tuomainen Mika" w:date="2014-04-04T00:09:00Z"/>
        </w:rPr>
      </w:pPr>
    </w:p>
    <w:p w:rsidR="00A249B4" w:rsidRPr="002450C6" w:rsidRDefault="00A249B4" w:rsidP="00A249B4">
      <w:pPr>
        <w:pStyle w:val="Otsikko3"/>
        <w:jc w:val="left"/>
        <w:rPr>
          <w:ins w:id="2852" w:author="Tuomainen Mika" w:date="2014-04-04T00:09:00Z"/>
        </w:rPr>
      </w:pPr>
      <w:bookmarkStart w:id="2853" w:name="_Toc366676134"/>
      <w:bookmarkStart w:id="2854" w:name="_Toc384989354"/>
      <w:ins w:id="2855" w:author="Tuomainen Mika" w:date="2014-04-04T00:09:00Z">
        <w:r w:rsidRPr="001E1DBA">
          <w:t>Aikaisempi hoito</w:t>
        </w:r>
        <w:bookmarkEnd w:id="2853"/>
        <w:bookmarkEnd w:id="2854"/>
        <w:r w:rsidRPr="001E1DBA">
          <w:t xml:space="preserve"> </w:t>
        </w:r>
      </w:ins>
    </w:p>
    <w:p w:rsidR="00A249B4" w:rsidRDefault="00A249B4" w:rsidP="00A249B4">
      <w:pPr>
        <w:rPr>
          <w:ins w:id="2856" w:author="Tuomainen Mika" w:date="2014-04-04T00:09:00Z"/>
          <w:highlight w:val="yellow"/>
        </w:rPr>
      </w:pPr>
    </w:p>
    <w:p w:rsidR="00A249B4" w:rsidRDefault="00A249B4" w:rsidP="00A249B4">
      <w:pPr>
        <w:rPr>
          <w:ins w:id="2857" w:author="Tuomainen Mika" w:date="2014-04-04T00:09:00Z"/>
        </w:rPr>
      </w:pPr>
      <w:ins w:id="2858" w:author="Tuomainen Mika" w:date="2014-04-04T00:09:00Z">
        <w:r>
          <w:t>Aikaisempi hoito:</w:t>
        </w:r>
        <w:r>
          <w:tab/>
        </w:r>
        <w:r>
          <w:tab/>
          <w:t>otsikkokoodi: 9</w:t>
        </w:r>
        <w:r>
          <w:tab/>
        </w:r>
        <w:r>
          <w:tab/>
          <w:t>otsikkokoodisto (</w:t>
        </w:r>
        <w:r w:rsidRPr="008D2C1A">
          <w:t>1.2.246.537.6.40182.2009</w:t>
        </w:r>
        <w:r>
          <w:t>)</w:t>
        </w:r>
      </w:ins>
    </w:p>
    <w:p w:rsidR="00A249B4" w:rsidRDefault="00A249B4" w:rsidP="00A249B4">
      <w:pPr>
        <w:rPr>
          <w:ins w:id="2859" w:author="Tuomainen Mika" w:date="2014-04-04T00:09:00Z"/>
        </w:rPr>
      </w:pPr>
    </w:p>
    <w:p w:rsidR="00A249B4" w:rsidRDefault="00A249B4" w:rsidP="00A249B4">
      <w:pPr>
        <w:rPr>
          <w:ins w:id="2860" w:author="Tuomainen Mika" w:date="2014-04-04T00:09:00Z"/>
        </w:rPr>
      </w:pPr>
      <w:ins w:id="2861" w:author="Tuomainen Mika" w:date="2014-04-04T00:09:00Z">
        <w:r>
          <w:t>Seuraavaksi käydään läpi tämän otsikon alle tulevat tietokentät.</w:t>
        </w:r>
      </w:ins>
    </w:p>
    <w:p w:rsidR="00A249B4" w:rsidRDefault="00A249B4" w:rsidP="00A249B4">
      <w:pPr>
        <w:rPr>
          <w:ins w:id="2862" w:author="Tuomainen Mika" w:date="2014-04-04T00:09:00Z"/>
        </w:rPr>
      </w:pPr>
    </w:p>
    <w:p w:rsidR="00A249B4" w:rsidRDefault="00A249B4" w:rsidP="00A249B4">
      <w:pPr>
        <w:rPr>
          <w:ins w:id="2863" w:author="Tuomainen Mika" w:date="2014-04-04T00:09:00Z"/>
        </w:rPr>
      </w:pPr>
    </w:p>
    <w:p w:rsidR="00A249B4" w:rsidRDefault="00A249B4" w:rsidP="00A249B4">
      <w:pPr>
        <w:pStyle w:val="Otsikko4"/>
        <w:jc w:val="left"/>
        <w:rPr>
          <w:ins w:id="2864" w:author="Tuomainen Mika" w:date="2014-04-04T00:09:00Z"/>
        </w:rPr>
      </w:pPr>
      <w:bookmarkStart w:id="2865" w:name="_Toc366676135"/>
      <w:ins w:id="2866" w:author="Tuomainen Mika" w:date="2014-04-04T00:09:00Z">
        <w:r>
          <w:t>Onko hoidettu aiemmin</w:t>
        </w:r>
        <w:bookmarkEnd w:id="2865"/>
        <w:r>
          <w:t xml:space="preserve"> </w:t>
        </w:r>
      </w:ins>
    </w:p>
    <w:p w:rsidR="00A249B4" w:rsidRDefault="00A249B4" w:rsidP="00A249B4">
      <w:pPr>
        <w:rPr>
          <w:ins w:id="2867" w:author="Tuomainen Mika" w:date="2014-04-04T00:09:00Z"/>
        </w:rPr>
      </w:pPr>
    </w:p>
    <w:p w:rsidR="00A249B4" w:rsidRDefault="00A249B4" w:rsidP="00A249B4">
      <w:pPr>
        <w:rPr>
          <w:ins w:id="2868" w:author="Tuomainen Mika" w:date="2014-04-04T00:09:00Z"/>
        </w:rPr>
      </w:pPr>
      <w:ins w:id="2869" w:author="Tuomainen Mika" w:date="2014-04-04T00:09:00Z">
        <w:r>
          <w:t>Onko hoidettu aiemmin:</w:t>
        </w:r>
        <w:r>
          <w:tab/>
          <w:t>kenttäkoodi: 25</w:t>
        </w:r>
        <w:r>
          <w:tab/>
        </w:r>
        <w:r>
          <w:tab/>
          <w:t xml:space="preserve">koodisto: 1.2.246.537.6.12.2002.124 </w:t>
        </w:r>
      </w:ins>
    </w:p>
    <w:p w:rsidR="00A249B4" w:rsidRDefault="00A249B4" w:rsidP="00A249B4">
      <w:pPr>
        <w:rPr>
          <w:ins w:id="2870" w:author="Tuomainen Mika" w:date="2014-04-04T00:09:00Z"/>
        </w:rPr>
      </w:pPr>
    </w:p>
    <w:p w:rsidR="00A249B4" w:rsidRDefault="00A249B4" w:rsidP="00A249B4">
      <w:pPr>
        <w:rPr>
          <w:ins w:id="2871" w:author="Tuomainen Mika" w:date="2014-04-04T00:09:00Z"/>
        </w:rPr>
      </w:pPr>
      <w:ins w:id="2872" w:author="Tuomainen Mika" w:date="2014-04-04T00:09:00Z">
        <w:r>
          <w:t>Tieto kerrotaan totuusarvolla (true/false) value-elementissä, jonka tietotyyppi on BL.</w:t>
        </w:r>
      </w:ins>
    </w:p>
    <w:p w:rsidR="00A249B4" w:rsidRDefault="00A249B4" w:rsidP="00A249B4">
      <w:pPr>
        <w:rPr>
          <w:ins w:id="2873" w:author="Tuomainen Mika" w:date="2014-04-04T00:09:00Z"/>
        </w:rPr>
      </w:pPr>
    </w:p>
    <w:p w:rsidR="00A249B4" w:rsidRDefault="00A249B4" w:rsidP="00A249B4">
      <w:pPr>
        <w:rPr>
          <w:ins w:id="2874" w:author="Tuomainen Mika" w:date="2014-04-04T00:09:00Z"/>
        </w:rPr>
      </w:pPr>
      <w:ins w:id="2875" w:author="Tuomainen Mika" w:date="2014-04-04T00:09:00Z">
        <w:r>
          <w:t>Tätä tietokenttää tarvitaan, koska saattaa olla tiedossa, että on hoidettu aiemmin, mutta palvelutapahtumista  ei ole tarkempaa tietoa. Lisäselitys annetaan narrative-osuudessa omassa tekstikappaleessaan (paragraph).</w:t>
        </w:r>
      </w:ins>
    </w:p>
    <w:p w:rsidR="00A249B4" w:rsidRDefault="00A249B4" w:rsidP="00A249B4">
      <w:pPr>
        <w:rPr>
          <w:ins w:id="2876" w:author="Tuomainen Mika" w:date="2014-04-04T00:09:00Z"/>
        </w:rPr>
      </w:pPr>
    </w:p>
    <w:p w:rsidR="00A249B4" w:rsidRPr="009E385C" w:rsidRDefault="00A249B4" w:rsidP="00A249B4">
      <w:pPr>
        <w:rPr>
          <w:ins w:id="2877" w:author="Tuomainen Mika" w:date="2014-04-04T00:09:00Z"/>
          <w:color w:val="000000"/>
          <w:highlight w:val="white"/>
        </w:rPr>
      </w:pPr>
      <w:ins w:id="2878" w:author="Tuomainen Mika" w:date="2014-04-04T00:09:00Z">
        <w:r w:rsidRPr="009E385C">
          <w:rPr>
            <w:color w:val="0000FF"/>
            <w:highlight w:val="white"/>
          </w:rPr>
          <w:t>&lt;</w:t>
        </w:r>
        <w:r w:rsidRPr="009E385C">
          <w:rPr>
            <w:highlight w:val="white"/>
          </w:rPr>
          <w:t>entry</w:t>
        </w:r>
        <w:r w:rsidRPr="009E385C">
          <w:rPr>
            <w:color w:val="0000FF"/>
            <w:highlight w:val="white"/>
          </w:rPr>
          <w:t>&gt;</w:t>
        </w:r>
      </w:ins>
    </w:p>
    <w:p w:rsidR="00A249B4" w:rsidRPr="009E385C" w:rsidRDefault="00A249B4" w:rsidP="00A249B4">
      <w:pPr>
        <w:rPr>
          <w:ins w:id="2879" w:author="Tuomainen Mika" w:date="2014-04-04T00:09:00Z"/>
          <w:color w:val="000000"/>
          <w:highlight w:val="white"/>
        </w:rPr>
      </w:pPr>
      <w:ins w:id="2880" w:author="Tuomainen Mika" w:date="2014-04-04T00:09:00Z">
        <w:r w:rsidRPr="009E385C">
          <w:rPr>
            <w:color w:val="000000"/>
            <w:highlight w:val="white"/>
          </w:rPr>
          <w:tab/>
        </w:r>
        <w:r w:rsidRPr="009E385C">
          <w:rPr>
            <w:color w:val="0000FF"/>
            <w:highlight w:val="white"/>
          </w:rPr>
          <w:t>&lt;</w:t>
        </w:r>
        <w:r w:rsidRPr="009E385C">
          <w:rPr>
            <w:color w:val="800000"/>
            <w:highlight w:val="white"/>
          </w:rPr>
          <w:t>observation</w:t>
        </w:r>
        <w:r w:rsidRPr="009E385C">
          <w:rPr>
            <w:highlight w:val="white"/>
          </w:rPr>
          <w:t xml:space="preserve"> classCode</w:t>
        </w:r>
        <w:r w:rsidRPr="009E385C">
          <w:rPr>
            <w:color w:val="0000FF"/>
            <w:highlight w:val="white"/>
          </w:rPr>
          <w:t>="</w:t>
        </w:r>
        <w:r w:rsidRPr="009E385C">
          <w:rPr>
            <w:color w:val="000000"/>
            <w:highlight w:val="white"/>
          </w:rPr>
          <w:t>OBS</w:t>
        </w:r>
        <w:r w:rsidRPr="009E385C">
          <w:rPr>
            <w:color w:val="0000FF"/>
            <w:highlight w:val="white"/>
          </w:rPr>
          <w:t>"</w:t>
        </w:r>
        <w:r w:rsidRPr="009E385C">
          <w:rPr>
            <w:highlight w:val="white"/>
          </w:rPr>
          <w:t xml:space="preserve"> moodCode</w:t>
        </w:r>
        <w:r w:rsidRPr="009E385C">
          <w:rPr>
            <w:color w:val="0000FF"/>
            <w:highlight w:val="white"/>
          </w:rPr>
          <w:t>="</w:t>
        </w:r>
        <w:r w:rsidRPr="009E385C">
          <w:rPr>
            <w:color w:val="000000"/>
            <w:highlight w:val="white"/>
          </w:rPr>
          <w:t>EVN</w:t>
        </w:r>
        <w:r w:rsidRPr="009E385C">
          <w:rPr>
            <w:color w:val="0000FF"/>
            <w:highlight w:val="white"/>
          </w:rPr>
          <w:t>"&gt;</w:t>
        </w:r>
      </w:ins>
    </w:p>
    <w:p w:rsidR="00A249B4" w:rsidRPr="004D48BB" w:rsidRDefault="00A249B4" w:rsidP="00A249B4">
      <w:pPr>
        <w:rPr>
          <w:ins w:id="2881" w:author="Tuomainen Mika" w:date="2014-04-04T00:09:00Z"/>
          <w:highlight w:val="white"/>
          <w:lang w:val="en-US"/>
        </w:rPr>
      </w:pPr>
      <w:ins w:id="2882" w:author="Tuomainen Mika" w:date="2014-04-04T00:09:00Z">
        <w:r w:rsidRPr="009E385C">
          <w:rPr>
            <w:highlight w:val="white"/>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25</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4D48BB" w:rsidRDefault="00A249B4" w:rsidP="00A249B4">
      <w:pPr>
        <w:rPr>
          <w:ins w:id="2883" w:author="Tuomainen Mika" w:date="2014-04-04T00:09:00Z"/>
          <w:color w:val="000000"/>
          <w:highlight w:val="white"/>
          <w:lang w:val="en-US"/>
        </w:rPr>
      </w:pPr>
      <w:ins w:id="2884" w:author="Tuomainen Mika" w:date="2014-04-04T00:09:00Z">
        <w:r w:rsidRPr="0038571B">
          <w:rPr>
            <w:color w:val="000000"/>
            <w:highlight w:val="white"/>
            <w:lang w:val="en-US"/>
          </w:rPr>
          <w:tab/>
        </w:r>
        <w:r>
          <w:rPr>
            <w:highlight w:val="white"/>
            <w:lang w:val="en-US"/>
          </w:rPr>
          <w:t>&lt;effectiveTime value=“200309300945”/&gt;</w:t>
        </w:r>
      </w:ins>
    </w:p>
    <w:p w:rsidR="00A249B4" w:rsidRPr="004D48BB" w:rsidRDefault="00A249B4" w:rsidP="00A249B4">
      <w:pPr>
        <w:rPr>
          <w:ins w:id="2885" w:author="Tuomainen Mika" w:date="2014-04-04T00:09:00Z"/>
          <w:color w:val="000000"/>
          <w:highlight w:val="white"/>
          <w:lang w:val="en-US"/>
        </w:rPr>
      </w:pPr>
      <w:ins w:id="2886"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ins>
    </w:p>
    <w:p w:rsidR="00A249B4" w:rsidRDefault="00A249B4" w:rsidP="00A249B4">
      <w:pPr>
        <w:rPr>
          <w:ins w:id="2887" w:author="Tuomainen Mika" w:date="2014-04-04T00:09:00Z"/>
          <w:color w:val="000000"/>
          <w:highlight w:val="white"/>
        </w:rPr>
      </w:pPr>
      <w:ins w:id="2888" w:author="Tuomainen Mika" w:date="2014-04-04T00:09:00Z">
        <w:r w:rsidRPr="0038571B">
          <w:rPr>
            <w:color w:val="000000"/>
            <w:highlight w:val="white"/>
            <w:lang w:val="en-US"/>
          </w:rPr>
          <w:tab/>
        </w:r>
        <w:r>
          <w:rPr>
            <w:color w:val="0000FF"/>
            <w:highlight w:val="white"/>
          </w:rPr>
          <w:t>&lt;/</w:t>
        </w:r>
        <w:r>
          <w:rPr>
            <w:highlight w:val="white"/>
          </w:rPr>
          <w:t>observation</w:t>
        </w:r>
        <w:r>
          <w:rPr>
            <w:color w:val="0000FF"/>
            <w:highlight w:val="white"/>
          </w:rPr>
          <w:t>&gt;</w:t>
        </w:r>
      </w:ins>
    </w:p>
    <w:p w:rsidR="00A249B4" w:rsidRDefault="00A249B4" w:rsidP="00A249B4">
      <w:pPr>
        <w:rPr>
          <w:ins w:id="2889" w:author="Tuomainen Mika" w:date="2014-04-04T00:09:00Z"/>
        </w:rPr>
      </w:pPr>
      <w:ins w:id="2890" w:author="Tuomainen Mika" w:date="2014-04-04T00:09:00Z">
        <w:r>
          <w:rPr>
            <w:color w:val="0000FF"/>
            <w:highlight w:val="white"/>
          </w:rPr>
          <w:t>&lt;/</w:t>
        </w:r>
        <w:r>
          <w:rPr>
            <w:highlight w:val="white"/>
          </w:rPr>
          <w:t>entry</w:t>
        </w:r>
        <w:r>
          <w:rPr>
            <w:color w:val="0000FF"/>
            <w:highlight w:val="white"/>
          </w:rPr>
          <w:t>&gt;</w:t>
        </w:r>
      </w:ins>
    </w:p>
    <w:p w:rsidR="00A249B4" w:rsidRDefault="00A249B4" w:rsidP="00A249B4">
      <w:pPr>
        <w:rPr>
          <w:ins w:id="2891" w:author="Tuomainen Mika" w:date="2014-04-04T00:09:00Z"/>
        </w:rPr>
      </w:pPr>
    </w:p>
    <w:p w:rsidR="00A249B4" w:rsidRPr="000F573A" w:rsidRDefault="00A249B4" w:rsidP="00A249B4">
      <w:pPr>
        <w:pStyle w:val="Otsikko3"/>
        <w:jc w:val="left"/>
        <w:rPr>
          <w:ins w:id="2892" w:author="Tuomainen Mika" w:date="2014-04-04T00:09:00Z"/>
        </w:rPr>
      </w:pPr>
      <w:bookmarkStart w:id="2893" w:name="_Toc366676136"/>
      <w:bookmarkStart w:id="2894" w:name="_Toc384989355"/>
      <w:ins w:id="2895" w:author="Tuomainen Mika" w:date="2014-04-04T00:09:00Z">
        <w:r w:rsidRPr="000F573A">
          <w:t>Palvelutapahtuma</w:t>
        </w:r>
        <w:bookmarkEnd w:id="2893"/>
        <w:bookmarkEnd w:id="2894"/>
      </w:ins>
    </w:p>
    <w:p w:rsidR="00A249B4" w:rsidRDefault="00A249B4" w:rsidP="00A249B4">
      <w:pPr>
        <w:rPr>
          <w:ins w:id="2896" w:author="Tuomainen Mika" w:date="2014-04-04T00:09:00Z"/>
        </w:rPr>
      </w:pPr>
    </w:p>
    <w:p w:rsidR="00A249B4" w:rsidRDefault="00A249B4" w:rsidP="00A249B4">
      <w:pPr>
        <w:rPr>
          <w:ins w:id="2897" w:author="Tuomainen Mika" w:date="2014-04-04T00:09:00Z"/>
        </w:rPr>
      </w:pPr>
      <w:ins w:id="2898" w:author="Tuomainen Mika" w:date="2014-04-04T00:09:00Z">
        <w:r>
          <w:t>Tämä otsikko sijoitetaan hoitoprosessin vaihekoodin 11 (Tulotilanne) alle.</w:t>
        </w:r>
      </w:ins>
    </w:p>
    <w:p w:rsidR="00B132E4" w:rsidRDefault="00B132E4" w:rsidP="00A249B4">
      <w:pPr>
        <w:rPr>
          <w:ins w:id="2899" w:author="Tuomainen Mika" w:date="2014-04-11T15:57:00Z"/>
        </w:rPr>
      </w:pPr>
    </w:p>
    <w:p w:rsidR="00A249B4" w:rsidRDefault="00A249B4" w:rsidP="00A249B4">
      <w:pPr>
        <w:rPr>
          <w:ins w:id="2900" w:author="Tuomainen Mika" w:date="2014-04-04T00:09:00Z"/>
        </w:rPr>
      </w:pPr>
      <w:ins w:id="2901" w:author="Tuomainen Mika" w:date="2014-04-04T00:09:00Z">
        <w:r>
          <w:t>Palvelutapahtuma:</w:t>
        </w:r>
        <w:r>
          <w:tab/>
          <w:t>otsikkokoodi: 10</w:t>
        </w:r>
        <w:r>
          <w:tab/>
        </w:r>
        <w:r>
          <w:tab/>
          <w:t>otsikkokoodisto (</w:t>
        </w:r>
        <w:r w:rsidRPr="008D2C1A">
          <w:t>1.2.246.537.6.40182.2009</w:t>
        </w:r>
        <w:r>
          <w:t>)</w:t>
        </w:r>
      </w:ins>
    </w:p>
    <w:p w:rsidR="00A249B4" w:rsidRDefault="00A249B4" w:rsidP="00A249B4">
      <w:pPr>
        <w:rPr>
          <w:ins w:id="2902" w:author="Tuomainen Mika" w:date="2014-04-04T00:09:00Z"/>
        </w:rPr>
      </w:pPr>
    </w:p>
    <w:p w:rsidR="00B132E4" w:rsidRDefault="00B132E4" w:rsidP="00B132E4">
      <w:pPr>
        <w:rPr>
          <w:ins w:id="2903" w:author="Tuomainen Mika" w:date="2014-04-11T15:58:00Z"/>
        </w:rPr>
      </w:pPr>
      <w:ins w:id="2904" w:author="Tuomainen Mika" w:date="2014-04-11T15:58:00Z">
        <w:r>
          <w:t>Ydintietokomponenttia palvelutapahtuma toistetaan tarvittava määrä. Palvelutapahtuman tiedot löytyvät myös lähetteen teknisistä ja osapuolitiedoista ja Header-tiedoista.</w:t>
        </w:r>
      </w:ins>
    </w:p>
    <w:p w:rsidR="00E3633F" w:rsidRDefault="00E3633F" w:rsidP="00A249B4">
      <w:pPr>
        <w:rPr>
          <w:ins w:id="2905" w:author="Tuomainen Mika" w:date="2014-04-11T15:40:00Z"/>
        </w:rPr>
      </w:pPr>
    </w:p>
    <w:p w:rsidR="00E3633F" w:rsidRDefault="00E3633F" w:rsidP="00A249B4">
      <w:pPr>
        <w:rPr>
          <w:ins w:id="2906" w:author="Tuomainen Mika" w:date="2014-04-04T00:09:00Z"/>
        </w:rPr>
      </w:pPr>
    </w:p>
    <w:p w:rsidR="00A249B4" w:rsidRDefault="00A249B4" w:rsidP="00A249B4">
      <w:pPr>
        <w:rPr>
          <w:ins w:id="2907" w:author="Tuomainen Mika" w:date="2014-04-04T00:09:00Z"/>
        </w:rPr>
      </w:pPr>
    </w:p>
    <w:p w:rsidR="00A249B4" w:rsidRDefault="00A249B4" w:rsidP="00A249B4">
      <w:pPr>
        <w:pStyle w:val="Otsikko3"/>
        <w:jc w:val="left"/>
        <w:rPr>
          <w:ins w:id="2908" w:author="Tuomainen Mika" w:date="2014-04-04T00:09:00Z"/>
        </w:rPr>
      </w:pPr>
      <w:bookmarkStart w:id="2909" w:name="_Toc366676137"/>
      <w:bookmarkStart w:id="2910" w:name="_Toc384989356"/>
      <w:ins w:id="2911" w:author="Tuomainen Mika" w:date="2014-04-04T00:09:00Z">
        <w:r>
          <w:t>Maksutiedot</w:t>
        </w:r>
        <w:bookmarkEnd w:id="2909"/>
        <w:bookmarkEnd w:id="2910"/>
        <w:r>
          <w:t xml:space="preserve"> </w:t>
        </w:r>
      </w:ins>
    </w:p>
    <w:p w:rsidR="00A249B4" w:rsidRDefault="00A249B4" w:rsidP="00A249B4">
      <w:pPr>
        <w:rPr>
          <w:ins w:id="2912" w:author="Tuomainen Mika" w:date="2014-04-04T00:09:00Z"/>
        </w:rPr>
      </w:pPr>
    </w:p>
    <w:p w:rsidR="00A249B4" w:rsidRDefault="00A249B4" w:rsidP="00A249B4">
      <w:pPr>
        <w:rPr>
          <w:ins w:id="2913" w:author="Tuomainen Mika" w:date="2014-04-04T00:09:00Z"/>
        </w:rPr>
      </w:pPr>
      <w:ins w:id="2914" w:author="Tuomainen Mika" w:date="2014-04-04T00:09:00Z">
        <w:r>
          <w:t>Tämä otsikko sijoitetaan hoitoprosessin vaihekoodin 11 (Tulotilanne) alle.</w:t>
        </w:r>
      </w:ins>
    </w:p>
    <w:p w:rsidR="00A249B4" w:rsidRDefault="00A249B4" w:rsidP="00A249B4">
      <w:pPr>
        <w:rPr>
          <w:ins w:id="2915" w:author="Tuomainen Mika" w:date="2014-04-04T00:09:00Z"/>
        </w:rPr>
      </w:pPr>
    </w:p>
    <w:p w:rsidR="00A249B4" w:rsidRDefault="00A249B4" w:rsidP="00A249B4">
      <w:pPr>
        <w:rPr>
          <w:ins w:id="2916" w:author="Tuomainen Mika" w:date="2014-04-04T00:09:00Z"/>
        </w:rPr>
      </w:pPr>
      <w:ins w:id="2917" w:author="Tuomainen Mika" w:date="2014-04-04T00:09:00Z">
        <w:r>
          <w:t>Maksutiedot:</w:t>
        </w:r>
        <w:r>
          <w:tab/>
          <w:t>otsikkokoodi: 11</w:t>
        </w:r>
        <w:r>
          <w:tab/>
        </w:r>
        <w:r>
          <w:tab/>
          <w:t>otsikkokoodisto (</w:t>
        </w:r>
        <w:r w:rsidRPr="008D2C1A">
          <w:t>1.2.246.537.6.40182.2009</w:t>
        </w:r>
        <w:r>
          <w:t>)</w:t>
        </w:r>
      </w:ins>
    </w:p>
    <w:p w:rsidR="00A249B4" w:rsidRDefault="00A249B4" w:rsidP="00A249B4">
      <w:pPr>
        <w:rPr>
          <w:ins w:id="2918" w:author="Tuomainen Mika" w:date="2014-04-04T00:09:00Z"/>
        </w:rPr>
      </w:pPr>
    </w:p>
    <w:p w:rsidR="00A249B4" w:rsidRDefault="00A249B4" w:rsidP="00A249B4">
      <w:pPr>
        <w:rPr>
          <w:ins w:id="2919" w:author="Tuomainen Mika" w:date="2014-04-04T00:09:00Z"/>
        </w:rPr>
      </w:pPr>
      <w:ins w:id="2920" w:author="Tuomainen Mika" w:date="2014-04-04T00:09:00Z">
        <w:r>
          <w:t>Seuraavaksi käydään läpi tämän otsikon alle tulevat tietokentät.</w:t>
        </w:r>
      </w:ins>
    </w:p>
    <w:p w:rsidR="00A249B4" w:rsidRDefault="00A249B4" w:rsidP="00A249B4">
      <w:pPr>
        <w:rPr>
          <w:ins w:id="2921" w:author="Tuomainen Mika" w:date="2014-04-04T00:09:00Z"/>
        </w:rPr>
      </w:pPr>
    </w:p>
    <w:p w:rsidR="00A249B4" w:rsidRDefault="00A249B4" w:rsidP="00A249B4">
      <w:pPr>
        <w:pStyle w:val="Otsikko4"/>
        <w:jc w:val="left"/>
        <w:rPr>
          <w:ins w:id="2922" w:author="Tuomainen Mika" w:date="2014-04-04T00:09:00Z"/>
        </w:rPr>
      </w:pPr>
      <w:bookmarkStart w:id="2923" w:name="_Toc366676138"/>
      <w:ins w:id="2924" w:author="Tuomainen Mika" w:date="2014-04-04T00:09:00Z">
        <w:r>
          <w:t>Maksaja</w:t>
        </w:r>
        <w:bookmarkEnd w:id="2923"/>
      </w:ins>
    </w:p>
    <w:p w:rsidR="00A249B4" w:rsidRDefault="00A249B4" w:rsidP="00A249B4">
      <w:pPr>
        <w:rPr>
          <w:ins w:id="2925" w:author="Tuomainen Mika" w:date="2014-04-04T00:09:00Z"/>
        </w:rPr>
      </w:pPr>
    </w:p>
    <w:p w:rsidR="00A249B4" w:rsidRDefault="00A249B4" w:rsidP="00A249B4">
      <w:pPr>
        <w:rPr>
          <w:ins w:id="2926" w:author="Tuomainen Mika" w:date="2014-04-04T00:09:00Z"/>
        </w:rPr>
      </w:pPr>
      <w:ins w:id="2927" w:author="Tuomainen Mika" w:date="2014-04-04T00:09:00Z">
        <w:r>
          <w:t>Maksaja:</w:t>
        </w:r>
        <w:r>
          <w:tab/>
          <w:t>kenttäkoodi: 31</w:t>
        </w:r>
        <w:r>
          <w:tab/>
        </w:r>
        <w:r>
          <w:tab/>
          <w:t xml:space="preserve">koodisto: 1.2.246.537.6.12.2002.124 </w:t>
        </w:r>
      </w:ins>
    </w:p>
    <w:p w:rsidR="00A249B4" w:rsidRDefault="00A249B4" w:rsidP="00A249B4">
      <w:pPr>
        <w:rPr>
          <w:ins w:id="2928" w:author="Tuomainen Mika" w:date="2014-04-04T00:09:00Z"/>
        </w:rPr>
      </w:pPr>
      <w:ins w:id="2929" w:author="Tuomainen Mika" w:date="2014-04-04T00:09:00Z">
        <w:r>
          <w:t xml:space="preserve">Maksuosuus: </w:t>
        </w:r>
        <w:r>
          <w:tab/>
          <w:t>kenttäkoodi: 31.1</w:t>
        </w:r>
        <w:r>
          <w:tab/>
        </w:r>
        <w:r>
          <w:tab/>
          <w:t xml:space="preserve">koodisto: 1.2.246.537.6.12.2002.124 </w:t>
        </w:r>
      </w:ins>
    </w:p>
    <w:p w:rsidR="00A249B4" w:rsidRDefault="00A249B4" w:rsidP="00A249B4">
      <w:pPr>
        <w:rPr>
          <w:ins w:id="2930" w:author="Tuomainen Mika" w:date="2014-04-04T00:09:00Z"/>
        </w:rPr>
      </w:pPr>
    </w:p>
    <w:p w:rsidR="00A249B4" w:rsidRDefault="00A249B4" w:rsidP="00A249B4">
      <w:pPr>
        <w:rPr>
          <w:ins w:id="2931" w:author="Tuomainen Mika" w:date="2014-04-04T00:09:00Z"/>
        </w:rPr>
      </w:pPr>
      <w:ins w:id="2932" w:author="Tuomainen Mika" w:date="2014-04-04T00:09:00Z">
        <w:r>
          <w:t>Maksun enimmäismäärä ilmoitetaan value-elementissä, tietotyyppi on MO.</w:t>
        </w:r>
      </w:ins>
    </w:p>
    <w:p w:rsidR="00A249B4" w:rsidRDefault="00A249B4" w:rsidP="00A249B4">
      <w:pPr>
        <w:rPr>
          <w:ins w:id="2933" w:author="Tuomainen Mika" w:date="2014-04-04T00:09:00Z"/>
        </w:rPr>
      </w:pPr>
      <w:ins w:id="2934" w:author="Tuomainen Mika" w:date="2014-04-04T00:09:00Z">
        <w:r>
          <w:lastRenderedPageBreak/>
          <w:t xml:space="preserve"> Maksajan oid-tunnus sijoitetaan elementtiin</w:t>
        </w:r>
      </w:ins>
    </w:p>
    <w:p w:rsidR="00A249B4" w:rsidRDefault="00A249B4" w:rsidP="00A249B4">
      <w:pPr>
        <w:rPr>
          <w:ins w:id="2935" w:author="Tuomainen Mika" w:date="2014-04-04T00:09:00Z"/>
        </w:rPr>
      </w:pPr>
      <w:ins w:id="2936" w:author="Tuomainen Mika" w:date="2014-04-04T00:09:00Z">
        <w:r w:rsidRPr="009C78A3">
          <w:t xml:space="preserve">&lt;author&gt;&lt;assignedAuthor&gt;&lt;id&gt; sekä myös elementtiin &lt;author&gt;&lt;assignedAuthor&gt;&lt;representedOrganization&gt;&lt;id&gt;. </w:t>
        </w:r>
        <w:r>
          <w:t>Maksajan roolitarkenne sijoitetaan elementtiin &lt;author&gt;&lt;assignedAuthor&gt;&lt;code&gt; ja se saadaan koodistosta 1.2.246.537.5.40018.2003.</w:t>
        </w:r>
      </w:ins>
    </w:p>
    <w:p w:rsidR="00A249B4" w:rsidRDefault="00A249B4" w:rsidP="00A249B4">
      <w:pPr>
        <w:rPr>
          <w:ins w:id="2937" w:author="Tuomainen Mika" w:date="2014-04-04T00:09:00Z"/>
        </w:rPr>
      </w:pPr>
    </w:p>
    <w:p w:rsidR="00A249B4" w:rsidRPr="00C22482" w:rsidRDefault="00A249B4" w:rsidP="00A249B4">
      <w:pPr>
        <w:rPr>
          <w:ins w:id="2938" w:author="Tuomainen Mika" w:date="2014-04-04T00:09:00Z"/>
        </w:rPr>
      </w:pPr>
      <w:ins w:id="2939" w:author="Tuomainen Mika" w:date="2014-04-04T00:09:00Z">
        <w:r>
          <w:t xml:space="preserve">Maksuosuus prosentteina kokonaishinnasta sijoitetaan omaan observation-komponenttiinsa. </w:t>
        </w:r>
        <w:r w:rsidRPr="00C22482">
          <w:t>Arvo ilmoitetaan value-elementissä tietotyypillä REAL.</w:t>
        </w:r>
      </w:ins>
    </w:p>
    <w:p w:rsidR="00A249B4" w:rsidRPr="00C22482" w:rsidRDefault="00A249B4" w:rsidP="00A249B4">
      <w:pPr>
        <w:rPr>
          <w:ins w:id="2940" w:author="Tuomainen Mika" w:date="2014-04-04T00:09:00Z"/>
        </w:rPr>
      </w:pPr>
    </w:p>
    <w:p w:rsidR="00A249B4" w:rsidRPr="00C22482" w:rsidRDefault="00A249B4" w:rsidP="00A249B4">
      <w:pPr>
        <w:rPr>
          <w:ins w:id="2941" w:author="Tuomainen Mika" w:date="2014-04-04T00:09:00Z"/>
          <w:color w:val="000000"/>
          <w:highlight w:val="white"/>
        </w:rPr>
      </w:pPr>
      <w:ins w:id="2942" w:author="Tuomainen Mika" w:date="2014-04-04T00:09:00Z">
        <w:r w:rsidRPr="00C22482">
          <w:rPr>
            <w:color w:val="0000FF"/>
            <w:highlight w:val="white"/>
          </w:rPr>
          <w:t>&lt;</w:t>
        </w:r>
        <w:r w:rsidRPr="00C22482">
          <w:rPr>
            <w:highlight w:val="white"/>
          </w:rPr>
          <w:t>entry</w:t>
        </w:r>
        <w:r w:rsidRPr="00C22482">
          <w:rPr>
            <w:color w:val="0000FF"/>
            <w:highlight w:val="white"/>
          </w:rPr>
          <w:t>&gt;</w:t>
        </w:r>
      </w:ins>
    </w:p>
    <w:p w:rsidR="00A249B4" w:rsidRPr="00C22482" w:rsidRDefault="00A249B4" w:rsidP="00A249B4">
      <w:pPr>
        <w:rPr>
          <w:ins w:id="2943" w:author="Tuomainen Mika" w:date="2014-04-04T00:09:00Z"/>
          <w:color w:val="000000"/>
          <w:highlight w:val="white"/>
        </w:rPr>
      </w:pPr>
      <w:ins w:id="2944" w:author="Tuomainen Mika" w:date="2014-04-04T00:09:00Z">
        <w:r w:rsidRPr="00C22482">
          <w:rPr>
            <w:color w:val="0000FF"/>
            <w:highlight w:val="white"/>
          </w:rPr>
          <w:t>&lt;</w:t>
        </w:r>
        <w:r w:rsidRPr="00C22482">
          <w:rPr>
            <w:color w:val="800000"/>
            <w:highlight w:val="white"/>
          </w:rPr>
          <w:t>observation</w:t>
        </w:r>
        <w:r w:rsidRPr="00C22482">
          <w:rPr>
            <w:highlight w:val="white"/>
          </w:rPr>
          <w:t xml:space="preserve"> classCode</w:t>
        </w:r>
        <w:r w:rsidRPr="00C22482">
          <w:rPr>
            <w:color w:val="0000FF"/>
            <w:highlight w:val="white"/>
          </w:rPr>
          <w:t>="</w:t>
        </w:r>
        <w:r w:rsidRPr="00C22482">
          <w:rPr>
            <w:color w:val="000000"/>
            <w:highlight w:val="white"/>
          </w:rPr>
          <w:t>OBS</w:t>
        </w:r>
        <w:r w:rsidRPr="00C22482">
          <w:rPr>
            <w:color w:val="0000FF"/>
            <w:highlight w:val="white"/>
          </w:rPr>
          <w:t>"</w:t>
        </w:r>
        <w:r w:rsidRPr="00C22482">
          <w:rPr>
            <w:highlight w:val="white"/>
          </w:rPr>
          <w:t xml:space="preserve"> moodCode</w:t>
        </w:r>
        <w:r w:rsidRPr="00C22482">
          <w:rPr>
            <w:color w:val="0000FF"/>
            <w:highlight w:val="white"/>
          </w:rPr>
          <w:t>="</w:t>
        </w:r>
        <w:r w:rsidRPr="00C22482">
          <w:rPr>
            <w:color w:val="000000"/>
            <w:highlight w:val="white"/>
          </w:rPr>
          <w:t>EVN</w:t>
        </w:r>
        <w:r w:rsidRPr="00C22482">
          <w:rPr>
            <w:color w:val="0000FF"/>
            <w:highlight w:val="white"/>
          </w:rPr>
          <w:t>"&gt;</w:t>
        </w:r>
      </w:ins>
    </w:p>
    <w:p w:rsidR="00A249B4" w:rsidRPr="00C22482" w:rsidRDefault="00A249B4" w:rsidP="00A249B4">
      <w:pPr>
        <w:rPr>
          <w:ins w:id="2945" w:author="Tuomainen Mika" w:date="2014-04-04T00:09:00Z"/>
          <w:highlight w:val="white"/>
        </w:rPr>
      </w:pPr>
      <w:ins w:id="2946" w:author="Tuomainen Mika" w:date="2014-04-04T00:09:00Z">
        <w:r w:rsidRPr="00C22482">
          <w:rPr>
            <w:highlight w:val="white"/>
          </w:rPr>
          <w:tab/>
        </w:r>
        <w:r w:rsidRPr="00C22482">
          <w:rPr>
            <w:color w:val="0000FF"/>
            <w:highlight w:val="white"/>
          </w:rPr>
          <w:t>&lt;</w:t>
        </w:r>
        <w:r w:rsidRPr="00C22482">
          <w:rPr>
            <w:color w:val="800000"/>
            <w:highlight w:val="white"/>
          </w:rPr>
          <w:t>code</w:t>
        </w:r>
        <w:r w:rsidRPr="00C22482">
          <w:rPr>
            <w:color w:val="FF0000"/>
            <w:highlight w:val="white"/>
          </w:rPr>
          <w:t xml:space="preserve"> code</w:t>
        </w:r>
        <w:r w:rsidRPr="00C22482">
          <w:rPr>
            <w:color w:val="0000FF"/>
            <w:highlight w:val="white"/>
          </w:rPr>
          <w:t>="</w:t>
        </w:r>
        <w:r w:rsidRPr="00C22482">
          <w:rPr>
            <w:highlight w:val="white"/>
          </w:rPr>
          <w:t>31</w:t>
        </w:r>
        <w:r w:rsidRPr="00C22482">
          <w:rPr>
            <w:color w:val="0000FF"/>
            <w:highlight w:val="white"/>
          </w:rPr>
          <w:t>"</w:t>
        </w:r>
        <w:r w:rsidRPr="00C22482">
          <w:rPr>
            <w:color w:val="FF0000"/>
            <w:highlight w:val="white"/>
          </w:rPr>
          <w:t xml:space="preserve"> codeSystem</w:t>
        </w:r>
        <w:r w:rsidRPr="00C22482">
          <w:rPr>
            <w:color w:val="0000FF"/>
            <w:highlight w:val="white"/>
          </w:rPr>
          <w:t>="</w:t>
        </w:r>
        <w:r w:rsidRPr="00C22482">
          <w:rPr>
            <w:highlight w:val="white"/>
          </w:rPr>
          <w:t>1.2.246.537.6.12.2002.124</w:t>
        </w:r>
        <w:r w:rsidRPr="00C22482">
          <w:rPr>
            <w:color w:val="0000FF"/>
            <w:highlight w:val="white"/>
          </w:rPr>
          <w:t>"/&gt;</w:t>
        </w:r>
      </w:ins>
    </w:p>
    <w:p w:rsidR="00A249B4" w:rsidRPr="004E0E25" w:rsidRDefault="00A249B4" w:rsidP="00A249B4">
      <w:pPr>
        <w:rPr>
          <w:ins w:id="2947" w:author="Tuomainen Mika" w:date="2014-04-04T00:09:00Z"/>
          <w:color w:val="000000"/>
          <w:highlight w:val="white"/>
          <w:lang w:val="en-US"/>
        </w:rPr>
      </w:pPr>
      <w:ins w:id="2948" w:author="Tuomainen Mika" w:date="2014-04-04T00:09:00Z">
        <w:r w:rsidRPr="00C22482">
          <w:rPr>
            <w:color w:val="000000"/>
            <w:highlight w:val="white"/>
          </w:rPr>
          <w:tab/>
        </w:r>
        <w:r>
          <w:rPr>
            <w:highlight w:val="white"/>
            <w:lang w:val="en-US"/>
          </w:rPr>
          <w:t>&lt;effectiveTime value=“200309300945”/&gt;</w:t>
        </w:r>
      </w:ins>
    </w:p>
    <w:p w:rsidR="00A249B4" w:rsidRPr="004E0E25" w:rsidRDefault="00A249B4" w:rsidP="00A249B4">
      <w:pPr>
        <w:rPr>
          <w:ins w:id="2949" w:author="Tuomainen Mika" w:date="2014-04-04T00:09:00Z"/>
          <w:color w:val="000000"/>
          <w:highlight w:val="white"/>
          <w:lang w:val="en-US"/>
        </w:rPr>
      </w:pPr>
      <w:ins w:id="2950"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MO</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100</w:t>
        </w:r>
        <w:r w:rsidRPr="0038571B">
          <w:rPr>
            <w:color w:val="0000FF"/>
            <w:highlight w:val="white"/>
            <w:lang w:val="en-US"/>
          </w:rPr>
          <w:t>"</w:t>
        </w:r>
        <w:r w:rsidRPr="0038571B">
          <w:rPr>
            <w:highlight w:val="white"/>
            <w:lang w:val="en-US"/>
          </w:rPr>
          <w:t xml:space="preserve"> currency</w:t>
        </w:r>
        <w:r w:rsidRPr="0038571B">
          <w:rPr>
            <w:color w:val="0000FF"/>
            <w:highlight w:val="white"/>
            <w:lang w:val="en-US"/>
          </w:rPr>
          <w:t>="</w:t>
        </w:r>
        <w:r w:rsidRPr="0038571B">
          <w:rPr>
            <w:color w:val="000000"/>
            <w:highlight w:val="white"/>
            <w:lang w:val="en-US"/>
          </w:rPr>
          <w:t>EUR</w:t>
        </w:r>
        <w:r w:rsidRPr="0038571B">
          <w:rPr>
            <w:color w:val="0000FF"/>
            <w:highlight w:val="white"/>
            <w:lang w:val="en-US"/>
          </w:rPr>
          <w:t>"/&gt;</w:t>
        </w:r>
      </w:ins>
    </w:p>
    <w:p w:rsidR="00A249B4" w:rsidRPr="009E385C" w:rsidRDefault="00A249B4" w:rsidP="00A249B4">
      <w:pPr>
        <w:rPr>
          <w:ins w:id="2951" w:author="Tuomainen Mika" w:date="2014-04-04T00:09:00Z"/>
          <w:color w:val="000000"/>
          <w:highlight w:val="white"/>
          <w:lang w:val="en-US"/>
        </w:rPr>
      </w:pPr>
      <w:ins w:id="2952"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author</w:t>
        </w:r>
        <w:r w:rsidRPr="0038571B">
          <w:rPr>
            <w:color w:val="0000FF"/>
            <w:highlight w:val="white"/>
            <w:lang w:val="en-US"/>
          </w:rPr>
          <w:t>&gt;</w:t>
        </w:r>
      </w:ins>
    </w:p>
    <w:p w:rsidR="00A249B4" w:rsidRPr="009E385C" w:rsidRDefault="00A249B4" w:rsidP="00A249B4">
      <w:pPr>
        <w:rPr>
          <w:ins w:id="2953" w:author="Tuomainen Mika" w:date="2014-04-04T00:09:00Z"/>
          <w:color w:val="000000"/>
          <w:highlight w:val="white"/>
          <w:lang w:val="en-US"/>
        </w:rPr>
      </w:pPr>
      <w:ins w:id="2954"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time</w:t>
        </w:r>
        <w:r w:rsidRPr="0038571B">
          <w:rPr>
            <w:color w:val="0000FF"/>
            <w:highlight w:val="white"/>
            <w:lang w:val="en-US"/>
          </w:rPr>
          <w:t>/&gt;</w:t>
        </w:r>
      </w:ins>
    </w:p>
    <w:p w:rsidR="00A249B4" w:rsidRPr="004E0E25" w:rsidRDefault="00A249B4" w:rsidP="00A249B4">
      <w:pPr>
        <w:rPr>
          <w:ins w:id="2955" w:author="Tuomainen Mika" w:date="2014-04-04T00:09:00Z"/>
          <w:color w:val="000000"/>
          <w:highlight w:val="white"/>
          <w:lang w:val="en-US"/>
        </w:rPr>
      </w:pPr>
      <w:ins w:id="2956"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assignedAuthor</w:t>
        </w:r>
        <w:r w:rsidRPr="0038571B">
          <w:rPr>
            <w:color w:val="0000FF"/>
            <w:highlight w:val="white"/>
            <w:lang w:val="en-US"/>
          </w:rPr>
          <w:t>&gt;</w:t>
        </w:r>
      </w:ins>
    </w:p>
    <w:p w:rsidR="00A249B4" w:rsidRPr="004E0E25" w:rsidRDefault="00A249B4" w:rsidP="00A249B4">
      <w:pPr>
        <w:rPr>
          <w:ins w:id="2957" w:author="Tuomainen Mika" w:date="2014-04-04T00:09:00Z"/>
          <w:color w:val="000000"/>
          <w:highlight w:val="white"/>
          <w:lang w:val="en-US"/>
        </w:rPr>
      </w:pPr>
      <w:ins w:id="2958" w:author="Tuomainen Mika" w:date="2014-04-04T00:09:00Z">
        <w:r w:rsidRPr="0038571B">
          <w:rPr>
            <w:color w:val="000000"/>
            <w:highlight w:val="white"/>
            <w:lang w:val="en-US"/>
          </w:rPr>
          <w:tab/>
        </w:r>
        <w:r w:rsidRPr="0038571B">
          <w:rPr>
            <w:highlight w:val="white"/>
            <w:lang w:val="en-US"/>
          </w:rPr>
          <w:t>&lt;</w:t>
        </w:r>
        <w:r w:rsidRPr="0038571B">
          <w:rPr>
            <w:color w:val="800000"/>
            <w:highlight w:val="white"/>
            <w:lang w:val="en-US"/>
          </w:rPr>
          <w:t>id</w:t>
        </w:r>
        <w:r w:rsidRPr="0038571B">
          <w:rPr>
            <w:highlight w:val="white"/>
            <w:lang w:val="en-US"/>
          </w:rPr>
          <w:t>/&gt;</w:t>
        </w:r>
      </w:ins>
    </w:p>
    <w:p w:rsidR="00A249B4" w:rsidRPr="004E0E25" w:rsidRDefault="00A249B4" w:rsidP="00A249B4">
      <w:pPr>
        <w:rPr>
          <w:ins w:id="2959" w:author="Tuomainen Mika" w:date="2014-04-04T00:09:00Z"/>
          <w:highlight w:val="white"/>
          <w:lang w:val="en-US"/>
        </w:rPr>
      </w:pPr>
      <w:ins w:id="2960" w:author="Tuomainen Mika" w:date="2014-04-04T00:09: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121256-1234</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1.2.246.537.5.40018.2003</w:t>
        </w:r>
        <w:r w:rsidRPr="0038571B">
          <w:rPr>
            <w:color w:val="0000FF"/>
            <w:highlight w:val="white"/>
            <w:lang w:val="en-US"/>
          </w:rPr>
          <w:t>"/&gt;</w:t>
        </w:r>
      </w:ins>
    </w:p>
    <w:p w:rsidR="00A249B4" w:rsidRDefault="00A249B4" w:rsidP="00A249B4">
      <w:pPr>
        <w:rPr>
          <w:ins w:id="2961" w:author="Tuomainen Mika" w:date="2014-04-04T00:09:00Z"/>
          <w:color w:val="000000"/>
          <w:highlight w:val="white"/>
          <w:lang w:val="en-US"/>
        </w:rPr>
      </w:pPr>
      <w:ins w:id="2962" w:author="Tuomainen Mika" w:date="2014-04-04T00:09:00Z">
        <w:r w:rsidRPr="0038571B">
          <w:rPr>
            <w:color w:val="0000FF"/>
            <w:highlight w:val="white"/>
            <w:lang w:val="en-US"/>
          </w:rPr>
          <w:t>&lt;</w:t>
        </w:r>
        <w:r w:rsidRPr="0038571B">
          <w:rPr>
            <w:highlight w:val="white"/>
            <w:lang w:val="en-US"/>
          </w:rPr>
          <w:t>addr</w:t>
        </w:r>
        <w:r w:rsidRPr="0038571B">
          <w:rPr>
            <w:color w:val="0000FF"/>
            <w:highlight w:val="white"/>
            <w:lang w:val="en-US"/>
          </w:rPr>
          <w:t>/&gt;</w:t>
        </w:r>
      </w:ins>
    </w:p>
    <w:p w:rsidR="00A249B4" w:rsidRPr="004E0E25" w:rsidRDefault="00A249B4" w:rsidP="00A249B4">
      <w:pPr>
        <w:rPr>
          <w:ins w:id="2963" w:author="Tuomainen Mika" w:date="2014-04-04T00:09:00Z"/>
          <w:color w:val="000000"/>
          <w:highlight w:val="white"/>
          <w:lang w:val="en-US"/>
        </w:rPr>
      </w:pPr>
      <w:ins w:id="2964"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representedOrganization</w:t>
        </w:r>
        <w:r w:rsidRPr="0038571B">
          <w:rPr>
            <w:color w:val="0000FF"/>
            <w:highlight w:val="white"/>
            <w:lang w:val="en-US"/>
          </w:rPr>
          <w:t>&gt;</w:t>
        </w:r>
      </w:ins>
    </w:p>
    <w:p w:rsidR="00A249B4" w:rsidRPr="004E0E25" w:rsidRDefault="00A249B4" w:rsidP="00A249B4">
      <w:pPr>
        <w:rPr>
          <w:ins w:id="2965" w:author="Tuomainen Mika" w:date="2014-04-04T00:09:00Z"/>
          <w:highlight w:val="white"/>
          <w:lang w:val="en-US"/>
        </w:rPr>
      </w:pPr>
      <w:ins w:id="2966" w:author="Tuomainen Mika" w:date="2014-04-04T00:09:00Z">
        <w:r w:rsidRPr="0038571B">
          <w:rPr>
            <w:highlight w:val="white"/>
            <w:lang w:val="en-US"/>
          </w:rPr>
          <w:tab/>
        </w:r>
        <w:r w:rsidRPr="0038571B">
          <w:rPr>
            <w:color w:val="0000FF"/>
            <w:highlight w:val="white"/>
            <w:lang w:val="en-US"/>
          </w:rPr>
          <w:t>&lt;</w:t>
        </w:r>
        <w:r w:rsidRPr="0038571B">
          <w:rPr>
            <w:color w:val="800000"/>
            <w:highlight w:val="white"/>
            <w:lang w:val="en-US"/>
          </w:rPr>
          <w:t>id</w:t>
        </w:r>
        <w:r w:rsidRPr="0038571B">
          <w:rPr>
            <w:color w:val="FF0000"/>
            <w:highlight w:val="white"/>
            <w:lang w:val="en-US"/>
          </w:rPr>
          <w:t xml:space="preserve"> root</w:t>
        </w:r>
        <w:r w:rsidRPr="0038571B">
          <w:rPr>
            <w:color w:val="0000FF"/>
            <w:highlight w:val="white"/>
            <w:lang w:val="en-US"/>
          </w:rPr>
          <w:t>="</w:t>
        </w:r>
        <w:r w:rsidRPr="0038571B">
          <w:rPr>
            <w:highlight w:val="white"/>
            <w:lang w:val="en-US"/>
          </w:rPr>
          <w:t>1.2.246.10.1234567.10</w:t>
        </w:r>
        <w:r w:rsidRPr="0038571B">
          <w:rPr>
            <w:color w:val="0000FF"/>
            <w:highlight w:val="white"/>
            <w:lang w:val="en-US"/>
          </w:rPr>
          <w:t>"/&gt;</w:t>
        </w:r>
      </w:ins>
    </w:p>
    <w:p w:rsidR="00A249B4" w:rsidRPr="004E0E25" w:rsidRDefault="00A249B4" w:rsidP="00A249B4">
      <w:pPr>
        <w:rPr>
          <w:ins w:id="2967" w:author="Tuomainen Mika" w:date="2014-04-04T00:09:00Z"/>
          <w:color w:val="000000"/>
          <w:highlight w:val="white"/>
          <w:lang w:val="en-US"/>
        </w:rPr>
      </w:pPr>
      <w:ins w:id="2968"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name</w:t>
        </w:r>
        <w:r w:rsidRPr="0038571B">
          <w:rPr>
            <w:color w:val="0000FF"/>
            <w:highlight w:val="white"/>
            <w:lang w:val="en-US"/>
          </w:rPr>
          <w:t>/&gt;</w:t>
        </w:r>
      </w:ins>
    </w:p>
    <w:p w:rsidR="00A249B4" w:rsidRPr="004E0E25" w:rsidRDefault="00A249B4" w:rsidP="00A249B4">
      <w:pPr>
        <w:rPr>
          <w:ins w:id="2969" w:author="Tuomainen Mika" w:date="2014-04-04T00:09:00Z"/>
          <w:color w:val="000000"/>
          <w:highlight w:val="white"/>
          <w:lang w:val="en-US"/>
        </w:rPr>
      </w:pPr>
      <w:ins w:id="2970"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representedOrganization</w:t>
        </w:r>
        <w:r w:rsidRPr="0038571B">
          <w:rPr>
            <w:color w:val="0000FF"/>
            <w:highlight w:val="white"/>
            <w:lang w:val="en-US"/>
          </w:rPr>
          <w:t>&gt;</w:t>
        </w:r>
      </w:ins>
    </w:p>
    <w:p w:rsidR="00A249B4" w:rsidRPr="004E0E25" w:rsidRDefault="00A249B4" w:rsidP="00A249B4">
      <w:pPr>
        <w:rPr>
          <w:ins w:id="2971" w:author="Tuomainen Mika" w:date="2014-04-04T00:09:00Z"/>
          <w:color w:val="000000"/>
          <w:highlight w:val="white"/>
          <w:lang w:val="en-US"/>
        </w:rPr>
      </w:pPr>
      <w:ins w:id="2972"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assignedAuthor</w:t>
        </w:r>
        <w:r w:rsidRPr="0038571B">
          <w:rPr>
            <w:color w:val="0000FF"/>
            <w:highlight w:val="white"/>
            <w:lang w:val="en-US"/>
          </w:rPr>
          <w:t>&gt;</w:t>
        </w:r>
      </w:ins>
    </w:p>
    <w:p w:rsidR="00A249B4" w:rsidRPr="004E0E25" w:rsidRDefault="00A249B4" w:rsidP="00A249B4">
      <w:pPr>
        <w:rPr>
          <w:ins w:id="2973" w:author="Tuomainen Mika" w:date="2014-04-04T00:09:00Z"/>
          <w:color w:val="000000"/>
          <w:highlight w:val="white"/>
          <w:lang w:val="en-US"/>
        </w:rPr>
      </w:pPr>
      <w:ins w:id="2974"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author</w:t>
        </w:r>
        <w:r w:rsidRPr="0038571B">
          <w:rPr>
            <w:color w:val="0000FF"/>
            <w:highlight w:val="white"/>
            <w:lang w:val="en-US"/>
          </w:rPr>
          <w:t>&gt;</w:t>
        </w:r>
      </w:ins>
    </w:p>
    <w:p w:rsidR="00A249B4" w:rsidRPr="004E0E25" w:rsidRDefault="00A249B4" w:rsidP="00A249B4">
      <w:pPr>
        <w:rPr>
          <w:ins w:id="2975" w:author="Tuomainen Mika" w:date="2014-04-04T00:09:00Z"/>
          <w:color w:val="000000"/>
          <w:highlight w:val="white"/>
          <w:lang w:val="en-US"/>
        </w:rPr>
      </w:pPr>
      <w:ins w:id="2976"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ins>
    </w:p>
    <w:p w:rsidR="00A249B4" w:rsidRPr="004E0E25" w:rsidRDefault="00A249B4" w:rsidP="00A249B4">
      <w:pPr>
        <w:rPr>
          <w:ins w:id="2977" w:author="Tuomainen Mika" w:date="2014-04-04T00:09:00Z"/>
          <w:color w:val="000000"/>
          <w:highlight w:val="white"/>
          <w:lang w:val="en-US"/>
        </w:rPr>
      </w:pPr>
      <w:ins w:id="2978"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4E0E25" w:rsidRDefault="00A249B4" w:rsidP="00A249B4">
      <w:pPr>
        <w:rPr>
          <w:ins w:id="2979" w:author="Tuomainen Mika" w:date="2014-04-04T00:09:00Z"/>
          <w:highlight w:val="white"/>
          <w:lang w:val="en-US"/>
        </w:rPr>
      </w:pPr>
      <w:ins w:id="2980" w:author="Tuomainen Mika" w:date="2014-04-04T00:09: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31.1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4E0E25" w:rsidRDefault="00A249B4" w:rsidP="00A249B4">
      <w:pPr>
        <w:rPr>
          <w:ins w:id="2981" w:author="Tuomainen Mika" w:date="2014-04-04T00:09:00Z"/>
          <w:color w:val="000000"/>
          <w:highlight w:val="white"/>
          <w:lang w:val="en-US"/>
        </w:rPr>
      </w:pPr>
      <w:ins w:id="2982" w:author="Tuomainen Mika" w:date="2014-04-04T00:09:00Z">
        <w:r w:rsidRPr="0038571B">
          <w:rPr>
            <w:color w:val="000000"/>
            <w:highlight w:val="white"/>
            <w:lang w:val="en-US"/>
          </w:rPr>
          <w:tab/>
        </w:r>
        <w:r>
          <w:rPr>
            <w:highlight w:val="white"/>
            <w:lang w:val="en-US"/>
          </w:rPr>
          <w:t>&lt;effectiveTime value=“200309300945”/&gt;</w:t>
        </w:r>
      </w:ins>
    </w:p>
    <w:p w:rsidR="00A249B4" w:rsidRDefault="00A249B4" w:rsidP="00A249B4">
      <w:pPr>
        <w:rPr>
          <w:ins w:id="2983" w:author="Tuomainen Mika" w:date="2014-04-04T00:09:00Z"/>
          <w:color w:val="000000"/>
          <w:highlight w:val="white"/>
          <w:lang w:val="en-US"/>
        </w:rPr>
      </w:pPr>
      <w:ins w:id="2984" w:author="Tuomainen Mika" w:date="2014-04-04T00:09:00Z">
        <w:r w:rsidRPr="0038571B">
          <w:rPr>
            <w:color w:val="0000FF"/>
            <w:highlight w:val="white"/>
            <w:lang w:val="en-US"/>
          </w:rPr>
          <w:lastRenderedPageBreak/>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REAL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10</w:t>
        </w:r>
        <w:r w:rsidRPr="0038571B">
          <w:rPr>
            <w:color w:val="0000FF"/>
            <w:highlight w:val="white"/>
            <w:lang w:val="en-US"/>
          </w:rPr>
          <w:t>"/&gt;</w:t>
        </w:r>
      </w:ins>
    </w:p>
    <w:p w:rsidR="00A249B4" w:rsidRPr="004E0E25" w:rsidRDefault="00A249B4" w:rsidP="00A249B4">
      <w:pPr>
        <w:rPr>
          <w:ins w:id="2985" w:author="Tuomainen Mika" w:date="2014-04-04T00:09:00Z"/>
          <w:color w:val="000000"/>
          <w:highlight w:val="white"/>
          <w:lang w:val="en-US"/>
        </w:rPr>
      </w:pPr>
      <w:ins w:id="2986"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A249B4" w:rsidRPr="004E0E25" w:rsidRDefault="00A249B4" w:rsidP="00A249B4">
      <w:pPr>
        <w:rPr>
          <w:ins w:id="2987" w:author="Tuomainen Mika" w:date="2014-04-04T00:09:00Z"/>
          <w:color w:val="000000"/>
          <w:highlight w:val="white"/>
          <w:lang w:val="en-US"/>
        </w:rPr>
      </w:pPr>
      <w:ins w:id="2988"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0000FF"/>
            <w:highlight w:val="white"/>
            <w:lang w:val="en-US"/>
          </w:rPr>
          <w:t>&gt;</w:t>
        </w:r>
      </w:ins>
    </w:p>
    <w:p w:rsidR="00A249B4" w:rsidRPr="004E0E25" w:rsidRDefault="00A249B4" w:rsidP="00A249B4">
      <w:pPr>
        <w:rPr>
          <w:ins w:id="2989" w:author="Tuomainen Mika" w:date="2014-04-04T00:09:00Z"/>
          <w:color w:val="000000"/>
          <w:highlight w:val="white"/>
          <w:lang w:val="en-US"/>
        </w:rPr>
      </w:pPr>
      <w:ins w:id="2990"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A249B4" w:rsidRPr="004E0E25" w:rsidRDefault="00A249B4" w:rsidP="00A249B4">
      <w:pPr>
        <w:rPr>
          <w:ins w:id="2991" w:author="Tuomainen Mika" w:date="2014-04-04T00:09:00Z"/>
          <w:lang w:val="en-US"/>
        </w:rPr>
      </w:pPr>
      <w:ins w:id="2992" w:author="Tuomainen Mika" w:date="2014-04-04T00:09: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Default="00A249B4" w:rsidP="00A249B4">
      <w:pPr>
        <w:pStyle w:val="Otsikko4"/>
        <w:jc w:val="left"/>
        <w:rPr>
          <w:ins w:id="2993" w:author="Tuomainen Mika" w:date="2014-04-04T00:09:00Z"/>
        </w:rPr>
      </w:pPr>
      <w:bookmarkStart w:id="2994" w:name="_Toc366676139"/>
      <w:ins w:id="2995" w:author="Tuomainen Mika" w:date="2014-04-04T00:09:00Z">
        <w:r>
          <w:t>Maksusitoumus</w:t>
        </w:r>
        <w:bookmarkEnd w:id="2994"/>
      </w:ins>
    </w:p>
    <w:p w:rsidR="00A249B4" w:rsidRDefault="00A249B4" w:rsidP="00A249B4">
      <w:pPr>
        <w:rPr>
          <w:ins w:id="2996" w:author="Tuomainen Mika" w:date="2014-04-04T00:09:00Z"/>
        </w:rPr>
      </w:pPr>
    </w:p>
    <w:p w:rsidR="00E3633F" w:rsidRDefault="00A249B4" w:rsidP="00A249B4">
      <w:pPr>
        <w:rPr>
          <w:ins w:id="2997" w:author="Tuomainen Mika" w:date="2014-04-11T15:40:00Z"/>
        </w:rPr>
      </w:pPr>
      <w:ins w:id="2998" w:author="Tuomainen Mika" w:date="2014-04-04T00:09:00Z">
        <w:r>
          <w:t>Maksusitoumus:</w:t>
        </w:r>
        <w:r>
          <w:tab/>
        </w:r>
        <w:r>
          <w:tab/>
        </w:r>
      </w:ins>
    </w:p>
    <w:p w:rsidR="00A249B4" w:rsidRDefault="00A249B4" w:rsidP="00A249B4">
      <w:pPr>
        <w:rPr>
          <w:ins w:id="2999" w:author="Tuomainen Mika" w:date="2014-04-04T00:09:00Z"/>
        </w:rPr>
      </w:pPr>
      <w:ins w:id="3000" w:author="Tuomainen Mika" w:date="2014-04-04T00:09:00Z">
        <w:r>
          <w:t>Kenttäkoodi: 32</w:t>
        </w:r>
        <w:r>
          <w:tab/>
        </w:r>
        <w:r>
          <w:tab/>
          <w:t xml:space="preserve">koodisto: 1.2.246.537.6.12.2002.124  </w:t>
        </w:r>
      </w:ins>
    </w:p>
    <w:p w:rsidR="00E3633F" w:rsidRDefault="00E3633F" w:rsidP="00A249B4">
      <w:pPr>
        <w:rPr>
          <w:ins w:id="3001" w:author="Tuomainen Mika" w:date="2014-04-11T15:40:00Z"/>
        </w:rPr>
      </w:pPr>
    </w:p>
    <w:p w:rsidR="00E3633F" w:rsidRDefault="00A249B4" w:rsidP="00A249B4">
      <w:pPr>
        <w:rPr>
          <w:ins w:id="3002" w:author="Tuomainen Mika" w:date="2014-04-11T15:41:00Z"/>
        </w:rPr>
      </w:pPr>
      <w:ins w:id="3003" w:author="Tuomainen Mika" w:date="2014-04-04T00:09:00Z">
        <w:r>
          <w:t xml:space="preserve">Maksusitoumuksen laji: </w:t>
        </w:r>
        <w:r>
          <w:tab/>
        </w:r>
      </w:ins>
    </w:p>
    <w:p w:rsidR="00A249B4" w:rsidRDefault="00A249B4" w:rsidP="00A249B4">
      <w:pPr>
        <w:rPr>
          <w:ins w:id="3004" w:author="Tuomainen Mika" w:date="2014-04-04T00:09:00Z"/>
        </w:rPr>
      </w:pPr>
      <w:ins w:id="3005" w:author="Tuomainen Mika" w:date="2014-04-04T00:09:00Z">
        <w:r>
          <w:t>Kenttäkoodi: 32.1</w:t>
        </w:r>
        <w:r>
          <w:tab/>
          <w:t xml:space="preserve">koodisto: 1.2.246.537.6.12.2002.124 </w:t>
        </w:r>
      </w:ins>
    </w:p>
    <w:p w:rsidR="00E3633F" w:rsidRDefault="00E3633F" w:rsidP="00A249B4">
      <w:pPr>
        <w:rPr>
          <w:ins w:id="3006" w:author="Tuomainen Mika" w:date="2014-04-11T15:41:00Z"/>
        </w:rPr>
      </w:pPr>
    </w:p>
    <w:p w:rsidR="00E3633F" w:rsidRDefault="00A249B4" w:rsidP="00A249B4">
      <w:pPr>
        <w:rPr>
          <w:ins w:id="3007" w:author="Tuomainen Mika" w:date="2014-04-11T15:41:00Z"/>
        </w:rPr>
      </w:pPr>
      <w:ins w:id="3008" w:author="Tuomainen Mika" w:date="2014-04-04T00:09:00Z">
        <w:r>
          <w:t xml:space="preserve">Maksusitoumuksen tila: </w:t>
        </w:r>
        <w:r>
          <w:tab/>
        </w:r>
      </w:ins>
    </w:p>
    <w:p w:rsidR="00A249B4" w:rsidRDefault="00A249B4" w:rsidP="00A249B4">
      <w:pPr>
        <w:rPr>
          <w:ins w:id="3009" w:author="Tuomainen Mika" w:date="2014-04-04T00:09:00Z"/>
        </w:rPr>
      </w:pPr>
      <w:ins w:id="3010" w:author="Tuomainen Mika" w:date="2014-04-04T00:09:00Z">
        <w:r>
          <w:t>Kenttäkoodi: 32.2</w:t>
        </w:r>
        <w:r>
          <w:tab/>
          <w:t xml:space="preserve">koodisto: 1.2.246.537.6.12.2002.124 </w:t>
        </w:r>
      </w:ins>
    </w:p>
    <w:p w:rsidR="00E3633F" w:rsidRDefault="00E3633F" w:rsidP="00A249B4">
      <w:pPr>
        <w:rPr>
          <w:ins w:id="3011" w:author="Tuomainen Mika" w:date="2014-04-11T15:41:00Z"/>
        </w:rPr>
      </w:pPr>
    </w:p>
    <w:p w:rsidR="00E3633F" w:rsidRDefault="00A249B4" w:rsidP="00A249B4">
      <w:pPr>
        <w:rPr>
          <w:ins w:id="3012" w:author="Tuomainen Mika" w:date="2014-04-11T15:41:00Z"/>
        </w:rPr>
      </w:pPr>
      <w:ins w:id="3013" w:author="Tuomainen Mika" w:date="2014-04-04T00:09:00Z">
        <w:r>
          <w:t xml:space="preserve">SHP:n maksusitoumusvarmennus: </w:t>
        </w:r>
      </w:ins>
    </w:p>
    <w:p w:rsidR="00A249B4" w:rsidRDefault="00A249B4" w:rsidP="00A249B4">
      <w:pPr>
        <w:rPr>
          <w:ins w:id="3014" w:author="Tuomainen Mika" w:date="2014-04-04T00:09:00Z"/>
        </w:rPr>
      </w:pPr>
      <w:ins w:id="3015" w:author="Tuomainen Mika" w:date="2014-04-04T00:09:00Z">
        <w:r>
          <w:t>Kenttäkoodi: 32.3</w:t>
        </w:r>
        <w:r>
          <w:tab/>
          <w:t xml:space="preserve">koodisto: 1.2.246.537.6.12.2002.124 </w:t>
        </w:r>
      </w:ins>
    </w:p>
    <w:p w:rsidR="00E3633F" w:rsidRDefault="00E3633F" w:rsidP="00A249B4">
      <w:pPr>
        <w:rPr>
          <w:ins w:id="3016" w:author="Tuomainen Mika" w:date="2014-04-11T15:41:00Z"/>
        </w:rPr>
      </w:pPr>
    </w:p>
    <w:p w:rsidR="00E3633F" w:rsidRDefault="00A249B4" w:rsidP="00A249B4">
      <w:pPr>
        <w:rPr>
          <w:ins w:id="3017" w:author="Tuomainen Mika" w:date="2014-04-11T15:41:00Z"/>
        </w:rPr>
      </w:pPr>
      <w:ins w:id="3018" w:author="Tuomainen Mika" w:date="2014-04-04T00:09:00Z">
        <w:r>
          <w:t xml:space="preserve">Hoidon peruste ESH § 30: </w:t>
        </w:r>
      </w:ins>
    </w:p>
    <w:p w:rsidR="00A249B4" w:rsidRDefault="00A249B4" w:rsidP="00A249B4">
      <w:pPr>
        <w:rPr>
          <w:ins w:id="3019" w:author="Tuomainen Mika" w:date="2014-04-04T00:09:00Z"/>
        </w:rPr>
      </w:pPr>
      <w:ins w:id="3020" w:author="Tuomainen Mika" w:date="2014-04-04T00:09:00Z">
        <w:r>
          <w:t>Kenttäkoodi: 32.4</w:t>
        </w:r>
        <w:r>
          <w:tab/>
          <w:t xml:space="preserve">koodisto: 1.2.246.537.6.12.2002.124 </w:t>
        </w:r>
      </w:ins>
    </w:p>
    <w:p w:rsidR="00A249B4" w:rsidRDefault="00A249B4" w:rsidP="00A249B4">
      <w:pPr>
        <w:rPr>
          <w:ins w:id="3021" w:author="Tuomainen Mika" w:date="2014-04-04T00:09:00Z"/>
        </w:rPr>
      </w:pPr>
    </w:p>
    <w:p w:rsidR="00A249B4" w:rsidRDefault="00A249B4" w:rsidP="00A249B4">
      <w:pPr>
        <w:rPr>
          <w:ins w:id="3022" w:author="Tuomainen Mika" w:date="2014-04-04T00:09:00Z"/>
        </w:rPr>
      </w:pPr>
      <w:ins w:id="3023" w:author="Tuomainen Mika" w:date="2014-04-04T00:09:00Z">
        <w:r>
          <w:t>Maksusitoumuksen tunnus ilmoitetaan elementissä id OID-koodina. Maksusitoumuksen tunnus on kirjanpidon ja laskutusliikenteen tunnus, jossa solmutyyppinä on 16, esim. root=”1.2.246.537.10.15675350.16”, extension=”2004.2544”.</w:t>
        </w:r>
      </w:ins>
    </w:p>
    <w:p w:rsidR="00A249B4" w:rsidRDefault="00A249B4" w:rsidP="00A249B4">
      <w:pPr>
        <w:rPr>
          <w:ins w:id="3024" w:author="Tuomainen Mika" w:date="2014-04-04T00:09:00Z"/>
        </w:rPr>
      </w:pPr>
    </w:p>
    <w:p w:rsidR="00A249B4" w:rsidRDefault="00A249B4" w:rsidP="00A249B4">
      <w:pPr>
        <w:rPr>
          <w:ins w:id="3025" w:author="Tuomainen Mika" w:date="2014-04-04T00:09:00Z"/>
        </w:rPr>
      </w:pPr>
      <w:ins w:id="3026" w:author="Tuomainen Mika" w:date="2014-04-04T00:09:00Z">
        <w:r>
          <w:t>Maksun yläraja ilmoitetaan value-elementissä tietotyypillä MO ja maksusitoumuksen voimassaoloaika elementissä effectiveTime.</w:t>
        </w:r>
      </w:ins>
    </w:p>
    <w:p w:rsidR="00A249B4" w:rsidRDefault="00A249B4" w:rsidP="00A249B4">
      <w:pPr>
        <w:rPr>
          <w:ins w:id="3027" w:author="Tuomainen Mika" w:date="2014-04-04T00:09:00Z"/>
        </w:rPr>
      </w:pPr>
    </w:p>
    <w:p w:rsidR="00A249B4" w:rsidRDefault="00A249B4" w:rsidP="00A249B4">
      <w:pPr>
        <w:rPr>
          <w:ins w:id="3028" w:author="Tuomainen Mika" w:date="2014-04-04T00:09:00Z"/>
        </w:rPr>
      </w:pPr>
      <w:ins w:id="3029" w:author="Tuomainen Mika" w:date="2014-04-04T00:09:00Z">
        <w:r>
          <w:lastRenderedPageBreak/>
          <w:t>Maksusitoumuksen laji ja tila ilmoitetaan omissa komponenteissaan seuraavilla koodistoilla:</w:t>
        </w:r>
      </w:ins>
    </w:p>
    <w:p w:rsidR="00A249B4" w:rsidRDefault="00A249B4" w:rsidP="00A249B4">
      <w:pPr>
        <w:rPr>
          <w:ins w:id="3030" w:author="Tuomainen Mika" w:date="2014-04-04T00:09:00Z"/>
        </w:rPr>
      </w:pPr>
    </w:p>
    <w:p w:rsidR="00A249B4" w:rsidRDefault="00A249B4" w:rsidP="00A249B4">
      <w:pPr>
        <w:rPr>
          <w:ins w:id="3031" w:author="Tuomainen Mika" w:date="2014-04-04T00:09:00Z"/>
        </w:rPr>
      </w:pPr>
      <w:ins w:id="3032" w:author="Tuomainen Mika" w:date="2014-04-04T00:09:00Z">
        <w:r>
          <w:t>Maksusitoumuksen laji: 1.2.246.537.5.40019.2003</w:t>
        </w:r>
      </w:ins>
    </w:p>
    <w:p w:rsidR="00A249B4" w:rsidRDefault="00A249B4" w:rsidP="00A249B4">
      <w:pPr>
        <w:rPr>
          <w:ins w:id="3033" w:author="Tuomainen Mika" w:date="2014-04-04T00:09:00Z"/>
        </w:rPr>
      </w:pPr>
      <w:ins w:id="3034" w:author="Tuomainen Mika" w:date="2014-04-04T00:09:00Z">
        <w:r>
          <w:t>Maksusitoumuksen tila: 1.2.246.537.5.40020.2003</w:t>
        </w:r>
      </w:ins>
    </w:p>
    <w:p w:rsidR="00A249B4" w:rsidRDefault="00A249B4" w:rsidP="00A249B4">
      <w:pPr>
        <w:rPr>
          <w:ins w:id="3035" w:author="Tuomainen Mika" w:date="2014-04-04T00:09:00Z"/>
        </w:rPr>
      </w:pPr>
    </w:p>
    <w:p w:rsidR="00A249B4" w:rsidRDefault="00A249B4" w:rsidP="00A249B4">
      <w:pPr>
        <w:rPr>
          <w:ins w:id="3036" w:author="Tuomainen Mika" w:date="2014-04-04T00:09:00Z"/>
        </w:rPr>
      </w:pPr>
      <w:ins w:id="3037" w:author="Tuomainen Mika" w:date="2014-04-04T00:09:00Z">
        <w:r>
          <w:t>SHP:n maksusitoumusvarmennus ja onko hoito ESH-pykälän 30 mukainen ovat omissa komponenteissaan, joissa observation value-elementin tietotyyppi on BL.</w:t>
        </w:r>
      </w:ins>
    </w:p>
    <w:p w:rsidR="00A249B4" w:rsidRDefault="00A249B4" w:rsidP="00A249B4">
      <w:pPr>
        <w:rPr>
          <w:ins w:id="3038" w:author="Tuomainen Mika" w:date="2014-04-04T00:09:00Z"/>
        </w:rPr>
      </w:pPr>
    </w:p>
    <w:p w:rsidR="00A249B4" w:rsidRDefault="00A249B4" w:rsidP="00A249B4">
      <w:pPr>
        <w:rPr>
          <w:ins w:id="3039" w:author="Tuomainen Mika" w:date="2014-04-04T00:09:00Z"/>
        </w:rPr>
      </w:pPr>
    </w:p>
    <w:p w:rsidR="00A249B4" w:rsidRPr="00927E9E" w:rsidRDefault="00A249B4" w:rsidP="00A249B4">
      <w:pPr>
        <w:rPr>
          <w:ins w:id="3040" w:author="Tuomainen Mika" w:date="2014-04-04T00:09:00Z"/>
          <w:color w:val="000000"/>
          <w:highlight w:val="white"/>
          <w:lang w:val="en-US"/>
        </w:rPr>
      </w:pPr>
      <w:ins w:id="3041" w:author="Tuomainen Mika" w:date="2014-04-04T00:09:00Z">
        <w:r w:rsidRPr="0038571B">
          <w:rPr>
            <w:color w:val="0000FF"/>
            <w:highlight w:val="white"/>
            <w:lang w:val="en-US"/>
          </w:rPr>
          <w:t>&lt;</w:t>
        </w:r>
        <w:r w:rsidRPr="0038571B">
          <w:rPr>
            <w:highlight w:val="white"/>
            <w:lang w:val="en-US"/>
          </w:rPr>
          <w:t>entry</w:t>
        </w:r>
        <w:r w:rsidRPr="0038571B">
          <w:rPr>
            <w:color w:val="0000FF"/>
            <w:highlight w:val="white"/>
            <w:lang w:val="en-US"/>
          </w:rPr>
          <w:t>&gt;</w:t>
        </w:r>
      </w:ins>
    </w:p>
    <w:p w:rsidR="00A249B4" w:rsidRPr="00927E9E" w:rsidRDefault="00A249B4" w:rsidP="00A249B4">
      <w:pPr>
        <w:rPr>
          <w:ins w:id="3042" w:author="Tuomainen Mika" w:date="2014-04-04T00:09:00Z"/>
          <w:color w:val="000000"/>
          <w:highlight w:val="white"/>
          <w:lang w:val="en-US"/>
        </w:rPr>
      </w:pPr>
      <w:ins w:id="3043"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2450C6" w:rsidRDefault="00A249B4" w:rsidP="00A249B4">
      <w:pPr>
        <w:rPr>
          <w:ins w:id="3044" w:author="Tuomainen Mika" w:date="2014-04-04T00:09:00Z"/>
          <w:highlight w:val="white"/>
          <w:lang w:val="nl-NL"/>
        </w:rPr>
      </w:pPr>
      <w:ins w:id="3045" w:author="Tuomainen Mika" w:date="2014-04-04T00:09:00Z">
        <w:r w:rsidRPr="0038571B">
          <w:rPr>
            <w:highlight w:val="white"/>
            <w:lang w:val="en-US"/>
          </w:rPr>
          <w:tab/>
        </w:r>
        <w:r w:rsidRPr="002450C6">
          <w:rPr>
            <w:color w:val="0000FF"/>
            <w:highlight w:val="white"/>
            <w:lang w:val="nl-NL"/>
          </w:rPr>
          <w:t>&lt;</w:t>
        </w:r>
        <w:r w:rsidRPr="002450C6">
          <w:rPr>
            <w:color w:val="800000"/>
            <w:highlight w:val="white"/>
            <w:lang w:val="nl-NL"/>
          </w:rPr>
          <w:t>id</w:t>
        </w:r>
        <w:r w:rsidRPr="002450C6">
          <w:rPr>
            <w:color w:val="FF0000"/>
            <w:highlight w:val="white"/>
            <w:lang w:val="nl-NL"/>
          </w:rPr>
          <w:t xml:space="preserve"> root</w:t>
        </w:r>
        <w:r w:rsidRPr="002450C6">
          <w:rPr>
            <w:color w:val="0000FF"/>
            <w:highlight w:val="white"/>
            <w:lang w:val="nl-NL"/>
          </w:rPr>
          <w:t>="</w:t>
        </w:r>
        <w:r w:rsidRPr="002450C6">
          <w:rPr>
            <w:highlight w:val="white"/>
            <w:lang w:val="nl-NL"/>
          </w:rPr>
          <w:t>1.2.246.537.10.15675350.16</w:t>
        </w:r>
        <w:r w:rsidRPr="002450C6">
          <w:rPr>
            <w:color w:val="0000FF"/>
            <w:highlight w:val="white"/>
            <w:lang w:val="nl-NL"/>
          </w:rPr>
          <w:t>"</w:t>
        </w:r>
        <w:r w:rsidRPr="002450C6">
          <w:rPr>
            <w:color w:val="FF0000"/>
            <w:highlight w:val="white"/>
            <w:lang w:val="nl-NL"/>
          </w:rPr>
          <w:t xml:space="preserve"> extension</w:t>
        </w:r>
        <w:r w:rsidRPr="002450C6">
          <w:rPr>
            <w:color w:val="0000FF"/>
            <w:highlight w:val="white"/>
            <w:lang w:val="nl-NL"/>
          </w:rPr>
          <w:t>="</w:t>
        </w:r>
        <w:r w:rsidRPr="002450C6">
          <w:rPr>
            <w:highlight w:val="white"/>
            <w:lang w:val="nl-NL"/>
          </w:rPr>
          <w:t>2004.2544</w:t>
        </w:r>
        <w:r w:rsidRPr="002450C6">
          <w:rPr>
            <w:color w:val="0000FF"/>
            <w:highlight w:val="white"/>
            <w:lang w:val="nl-NL"/>
          </w:rPr>
          <w:t>"/&gt;</w:t>
        </w:r>
      </w:ins>
    </w:p>
    <w:p w:rsidR="00A249B4" w:rsidRPr="002450C6" w:rsidRDefault="00A249B4" w:rsidP="00A249B4">
      <w:pPr>
        <w:rPr>
          <w:ins w:id="3046" w:author="Tuomainen Mika" w:date="2014-04-04T00:09:00Z"/>
          <w:highlight w:val="white"/>
          <w:lang w:val="nl-NL"/>
        </w:rPr>
      </w:pPr>
      <w:ins w:id="3047" w:author="Tuomainen Mika" w:date="2014-04-04T00:09:00Z">
        <w:r w:rsidRPr="009723D3">
          <w:rPr>
            <w:highlight w:val="white"/>
            <w:lang w:val="nl-NL"/>
          </w:rPr>
          <w:tab/>
        </w:r>
        <w:r w:rsidRPr="002450C6">
          <w:rPr>
            <w:color w:val="0000FF"/>
            <w:highlight w:val="white"/>
            <w:lang w:val="nl-NL"/>
          </w:rPr>
          <w:t>&lt;</w:t>
        </w:r>
        <w:r w:rsidRPr="002450C6">
          <w:rPr>
            <w:color w:val="800000"/>
            <w:highlight w:val="white"/>
            <w:lang w:val="nl-NL"/>
          </w:rPr>
          <w:t>code</w:t>
        </w:r>
        <w:r w:rsidRPr="002450C6">
          <w:rPr>
            <w:color w:val="FF0000"/>
            <w:highlight w:val="white"/>
            <w:lang w:val="nl-NL"/>
          </w:rPr>
          <w:t xml:space="preserve"> code</w:t>
        </w:r>
        <w:r w:rsidRPr="002450C6">
          <w:rPr>
            <w:color w:val="0000FF"/>
            <w:highlight w:val="white"/>
            <w:lang w:val="nl-NL"/>
          </w:rPr>
          <w:t>="</w:t>
        </w:r>
        <w:r w:rsidRPr="002450C6">
          <w:rPr>
            <w:highlight w:val="white"/>
            <w:lang w:val="nl-NL"/>
          </w:rPr>
          <w:t>32</w:t>
        </w:r>
        <w:r w:rsidRPr="002450C6">
          <w:rPr>
            <w:color w:val="0000FF"/>
            <w:highlight w:val="white"/>
            <w:lang w:val="nl-NL"/>
          </w:rPr>
          <w:t>"</w:t>
        </w:r>
        <w:r w:rsidRPr="002450C6">
          <w:rPr>
            <w:color w:val="FF0000"/>
            <w:highlight w:val="white"/>
            <w:lang w:val="nl-NL"/>
          </w:rPr>
          <w:t xml:space="preserve"> codeSystem</w:t>
        </w:r>
        <w:r w:rsidRPr="002450C6">
          <w:rPr>
            <w:color w:val="0000FF"/>
            <w:highlight w:val="white"/>
            <w:lang w:val="nl-NL"/>
          </w:rPr>
          <w:t>="</w:t>
        </w:r>
        <w:r w:rsidRPr="002450C6">
          <w:rPr>
            <w:highlight w:val="white"/>
            <w:lang w:val="nl-NL"/>
          </w:rPr>
          <w:t>1.2.246.537.6.12.2002.124</w:t>
        </w:r>
        <w:r w:rsidRPr="002450C6">
          <w:rPr>
            <w:color w:val="0000FF"/>
            <w:highlight w:val="white"/>
            <w:lang w:val="nl-NL"/>
          </w:rPr>
          <w:t>"/&gt;</w:t>
        </w:r>
      </w:ins>
    </w:p>
    <w:p w:rsidR="00A249B4" w:rsidRPr="00927E9E" w:rsidRDefault="00A249B4" w:rsidP="00A249B4">
      <w:pPr>
        <w:rPr>
          <w:ins w:id="3048" w:author="Tuomainen Mika" w:date="2014-04-04T00:09:00Z"/>
          <w:color w:val="000000"/>
          <w:highlight w:val="white"/>
          <w:lang w:val="en-US"/>
        </w:rPr>
      </w:pPr>
      <w:ins w:id="3049" w:author="Tuomainen Mika" w:date="2014-04-04T00:09:00Z">
        <w:r w:rsidRPr="009723D3">
          <w:rPr>
            <w:color w:val="000000"/>
            <w:highlight w:val="white"/>
            <w:lang w:val="nl-NL"/>
          </w:rPr>
          <w:tab/>
        </w:r>
        <w:r>
          <w:rPr>
            <w:highlight w:val="white"/>
            <w:lang w:val="en-US"/>
          </w:rPr>
          <w:t>&lt;effectiveTime value=“200309300945”/&gt;</w:t>
        </w:r>
      </w:ins>
    </w:p>
    <w:p w:rsidR="00A249B4" w:rsidRPr="00927E9E" w:rsidRDefault="00A249B4" w:rsidP="00A249B4">
      <w:pPr>
        <w:rPr>
          <w:ins w:id="3050" w:author="Tuomainen Mika" w:date="2014-04-04T00:09:00Z"/>
          <w:color w:val="000000"/>
          <w:highlight w:val="white"/>
          <w:lang w:val="en-US"/>
        </w:rPr>
      </w:pPr>
      <w:ins w:id="3051"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MO</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10</w:t>
        </w:r>
        <w:r w:rsidRPr="0038571B">
          <w:rPr>
            <w:color w:val="0000FF"/>
            <w:highlight w:val="white"/>
            <w:lang w:val="en-US"/>
          </w:rPr>
          <w:t>"</w:t>
        </w:r>
        <w:r w:rsidRPr="0038571B">
          <w:rPr>
            <w:highlight w:val="white"/>
            <w:lang w:val="en-US"/>
          </w:rPr>
          <w:t xml:space="preserve"> currency</w:t>
        </w:r>
        <w:r w:rsidRPr="0038571B">
          <w:rPr>
            <w:color w:val="0000FF"/>
            <w:highlight w:val="white"/>
            <w:lang w:val="en-US"/>
          </w:rPr>
          <w:t>="</w:t>
        </w:r>
        <w:r w:rsidRPr="0038571B">
          <w:rPr>
            <w:color w:val="000000"/>
            <w:highlight w:val="white"/>
            <w:lang w:val="en-US"/>
          </w:rPr>
          <w:t>EUR</w:t>
        </w:r>
        <w:r w:rsidRPr="0038571B">
          <w:rPr>
            <w:color w:val="0000FF"/>
            <w:highlight w:val="white"/>
            <w:lang w:val="en-US"/>
          </w:rPr>
          <w:t>"/&gt;</w:t>
        </w:r>
      </w:ins>
    </w:p>
    <w:p w:rsidR="00A249B4" w:rsidRPr="00927E9E" w:rsidRDefault="00A249B4" w:rsidP="00A249B4">
      <w:pPr>
        <w:rPr>
          <w:ins w:id="3052" w:author="Tuomainen Mika" w:date="2014-04-04T00:09:00Z"/>
          <w:color w:val="000000"/>
          <w:highlight w:val="white"/>
          <w:lang w:val="en-US"/>
        </w:rPr>
      </w:pPr>
      <w:ins w:id="3053"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ins>
    </w:p>
    <w:p w:rsidR="00A249B4" w:rsidRPr="00927E9E" w:rsidRDefault="00A249B4" w:rsidP="00A249B4">
      <w:pPr>
        <w:rPr>
          <w:ins w:id="3054" w:author="Tuomainen Mika" w:date="2014-04-04T00:09:00Z"/>
          <w:color w:val="000000"/>
          <w:highlight w:val="white"/>
          <w:lang w:val="en-US"/>
        </w:rPr>
      </w:pPr>
      <w:ins w:id="3055"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927E9E" w:rsidRDefault="00A249B4" w:rsidP="00A249B4">
      <w:pPr>
        <w:rPr>
          <w:ins w:id="3056" w:author="Tuomainen Mika" w:date="2014-04-04T00:09:00Z"/>
          <w:highlight w:val="white"/>
          <w:lang w:val="en-US"/>
        </w:rPr>
      </w:pPr>
      <w:ins w:id="3057" w:author="Tuomainen Mika" w:date="2014-04-04T00:09: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32.1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Default="00A249B4" w:rsidP="00A249B4">
      <w:pPr>
        <w:rPr>
          <w:ins w:id="3058" w:author="Tuomainen Mika" w:date="2014-04-04T00:09:00Z"/>
          <w:color w:val="000000"/>
          <w:highlight w:val="white"/>
          <w:lang w:val="en-US"/>
        </w:rPr>
      </w:pPr>
      <w:ins w:id="3059" w:author="Tuomainen Mika" w:date="2014-04-04T00:09:00Z">
        <w:r>
          <w:rPr>
            <w:highlight w:val="white"/>
            <w:lang w:val="en-US"/>
          </w:rPr>
          <w:t>&lt;effectiveTime value=“200309300945”/&gt;</w:t>
        </w:r>
      </w:ins>
    </w:p>
    <w:p w:rsidR="00A249B4" w:rsidRPr="00927E9E" w:rsidRDefault="00A249B4" w:rsidP="00A249B4">
      <w:pPr>
        <w:rPr>
          <w:ins w:id="3060" w:author="Tuomainen Mika" w:date="2014-04-04T00:09:00Z"/>
          <w:highlight w:val="white"/>
          <w:lang w:val="en-US"/>
        </w:rPr>
      </w:pPr>
      <w:ins w:id="3061" w:author="Tuomainen Mika" w:date="2014-04-04T00:09:00Z">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xsi:type</w:t>
        </w:r>
        <w:r w:rsidRPr="0038571B">
          <w:rPr>
            <w:color w:val="0000FF"/>
            <w:highlight w:val="white"/>
            <w:lang w:val="en-US"/>
          </w:rPr>
          <w:t>="</w:t>
        </w:r>
        <w:r w:rsidRPr="0038571B">
          <w:rPr>
            <w:highlight w:val="white"/>
            <w:lang w:val="en-US"/>
          </w:rPr>
          <w:t>CE</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1.2.246.537.5.40019.2003</w:t>
        </w:r>
        <w:r w:rsidRPr="0038571B">
          <w:rPr>
            <w:color w:val="0000FF"/>
            <w:highlight w:val="white"/>
            <w:lang w:val="en-US"/>
          </w:rPr>
          <w:t>"/&gt;</w:t>
        </w:r>
      </w:ins>
    </w:p>
    <w:p w:rsidR="00A249B4" w:rsidRPr="00927E9E" w:rsidRDefault="00A249B4" w:rsidP="00A249B4">
      <w:pPr>
        <w:rPr>
          <w:ins w:id="3062" w:author="Tuomainen Mika" w:date="2014-04-04T00:09:00Z"/>
          <w:color w:val="000000"/>
          <w:highlight w:val="white"/>
          <w:lang w:val="en-US"/>
        </w:rPr>
      </w:pPr>
      <w:ins w:id="3063"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A249B4" w:rsidRPr="00927E9E" w:rsidRDefault="00A249B4" w:rsidP="00A249B4">
      <w:pPr>
        <w:rPr>
          <w:ins w:id="3064" w:author="Tuomainen Mika" w:date="2014-04-04T00:09:00Z"/>
          <w:color w:val="000000"/>
          <w:highlight w:val="white"/>
          <w:lang w:val="en-US"/>
        </w:rPr>
      </w:pPr>
      <w:ins w:id="3065"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0000FF"/>
            <w:highlight w:val="white"/>
            <w:lang w:val="en-US"/>
          </w:rPr>
          <w:t>&gt;</w:t>
        </w:r>
      </w:ins>
    </w:p>
    <w:p w:rsidR="00A249B4" w:rsidRPr="00927E9E" w:rsidRDefault="00A249B4" w:rsidP="00A249B4">
      <w:pPr>
        <w:rPr>
          <w:ins w:id="3066" w:author="Tuomainen Mika" w:date="2014-04-04T00:09:00Z"/>
          <w:color w:val="000000"/>
          <w:highlight w:val="white"/>
          <w:lang w:val="en-US"/>
        </w:rPr>
      </w:pPr>
      <w:ins w:id="3067"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ins>
    </w:p>
    <w:p w:rsidR="00A249B4" w:rsidRDefault="00A249B4" w:rsidP="00A249B4">
      <w:pPr>
        <w:rPr>
          <w:ins w:id="3068" w:author="Tuomainen Mika" w:date="2014-04-04T00:09:00Z"/>
          <w:color w:val="000000"/>
          <w:highlight w:val="white"/>
          <w:lang w:val="en-US"/>
        </w:rPr>
      </w:pPr>
      <w:ins w:id="3069" w:author="Tuomainen Mika" w:date="2014-04-04T00:09:00Z">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927E9E" w:rsidRDefault="00A249B4" w:rsidP="00A249B4">
      <w:pPr>
        <w:rPr>
          <w:ins w:id="3070" w:author="Tuomainen Mika" w:date="2014-04-04T00:09:00Z"/>
          <w:highlight w:val="white"/>
          <w:lang w:val="en-US"/>
        </w:rPr>
      </w:pPr>
      <w:ins w:id="3071" w:author="Tuomainen Mika" w:date="2014-04-04T00:09: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32.2</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927E9E" w:rsidRDefault="00A249B4" w:rsidP="00A249B4">
      <w:pPr>
        <w:rPr>
          <w:ins w:id="3072" w:author="Tuomainen Mika" w:date="2014-04-04T00:09:00Z"/>
          <w:color w:val="000000"/>
          <w:highlight w:val="white"/>
          <w:lang w:val="en-US"/>
        </w:rPr>
      </w:pPr>
      <w:ins w:id="3073" w:author="Tuomainen Mika" w:date="2014-04-04T00:09:00Z">
        <w:r w:rsidRPr="0038571B">
          <w:rPr>
            <w:color w:val="000000"/>
            <w:highlight w:val="white"/>
            <w:lang w:val="en-US"/>
          </w:rPr>
          <w:tab/>
        </w:r>
        <w:r>
          <w:rPr>
            <w:highlight w:val="white"/>
            <w:lang w:val="en-US"/>
          </w:rPr>
          <w:t>&lt;effectiveTime value=“200309300945”/&gt;</w:t>
        </w:r>
      </w:ins>
    </w:p>
    <w:p w:rsidR="00A249B4" w:rsidRPr="00927E9E" w:rsidRDefault="00A249B4" w:rsidP="00A249B4">
      <w:pPr>
        <w:rPr>
          <w:ins w:id="3074" w:author="Tuomainen Mika" w:date="2014-04-04T00:09:00Z"/>
          <w:highlight w:val="white"/>
          <w:lang w:val="en-US"/>
        </w:rPr>
      </w:pPr>
      <w:ins w:id="3075" w:author="Tuomainen Mika" w:date="2014-04-04T00:09:00Z">
        <w:r w:rsidRPr="0038571B">
          <w:rPr>
            <w:highlight w:val="white"/>
            <w:lang w:val="en-US"/>
          </w:rPr>
          <w:tab/>
        </w:r>
        <w:r w:rsidRPr="0038571B">
          <w:rPr>
            <w:color w:val="0000FF"/>
            <w:highlight w:val="white"/>
            <w:lang w:val="en-US"/>
          </w:rPr>
          <w:t>&lt;</w:t>
        </w:r>
        <w:r w:rsidRPr="0038571B">
          <w:rPr>
            <w:color w:val="800000"/>
            <w:highlight w:val="white"/>
            <w:lang w:val="en-US"/>
          </w:rPr>
          <w:t>value</w:t>
        </w:r>
        <w:r w:rsidRPr="0038571B">
          <w:rPr>
            <w:color w:val="FF0000"/>
            <w:highlight w:val="white"/>
            <w:lang w:val="en-US"/>
          </w:rPr>
          <w:t xml:space="preserve"> xsi:type</w:t>
        </w:r>
        <w:r w:rsidRPr="0038571B">
          <w:rPr>
            <w:color w:val="0000FF"/>
            <w:highlight w:val="white"/>
            <w:lang w:val="en-US"/>
          </w:rPr>
          <w:t>="</w:t>
        </w:r>
        <w:r w:rsidRPr="0038571B">
          <w:rPr>
            <w:highlight w:val="white"/>
            <w:lang w:val="en-US"/>
          </w:rPr>
          <w:t>CE</w:t>
        </w:r>
        <w:r w:rsidRPr="0038571B">
          <w:rPr>
            <w:color w:val="0000FF"/>
            <w:highlight w:val="white"/>
            <w:lang w:val="en-US"/>
          </w:rPr>
          <w:t>"</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1</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1.2.246.537.5.40020.2003</w:t>
        </w:r>
        <w:r w:rsidRPr="0038571B">
          <w:rPr>
            <w:color w:val="0000FF"/>
            <w:highlight w:val="white"/>
            <w:lang w:val="en-US"/>
          </w:rPr>
          <w:t>"/&gt;</w:t>
        </w:r>
      </w:ins>
    </w:p>
    <w:p w:rsidR="00A249B4" w:rsidRPr="00927E9E" w:rsidRDefault="00A249B4" w:rsidP="00A249B4">
      <w:pPr>
        <w:rPr>
          <w:ins w:id="3076" w:author="Tuomainen Mika" w:date="2014-04-04T00:09:00Z"/>
          <w:color w:val="000000"/>
          <w:highlight w:val="white"/>
          <w:lang w:val="en-US"/>
        </w:rPr>
      </w:pPr>
      <w:ins w:id="3077"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A249B4" w:rsidRPr="00927E9E" w:rsidRDefault="00A249B4" w:rsidP="00A249B4">
      <w:pPr>
        <w:rPr>
          <w:ins w:id="3078" w:author="Tuomainen Mika" w:date="2014-04-04T00:09:00Z"/>
          <w:color w:val="000000"/>
          <w:highlight w:val="white"/>
          <w:lang w:val="en-US"/>
        </w:rPr>
      </w:pPr>
      <w:ins w:id="3079"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0000FF"/>
            <w:highlight w:val="white"/>
            <w:lang w:val="en-US"/>
          </w:rPr>
          <w:t>&gt;</w:t>
        </w:r>
      </w:ins>
    </w:p>
    <w:p w:rsidR="00A249B4" w:rsidRPr="00927E9E" w:rsidRDefault="00A249B4" w:rsidP="00A249B4">
      <w:pPr>
        <w:rPr>
          <w:ins w:id="3080" w:author="Tuomainen Mika" w:date="2014-04-04T00:09:00Z"/>
          <w:color w:val="000000"/>
          <w:highlight w:val="white"/>
          <w:lang w:val="en-US"/>
        </w:rPr>
      </w:pPr>
      <w:ins w:id="3081" w:author="Tuomainen Mika" w:date="2014-04-04T00:09:00Z">
        <w:r w:rsidRPr="0038571B">
          <w:rPr>
            <w:color w:val="000000"/>
            <w:highlight w:val="white"/>
            <w:lang w:val="en-US"/>
          </w:rPr>
          <w:lastRenderedPageBreak/>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ins>
    </w:p>
    <w:p w:rsidR="00A249B4" w:rsidRPr="00927E9E" w:rsidRDefault="00A249B4" w:rsidP="00A249B4">
      <w:pPr>
        <w:rPr>
          <w:ins w:id="3082" w:author="Tuomainen Mika" w:date="2014-04-04T00:09:00Z"/>
          <w:color w:val="000000"/>
          <w:highlight w:val="white"/>
          <w:lang w:val="en-US"/>
        </w:rPr>
      </w:pPr>
      <w:ins w:id="3083"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927E9E" w:rsidRDefault="00A249B4" w:rsidP="00A249B4">
      <w:pPr>
        <w:rPr>
          <w:ins w:id="3084" w:author="Tuomainen Mika" w:date="2014-04-04T00:09:00Z"/>
          <w:highlight w:val="white"/>
          <w:lang w:val="en-US"/>
        </w:rPr>
      </w:pPr>
      <w:ins w:id="3085" w:author="Tuomainen Mika" w:date="2014-04-04T00:09: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32.3</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927E9E" w:rsidRDefault="00A249B4" w:rsidP="00A249B4">
      <w:pPr>
        <w:rPr>
          <w:ins w:id="3086" w:author="Tuomainen Mika" w:date="2014-04-04T00:09:00Z"/>
          <w:color w:val="000000"/>
          <w:highlight w:val="white"/>
          <w:lang w:val="en-US"/>
        </w:rPr>
      </w:pPr>
      <w:ins w:id="3087" w:author="Tuomainen Mika" w:date="2014-04-04T00:09:00Z">
        <w:r w:rsidRPr="0038571B">
          <w:rPr>
            <w:color w:val="000000"/>
            <w:highlight w:val="white"/>
            <w:lang w:val="en-US"/>
          </w:rPr>
          <w:tab/>
        </w:r>
        <w:r>
          <w:rPr>
            <w:highlight w:val="white"/>
            <w:lang w:val="en-US"/>
          </w:rPr>
          <w:t>&lt;effectiveTime value=“200309300945”/&gt;</w:t>
        </w:r>
      </w:ins>
    </w:p>
    <w:p w:rsidR="00A249B4" w:rsidRPr="00927E9E" w:rsidRDefault="00A249B4" w:rsidP="00A249B4">
      <w:pPr>
        <w:rPr>
          <w:ins w:id="3088" w:author="Tuomainen Mika" w:date="2014-04-04T00:09:00Z"/>
          <w:color w:val="000000"/>
          <w:highlight w:val="white"/>
          <w:lang w:val="en-US"/>
        </w:rPr>
      </w:pPr>
      <w:ins w:id="3089"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ins>
    </w:p>
    <w:p w:rsidR="00A249B4" w:rsidRPr="009E385C" w:rsidRDefault="00A249B4" w:rsidP="00A249B4">
      <w:pPr>
        <w:rPr>
          <w:ins w:id="3090" w:author="Tuomainen Mika" w:date="2014-04-04T00:09:00Z"/>
          <w:color w:val="000000"/>
          <w:highlight w:val="white"/>
          <w:lang w:val="en-US"/>
        </w:rPr>
      </w:pPr>
      <w:ins w:id="3091"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observation</w:t>
        </w:r>
        <w:r w:rsidRPr="0038571B">
          <w:rPr>
            <w:color w:val="0000FF"/>
            <w:highlight w:val="white"/>
            <w:lang w:val="en-US"/>
          </w:rPr>
          <w:t>&gt;</w:t>
        </w:r>
      </w:ins>
    </w:p>
    <w:p w:rsidR="00A249B4" w:rsidRPr="00927E9E" w:rsidRDefault="00A249B4" w:rsidP="00A249B4">
      <w:pPr>
        <w:rPr>
          <w:ins w:id="3092" w:author="Tuomainen Mika" w:date="2014-04-04T00:09:00Z"/>
          <w:color w:val="000000"/>
          <w:highlight w:val="white"/>
          <w:lang w:val="en-US"/>
        </w:rPr>
      </w:pPr>
      <w:ins w:id="3093"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0000FF"/>
            <w:highlight w:val="white"/>
            <w:lang w:val="en-US"/>
          </w:rPr>
          <w:t>&gt;</w:t>
        </w:r>
      </w:ins>
    </w:p>
    <w:p w:rsidR="00A249B4" w:rsidRPr="00927E9E" w:rsidRDefault="00A249B4" w:rsidP="00A249B4">
      <w:pPr>
        <w:rPr>
          <w:ins w:id="3094" w:author="Tuomainen Mika" w:date="2014-04-04T00:09:00Z"/>
          <w:color w:val="000000"/>
          <w:highlight w:val="white"/>
          <w:lang w:val="en-US"/>
        </w:rPr>
      </w:pPr>
      <w:ins w:id="3095" w:author="Tuomainen Mika" w:date="2014-04-04T00:09:00Z">
        <w:r w:rsidRPr="0038571B">
          <w:rPr>
            <w:color w:val="000000"/>
            <w:highlight w:val="white"/>
            <w:lang w:val="en-US"/>
          </w:rPr>
          <w:tab/>
        </w:r>
        <w:r w:rsidRPr="0038571B">
          <w:rPr>
            <w:color w:val="0000FF"/>
            <w:highlight w:val="white"/>
            <w:lang w:val="en-US"/>
          </w:rPr>
          <w:t>&lt;</w:t>
        </w:r>
        <w:r w:rsidRPr="0038571B">
          <w:rPr>
            <w:highlight w:val="white"/>
            <w:lang w:val="en-US"/>
          </w:rPr>
          <w:t>entryRelationship</w:t>
        </w:r>
        <w:r w:rsidRPr="0038571B">
          <w:rPr>
            <w:color w:val="FF0000"/>
            <w:highlight w:val="white"/>
            <w:lang w:val="en-US"/>
          </w:rPr>
          <w:t xml:space="preserve"> typeCode</w:t>
        </w:r>
        <w:r w:rsidRPr="0038571B">
          <w:rPr>
            <w:color w:val="0000FF"/>
            <w:highlight w:val="white"/>
            <w:lang w:val="en-US"/>
          </w:rPr>
          <w:t>="</w:t>
        </w:r>
        <w:r w:rsidRPr="0038571B">
          <w:rPr>
            <w:color w:val="000000"/>
            <w:highlight w:val="white"/>
            <w:lang w:val="en-US"/>
          </w:rPr>
          <w:t>COMP</w:t>
        </w:r>
        <w:r w:rsidRPr="0038571B">
          <w:rPr>
            <w:color w:val="0000FF"/>
            <w:highlight w:val="white"/>
            <w:lang w:val="en-US"/>
          </w:rPr>
          <w:t>"&gt;</w:t>
        </w:r>
      </w:ins>
    </w:p>
    <w:p w:rsidR="00A249B4" w:rsidRPr="00927E9E" w:rsidRDefault="00A249B4" w:rsidP="00A249B4">
      <w:pPr>
        <w:rPr>
          <w:ins w:id="3096" w:author="Tuomainen Mika" w:date="2014-04-04T00:09:00Z"/>
          <w:color w:val="000000"/>
          <w:highlight w:val="white"/>
          <w:lang w:val="en-US"/>
        </w:rPr>
      </w:pPr>
      <w:ins w:id="3097"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observation</w:t>
        </w:r>
        <w:r w:rsidRPr="0038571B">
          <w:rPr>
            <w:highlight w:val="white"/>
            <w:lang w:val="en-US"/>
          </w:rPr>
          <w:t xml:space="preserve"> classCode</w:t>
        </w:r>
        <w:r w:rsidRPr="0038571B">
          <w:rPr>
            <w:color w:val="0000FF"/>
            <w:highlight w:val="white"/>
            <w:lang w:val="en-US"/>
          </w:rPr>
          <w:t>="</w:t>
        </w:r>
        <w:r w:rsidRPr="0038571B">
          <w:rPr>
            <w:color w:val="000000"/>
            <w:highlight w:val="white"/>
            <w:lang w:val="en-US"/>
          </w:rPr>
          <w:t>OBS</w:t>
        </w:r>
        <w:r w:rsidRPr="0038571B">
          <w:rPr>
            <w:color w:val="0000FF"/>
            <w:highlight w:val="white"/>
            <w:lang w:val="en-US"/>
          </w:rPr>
          <w:t>"</w:t>
        </w:r>
        <w:r w:rsidRPr="0038571B">
          <w:rPr>
            <w:highlight w:val="white"/>
            <w:lang w:val="en-US"/>
          </w:rPr>
          <w:t xml:space="preserve"> moodCode</w:t>
        </w:r>
        <w:r w:rsidRPr="0038571B">
          <w:rPr>
            <w:color w:val="0000FF"/>
            <w:highlight w:val="white"/>
            <w:lang w:val="en-US"/>
          </w:rPr>
          <w:t>="</w:t>
        </w:r>
        <w:r w:rsidRPr="0038571B">
          <w:rPr>
            <w:color w:val="000000"/>
            <w:highlight w:val="white"/>
            <w:lang w:val="en-US"/>
          </w:rPr>
          <w:t>EVN</w:t>
        </w:r>
        <w:r w:rsidRPr="0038571B">
          <w:rPr>
            <w:color w:val="0000FF"/>
            <w:highlight w:val="white"/>
            <w:lang w:val="en-US"/>
          </w:rPr>
          <w:t>"&gt;</w:t>
        </w:r>
      </w:ins>
    </w:p>
    <w:p w:rsidR="00A249B4" w:rsidRPr="00927E9E" w:rsidRDefault="00A249B4" w:rsidP="00A249B4">
      <w:pPr>
        <w:rPr>
          <w:ins w:id="3098" w:author="Tuomainen Mika" w:date="2014-04-04T00:09:00Z"/>
          <w:highlight w:val="white"/>
          <w:lang w:val="en-US"/>
        </w:rPr>
      </w:pPr>
      <w:ins w:id="3099" w:author="Tuomainen Mika" w:date="2014-04-04T00:09:00Z">
        <w:r w:rsidRPr="0038571B">
          <w:rPr>
            <w:highlight w:val="white"/>
            <w:lang w:val="en-US"/>
          </w:rPr>
          <w:tab/>
        </w:r>
        <w:r w:rsidRPr="0038571B">
          <w:rPr>
            <w:color w:val="0000FF"/>
            <w:highlight w:val="white"/>
            <w:lang w:val="en-US"/>
          </w:rPr>
          <w:t>&lt;</w:t>
        </w:r>
        <w:r w:rsidRPr="0038571B">
          <w:rPr>
            <w:color w:val="800000"/>
            <w:highlight w:val="white"/>
            <w:lang w:val="en-US"/>
          </w:rPr>
          <w:t>code</w:t>
        </w:r>
        <w:r w:rsidRPr="0038571B">
          <w:rPr>
            <w:color w:val="FF0000"/>
            <w:highlight w:val="white"/>
            <w:lang w:val="en-US"/>
          </w:rPr>
          <w:t xml:space="preserve"> code</w:t>
        </w:r>
        <w:r w:rsidRPr="0038571B">
          <w:rPr>
            <w:color w:val="0000FF"/>
            <w:highlight w:val="white"/>
            <w:lang w:val="en-US"/>
          </w:rPr>
          <w:t>="</w:t>
        </w:r>
        <w:r w:rsidRPr="0038571B">
          <w:rPr>
            <w:highlight w:val="white"/>
            <w:lang w:val="en-US"/>
          </w:rPr>
          <w:t>32.4</w:t>
        </w:r>
        <w:r w:rsidRPr="0038571B">
          <w:rPr>
            <w:color w:val="0000FF"/>
            <w:highlight w:val="white"/>
            <w:lang w:val="en-US"/>
          </w:rPr>
          <w:t>"</w:t>
        </w:r>
        <w:r w:rsidRPr="0038571B">
          <w:rPr>
            <w:color w:val="FF0000"/>
            <w:highlight w:val="white"/>
            <w:lang w:val="en-US"/>
          </w:rPr>
          <w:t xml:space="preserve"> codeSystem</w:t>
        </w:r>
        <w:r w:rsidRPr="0038571B">
          <w:rPr>
            <w:color w:val="0000FF"/>
            <w:highlight w:val="white"/>
            <w:lang w:val="en-US"/>
          </w:rPr>
          <w:t>="</w:t>
        </w:r>
        <w:r w:rsidRPr="0038571B">
          <w:rPr>
            <w:highlight w:val="white"/>
            <w:lang w:val="en-US"/>
          </w:rPr>
          <w:t>1.2.246.537.6.12.2002.12</w:t>
        </w:r>
        <w:r>
          <w:rPr>
            <w:highlight w:val="white"/>
            <w:lang w:val="en-US"/>
          </w:rPr>
          <w:t>4</w:t>
        </w:r>
        <w:r w:rsidRPr="0038571B">
          <w:rPr>
            <w:color w:val="0000FF"/>
            <w:highlight w:val="white"/>
            <w:lang w:val="en-US"/>
          </w:rPr>
          <w:t>"/&gt;</w:t>
        </w:r>
      </w:ins>
    </w:p>
    <w:p w:rsidR="00A249B4" w:rsidRPr="00927E9E" w:rsidRDefault="00A249B4" w:rsidP="00A249B4">
      <w:pPr>
        <w:rPr>
          <w:ins w:id="3100" w:author="Tuomainen Mika" w:date="2014-04-04T00:09:00Z"/>
          <w:color w:val="000000"/>
          <w:highlight w:val="white"/>
          <w:lang w:val="en-US"/>
        </w:rPr>
      </w:pPr>
      <w:ins w:id="3101" w:author="Tuomainen Mika" w:date="2014-04-04T00:09:00Z">
        <w:r w:rsidRPr="0038571B">
          <w:rPr>
            <w:color w:val="000000"/>
            <w:highlight w:val="white"/>
            <w:lang w:val="en-US"/>
          </w:rPr>
          <w:tab/>
        </w:r>
        <w:r>
          <w:rPr>
            <w:highlight w:val="white"/>
            <w:lang w:val="en-US"/>
          </w:rPr>
          <w:t>&lt;effectiveTime value=“200309300945”/&gt;</w:t>
        </w:r>
      </w:ins>
    </w:p>
    <w:p w:rsidR="00A249B4" w:rsidRPr="00927E9E" w:rsidRDefault="00A249B4" w:rsidP="00A249B4">
      <w:pPr>
        <w:rPr>
          <w:ins w:id="3102" w:author="Tuomainen Mika" w:date="2014-04-04T00:09:00Z"/>
          <w:color w:val="000000"/>
          <w:highlight w:val="white"/>
          <w:lang w:val="en-US"/>
        </w:rPr>
      </w:pPr>
      <w:ins w:id="3103" w:author="Tuomainen Mika" w:date="2014-04-04T00:09:00Z">
        <w:r w:rsidRPr="0038571B">
          <w:rPr>
            <w:color w:val="000000"/>
            <w:highlight w:val="white"/>
            <w:lang w:val="en-US"/>
          </w:rPr>
          <w:tab/>
        </w:r>
        <w:r w:rsidRPr="0038571B">
          <w:rPr>
            <w:color w:val="0000FF"/>
            <w:highlight w:val="white"/>
            <w:lang w:val="en-US"/>
          </w:rPr>
          <w:t>&lt;</w:t>
        </w:r>
        <w:r w:rsidRPr="0038571B">
          <w:rPr>
            <w:color w:val="800000"/>
            <w:highlight w:val="white"/>
            <w:lang w:val="en-US"/>
          </w:rPr>
          <w:t>value</w:t>
        </w:r>
        <w:r w:rsidRPr="0038571B">
          <w:rPr>
            <w:highlight w:val="white"/>
            <w:lang w:val="en-US"/>
          </w:rPr>
          <w:t xml:space="preserve"> xsi:type</w:t>
        </w:r>
        <w:r w:rsidRPr="0038571B">
          <w:rPr>
            <w:color w:val="0000FF"/>
            <w:highlight w:val="white"/>
            <w:lang w:val="en-US"/>
          </w:rPr>
          <w:t>="</w:t>
        </w:r>
        <w:r w:rsidRPr="0038571B">
          <w:rPr>
            <w:color w:val="000000"/>
            <w:highlight w:val="white"/>
            <w:lang w:val="en-US"/>
          </w:rPr>
          <w:t>BL</w:t>
        </w:r>
        <w:r w:rsidRPr="0038571B">
          <w:rPr>
            <w:color w:val="0000FF"/>
            <w:highlight w:val="white"/>
            <w:lang w:val="en-US"/>
          </w:rPr>
          <w:t>"</w:t>
        </w:r>
        <w:r w:rsidRPr="0038571B">
          <w:rPr>
            <w:highlight w:val="white"/>
            <w:lang w:val="en-US"/>
          </w:rPr>
          <w:t xml:space="preserve"> value</w:t>
        </w:r>
        <w:r w:rsidRPr="0038571B">
          <w:rPr>
            <w:color w:val="0000FF"/>
            <w:highlight w:val="white"/>
            <w:lang w:val="en-US"/>
          </w:rPr>
          <w:t>="</w:t>
        </w:r>
        <w:r w:rsidRPr="0038571B">
          <w:rPr>
            <w:color w:val="000000"/>
            <w:highlight w:val="white"/>
            <w:lang w:val="en-US"/>
          </w:rPr>
          <w:t>false</w:t>
        </w:r>
        <w:r w:rsidRPr="0038571B">
          <w:rPr>
            <w:color w:val="0000FF"/>
            <w:highlight w:val="white"/>
            <w:lang w:val="en-US"/>
          </w:rPr>
          <w:t>"/&gt;</w:t>
        </w:r>
      </w:ins>
    </w:p>
    <w:p w:rsidR="00A249B4" w:rsidRPr="008E2B7F" w:rsidRDefault="00A249B4" w:rsidP="00A249B4">
      <w:pPr>
        <w:rPr>
          <w:ins w:id="3104" w:author="Tuomainen Mika" w:date="2014-04-04T00:09:00Z"/>
          <w:color w:val="000000"/>
          <w:highlight w:val="white"/>
          <w:lang w:val="en-US"/>
        </w:rPr>
      </w:pPr>
      <w:ins w:id="3105" w:author="Tuomainen Mika" w:date="2014-04-04T00:09:00Z">
        <w:r w:rsidRPr="0038571B">
          <w:rPr>
            <w:color w:val="000000"/>
            <w:highlight w:val="white"/>
            <w:lang w:val="en-US"/>
          </w:rPr>
          <w:tab/>
        </w:r>
        <w:r w:rsidRPr="008E2B7F">
          <w:rPr>
            <w:color w:val="0000FF"/>
            <w:highlight w:val="white"/>
            <w:lang w:val="en-US"/>
          </w:rPr>
          <w:t>&lt;/</w:t>
        </w:r>
        <w:r w:rsidRPr="008E2B7F">
          <w:rPr>
            <w:highlight w:val="white"/>
            <w:lang w:val="en-US"/>
          </w:rPr>
          <w:t>observation</w:t>
        </w:r>
        <w:r w:rsidRPr="008E2B7F">
          <w:rPr>
            <w:color w:val="0000FF"/>
            <w:highlight w:val="white"/>
            <w:lang w:val="en-US"/>
          </w:rPr>
          <w:t>&gt;</w:t>
        </w:r>
      </w:ins>
    </w:p>
    <w:p w:rsidR="00A249B4" w:rsidRPr="008E2B7F" w:rsidRDefault="00A249B4" w:rsidP="00A249B4">
      <w:pPr>
        <w:rPr>
          <w:ins w:id="3106" w:author="Tuomainen Mika" w:date="2014-04-04T00:09:00Z"/>
          <w:color w:val="000000"/>
          <w:highlight w:val="white"/>
          <w:lang w:val="en-US"/>
        </w:rPr>
      </w:pPr>
      <w:ins w:id="3107" w:author="Tuomainen Mika" w:date="2014-04-04T00:09:00Z">
        <w:r w:rsidRPr="008E2B7F">
          <w:rPr>
            <w:color w:val="000000"/>
            <w:highlight w:val="white"/>
            <w:lang w:val="en-US"/>
          </w:rPr>
          <w:tab/>
        </w:r>
        <w:r w:rsidRPr="008E2B7F">
          <w:rPr>
            <w:color w:val="0000FF"/>
            <w:highlight w:val="white"/>
            <w:lang w:val="en-US"/>
          </w:rPr>
          <w:t>&lt;/</w:t>
        </w:r>
        <w:r w:rsidRPr="008E2B7F">
          <w:rPr>
            <w:highlight w:val="white"/>
            <w:lang w:val="en-US"/>
          </w:rPr>
          <w:t>entryRelationship</w:t>
        </w:r>
        <w:r w:rsidRPr="008E2B7F">
          <w:rPr>
            <w:color w:val="0000FF"/>
            <w:highlight w:val="white"/>
            <w:lang w:val="en-US"/>
          </w:rPr>
          <w:t>&gt;</w:t>
        </w:r>
      </w:ins>
    </w:p>
    <w:p w:rsidR="00A249B4" w:rsidRPr="008E2B7F" w:rsidRDefault="00A249B4" w:rsidP="00A249B4">
      <w:pPr>
        <w:rPr>
          <w:ins w:id="3108" w:author="Tuomainen Mika" w:date="2014-04-04T00:09:00Z"/>
          <w:color w:val="000000"/>
          <w:highlight w:val="white"/>
          <w:lang w:val="en-US"/>
        </w:rPr>
      </w:pPr>
      <w:ins w:id="3109" w:author="Tuomainen Mika" w:date="2014-04-04T00:09:00Z">
        <w:r w:rsidRPr="008E2B7F">
          <w:rPr>
            <w:color w:val="000000"/>
            <w:highlight w:val="white"/>
            <w:lang w:val="en-US"/>
          </w:rPr>
          <w:tab/>
        </w:r>
        <w:r w:rsidRPr="008E2B7F">
          <w:rPr>
            <w:color w:val="0000FF"/>
            <w:highlight w:val="white"/>
            <w:lang w:val="en-US"/>
          </w:rPr>
          <w:t>&lt;/</w:t>
        </w:r>
        <w:r w:rsidRPr="008E2B7F">
          <w:rPr>
            <w:highlight w:val="white"/>
            <w:lang w:val="en-US"/>
          </w:rPr>
          <w:t>observation</w:t>
        </w:r>
        <w:r w:rsidRPr="008E2B7F">
          <w:rPr>
            <w:color w:val="0000FF"/>
            <w:highlight w:val="white"/>
            <w:lang w:val="en-US"/>
          </w:rPr>
          <w:t>&gt;</w:t>
        </w:r>
      </w:ins>
    </w:p>
    <w:p w:rsidR="00A249B4" w:rsidRPr="00CF5B0E" w:rsidRDefault="00A249B4" w:rsidP="00A249B4">
      <w:pPr>
        <w:rPr>
          <w:ins w:id="3110" w:author="Tuomainen Mika" w:date="2014-04-04T00:09:00Z"/>
          <w:lang w:val="en-GB"/>
        </w:rPr>
      </w:pPr>
      <w:ins w:id="3111" w:author="Tuomainen Mika" w:date="2014-04-04T00:09:00Z">
        <w:r w:rsidRPr="008E2B7F">
          <w:rPr>
            <w:rFonts w:ascii="Arial" w:hAnsi="Arial" w:cs="Arial"/>
            <w:color w:val="0000FF"/>
            <w:highlight w:val="white"/>
            <w:lang w:val="en-US"/>
          </w:rPr>
          <w:t>&lt;/</w:t>
        </w:r>
        <w:r w:rsidRPr="008E2B7F">
          <w:rPr>
            <w:rFonts w:ascii="Arial" w:hAnsi="Arial" w:cs="Arial"/>
            <w:color w:val="800000"/>
            <w:highlight w:val="white"/>
            <w:lang w:val="en-US"/>
          </w:rPr>
          <w:t>entry</w:t>
        </w:r>
        <w:r w:rsidRPr="008E2B7F">
          <w:rPr>
            <w:rFonts w:ascii="Arial" w:hAnsi="Arial" w:cs="Arial"/>
            <w:color w:val="0000FF"/>
            <w:highlight w:val="white"/>
            <w:lang w:val="en-US"/>
          </w:rPr>
          <w:t>&gt;</w:t>
        </w:r>
        <w:r w:rsidRPr="008E2B7F">
          <w:rPr>
            <w:lang w:val="en-US"/>
          </w:rPr>
          <w:t>&lt;effectiveTime value=“200309300945”/&gt;</w:t>
        </w:r>
        <w:r>
          <w:rPr>
            <w:lang w:val="en-GB"/>
          </w:rPr>
          <w:t>&lt;effectiveTime value=“200309300945”/&gt;&lt;effectiveTime value=“200309300945”/&gt;&lt;effectiveTime value=“200309300945”/&gt;&lt;effectiveTime value=“200309300945”/&gt;</w:t>
        </w:r>
      </w:ins>
    </w:p>
    <w:p w:rsidR="00A249B4" w:rsidRDefault="00A249B4" w:rsidP="00A249B4">
      <w:pPr>
        <w:rPr>
          <w:ins w:id="3112" w:author="Tuomainen Mika" w:date="2014-04-11T15:41:00Z"/>
          <w:lang w:val="en-GB"/>
        </w:rPr>
      </w:pPr>
    </w:p>
    <w:p w:rsidR="00E3633F" w:rsidRDefault="00E3633F" w:rsidP="00A249B4">
      <w:pPr>
        <w:rPr>
          <w:ins w:id="3113" w:author="Tuomainen Mika" w:date="2014-04-11T15:41:00Z"/>
          <w:lang w:val="en-GB"/>
        </w:rPr>
      </w:pPr>
    </w:p>
    <w:p w:rsidR="00E3633F" w:rsidRPr="00CF5B0E" w:rsidRDefault="00E3633F" w:rsidP="00A249B4">
      <w:pPr>
        <w:rPr>
          <w:ins w:id="3114" w:author="Tuomainen Mika" w:date="2014-04-04T00:09:00Z"/>
          <w:lang w:val="en-GB"/>
        </w:rPr>
      </w:pPr>
    </w:p>
    <w:p w:rsidR="00A249B4" w:rsidRDefault="00A249B4" w:rsidP="00A249B4">
      <w:pPr>
        <w:pStyle w:val="Otsikko3"/>
        <w:jc w:val="left"/>
        <w:rPr>
          <w:ins w:id="3115" w:author="Tuomainen Mika" w:date="2014-04-04T00:09:00Z"/>
        </w:rPr>
      </w:pPr>
      <w:bookmarkStart w:id="3116" w:name="_Toc366676140"/>
      <w:bookmarkStart w:id="3117" w:name="_Toc384989357"/>
      <w:ins w:id="3118" w:author="Tuomainen Mika" w:date="2014-04-04T00:09:00Z">
        <w:r>
          <w:t>Kuljetuksen järjestäminen</w:t>
        </w:r>
        <w:bookmarkEnd w:id="3116"/>
        <w:bookmarkEnd w:id="3117"/>
        <w:r>
          <w:t xml:space="preserve"> </w:t>
        </w:r>
      </w:ins>
    </w:p>
    <w:p w:rsidR="00A249B4" w:rsidRDefault="00A249B4" w:rsidP="00A249B4">
      <w:pPr>
        <w:rPr>
          <w:ins w:id="3119" w:author="Tuomainen Mika" w:date="2014-04-04T00:09:00Z"/>
        </w:rPr>
      </w:pPr>
    </w:p>
    <w:p w:rsidR="00A249B4" w:rsidRDefault="00A249B4" w:rsidP="00A249B4">
      <w:pPr>
        <w:rPr>
          <w:ins w:id="3120" w:author="Tuomainen Mika" w:date="2014-04-04T00:09:00Z"/>
        </w:rPr>
      </w:pPr>
      <w:ins w:id="3121" w:author="Tuomainen Mika" w:date="2014-04-04T00:09:00Z">
        <w:r>
          <w:t>Tämä otsikko sijoitetaan hoitoprosessin vaihekoodin 11 (Tulotilanne) alle.</w:t>
        </w:r>
      </w:ins>
    </w:p>
    <w:p w:rsidR="00A249B4" w:rsidRDefault="00A249B4" w:rsidP="00A249B4">
      <w:pPr>
        <w:rPr>
          <w:ins w:id="3122" w:author="Tuomainen Mika" w:date="2014-04-04T00:09:00Z"/>
        </w:rPr>
      </w:pPr>
    </w:p>
    <w:p w:rsidR="00E3633F" w:rsidRDefault="00A249B4" w:rsidP="00A249B4">
      <w:pPr>
        <w:rPr>
          <w:ins w:id="3123" w:author="Tuomainen Mika" w:date="2014-04-11T15:41:00Z"/>
        </w:rPr>
      </w:pPr>
      <w:ins w:id="3124" w:author="Tuomainen Mika" w:date="2014-04-04T00:09:00Z">
        <w:r>
          <w:t>Kuljetuksen järjestäminen:</w:t>
        </w:r>
        <w:r>
          <w:tab/>
          <w:t xml:space="preserve"> </w:t>
        </w:r>
      </w:ins>
    </w:p>
    <w:p w:rsidR="00A249B4" w:rsidRDefault="00A249B4" w:rsidP="00A249B4">
      <w:pPr>
        <w:rPr>
          <w:ins w:id="3125" w:author="Tuomainen Mika" w:date="2014-04-04T00:09:00Z"/>
        </w:rPr>
      </w:pPr>
      <w:ins w:id="3126" w:author="Tuomainen Mika" w:date="2014-04-04T00:09:00Z">
        <w:r>
          <w:t>otsikkokoodi: 12</w:t>
        </w:r>
        <w:r>
          <w:tab/>
        </w:r>
        <w:r>
          <w:tab/>
          <w:t>otsikkokoodisto (</w:t>
        </w:r>
        <w:r w:rsidRPr="00C4354C">
          <w:t>1.2.246.537.6.40182.2009</w:t>
        </w:r>
        <w:r>
          <w:t>)</w:t>
        </w:r>
      </w:ins>
    </w:p>
    <w:p w:rsidR="00E3633F" w:rsidRDefault="00E3633F" w:rsidP="00A249B4">
      <w:pPr>
        <w:pStyle w:val="Default"/>
        <w:rPr>
          <w:ins w:id="3127" w:author="Tuomainen Mika" w:date="2014-04-11T15:41:00Z"/>
          <w:sz w:val="20"/>
          <w:szCs w:val="20"/>
        </w:rPr>
      </w:pPr>
    </w:p>
    <w:p w:rsidR="00A249B4" w:rsidRPr="00E3633F" w:rsidRDefault="00A249B4" w:rsidP="00A249B4">
      <w:pPr>
        <w:pStyle w:val="Default"/>
        <w:rPr>
          <w:ins w:id="3128" w:author="Tuomainen Mika" w:date="2014-04-04T00:09:00Z"/>
          <w:color w:val="auto"/>
          <w:szCs w:val="20"/>
          <w:lang w:eastAsia="en-US"/>
          <w:rPrChange w:id="3129" w:author="Tuomainen Mika" w:date="2014-04-11T15:43:00Z">
            <w:rPr>
              <w:ins w:id="3130" w:author="Tuomainen Mika" w:date="2014-04-04T00:09:00Z"/>
              <w:sz w:val="20"/>
              <w:szCs w:val="20"/>
            </w:rPr>
          </w:rPrChange>
        </w:rPr>
      </w:pPr>
      <w:ins w:id="3131" w:author="Tuomainen Mika" w:date="2014-04-04T00:09:00Z">
        <w:r w:rsidRPr="00E3633F">
          <w:rPr>
            <w:color w:val="auto"/>
            <w:szCs w:val="20"/>
            <w:lang w:eastAsia="en-US"/>
            <w:rPrChange w:id="3132" w:author="Tuomainen Mika" w:date="2014-04-11T15:43:00Z">
              <w:rPr>
                <w:sz w:val="20"/>
                <w:szCs w:val="20"/>
              </w:rPr>
            </w:rPrChange>
          </w:rPr>
          <w:t>Kuljetuksen järjes</w:t>
        </w:r>
        <w:r w:rsidR="00E3633F" w:rsidRPr="00E3633F">
          <w:rPr>
            <w:color w:val="auto"/>
            <w:szCs w:val="20"/>
            <w:lang w:eastAsia="en-US"/>
          </w:rPr>
          <w:t>täminen, ks. ”</w:t>
        </w:r>
      </w:ins>
      <w:ins w:id="3133" w:author="Tuomainen Mika" w:date="2014-04-11T15:43:00Z">
        <w:r w:rsidR="00E3633F">
          <w:rPr>
            <w:color w:val="auto"/>
            <w:szCs w:val="20"/>
            <w:lang w:eastAsia="en-US"/>
          </w:rPr>
          <w:t>K</w:t>
        </w:r>
      </w:ins>
      <w:ins w:id="3134" w:author="Tuomainen Mika" w:date="2014-04-04T00:09:00Z">
        <w:r w:rsidRPr="00E3633F">
          <w:rPr>
            <w:color w:val="auto"/>
            <w:szCs w:val="20"/>
            <w:lang w:eastAsia="en-US"/>
            <w:rPrChange w:id="3135" w:author="Tuomainen Mika" w:date="2014-04-11T15:43:00Z">
              <w:rPr>
                <w:sz w:val="20"/>
                <w:szCs w:val="20"/>
              </w:rPr>
            </w:rPrChange>
          </w:rPr>
          <w:t xml:space="preserve">ertomus ja lomakkeet” </w:t>
        </w:r>
      </w:ins>
      <w:ins w:id="3136" w:author="Tuomainen Mika" w:date="2014-04-11T15:43:00Z">
        <w:r w:rsidR="00E3633F" w:rsidRPr="00E3633F">
          <w:rPr>
            <w:color w:val="auto"/>
            <w:szCs w:val="20"/>
            <w:lang w:eastAsia="en-US"/>
            <w:rPrChange w:id="3137" w:author="Tuomainen Mika" w:date="2014-04-11T15:43:00Z">
              <w:rPr>
                <w:sz w:val="20"/>
                <w:szCs w:val="20"/>
              </w:rPr>
            </w:rPrChange>
          </w:rPr>
          <w:t>Kuljetusjärjestelyt.</w:t>
        </w:r>
      </w:ins>
    </w:p>
    <w:p w:rsidR="00A249B4" w:rsidRDefault="00A249B4" w:rsidP="00A249B4">
      <w:pPr>
        <w:rPr>
          <w:ins w:id="3138" w:author="Tuomainen Mika" w:date="2014-04-04T00:09:00Z"/>
        </w:rPr>
      </w:pPr>
    </w:p>
    <w:p w:rsidR="00A249B4" w:rsidRDefault="00A249B4" w:rsidP="00A249B4">
      <w:pPr>
        <w:pStyle w:val="Otsikko3"/>
        <w:jc w:val="left"/>
        <w:rPr>
          <w:ins w:id="3139" w:author="Tuomainen Mika" w:date="2014-04-04T00:09:00Z"/>
        </w:rPr>
      </w:pPr>
      <w:bookmarkStart w:id="3140" w:name="_Toc366676141"/>
      <w:bookmarkStart w:id="3141" w:name="_Toc384989358"/>
      <w:ins w:id="3142" w:author="Tuomainen Mika" w:date="2014-04-04T00:09:00Z">
        <w:r>
          <w:t>Muut otsikot</w:t>
        </w:r>
        <w:bookmarkEnd w:id="3140"/>
        <w:bookmarkEnd w:id="3141"/>
      </w:ins>
    </w:p>
    <w:p w:rsidR="00A249B4" w:rsidRDefault="00A249B4" w:rsidP="00A249B4">
      <w:pPr>
        <w:rPr>
          <w:ins w:id="3143" w:author="Tuomainen Mika" w:date="2014-04-04T00:09:00Z"/>
        </w:rPr>
      </w:pPr>
    </w:p>
    <w:p w:rsidR="00A249B4" w:rsidRDefault="00A249B4" w:rsidP="00A249B4">
      <w:pPr>
        <w:rPr>
          <w:ins w:id="3144" w:author="Tuomainen Mika" w:date="2014-04-04T00:09:00Z"/>
        </w:rPr>
      </w:pPr>
      <w:ins w:id="3145" w:author="Tuomainen Mika" w:date="2014-04-04T00:09:00Z">
        <w:r>
          <w:t xml:space="preserve">Kunkin otsikon alla käytetään tekstin lisäksi </w:t>
        </w:r>
      </w:ins>
      <w:ins w:id="3146" w:author="Tuomainen Mika" w:date="2014-04-11T15:50:00Z">
        <w:r w:rsidR="00185BD4">
          <w:t xml:space="preserve">"Kertomus ja lomakkeet" dokumentissa tai erilisissä CDA R2 soveltamisohjeissa </w:t>
        </w:r>
      </w:ins>
      <w:ins w:id="3147" w:author="Tuomainen Mika" w:date="2014-04-04T00:09:00Z">
        <w:r>
          <w:t>määriteltyjä tietorakenteita (diagnoosit, toimenpiteet, tutkimukset ja tulokset, lääkitys, jne.).</w:t>
        </w:r>
      </w:ins>
    </w:p>
    <w:p w:rsidR="00A249B4" w:rsidRDefault="00A249B4" w:rsidP="00A249B4">
      <w:pPr>
        <w:rPr>
          <w:ins w:id="3148" w:author="Tuomainen Mika" w:date="2014-04-04T00:09:00Z"/>
        </w:rPr>
      </w:pPr>
    </w:p>
    <w:p w:rsidR="00A249B4" w:rsidRDefault="00A249B4" w:rsidP="00A249B4">
      <w:pPr>
        <w:rPr>
          <w:ins w:id="3149" w:author="Tuomainen Mika" w:date="2014-04-04T00:09:00Z"/>
        </w:rPr>
      </w:pPr>
      <w:ins w:id="3150" w:author="Tuomainen Mika" w:date="2014-04-04T00:09:00Z">
        <w:r>
          <w:t>Varsinainen läheteteksti sijoitetaan esitiedot (anamneesi)-otsikon alle narrative-osuuteen, johon on linkki tulosyydiagnoosista.</w:t>
        </w:r>
      </w:ins>
    </w:p>
    <w:p w:rsidR="00A249B4" w:rsidRDefault="00A249B4" w:rsidP="00A249B4">
      <w:pPr>
        <w:rPr>
          <w:ins w:id="3151" w:author="Tuomainen Mika" w:date="2014-04-04T00:09:00Z"/>
        </w:rPr>
      </w:pPr>
    </w:p>
    <w:p w:rsidR="00A249B4" w:rsidRDefault="00A249B4" w:rsidP="00A249B4">
      <w:pPr>
        <w:rPr>
          <w:ins w:id="3152" w:author="Tuomainen Mika" w:date="2014-04-04T00:09:00Z"/>
        </w:rPr>
      </w:pPr>
      <w:ins w:id="3153" w:author="Tuomainen Mika" w:date="2014-04-04T00:09:00Z">
        <w:r>
          <w:t xml:space="preserve">Alla on listattu muut lähetteessä käytettävissä olevat otsikot. </w:t>
        </w:r>
      </w:ins>
    </w:p>
    <w:p w:rsidR="00A249B4" w:rsidRDefault="00A249B4" w:rsidP="00A249B4">
      <w:pPr>
        <w:rPr>
          <w:ins w:id="3154" w:author="Tuomainen Mika" w:date="2014-04-04T00:09:00Z"/>
        </w:rPr>
      </w:pPr>
      <w:ins w:id="3155" w:author="Tuomainen Mika" w:date="2014-04-04T00:09:00Z">
        <w:r>
          <w:tab/>
        </w:r>
      </w:ins>
    </w:p>
    <w:p w:rsidR="00A249B4" w:rsidRDefault="00A249B4" w:rsidP="00A249B4">
      <w:pPr>
        <w:rPr>
          <w:ins w:id="3156" w:author="Tuomainen Mika" w:date="2014-04-04T00:09:00Z"/>
        </w:rPr>
      </w:pPr>
      <w:ins w:id="3157" w:author="Tuomainen Mika" w:date="2014-04-04T00:09:00Z">
        <w:r>
          <w:t>Diagnoosi: lähettämisen syyn</w:t>
        </w:r>
        <w:r w:rsidR="00185BD4">
          <w:t xml:space="preserve"> diagnoosi</w:t>
        </w:r>
        <w:r w:rsidR="00185BD4">
          <w:tab/>
          <w:t>(</w:t>
        </w:r>
      </w:ins>
      <w:ins w:id="3158" w:author="Tuomainen Mika" w:date="2014-04-11T15:51:00Z">
        <w:r w:rsidR="00185BD4">
          <w:t>Kertomus ja lomakkeet</w:t>
        </w:r>
      </w:ins>
      <w:ins w:id="3159" w:author="Tuomainen Mika" w:date="2014-04-04T00:09:00Z">
        <w:r>
          <w:t>)</w:t>
        </w:r>
      </w:ins>
    </w:p>
    <w:p w:rsidR="00A249B4" w:rsidRDefault="00A249B4" w:rsidP="00A249B4">
      <w:pPr>
        <w:rPr>
          <w:ins w:id="3160" w:author="Tuomainen Mika" w:date="2014-04-04T00:09:00Z"/>
        </w:rPr>
      </w:pPr>
      <w:ins w:id="3161" w:author="Tuomainen Mika" w:date="2014-04-04T00:09:00Z">
        <w:r>
          <w:t>Esitiedot (anamneesi)</w:t>
        </w:r>
        <w:r>
          <w:tab/>
        </w:r>
        <w:r>
          <w:tab/>
        </w:r>
        <w:r>
          <w:tab/>
        </w:r>
        <w:r>
          <w:tab/>
          <w:t>(tekstinä)</w:t>
        </w:r>
      </w:ins>
    </w:p>
    <w:p w:rsidR="00A249B4" w:rsidRDefault="00A249B4" w:rsidP="00A249B4">
      <w:pPr>
        <w:rPr>
          <w:ins w:id="3162" w:author="Tuomainen Mika" w:date="2014-04-04T00:09:00Z"/>
        </w:rPr>
      </w:pPr>
      <w:ins w:id="3163" w:author="Tuomainen Mika" w:date="2014-04-04T00:09:00Z">
        <w:r>
          <w:t>Nykytila</w:t>
        </w:r>
        <w:r>
          <w:tab/>
        </w:r>
        <w:r>
          <w:tab/>
        </w:r>
        <w:r>
          <w:tab/>
        </w:r>
        <w:r>
          <w:tab/>
        </w:r>
        <w:r>
          <w:tab/>
          <w:t>(tekstinä)</w:t>
        </w:r>
      </w:ins>
    </w:p>
    <w:p w:rsidR="00A249B4" w:rsidRDefault="00A249B4" w:rsidP="00A249B4">
      <w:pPr>
        <w:rPr>
          <w:ins w:id="3164" w:author="Tuomainen Mika" w:date="2014-04-04T00:09:00Z"/>
        </w:rPr>
      </w:pPr>
      <w:ins w:id="3165" w:author="Tuomainen Mika" w:date="2014-04-04T00:09:00Z">
        <w:r>
          <w:t>Tutkimukset</w:t>
        </w:r>
        <w:r>
          <w:tab/>
        </w:r>
        <w:r>
          <w:tab/>
        </w:r>
        <w:r>
          <w:tab/>
        </w:r>
        <w:r>
          <w:tab/>
        </w:r>
        <w:r>
          <w:tab/>
        </w:r>
      </w:ins>
      <w:ins w:id="3166" w:author="Tuomainen Mika" w:date="2014-04-11T15:51:00Z">
        <w:r w:rsidR="00185BD4">
          <w:t>(Kertomus ja lomakkeet)</w:t>
        </w:r>
      </w:ins>
    </w:p>
    <w:p w:rsidR="00A249B4" w:rsidRDefault="00A249B4" w:rsidP="00A249B4">
      <w:pPr>
        <w:rPr>
          <w:ins w:id="3167" w:author="Tuomainen Mika" w:date="2014-04-04T00:09:00Z"/>
        </w:rPr>
      </w:pPr>
      <w:ins w:id="3168" w:author="Tuomainen Mika" w:date="2014-04-04T00:09:00Z">
        <w:r>
          <w:t>Toimenpiteet</w:t>
        </w:r>
        <w:r>
          <w:tab/>
        </w:r>
        <w:r>
          <w:tab/>
        </w:r>
        <w:r>
          <w:tab/>
        </w:r>
        <w:r>
          <w:tab/>
        </w:r>
        <w:r>
          <w:tab/>
        </w:r>
      </w:ins>
      <w:ins w:id="3169" w:author="Tuomainen Mika" w:date="2014-04-11T15:51:00Z">
        <w:r w:rsidR="00185BD4">
          <w:t>(Kertomus ja lomakkeet)</w:t>
        </w:r>
      </w:ins>
    </w:p>
    <w:p w:rsidR="00A249B4" w:rsidRDefault="00A249B4" w:rsidP="00A249B4">
      <w:pPr>
        <w:rPr>
          <w:ins w:id="3170" w:author="Tuomainen Mika" w:date="2014-04-04T00:09:00Z"/>
        </w:rPr>
      </w:pPr>
      <w:ins w:id="3171" w:author="Tuomainen Mika" w:date="2014-04-04T00:09:00Z">
        <w:r>
          <w:t>Diagnoosi: asiakkaan aikaisemmat sairaudet</w:t>
        </w:r>
        <w:r>
          <w:tab/>
        </w:r>
      </w:ins>
      <w:ins w:id="3172" w:author="Tuomainen Mika" w:date="2014-04-11T15:52:00Z">
        <w:r w:rsidR="00185BD4">
          <w:t>(Kertomus ja lomakkeet)</w:t>
        </w:r>
      </w:ins>
    </w:p>
    <w:p w:rsidR="00A249B4" w:rsidRDefault="00A249B4" w:rsidP="00A249B4">
      <w:pPr>
        <w:rPr>
          <w:ins w:id="3173" w:author="Tuomainen Mika" w:date="2014-04-04T00:09:00Z"/>
        </w:rPr>
      </w:pPr>
      <w:ins w:id="3174" w:author="Tuomainen Mika" w:date="2014-04-04T00:09:00Z">
        <w:r>
          <w:t>Loppuarvio</w:t>
        </w:r>
        <w:r>
          <w:tab/>
        </w:r>
        <w:r>
          <w:tab/>
        </w:r>
        <w:r>
          <w:tab/>
        </w:r>
        <w:r>
          <w:tab/>
        </w:r>
        <w:r>
          <w:tab/>
          <w:t>(tekstinä)</w:t>
        </w:r>
      </w:ins>
    </w:p>
    <w:p w:rsidR="00A249B4" w:rsidRDefault="00A249B4" w:rsidP="00A249B4">
      <w:pPr>
        <w:rPr>
          <w:ins w:id="3175" w:author="Tuomainen Mika" w:date="2014-04-04T00:09:00Z"/>
        </w:rPr>
      </w:pPr>
      <w:ins w:id="3176" w:author="Tuomainen Mika" w:date="2014-04-04T00:09:00Z">
        <w:r>
          <w:t>Lääkehoito</w:t>
        </w:r>
        <w:r>
          <w:tab/>
        </w:r>
        <w:r>
          <w:tab/>
        </w:r>
        <w:r>
          <w:tab/>
        </w:r>
        <w:r>
          <w:tab/>
        </w:r>
        <w:r>
          <w:tab/>
          <w:t>(lääkkeet viittauksella lääkityslistaan)</w:t>
        </w:r>
      </w:ins>
    </w:p>
    <w:p w:rsidR="00A249B4" w:rsidRDefault="00A249B4" w:rsidP="00A249B4">
      <w:pPr>
        <w:rPr>
          <w:ins w:id="3177" w:author="Tuomainen Mika" w:date="2014-04-04T00:09:00Z"/>
        </w:rPr>
      </w:pPr>
      <w:ins w:id="3178" w:author="Tuomainen Mika" w:date="2014-04-04T00:09:00Z">
        <w:r>
          <w:t>Lausunnot</w:t>
        </w:r>
        <w:r>
          <w:tab/>
        </w:r>
        <w:r>
          <w:tab/>
        </w:r>
        <w:r>
          <w:tab/>
        </w:r>
        <w:r>
          <w:tab/>
        </w:r>
        <w:r>
          <w:tab/>
          <w:t>(tekstinä)</w:t>
        </w:r>
      </w:ins>
    </w:p>
    <w:p w:rsidR="00A249B4" w:rsidRDefault="00A249B4">
      <w:pPr>
        <w:ind w:left="4320" w:hanging="4320"/>
        <w:rPr>
          <w:ins w:id="3179" w:author="Tuomainen Mika" w:date="2014-04-04T00:09:00Z"/>
        </w:rPr>
        <w:pPrChange w:id="3180" w:author="Tuomainen Mika" w:date="2014-04-04T00:09:00Z">
          <w:pPr/>
        </w:pPrChange>
      </w:pPr>
      <w:ins w:id="3181" w:author="Tuomainen Mika" w:date="2014-04-04T00:09:00Z">
        <w:r>
          <w:t>Kuntoutus</w:t>
        </w:r>
        <w:r>
          <w:tab/>
          <w:t>(tekstinä ja mahdollisesti viittaus lääkityslistaan)</w:t>
        </w:r>
      </w:ins>
    </w:p>
    <w:p w:rsidR="00A249B4" w:rsidRDefault="00A249B4" w:rsidP="00A249B4">
      <w:pPr>
        <w:rPr>
          <w:ins w:id="3182" w:author="Tuomainen Mika" w:date="2014-04-04T00:09:00Z"/>
        </w:rPr>
      </w:pPr>
      <w:ins w:id="3183" w:author="Tuomainen Mika" w:date="2014-04-04T00:09:00Z">
        <w:r>
          <w:t>Toimintakyky</w:t>
        </w:r>
        <w:r>
          <w:tab/>
        </w:r>
        <w:r>
          <w:tab/>
        </w:r>
        <w:r>
          <w:tab/>
        </w:r>
        <w:r>
          <w:tab/>
        </w:r>
        <w:r>
          <w:tab/>
          <w:t>(tekstinä)</w:t>
        </w:r>
      </w:ins>
    </w:p>
    <w:p w:rsidR="00A249B4" w:rsidRDefault="00A249B4" w:rsidP="00A249B4">
      <w:pPr>
        <w:rPr>
          <w:ins w:id="3184" w:author="Tuomainen Mika" w:date="2014-04-04T00:09:00Z"/>
        </w:rPr>
      </w:pPr>
      <w:ins w:id="3185" w:author="Tuomainen Mika" w:date="2014-04-04T00:09:00Z">
        <w:r>
          <w:t>Apuvälineet</w:t>
        </w:r>
        <w:r>
          <w:tab/>
        </w:r>
        <w:r>
          <w:tab/>
        </w:r>
        <w:r>
          <w:tab/>
        </w:r>
        <w:r>
          <w:tab/>
        </w:r>
        <w:r>
          <w:tab/>
          <w:t xml:space="preserve">(tekstinä ja </w:t>
        </w:r>
      </w:ins>
      <w:ins w:id="3186" w:author="Tuomainen Mika" w:date="2014-04-11T15:52:00Z">
        <w:r w:rsidR="00185BD4">
          <w:t>Kertomus ja lomakkeet)</w:t>
        </w:r>
      </w:ins>
    </w:p>
    <w:p w:rsidR="00A249B4" w:rsidRPr="005E4CCB" w:rsidRDefault="00A249B4" w:rsidP="00A249B4">
      <w:pPr>
        <w:rPr>
          <w:ins w:id="3187" w:author="Tuomainen Mika" w:date="2014-04-04T00:09:00Z"/>
        </w:rPr>
      </w:pPr>
    </w:p>
    <w:p w:rsidR="003E639A" w:rsidDel="00A249B4" w:rsidRDefault="003E639A" w:rsidP="00CC1036">
      <w:pPr>
        <w:pStyle w:val="Otsikko3"/>
        <w:rPr>
          <w:del w:id="3188" w:author="Tuomainen Mika" w:date="2014-04-04T00:09:00Z"/>
        </w:rPr>
      </w:pPr>
      <w:bookmarkStart w:id="3189" w:name="_Toc384984318"/>
      <w:bookmarkStart w:id="3190" w:name="_Toc384985086"/>
      <w:bookmarkStart w:id="3191" w:name="_Toc384985756"/>
      <w:del w:id="3192" w:author="Tuomainen Mika" w:date="2014-04-04T00:09:00Z">
        <w:r w:rsidDel="00A249B4">
          <w:delText>Tulotilanne</w:delText>
        </w:r>
        <w:bookmarkEnd w:id="2850"/>
        <w:bookmarkEnd w:id="3189"/>
        <w:bookmarkEnd w:id="3190"/>
        <w:bookmarkEnd w:id="3191"/>
      </w:del>
    </w:p>
    <w:p w:rsidR="003E639A" w:rsidDel="00A249B4" w:rsidRDefault="003E639A" w:rsidP="00CC1036">
      <w:pPr>
        <w:rPr>
          <w:del w:id="3193" w:author="Tuomainen Mika" w:date="2014-04-04T00:09:00Z"/>
        </w:rPr>
      </w:pPr>
      <w:del w:id="3194" w:author="Tuomainen Mika" w:date="2014-04-04T00:09:00Z">
        <w:r w:rsidDel="00A249B4">
          <w:delText>Ei pakollinen</w:delText>
        </w:r>
      </w:del>
    </w:p>
    <w:p w:rsidR="003E639A" w:rsidDel="00A249B4" w:rsidRDefault="003E639A" w:rsidP="00CC1036">
      <w:pPr>
        <w:rPr>
          <w:del w:id="3195" w:author="Tuomainen Mika" w:date="2014-04-04T00:09:00Z"/>
        </w:rPr>
      </w:pPr>
    </w:p>
    <w:p w:rsidR="003E639A" w:rsidDel="00A249B4" w:rsidRDefault="003E639A" w:rsidP="00CC1036">
      <w:pPr>
        <w:rPr>
          <w:del w:id="3196" w:author="Tuomainen Mika" w:date="2014-04-04T00:09:00Z"/>
        </w:rPr>
      </w:pPr>
      <w:del w:id="3197" w:author="Tuomainen Mika" w:date="2014-04-04T00:09:00Z">
        <w:r w:rsidDel="00A249B4">
          <w:delText>Tulotilanne:</w:delText>
        </w:r>
        <w:r w:rsidDel="00A249B4">
          <w:tab/>
          <w:delText>otsikkokoodi: 11</w:delText>
        </w:r>
        <w:r w:rsidDel="00A249B4">
          <w:tab/>
        </w:r>
        <w:r w:rsidDel="00A249B4">
          <w:tab/>
          <w:delText xml:space="preserve">otsikkokoodisto (1.2.246.537.6.14.2006)  </w:delText>
        </w:r>
      </w:del>
    </w:p>
    <w:p w:rsidR="003E639A" w:rsidDel="00A249B4" w:rsidRDefault="003E639A" w:rsidP="00CC1036">
      <w:pPr>
        <w:rPr>
          <w:del w:id="3198" w:author="Tuomainen Mika" w:date="2014-04-04T00:09:00Z"/>
        </w:rPr>
      </w:pPr>
    </w:p>
    <w:p w:rsidR="003E639A" w:rsidDel="00A249B4" w:rsidRDefault="003E639A" w:rsidP="00CC1036">
      <w:pPr>
        <w:rPr>
          <w:del w:id="3199" w:author="Tuomainen Mika" w:date="2014-04-04T00:09:00Z"/>
        </w:rPr>
      </w:pPr>
      <w:del w:id="3200" w:author="Tuomainen Mika" w:date="2014-04-04T00:09:00Z">
        <w:r w:rsidDel="00A249B4">
          <w:delText>Otsikon tulotilanne  alla esitetään varsinaiset kliiniset esitiedot tekstimuodossa narrative-osuudessa.</w:delText>
        </w:r>
      </w:del>
    </w:p>
    <w:p w:rsidR="003E639A" w:rsidRPr="00A249B4" w:rsidDel="00A249B4" w:rsidRDefault="003E639A" w:rsidP="00CC1036">
      <w:pPr>
        <w:rPr>
          <w:del w:id="3201" w:author="Tuomainen Mika" w:date="2014-04-04T00:09:00Z"/>
          <w:rPrChange w:id="3202" w:author="Tuomainen Mika" w:date="2014-04-04T00:09:00Z">
            <w:rPr>
              <w:del w:id="3203" w:author="Tuomainen Mika" w:date="2014-04-04T00:09:00Z"/>
              <w:lang w:val="en-US"/>
            </w:rPr>
          </w:rPrChange>
        </w:rPr>
      </w:pPr>
      <w:del w:id="3204" w:author="Tuomainen Mika" w:date="2014-04-04T00:09:00Z">
        <w:r w:rsidRPr="00A249B4" w:rsidDel="00A249B4">
          <w:rPr>
            <w:rPrChange w:id="3205" w:author="Tuomainen Mika" w:date="2014-04-04T00:09:00Z">
              <w:rPr>
                <w:lang w:val="en-US"/>
              </w:rPr>
            </w:rPrChange>
          </w:rPr>
          <w:delText xml:space="preserve">esim. </w:delText>
        </w:r>
      </w:del>
    </w:p>
    <w:p w:rsidR="003E639A" w:rsidRPr="00A249B4" w:rsidDel="00A249B4" w:rsidRDefault="003E639A" w:rsidP="00CC1036">
      <w:pPr>
        <w:rPr>
          <w:del w:id="3206" w:author="Tuomainen Mika" w:date="2014-04-04T00:09:00Z"/>
          <w:rPrChange w:id="3207" w:author="Tuomainen Mika" w:date="2014-04-04T00:09:00Z">
            <w:rPr>
              <w:del w:id="3208" w:author="Tuomainen Mika" w:date="2014-04-04T00:09:00Z"/>
              <w:lang w:val="en-US"/>
            </w:rPr>
          </w:rPrChange>
        </w:rPr>
      </w:pPr>
    </w:p>
    <w:p w:rsidR="003E639A" w:rsidRPr="00A249B4" w:rsidDel="00A249B4" w:rsidRDefault="003E639A">
      <w:pPr>
        <w:rPr>
          <w:del w:id="3209" w:author="Tuomainen Mika" w:date="2014-04-04T00:09:00Z"/>
          <w:color w:val="000000"/>
          <w:highlight w:val="white"/>
          <w:lang w:eastAsia="fi-FI"/>
          <w:rPrChange w:id="3210" w:author="Tuomainen Mika" w:date="2014-04-04T00:09:00Z">
            <w:rPr>
              <w:del w:id="3211" w:author="Tuomainen Mika" w:date="2014-04-04T00:09:00Z"/>
              <w:color w:val="000000"/>
              <w:highlight w:val="white"/>
              <w:lang w:val="en-US" w:eastAsia="fi-FI"/>
            </w:rPr>
          </w:rPrChange>
        </w:rPr>
        <w:pPrChange w:id="3212" w:author="Tuomainen Mika" w:date="2014-04-03T23:16:00Z">
          <w:pPr>
            <w:autoSpaceDE w:val="0"/>
            <w:autoSpaceDN w:val="0"/>
            <w:adjustRightInd w:val="0"/>
          </w:pPr>
        </w:pPrChange>
      </w:pPr>
      <w:del w:id="3213" w:author="Tuomainen Mika" w:date="2014-04-04T00:09:00Z">
        <w:r w:rsidRPr="00A249B4" w:rsidDel="00A249B4">
          <w:rPr>
            <w:color w:val="0000FF"/>
            <w:highlight w:val="white"/>
            <w:lang w:eastAsia="fi-FI"/>
            <w:rPrChange w:id="3214" w:author="Tuomainen Mika" w:date="2014-04-04T00:09:00Z">
              <w:rPr>
                <w:color w:val="0000FF"/>
                <w:highlight w:val="white"/>
                <w:lang w:val="en-US" w:eastAsia="fi-FI"/>
              </w:rPr>
            </w:rPrChange>
          </w:rPr>
          <w:delText>&lt;</w:delText>
        </w:r>
        <w:r w:rsidRPr="00A249B4" w:rsidDel="00A249B4">
          <w:rPr>
            <w:highlight w:val="white"/>
            <w:lang w:eastAsia="fi-FI"/>
            <w:rPrChange w:id="3215" w:author="Tuomainen Mika" w:date="2014-04-04T00:09:00Z">
              <w:rPr>
                <w:highlight w:val="white"/>
                <w:lang w:val="en-US" w:eastAsia="fi-FI"/>
              </w:rPr>
            </w:rPrChange>
          </w:rPr>
          <w:delText>component</w:delText>
        </w:r>
        <w:r w:rsidRPr="00A249B4" w:rsidDel="00A249B4">
          <w:rPr>
            <w:color w:val="0000FF"/>
            <w:highlight w:val="white"/>
            <w:lang w:eastAsia="fi-FI"/>
            <w:rPrChange w:id="3216" w:author="Tuomainen Mika" w:date="2014-04-04T00:09:00Z">
              <w:rPr>
                <w:color w:val="0000FF"/>
                <w:highlight w:val="white"/>
                <w:lang w:val="en-US" w:eastAsia="fi-FI"/>
              </w:rPr>
            </w:rPrChange>
          </w:rPr>
          <w:delText>&gt;</w:delText>
        </w:r>
      </w:del>
    </w:p>
    <w:p w:rsidR="003E639A" w:rsidRPr="00A249B4" w:rsidDel="00A249B4" w:rsidRDefault="003E639A">
      <w:pPr>
        <w:rPr>
          <w:del w:id="3217" w:author="Tuomainen Mika" w:date="2014-04-04T00:09:00Z"/>
          <w:color w:val="000000"/>
          <w:highlight w:val="white"/>
          <w:lang w:eastAsia="fi-FI"/>
          <w:rPrChange w:id="3218" w:author="Tuomainen Mika" w:date="2014-04-04T00:09:00Z">
            <w:rPr>
              <w:del w:id="3219" w:author="Tuomainen Mika" w:date="2014-04-04T00:09:00Z"/>
              <w:color w:val="000000"/>
              <w:highlight w:val="white"/>
              <w:lang w:val="en-US" w:eastAsia="fi-FI"/>
            </w:rPr>
          </w:rPrChange>
        </w:rPr>
        <w:pPrChange w:id="3220" w:author="Tuomainen Mika" w:date="2014-04-03T23:16:00Z">
          <w:pPr>
            <w:autoSpaceDE w:val="0"/>
            <w:autoSpaceDN w:val="0"/>
            <w:adjustRightInd w:val="0"/>
            <w:ind w:firstLine="720"/>
          </w:pPr>
        </w:pPrChange>
      </w:pPr>
      <w:del w:id="3221" w:author="Tuomainen Mika" w:date="2014-04-04T00:09:00Z">
        <w:r w:rsidRPr="00A249B4" w:rsidDel="00A249B4">
          <w:rPr>
            <w:color w:val="0000FF"/>
            <w:highlight w:val="white"/>
            <w:lang w:eastAsia="fi-FI"/>
            <w:rPrChange w:id="3222" w:author="Tuomainen Mika" w:date="2014-04-04T00:09:00Z">
              <w:rPr>
                <w:color w:val="0000FF"/>
                <w:highlight w:val="white"/>
                <w:lang w:val="en-US" w:eastAsia="fi-FI"/>
              </w:rPr>
            </w:rPrChange>
          </w:rPr>
          <w:delText>&lt;</w:delText>
        </w:r>
        <w:r w:rsidRPr="00A249B4" w:rsidDel="00A249B4">
          <w:rPr>
            <w:highlight w:val="white"/>
            <w:lang w:eastAsia="fi-FI"/>
            <w:rPrChange w:id="3223" w:author="Tuomainen Mika" w:date="2014-04-04T00:09:00Z">
              <w:rPr>
                <w:highlight w:val="white"/>
                <w:lang w:val="en-US" w:eastAsia="fi-FI"/>
              </w:rPr>
            </w:rPrChange>
          </w:rPr>
          <w:delText>section</w:delText>
        </w:r>
        <w:r w:rsidRPr="00A249B4" w:rsidDel="00A249B4">
          <w:rPr>
            <w:color w:val="0000FF"/>
            <w:highlight w:val="white"/>
            <w:lang w:eastAsia="fi-FI"/>
            <w:rPrChange w:id="3224" w:author="Tuomainen Mika" w:date="2014-04-04T00:09:00Z">
              <w:rPr>
                <w:color w:val="0000FF"/>
                <w:highlight w:val="white"/>
                <w:lang w:val="en-US" w:eastAsia="fi-FI"/>
              </w:rPr>
            </w:rPrChange>
          </w:rPr>
          <w:delText>&gt;</w:delText>
        </w:r>
      </w:del>
    </w:p>
    <w:p w:rsidR="003E639A" w:rsidRPr="00A249B4" w:rsidDel="00A249B4" w:rsidRDefault="003E639A">
      <w:pPr>
        <w:rPr>
          <w:del w:id="3225" w:author="Tuomainen Mika" w:date="2014-04-04T00:09:00Z"/>
          <w:highlight w:val="white"/>
          <w:lang w:eastAsia="fi-FI"/>
          <w:rPrChange w:id="3226" w:author="Tuomainen Mika" w:date="2014-04-04T00:09:00Z">
            <w:rPr>
              <w:del w:id="3227" w:author="Tuomainen Mika" w:date="2014-04-04T00:09:00Z"/>
              <w:highlight w:val="white"/>
              <w:lang w:val="en-US" w:eastAsia="fi-FI"/>
            </w:rPr>
          </w:rPrChange>
        </w:rPr>
        <w:pPrChange w:id="3228" w:author="Tuomainen Mika" w:date="2014-04-03T23:16:00Z">
          <w:pPr>
            <w:autoSpaceDE w:val="0"/>
            <w:autoSpaceDN w:val="0"/>
            <w:adjustRightInd w:val="0"/>
          </w:pPr>
        </w:pPrChange>
      </w:pPr>
      <w:del w:id="3229" w:author="Tuomainen Mika" w:date="2014-04-04T00:09:00Z">
        <w:r w:rsidRPr="00A249B4" w:rsidDel="00A249B4">
          <w:rPr>
            <w:color w:val="000000"/>
            <w:highlight w:val="white"/>
            <w:lang w:eastAsia="fi-FI"/>
            <w:rPrChange w:id="3230" w:author="Tuomainen Mika" w:date="2014-04-04T00:09:00Z">
              <w:rPr>
                <w:color w:val="000000"/>
                <w:highlight w:val="white"/>
                <w:lang w:val="en-US" w:eastAsia="fi-FI"/>
              </w:rPr>
            </w:rPrChange>
          </w:rPr>
          <w:tab/>
        </w:r>
        <w:r w:rsidRPr="00A249B4" w:rsidDel="00A249B4">
          <w:rPr>
            <w:color w:val="000000"/>
            <w:highlight w:val="white"/>
            <w:lang w:eastAsia="fi-FI"/>
            <w:rPrChange w:id="3231" w:author="Tuomainen Mika" w:date="2014-04-04T00:09:00Z">
              <w:rPr>
                <w:color w:val="000000"/>
                <w:highlight w:val="white"/>
                <w:lang w:val="en-US" w:eastAsia="fi-FI"/>
              </w:rPr>
            </w:rPrChange>
          </w:rPr>
          <w:tab/>
        </w:r>
        <w:r w:rsidRPr="00A249B4" w:rsidDel="00A249B4">
          <w:rPr>
            <w:color w:val="0000FF"/>
            <w:highlight w:val="white"/>
            <w:lang w:eastAsia="fi-FI"/>
            <w:rPrChange w:id="3232" w:author="Tuomainen Mika" w:date="2014-04-04T00:09:00Z">
              <w:rPr>
                <w:color w:val="0000FF"/>
                <w:highlight w:val="white"/>
                <w:lang w:val="en-US" w:eastAsia="fi-FI"/>
              </w:rPr>
            </w:rPrChange>
          </w:rPr>
          <w:delText>&lt;</w:delText>
        </w:r>
        <w:r w:rsidRPr="00A249B4" w:rsidDel="00A249B4">
          <w:rPr>
            <w:color w:val="800000"/>
            <w:highlight w:val="white"/>
            <w:lang w:eastAsia="fi-FI"/>
            <w:rPrChange w:id="3233" w:author="Tuomainen Mika" w:date="2014-04-04T00:09:00Z">
              <w:rPr>
                <w:color w:val="800000"/>
                <w:highlight w:val="white"/>
                <w:lang w:val="en-US" w:eastAsia="fi-FI"/>
              </w:rPr>
            </w:rPrChange>
          </w:rPr>
          <w:delText>code</w:delText>
        </w:r>
        <w:r w:rsidRPr="00A249B4" w:rsidDel="00A249B4">
          <w:rPr>
            <w:highlight w:val="white"/>
            <w:lang w:eastAsia="fi-FI"/>
            <w:rPrChange w:id="3234" w:author="Tuomainen Mika" w:date="2014-04-04T00:09:00Z">
              <w:rPr>
                <w:highlight w:val="white"/>
                <w:lang w:val="en-US" w:eastAsia="fi-FI"/>
              </w:rPr>
            </w:rPrChange>
          </w:rPr>
          <w:delText xml:space="preserve"> code</w:delText>
        </w:r>
        <w:r w:rsidRPr="00A249B4" w:rsidDel="00A249B4">
          <w:rPr>
            <w:color w:val="0000FF"/>
            <w:highlight w:val="white"/>
            <w:lang w:eastAsia="fi-FI"/>
            <w:rPrChange w:id="3235" w:author="Tuomainen Mika" w:date="2014-04-04T00:09:00Z">
              <w:rPr>
                <w:color w:val="0000FF"/>
                <w:highlight w:val="white"/>
                <w:lang w:val="en-US" w:eastAsia="fi-FI"/>
              </w:rPr>
            </w:rPrChange>
          </w:rPr>
          <w:delText>="</w:delText>
        </w:r>
        <w:r w:rsidRPr="00A249B4" w:rsidDel="00A249B4">
          <w:rPr>
            <w:color w:val="000000"/>
            <w:highlight w:val="white"/>
            <w:lang w:eastAsia="fi-FI"/>
            <w:rPrChange w:id="3236" w:author="Tuomainen Mika" w:date="2014-04-04T00:09:00Z">
              <w:rPr>
                <w:color w:val="000000"/>
                <w:highlight w:val="white"/>
                <w:lang w:val="en-US" w:eastAsia="fi-FI"/>
              </w:rPr>
            </w:rPrChange>
          </w:rPr>
          <w:delText>11</w:delText>
        </w:r>
        <w:r w:rsidRPr="00A249B4" w:rsidDel="00A249B4">
          <w:rPr>
            <w:color w:val="0000FF"/>
            <w:highlight w:val="white"/>
            <w:lang w:eastAsia="fi-FI"/>
            <w:rPrChange w:id="3237" w:author="Tuomainen Mika" w:date="2014-04-04T00:09:00Z">
              <w:rPr>
                <w:color w:val="0000FF"/>
                <w:highlight w:val="white"/>
                <w:lang w:val="en-US" w:eastAsia="fi-FI"/>
              </w:rPr>
            </w:rPrChange>
          </w:rPr>
          <w:delText>"</w:delText>
        </w:r>
        <w:r w:rsidRPr="00A249B4" w:rsidDel="00A249B4">
          <w:rPr>
            <w:highlight w:val="white"/>
            <w:lang w:eastAsia="fi-FI"/>
            <w:rPrChange w:id="3238" w:author="Tuomainen Mika" w:date="2014-04-04T00:09:00Z">
              <w:rPr>
                <w:highlight w:val="white"/>
                <w:lang w:val="en-US" w:eastAsia="fi-FI"/>
              </w:rPr>
            </w:rPrChange>
          </w:rPr>
          <w:delText xml:space="preserve"> </w:delText>
        </w:r>
      </w:del>
    </w:p>
    <w:p w:rsidR="003E639A" w:rsidRPr="00A249B4" w:rsidDel="00A249B4" w:rsidRDefault="003E639A">
      <w:pPr>
        <w:rPr>
          <w:del w:id="3239" w:author="Tuomainen Mika" w:date="2014-04-04T00:09:00Z"/>
          <w:color w:val="0000FF"/>
          <w:highlight w:val="white"/>
          <w:lang w:eastAsia="fi-FI"/>
          <w:rPrChange w:id="3240" w:author="Tuomainen Mika" w:date="2014-04-04T00:09:00Z">
            <w:rPr>
              <w:del w:id="3241" w:author="Tuomainen Mika" w:date="2014-04-04T00:09:00Z"/>
              <w:color w:val="0000FF"/>
              <w:highlight w:val="white"/>
              <w:lang w:val="en-GB" w:eastAsia="fi-FI"/>
            </w:rPr>
          </w:rPrChange>
        </w:rPr>
        <w:pPrChange w:id="3242" w:author="Tuomainen Mika" w:date="2014-04-03T23:16:00Z">
          <w:pPr>
            <w:autoSpaceDE w:val="0"/>
            <w:autoSpaceDN w:val="0"/>
            <w:adjustRightInd w:val="0"/>
            <w:ind w:left="720" w:firstLine="720"/>
          </w:pPr>
        </w:pPrChange>
      </w:pPr>
      <w:del w:id="3243" w:author="Tuomainen Mika" w:date="2014-04-04T00:09:00Z">
        <w:r w:rsidRPr="00A249B4" w:rsidDel="00A249B4">
          <w:rPr>
            <w:color w:val="FF0000"/>
            <w:highlight w:val="white"/>
            <w:lang w:eastAsia="fi-FI"/>
            <w:rPrChange w:id="3244" w:author="Tuomainen Mika" w:date="2014-04-04T00:09:00Z">
              <w:rPr>
                <w:color w:val="FF0000"/>
                <w:highlight w:val="white"/>
                <w:lang w:val="en-GB" w:eastAsia="fi-FI"/>
              </w:rPr>
            </w:rPrChange>
          </w:rPr>
          <w:delText>codeSystem</w:delText>
        </w:r>
        <w:r w:rsidRPr="00A249B4" w:rsidDel="00A249B4">
          <w:rPr>
            <w:color w:val="0000FF"/>
            <w:highlight w:val="white"/>
            <w:lang w:eastAsia="fi-FI"/>
            <w:rPrChange w:id="3245" w:author="Tuomainen Mika" w:date="2014-04-04T00:09:00Z">
              <w:rPr>
                <w:color w:val="0000FF"/>
                <w:highlight w:val="white"/>
                <w:lang w:val="en-GB" w:eastAsia="fi-FI"/>
              </w:rPr>
            </w:rPrChange>
          </w:rPr>
          <w:delText>="</w:delText>
        </w:r>
        <w:r w:rsidRPr="00A249B4" w:rsidDel="00A249B4">
          <w:rPr>
            <w:highlight w:val="white"/>
            <w:lang w:eastAsia="fi-FI"/>
            <w:rPrChange w:id="3246" w:author="Tuomainen Mika" w:date="2014-04-04T00:09:00Z">
              <w:rPr>
                <w:highlight w:val="white"/>
                <w:lang w:val="en-GB" w:eastAsia="fi-FI"/>
              </w:rPr>
            </w:rPrChange>
          </w:rPr>
          <w:delText>1.2.246.537.6.13.2006</w:delText>
        </w:r>
        <w:r w:rsidRPr="00A249B4" w:rsidDel="00A249B4">
          <w:rPr>
            <w:color w:val="0000FF"/>
            <w:highlight w:val="white"/>
            <w:lang w:eastAsia="fi-FI"/>
            <w:rPrChange w:id="3247" w:author="Tuomainen Mika" w:date="2014-04-04T00:09:00Z">
              <w:rPr>
                <w:color w:val="0000FF"/>
                <w:highlight w:val="white"/>
                <w:lang w:val="en-GB" w:eastAsia="fi-FI"/>
              </w:rPr>
            </w:rPrChange>
          </w:rPr>
          <w:delText>"</w:delText>
        </w:r>
      </w:del>
    </w:p>
    <w:p w:rsidR="003E639A" w:rsidRPr="00A249B4" w:rsidDel="00A249B4" w:rsidRDefault="003E639A">
      <w:pPr>
        <w:rPr>
          <w:del w:id="3248" w:author="Tuomainen Mika" w:date="2014-04-04T00:09:00Z"/>
          <w:color w:val="0000FF"/>
          <w:highlight w:val="white"/>
          <w:lang w:eastAsia="fi-FI"/>
          <w:rPrChange w:id="3249" w:author="Tuomainen Mika" w:date="2014-04-04T00:09:00Z">
            <w:rPr>
              <w:del w:id="3250" w:author="Tuomainen Mika" w:date="2014-04-04T00:09:00Z"/>
              <w:rFonts w:ascii="Arial" w:hAnsi="Arial" w:cs="Arial"/>
              <w:color w:val="0000FF"/>
              <w:highlight w:val="white"/>
              <w:lang w:eastAsia="fi-FI"/>
            </w:rPr>
          </w:rPrChange>
        </w:rPr>
        <w:pPrChange w:id="3251" w:author="Tuomainen Mika" w:date="2014-04-03T23:16:00Z">
          <w:pPr>
            <w:autoSpaceDE w:val="0"/>
            <w:autoSpaceDN w:val="0"/>
            <w:adjustRightInd w:val="0"/>
            <w:ind w:firstLine="720"/>
          </w:pPr>
        </w:pPrChange>
      </w:pPr>
      <w:del w:id="3252" w:author="Tuomainen Mika" w:date="2014-04-04T00:09:00Z">
        <w:r w:rsidRPr="00A249B4" w:rsidDel="00A249B4">
          <w:rPr>
            <w:color w:val="FF0000"/>
            <w:highlight w:val="white"/>
            <w:lang w:eastAsia="fi-FI"/>
            <w:rPrChange w:id="3253" w:author="Tuomainen Mika" w:date="2014-04-04T00:09:00Z">
              <w:rPr>
                <w:color w:val="FF0000"/>
                <w:highlight w:val="white"/>
                <w:lang w:val="en-GB" w:eastAsia="fi-FI"/>
              </w:rPr>
            </w:rPrChange>
          </w:rPr>
          <w:delText xml:space="preserve"> </w:delText>
        </w:r>
        <w:r w:rsidRPr="00A249B4" w:rsidDel="00A249B4">
          <w:rPr>
            <w:color w:val="FF0000"/>
            <w:highlight w:val="white"/>
            <w:lang w:eastAsia="fi-FI"/>
            <w:rPrChange w:id="3254" w:author="Tuomainen Mika" w:date="2014-04-04T00:09:00Z">
              <w:rPr>
                <w:color w:val="FF0000"/>
                <w:highlight w:val="white"/>
                <w:lang w:val="en-GB" w:eastAsia="fi-FI"/>
              </w:rPr>
            </w:rPrChange>
          </w:rPr>
          <w:tab/>
          <w:delText>codeSystemName</w:delText>
        </w:r>
        <w:r w:rsidRPr="00A249B4" w:rsidDel="00A249B4">
          <w:rPr>
            <w:color w:val="0000FF"/>
            <w:highlight w:val="white"/>
            <w:lang w:eastAsia="fi-FI"/>
            <w:rPrChange w:id="3255" w:author="Tuomainen Mika" w:date="2014-04-04T00:09:00Z">
              <w:rPr>
                <w:rFonts w:ascii="Arial" w:hAnsi="Arial" w:cs="Arial"/>
                <w:color w:val="0000FF"/>
                <w:highlight w:val="white"/>
                <w:lang w:eastAsia="fi-FI"/>
              </w:rPr>
            </w:rPrChange>
          </w:rPr>
          <w:delText>="</w:delText>
        </w:r>
        <w:r w:rsidRPr="00A249B4" w:rsidDel="00A249B4">
          <w:rPr>
            <w:highlight w:val="white"/>
            <w:lang w:eastAsia="fi-FI"/>
            <w:rPrChange w:id="3256" w:author="Tuomainen Mika" w:date="2014-04-04T00:09:00Z">
              <w:rPr>
                <w:rFonts w:ascii="Arial" w:hAnsi="Arial" w:cs="Arial"/>
                <w:color w:val="000000"/>
                <w:highlight w:val="white"/>
                <w:lang w:eastAsia="fi-FI"/>
              </w:rPr>
            </w:rPrChange>
          </w:rPr>
          <w:delText>Hoitoprosessin vaihe</w:delText>
        </w:r>
        <w:r w:rsidRPr="00A249B4" w:rsidDel="00A249B4">
          <w:rPr>
            <w:color w:val="0000FF"/>
            <w:highlight w:val="white"/>
            <w:lang w:eastAsia="fi-FI"/>
            <w:rPrChange w:id="3257" w:author="Tuomainen Mika" w:date="2014-04-04T00:09:00Z">
              <w:rPr>
                <w:rFonts w:ascii="Arial" w:hAnsi="Arial" w:cs="Arial"/>
                <w:color w:val="0000FF"/>
                <w:highlight w:val="white"/>
                <w:lang w:eastAsia="fi-FI"/>
              </w:rPr>
            </w:rPrChange>
          </w:rPr>
          <w:delText>"</w:delText>
        </w:r>
      </w:del>
    </w:p>
    <w:p w:rsidR="003E639A" w:rsidRPr="00A249B4" w:rsidDel="00A249B4" w:rsidRDefault="003E639A">
      <w:pPr>
        <w:rPr>
          <w:del w:id="3258" w:author="Tuomainen Mika" w:date="2014-04-04T00:09:00Z"/>
          <w:color w:val="000000"/>
          <w:highlight w:val="white"/>
          <w:lang w:eastAsia="fi-FI"/>
          <w:rPrChange w:id="3259" w:author="Tuomainen Mika" w:date="2014-04-04T00:09:00Z">
            <w:rPr>
              <w:del w:id="3260" w:author="Tuomainen Mika" w:date="2014-04-04T00:09:00Z"/>
              <w:rFonts w:ascii="Arial" w:hAnsi="Arial" w:cs="Arial"/>
              <w:color w:val="000000"/>
              <w:highlight w:val="white"/>
              <w:lang w:eastAsia="fi-FI"/>
            </w:rPr>
          </w:rPrChange>
        </w:rPr>
        <w:pPrChange w:id="3261" w:author="Tuomainen Mika" w:date="2014-04-03T23:16:00Z">
          <w:pPr>
            <w:autoSpaceDE w:val="0"/>
            <w:autoSpaceDN w:val="0"/>
            <w:adjustRightInd w:val="0"/>
            <w:ind w:firstLine="720"/>
          </w:pPr>
        </w:pPrChange>
      </w:pPr>
      <w:del w:id="3262" w:author="Tuomainen Mika" w:date="2014-04-04T00:09:00Z">
        <w:r w:rsidRPr="00A249B4" w:rsidDel="00A249B4">
          <w:rPr>
            <w:highlight w:val="white"/>
            <w:lang w:eastAsia="fi-FI"/>
            <w:rPrChange w:id="3263" w:author="Tuomainen Mika" w:date="2014-04-04T00:09:00Z">
              <w:rPr>
                <w:rFonts w:ascii="Arial" w:hAnsi="Arial" w:cs="Arial"/>
                <w:color w:val="FF0000"/>
                <w:highlight w:val="white"/>
                <w:lang w:eastAsia="fi-FI"/>
              </w:rPr>
            </w:rPrChange>
          </w:rPr>
          <w:delText xml:space="preserve"> </w:delText>
        </w:r>
        <w:r w:rsidRPr="00A249B4" w:rsidDel="00A249B4">
          <w:rPr>
            <w:highlight w:val="white"/>
            <w:lang w:eastAsia="fi-FI"/>
            <w:rPrChange w:id="3264" w:author="Tuomainen Mika" w:date="2014-04-04T00:09:00Z">
              <w:rPr>
                <w:rFonts w:ascii="Arial" w:hAnsi="Arial" w:cs="Arial"/>
                <w:color w:val="FF0000"/>
                <w:highlight w:val="white"/>
                <w:lang w:eastAsia="fi-FI"/>
              </w:rPr>
            </w:rPrChange>
          </w:rPr>
          <w:tab/>
          <w:delText>displayName</w:delText>
        </w:r>
        <w:r w:rsidRPr="00A249B4" w:rsidDel="00A249B4">
          <w:rPr>
            <w:color w:val="0000FF"/>
            <w:highlight w:val="white"/>
            <w:lang w:eastAsia="fi-FI"/>
            <w:rPrChange w:id="3265" w:author="Tuomainen Mika" w:date="2014-04-04T00:09:00Z">
              <w:rPr>
                <w:rFonts w:ascii="Arial" w:hAnsi="Arial" w:cs="Arial"/>
                <w:color w:val="0000FF"/>
                <w:highlight w:val="white"/>
                <w:lang w:eastAsia="fi-FI"/>
              </w:rPr>
            </w:rPrChange>
          </w:rPr>
          <w:delText>="</w:delText>
        </w:r>
        <w:r w:rsidRPr="00A249B4" w:rsidDel="00A249B4">
          <w:rPr>
            <w:color w:val="000000"/>
            <w:highlight w:val="white"/>
            <w:lang w:eastAsia="fi-FI"/>
            <w:rPrChange w:id="3266" w:author="Tuomainen Mika" w:date="2014-04-04T00:09:00Z">
              <w:rPr>
                <w:rFonts w:ascii="Arial" w:hAnsi="Arial" w:cs="Arial"/>
                <w:color w:val="000000"/>
                <w:highlight w:val="white"/>
                <w:lang w:eastAsia="fi-FI"/>
              </w:rPr>
            </w:rPrChange>
          </w:rPr>
          <w:delText>Tulotilanne</w:delText>
        </w:r>
        <w:r w:rsidRPr="00A249B4" w:rsidDel="00A249B4">
          <w:rPr>
            <w:color w:val="0000FF"/>
            <w:highlight w:val="white"/>
            <w:lang w:eastAsia="fi-FI"/>
            <w:rPrChange w:id="3267" w:author="Tuomainen Mika" w:date="2014-04-04T00:09:00Z">
              <w:rPr>
                <w:rFonts w:ascii="Arial" w:hAnsi="Arial" w:cs="Arial"/>
                <w:color w:val="0000FF"/>
                <w:highlight w:val="white"/>
                <w:lang w:eastAsia="fi-FI"/>
              </w:rPr>
            </w:rPrChange>
          </w:rPr>
          <w:delText>"/&gt;</w:delText>
        </w:r>
      </w:del>
    </w:p>
    <w:p w:rsidR="003E639A" w:rsidRPr="00A249B4" w:rsidDel="00A249B4" w:rsidRDefault="003E639A">
      <w:pPr>
        <w:rPr>
          <w:del w:id="3268" w:author="Tuomainen Mika" w:date="2014-04-04T00:09:00Z"/>
          <w:highlight w:val="white"/>
          <w:lang w:eastAsia="fi-FI"/>
          <w:rPrChange w:id="3269" w:author="Tuomainen Mika" w:date="2014-04-04T00:09:00Z">
            <w:rPr>
              <w:del w:id="3270" w:author="Tuomainen Mika" w:date="2014-04-04T00:09:00Z"/>
              <w:highlight w:val="white"/>
              <w:lang w:val="en-US" w:eastAsia="fi-FI"/>
            </w:rPr>
          </w:rPrChange>
        </w:rPr>
        <w:pPrChange w:id="3271" w:author="Tuomainen Mika" w:date="2014-04-03T23:16:00Z">
          <w:pPr>
            <w:autoSpaceDE w:val="0"/>
            <w:autoSpaceDN w:val="0"/>
            <w:adjustRightInd w:val="0"/>
          </w:pPr>
        </w:pPrChange>
      </w:pPr>
      <w:del w:id="3272" w:author="Tuomainen Mika" w:date="2014-04-04T00:09:00Z">
        <w:r w:rsidRPr="00A249B4" w:rsidDel="00A249B4">
          <w:rPr>
            <w:highlight w:val="white"/>
            <w:lang w:eastAsia="fi-FI"/>
            <w:rPrChange w:id="3273" w:author="Tuomainen Mika" w:date="2014-04-04T00:09:00Z">
              <w:rPr>
                <w:rFonts w:ascii="Arial" w:hAnsi="Arial" w:cs="Arial"/>
                <w:color w:val="000000"/>
                <w:highlight w:val="white"/>
                <w:lang w:eastAsia="fi-FI"/>
              </w:rPr>
            </w:rPrChange>
          </w:rPr>
          <w:tab/>
        </w:r>
        <w:r w:rsidRPr="00A249B4" w:rsidDel="00A249B4">
          <w:rPr>
            <w:highlight w:val="white"/>
            <w:lang w:eastAsia="fi-FI"/>
            <w:rPrChange w:id="3274" w:author="Tuomainen Mika" w:date="2014-04-04T00:09:00Z">
              <w:rPr>
                <w:rFonts w:ascii="Arial" w:hAnsi="Arial" w:cs="Arial"/>
                <w:color w:val="000000"/>
                <w:highlight w:val="white"/>
                <w:lang w:eastAsia="fi-FI"/>
              </w:rPr>
            </w:rPrChange>
          </w:rPr>
          <w:tab/>
        </w:r>
        <w:r w:rsidRPr="00A249B4" w:rsidDel="00A249B4">
          <w:rPr>
            <w:color w:val="0000FF"/>
            <w:highlight w:val="white"/>
            <w:lang w:eastAsia="fi-FI"/>
            <w:rPrChange w:id="3275" w:author="Tuomainen Mika" w:date="2014-04-04T00:09:00Z">
              <w:rPr>
                <w:color w:val="0000FF"/>
                <w:highlight w:val="white"/>
                <w:lang w:val="en-US" w:eastAsia="fi-FI"/>
              </w:rPr>
            </w:rPrChange>
          </w:rPr>
          <w:delText>&lt;</w:delText>
        </w:r>
        <w:r w:rsidRPr="00A249B4" w:rsidDel="00A249B4">
          <w:rPr>
            <w:color w:val="800000"/>
            <w:highlight w:val="white"/>
            <w:lang w:eastAsia="fi-FI"/>
            <w:rPrChange w:id="3276" w:author="Tuomainen Mika" w:date="2014-04-04T00:09:00Z">
              <w:rPr>
                <w:color w:val="800000"/>
                <w:highlight w:val="white"/>
                <w:lang w:val="en-US" w:eastAsia="fi-FI"/>
              </w:rPr>
            </w:rPrChange>
          </w:rPr>
          <w:delText>title</w:delText>
        </w:r>
        <w:r w:rsidRPr="00A249B4" w:rsidDel="00A249B4">
          <w:rPr>
            <w:color w:val="0000FF"/>
            <w:highlight w:val="white"/>
            <w:lang w:eastAsia="fi-FI"/>
            <w:rPrChange w:id="3277" w:author="Tuomainen Mika" w:date="2014-04-04T00:09:00Z">
              <w:rPr>
                <w:color w:val="0000FF"/>
                <w:highlight w:val="white"/>
                <w:lang w:val="en-US" w:eastAsia="fi-FI"/>
              </w:rPr>
            </w:rPrChange>
          </w:rPr>
          <w:delText>&gt;</w:delText>
        </w:r>
        <w:r w:rsidRPr="00A249B4" w:rsidDel="00A249B4">
          <w:rPr>
            <w:highlight w:val="white"/>
            <w:lang w:eastAsia="fi-FI"/>
            <w:rPrChange w:id="3278" w:author="Tuomainen Mika" w:date="2014-04-04T00:09:00Z">
              <w:rPr>
                <w:highlight w:val="white"/>
                <w:lang w:val="en-US" w:eastAsia="fi-FI"/>
              </w:rPr>
            </w:rPrChange>
          </w:rPr>
          <w:delText>Tulotilanne</w:delText>
        </w:r>
        <w:r w:rsidRPr="00A249B4" w:rsidDel="00A249B4">
          <w:rPr>
            <w:color w:val="0000FF"/>
            <w:highlight w:val="white"/>
            <w:lang w:eastAsia="fi-FI"/>
            <w:rPrChange w:id="3279" w:author="Tuomainen Mika" w:date="2014-04-04T00:09:00Z">
              <w:rPr>
                <w:color w:val="0000FF"/>
                <w:highlight w:val="white"/>
                <w:lang w:val="en-US" w:eastAsia="fi-FI"/>
              </w:rPr>
            </w:rPrChange>
          </w:rPr>
          <w:delText>&lt;/</w:delText>
        </w:r>
        <w:r w:rsidRPr="00A249B4" w:rsidDel="00A249B4">
          <w:rPr>
            <w:color w:val="800000"/>
            <w:highlight w:val="white"/>
            <w:lang w:eastAsia="fi-FI"/>
            <w:rPrChange w:id="3280" w:author="Tuomainen Mika" w:date="2014-04-04T00:09:00Z">
              <w:rPr>
                <w:color w:val="800000"/>
                <w:highlight w:val="white"/>
                <w:lang w:val="en-US" w:eastAsia="fi-FI"/>
              </w:rPr>
            </w:rPrChange>
          </w:rPr>
          <w:delText>title</w:delText>
        </w:r>
        <w:r w:rsidRPr="00A249B4" w:rsidDel="00A249B4">
          <w:rPr>
            <w:color w:val="0000FF"/>
            <w:highlight w:val="white"/>
            <w:lang w:eastAsia="fi-FI"/>
            <w:rPrChange w:id="3281" w:author="Tuomainen Mika" w:date="2014-04-04T00:09:00Z">
              <w:rPr>
                <w:color w:val="0000FF"/>
                <w:highlight w:val="white"/>
                <w:lang w:val="en-US" w:eastAsia="fi-FI"/>
              </w:rPr>
            </w:rPrChange>
          </w:rPr>
          <w:delText>&gt;</w:delText>
        </w:r>
      </w:del>
    </w:p>
    <w:p w:rsidR="003E639A" w:rsidRPr="00A249B4" w:rsidDel="00A249B4" w:rsidRDefault="003E639A">
      <w:pPr>
        <w:rPr>
          <w:del w:id="3282" w:author="Tuomainen Mika" w:date="2014-04-04T00:09:00Z"/>
          <w:color w:val="000000"/>
          <w:highlight w:val="white"/>
          <w:lang w:eastAsia="fi-FI"/>
          <w:rPrChange w:id="3283" w:author="Tuomainen Mika" w:date="2014-04-04T00:09:00Z">
            <w:rPr>
              <w:del w:id="3284" w:author="Tuomainen Mika" w:date="2014-04-04T00:09:00Z"/>
              <w:color w:val="000000"/>
              <w:highlight w:val="white"/>
              <w:lang w:val="en-US" w:eastAsia="fi-FI"/>
            </w:rPr>
          </w:rPrChange>
        </w:rPr>
        <w:pPrChange w:id="3285" w:author="Tuomainen Mika" w:date="2014-04-03T23:16:00Z">
          <w:pPr>
            <w:autoSpaceDE w:val="0"/>
            <w:autoSpaceDN w:val="0"/>
            <w:adjustRightInd w:val="0"/>
          </w:pPr>
        </w:pPrChange>
      </w:pPr>
      <w:del w:id="3286" w:author="Tuomainen Mika" w:date="2014-04-04T00:09:00Z">
        <w:r w:rsidRPr="00A249B4" w:rsidDel="00A249B4">
          <w:rPr>
            <w:color w:val="000000"/>
            <w:highlight w:val="white"/>
            <w:lang w:eastAsia="fi-FI"/>
            <w:rPrChange w:id="3287" w:author="Tuomainen Mika" w:date="2014-04-04T00:09:00Z">
              <w:rPr>
                <w:color w:val="000000"/>
                <w:highlight w:val="white"/>
                <w:lang w:val="en-US" w:eastAsia="fi-FI"/>
              </w:rPr>
            </w:rPrChange>
          </w:rPr>
          <w:tab/>
        </w:r>
        <w:r w:rsidRPr="00A249B4" w:rsidDel="00A249B4">
          <w:rPr>
            <w:color w:val="000000"/>
            <w:highlight w:val="white"/>
            <w:lang w:eastAsia="fi-FI"/>
            <w:rPrChange w:id="3288" w:author="Tuomainen Mika" w:date="2014-04-04T00:09:00Z">
              <w:rPr>
                <w:color w:val="000000"/>
                <w:highlight w:val="white"/>
                <w:lang w:val="en-US" w:eastAsia="fi-FI"/>
              </w:rPr>
            </w:rPrChange>
          </w:rPr>
          <w:tab/>
        </w:r>
        <w:r w:rsidRPr="00A249B4" w:rsidDel="00A249B4">
          <w:rPr>
            <w:color w:val="0000FF"/>
            <w:highlight w:val="white"/>
            <w:lang w:eastAsia="fi-FI"/>
            <w:rPrChange w:id="3289" w:author="Tuomainen Mika" w:date="2014-04-04T00:09:00Z">
              <w:rPr>
                <w:color w:val="0000FF"/>
                <w:highlight w:val="white"/>
                <w:lang w:val="en-US" w:eastAsia="fi-FI"/>
              </w:rPr>
            </w:rPrChange>
          </w:rPr>
          <w:delText>&lt;</w:delText>
        </w:r>
        <w:r w:rsidRPr="00A249B4" w:rsidDel="00A249B4">
          <w:rPr>
            <w:highlight w:val="white"/>
            <w:lang w:eastAsia="fi-FI"/>
            <w:rPrChange w:id="3290" w:author="Tuomainen Mika" w:date="2014-04-04T00:09:00Z">
              <w:rPr>
                <w:highlight w:val="white"/>
                <w:lang w:val="en-US" w:eastAsia="fi-FI"/>
              </w:rPr>
            </w:rPrChange>
          </w:rPr>
          <w:delText>component</w:delText>
        </w:r>
        <w:r w:rsidRPr="00A249B4" w:rsidDel="00A249B4">
          <w:rPr>
            <w:color w:val="0000FF"/>
            <w:highlight w:val="white"/>
            <w:lang w:eastAsia="fi-FI"/>
            <w:rPrChange w:id="3291" w:author="Tuomainen Mika" w:date="2014-04-04T00:09:00Z">
              <w:rPr>
                <w:color w:val="0000FF"/>
                <w:highlight w:val="white"/>
                <w:lang w:val="en-US" w:eastAsia="fi-FI"/>
              </w:rPr>
            </w:rPrChange>
          </w:rPr>
          <w:delText>&gt;</w:delText>
        </w:r>
      </w:del>
    </w:p>
    <w:p w:rsidR="003E639A" w:rsidRPr="00A249B4" w:rsidDel="00A249B4" w:rsidRDefault="003E639A">
      <w:pPr>
        <w:rPr>
          <w:del w:id="3292" w:author="Tuomainen Mika" w:date="2014-04-04T00:09:00Z"/>
          <w:color w:val="000000"/>
          <w:highlight w:val="white"/>
          <w:lang w:eastAsia="fi-FI"/>
          <w:rPrChange w:id="3293" w:author="Tuomainen Mika" w:date="2014-04-04T00:09:00Z">
            <w:rPr>
              <w:del w:id="3294" w:author="Tuomainen Mika" w:date="2014-04-04T00:09:00Z"/>
              <w:color w:val="000000"/>
              <w:highlight w:val="white"/>
              <w:lang w:val="en-US" w:eastAsia="fi-FI"/>
            </w:rPr>
          </w:rPrChange>
        </w:rPr>
        <w:pPrChange w:id="3295" w:author="Tuomainen Mika" w:date="2014-04-03T23:16:00Z">
          <w:pPr>
            <w:autoSpaceDE w:val="0"/>
            <w:autoSpaceDN w:val="0"/>
            <w:adjustRightInd w:val="0"/>
          </w:pPr>
        </w:pPrChange>
      </w:pPr>
      <w:del w:id="3296" w:author="Tuomainen Mika" w:date="2014-04-04T00:09:00Z">
        <w:r w:rsidRPr="00A249B4" w:rsidDel="00A249B4">
          <w:rPr>
            <w:color w:val="000000"/>
            <w:highlight w:val="white"/>
            <w:lang w:eastAsia="fi-FI"/>
            <w:rPrChange w:id="3297" w:author="Tuomainen Mika" w:date="2014-04-04T00:09:00Z">
              <w:rPr>
                <w:color w:val="000000"/>
                <w:highlight w:val="white"/>
                <w:lang w:val="en-US" w:eastAsia="fi-FI"/>
              </w:rPr>
            </w:rPrChange>
          </w:rPr>
          <w:tab/>
        </w:r>
        <w:r w:rsidRPr="00A249B4" w:rsidDel="00A249B4">
          <w:rPr>
            <w:color w:val="000000"/>
            <w:highlight w:val="white"/>
            <w:lang w:eastAsia="fi-FI"/>
            <w:rPrChange w:id="3298" w:author="Tuomainen Mika" w:date="2014-04-04T00:09:00Z">
              <w:rPr>
                <w:color w:val="000000"/>
                <w:highlight w:val="white"/>
                <w:lang w:val="en-US" w:eastAsia="fi-FI"/>
              </w:rPr>
            </w:rPrChange>
          </w:rPr>
          <w:tab/>
        </w:r>
        <w:r w:rsidRPr="00A249B4" w:rsidDel="00A249B4">
          <w:rPr>
            <w:color w:val="0000FF"/>
            <w:highlight w:val="white"/>
            <w:lang w:eastAsia="fi-FI"/>
            <w:rPrChange w:id="3299" w:author="Tuomainen Mika" w:date="2014-04-04T00:09:00Z">
              <w:rPr>
                <w:color w:val="0000FF"/>
                <w:highlight w:val="white"/>
                <w:lang w:val="en-US" w:eastAsia="fi-FI"/>
              </w:rPr>
            </w:rPrChange>
          </w:rPr>
          <w:delText>&lt;</w:delText>
        </w:r>
        <w:r w:rsidRPr="00A249B4" w:rsidDel="00A249B4">
          <w:rPr>
            <w:highlight w:val="white"/>
            <w:lang w:eastAsia="fi-FI"/>
            <w:rPrChange w:id="3300" w:author="Tuomainen Mika" w:date="2014-04-04T00:09:00Z">
              <w:rPr>
                <w:highlight w:val="white"/>
                <w:lang w:val="en-US" w:eastAsia="fi-FI"/>
              </w:rPr>
            </w:rPrChange>
          </w:rPr>
          <w:delText>section</w:delText>
        </w:r>
        <w:r w:rsidRPr="00A249B4" w:rsidDel="00A249B4">
          <w:rPr>
            <w:color w:val="FF0000"/>
            <w:highlight w:val="white"/>
            <w:lang w:eastAsia="fi-FI"/>
            <w:rPrChange w:id="3301" w:author="Tuomainen Mika" w:date="2014-04-04T00:09:00Z">
              <w:rPr>
                <w:color w:val="FF0000"/>
                <w:highlight w:val="white"/>
                <w:lang w:val="en-US" w:eastAsia="fi-FI"/>
              </w:rPr>
            </w:rPrChange>
          </w:rPr>
          <w:delText xml:space="preserve"> </w:delText>
        </w:r>
        <w:r w:rsidRPr="00A249B4" w:rsidDel="00A249B4">
          <w:rPr>
            <w:color w:val="0000FF"/>
            <w:highlight w:val="white"/>
            <w:lang w:eastAsia="fi-FI"/>
            <w:rPrChange w:id="3302" w:author="Tuomainen Mika" w:date="2014-04-04T00:09:00Z">
              <w:rPr>
                <w:color w:val="0000FF"/>
                <w:highlight w:val="white"/>
                <w:lang w:val="en-US" w:eastAsia="fi-FI"/>
              </w:rPr>
            </w:rPrChange>
          </w:rPr>
          <w:delText>&gt;</w:delText>
        </w:r>
      </w:del>
    </w:p>
    <w:p w:rsidR="003E639A" w:rsidRPr="00A249B4" w:rsidDel="00A249B4" w:rsidRDefault="003E639A">
      <w:pPr>
        <w:rPr>
          <w:del w:id="3303" w:author="Tuomainen Mika" w:date="2014-04-04T00:09:00Z"/>
          <w:highlight w:val="white"/>
          <w:lang w:eastAsia="fi-FI"/>
          <w:rPrChange w:id="3304" w:author="Tuomainen Mika" w:date="2014-04-04T00:09:00Z">
            <w:rPr>
              <w:del w:id="3305" w:author="Tuomainen Mika" w:date="2014-04-04T00:09:00Z"/>
              <w:highlight w:val="white"/>
              <w:lang w:val="en-US" w:eastAsia="fi-FI"/>
            </w:rPr>
          </w:rPrChange>
        </w:rPr>
        <w:pPrChange w:id="3306" w:author="Tuomainen Mika" w:date="2014-04-03T23:16:00Z">
          <w:pPr>
            <w:autoSpaceDE w:val="0"/>
            <w:autoSpaceDN w:val="0"/>
            <w:adjustRightInd w:val="0"/>
          </w:pPr>
        </w:pPrChange>
      </w:pPr>
      <w:del w:id="3307" w:author="Tuomainen Mika" w:date="2014-04-04T00:09:00Z">
        <w:r w:rsidRPr="00A249B4" w:rsidDel="00A249B4">
          <w:rPr>
            <w:color w:val="000000"/>
            <w:highlight w:val="white"/>
            <w:lang w:eastAsia="fi-FI"/>
            <w:rPrChange w:id="3308" w:author="Tuomainen Mika" w:date="2014-04-04T00:09:00Z">
              <w:rPr>
                <w:color w:val="000000"/>
                <w:highlight w:val="white"/>
                <w:lang w:val="en-US" w:eastAsia="fi-FI"/>
              </w:rPr>
            </w:rPrChange>
          </w:rPr>
          <w:tab/>
        </w:r>
        <w:r w:rsidRPr="00A249B4" w:rsidDel="00A249B4">
          <w:rPr>
            <w:color w:val="000000"/>
            <w:highlight w:val="white"/>
            <w:lang w:eastAsia="fi-FI"/>
            <w:rPrChange w:id="3309" w:author="Tuomainen Mika" w:date="2014-04-04T00:09:00Z">
              <w:rPr>
                <w:color w:val="000000"/>
                <w:highlight w:val="white"/>
                <w:lang w:val="en-US" w:eastAsia="fi-FI"/>
              </w:rPr>
            </w:rPrChange>
          </w:rPr>
          <w:tab/>
        </w:r>
        <w:r w:rsidRPr="00A249B4" w:rsidDel="00A249B4">
          <w:rPr>
            <w:color w:val="000000"/>
            <w:highlight w:val="white"/>
            <w:lang w:eastAsia="fi-FI"/>
            <w:rPrChange w:id="3310" w:author="Tuomainen Mika" w:date="2014-04-04T00:09:00Z">
              <w:rPr>
                <w:color w:val="000000"/>
                <w:highlight w:val="white"/>
                <w:lang w:val="en-US" w:eastAsia="fi-FI"/>
              </w:rPr>
            </w:rPrChange>
          </w:rPr>
          <w:tab/>
        </w:r>
        <w:r w:rsidRPr="00A249B4" w:rsidDel="00A249B4">
          <w:rPr>
            <w:color w:val="0000FF"/>
            <w:highlight w:val="white"/>
            <w:lang w:eastAsia="fi-FI"/>
            <w:rPrChange w:id="3311" w:author="Tuomainen Mika" w:date="2014-04-04T00:09:00Z">
              <w:rPr>
                <w:color w:val="0000FF"/>
                <w:highlight w:val="white"/>
                <w:lang w:val="en-US" w:eastAsia="fi-FI"/>
              </w:rPr>
            </w:rPrChange>
          </w:rPr>
          <w:delText>&lt;</w:delText>
        </w:r>
        <w:r w:rsidRPr="00A249B4" w:rsidDel="00A249B4">
          <w:rPr>
            <w:color w:val="800000"/>
            <w:highlight w:val="white"/>
            <w:lang w:eastAsia="fi-FI"/>
            <w:rPrChange w:id="3312" w:author="Tuomainen Mika" w:date="2014-04-04T00:09:00Z">
              <w:rPr>
                <w:color w:val="800000"/>
                <w:highlight w:val="white"/>
                <w:lang w:val="en-US" w:eastAsia="fi-FI"/>
              </w:rPr>
            </w:rPrChange>
          </w:rPr>
          <w:delText>code</w:delText>
        </w:r>
        <w:r w:rsidRPr="00A249B4" w:rsidDel="00A249B4">
          <w:rPr>
            <w:highlight w:val="white"/>
            <w:lang w:eastAsia="fi-FI"/>
            <w:rPrChange w:id="3313" w:author="Tuomainen Mika" w:date="2014-04-04T00:09:00Z">
              <w:rPr>
                <w:highlight w:val="white"/>
                <w:lang w:val="en-US" w:eastAsia="fi-FI"/>
              </w:rPr>
            </w:rPrChange>
          </w:rPr>
          <w:delText xml:space="preserve"> code</w:delText>
        </w:r>
        <w:r w:rsidRPr="00A249B4" w:rsidDel="00A249B4">
          <w:rPr>
            <w:color w:val="0000FF"/>
            <w:highlight w:val="white"/>
            <w:lang w:eastAsia="fi-FI"/>
            <w:rPrChange w:id="3314" w:author="Tuomainen Mika" w:date="2014-04-04T00:09:00Z">
              <w:rPr>
                <w:color w:val="0000FF"/>
                <w:highlight w:val="white"/>
                <w:lang w:val="en-US" w:eastAsia="fi-FI"/>
              </w:rPr>
            </w:rPrChange>
          </w:rPr>
          <w:delText>="</w:delText>
        </w:r>
        <w:r w:rsidRPr="00A249B4" w:rsidDel="00A249B4">
          <w:rPr>
            <w:color w:val="000000"/>
            <w:highlight w:val="white"/>
            <w:lang w:eastAsia="fi-FI"/>
            <w:rPrChange w:id="3315" w:author="Tuomainen Mika" w:date="2014-04-04T00:09:00Z">
              <w:rPr>
                <w:color w:val="000000"/>
                <w:highlight w:val="white"/>
                <w:lang w:val="en-US" w:eastAsia="fi-FI"/>
              </w:rPr>
            </w:rPrChange>
          </w:rPr>
          <w:delText>65</w:delText>
        </w:r>
        <w:r w:rsidRPr="00A249B4" w:rsidDel="00A249B4">
          <w:rPr>
            <w:color w:val="0000FF"/>
            <w:highlight w:val="white"/>
            <w:lang w:eastAsia="fi-FI"/>
            <w:rPrChange w:id="3316" w:author="Tuomainen Mika" w:date="2014-04-04T00:09:00Z">
              <w:rPr>
                <w:color w:val="0000FF"/>
                <w:highlight w:val="white"/>
                <w:lang w:val="en-US" w:eastAsia="fi-FI"/>
              </w:rPr>
            </w:rPrChange>
          </w:rPr>
          <w:delText>"</w:delText>
        </w:r>
        <w:r w:rsidRPr="00A249B4" w:rsidDel="00A249B4">
          <w:rPr>
            <w:highlight w:val="white"/>
            <w:lang w:eastAsia="fi-FI"/>
            <w:rPrChange w:id="3317" w:author="Tuomainen Mika" w:date="2014-04-04T00:09:00Z">
              <w:rPr>
                <w:highlight w:val="white"/>
                <w:lang w:val="en-US" w:eastAsia="fi-FI"/>
              </w:rPr>
            </w:rPrChange>
          </w:rPr>
          <w:delText xml:space="preserve"> </w:delText>
        </w:r>
      </w:del>
    </w:p>
    <w:p w:rsidR="003E639A" w:rsidRPr="00A249B4" w:rsidDel="00A249B4" w:rsidRDefault="003E639A">
      <w:pPr>
        <w:rPr>
          <w:del w:id="3318" w:author="Tuomainen Mika" w:date="2014-04-04T00:09:00Z"/>
          <w:color w:val="0000FF"/>
          <w:highlight w:val="white"/>
          <w:lang w:eastAsia="fi-FI"/>
          <w:rPrChange w:id="3319" w:author="Tuomainen Mika" w:date="2014-04-04T00:09:00Z">
            <w:rPr>
              <w:del w:id="3320" w:author="Tuomainen Mika" w:date="2014-04-04T00:09:00Z"/>
              <w:color w:val="0000FF"/>
              <w:highlight w:val="white"/>
              <w:lang w:val="en-US" w:eastAsia="fi-FI"/>
            </w:rPr>
          </w:rPrChange>
        </w:rPr>
        <w:pPrChange w:id="3321" w:author="Tuomainen Mika" w:date="2014-04-03T23:16:00Z">
          <w:pPr>
            <w:autoSpaceDE w:val="0"/>
            <w:autoSpaceDN w:val="0"/>
            <w:adjustRightInd w:val="0"/>
            <w:ind w:left="1440" w:firstLine="720"/>
          </w:pPr>
        </w:pPrChange>
      </w:pPr>
      <w:del w:id="3322" w:author="Tuomainen Mika" w:date="2014-04-04T00:09:00Z">
        <w:r w:rsidRPr="00A249B4" w:rsidDel="00A249B4">
          <w:rPr>
            <w:color w:val="FF0000"/>
            <w:highlight w:val="white"/>
            <w:lang w:eastAsia="fi-FI"/>
            <w:rPrChange w:id="3323" w:author="Tuomainen Mika" w:date="2014-04-04T00:09:00Z">
              <w:rPr>
                <w:color w:val="FF0000"/>
                <w:highlight w:val="white"/>
                <w:lang w:val="en-US" w:eastAsia="fi-FI"/>
              </w:rPr>
            </w:rPrChange>
          </w:rPr>
          <w:delText>codeSystem</w:delText>
        </w:r>
        <w:r w:rsidRPr="00A249B4" w:rsidDel="00A249B4">
          <w:rPr>
            <w:color w:val="0000FF"/>
            <w:highlight w:val="white"/>
            <w:lang w:eastAsia="fi-FI"/>
            <w:rPrChange w:id="3324" w:author="Tuomainen Mika" w:date="2014-04-04T00:09:00Z">
              <w:rPr>
                <w:color w:val="0000FF"/>
                <w:highlight w:val="white"/>
                <w:lang w:val="en-US" w:eastAsia="fi-FI"/>
              </w:rPr>
            </w:rPrChange>
          </w:rPr>
          <w:delText>="</w:delText>
        </w:r>
        <w:r w:rsidRPr="00A249B4" w:rsidDel="00A249B4">
          <w:rPr>
            <w:highlight w:val="white"/>
            <w:lang w:eastAsia="fi-FI"/>
            <w:rPrChange w:id="3325" w:author="Tuomainen Mika" w:date="2014-04-04T00:09:00Z">
              <w:rPr>
                <w:highlight w:val="white"/>
                <w:lang w:val="en-US" w:eastAsia="fi-FI"/>
              </w:rPr>
            </w:rPrChange>
          </w:rPr>
          <w:delText>1.2.246.537.6.14.2006</w:delText>
        </w:r>
        <w:r w:rsidRPr="00A249B4" w:rsidDel="00A249B4">
          <w:rPr>
            <w:color w:val="0000FF"/>
            <w:highlight w:val="white"/>
            <w:lang w:eastAsia="fi-FI"/>
            <w:rPrChange w:id="3326" w:author="Tuomainen Mika" w:date="2014-04-04T00:09:00Z">
              <w:rPr>
                <w:color w:val="0000FF"/>
                <w:highlight w:val="white"/>
                <w:lang w:val="en-US" w:eastAsia="fi-FI"/>
              </w:rPr>
            </w:rPrChange>
          </w:rPr>
          <w:delText>"</w:delText>
        </w:r>
      </w:del>
    </w:p>
    <w:p w:rsidR="003E639A" w:rsidRPr="00A249B4" w:rsidDel="00A249B4" w:rsidRDefault="003E639A">
      <w:pPr>
        <w:rPr>
          <w:del w:id="3327" w:author="Tuomainen Mika" w:date="2014-04-04T00:09:00Z"/>
          <w:highlight w:val="white"/>
          <w:lang w:eastAsia="fi-FI"/>
          <w:rPrChange w:id="3328" w:author="Tuomainen Mika" w:date="2014-04-04T00:09:00Z">
            <w:rPr>
              <w:del w:id="3329" w:author="Tuomainen Mika" w:date="2014-04-04T00:09:00Z"/>
              <w:highlight w:val="white"/>
              <w:lang w:val="en-US" w:eastAsia="fi-FI"/>
            </w:rPr>
          </w:rPrChange>
        </w:rPr>
        <w:pPrChange w:id="3330" w:author="Tuomainen Mika" w:date="2014-04-03T23:16:00Z">
          <w:pPr>
            <w:autoSpaceDE w:val="0"/>
            <w:autoSpaceDN w:val="0"/>
            <w:adjustRightInd w:val="0"/>
            <w:ind w:left="1440" w:firstLine="720"/>
          </w:pPr>
        </w:pPrChange>
      </w:pPr>
      <w:del w:id="3331" w:author="Tuomainen Mika" w:date="2014-04-04T00:09:00Z">
        <w:r w:rsidRPr="00A249B4" w:rsidDel="00A249B4">
          <w:rPr>
            <w:highlight w:val="white"/>
            <w:lang w:eastAsia="fi-FI"/>
            <w:rPrChange w:id="3332" w:author="Tuomainen Mika" w:date="2014-04-04T00:09:00Z">
              <w:rPr>
                <w:highlight w:val="white"/>
                <w:lang w:val="en-US" w:eastAsia="fi-FI"/>
              </w:rPr>
            </w:rPrChange>
          </w:rPr>
          <w:delText xml:space="preserve"> codeSystemName</w:delText>
        </w:r>
        <w:r w:rsidRPr="00A249B4" w:rsidDel="00A249B4">
          <w:rPr>
            <w:color w:val="0000FF"/>
            <w:highlight w:val="white"/>
            <w:lang w:eastAsia="fi-FI"/>
            <w:rPrChange w:id="3333" w:author="Tuomainen Mika" w:date="2014-04-04T00:09:00Z">
              <w:rPr>
                <w:color w:val="0000FF"/>
                <w:highlight w:val="white"/>
                <w:lang w:val="en-US" w:eastAsia="fi-FI"/>
              </w:rPr>
            </w:rPrChange>
          </w:rPr>
          <w:delText>="</w:delText>
        </w:r>
        <w:r w:rsidRPr="00A249B4" w:rsidDel="00A249B4">
          <w:rPr>
            <w:color w:val="000000"/>
            <w:highlight w:val="white"/>
            <w:lang w:eastAsia="fi-FI"/>
            <w:rPrChange w:id="3334" w:author="Tuomainen Mika" w:date="2014-04-04T00:09:00Z">
              <w:rPr>
                <w:color w:val="000000"/>
                <w:highlight w:val="white"/>
                <w:lang w:val="en-US" w:eastAsia="fi-FI"/>
              </w:rPr>
            </w:rPrChange>
          </w:rPr>
          <w:delText>Otsikot</w:delText>
        </w:r>
        <w:r w:rsidRPr="00A249B4" w:rsidDel="00A249B4">
          <w:rPr>
            <w:color w:val="0000FF"/>
            <w:highlight w:val="white"/>
            <w:lang w:eastAsia="fi-FI"/>
            <w:rPrChange w:id="3335" w:author="Tuomainen Mika" w:date="2014-04-04T00:09:00Z">
              <w:rPr>
                <w:color w:val="0000FF"/>
                <w:highlight w:val="white"/>
                <w:lang w:val="en-US" w:eastAsia="fi-FI"/>
              </w:rPr>
            </w:rPrChange>
          </w:rPr>
          <w:delText>"</w:delText>
        </w:r>
        <w:r w:rsidRPr="00A249B4" w:rsidDel="00A249B4">
          <w:rPr>
            <w:highlight w:val="white"/>
            <w:lang w:eastAsia="fi-FI"/>
            <w:rPrChange w:id="3336" w:author="Tuomainen Mika" w:date="2014-04-04T00:09:00Z">
              <w:rPr>
                <w:highlight w:val="white"/>
                <w:lang w:val="en-US" w:eastAsia="fi-FI"/>
              </w:rPr>
            </w:rPrChange>
          </w:rPr>
          <w:delText xml:space="preserve"> </w:delText>
        </w:r>
      </w:del>
    </w:p>
    <w:p w:rsidR="003E639A" w:rsidRPr="00A249B4" w:rsidDel="00A249B4" w:rsidRDefault="003E639A">
      <w:pPr>
        <w:rPr>
          <w:del w:id="3337" w:author="Tuomainen Mika" w:date="2014-04-04T00:09:00Z"/>
          <w:color w:val="000000"/>
          <w:highlight w:val="white"/>
          <w:lang w:eastAsia="fi-FI"/>
          <w:rPrChange w:id="3338" w:author="Tuomainen Mika" w:date="2014-04-04T00:09:00Z">
            <w:rPr>
              <w:del w:id="3339" w:author="Tuomainen Mika" w:date="2014-04-04T00:09:00Z"/>
              <w:color w:val="000000"/>
              <w:highlight w:val="white"/>
              <w:lang w:val="en-US" w:eastAsia="fi-FI"/>
            </w:rPr>
          </w:rPrChange>
        </w:rPr>
        <w:pPrChange w:id="3340" w:author="Tuomainen Mika" w:date="2014-04-03T23:16:00Z">
          <w:pPr>
            <w:autoSpaceDE w:val="0"/>
            <w:autoSpaceDN w:val="0"/>
            <w:adjustRightInd w:val="0"/>
            <w:ind w:left="1440" w:firstLine="720"/>
          </w:pPr>
        </w:pPrChange>
      </w:pPr>
      <w:del w:id="3341" w:author="Tuomainen Mika" w:date="2014-04-04T00:09:00Z">
        <w:r w:rsidRPr="00A249B4" w:rsidDel="00A249B4">
          <w:rPr>
            <w:highlight w:val="white"/>
            <w:lang w:eastAsia="fi-FI"/>
            <w:rPrChange w:id="3342" w:author="Tuomainen Mika" w:date="2014-04-04T00:09:00Z">
              <w:rPr>
                <w:highlight w:val="white"/>
                <w:lang w:val="en-US" w:eastAsia="fi-FI"/>
              </w:rPr>
            </w:rPrChange>
          </w:rPr>
          <w:delText>displayName</w:delText>
        </w:r>
        <w:r w:rsidRPr="00A249B4" w:rsidDel="00A249B4">
          <w:rPr>
            <w:color w:val="0000FF"/>
            <w:highlight w:val="white"/>
            <w:lang w:eastAsia="fi-FI"/>
            <w:rPrChange w:id="3343" w:author="Tuomainen Mika" w:date="2014-04-04T00:09:00Z">
              <w:rPr>
                <w:color w:val="0000FF"/>
                <w:highlight w:val="white"/>
                <w:lang w:val="en-US" w:eastAsia="fi-FI"/>
              </w:rPr>
            </w:rPrChange>
          </w:rPr>
          <w:delText>="</w:delText>
        </w:r>
        <w:r w:rsidRPr="00A249B4" w:rsidDel="00A249B4">
          <w:rPr>
            <w:color w:val="000000"/>
            <w:highlight w:val="white"/>
            <w:lang w:eastAsia="fi-FI"/>
            <w:rPrChange w:id="3344" w:author="Tuomainen Mika" w:date="2014-04-04T00:09:00Z">
              <w:rPr>
                <w:color w:val="000000"/>
                <w:highlight w:val="white"/>
                <w:lang w:val="en-US" w:eastAsia="fi-FI"/>
              </w:rPr>
            </w:rPrChange>
          </w:rPr>
          <w:delText>Hoidon syy</w:delText>
        </w:r>
        <w:r w:rsidRPr="00A249B4" w:rsidDel="00A249B4">
          <w:rPr>
            <w:color w:val="0000FF"/>
            <w:highlight w:val="white"/>
            <w:lang w:eastAsia="fi-FI"/>
            <w:rPrChange w:id="3345" w:author="Tuomainen Mika" w:date="2014-04-04T00:09:00Z">
              <w:rPr>
                <w:color w:val="0000FF"/>
                <w:highlight w:val="white"/>
                <w:lang w:val="en-US" w:eastAsia="fi-FI"/>
              </w:rPr>
            </w:rPrChange>
          </w:rPr>
          <w:delText>"/&gt;</w:delText>
        </w:r>
      </w:del>
    </w:p>
    <w:p w:rsidR="003E639A" w:rsidRPr="00A249B4" w:rsidDel="00A249B4" w:rsidRDefault="003E639A">
      <w:pPr>
        <w:rPr>
          <w:del w:id="3346" w:author="Tuomainen Mika" w:date="2014-04-04T00:09:00Z"/>
          <w:highlight w:val="white"/>
          <w:lang w:eastAsia="fi-FI"/>
          <w:rPrChange w:id="3347" w:author="Tuomainen Mika" w:date="2014-04-04T00:09:00Z">
            <w:rPr>
              <w:del w:id="3348" w:author="Tuomainen Mika" w:date="2014-04-04T00:09:00Z"/>
              <w:highlight w:val="white"/>
              <w:lang w:val="en-US" w:eastAsia="fi-FI"/>
            </w:rPr>
          </w:rPrChange>
        </w:rPr>
        <w:pPrChange w:id="3349" w:author="Tuomainen Mika" w:date="2014-04-03T23:16:00Z">
          <w:pPr>
            <w:autoSpaceDE w:val="0"/>
            <w:autoSpaceDN w:val="0"/>
            <w:adjustRightInd w:val="0"/>
          </w:pPr>
        </w:pPrChange>
      </w:pPr>
      <w:del w:id="3350" w:author="Tuomainen Mika" w:date="2014-04-04T00:09:00Z">
        <w:r w:rsidRPr="00A249B4" w:rsidDel="00A249B4">
          <w:rPr>
            <w:highlight w:val="white"/>
            <w:lang w:eastAsia="fi-FI"/>
            <w:rPrChange w:id="3351" w:author="Tuomainen Mika" w:date="2014-04-04T00:09:00Z">
              <w:rPr>
                <w:highlight w:val="white"/>
                <w:lang w:val="en-US" w:eastAsia="fi-FI"/>
              </w:rPr>
            </w:rPrChange>
          </w:rPr>
          <w:tab/>
        </w:r>
        <w:r w:rsidRPr="00A249B4" w:rsidDel="00A249B4">
          <w:rPr>
            <w:highlight w:val="white"/>
            <w:lang w:eastAsia="fi-FI"/>
            <w:rPrChange w:id="3352" w:author="Tuomainen Mika" w:date="2014-04-04T00:09:00Z">
              <w:rPr>
                <w:highlight w:val="white"/>
                <w:lang w:val="en-US" w:eastAsia="fi-FI"/>
              </w:rPr>
            </w:rPrChange>
          </w:rPr>
          <w:tab/>
        </w:r>
        <w:r w:rsidRPr="00A249B4" w:rsidDel="00A249B4">
          <w:rPr>
            <w:highlight w:val="white"/>
            <w:lang w:eastAsia="fi-FI"/>
            <w:rPrChange w:id="3353" w:author="Tuomainen Mika" w:date="2014-04-04T00:09:00Z">
              <w:rPr>
                <w:highlight w:val="white"/>
                <w:lang w:val="en-US" w:eastAsia="fi-FI"/>
              </w:rPr>
            </w:rPrChange>
          </w:rPr>
          <w:tab/>
        </w:r>
        <w:r w:rsidRPr="00A249B4" w:rsidDel="00A249B4">
          <w:rPr>
            <w:color w:val="0000FF"/>
            <w:highlight w:val="white"/>
            <w:lang w:eastAsia="fi-FI"/>
            <w:rPrChange w:id="3354" w:author="Tuomainen Mika" w:date="2014-04-04T00:09:00Z">
              <w:rPr>
                <w:color w:val="0000FF"/>
                <w:highlight w:val="white"/>
                <w:lang w:val="en-US" w:eastAsia="fi-FI"/>
              </w:rPr>
            </w:rPrChange>
          </w:rPr>
          <w:delText>&lt;</w:delText>
        </w:r>
        <w:r w:rsidRPr="00A249B4" w:rsidDel="00A249B4">
          <w:rPr>
            <w:color w:val="800000"/>
            <w:highlight w:val="white"/>
            <w:lang w:eastAsia="fi-FI"/>
            <w:rPrChange w:id="3355" w:author="Tuomainen Mika" w:date="2014-04-04T00:09:00Z">
              <w:rPr>
                <w:color w:val="800000"/>
                <w:highlight w:val="white"/>
                <w:lang w:val="en-US" w:eastAsia="fi-FI"/>
              </w:rPr>
            </w:rPrChange>
          </w:rPr>
          <w:delText>title</w:delText>
        </w:r>
        <w:r w:rsidRPr="00A249B4" w:rsidDel="00A249B4">
          <w:rPr>
            <w:color w:val="0000FF"/>
            <w:highlight w:val="white"/>
            <w:lang w:eastAsia="fi-FI"/>
            <w:rPrChange w:id="3356" w:author="Tuomainen Mika" w:date="2014-04-04T00:09:00Z">
              <w:rPr>
                <w:color w:val="0000FF"/>
                <w:highlight w:val="white"/>
                <w:lang w:val="en-US" w:eastAsia="fi-FI"/>
              </w:rPr>
            </w:rPrChange>
          </w:rPr>
          <w:delText>&gt;</w:delText>
        </w:r>
        <w:r w:rsidRPr="00A249B4" w:rsidDel="00A249B4">
          <w:rPr>
            <w:highlight w:val="white"/>
            <w:lang w:eastAsia="fi-FI"/>
            <w:rPrChange w:id="3357" w:author="Tuomainen Mika" w:date="2014-04-04T00:09:00Z">
              <w:rPr>
                <w:highlight w:val="white"/>
                <w:lang w:val="en-US" w:eastAsia="fi-FI"/>
              </w:rPr>
            </w:rPrChange>
          </w:rPr>
          <w:delText>Hoidon syy</w:delText>
        </w:r>
        <w:r w:rsidRPr="00A249B4" w:rsidDel="00A249B4">
          <w:rPr>
            <w:color w:val="0000FF"/>
            <w:highlight w:val="white"/>
            <w:lang w:eastAsia="fi-FI"/>
            <w:rPrChange w:id="3358" w:author="Tuomainen Mika" w:date="2014-04-04T00:09:00Z">
              <w:rPr>
                <w:color w:val="0000FF"/>
                <w:highlight w:val="white"/>
                <w:lang w:val="en-US" w:eastAsia="fi-FI"/>
              </w:rPr>
            </w:rPrChange>
          </w:rPr>
          <w:delText>&lt;/</w:delText>
        </w:r>
        <w:r w:rsidRPr="00A249B4" w:rsidDel="00A249B4">
          <w:rPr>
            <w:color w:val="800000"/>
            <w:highlight w:val="white"/>
            <w:lang w:eastAsia="fi-FI"/>
            <w:rPrChange w:id="3359" w:author="Tuomainen Mika" w:date="2014-04-04T00:09:00Z">
              <w:rPr>
                <w:color w:val="800000"/>
                <w:highlight w:val="white"/>
                <w:lang w:val="en-US" w:eastAsia="fi-FI"/>
              </w:rPr>
            </w:rPrChange>
          </w:rPr>
          <w:delText>title</w:delText>
        </w:r>
        <w:r w:rsidRPr="00A249B4" w:rsidDel="00A249B4">
          <w:rPr>
            <w:color w:val="0000FF"/>
            <w:highlight w:val="white"/>
            <w:lang w:eastAsia="fi-FI"/>
            <w:rPrChange w:id="3360" w:author="Tuomainen Mika" w:date="2014-04-04T00:09:00Z">
              <w:rPr>
                <w:color w:val="0000FF"/>
                <w:highlight w:val="white"/>
                <w:lang w:val="en-US" w:eastAsia="fi-FI"/>
              </w:rPr>
            </w:rPrChange>
          </w:rPr>
          <w:delText>&gt;</w:delText>
        </w:r>
      </w:del>
    </w:p>
    <w:p w:rsidR="003E639A" w:rsidRPr="00A249B4" w:rsidDel="00A249B4" w:rsidRDefault="003E639A">
      <w:pPr>
        <w:rPr>
          <w:del w:id="3361" w:author="Tuomainen Mika" w:date="2014-04-04T00:09:00Z"/>
          <w:highlight w:val="white"/>
          <w:lang w:eastAsia="fi-FI"/>
          <w:rPrChange w:id="3362" w:author="Tuomainen Mika" w:date="2014-04-04T00:09:00Z">
            <w:rPr>
              <w:del w:id="3363" w:author="Tuomainen Mika" w:date="2014-04-04T00:09:00Z"/>
              <w:highlight w:val="white"/>
              <w:lang w:val="en-GB" w:eastAsia="fi-FI"/>
            </w:rPr>
          </w:rPrChange>
        </w:rPr>
        <w:pPrChange w:id="3364" w:author="Tuomainen Mika" w:date="2014-04-03T23:16:00Z">
          <w:pPr>
            <w:autoSpaceDE w:val="0"/>
            <w:autoSpaceDN w:val="0"/>
            <w:adjustRightInd w:val="0"/>
          </w:pPr>
        </w:pPrChange>
      </w:pPr>
      <w:del w:id="3365" w:author="Tuomainen Mika" w:date="2014-04-04T00:09:00Z">
        <w:r w:rsidRPr="00A249B4" w:rsidDel="00A249B4">
          <w:rPr>
            <w:highlight w:val="white"/>
            <w:lang w:eastAsia="fi-FI"/>
            <w:rPrChange w:id="3366" w:author="Tuomainen Mika" w:date="2014-04-04T00:09:00Z">
              <w:rPr>
                <w:highlight w:val="white"/>
                <w:lang w:val="en-US" w:eastAsia="fi-FI"/>
              </w:rPr>
            </w:rPrChange>
          </w:rPr>
          <w:tab/>
        </w:r>
        <w:r w:rsidRPr="00A249B4" w:rsidDel="00A249B4">
          <w:rPr>
            <w:highlight w:val="white"/>
            <w:lang w:eastAsia="fi-FI"/>
            <w:rPrChange w:id="3367" w:author="Tuomainen Mika" w:date="2014-04-04T00:09:00Z">
              <w:rPr>
                <w:highlight w:val="white"/>
                <w:lang w:val="en-US" w:eastAsia="fi-FI"/>
              </w:rPr>
            </w:rPrChange>
          </w:rPr>
          <w:tab/>
        </w:r>
        <w:r w:rsidRPr="00A249B4" w:rsidDel="00A249B4">
          <w:rPr>
            <w:highlight w:val="white"/>
            <w:lang w:eastAsia="fi-FI"/>
            <w:rPrChange w:id="3368" w:author="Tuomainen Mika" w:date="2014-04-04T00:09:00Z">
              <w:rPr>
                <w:highlight w:val="white"/>
                <w:lang w:val="en-US" w:eastAsia="fi-FI"/>
              </w:rPr>
            </w:rPrChange>
          </w:rPr>
          <w:tab/>
        </w:r>
        <w:r w:rsidRPr="00A249B4" w:rsidDel="00A249B4">
          <w:rPr>
            <w:color w:val="0000FF"/>
            <w:highlight w:val="white"/>
            <w:lang w:eastAsia="fi-FI"/>
            <w:rPrChange w:id="3369" w:author="Tuomainen Mika" w:date="2014-04-04T00:09:00Z">
              <w:rPr>
                <w:color w:val="0000FF"/>
                <w:highlight w:val="white"/>
                <w:lang w:val="en-GB" w:eastAsia="fi-FI"/>
              </w:rPr>
            </w:rPrChange>
          </w:rPr>
          <w:delText>&lt;</w:delText>
        </w:r>
        <w:r w:rsidRPr="00A249B4" w:rsidDel="00A249B4">
          <w:rPr>
            <w:color w:val="800000"/>
            <w:highlight w:val="white"/>
            <w:lang w:eastAsia="fi-FI"/>
            <w:rPrChange w:id="3370" w:author="Tuomainen Mika" w:date="2014-04-04T00:09:00Z">
              <w:rPr>
                <w:color w:val="800000"/>
                <w:highlight w:val="white"/>
                <w:lang w:val="en-GB" w:eastAsia="fi-FI"/>
              </w:rPr>
            </w:rPrChange>
          </w:rPr>
          <w:delText>text</w:delText>
        </w:r>
        <w:r w:rsidRPr="00A249B4" w:rsidDel="00A249B4">
          <w:rPr>
            <w:color w:val="FF0000"/>
            <w:highlight w:val="white"/>
            <w:lang w:eastAsia="fi-FI"/>
            <w:rPrChange w:id="3371" w:author="Tuomainen Mika" w:date="2014-04-04T00:09:00Z">
              <w:rPr>
                <w:color w:val="FF0000"/>
                <w:highlight w:val="white"/>
                <w:lang w:val="en-GB" w:eastAsia="fi-FI"/>
              </w:rPr>
            </w:rPrChange>
          </w:rPr>
          <w:delText xml:space="preserve"> ID</w:delText>
        </w:r>
        <w:r w:rsidRPr="00A249B4" w:rsidDel="00A249B4">
          <w:rPr>
            <w:color w:val="0000FF"/>
            <w:highlight w:val="white"/>
            <w:lang w:eastAsia="fi-FI"/>
            <w:rPrChange w:id="3372" w:author="Tuomainen Mika" w:date="2014-04-04T00:09:00Z">
              <w:rPr>
                <w:color w:val="0000FF"/>
                <w:highlight w:val="white"/>
                <w:lang w:val="en-GB" w:eastAsia="fi-FI"/>
              </w:rPr>
            </w:rPrChange>
          </w:rPr>
          <w:delText>="</w:delText>
        </w:r>
        <w:r w:rsidRPr="00A249B4" w:rsidDel="00A249B4">
          <w:rPr>
            <w:highlight w:val="white"/>
            <w:lang w:eastAsia="fi-FI"/>
            <w:rPrChange w:id="3373" w:author="Tuomainen Mika" w:date="2014-04-04T00:09:00Z">
              <w:rPr>
                <w:highlight w:val="white"/>
                <w:lang w:val="en-GB" w:eastAsia="fi-FI"/>
              </w:rPr>
            </w:rPrChange>
          </w:rPr>
          <w:delText>OID1.2.246.10.1234567.14.2009.123.1111.1.18</w:delText>
        </w:r>
        <w:r w:rsidRPr="00A249B4" w:rsidDel="00A249B4">
          <w:rPr>
            <w:color w:val="0000FF"/>
            <w:highlight w:val="white"/>
            <w:lang w:eastAsia="fi-FI"/>
            <w:rPrChange w:id="3374" w:author="Tuomainen Mika" w:date="2014-04-04T00:09:00Z">
              <w:rPr>
                <w:color w:val="0000FF"/>
                <w:highlight w:val="white"/>
                <w:lang w:val="en-GB" w:eastAsia="fi-FI"/>
              </w:rPr>
            </w:rPrChange>
          </w:rPr>
          <w:delText>"&gt;</w:delText>
        </w:r>
      </w:del>
    </w:p>
    <w:p w:rsidR="003E639A" w:rsidDel="00A249B4" w:rsidRDefault="003E639A">
      <w:pPr>
        <w:rPr>
          <w:del w:id="3375" w:author="Tuomainen Mika" w:date="2014-04-04T00:09:00Z"/>
          <w:highlight w:val="white"/>
          <w:lang w:eastAsia="fi-FI"/>
        </w:rPr>
        <w:pPrChange w:id="3376" w:author="Tuomainen Mika" w:date="2014-04-03T23:16:00Z">
          <w:pPr>
            <w:autoSpaceDE w:val="0"/>
            <w:autoSpaceDN w:val="0"/>
            <w:adjustRightInd w:val="0"/>
          </w:pPr>
        </w:pPrChange>
      </w:pPr>
      <w:del w:id="3377" w:author="Tuomainen Mika" w:date="2014-04-04T00:09:00Z">
        <w:r w:rsidRPr="00A249B4" w:rsidDel="00A249B4">
          <w:rPr>
            <w:highlight w:val="white"/>
            <w:lang w:eastAsia="fi-FI"/>
            <w:rPrChange w:id="3378" w:author="Tuomainen Mika" w:date="2014-04-04T00:09:00Z">
              <w:rPr>
                <w:highlight w:val="white"/>
                <w:lang w:val="en-GB" w:eastAsia="fi-FI"/>
              </w:rPr>
            </w:rPrChange>
          </w:rPr>
          <w:tab/>
        </w:r>
        <w:r w:rsidRPr="00A249B4" w:rsidDel="00A249B4">
          <w:rPr>
            <w:highlight w:val="white"/>
            <w:lang w:eastAsia="fi-FI"/>
            <w:rPrChange w:id="3379" w:author="Tuomainen Mika" w:date="2014-04-04T00:09:00Z">
              <w:rPr>
                <w:highlight w:val="white"/>
                <w:lang w:val="en-GB" w:eastAsia="fi-FI"/>
              </w:rPr>
            </w:rPrChange>
          </w:rPr>
          <w:tab/>
        </w:r>
        <w:r w:rsidRPr="00A249B4" w:rsidDel="00A249B4">
          <w:rPr>
            <w:highlight w:val="white"/>
            <w:lang w:eastAsia="fi-FI"/>
            <w:rPrChange w:id="3380" w:author="Tuomainen Mika" w:date="2014-04-04T00:09:00Z">
              <w:rPr>
                <w:highlight w:val="white"/>
                <w:lang w:val="en-GB" w:eastAsia="fi-FI"/>
              </w:rPr>
            </w:rPrChange>
          </w:rPr>
          <w:tab/>
        </w:r>
        <w:r w:rsidRPr="00A249B4" w:rsidDel="00A249B4">
          <w:rPr>
            <w:highlight w:val="white"/>
            <w:lang w:eastAsia="fi-FI"/>
            <w:rPrChange w:id="3381" w:author="Tuomainen Mika" w:date="2014-04-04T00:09:00Z">
              <w:rPr>
                <w:highlight w:val="white"/>
                <w:lang w:val="en-GB" w:eastAsia="fi-FI"/>
              </w:rPr>
            </w:rPrChange>
          </w:rPr>
          <w:tab/>
        </w:r>
        <w:r w:rsidDel="00A249B4">
          <w:rPr>
            <w:color w:val="0000FF"/>
            <w:highlight w:val="white"/>
            <w:lang w:eastAsia="fi-FI"/>
          </w:rPr>
          <w:delText>&lt;</w:delText>
        </w:r>
        <w:r w:rsidDel="00A249B4">
          <w:rPr>
            <w:color w:val="800000"/>
            <w:highlight w:val="white"/>
            <w:lang w:eastAsia="fi-FI"/>
          </w:rPr>
          <w:delText>paragraph</w:delText>
        </w:r>
        <w:r w:rsidDel="00A249B4">
          <w:rPr>
            <w:color w:val="0000FF"/>
            <w:highlight w:val="white"/>
            <w:lang w:eastAsia="fi-FI"/>
          </w:rPr>
          <w:delText>&gt;</w:delText>
        </w:r>
        <w:r w:rsidDel="00A249B4">
          <w:rPr>
            <w:highlight w:val="white"/>
            <w:lang w:eastAsia="fi-FI"/>
          </w:rPr>
          <w:delText>Kipua oikeassa polvessa.</w:delText>
        </w:r>
        <w:r w:rsidDel="00A249B4">
          <w:rPr>
            <w:color w:val="0000FF"/>
            <w:highlight w:val="white"/>
            <w:lang w:eastAsia="fi-FI"/>
          </w:rPr>
          <w:delText>&lt;/</w:delText>
        </w:r>
        <w:r w:rsidDel="00A249B4">
          <w:rPr>
            <w:color w:val="800000"/>
            <w:highlight w:val="white"/>
            <w:lang w:eastAsia="fi-FI"/>
          </w:rPr>
          <w:delText>paragraph</w:delText>
        </w:r>
        <w:r w:rsidDel="00A249B4">
          <w:rPr>
            <w:color w:val="0000FF"/>
            <w:highlight w:val="white"/>
            <w:lang w:eastAsia="fi-FI"/>
          </w:rPr>
          <w:delText>&gt;</w:delText>
        </w:r>
      </w:del>
    </w:p>
    <w:p w:rsidR="003E639A" w:rsidDel="00A249B4" w:rsidRDefault="003E639A">
      <w:pPr>
        <w:rPr>
          <w:del w:id="3382" w:author="Tuomainen Mika" w:date="2014-04-04T00:09:00Z"/>
          <w:highlight w:val="white"/>
          <w:lang w:eastAsia="fi-FI"/>
        </w:rPr>
        <w:pPrChange w:id="3383" w:author="Tuomainen Mika" w:date="2014-04-03T23:16:00Z">
          <w:pPr>
            <w:autoSpaceDE w:val="0"/>
            <w:autoSpaceDN w:val="0"/>
            <w:adjustRightInd w:val="0"/>
          </w:pPr>
        </w:pPrChange>
      </w:pPr>
      <w:del w:id="3384" w:author="Tuomainen Mika" w:date="2014-04-04T00:09:00Z">
        <w:r w:rsidDel="00A249B4">
          <w:rPr>
            <w:highlight w:val="white"/>
            <w:lang w:eastAsia="fi-FI"/>
          </w:rPr>
          <w:tab/>
        </w:r>
        <w:r w:rsidDel="00A249B4">
          <w:rPr>
            <w:highlight w:val="white"/>
            <w:lang w:eastAsia="fi-FI"/>
          </w:rPr>
          <w:tab/>
        </w:r>
        <w:r w:rsidDel="00A249B4">
          <w:rPr>
            <w:highlight w:val="white"/>
            <w:lang w:eastAsia="fi-FI"/>
          </w:rPr>
          <w:tab/>
        </w:r>
        <w:r w:rsidDel="00A249B4">
          <w:rPr>
            <w:color w:val="0000FF"/>
            <w:highlight w:val="white"/>
            <w:lang w:eastAsia="fi-FI"/>
          </w:rPr>
          <w:delText>&lt;/</w:delText>
        </w:r>
        <w:r w:rsidDel="00A249B4">
          <w:rPr>
            <w:color w:val="800000"/>
            <w:highlight w:val="white"/>
            <w:lang w:eastAsia="fi-FI"/>
          </w:rPr>
          <w:delText>text</w:delText>
        </w:r>
        <w:r w:rsidDel="00A249B4">
          <w:rPr>
            <w:color w:val="0000FF"/>
            <w:highlight w:val="white"/>
            <w:lang w:eastAsia="fi-FI"/>
          </w:rPr>
          <w:delText>&gt;</w:delText>
        </w:r>
      </w:del>
    </w:p>
    <w:p w:rsidR="003E639A" w:rsidDel="00A249B4" w:rsidRDefault="003E639A">
      <w:pPr>
        <w:rPr>
          <w:del w:id="3385" w:author="Tuomainen Mika" w:date="2014-04-04T00:09:00Z"/>
          <w:color w:val="000000"/>
          <w:highlight w:val="white"/>
          <w:lang w:eastAsia="fi-FI"/>
        </w:rPr>
        <w:pPrChange w:id="3386" w:author="Tuomainen Mika" w:date="2014-04-03T23:16:00Z">
          <w:pPr>
            <w:autoSpaceDE w:val="0"/>
            <w:autoSpaceDN w:val="0"/>
            <w:adjustRightInd w:val="0"/>
          </w:pPr>
        </w:pPrChange>
      </w:pPr>
      <w:del w:id="3387" w:author="Tuomainen Mika" w:date="2014-04-04T00:09:00Z">
        <w:r w:rsidDel="00A249B4">
          <w:rPr>
            <w:color w:val="000000"/>
            <w:highlight w:val="white"/>
            <w:lang w:eastAsia="fi-FI"/>
          </w:rPr>
          <w:tab/>
        </w:r>
        <w:r w:rsidDel="00A249B4">
          <w:rPr>
            <w:color w:val="000000"/>
            <w:highlight w:val="white"/>
            <w:lang w:eastAsia="fi-FI"/>
          </w:rPr>
          <w:tab/>
        </w:r>
        <w:r w:rsidDel="00A249B4">
          <w:rPr>
            <w:color w:val="0000FF"/>
            <w:highlight w:val="white"/>
            <w:lang w:eastAsia="fi-FI"/>
          </w:rPr>
          <w:delText>&lt;/</w:delText>
        </w:r>
        <w:r w:rsidDel="00A249B4">
          <w:rPr>
            <w:highlight w:val="white"/>
            <w:lang w:eastAsia="fi-FI"/>
          </w:rPr>
          <w:delText>section</w:delText>
        </w:r>
        <w:r w:rsidDel="00A249B4">
          <w:rPr>
            <w:color w:val="0000FF"/>
            <w:highlight w:val="white"/>
            <w:lang w:eastAsia="fi-FI"/>
          </w:rPr>
          <w:delText>&gt;</w:delText>
        </w:r>
      </w:del>
    </w:p>
    <w:p w:rsidR="003E639A" w:rsidDel="00A249B4" w:rsidRDefault="003E639A" w:rsidP="00CC1036">
      <w:pPr>
        <w:rPr>
          <w:del w:id="3388" w:author="Tuomainen Mika" w:date="2014-04-04T00:09:00Z"/>
        </w:rPr>
      </w:pPr>
      <w:del w:id="3389" w:author="Tuomainen Mika" w:date="2014-04-04T00:09:00Z">
        <w:r w:rsidDel="00A249B4">
          <w:rPr>
            <w:color w:val="000000"/>
            <w:highlight w:val="white"/>
            <w:lang w:eastAsia="fi-FI"/>
          </w:rPr>
          <w:tab/>
        </w:r>
        <w:r w:rsidDel="00A249B4">
          <w:rPr>
            <w:color w:val="000000"/>
            <w:highlight w:val="white"/>
            <w:lang w:eastAsia="fi-FI"/>
          </w:rPr>
          <w:tab/>
        </w:r>
        <w:r w:rsidDel="00A249B4">
          <w:rPr>
            <w:color w:val="0000FF"/>
            <w:highlight w:val="white"/>
            <w:lang w:eastAsia="fi-FI"/>
          </w:rPr>
          <w:delText>&lt;/</w:delText>
        </w:r>
        <w:r w:rsidDel="00A249B4">
          <w:rPr>
            <w:highlight w:val="white"/>
            <w:lang w:eastAsia="fi-FI"/>
          </w:rPr>
          <w:delText>component</w:delText>
        </w:r>
        <w:r w:rsidDel="00A249B4">
          <w:rPr>
            <w:color w:val="0000FF"/>
            <w:highlight w:val="white"/>
            <w:lang w:eastAsia="fi-FI"/>
          </w:rPr>
          <w:delText>&gt;</w:delText>
        </w:r>
      </w:del>
    </w:p>
    <w:p w:rsidR="003E639A" w:rsidRPr="00CF5B0E" w:rsidDel="00A249B4" w:rsidRDefault="003E639A" w:rsidP="00CC1036">
      <w:pPr>
        <w:rPr>
          <w:del w:id="3390" w:author="Tuomainen Mika" w:date="2014-04-04T00:09:00Z"/>
        </w:rPr>
      </w:pPr>
    </w:p>
    <w:p w:rsidR="003E639A" w:rsidDel="00A249B4" w:rsidRDefault="003E639A" w:rsidP="00CC1036">
      <w:pPr>
        <w:rPr>
          <w:del w:id="3391" w:author="Tuomainen Mika" w:date="2014-04-04T00:09:00Z"/>
        </w:rPr>
      </w:pPr>
      <w:del w:id="3392" w:author="Tuomainen Mika" w:date="2014-04-04T00:09:00Z">
        <w:r w:rsidDel="00A249B4">
          <w:delText xml:space="preserve">Lähettämisen syyn diagnoosi osoitetaan koodiston 1.2.246.537.5.40007avulla diagnoosia kuvaavan observation-elementin code-elementissä. Koodiarvo on ”1” (tulosyydiagnoosi).  </w:delText>
        </w:r>
        <w:r w:rsidDel="00A249B4">
          <w:lastRenderedPageBreak/>
          <w:delText>Kunkin otsikon alla käytetään tekstin lisäksi määriteltyjä ydintietorakenteita (diagnoosit, toimenpiteet, tutkimukset ja tulokset, lääkitys, jne.).</w:delText>
        </w:r>
      </w:del>
    </w:p>
    <w:p w:rsidR="003E639A" w:rsidDel="00A249B4" w:rsidRDefault="003E639A" w:rsidP="00CC1036">
      <w:pPr>
        <w:rPr>
          <w:del w:id="3393" w:author="Tuomainen Mika" w:date="2014-04-04T00:09:00Z"/>
        </w:rPr>
      </w:pPr>
    </w:p>
    <w:p w:rsidR="003E639A" w:rsidDel="00A249B4" w:rsidRDefault="003E639A" w:rsidP="00CC1036">
      <w:pPr>
        <w:rPr>
          <w:del w:id="3394" w:author="Tuomainen Mika" w:date="2014-04-04T00:09:00Z"/>
        </w:rPr>
      </w:pPr>
      <w:del w:id="3395" w:author="Tuomainen Mika" w:date="2014-04-04T00:09:00Z">
        <w:r w:rsidDel="00A249B4">
          <w:delText>Varsinainen läheteteksti sijoitetaan esitiedot (anamneesi)-otsikon alle narrative-osuuteen, johon on linkki tulosyydiagnoosista.</w:delText>
        </w:r>
      </w:del>
    </w:p>
    <w:p w:rsidR="003E639A" w:rsidDel="00A249B4" w:rsidRDefault="003E639A" w:rsidP="00CC1036">
      <w:pPr>
        <w:rPr>
          <w:del w:id="3396" w:author="Tuomainen Mika" w:date="2014-04-04T00:09:00Z"/>
        </w:rPr>
      </w:pPr>
    </w:p>
    <w:p w:rsidR="003E639A" w:rsidDel="00A249B4" w:rsidRDefault="003E639A" w:rsidP="00CC1036">
      <w:pPr>
        <w:rPr>
          <w:del w:id="3397" w:author="Tuomainen Mika" w:date="2014-04-04T00:09:00Z"/>
        </w:rPr>
      </w:pPr>
      <w:del w:id="3398" w:author="Tuomainen Mika" w:date="2014-04-04T00:09:00Z">
        <w:r w:rsidDel="00A249B4">
          <w:delText>Tarvittavia otsikoita ovat:</w:delText>
        </w:r>
      </w:del>
    </w:p>
    <w:p w:rsidR="003E639A" w:rsidDel="00A249B4" w:rsidRDefault="003E639A" w:rsidP="00CC1036">
      <w:pPr>
        <w:rPr>
          <w:del w:id="3399" w:author="Tuomainen Mika" w:date="2014-04-04T00:09:00Z"/>
        </w:rPr>
      </w:pPr>
    </w:p>
    <w:p w:rsidR="003E639A" w:rsidDel="00A249B4" w:rsidRDefault="003E639A" w:rsidP="00CC1036">
      <w:pPr>
        <w:rPr>
          <w:del w:id="3400" w:author="Tuomainen Mika" w:date="2014-04-04T00:09:00Z"/>
        </w:rPr>
      </w:pPr>
      <w:del w:id="3401" w:author="Tuomainen Mika" w:date="2014-04-04T00:09:00Z">
        <w:r w:rsidDel="00A249B4">
          <w:tab/>
          <w:delText>Tulotilanne</w:delText>
        </w:r>
        <w:r w:rsidDel="00A249B4">
          <w:tab/>
        </w:r>
        <w:r w:rsidDel="00A249B4">
          <w:tab/>
        </w:r>
        <w:r w:rsidDel="00A249B4">
          <w:tab/>
        </w:r>
        <w:r w:rsidDel="00A249B4">
          <w:tab/>
        </w:r>
        <w:r w:rsidDel="00A249B4">
          <w:tab/>
          <w:delText>(otsikko)</w:delText>
        </w:r>
      </w:del>
    </w:p>
    <w:p w:rsidR="003E639A" w:rsidDel="00A249B4" w:rsidRDefault="003E639A">
      <w:pPr>
        <w:rPr>
          <w:del w:id="3402" w:author="Tuomainen Mika" w:date="2014-04-04T00:09:00Z"/>
        </w:rPr>
        <w:pPrChange w:id="3403" w:author="Tuomainen Mika" w:date="2014-04-03T23:16:00Z">
          <w:pPr>
            <w:ind w:firstLine="720"/>
          </w:pPr>
        </w:pPrChange>
      </w:pPr>
      <w:del w:id="3404" w:author="Tuomainen Mika" w:date="2014-04-04T00:09:00Z">
        <w:r w:rsidDel="00A249B4">
          <w:delText>Hoidon syy</w:delText>
        </w:r>
        <w:r w:rsidDel="00A249B4">
          <w:tab/>
        </w:r>
        <w:r w:rsidDel="00A249B4">
          <w:tab/>
        </w:r>
        <w:r w:rsidDel="00A249B4">
          <w:tab/>
        </w:r>
        <w:r w:rsidDel="00A249B4">
          <w:tab/>
        </w:r>
        <w:r w:rsidDel="00A249B4">
          <w:tab/>
          <w:delText>(tekstinä)</w:delText>
        </w:r>
      </w:del>
    </w:p>
    <w:p w:rsidR="003E639A" w:rsidDel="00A249B4" w:rsidRDefault="003E639A">
      <w:pPr>
        <w:rPr>
          <w:del w:id="3405" w:author="Tuomainen Mika" w:date="2014-04-04T00:09:00Z"/>
        </w:rPr>
        <w:pPrChange w:id="3406" w:author="Tuomainen Mika" w:date="2014-04-03T23:16:00Z">
          <w:pPr>
            <w:ind w:firstLine="720"/>
          </w:pPr>
        </w:pPrChange>
      </w:pPr>
      <w:del w:id="3407" w:author="Tuomainen Mika" w:date="2014-04-04T00:09:00Z">
        <w:r w:rsidDel="00A249B4">
          <w:delText>Diagnoosi: lähettämisen syyn diagnoosi</w:delText>
        </w:r>
        <w:r w:rsidDel="00A249B4">
          <w:tab/>
        </w:r>
        <w:r w:rsidDel="00A249B4">
          <w:tab/>
          <w:delText>(ydintietorakenteilla)</w:delText>
        </w:r>
      </w:del>
    </w:p>
    <w:p w:rsidR="003E639A" w:rsidDel="00A249B4" w:rsidRDefault="003E639A">
      <w:pPr>
        <w:rPr>
          <w:del w:id="3408" w:author="Tuomainen Mika" w:date="2014-04-04T00:09:00Z"/>
        </w:rPr>
        <w:pPrChange w:id="3409" w:author="Tuomainen Mika" w:date="2014-04-03T23:16:00Z">
          <w:pPr>
            <w:ind w:firstLine="720"/>
          </w:pPr>
        </w:pPrChange>
      </w:pPr>
      <w:del w:id="3410" w:author="Tuomainen Mika" w:date="2014-04-04T00:09:00Z">
        <w:r w:rsidDel="00A249B4">
          <w:delText>Esitiedot (anamneesi)</w:delText>
        </w:r>
        <w:r w:rsidDel="00A249B4">
          <w:tab/>
        </w:r>
        <w:r w:rsidDel="00A249B4">
          <w:tab/>
        </w:r>
        <w:r w:rsidDel="00A249B4">
          <w:tab/>
        </w:r>
        <w:r w:rsidDel="00A249B4">
          <w:tab/>
          <w:delText>(tekstinä)</w:delText>
        </w:r>
      </w:del>
    </w:p>
    <w:p w:rsidR="003E639A" w:rsidDel="00A249B4" w:rsidRDefault="003E639A">
      <w:pPr>
        <w:rPr>
          <w:del w:id="3411" w:author="Tuomainen Mika" w:date="2014-04-04T00:09:00Z"/>
        </w:rPr>
        <w:pPrChange w:id="3412" w:author="Tuomainen Mika" w:date="2014-04-03T23:16:00Z">
          <w:pPr>
            <w:ind w:firstLine="720"/>
          </w:pPr>
        </w:pPrChange>
      </w:pPr>
      <w:del w:id="3413" w:author="Tuomainen Mika" w:date="2014-04-04T00:09:00Z">
        <w:r w:rsidDel="00A249B4">
          <w:delText>Nykytila</w:delText>
        </w:r>
        <w:r w:rsidDel="00A249B4">
          <w:tab/>
        </w:r>
        <w:r w:rsidDel="00A249B4">
          <w:tab/>
        </w:r>
        <w:r w:rsidDel="00A249B4">
          <w:tab/>
        </w:r>
        <w:r w:rsidDel="00A249B4">
          <w:tab/>
        </w:r>
        <w:r w:rsidDel="00A249B4">
          <w:tab/>
        </w:r>
        <w:r w:rsidDel="00A249B4">
          <w:tab/>
          <w:delText>(tekstinä)</w:delText>
        </w:r>
      </w:del>
    </w:p>
    <w:p w:rsidR="003E639A" w:rsidDel="00A249B4" w:rsidRDefault="003E639A">
      <w:pPr>
        <w:rPr>
          <w:del w:id="3414" w:author="Tuomainen Mika" w:date="2014-04-04T00:09:00Z"/>
        </w:rPr>
        <w:pPrChange w:id="3415" w:author="Tuomainen Mika" w:date="2014-04-03T23:16:00Z">
          <w:pPr>
            <w:ind w:firstLine="720"/>
          </w:pPr>
        </w:pPrChange>
      </w:pPr>
      <w:del w:id="3416" w:author="Tuomainen Mika" w:date="2014-04-04T00:09:00Z">
        <w:r w:rsidDel="00A249B4">
          <w:delText>Tutkimukset</w:delText>
        </w:r>
        <w:r w:rsidDel="00A249B4">
          <w:tab/>
        </w:r>
        <w:r w:rsidDel="00A249B4">
          <w:tab/>
        </w:r>
        <w:r w:rsidDel="00A249B4">
          <w:tab/>
        </w:r>
        <w:r w:rsidDel="00A249B4">
          <w:tab/>
        </w:r>
        <w:r w:rsidDel="00A249B4">
          <w:tab/>
          <w:delText>(ydintietorakenteilla)</w:delText>
        </w:r>
      </w:del>
    </w:p>
    <w:p w:rsidR="003E639A" w:rsidDel="00A249B4" w:rsidRDefault="003E639A">
      <w:pPr>
        <w:rPr>
          <w:del w:id="3417" w:author="Tuomainen Mika" w:date="2014-04-04T00:09:00Z"/>
        </w:rPr>
        <w:pPrChange w:id="3418" w:author="Tuomainen Mika" w:date="2014-04-03T23:16:00Z">
          <w:pPr>
            <w:ind w:firstLine="720"/>
          </w:pPr>
        </w:pPrChange>
      </w:pPr>
      <w:del w:id="3419" w:author="Tuomainen Mika" w:date="2014-04-04T00:09:00Z">
        <w:r w:rsidDel="00A249B4">
          <w:delText>Toimenpiteet</w:delText>
        </w:r>
        <w:r w:rsidDel="00A249B4">
          <w:tab/>
        </w:r>
        <w:r w:rsidDel="00A249B4">
          <w:tab/>
        </w:r>
        <w:r w:rsidDel="00A249B4">
          <w:tab/>
        </w:r>
        <w:r w:rsidDel="00A249B4">
          <w:tab/>
        </w:r>
        <w:r w:rsidDel="00A249B4">
          <w:tab/>
          <w:delText>(ydintietorakenteilla)</w:delText>
        </w:r>
      </w:del>
    </w:p>
    <w:p w:rsidR="003E639A" w:rsidDel="00A249B4" w:rsidRDefault="003E639A">
      <w:pPr>
        <w:rPr>
          <w:del w:id="3420" w:author="Tuomainen Mika" w:date="2014-04-04T00:09:00Z"/>
        </w:rPr>
        <w:pPrChange w:id="3421" w:author="Tuomainen Mika" w:date="2014-04-03T23:16:00Z">
          <w:pPr>
            <w:ind w:firstLine="720"/>
          </w:pPr>
        </w:pPrChange>
      </w:pPr>
      <w:del w:id="3422" w:author="Tuomainen Mika" w:date="2014-04-04T00:09:00Z">
        <w:r w:rsidDel="00A249B4">
          <w:delText>Diagnoosi: asiakkaan aikaisemmat sairaudet</w:delText>
        </w:r>
        <w:r w:rsidDel="00A249B4">
          <w:tab/>
        </w:r>
        <w:r w:rsidDel="00A249B4">
          <w:tab/>
          <w:delText>(ydintietorakenteilla)</w:delText>
        </w:r>
      </w:del>
    </w:p>
    <w:p w:rsidR="003E639A" w:rsidDel="00A249B4" w:rsidRDefault="003E639A">
      <w:pPr>
        <w:rPr>
          <w:del w:id="3423" w:author="Tuomainen Mika" w:date="2014-04-04T00:09:00Z"/>
        </w:rPr>
        <w:pPrChange w:id="3424" w:author="Tuomainen Mika" w:date="2014-04-03T23:16:00Z">
          <w:pPr>
            <w:ind w:firstLine="720"/>
          </w:pPr>
        </w:pPrChange>
      </w:pPr>
      <w:del w:id="3425" w:author="Tuomainen Mika" w:date="2014-04-04T00:09:00Z">
        <w:r w:rsidDel="00A249B4">
          <w:delText>Loppuarvio</w:delText>
        </w:r>
        <w:r w:rsidDel="00A249B4">
          <w:tab/>
        </w:r>
        <w:r w:rsidDel="00A249B4">
          <w:tab/>
        </w:r>
        <w:r w:rsidDel="00A249B4">
          <w:tab/>
        </w:r>
        <w:r w:rsidDel="00A249B4">
          <w:tab/>
        </w:r>
        <w:r w:rsidDel="00A249B4">
          <w:tab/>
          <w:delText>(tekstinä)</w:delText>
        </w:r>
      </w:del>
    </w:p>
    <w:p w:rsidR="003E639A" w:rsidDel="00A249B4" w:rsidRDefault="003E639A">
      <w:pPr>
        <w:rPr>
          <w:del w:id="3426" w:author="Tuomainen Mika" w:date="2014-04-04T00:09:00Z"/>
        </w:rPr>
        <w:pPrChange w:id="3427" w:author="Tuomainen Mika" w:date="2014-04-03T23:16:00Z">
          <w:pPr>
            <w:ind w:firstLine="720"/>
          </w:pPr>
        </w:pPrChange>
      </w:pPr>
      <w:del w:id="3428" w:author="Tuomainen Mika" w:date="2014-04-04T00:09:00Z">
        <w:r w:rsidDel="00A249B4">
          <w:delText>Lääkehoito</w:delText>
        </w:r>
        <w:r w:rsidDel="00A249B4">
          <w:tab/>
        </w:r>
        <w:r w:rsidDel="00A249B4">
          <w:tab/>
        </w:r>
        <w:r w:rsidDel="00A249B4">
          <w:tab/>
        </w:r>
        <w:r w:rsidDel="00A249B4">
          <w:tab/>
        </w:r>
        <w:r w:rsidDel="00A249B4">
          <w:tab/>
          <w:delText>(lääkkeet viittauksella lääkityslistaan)</w:delText>
        </w:r>
      </w:del>
    </w:p>
    <w:p w:rsidR="003E639A" w:rsidDel="00A249B4" w:rsidRDefault="003E639A">
      <w:pPr>
        <w:rPr>
          <w:del w:id="3429" w:author="Tuomainen Mika" w:date="2014-04-04T00:09:00Z"/>
        </w:rPr>
        <w:pPrChange w:id="3430" w:author="Tuomainen Mika" w:date="2014-04-03T23:16:00Z">
          <w:pPr>
            <w:ind w:firstLine="720"/>
          </w:pPr>
        </w:pPrChange>
      </w:pPr>
      <w:del w:id="3431" w:author="Tuomainen Mika" w:date="2014-04-04T00:09:00Z">
        <w:r w:rsidDel="00A249B4">
          <w:delText>Lausunnot</w:delText>
        </w:r>
        <w:r w:rsidDel="00A249B4">
          <w:tab/>
        </w:r>
        <w:r w:rsidDel="00A249B4">
          <w:tab/>
        </w:r>
        <w:r w:rsidDel="00A249B4">
          <w:tab/>
        </w:r>
        <w:r w:rsidDel="00A249B4">
          <w:tab/>
        </w:r>
        <w:r w:rsidDel="00A249B4">
          <w:tab/>
          <w:delText>(tekstinä)</w:delText>
        </w:r>
      </w:del>
    </w:p>
    <w:p w:rsidR="003E639A" w:rsidDel="00A249B4" w:rsidRDefault="003E639A">
      <w:pPr>
        <w:rPr>
          <w:del w:id="3432" w:author="Tuomainen Mika" w:date="2014-04-04T00:09:00Z"/>
        </w:rPr>
        <w:pPrChange w:id="3433" w:author="Tuomainen Mika" w:date="2014-04-03T23:16:00Z">
          <w:pPr>
            <w:ind w:left="5040" w:hanging="4320"/>
          </w:pPr>
        </w:pPrChange>
      </w:pPr>
      <w:del w:id="3434" w:author="Tuomainen Mika" w:date="2014-04-04T00:09:00Z">
        <w:r w:rsidDel="00A249B4">
          <w:delText>Kuntoutus</w:delText>
        </w:r>
        <w:r w:rsidDel="00A249B4">
          <w:tab/>
          <w:delText>(tekstinä ja mahdollisesti viittaus lääkityslistaan)</w:delText>
        </w:r>
      </w:del>
    </w:p>
    <w:p w:rsidR="003E639A" w:rsidDel="00A249B4" w:rsidRDefault="003E639A">
      <w:pPr>
        <w:rPr>
          <w:del w:id="3435" w:author="Tuomainen Mika" w:date="2014-04-04T00:09:00Z"/>
        </w:rPr>
        <w:pPrChange w:id="3436" w:author="Tuomainen Mika" w:date="2014-04-03T23:16:00Z">
          <w:pPr>
            <w:ind w:left="5040" w:hanging="4320"/>
          </w:pPr>
        </w:pPrChange>
      </w:pPr>
      <w:del w:id="3437" w:author="Tuomainen Mika" w:date="2014-04-04T00:09:00Z">
        <w:r w:rsidDel="00A249B4">
          <w:delText>Toimintakyky</w:delText>
        </w:r>
        <w:r w:rsidDel="00A249B4">
          <w:tab/>
          <w:delText>(tekstinä)</w:delText>
        </w:r>
      </w:del>
    </w:p>
    <w:p w:rsidR="003E639A" w:rsidDel="00A249B4" w:rsidRDefault="003E639A">
      <w:pPr>
        <w:rPr>
          <w:del w:id="3438" w:author="Tuomainen Mika" w:date="2014-04-04T00:09:00Z"/>
        </w:rPr>
        <w:pPrChange w:id="3439" w:author="Tuomainen Mika" w:date="2014-04-03T23:16:00Z">
          <w:pPr>
            <w:ind w:left="5040" w:hanging="4320"/>
          </w:pPr>
        </w:pPrChange>
      </w:pPr>
      <w:del w:id="3440" w:author="Tuomainen Mika" w:date="2014-04-04T00:09:00Z">
        <w:r w:rsidDel="00A249B4">
          <w:delText>Apuvälineet</w:delText>
        </w:r>
        <w:r w:rsidDel="00A249B4">
          <w:tab/>
          <w:delText>(tekstinä ja apuvälineiden ydintietorakenne)</w:delText>
        </w:r>
      </w:del>
    </w:p>
    <w:p w:rsidR="003E639A" w:rsidDel="00A249B4" w:rsidRDefault="003E639A" w:rsidP="00CC1036">
      <w:pPr>
        <w:rPr>
          <w:del w:id="3441" w:author="Tuomainen Mika" w:date="2014-04-04T00:09:00Z"/>
        </w:rPr>
      </w:pPr>
      <w:del w:id="3442" w:author="Tuomainen Mika" w:date="2014-04-04T00:09:00Z">
        <w:r w:rsidDel="00A249B4">
          <w:tab/>
        </w:r>
      </w:del>
    </w:p>
    <w:p w:rsidR="003E639A" w:rsidDel="00A249B4" w:rsidRDefault="003E639A" w:rsidP="00CC1036">
      <w:pPr>
        <w:rPr>
          <w:del w:id="3443" w:author="Tuomainen Mika" w:date="2014-04-04T00:09:00Z"/>
        </w:rPr>
      </w:pPr>
      <w:del w:id="3444" w:author="Tuomainen Mika" w:date="2014-04-04T00:09:00Z">
        <w:r w:rsidDel="00A249B4">
          <w:tab/>
        </w:r>
      </w:del>
    </w:p>
    <w:p w:rsidR="003E639A" w:rsidDel="00A249B4" w:rsidRDefault="003E639A" w:rsidP="00CC1036">
      <w:pPr>
        <w:pStyle w:val="Otsikko3"/>
        <w:rPr>
          <w:del w:id="3445" w:author="Tuomainen Mika" w:date="2014-04-04T00:09:00Z"/>
        </w:rPr>
      </w:pPr>
      <w:bookmarkStart w:id="3446" w:name="_Toc384330138"/>
      <w:bookmarkStart w:id="3447" w:name="_Toc384984319"/>
      <w:bookmarkStart w:id="3448" w:name="_Toc384985087"/>
      <w:bookmarkStart w:id="3449" w:name="_Toc384985757"/>
      <w:del w:id="3450" w:author="Tuomainen Mika" w:date="2014-04-04T00:09:00Z">
        <w:r w:rsidDel="00A249B4">
          <w:delText>Lähetteen tyyppi ja yleisteksti, mille erikoisalalle lähetetään</w:delText>
        </w:r>
        <w:bookmarkEnd w:id="3446"/>
        <w:bookmarkEnd w:id="3447"/>
        <w:bookmarkEnd w:id="3448"/>
        <w:bookmarkEnd w:id="3449"/>
      </w:del>
    </w:p>
    <w:p w:rsidR="003E639A" w:rsidDel="00A249B4" w:rsidRDefault="003E639A" w:rsidP="00CC1036">
      <w:pPr>
        <w:rPr>
          <w:del w:id="3451" w:author="Tuomainen Mika" w:date="2014-04-04T00:09:00Z"/>
        </w:rPr>
      </w:pPr>
    </w:p>
    <w:p w:rsidR="003E639A" w:rsidDel="00A249B4" w:rsidRDefault="003E639A" w:rsidP="00CC1036">
      <w:pPr>
        <w:rPr>
          <w:del w:id="3452" w:author="Tuomainen Mika" w:date="2014-04-04T00:09:00Z"/>
        </w:rPr>
      </w:pPr>
      <w:del w:id="3453" w:author="Tuomainen Mika" w:date="2014-04-04T00:09:00Z">
        <w:r w:rsidDel="00A249B4">
          <w:delText>Ei pakollinen</w:delText>
        </w:r>
      </w:del>
    </w:p>
    <w:p w:rsidR="003E639A" w:rsidDel="00A249B4" w:rsidRDefault="003E639A" w:rsidP="00CC1036">
      <w:pPr>
        <w:rPr>
          <w:del w:id="3454" w:author="Tuomainen Mika" w:date="2014-04-04T00:09:00Z"/>
        </w:rPr>
      </w:pPr>
    </w:p>
    <w:p w:rsidR="003E639A" w:rsidDel="00A249B4" w:rsidRDefault="003E639A" w:rsidP="00CC1036">
      <w:pPr>
        <w:rPr>
          <w:del w:id="3455" w:author="Tuomainen Mika" w:date="2014-04-04T00:09:00Z"/>
        </w:rPr>
      </w:pPr>
      <w:del w:id="3456" w:author="Tuomainen Mika" w:date="2014-04-04T00:09:00Z">
        <w:r w:rsidDel="00A249B4">
          <w:delText xml:space="preserve">Lähetteen tyyppi: </w:delText>
        </w:r>
        <w:r w:rsidDel="00A249B4">
          <w:tab/>
          <w:delText xml:space="preserve">kenttäkoodi: 29 </w:delText>
        </w:r>
        <w:r w:rsidDel="00A249B4">
          <w:tab/>
        </w:r>
        <w:r w:rsidDel="00A249B4">
          <w:tab/>
          <w:delText>koodisto:1.2.246.537.6.12.2002.124</w:delText>
        </w:r>
      </w:del>
    </w:p>
    <w:p w:rsidR="003E639A" w:rsidDel="00A249B4" w:rsidRDefault="003E639A" w:rsidP="00CC1036">
      <w:pPr>
        <w:rPr>
          <w:del w:id="3457" w:author="Tuomainen Mika" w:date="2014-04-04T00:09:00Z"/>
        </w:rPr>
      </w:pPr>
      <w:del w:id="3458" w:author="Tuomainen Mika" w:date="2014-04-04T00:09:00Z">
        <w:r w:rsidDel="00A249B4">
          <w:lastRenderedPageBreak/>
          <w:delText>Mille erikoisalalle lähetetään: kenttäkoodi: 38  koodisto:1.2.246.537.6.12.2002.124</w:delText>
        </w:r>
      </w:del>
    </w:p>
    <w:p w:rsidR="003E639A" w:rsidDel="00A249B4" w:rsidRDefault="003E639A" w:rsidP="00CC1036">
      <w:pPr>
        <w:rPr>
          <w:del w:id="3459" w:author="Tuomainen Mika" w:date="2014-04-04T00:09:00Z"/>
        </w:rPr>
      </w:pPr>
    </w:p>
    <w:p w:rsidR="003E639A" w:rsidDel="00A249B4" w:rsidRDefault="003E639A" w:rsidP="00CC1036">
      <w:pPr>
        <w:rPr>
          <w:del w:id="3460" w:author="Tuomainen Mika" w:date="2014-04-04T00:09:00Z"/>
        </w:rPr>
      </w:pPr>
      <w:del w:id="3461" w:author="Tuomainen Mika" w:date="2014-04-04T00:09:00Z">
        <w:r w:rsidRPr="002450C6" w:rsidDel="00A249B4">
          <w:delText>Lähetteen tyyppi</w:delText>
        </w:r>
        <w:r w:rsidRPr="001E1DBA" w:rsidDel="00A249B4">
          <w:delText xml:space="preserve">  ilmoitetaan value-elementissä tietotyypillä CD. Tyyppi saadaan koodistosta: 1.2.246.537.5.281.1997 (</w:delText>
        </w:r>
        <w:r w:rsidRPr="002450C6" w:rsidDel="00A249B4">
          <w:delText>lab, rad, esh, psyk, kotihoito</w:delText>
        </w:r>
        <w:r w:rsidRPr="001E1DBA" w:rsidDel="00A249B4">
          <w:delText xml:space="preserve">).  </w:delText>
        </w:r>
      </w:del>
    </w:p>
    <w:p w:rsidR="003E639A" w:rsidDel="00A249B4" w:rsidRDefault="003E639A" w:rsidP="00CC1036">
      <w:pPr>
        <w:rPr>
          <w:del w:id="3462" w:author="Tuomainen Mika" w:date="2014-04-04T00:09:00Z"/>
        </w:rPr>
      </w:pPr>
    </w:p>
    <w:p w:rsidR="003E639A" w:rsidDel="00A249B4" w:rsidRDefault="003E639A" w:rsidP="00CC1036">
      <w:pPr>
        <w:rPr>
          <w:del w:id="3463" w:author="Tuomainen Mika" w:date="2014-04-04T00:09:00Z"/>
        </w:rPr>
      </w:pPr>
      <w:del w:id="3464" w:author="Tuomainen Mika" w:date="2014-04-04T00:09:00Z">
        <w:r w:rsidRPr="002450C6" w:rsidDel="00A249B4">
          <w:delText>Lähetteen tyyppi tarkoittaa lähinnä sitä, mikä erikoisala (laaja) on kyseessä</w:delText>
        </w:r>
        <w:r w:rsidRPr="001E1DBA" w:rsidDel="00A249B4">
          <w:delText>.</w:delText>
        </w:r>
        <w:r w:rsidDel="00A249B4">
          <w:delText xml:space="preserve"> </w:delText>
        </w:r>
      </w:del>
    </w:p>
    <w:p w:rsidR="003E639A" w:rsidDel="00A249B4" w:rsidRDefault="003E639A" w:rsidP="00CC1036">
      <w:pPr>
        <w:rPr>
          <w:del w:id="3465" w:author="Tuomainen Mika" w:date="2014-04-04T00:09:00Z"/>
        </w:rPr>
      </w:pPr>
      <w:del w:id="3466" w:author="Tuomainen Mika" w:date="2014-04-04T00:09:00Z">
        <w:r w:rsidDel="00A249B4">
          <w:delText>Qualifier-elementillä ilmoitetaan, mille erikoisalalle lähetetään. Erikoisalan koodisto on 1.2.246.537.6.24.2003.</w:delText>
        </w:r>
      </w:del>
    </w:p>
    <w:p w:rsidR="003E639A" w:rsidDel="00A249B4" w:rsidRDefault="003E639A" w:rsidP="00CC1036">
      <w:pPr>
        <w:rPr>
          <w:del w:id="3467" w:author="Tuomainen Mika" w:date="2014-04-04T00:09:00Z"/>
        </w:rPr>
      </w:pPr>
    </w:p>
    <w:p w:rsidR="003E639A" w:rsidDel="00A249B4" w:rsidRDefault="003E639A" w:rsidP="00CC1036">
      <w:pPr>
        <w:rPr>
          <w:del w:id="3468" w:author="Tuomainen Mika" w:date="2014-04-04T00:09:00Z"/>
        </w:rPr>
      </w:pPr>
      <w:del w:id="3469" w:author="Tuomainen Mika" w:date="2014-04-04T00:09:00Z">
        <w:r w:rsidDel="00A249B4">
          <w:delText>Yleisteksti sijoitetaan narrative-osuuteen esitiedot (anamneesi)-otsikon alle.</w:delText>
        </w:r>
      </w:del>
    </w:p>
    <w:p w:rsidR="003E639A" w:rsidDel="00A249B4" w:rsidRDefault="003E639A" w:rsidP="00CC1036">
      <w:pPr>
        <w:rPr>
          <w:del w:id="3470" w:author="Tuomainen Mika" w:date="2014-04-04T00:09:00Z"/>
        </w:rPr>
      </w:pPr>
    </w:p>
    <w:p w:rsidR="003E639A" w:rsidRPr="00A249B4" w:rsidDel="00A249B4" w:rsidRDefault="003E639A">
      <w:pPr>
        <w:rPr>
          <w:del w:id="3471" w:author="Tuomainen Mika" w:date="2014-04-04T00:09:00Z"/>
          <w:color w:val="000000"/>
          <w:highlight w:val="white"/>
          <w:lang w:eastAsia="fi-FI"/>
          <w:rPrChange w:id="3472" w:author="Tuomainen Mika" w:date="2014-04-04T00:09:00Z">
            <w:rPr>
              <w:del w:id="3473" w:author="Tuomainen Mika" w:date="2014-04-04T00:09:00Z"/>
              <w:color w:val="000000"/>
              <w:highlight w:val="white"/>
              <w:lang w:val="en-US" w:eastAsia="fi-FI"/>
            </w:rPr>
          </w:rPrChange>
        </w:rPr>
        <w:pPrChange w:id="3474" w:author="Tuomainen Mika" w:date="2014-04-03T23:16:00Z">
          <w:pPr>
            <w:autoSpaceDE w:val="0"/>
            <w:autoSpaceDN w:val="0"/>
            <w:adjustRightInd w:val="0"/>
          </w:pPr>
        </w:pPrChange>
      </w:pPr>
      <w:del w:id="3475" w:author="Tuomainen Mika" w:date="2014-04-04T00:09:00Z">
        <w:r w:rsidRPr="00A249B4" w:rsidDel="00A249B4">
          <w:rPr>
            <w:color w:val="0000FF"/>
            <w:highlight w:val="white"/>
            <w:lang w:eastAsia="fi-FI"/>
            <w:rPrChange w:id="3476" w:author="Tuomainen Mika" w:date="2014-04-04T00:09:00Z">
              <w:rPr>
                <w:color w:val="0000FF"/>
                <w:highlight w:val="white"/>
                <w:lang w:val="en-US" w:eastAsia="fi-FI"/>
              </w:rPr>
            </w:rPrChange>
          </w:rPr>
          <w:delText>&lt;</w:delText>
        </w:r>
        <w:r w:rsidRPr="00A249B4" w:rsidDel="00A249B4">
          <w:rPr>
            <w:highlight w:val="white"/>
            <w:lang w:eastAsia="fi-FI"/>
            <w:rPrChange w:id="3477" w:author="Tuomainen Mika" w:date="2014-04-04T00:09:00Z">
              <w:rPr>
                <w:highlight w:val="white"/>
                <w:lang w:val="en-US" w:eastAsia="fi-FI"/>
              </w:rPr>
            </w:rPrChange>
          </w:rPr>
          <w:delText>entry</w:delText>
        </w:r>
        <w:r w:rsidRPr="00A249B4" w:rsidDel="00A249B4">
          <w:rPr>
            <w:color w:val="0000FF"/>
            <w:highlight w:val="white"/>
            <w:lang w:eastAsia="fi-FI"/>
            <w:rPrChange w:id="3478" w:author="Tuomainen Mika" w:date="2014-04-04T00:09:00Z">
              <w:rPr>
                <w:color w:val="0000FF"/>
                <w:highlight w:val="white"/>
                <w:lang w:val="en-US" w:eastAsia="fi-FI"/>
              </w:rPr>
            </w:rPrChange>
          </w:rPr>
          <w:delText>&gt;</w:delText>
        </w:r>
      </w:del>
    </w:p>
    <w:p w:rsidR="003E639A" w:rsidRPr="00A249B4" w:rsidDel="00A249B4" w:rsidRDefault="003E639A">
      <w:pPr>
        <w:rPr>
          <w:del w:id="3479" w:author="Tuomainen Mika" w:date="2014-04-04T00:09:00Z"/>
          <w:color w:val="000000"/>
          <w:highlight w:val="white"/>
          <w:lang w:eastAsia="fi-FI"/>
          <w:rPrChange w:id="3480" w:author="Tuomainen Mika" w:date="2014-04-04T00:09:00Z">
            <w:rPr>
              <w:del w:id="3481" w:author="Tuomainen Mika" w:date="2014-04-04T00:09:00Z"/>
              <w:color w:val="000000"/>
              <w:highlight w:val="white"/>
              <w:lang w:val="en-US" w:eastAsia="fi-FI"/>
            </w:rPr>
          </w:rPrChange>
        </w:rPr>
        <w:pPrChange w:id="3482" w:author="Tuomainen Mika" w:date="2014-04-03T23:16:00Z">
          <w:pPr>
            <w:autoSpaceDE w:val="0"/>
            <w:autoSpaceDN w:val="0"/>
            <w:adjustRightInd w:val="0"/>
          </w:pPr>
        </w:pPrChange>
      </w:pPr>
      <w:del w:id="3483" w:author="Tuomainen Mika" w:date="2014-04-04T00:09:00Z">
        <w:r w:rsidRPr="00A249B4" w:rsidDel="00A249B4">
          <w:rPr>
            <w:color w:val="000000"/>
            <w:highlight w:val="white"/>
            <w:lang w:eastAsia="fi-FI"/>
            <w:rPrChange w:id="3484" w:author="Tuomainen Mika" w:date="2014-04-04T00:09:00Z">
              <w:rPr>
                <w:color w:val="000000"/>
                <w:highlight w:val="white"/>
                <w:lang w:val="en-US" w:eastAsia="fi-FI"/>
              </w:rPr>
            </w:rPrChange>
          </w:rPr>
          <w:tab/>
        </w:r>
        <w:r w:rsidRPr="00A249B4" w:rsidDel="00A249B4">
          <w:rPr>
            <w:color w:val="0000FF"/>
            <w:highlight w:val="white"/>
            <w:lang w:eastAsia="fi-FI"/>
            <w:rPrChange w:id="3485" w:author="Tuomainen Mika" w:date="2014-04-04T00:09:00Z">
              <w:rPr>
                <w:color w:val="0000FF"/>
                <w:highlight w:val="white"/>
                <w:lang w:val="en-US" w:eastAsia="fi-FI"/>
              </w:rPr>
            </w:rPrChange>
          </w:rPr>
          <w:delText>&lt;</w:delText>
        </w:r>
        <w:r w:rsidRPr="00A249B4" w:rsidDel="00A249B4">
          <w:rPr>
            <w:color w:val="800000"/>
            <w:highlight w:val="white"/>
            <w:lang w:eastAsia="fi-FI"/>
            <w:rPrChange w:id="3486" w:author="Tuomainen Mika" w:date="2014-04-04T00:09:00Z">
              <w:rPr>
                <w:color w:val="800000"/>
                <w:highlight w:val="white"/>
                <w:lang w:val="en-US" w:eastAsia="fi-FI"/>
              </w:rPr>
            </w:rPrChange>
          </w:rPr>
          <w:delText>observation</w:delText>
        </w:r>
        <w:r w:rsidRPr="00A249B4" w:rsidDel="00A249B4">
          <w:rPr>
            <w:highlight w:val="white"/>
            <w:lang w:eastAsia="fi-FI"/>
            <w:rPrChange w:id="3487"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3488" w:author="Tuomainen Mika" w:date="2014-04-04T00:09:00Z">
              <w:rPr>
                <w:color w:val="0000FF"/>
                <w:highlight w:val="white"/>
                <w:lang w:val="en-US" w:eastAsia="fi-FI"/>
              </w:rPr>
            </w:rPrChange>
          </w:rPr>
          <w:delText>="</w:delText>
        </w:r>
        <w:r w:rsidRPr="00A249B4" w:rsidDel="00A249B4">
          <w:rPr>
            <w:color w:val="000000"/>
            <w:highlight w:val="white"/>
            <w:lang w:eastAsia="fi-FI"/>
            <w:rPrChange w:id="3489" w:author="Tuomainen Mika" w:date="2014-04-04T00:09:00Z">
              <w:rPr>
                <w:color w:val="000000"/>
                <w:highlight w:val="white"/>
                <w:lang w:val="en-US" w:eastAsia="fi-FI"/>
              </w:rPr>
            </w:rPrChange>
          </w:rPr>
          <w:delText>OBS</w:delText>
        </w:r>
        <w:r w:rsidRPr="00A249B4" w:rsidDel="00A249B4">
          <w:rPr>
            <w:color w:val="0000FF"/>
            <w:highlight w:val="white"/>
            <w:lang w:eastAsia="fi-FI"/>
            <w:rPrChange w:id="3490" w:author="Tuomainen Mika" w:date="2014-04-04T00:09:00Z">
              <w:rPr>
                <w:color w:val="0000FF"/>
                <w:highlight w:val="white"/>
                <w:lang w:val="en-US" w:eastAsia="fi-FI"/>
              </w:rPr>
            </w:rPrChange>
          </w:rPr>
          <w:delText>"</w:delText>
        </w:r>
        <w:r w:rsidRPr="00A249B4" w:rsidDel="00A249B4">
          <w:rPr>
            <w:highlight w:val="white"/>
            <w:lang w:eastAsia="fi-FI"/>
            <w:rPrChange w:id="3491"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3492" w:author="Tuomainen Mika" w:date="2014-04-04T00:09:00Z">
              <w:rPr>
                <w:color w:val="0000FF"/>
                <w:highlight w:val="white"/>
                <w:lang w:val="en-US" w:eastAsia="fi-FI"/>
              </w:rPr>
            </w:rPrChange>
          </w:rPr>
          <w:delText>="</w:delText>
        </w:r>
        <w:r w:rsidRPr="00A249B4" w:rsidDel="00A249B4">
          <w:rPr>
            <w:color w:val="000000"/>
            <w:highlight w:val="white"/>
            <w:lang w:eastAsia="fi-FI"/>
            <w:rPrChange w:id="3493" w:author="Tuomainen Mika" w:date="2014-04-04T00:09:00Z">
              <w:rPr>
                <w:color w:val="000000"/>
                <w:highlight w:val="white"/>
                <w:lang w:val="en-US" w:eastAsia="fi-FI"/>
              </w:rPr>
            </w:rPrChange>
          </w:rPr>
          <w:delText>EVN</w:delText>
        </w:r>
        <w:r w:rsidRPr="00A249B4" w:rsidDel="00A249B4">
          <w:rPr>
            <w:color w:val="0000FF"/>
            <w:highlight w:val="white"/>
            <w:lang w:eastAsia="fi-FI"/>
            <w:rPrChange w:id="3494" w:author="Tuomainen Mika" w:date="2014-04-04T00:09:00Z">
              <w:rPr>
                <w:color w:val="0000FF"/>
                <w:highlight w:val="white"/>
                <w:lang w:val="en-US" w:eastAsia="fi-FI"/>
              </w:rPr>
            </w:rPrChange>
          </w:rPr>
          <w:delText>"&gt;</w:delText>
        </w:r>
      </w:del>
    </w:p>
    <w:p w:rsidR="003E639A" w:rsidRPr="00A249B4" w:rsidDel="00A249B4" w:rsidRDefault="003E639A">
      <w:pPr>
        <w:rPr>
          <w:del w:id="3495" w:author="Tuomainen Mika" w:date="2014-04-04T00:09:00Z"/>
          <w:highlight w:val="white"/>
          <w:lang w:eastAsia="fi-FI"/>
          <w:rPrChange w:id="3496" w:author="Tuomainen Mika" w:date="2014-04-04T00:09:00Z">
            <w:rPr>
              <w:del w:id="3497" w:author="Tuomainen Mika" w:date="2014-04-04T00:09:00Z"/>
              <w:highlight w:val="white"/>
              <w:lang w:val="en-US" w:eastAsia="fi-FI"/>
            </w:rPr>
          </w:rPrChange>
        </w:rPr>
        <w:pPrChange w:id="3498" w:author="Tuomainen Mika" w:date="2014-04-03T23:16:00Z">
          <w:pPr>
            <w:autoSpaceDE w:val="0"/>
            <w:autoSpaceDN w:val="0"/>
            <w:adjustRightInd w:val="0"/>
          </w:pPr>
        </w:pPrChange>
      </w:pPr>
      <w:del w:id="3499" w:author="Tuomainen Mika" w:date="2014-04-04T00:09:00Z">
        <w:r w:rsidRPr="00A249B4" w:rsidDel="00A249B4">
          <w:rPr>
            <w:highlight w:val="white"/>
            <w:lang w:eastAsia="fi-FI"/>
            <w:rPrChange w:id="3500" w:author="Tuomainen Mika" w:date="2014-04-04T00:09:00Z">
              <w:rPr>
                <w:highlight w:val="white"/>
                <w:lang w:val="en-US" w:eastAsia="fi-FI"/>
              </w:rPr>
            </w:rPrChange>
          </w:rPr>
          <w:tab/>
        </w:r>
        <w:r w:rsidRPr="00A249B4" w:rsidDel="00A249B4">
          <w:rPr>
            <w:color w:val="0000FF"/>
            <w:highlight w:val="white"/>
            <w:lang w:eastAsia="fi-FI"/>
            <w:rPrChange w:id="3501" w:author="Tuomainen Mika" w:date="2014-04-04T00:09:00Z">
              <w:rPr>
                <w:color w:val="0000FF"/>
                <w:highlight w:val="white"/>
                <w:lang w:val="en-US" w:eastAsia="fi-FI"/>
              </w:rPr>
            </w:rPrChange>
          </w:rPr>
          <w:delText>&lt;</w:delText>
        </w:r>
        <w:r w:rsidRPr="00A249B4" w:rsidDel="00A249B4">
          <w:rPr>
            <w:color w:val="800000"/>
            <w:highlight w:val="white"/>
            <w:lang w:eastAsia="fi-FI"/>
            <w:rPrChange w:id="3502" w:author="Tuomainen Mika" w:date="2014-04-04T00:09:00Z">
              <w:rPr>
                <w:color w:val="800000"/>
                <w:highlight w:val="white"/>
                <w:lang w:val="en-US" w:eastAsia="fi-FI"/>
              </w:rPr>
            </w:rPrChange>
          </w:rPr>
          <w:delText>code</w:delText>
        </w:r>
        <w:r w:rsidRPr="00A249B4" w:rsidDel="00A249B4">
          <w:rPr>
            <w:color w:val="FF0000"/>
            <w:highlight w:val="white"/>
            <w:lang w:eastAsia="fi-FI"/>
            <w:rPrChange w:id="3503"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504" w:author="Tuomainen Mika" w:date="2014-04-04T00:09:00Z">
              <w:rPr>
                <w:color w:val="0000FF"/>
                <w:highlight w:val="white"/>
                <w:lang w:val="en-US" w:eastAsia="fi-FI"/>
              </w:rPr>
            </w:rPrChange>
          </w:rPr>
          <w:delText>="</w:delText>
        </w:r>
        <w:r w:rsidRPr="00A249B4" w:rsidDel="00A249B4">
          <w:rPr>
            <w:highlight w:val="white"/>
            <w:lang w:eastAsia="fi-FI"/>
            <w:rPrChange w:id="3505" w:author="Tuomainen Mika" w:date="2014-04-04T00:09:00Z">
              <w:rPr>
                <w:highlight w:val="white"/>
                <w:lang w:val="en-US" w:eastAsia="fi-FI"/>
              </w:rPr>
            </w:rPrChange>
          </w:rPr>
          <w:delText>29</w:delText>
        </w:r>
        <w:r w:rsidRPr="00A249B4" w:rsidDel="00A249B4">
          <w:rPr>
            <w:color w:val="0000FF"/>
            <w:highlight w:val="white"/>
            <w:lang w:eastAsia="fi-FI"/>
            <w:rPrChange w:id="3506" w:author="Tuomainen Mika" w:date="2014-04-04T00:09:00Z">
              <w:rPr>
                <w:color w:val="0000FF"/>
                <w:highlight w:val="white"/>
                <w:lang w:val="en-US" w:eastAsia="fi-FI"/>
              </w:rPr>
            </w:rPrChange>
          </w:rPr>
          <w:delText>"</w:delText>
        </w:r>
        <w:r w:rsidRPr="00A249B4" w:rsidDel="00A249B4">
          <w:rPr>
            <w:color w:val="FF0000"/>
            <w:highlight w:val="white"/>
            <w:lang w:eastAsia="fi-FI"/>
            <w:rPrChange w:id="3507"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508" w:author="Tuomainen Mika" w:date="2014-04-04T00:09:00Z">
              <w:rPr>
                <w:color w:val="0000FF"/>
                <w:highlight w:val="white"/>
                <w:lang w:val="en-US" w:eastAsia="fi-FI"/>
              </w:rPr>
            </w:rPrChange>
          </w:rPr>
          <w:delText>="</w:delText>
        </w:r>
        <w:r w:rsidRPr="00A249B4" w:rsidDel="00A249B4">
          <w:rPr>
            <w:highlight w:val="white"/>
            <w:lang w:eastAsia="fi-FI"/>
            <w:rPrChange w:id="3509" w:author="Tuomainen Mika" w:date="2014-04-04T00:09:00Z">
              <w:rPr>
                <w:highlight w:val="white"/>
                <w:lang w:val="en-US" w:eastAsia="fi-FI"/>
              </w:rPr>
            </w:rPrChange>
          </w:rPr>
          <w:delText>1.2.246.537.6.12.2002.124</w:delText>
        </w:r>
        <w:r w:rsidRPr="00A249B4" w:rsidDel="00A249B4">
          <w:rPr>
            <w:color w:val="0000FF"/>
            <w:highlight w:val="white"/>
            <w:lang w:eastAsia="fi-FI"/>
            <w:rPrChange w:id="3510" w:author="Tuomainen Mika" w:date="2014-04-04T00:09:00Z">
              <w:rPr>
                <w:color w:val="0000FF"/>
                <w:highlight w:val="white"/>
                <w:lang w:val="en-US" w:eastAsia="fi-FI"/>
              </w:rPr>
            </w:rPrChange>
          </w:rPr>
          <w:delText>"/&gt;</w:delText>
        </w:r>
      </w:del>
    </w:p>
    <w:p w:rsidR="003E639A" w:rsidRPr="00A249B4" w:rsidDel="00A249B4" w:rsidRDefault="003E639A">
      <w:pPr>
        <w:rPr>
          <w:del w:id="3511" w:author="Tuomainen Mika" w:date="2014-04-04T00:09:00Z"/>
          <w:color w:val="000000"/>
          <w:highlight w:val="white"/>
          <w:lang w:eastAsia="fi-FI"/>
          <w:rPrChange w:id="3512" w:author="Tuomainen Mika" w:date="2014-04-04T00:09:00Z">
            <w:rPr>
              <w:del w:id="3513" w:author="Tuomainen Mika" w:date="2014-04-04T00:09:00Z"/>
              <w:color w:val="000000"/>
              <w:highlight w:val="white"/>
              <w:lang w:val="en-US" w:eastAsia="fi-FI"/>
            </w:rPr>
          </w:rPrChange>
        </w:rPr>
        <w:pPrChange w:id="3514" w:author="Tuomainen Mika" w:date="2014-04-03T23:16:00Z">
          <w:pPr>
            <w:autoSpaceDE w:val="0"/>
            <w:autoSpaceDN w:val="0"/>
            <w:adjustRightInd w:val="0"/>
          </w:pPr>
        </w:pPrChange>
      </w:pPr>
      <w:del w:id="3515" w:author="Tuomainen Mika" w:date="2014-04-04T00:09:00Z">
        <w:r w:rsidRPr="00A249B4" w:rsidDel="00A249B4">
          <w:rPr>
            <w:color w:val="000000"/>
            <w:highlight w:val="white"/>
            <w:lang w:eastAsia="fi-FI"/>
            <w:rPrChange w:id="3516" w:author="Tuomainen Mika" w:date="2014-04-04T00:09:00Z">
              <w:rPr>
                <w:color w:val="000000"/>
                <w:highlight w:val="white"/>
                <w:lang w:val="en-US" w:eastAsia="fi-FI"/>
              </w:rPr>
            </w:rPrChange>
          </w:rPr>
          <w:tab/>
        </w:r>
        <w:r w:rsidRPr="00A249B4" w:rsidDel="00A249B4">
          <w:rPr>
            <w:highlight w:val="white"/>
            <w:lang w:eastAsia="fi-FI"/>
            <w:rPrChange w:id="3517" w:author="Tuomainen Mika" w:date="2014-04-04T00:09:00Z">
              <w:rPr>
                <w:highlight w:val="white"/>
                <w:lang w:val="en-US" w:eastAsia="fi-FI"/>
              </w:rPr>
            </w:rPrChange>
          </w:rPr>
          <w:delText>&lt;effectiveTime value=“200309300945”/&gt;</w:delText>
        </w:r>
      </w:del>
    </w:p>
    <w:p w:rsidR="003E639A" w:rsidRPr="00A249B4" w:rsidDel="00A249B4" w:rsidRDefault="003E639A">
      <w:pPr>
        <w:rPr>
          <w:del w:id="3518" w:author="Tuomainen Mika" w:date="2014-04-04T00:09:00Z"/>
          <w:highlight w:val="white"/>
          <w:lang w:eastAsia="fi-FI"/>
          <w:rPrChange w:id="3519" w:author="Tuomainen Mika" w:date="2014-04-04T00:09:00Z">
            <w:rPr>
              <w:del w:id="3520" w:author="Tuomainen Mika" w:date="2014-04-04T00:09:00Z"/>
              <w:highlight w:val="white"/>
              <w:lang w:val="en-US" w:eastAsia="fi-FI"/>
            </w:rPr>
          </w:rPrChange>
        </w:rPr>
        <w:pPrChange w:id="3521" w:author="Tuomainen Mika" w:date="2014-04-03T23:16:00Z">
          <w:pPr>
            <w:autoSpaceDE w:val="0"/>
            <w:autoSpaceDN w:val="0"/>
            <w:adjustRightInd w:val="0"/>
          </w:pPr>
        </w:pPrChange>
      </w:pPr>
      <w:del w:id="3522" w:author="Tuomainen Mika" w:date="2014-04-04T00:09:00Z">
        <w:r w:rsidRPr="00A249B4" w:rsidDel="00A249B4">
          <w:rPr>
            <w:highlight w:val="white"/>
            <w:lang w:eastAsia="fi-FI"/>
            <w:rPrChange w:id="3523" w:author="Tuomainen Mika" w:date="2014-04-04T00:09:00Z">
              <w:rPr>
                <w:highlight w:val="white"/>
                <w:lang w:val="en-US" w:eastAsia="fi-FI"/>
              </w:rPr>
            </w:rPrChange>
          </w:rPr>
          <w:tab/>
        </w:r>
        <w:r w:rsidRPr="00A249B4" w:rsidDel="00A249B4">
          <w:rPr>
            <w:color w:val="0000FF"/>
            <w:highlight w:val="white"/>
            <w:lang w:eastAsia="fi-FI"/>
            <w:rPrChange w:id="3524" w:author="Tuomainen Mika" w:date="2014-04-04T00:09:00Z">
              <w:rPr>
                <w:color w:val="0000FF"/>
                <w:highlight w:val="white"/>
                <w:lang w:val="en-US" w:eastAsia="fi-FI"/>
              </w:rPr>
            </w:rPrChange>
          </w:rPr>
          <w:delText>&lt;</w:delText>
        </w:r>
        <w:r w:rsidRPr="00A249B4" w:rsidDel="00A249B4">
          <w:rPr>
            <w:color w:val="800000"/>
            <w:highlight w:val="white"/>
            <w:lang w:eastAsia="fi-FI"/>
            <w:rPrChange w:id="3525" w:author="Tuomainen Mika" w:date="2014-04-04T00:09:00Z">
              <w:rPr>
                <w:color w:val="800000"/>
                <w:highlight w:val="white"/>
                <w:lang w:val="en-US" w:eastAsia="fi-FI"/>
              </w:rPr>
            </w:rPrChange>
          </w:rPr>
          <w:delText>value</w:delText>
        </w:r>
        <w:r w:rsidRPr="00A249B4" w:rsidDel="00A249B4">
          <w:rPr>
            <w:color w:val="FF0000"/>
            <w:highlight w:val="white"/>
            <w:lang w:eastAsia="fi-FI"/>
            <w:rPrChange w:id="3526" w:author="Tuomainen Mika" w:date="2014-04-04T00:09:00Z">
              <w:rPr>
                <w:color w:val="FF0000"/>
                <w:highlight w:val="white"/>
                <w:lang w:val="en-US" w:eastAsia="fi-FI"/>
              </w:rPr>
            </w:rPrChange>
          </w:rPr>
          <w:delText xml:space="preserve"> xsi:type</w:delText>
        </w:r>
        <w:r w:rsidRPr="00A249B4" w:rsidDel="00A249B4">
          <w:rPr>
            <w:color w:val="0000FF"/>
            <w:highlight w:val="white"/>
            <w:lang w:eastAsia="fi-FI"/>
            <w:rPrChange w:id="3527" w:author="Tuomainen Mika" w:date="2014-04-04T00:09:00Z">
              <w:rPr>
                <w:color w:val="0000FF"/>
                <w:highlight w:val="white"/>
                <w:lang w:val="en-US" w:eastAsia="fi-FI"/>
              </w:rPr>
            </w:rPrChange>
          </w:rPr>
          <w:delText>="</w:delText>
        </w:r>
        <w:r w:rsidRPr="00A249B4" w:rsidDel="00A249B4">
          <w:rPr>
            <w:highlight w:val="white"/>
            <w:lang w:eastAsia="fi-FI"/>
            <w:rPrChange w:id="3528" w:author="Tuomainen Mika" w:date="2014-04-04T00:09:00Z">
              <w:rPr>
                <w:highlight w:val="white"/>
                <w:lang w:val="en-US" w:eastAsia="fi-FI"/>
              </w:rPr>
            </w:rPrChange>
          </w:rPr>
          <w:delText>CD</w:delText>
        </w:r>
        <w:r w:rsidRPr="00A249B4" w:rsidDel="00A249B4">
          <w:rPr>
            <w:color w:val="0000FF"/>
            <w:highlight w:val="white"/>
            <w:lang w:eastAsia="fi-FI"/>
            <w:rPrChange w:id="3529" w:author="Tuomainen Mika" w:date="2014-04-04T00:09:00Z">
              <w:rPr>
                <w:color w:val="0000FF"/>
                <w:highlight w:val="white"/>
                <w:lang w:val="en-US" w:eastAsia="fi-FI"/>
              </w:rPr>
            </w:rPrChange>
          </w:rPr>
          <w:delText>"</w:delText>
        </w:r>
        <w:r w:rsidRPr="00A249B4" w:rsidDel="00A249B4">
          <w:rPr>
            <w:color w:val="FF0000"/>
            <w:highlight w:val="white"/>
            <w:lang w:eastAsia="fi-FI"/>
            <w:rPrChange w:id="3530"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531" w:author="Tuomainen Mika" w:date="2014-04-04T00:09:00Z">
              <w:rPr>
                <w:color w:val="0000FF"/>
                <w:highlight w:val="white"/>
                <w:lang w:val="en-US" w:eastAsia="fi-FI"/>
              </w:rPr>
            </w:rPrChange>
          </w:rPr>
          <w:delText>="</w:delText>
        </w:r>
        <w:r w:rsidRPr="00A249B4" w:rsidDel="00A249B4">
          <w:rPr>
            <w:highlight w:val="white"/>
            <w:lang w:eastAsia="fi-FI"/>
            <w:rPrChange w:id="3532" w:author="Tuomainen Mika" w:date="2014-04-04T00:09:00Z">
              <w:rPr>
                <w:highlight w:val="white"/>
                <w:lang w:val="en-US" w:eastAsia="fi-FI"/>
              </w:rPr>
            </w:rPrChange>
          </w:rPr>
          <w:delText>MED</w:delText>
        </w:r>
        <w:r w:rsidRPr="00A249B4" w:rsidDel="00A249B4">
          <w:rPr>
            <w:color w:val="0000FF"/>
            <w:highlight w:val="white"/>
            <w:lang w:eastAsia="fi-FI"/>
            <w:rPrChange w:id="3533" w:author="Tuomainen Mika" w:date="2014-04-04T00:09:00Z">
              <w:rPr>
                <w:color w:val="0000FF"/>
                <w:highlight w:val="white"/>
                <w:lang w:val="en-US" w:eastAsia="fi-FI"/>
              </w:rPr>
            </w:rPrChange>
          </w:rPr>
          <w:delText>"</w:delText>
        </w:r>
        <w:r w:rsidRPr="00A249B4" w:rsidDel="00A249B4">
          <w:rPr>
            <w:color w:val="FF0000"/>
            <w:highlight w:val="white"/>
            <w:lang w:eastAsia="fi-FI"/>
            <w:rPrChange w:id="3534"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535" w:author="Tuomainen Mika" w:date="2014-04-04T00:09:00Z">
              <w:rPr>
                <w:color w:val="0000FF"/>
                <w:highlight w:val="white"/>
                <w:lang w:val="en-US" w:eastAsia="fi-FI"/>
              </w:rPr>
            </w:rPrChange>
          </w:rPr>
          <w:delText>="</w:delText>
        </w:r>
        <w:r w:rsidRPr="00A249B4" w:rsidDel="00A249B4">
          <w:rPr>
            <w:highlight w:val="white"/>
            <w:lang w:eastAsia="fi-FI"/>
            <w:rPrChange w:id="3536" w:author="Tuomainen Mika" w:date="2014-04-04T00:09:00Z">
              <w:rPr>
                <w:highlight w:val="white"/>
                <w:lang w:val="en-US" w:eastAsia="fi-FI"/>
              </w:rPr>
            </w:rPrChange>
          </w:rPr>
          <w:delText>1.2.246.537.5.281.1997</w:delText>
        </w:r>
        <w:r w:rsidRPr="00A249B4" w:rsidDel="00A249B4">
          <w:rPr>
            <w:color w:val="0000FF"/>
            <w:highlight w:val="white"/>
            <w:lang w:eastAsia="fi-FI"/>
            <w:rPrChange w:id="3537" w:author="Tuomainen Mika" w:date="2014-04-04T00:09:00Z">
              <w:rPr>
                <w:color w:val="0000FF"/>
                <w:highlight w:val="white"/>
                <w:lang w:val="en-US" w:eastAsia="fi-FI"/>
              </w:rPr>
            </w:rPrChange>
          </w:rPr>
          <w:delText>"&gt;</w:delText>
        </w:r>
      </w:del>
    </w:p>
    <w:p w:rsidR="003E639A" w:rsidRPr="00A249B4" w:rsidDel="00A249B4" w:rsidRDefault="003E639A">
      <w:pPr>
        <w:rPr>
          <w:del w:id="3538" w:author="Tuomainen Mika" w:date="2014-04-04T00:09:00Z"/>
          <w:color w:val="000000"/>
          <w:highlight w:val="white"/>
          <w:lang w:eastAsia="fi-FI"/>
          <w:rPrChange w:id="3539" w:author="Tuomainen Mika" w:date="2014-04-04T00:09:00Z">
            <w:rPr>
              <w:del w:id="3540" w:author="Tuomainen Mika" w:date="2014-04-04T00:09:00Z"/>
              <w:color w:val="000000"/>
              <w:highlight w:val="white"/>
              <w:lang w:val="en-US" w:eastAsia="fi-FI"/>
            </w:rPr>
          </w:rPrChange>
        </w:rPr>
        <w:pPrChange w:id="3541" w:author="Tuomainen Mika" w:date="2014-04-03T23:16:00Z">
          <w:pPr>
            <w:autoSpaceDE w:val="0"/>
            <w:autoSpaceDN w:val="0"/>
            <w:adjustRightInd w:val="0"/>
          </w:pPr>
        </w:pPrChange>
      </w:pPr>
      <w:del w:id="3542" w:author="Tuomainen Mika" w:date="2014-04-04T00:09:00Z">
        <w:r w:rsidRPr="00A249B4" w:rsidDel="00A249B4">
          <w:rPr>
            <w:color w:val="000000"/>
            <w:highlight w:val="white"/>
            <w:lang w:eastAsia="fi-FI"/>
            <w:rPrChange w:id="3543" w:author="Tuomainen Mika" w:date="2014-04-04T00:09:00Z">
              <w:rPr>
                <w:color w:val="000000"/>
                <w:highlight w:val="white"/>
                <w:lang w:val="en-US" w:eastAsia="fi-FI"/>
              </w:rPr>
            </w:rPrChange>
          </w:rPr>
          <w:tab/>
        </w:r>
        <w:r w:rsidRPr="00A249B4" w:rsidDel="00A249B4">
          <w:rPr>
            <w:color w:val="0000FF"/>
            <w:highlight w:val="white"/>
            <w:lang w:eastAsia="fi-FI"/>
            <w:rPrChange w:id="3544" w:author="Tuomainen Mika" w:date="2014-04-04T00:09:00Z">
              <w:rPr>
                <w:color w:val="0000FF"/>
                <w:highlight w:val="white"/>
                <w:lang w:val="en-US" w:eastAsia="fi-FI"/>
              </w:rPr>
            </w:rPrChange>
          </w:rPr>
          <w:delText>&lt;</w:delText>
        </w:r>
        <w:r w:rsidRPr="00A249B4" w:rsidDel="00A249B4">
          <w:rPr>
            <w:highlight w:val="white"/>
            <w:lang w:eastAsia="fi-FI"/>
            <w:rPrChange w:id="3545" w:author="Tuomainen Mika" w:date="2014-04-04T00:09:00Z">
              <w:rPr>
                <w:highlight w:val="white"/>
                <w:lang w:val="en-US" w:eastAsia="fi-FI"/>
              </w:rPr>
            </w:rPrChange>
          </w:rPr>
          <w:delText>qualifier</w:delText>
        </w:r>
        <w:r w:rsidRPr="00A249B4" w:rsidDel="00A249B4">
          <w:rPr>
            <w:color w:val="0000FF"/>
            <w:highlight w:val="white"/>
            <w:lang w:eastAsia="fi-FI"/>
            <w:rPrChange w:id="3546" w:author="Tuomainen Mika" w:date="2014-04-04T00:09:00Z">
              <w:rPr>
                <w:color w:val="0000FF"/>
                <w:highlight w:val="white"/>
                <w:lang w:val="en-US" w:eastAsia="fi-FI"/>
              </w:rPr>
            </w:rPrChange>
          </w:rPr>
          <w:delText>&gt;</w:delText>
        </w:r>
      </w:del>
    </w:p>
    <w:p w:rsidR="003E639A" w:rsidRPr="00A249B4" w:rsidDel="00A249B4" w:rsidRDefault="003E639A">
      <w:pPr>
        <w:rPr>
          <w:del w:id="3547" w:author="Tuomainen Mika" w:date="2014-04-04T00:09:00Z"/>
          <w:highlight w:val="white"/>
          <w:lang w:eastAsia="fi-FI"/>
          <w:rPrChange w:id="3548" w:author="Tuomainen Mika" w:date="2014-04-04T00:09:00Z">
            <w:rPr>
              <w:del w:id="3549" w:author="Tuomainen Mika" w:date="2014-04-04T00:09:00Z"/>
              <w:highlight w:val="white"/>
              <w:lang w:val="en-US" w:eastAsia="fi-FI"/>
            </w:rPr>
          </w:rPrChange>
        </w:rPr>
        <w:pPrChange w:id="3550" w:author="Tuomainen Mika" w:date="2014-04-03T23:16:00Z">
          <w:pPr>
            <w:autoSpaceDE w:val="0"/>
            <w:autoSpaceDN w:val="0"/>
            <w:adjustRightInd w:val="0"/>
          </w:pPr>
        </w:pPrChange>
      </w:pPr>
      <w:del w:id="3551" w:author="Tuomainen Mika" w:date="2014-04-04T00:09:00Z">
        <w:r w:rsidRPr="00A249B4" w:rsidDel="00A249B4">
          <w:rPr>
            <w:highlight w:val="white"/>
            <w:lang w:eastAsia="fi-FI"/>
            <w:rPrChange w:id="3552" w:author="Tuomainen Mika" w:date="2014-04-04T00:09:00Z">
              <w:rPr>
                <w:highlight w:val="white"/>
                <w:lang w:val="en-US" w:eastAsia="fi-FI"/>
              </w:rPr>
            </w:rPrChange>
          </w:rPr>
          <w:tab/>
        </w:r>
        <w:r w:rsidRPr="00A249B4" w:rsidDel="00A249B4">
          <w:rPr>
            <w:highlight w:val="white"/>
            <w:lang w:eastAsia="fi-FI"/>
            <w:rPrChange w:id="3553" w:author="Tuomainen Mika" w:date="2014-04-04T00:09:00Z">
              <w:rPr>
                <w:highlight w:val="white"/>
                <w:lang w:val="en-US" w:eastAsia="fi-FI"/>
              </w:rPr>
            </w:rPrChange>
          </w:rPr>
          <w:tab/>
        </w:r>
        <w:r w:rsidRPr="00A249B4" w:rsidDel="00A249B4">
          <w:rPr>
            <w:color w:val="0000FF"/>
            <w:highlight w:val="white"/>
            <w:lang w:eastAsia="fi-FI"/>
            <w:rPrChange w:id="3554" w:author="Tuomainen Mika" w:date="2014-04-04T00:09:00Z">
              <w:rPr>
                <w:color w:val="0000FF"/>
                <w:highlight w:val="white"/>
                <w:lang w:val="en-US" w:eastAsia="fi-FI"/>
              </w:rPr>
            </w:rPrChange>
          </w:rPr>
          <w:delText>&lt;</w:delText>
        </w:r>
        <w:r w:rsidRPr="00A249B4" w:rsidDel="00A249B4">
          <w:rPr>
            <w:color w:val="800000"/>
            <w:highlight w:val="white"/>
            <w:lang w:eastAsia="fi-FI"/>
            <w:rPrChange w:id="3555" w:author="Tuomainen Mika" w:date="2014-04-04T00:09:00Z">
              <w:rPr>
                <w:color w:val="800000"/>
                <w:highlight w:val="white"/>
                <w:lang w:val="en-US" w:eastAsia="fi-FI"/>
              </w:rPr>
            </w:rPrChange>
          </w:rPr>
          <w:delText>name</w:delText>
        </w:r>
        <w:r w:rsidRPr="00A249B4" w:rsidDel="00A249B4">
          <w:rPr>
            <w:color w:val="FF0000"/>
            <w:highlight w:val="white"/>
            <w:lang w:eastAsia="fi-FI"/>
            <w:rPrChange w:id="3556"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557" w:author="Tuomainen Mika" w:date="2014-04-04T00:09:00Z">
              <w:rPr>
                <w:color w:val="0000FF"/>
                <w:highlight w:val="white"/>
                <w:lang w:val="en-US" w:eastAsia="fi-FI"/>
              </w:rPr>
            </w:rPrChange>
          </w:rPr>
          <w:delText>="</w:delText>
        </w:r>
        <w:r w:rsidRPr="00A249B4" w:rsidDel="00A249B4">
          <w:rPr>
            <w:highlight w:val="white"/>
            <w:lang w:eastAsia="fi-FI"/>
            <w:rPrChange w:id="3558" w:author="Tuomainen Mika" w:date="2014-04-04T00:09:00Z">
              <w:rPr>
                <w:highlight w:val="white"/>
                <w:lang w:val="en-US" w:eastAsia="fi-FI"/>
              </w:rPr>
            </w:rPrChange>
          </w:rPr>
          <w:delText>38</w:delText>
        </w:r>
        <w:r w:rsidRPr="00A249B4" w:rsidDel="00A249B4">
          <w:rPr>
            <w:color w:val="0000FF"/>
            <w:highlight w:val="white"/>
            <w:lang w:eastAsia="fi-FI"/>
            <w:rPrChange w:id="3559" w:author="Tuomainen Mika" w:date="2014-04-04T00:09:00Z">
              <w:rPr>
                <w:color w:val="0000FF"/>
                <w:highlight w:val="white"/>
                <w:lang w:val="en-US" w:eastAsia="fi-FI"/>
              </w:rPr>
            </w:rPrChange>
          </w:rPr>
          <w:delText>"</w:delText>
        </w:r>
        <w:r w:rsidRPr="00A249B4" w:rsidDel="00A249B4">
          <w:rPr>
            <w:color w:val="FF0000"/>
            <w:highlight w:val="white"/>
            <w:lang w:eastAsia="fi-FI"/>
            <w:rPrChange w:id="3560"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561" w:author="Tuomainen Mika" w:date="2014-04-04T00:09:00Z">
              <w:rPr>
                <w:color w:val="0000FF"/>
                <w:highlight w:val="white"/>
                <w:lang w:val="en-US" w:eastAsia="fi-FI"/>
              </w:rPr>
            </w:rPrChange>
          </w:rPr>
          <w:delText>="</w:delText>
        </w:r>
        <w:r w:rsidRPr="00A249B4" w:rsidDel="00A249B4">
          <w:rPr>
            <w:highlight w:val="white"/>
            <w:lang w:eastAsia="fi-FI"/>
            <w:rPrChange w:id="3562" w:author="Tuomainen Mika" w:date="2014-04-04T00:09:00Z">
              <w:rPr>
                <w:highlight w:val="white"/>
                <w:lang w:val="en-US" w:eastAsia="fi-FI"/>
              </w:rPr>
            </w:rPrChange>
          </w:rPr>
          <w:delText>1.2.246.537.6.12.2002.124</w:delText>
        </w:r>
        <w:r w:rsidRPr="00A249B4" w:rsidDel="00A249B4">
          <w:rPr>
            <w:color w:val="0000FF"/>
            <w:highlight w:val="white"/>
            <w:lang w:eastAsia="fi-FI"/>
            <w:rPrChange w:id="3563" w:author="Tuomainen Mika" w:date="2014-04-04T00:09:00Z">
              <w:rPr>
                <w:color w:val="0000FF"/>
                <w:highlight w:val="white"/>
                <w:lang w:val="en-US" w:eastAsia="fi-FI"/>
              </w:rPr>
            </w:rPrChange>
          </w:rPr>
          <w:delText>"/&gt;</w:delText>
        </w:r>
      </w:del>
    </w:p>
    <w:p w:rsidR="003E639A" w:rsidRPr="00A249B4" w:rsidDel="00A249B4" w:rsidRDefault="003E639A">
      <w:pPr>
        <w:rPr>
          <w:del w:id="3564" w:author="Tuomainen Mika" w:date="2014-04-04T00:09:00Z"/>
          <w:highlight w:val="white"/>
          <w:lang w:eastAsia="fi-FI"/>
          <w:rPrChange w:id="3565" w:author="Tuomainen Mika" w:date="2014-04-04T00:09:00Z">
            <w:rPr>
              <w:del w:id="3566" w:author="Tuomainen Mika" w:date="2014-04-04T00:09:00Z"/>
              <w:highlight w:val="white"/>
              <w:lang w:val="en-US" w:eastAsia="fi-FI"/>
            </w:rPr>
          </w:rPrChange>
        </w:rPr>
        <w:pPrChange w:id="3567" w:author="Tuomainen Mika" w:date="2014-04-03T23:16:00Z">
          <w:pPr>
            <w:autoSpaceDE w:val="0"/>
            <w:autoSpaceDN w:val="0"/>
            <w:adjustRightInd w:val="0"/>
            <w:ind w:left="1440"/>
          </w:pPr>
        </w:pPrChange>
      </w:pPr>
      <w:del w:id="3568" w:author="Tuomainen Mika" w:date="2014-04-04T00:09:00Z">
        <w:r w:rsidRPr="00A249B4" w:rsidDel="00A249B4">
          <w:rPr>
            <w:color w:val="0000FF"/>
            <w:highlight w:val="white"/>
            <w:lang w:eastAsia="fi-FI"/>
            <w:rPrChange w:id="3569" w:author="Tuomainen Mika" w:date="2014-04-04T00:09:00Z">
              <w:rPr>
                <w:color w:val="0000FF"/>
                <w:highlight w:val="white"/>
                <w:lang w:val="en-US" w:eastAsia="fi-FI"/>
              </w:rPr>
            </w:rPrChange>
          </w:rPr>
          <w:delText>&lt;</w:delText>
        </w:r>
        <w:r w:rsidRPr="00A249B4" w:rsidDel="00A249B4">
          <w:rPr>
            <w:color w:val="800000"/>
            <w:highlight w:val="white"/>
            <w:lang w:eastAsia="fi-FI"/>
            <w:rPrChange w:id="3570" w:author="Tuomainen Mika" w:date="2014-04-04T00:09:00Z">
              <w:rPr>
                <w:color w:val="800000"/>
                <w:highlight w:val="white"/>
                <w:lang w:val="en-US" w:eastAsia="fi-FI"/>
              </w:rPr>
            </w:rPrChange>
          </w:rPr>
          <w:delText>value</w:delText>
        </w:r>
        <w:r w:rsidRPr="00A249B4" w:rsidDel="00A249B4">
          <w:rPr>
            <w:color w:val="FF0000"/>
            <w:highlight w:val="white"/>
            <w:lang w:eastAsia="fi-FI"/>
            <w:rPrChange w:id="3571"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572" w:author="Tuomainen Mika" w:date="2014-04-04T00:09:00Z">
              <w:rPr>
                <w:color w:val="0000FF"/>
                <w:highlight w:val="white"/>
                <w:lang w:val="en-US" w:eastAsia="fi-FI"/>
              </w:rPr>
            </w:rPrChange>
          </w:rPr>
          <w:delText>="</w:delText>
        </w:r>
        <w:r w:rsidRPr="00A249B4" w:rsidDel="00A249B4">
          <w:rPr>
            <w:highlight w:val="white"/>
            <w:lang w:eastAsia="fi-FI"/>
            <w:rPrChange w:id="3573" w:author="Tuomainen Mika" w:date="2014-04-04T00:09:00Z">
              <w:rPr>
                <w:highlight w:val="white"/>
                <w:lang w:val="en-US" w:eastAsia="fi-FI"/>
              </w:rPr>
            </w:rPrChange>
          </w:rPr>
          <w:delText>98</w:delText>
        </w:r>
        <w:r w:rsidRPr="00A249B4" w:rsidDel="00A249B4">
          <w:rPr>
            <w:color w:val="0000FF"/>
            <w:highlight w:val="white"/>
            <w:lang w:eastAsia="fi-FI"/>
            <w:rPrChange w:id="3574" w:author="Tuomainen Mika" w:date="2014-04-04T00:09:00Z">
              <w:rPr>
                <w:color w:val="0000FF"/>
                <w:highlight w:val="white"/>
                <w:lang w:val="en-US" w:eastAsia="fi-FI"/>
              </w:rPr>
            </w:rPrChange>
          </w:rPr>
          <w:delText>"</w:delText>
        </w:r>
        <w:r w:rsidRPr="00A249B4" w:rsidDel="00A249B4">
          <w:rPr>
            <w:color w:val="FF0000"/>
            <w:highlight w:val="white"/>
            <w:lang w:eastAsia="fi-FI"/>
            <w:rPrChange w:id="3575" w:author="Tuomainen Mika" w:date="2014-04-04T00:09:00Z">
              <w:rPr>
                <w:color w:val="FF0000"/>
                <w:highlight w:val="white"/>
                <w:lang w:val="en-US" w:eastAsia="fi-FI"/>
              </w:rPr>
            </w:rPrChange>
          </w:rPr>
          <w:delText xml:space="preserve"> displayName</w:delText>
        </w:r>
        <w:r w:rsidRPr="00A249B4" w:rsidDel="00A249B4">
          <w:rPr>
            <w:color w:val="0000FF"/>
            <w:highlight w:val="white"/>
            <w:lang w:eastAsia="fi-FI"/>
            <w:rPrChange w:id="3576" w:author="Tuomainen Mika" w:date="2014-04-04T00:09:00Z">
              <w:rPr>
                <w:color w:val="0000FF"/>
                <w:highlight w:val="white"/>
                <w:lang w:val="en-US" w:eastAsia="fi-FI"/>
              </w:rPr>
            </w:rPrChange>
          </w:rPr>
          <w:delText>="</w:delText>
        </w:r>
        <w:r w:rsidRPr="00A249B4" w:rsidDel="00A249B4">
          <w:rPr>
            <w:highlight w:val="white"/>
            <w:lang w:eastAsia="fi-FI"/>
            <w:rPrChange w:id="3577" w:author="Tuomainen Mika" w:date="2014-04-04T00:09:00Z">
              <w:rPr>
                <w:highlight w:val="white"/>
                <w:lang w:val="en-US" w:eastAsia="fi-FI"/>
              </w:rPr>
            </w:rPrChange>
          </w:rPr>
          <w:delText>Yleislääketiede</w:delText>
        </w:r>
        <w:r w:rsidRPr="00A249B4" w:rsidDel="00A249B4">
          <w:rPr>
            <w:color w:val="0000FF"/>
            <w:highlight w:val="white"/>
            <w:lang w:eastAsia="fi-FI"/>
            <w:rPrChange w:id="3578" w:author="Tuomainen Mika" w:date="2014-04-04T00:09:00Z">
              <w:rPr>
                <w:color w:val="0000FF"/>
                <w:highlight w:val="white"/>
                <w:lang w:val="en-US" w:eastAsia="fi-FI"/>
              </w:rPr>
            </w:rPrChange>
          </w:rPr>
          <w:delText>"</w:delText>
        </w:r>
        <w:r w:rsidRPr="00A249B4" w:rsidDel="00A249B4">
          <w:rPr>
            <w:color w:val="FF0000"/>
            <w:highlight w:val="white"/>
            <w:lang w:eastAsia="fi-FI"/>
            <w:rPrChange w:id="3579"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580" w:author="Tuomainen Mika" w:date="2014-04-04T00:09:00Z">
              <w:rPr>
                <w:color w:val="0000FF"/>
                <w:highlight w:val="white"/>
                <w:lang w:val="en-US" w:eastAsia="fi-FI"/>
              </w:rPr>
            </w:rPrChange>
          </w:rPr>
          <w:delText>="</w:delText>
        </w:r>
        <w:r w:rsidRPr="00A249B4" w:rsidDel="00A249B4">
          <w:rPr>
            <w:highlight w:val="white"/>
            <w:lang w:eastAsia="fi-FI"/>
            <w:rPrChange w:id="3581" w:author="Tuomainen Mika" w:date="2014-04-04T00:09:00Z">
              <w:rPr>
                <w:highlight w:val="white"/>
                <w:lang w:val="en-US" w:eastAsia="fi-FI"/>
              </w:rPr>
            </w:rPrChange>
          </w:rPr>
          <w:delText>1.2.246.537.6.24.2003</w:delText>
        </w:r>
        <w:r w:rsidRPr="00A249B4" w:rsidDel="00A249B4">
          <w:rPr>
            <w:color w:val="0000FF"/>
            <w:highlight w:val="white"/>
            <w:lang w:eastAsia="fi-FI"/>
            <w:rPrChange w:id="3582" w:author="Tuomainen Mika" w:date="2014-04-04T00:09:00Z">
              <w:rPr>
                <w:color w:val="0000FF"/>
                <w:highlight w:val="white"/>
                <w:lang w:val="en-US" w:eastAsia="fi-FI"/>
              </w:rPr>
            </w:rPrChange>
          </w:rPr>
          <w:delText>"/&gt;</w:delText>
        </w:r>
      </w:del>
    </w:p>
    <w:p w:rsidR="003E639A" w:rsidRPr="00A249B4" w:rsidDel="00A249B4" w:rsidRDefault="003E639A">
      <w:pPr>
        <w:rPr>
          <w:del w:id="3583" w:author="Tuomainen Mika" w:date="2014-04-04T00:09:00Z"/>
          <w:color w:val="000000"/>
          <w:highlight w:val="white"/>
          <w:lang w:eastAsia="fi-FI"/>
          <w:rPrChange w:id="3584" w:author="Tuomainen Mika" w:date="2014-04-04T00:09:00Z">
            <w:rPr>
              <w:del w:id="3585" w:author="Tuomainen Mika" w:date="2014-04-04T00:09:00Z"/>
              <w:color w:val="000000"/>
              <w:highlight w:val="white"/>
              <w:lang w:val="en-US" w:eastAsia="fi-FI"/>
            </w:rPr>
          </w:rPrChange>
        </w:rPr>
        <w:pPrChange w:id="3586" w:author="Tuomainen Mika" w:date="2014-04-03T23:16:00Z">
          <w:pPr>
            <w:autoSpaceDE w:val="0"/>
            <w:autoSpaceDN w:val="0"/>
            <w:adjustRightInd w:val="0"/>
          </w:pPr>
        </w:pPrChange>
      </w:pPr>
      <w:del w:id="3587" w:author="Tuomainen Mika" w:date="2014-04-04T00:09:00Z">
        <w:r w:rsidRPr="00A249B4" w:rsidDel="00A249B4">
          <w:rPr>
            <w:color w:val="000000"/>
            <w:highlight w:val="white"/>
            <w:lang w:eastAsia="fi-FI"/>
            <w:rPrChange w:id="3588" w:author="Tuomainen Mika" w:date="2014-04-04T00:09:00Z">
              <w:rPr>
                <w:color w:val="000000"/>
                <w:highlight w:val="white"/>
                <w:lang w:val="en-US" w:eastAsia="fi-FI"/>
              </w:rPr>
            </w:rPrChange>
          </w:rPr>
          <w:tab/>
        </w:r>
        <w:r w:rsidRPr="00A249B4" w:rsidDel="00A249B4">
          <w:rPr>
            <w:color w:val="0000FF"/>
            <w:highlight w:val="white"/>
            <w:lang w:eastAsia="fi-FI"/>
            <w:rPrChange w:id="3589" w:author="Tuomainen Mika" w:date="2014-04-04T00:09:00Z">
              <w:rPr>
                <w:color w:val="0000FF"/>
                <w:highlight w:val="white"/>
                <w:lang w:val="en-US" w:eastAsia="fi-FI"/>
              </w:rPr>
            </w:rPrChange>
          </w:rPr>
          <w:delText>&lt;/</w:delText>
        </w:r>
        <w:r w:rsidRPr="00A249B4" w:rsidDel="00A249B4">
          <w:rPr>
            <w:highlight w:val="white"/>
            <w:lang w:eastAsia="fi-FI"/>
            <w:rPrChange w:id="3590" w:author="Tuomainen Mika" w:date="2014-04-04T00:09:00Z">
              <w:rPr>
                <w:highlight w:val="white"/>
                <w:lang w:val="en-US" w:eastAsia="fi-FI"/>
              </w:rPr>
            </w:rPrChange>
          </w:rPr>
          <w:delText>qualifier</w:delText>
        </w:r>
        <w:r w:rsidRPr="00A249B4" w:rsidDel="00A249B4">
          <w:rPr>
            <w:color w:val="0000FF"/>
            <w:highlight w:val="white"/>
            <w:lang w:eastAsia="fi-FI"/>
            <w:rPrChange w:id="3591" w:author="Tuomainen Mika" w:date="2014-04-04T00:09:00Z">
              <w:rPr>
                <w:color w:val="0000FF"/>
                <w:highlight w:val="white"/>
                <w:lang w:val="en-US" w:eastAsia="fi-FI"/>
              </w:rPr>
            </w:rPrChange>
          </w:rPr>
          <w:delText>&gt;</w:delText>
        </w:r>
      </w:del>
    </w:p>
    <w:p w:rsidR="003E639A" w:rsidRPr="00A249B4" w:rsidDel="00A249B4" w:rsidRDefault="003E639A">
      <w:pPr>
        <w:rPr>
          <w:del w:id="3592" w:author="Tuomainen Mika" w:date="2014-04-04T00:09:00Z"/>
          <w:color w:val="000000"/>
          <w:highlight w:val="white"/>
          <w:lang w:eastAsia="fi-FI"/>
          <w:rPrChange w:id="3593" w:author="Tuomainen Mika" w:date="2014-04-04T00:09:00Z">
            <w:rPr>
              <w:del w:id="3594" w:author="Tuomainen Mika" w:date="2014-04-04T00:09:00Z"/>
              <w:color w:val="000000"/>
              <w:highlight w:val="white"/>
              <w:lang w:val="en-US" w:eastAsia="fi-FI"/>
            </w:rPr>
          </w:rPrChange>
        </w:rPr>
        <w:pPrChange w:id="3595" w:author="Tuomainen Mika" w:date="2014-04-03T23:16:00Z">
          <w:pPr>
            <w:autoSpaceDE w:val="0"/>
            <w:autoSpaceDN w:val="0"/>
            <w:adjustRightInd w:val="0"/>
          </w:pPr>
        </w:pPrChange>
      </w:pPr>
      <w:del w:id="3596" w:author="Tuomainen Mika" w:date="2014-04-04T00:09:00Z">
        <w:r w:rsidRPr="00A249B4" w:rsidDel="00A249B4">
          <w:rPr>
            <w:color w:val="000000"/>
            <w:highlight w:val="white"/>
            <w:lang w:eastAsia="fi-FI"/>
            <w:rPrChange w:id="3597" w:author="Tuomainen Mika" w:date="2014-04-04T00:09:00Z">
              <w:rPr>
                <w:color w:val="000000"/>
                <w:highlight w:val="white"/>
                <w:lang w:val="en-US" w:eastAsia="fi-FI"/>
              </w:rPr>
            </w:rPrChange>
          </w:rPr>
          <w:tab/>
        </w:r>
        <w:r w:rsidRPr="00A249B4" w:rsidDel="00A249B4">
          <w:rPr>
            <w:color w:val="0000FF"/>
            <w:highlight w:val="white"/>
            <w:lang w:eastAsia="fi-FI"/>
            <w:rPrChange w:id="3598" w:author="Tuomainen Mika" w:date="2014-04-04T00:09:00Z">
              <w:rPr>
                <w:color w:val="0000FF"/>
                <w:highlight w:val="white"/>
                <w:lang w:val="en-US" w:eastAsia="fi-FI"/>
              </w:rPr>
            </w:rPrChange>
          </w:rPr>
          <w:delText>&lt;/</w:delText>
        </w:r>
        <w:r w:rsidRPr="00A249B4" w:rsidDel="00A249B4">
          <w:rPr>
            <w:highlight w:val="white"/>
            <w:lang w:eastAsia="fi-FI"/>
            <w:rPrChange w:id="3599" w:author="Tuomainen Mika" w:date="2014-04-04T00:09:00Z">
              <w:rPr>
                <w:highlight w:val="white"/>
                <w:lang w:val="en-US" w:eastAsia="fi-FI"/>
              </w:rPr>
            </w:rPrChange>
          </w:rPr>
          <w:delText>value</w:delText>
        </w:r>
        <w:r w:rsidRPr="00A249B4" w:rsidDel="00A249B4">
          <w:rPr>
            <w:color w:val="0000FF"/>
            <w:highlight w:val="white"/>
            <w:lang w:eastAsia="fi-FI"/>
            <w:rPrChange w:id="3600" w:author="Tuomainen Mika" w:date="2014-04-04T00:09:00Z">
              <w:rPr>
                <w:color w:val="0000FF"/>
                <w:highlight w:val="white"/>
                <w:lang w:val="en-US" w:eastAsia="fi-FI"/>
              </w:rPr>
            </w:rPrChange>
          </w:rPr>
          <w:delText>&gt;</w:delText>
        </w:r>
      </w:del>
    </w:p>
    <w:p w:rsidR="003E639A" w:rsidRPr="00A249B4" w:rsidDel="00A249B4" w:rsidRDefault="003E639A">
      <w:pPr>
        <w:rPr>
          <w:del w:id="3601" w:author="Tuomainen Mika" w:date="2014-04-04T00:09:00Z"/>
          <w:color w:val="000000"/>
          <w:highlight w:val="white"/>
          <w:lang w:eastAsia="fi-FI"/>
          <w:rPrChange w:id="3602" w:author="Tuomainen Mika" w:date="2014-04-04T00:09:00Z">
            <w:rPr>
              <w:del w:id="3603" w:author="Tuomainen Mika" w:date="2014-04-04T00:09:00Z"/>
              <w:color w:val="000000"/>
              <w:highlight w:val="white"/>
              <w:lang w:val="en-US" w:eastAsia="fi-FI"/>
            </w:rPr>
          </w:rPrChange>
        </w:rPr>
        <w:pPrChange w:id="3604" w:author="Tuomainen Mika" w:date="2014-04-03T23:16:00Z">
          <w:pPr>
            <w:autoSpaceDE w:val="0"/>
            <w:autoSpaceDN w:val="0"/>
            <w:adjustRightInd w:val="0"/>
          </w:pPr>
        </w:pPrChange>
      </w:pPr>
      <w:del w:id="3605" w:author="Tuomainen Mika" w:date="2014-04-04T00:09:00Z">
        <w:r w:rsidRPr="00A249B4" w:rsidDel="00A249B4">
          <w:rPr>
            <w:color w:val="000000"/>
            <w:highlight w:val="white"/>
            <w:lang w:eastAsia="fi-FI"/>
            <w:rPrChange w:id="3606" w:author="Tuomainen Mika" w:date="2014-04-04T00:09:00Z">
              <w:rPr>
                <w:color w:val="000000"/>
                <w:highlight w:val="white"/>
                <w:lang w:val="en-US" w:eastAsia="fi-FI"/>
              </w:rPr>
            </w:rPrChange>
          </w:rPr>
          <w:tab/>
        </w:r>
        <w:r w:rsidRPr="00A249B4" w:rsidDel="00A249B4">
          <w:rPr>
            <w:color w:val="0000FF"/>
            <w:highlight w:val="white"/>
            <w:lang w:eastAsia="fi-FI"/>
            <w:rPrChange w:id="3607" w:author="Tuomainen Mika" w:date="2014-04-04T00:09:00Z">
              <w:rPr>
                <w:color w:val="0000FF"/>
                <w:highlight w:val="white"/>
                <w:lang w:val="en-US" w:eastAsia="fi-FI"/>
              </w:rPr>
            </w:rPrChange>
          </w:rPr>
          <w:delText>&lt;/</w:delText>
        </w:r>
        <w:r w:rsidRPr="00A249B4" w:rsidDel="00A249B4">
          <w:rPr>
            <w:highlight w:val="white"/>
            <w:lang w:eastAsia="fi-FI"/>
            <w:rPrChange w:id="3608" w:author="Tuomainen Mika" w:date="2014-04-04T00:09:00Z">
              <w:rPr>
                <w:highlight w:val="white"/>
                <w:lang w:val="en-US" w:eastAsia="fi-FI"/>
              </w:rPr>
            </w:rPrChange>
          </w:rPr>
          <w:delText>observation</w:delText>
        </w:r>
        <w:r w:rsidRPr="00A249B4" w:rsidDel="00A249B4">
          <w:rPr>
            <w:color w:val="0000FF"/>
            <w:highlight w:val="white"/>
            <w:lang w:eastAsia="fi-FI"/>
            <w:rPrChange w:id="3609" w:author="Tuomainen Mika" w:date="2014-04-04T00:09:00Z">
              <w:rPr>
                <w:color w:val="0000FF"/>
                <w:highlight w:val="white"/>
                <w:lang w:val="en-US" w:eastAsia="fi-FI"/>
              </w:rPr>
            </w:rPrChange>
          </w:rPr>
          <w:delText>&gt;</w:delText>
        </w:r>
      </w:del>
    </w:p>
    <w:p w:rsidR="003E639A" w:rsidRPr="00A249B4" w:rsidDel="00A249B4" w:rsidRDefault="003E639A" w:rsidP="00CC1036">
      <w:pPr>
        <w:rPr>
          <w:del w:id="3610" w:author="Tuomainen Mika" w:date="2014-04-04T00:09:00Z"/>
          <w:rPrChange w:id="3611" w:author="Tuomainen Mika" w:date="2014-04-04T00:09:00Z">
            <w:rPr>
              <w:del w:id="3612" w:author="Tuomainen Mika" w:date="2014-04-04T00:09:00Z"/>
              <w:lang w:val="en-US"/>
            </w:rPr>
          </w:rPrChange>
        </w:rPr>
      </w:pPr>
      <w:del w:id="3613" w:author="Tuomainen Mika" w:date="2014-04-04T00:09:00Z">
        <w:r w:rsidRPr="00A249B4" w:rsidDel="00A249B4">
          <w:rPr>
            <w:color w:val="0000FF"/>
            <w:highlight w:val="white"/>
            <w:lang w:eastAsia="fi-FI"/>
            <w:rPrChange w:id="3614" w:author="Tuomainen Mika" w:date="2014-04-04T00:09:00Z">
              <w:rPr>
                <w:color w:val="0000FF"/>
                <w:highlight w:val="white"/>
                <w:lang w:val="en-US" w:eastAsia="fi-FI"/>
              </w:rPr>
            </w:rPrChange>
          </w:rPr>
          <w:delText>&lt;/</w:delText>
        </w:r>
        <w:r w:rsidRPr="00A249B4" w:rsidDel="00A249B4">
          <w:rPr>
            <w:highlight w:val="white"/>
            <w:lang w:eastAsia="fi-FI"/>
            <w:rPrChange w:id="3615" w:author="Tuomainen Mika" w:date="2014-04-04T00:09:00Z">
              <w:rPr>
                <w:highlight w:val="white"/>
                <w:lang w:val="en-US" w:eastAsia="fi-FI"/>
              </w:rPr>
            </w:rPrChange>
          </w:rPr>
          <w:delText>entry</w:delText>
        </w:r>
        <w:r w:rsidRPr="00A249B4" w:rsidDel="00A249B4">
          <w:rPr>
            <w:color w:val="0000FF"/>
            <w:highlight w:val="white"/>
            <w:lang w:eastAsia="fi-FI"/>
            <w:rPrChange w:id="3616" w:author="Tuomainen Mika" w:date="2014-04-04T00:09:00Z">
              <w:rPr>
                <w:color w:val="0000FF"/>
                <w:highlight w:val="white"/>
                <w:lang w:val="en-US" w:eastAsia="fi-FI"/>
              </w:rPr>
            </w:rPrChange>
          </w:rPr>
          <w:delText>&gt;</w:delText>
        </w:r>
      </w:del>
    </w:p>
    <w:p w:rsidR="003E639A" w:rsidRPr="00A249B4" w:rsidDel="00A249B4" w:rsidRDefault="003E639A" w:rsidP="00CC1036">
      <w:pPr>
        <w:rPr>
          <w:del w:id="3617" w:author="Tuomainen Mika" w:date="2014-04-04T00:09:00Z"/>
          <w:rPrChange w:id="3618" w:author="Tuomainen Mika" w:date="2014-04-04T00:09:00Z">
            <w:rPr>
              <w:del w:id="3619" w:author="Tuomainen Mika" w:date="2014-04-04T00:09:00Z"/>
              <w:lang w:val="en-US"/>
            </w:rPr>
          </w:rPrChange>
        </w:rPr>
      </w:pPr>
    </w:p>
    <w:p w:rsidR="003E639A" w:rsidDel="00A249B4" w:rsidRDefault="003E639A" w:rsidP="00CC1036">
      <w:pPr>
        <w:pStyle w:val="Otsikko3"/>
        <w:rPr>
          <w:del w:id="3620" w:author="Tuomainen Mika" w:date="2014-04-04T00:09:00Z"/>
        </w:rPr>
      </w:pPr>
      <w:bookmarkStart w:id="3621" w:name="_Toc384330139"/>
      <w:bookmarkStart w:id="3622" w:name="_Toc384984320"/>
      <w:bookmarkStart w:id="3623" w:name="_Toc384985088"/>
      <w:bookmarkStart w:id="3624" w:name="_Toc384985758"/>
      <w:del w:id="3625" w:author="Tuomainen Mika" w:date="2014-04-04T00:09:00Z">
        <w:r w:rsidDel="00A249B4">
          <w:delText>Lähetteen palauttamisen syy</w:delText>
        </w:r>
        <w:bookmarkEnd w:id="3621"/>
        <w:bookmarkEnd w:id="3622"/>
        <w:bookmarkEnd w:id="3623"/>
        <w:bookmarkEnd w:id="3624"/>
      </w:del>
    </w:p>
    <w:p w:rsidR="003E639A" w:rsidDel="00A249B4" w:rsidRDefault="003E639A" w:rsidP="00CC1036">
      <w:pPr>
        <w:rPr>
          <w:del w:id="3626" w:author="Tuomainen Mika" w:date="2014-04-04T00:09:00Z"/>
        </w:rPr>
      </w:pPr>
    </w:p>
    <w:p w:rsidR="003E639A" w:rsidDel="00A249B4" w:rsidRDefault="003E639A" w:rsidP="00CC1036">
      <w:pPr>
        <w:rPr>
          <w:del w:id="3627" w:author="Tuomainen Mika" w:date="2014-04-04T00:09:00Z"/>
        </w:rPr>
      </w:pPr>
      <w:del w:id="3628" w:author="Tuomainen Mika" w:date="2014-04-04T00:09:00Z">
        <w:r w:rsidDel="00A249B4">
          <w:delText>Ei pakollinen</w:delText>
        </w:r>
      </w:del>
    </w:p>
    <w:p w:rsidR="003E639A" w:rsidDel="00A249B4" w:rsidRDefault="003E639A" w:rsidP="00CC1036">
      <w:pPr>
        <w:rPr>
          <w:del w:id="3629" w:author="Tuomainen Mika" w:date="2014-04-04T00:09:00Z"/>
        </w:rPr>
      </w:pPr>
    </w:p>
    <w:p w:rsidR="003E639A" w:rsidDel="00A249B4" w:rsidRDefault="003E639A" w:rsidP="00CC1036">
      <w:pPr>
        <w:rPr>
          <w:del w:id="3630" w:author="Tuomainen Mika" w:date="2014-04-04T00:09:00Z"/>
        </w:rPr>
      </w:pPr>
      <w:del w:id="3631" w:author="Tuomainen Mika" w:date="2014-04-04T00:09:00Z">
        <w:r w:rsidDel="00A249B4">
          <w:lastRenderedPageBreak/>
          <w:delText>Lähetteen palauttamisen syy:</w:delText>
        </w:r>
        <w:r w:rsidDel="00A249B4">
          <w:tab/>
          <w:delText>otsikkokoodi: 4</w:delText>
        </w:r>
        <w:r w:rsidDel="00A249B4">
          <w:tab/>
        </w:r>
        <w:r w:rsidDel="00A249B4">
          <w:tab/>
          <w:delText>otsikkokoodisto (</w:delText>
        </w:r>
        <w:r w:rsidRPr="009C17C5" w:rsidDel="00A249B4">
          <w:delText>1.2.246.537.6.40182.2009</w:delText>
        </w:r>
        <w:r w:rsidDel="00A249B4">
          <w:delText xml:space="preserve">)  </w:delText>
        </w:r>
      </w:del>
    </w:p>
    <w:p w:rsidR="003E639A" w:rsidDel="00A249B4" w:rsidRDefault="003E639A" w:rsidP="00CC1036">
      <w:pPr>
        <w:rPr>
          <w:del w:id="3632" w:author="Tuomainen Mika" w:date="2014-04-04T00:09:00Z"/>
        </w:rPr>
      </w:pPr>
    </w:p>
    <w:p w:rsidR="003E639A" w:rsidDel="00A249B4" w:rsidRDefault="003E639A" w:rsidP="00CC1036">
      <w:pPr>
        <w:rPr>
          <w:del w:id="3633" w:author="Tuomainen Mika" w:date="2014-04-04T00:09:00Z"/>
        </w:rPr>
      </w:pPr>
      <w:del w:id="3634" w:author="Tuomainen Mika" w:date="2014-04-04T00:09:00Z">
        <w:r w:rsidRPr="009C17C5" w:rsidDel="00A249B4">
          <w:delText>Ilmaistaan ettei potilasta oteta hoitoon</w:delText>
        </w:r>
        <w:r w:rsidDel="00A249B4">
          <w:delText xml:space="preserve">. Lähetteen palauttamisen syy tulee tekstinä.. </w:delText>
        </w:r>
      </w:del>
    </w:p>
    <w:p w:rsidR="003E639A" w:rsidDel="00A249B4" w:rsidRDefault="003E639A" w:rsidP="00CC1036">
      <w:pPr>
        <w:rPr>
          <w:del w:id="3635" w:author="Tuomainen Mika" w:date="2014-04-04T00:09:00Z"/>
        </w:rPr>
      </w:pPr>
    </w:p>
    <w:p w:rsidR="003E639A" w:rsidDel="00A249B4" w:rsidRDefault="003E639A" w:rsidP="00CC1036">
      <w:pPr>
        <w:rPr>
          <w:del w:id="3636" w:author="Tuomainen Mika" w:date="2014-04-04T00:09:00Z"/>
        </w:rPr>
      </w:pPr>
    </w:p>
    <w:p w:rsidR="003E639A" w:rsidDel="00A249B4" w:rsidRDefault="003E639A" w:rsidP="00CC1036">
      <w:pPr>
        <w:rPr>
          <w:del w:id="3637" w:author="Tuomainen Mika" w:date="2014-04-04T00:09:00Z"/>
        </w:rPr>
      </w:pPr>
    </w:p>
    <w:p w:rsidR="003E639A" w:rsidDel="00A249B4" w:rsidRDefault="003E639A" w:rsidP="00CC1036">
      <w:pPr>
        <w:rPr>
          <w:del w:id="3638" w:author="Tuomainen Mika" w:date="2014-04-04T00:09:00Z"/>
        </w:rPr>
      </w:pPr>
    </w:p>
    <w:p w:rsidR="003E639A" w:rsidDel="00A249B4" w:rsidRDefault="003E639A" w:rsidP="00CC1036">
      <w:pPr>
        <w:pStyle w:val="Otsikko3"/>
        <w:rPr>
          <w:del w:id="3639" w:author="Tuomainen Mika" w:date="2014-04-04T00:09:00Z"/>
        </w:rPr>
      </w:pPr>
      <w:bookmarkStart w:id="3640" w:name="_Toc384330140"/>
      <w:bookmarkStart w:id="3641" w:name="_Toc384984321"/>
      <w:bookmarkStart w:id="3642" w:name="_Toc384985089"/>
      <w:bookmarkStart w:id="3643" w:name="_Toc384985759"/>
      <w:del w:id="3644" w:author="Tuomainen Mika" w:date="2014-04-04T00:09:00Z">
        <w:r w:rsidDel="00A249B4">
          <w:delText>Informointi</w:delText>
        </w:r>
        <w:bookmarkEnd w:id="3640"/>
        <w:bookmarkEnd w:id="3641"/>
        <w:bookmarkEnd w:id="3642"/>
        <w:bookmarkEnd w:id="3643"/>
      </w:del>
    </w:p>
    <w:p w:rsidR="003E639A" w:rsidDel="00A249B4" w:rsidRDefault="003E639A" w:rsidP="00CC1036">
      <w:pPr>
        <w:rPr>
          <w:del w:id="3645" w:author="Tuomainen Mika" w:date="2014-04-04T00:09:00Z"/>
        </w:rPr>
      </w:pPr>
    </w:p>
    <w:p w:rsidR="003E639A" w:rsidDel="00A249B4" w:rsidRDefault="003E639A" w:rsidP="00CC1036">
      <w:pPr>
        <w:rPr>
          <w:del w:id="3646" w:author="Tuomainen Mika" w:date="2014-04-04T00:09:00Z"/>
        </w:rPr>
      </w:pPr>
      <w:del w:id="3647" w:author="Tuomainen Mika" w:date="2014-04-04T00:09:00Z">
        <w:r w:rsidDel="00A249B4">
          <w:delText>Ei pakollinen</w:delText>
        </w:r>
      </w:del>
    </w:p>
    <w:p w:rsidR="003E639A" w:rsidDel="00A249B4" w:rsidRDefault="003E639A" w:rsidP="00CC1036">
      <w:pPr>
        <w:rPr>
          <w:del w:id="3648" w:author="Tuomainen Mika" w:date="2014-04-04T00:09:00Z"/>
        </w:rPr>
      </w:pPr>
    </w:p>
    <w:p w:rsidR="003E639A" w:rsidDel="00A249B4" w:rsidRDefault="003E639A" w:rsidP="00CC1036">
      <w:pPr>
        <w:rPr>
          <w:del w:id="3649" w:author="Tuomainen Mika" w:date="2014-04-04T00:09:00Z"/>
        </w:rPr>
      </w:pPr>
      <w:del w:id="3650" w:author="Tuomainen Mika" w:date="2014-04-04T00:09:00Z">
        <w:r w:rsidDel="00A249B4">
          <w:delText>Informointi:</w:delText>
        </w:r>
        <w:r w:rsidDel="00A249B4">
          <w:tab/>
          <w:delText>otsikkokoodi: 5</w:delText>
        </w:r>
        <w:r w:rsidDel="00A249B4">
          <w:tab/>
        </w:r>
        <w:r w:rsidDel="00A249B4">
          <w:tab/>
          <w:delText>otsikkokoodisto (</w:delText>
        </w:r>
        <w:r w:rsidRPr="00DD08B4" w:rsidDel="00A249B4">
          <w:delText>1.2.246.537.6.40182.2009</w:delText>
        </w:r>
        <w:r w:rsidDel="00A249B4">
          <w:delText xml:space="preserve">)  </w:delText>
        </w:r>
      </w:del>
    </w:p>
    <w:p w:rsidR="003E639A" w:rsidDel="00A249B4" w:rsidRDefault="003E639A" w:rsidP="00CC1036">
      <w:pPr>
        <w:rPr>
          <w:del w:id="3651" w:author="Tuomainen Mika" w:date="2014-04-04T00:09:00Z"/>
        </w:rPr>
      </w:pPr>
    </w:p>
    <w:p w:rsidR="003E639A" w:rsidDel="00A249B4" w:rsidRDefault="003E639A" w:rsidP="00CC1036">
      <w:pPr>
        <w:pStyle w:val="Otsikko4"/>
        <w:rPr>
          <w:del w:id="3652" w:author="Tuomainen Mika" w:date="2014-04-04T00:09:00Z"/>
        </w:rPr>
      </w:pPr>
      <w:bookmarkStart w:id="3653" w:name="_Toc384330141"/>
      <w:del w:id="3654" w:author="Tuomainen Mika" w:date="2014-04-04T00:09:00Z">
        <w:r w:rsidDel="00A249B4">
          <w:delText>Ajanvarauksesta ilmoittaminen</w:delText>
        </w:r>
        <w:bookmarkEnd w:id="3653"/>
      </w:del>
    </w:p>
    <w:p w:rsidR="003E639A" w:rsidDel="00A249B4" w:rsidRDefault="003E639A" w:rsidP="00CC1036">
      <w:pPr>
        <w:rPr>
          <w:del w:id="3655" w:author="Tuomainen Mika" w:date="2014-04-04T00:09:00Z"/>
        </w:rPr>
      </w:pPr>
    </w:p>
    <w:p w:rsidR="003E639A" w:rsidDel="00A249B4" w:rsidRDefault="003E639A" w:rsidP="00CC1036">
      <w:pPr>
        <w:rPr>
          <w:del w:id="3656" w:author="Tuomainen Mika" w:date="2014-04-04T00:09:00Z"/>
        </w:rPr>
      </w:pPr>
      <w:del w:id="3657" w:author="Tuomainen Mika" w:date="2014-04-04T00:09:00Z">
        <w:r w:rsidDel="00A249B4">
          <w:delText>Ei pakollinen</w:delText>
        </w:r>
      </w:del>
    </w:p>
    <w:p w:rsidR="003E639A" w:rsidDel="00A249B4" w:rsidRDefault="003E639A" w:rsidP="00CC1036">
      <w:pPr>
        <w:rPr>
          <w:del w:id="3658" w:author="Tuomainen Mika" w:date="2014-04-04T00:09:00Z"/>
        </w:rPr>
      </w:pPr>
    </w:p>
    <w:p w:rsidR="003E639A" w:rsidDel="00A249B4" w:rsidRDefault="003E639A" w:rsidP="00CC1036">
      <w:pPr>
        <w:rPr>
          <w:del w:id="3659" w:author="Tuomainen Mika" w:date="2014-04-04T00:09:00Z"/>
        </w:rPr>
      </w:pPr>
      <w:del w:id="3660" w:author="Tuomainen Mika" w:date="2014-04-04T00:09:00Z">
        <w:r w:rsidDel="00A249B4">
          <w:delText>Ajanvarauksesta ilmoittaminen:</w:delText>
        </w:r>
        <w:r w:rsidDel="00A249B4">
          <w:tab/>
          <w:delText>kenttäkoodi: 12</w:delText>
        </w:r>
        <w:r w:rsidDel="00A249B4">
          <w:tab/>
        </w:r>
        <w:r w:rsidDel="00A249B4">
          <w:tab/>
          <w:delText xml:space="preserve">koodisto: 1.2.246.537.6.12.2002.124 </w:delText>
        </w:r>
      </w:del>
    </w:p>
    <w:p w:rsidR="003E639A" w:rsidDel="00A249B4" w:rsidRDefault="003E639A" w:rsidP="00CC1036">
      <w:pPr>
        <w:rPr>
          <w:del w:id="3661" w:author="Tuomainen Mika" w:date="2014-04-04T00:09:00Z"/>
        </w:rPr>
      </w:pPr>
    </w:p>
    <w:p w:rsidR="003E639A" w:rsidDel="00A249B4" w:rsidRDefault="003E639A" w:rsidP="00CC1036">
      <w:pPr>
        <w:rPr>
          <w:del w:id="3662" w:author="Tuomainen Mika" w:date="2014-04-04T00:09:00Z"/>
        </w:rPr>
      </w:pPr>
      <w:del w:id="3663" w:author="Tuomainen Mika" w:date="2014-04-04T00:09:00Z">
        <w:r w:rsidDel="00A249B4">
          <w:delText>Informointitapa (puhelimitse, kirjeitse) saadaan koodistosta 1.2.246.537.5.40008.2003. Informointitapa ilmoitetaan value-elementissä tietotyypillä CD.</w:delText>
        </w:r>
      </w:del>
    </w:p>
    <w:p w:rsidR="003E639A" w:rsidDel="00A249B4" w:rsidRDefault="003E639A" w:rsidP="00CC1036">
      <w:pPr>
        <w:rPr>
          <w:del w:id="3664" w:author="Tuomainen Mika" w:date="2014-04-04T00:09:00Z"/>
        </w:rPr>
      </w:pPr>
    </w:p>
    <w:p w:rsidR="003E639A" w:rsidDel="00A249B4" w:rsidRDefault="003E639A" w:rsidP="00CC1036">
      <w:pPr>
        <w:rPr>
          <w:del w:id="3665" w:author="Tuomainen Mika" w:date="2014-04-04T00:09:00Z"/>
        </w:rPr>
      </w:pPr>
      <w:del w:id="3666" w:author="Tuomainen Mika" w:date="2014-04-04T00:09:00Z">
        <w:r w:rsidDel="00A249B4">
          <w:delText xml:space="preserve">Ajanvarausilmoituksen kohde ilmoitetaan elementissä &lt;particpant1&gt;&lt;particapntRole&gt;&lt;id&gt; OID-tunnuksella. Sama OID-tunnus esiintyy henkilötietolomakkeessa potilaan yhteystietojen kohdalla. Elementillä code ilmoitetaan </w:delText>
        </w:r>
        <w:r w:rsidDel="00A249B4">
          <w:lastRenderedPageBreak/>
          <w:delText>tarkemmin ajanvarausilmoituksen kohde koodistolla 1.2.246.537.5.40009.2003 (asiakas, lähetteen lähettäjä, isä, äiti, koulu, päiväkoti, työnantaja, yhteyshenkilö).</w:delText>
        </w:r>
      </w:del>
    </w:p>
    <w:p w:rsidR="003E639A" w:rsidDel="00A249B4" w:rsidRDefault="003E639A" w:rsidP="00CC1036">
      <w:pPr>
        <w:rPr>
          <w:del w:id="3667" w:author="Tuomainen Mika" w:date="2014-04-04T00:09:00Z"/>
        </w:rPr>
      </w:pPr>
    </w:p>
    <w:p w:rsidR="003E639A" w:rsidDel="00A249B4" w:rsidRDefault="003E639A" w:rsidP="00CC1036">
      <w:pPr>
        <w:rPr>
          <w:del w:id="3668" w:author="Tuomainen Mika" w:date="2014-04-04T00:09:00Z"/>
        </w:rPr>
      </w:pPr>
      <w:del w:id="3669" w:author="Tuomainen Mika" w:date="2014-04-04T00:09:00Z">
        <w:r w:rsidDel="00A249B4">
          <w:delText>entry-rakennetta toistetaan riittävä määrä, jotta ajanvarausilmoitus saadaan kaikille halutuille osapuolille.</w:delText>
        </w:r>
      </w:del>
    </w:p>
    <w:p w:rsidR="003E639A" w:rsidDel="00A249B4" w:rsidRDefault="003E639A" w:rsidP="00CC1036">
      <w:pPr>
        <w:rPr>
          <w:del w:id="3670" w:author="Tuomainen Mika" w:date="2014-04-04T00:09:00Z"/>
        </w:rPr>
      </w:pPr>
    </w:p>
    <w:p w:rsidR="003E639A" w:rsidRPr="00A249B4" w:rsidDel="00A249B4" w:rsidRDefault="003E639A">
      <w:pPr>
        <w:rPr>
          <w:del w:id="3671" w:author="Tuomainen Mika" w:date="2014-04-04T00:09:00Z"/>
          <w:color w:val="000000"/>
          <w:highlight w:val="white"/>
          <w:lang w:eastAsia="fi-FI"/>
          <w:rPrChange w:id="3672" w:author="Tuomainen Mika" w:date="2014-04-04T00:09:00Z">
            <w:rPr>
              <w:del w:id="3673" w:author="Tuomainen Mika" w:date="2014-04-04T00:09:00Z"/>
              <w:color w:val="000000"/>
              <w:highlight w:val="white"/>
              <w:lang w:val="en-US" w:eastAsia="fi-FI"/>
            </w:rPr>
          </w:rPrChange>
        </w:rPr>
        <w:pPrChange w:id="3674" w:author="Tuomainen Mika" w:date="2014-04-03T23:16:00Z">
          <w:pPr>
            <w:autoSpaceDE w:val="0"/>
            <w:autoSpaceDN w:val="0"/>
            <w:adjustRightInd w:val="0"/>
          </w:pPr>
        </w:pPrChange>
      </w:pPr>
      <w:del w:id="3675" w:author="Tuomainen Mika" w:date="2014-04-04T00:09:00Z">
        <w:r w:rsidRPr="00A249B4" w:rsidDel="00A249B4">
          <w:rPr>
            <w:color w:val="0000FF"/>
            <w:highlight w:val="white"/>
            <w:lang w:eastAsia="fi-FI"/>
            <w:rPrChange w:id="3676" w:author="Tuomainen Mika" w:date="2014-04-04T00:09:00Z">
              <w:rPr>
                <w:color w:val="0000FF"/>
                <w:highlight w:val="white"/>
                <w:lang w:val="en-US" w:eastAsia="fi-FI"/>
              </w:rPr>
            </w:rPrChange>
          </w:rPr>
          <w:delText>&lt;</w:delText>
        </w:r>
        <w:r w:rsidRPr="00A249B4" w:rsidDel="00A249B4">
          <w:rPr>
            <w:highlight w:val="white"/>
            <w:lang w:eastAsia="fi-FI"/>
            <w:rPrChange w:id="3677" w:author="Tuomainen Mika" w:date="2014-04-04T00:09:00Z">
              <w:rPr>
                <w:highlight w:val="white"/>
                <w:lang w:val="en-US" w:eastAsia="fi-FI"/>
              </w:rPr>
            </w:rPrChange>
          </w:rPr>
          <w:delText>entry</w:delText>
        </w:r>
        <w:r w:rsidRPr="00A249B4" w:rsidDel="00A249B4">
          <w:rPr>
            <w:color w:val="0000FF"/>
            <w:highlight w:val="white"/>
            <w:lang w:eastAsia="fi-FI"/>
            <w:rPrChange w:id="3678" w:author="Tuomainen Mika" w:date="2014-04-04T00:09:00Z">
              <w:rPr>
                <w:color w:val="0000FF"/>
                <w:highlight w:val="white"/>
                <w:lang w:val="en-US" w:eastAsia="fi-FI"/>
              </w:rPr>
            </w:rPrChange>
          </w:rPr>
          <w:delText>&gt;</w:delText>
        </w:r>
      </w:del>
    </w:p>
    <w:p w:rsidR="003E639A" w:rsidRPr="00A249B4" w:rsidDel="00A249B4" w:rsidRDefault="003E639A">
      <w:pPr>
        <w:rPr>
          <w:del w:id="3679" w:author="Tuomainen Mika" w:date="2014-04-04T00:09:00Z"/>
          <w:color w:val="000000"/>
          <w:highlight w:val="white"/>
          <w:lang w:eastAsia="fi-FI"/>
          <w:rPrChange w:id="3680" w:author="Tuomainen Mika" w:date="2014-04-04T00:09:00Z">
            <w:rPr>
              <w:del w:id="3681" w:author="Tuomainen Mika" w:date="2014-04-04T00:09:00Z"/>
              <w:color w:val="000000"/>
              <w:highlight w:val="white"/>
              <w:lang w:val="en-US" w:eastAsia="fi-FI"/>
            </w:rPr>
          </w:rPrChange>
        </w:rPr>
        <w:pPrChange w:id="3682" w:author="Tuomainen Mika" w:date="2014-04-03T23:16:00Z">
          <w:pPr>
            <w:autoSpaceDE w:val="0"/>
            <w:autoSpaceDN w:val="0"/>
            <w:adjustRightInd w:val="0"/>
          </w:pPr>
        </w:pPrChange>
      </w:pPr>
      <w:del w:id="3683" w:author="Tuomainen Mika" w:date="2014-04-04T00:09:00Z">
        <w:r w:rsidRPr="00A249B4" w:rsidDel="00A249B4">
          <w:rPr>
            <w:color w:val="000000"/>
            <w:highlight w:val="white"/>
            <w:lang w:eastAsia="fi-FI"/>
            <w:rPrChange w:id="3684" w:author="Tuomainen Mika" w:date="2014-04-04T00:09:00Z">
              <w:rPr>
                <w:color w:val="000000"/>
                <w:highlight w:val="white"/>
                <w:lang w:val="en-US" w:eastAsia="fi-FI"/>
              </w:rPr>
            </w:rPrChange>
          </w:rPr>
          <w:tab/>
        </w:r>
        <w:r w:rsidRPr="00A249B4" w:rsidDel="00A249B4">
          <w:rPr>
            <w:color w:val="0000FF"/>
            <w:highlight w:val="white"/>
            <w:lang w:eastAsia="fi-FI"/>
            <w:rPrChange w:id="3685" w:author="Tuomainen Mika" w:date="2014-04-04T00:09:00Z">
              <w:rPr>
                <w:color w:val="0000FF"/>
                <w:highlight w:val="white"/>
                <w:lang w:val="en-US" w:eastAsia="fi-FI"/>
              </w:rPr>
            </w:rPrChange>
          </w:rPr>
          <w:delText>&lt;</w:delText>
        </w:r>
        <w:r w:rsidRPr="00A249B4" w:rsidDel="00A249B4">
          <w:rPr>
            <w:color w:val="800000"/>
            <w:highlight w:val="white"/>
            <w:lang w:eastAsia="fi-FI"/>
            <w:rPrChange w:id="3686" w:author="Tuomainen Mika" w:date="2014-04-04T00:09:00Z">
              <w:rPr>
                <w:color w:val="800000"/>
                <w:highlight w:val="white"/>
                <w:lang w:val="en-US" w:eastAsia="fi-FI"/>
              </w:rPr>
            </w:rPrChange>
          </w:rPr>
          <w:delText>observation</w:delText>
        </w:r>
        <w:r w:rsidRPr="00A249B4" w:rsidDel="00A249B4">
          <w:rPr>
            <w:highlight w:val="white"/>
            <w:lang w:eastAsia="fi-FI"/>
            <w:rPrChange w:id="3687"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3688" w:author="Tuomainen Mika" w:date="2014-04-04T00:09:00Z">
              <w:rPr>
                <w:color w:val="0000FF"/>
                <w:highlight w:val="white"/>
                <w:lang w:val="en-US" w:eastAsia="fi-FI"/>
              </w:rPr>
            </w:rPrChange>
          </w:rPr>
          <w:delText>="</w:delText>
        </w:r>
        <w:r w:rsidRPr="00A249B4" w:rsidDel="00A249B4">
          <w:rPr>
            <w:color w:val="000000"/>
            <w:highlight w:val="white"/>
            <w:lang w:eastAsia="fi-FI"/>
            <w:rPrChange w:id="3689" w:author="Tuomainen Mika" w:date="2014-04-04T00:09:00Z">
              <w:rPr>
                <w:color w:val="000000"/>
                <w:highlight w:val="white"/>
                <w:lang w:val="en-US" w:eastAsia="fi-FI"/>
              </w:rPr>
            </w:rPrChange>
          </w:rPr>
          <w:delText>OBS</w:delText>
        </w:r>
        <w:r w:rsidRPr="00A249B4" w:rsidDel="00A249B4">
          <w:rPr>
            <w:color w:val="0000FF"/>
            <w:highlight w:val="white"/>
            <w:lang w:eastAsia="fi-FI"/>
            <w:rPrChange w:id="3690" w:author="Tuomainen Mika" w:date="2014-04-04T00:09:00Z">
              <w:rPr>
                <w:color w:val="0000FF"/>
                <w:highlight w:val="white"/>
                <w:lang w:val="en-US" w:eastAsia="fi-FI"/>
              </w:rPr>
            </w:rPrChange>
          </w:rPr>
          <w:delText>"</w:delText>
        </w:r>
        <w:r w:rsidRPr="00A249B4" w:rsidDel="00A249B4">
          <w:rPr>
            <w:highlight w:val="white"/>
            <w:lang w:eastAsia="fi-FI"/>
            <w:rPrChange w:id="3691"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3692" w:author="Tuomainen Mika" w:date="2014-04-04T00:09:00Z">
              <w:rPr>
                <w:color w:val="0000FF"/>
                <w:highlight w:val="white"/>
                <w:lang w:val="en-US" w:eastAsia="fi-FI"/>
              </w:rPr>
            </w:rPrChange>
          </w:rPr>
          <w:delText>="</w:delText>
        </w:r>
        <w:r w:rsidRPr="00A249B4" w:rsidDel="00A249B4">
          <w:rPr>
            <w:color w:val="000000"/>
            <w:highlight w:val="white"/>
            <w:lang w:eastAsia="fi-FI"/>
            <w:rPrChange w:id="3693" w:author="Tuomainen Mika" w:date="2014-04-04T00:09:00Z">
              <w:rPr>
                <w:color w:val="000000"/>
                <w:highlight w:val="white"/>
                <w:lang w:val="en-US" w:eastAsia="fi-FI"/>
              </w:rPr>
            </w:rPrChange>
          </w:rPr>
          <w:delText>EVN</w:delText>
        </w:r>
        <w:r w:rsidRPr="00A249B4" w:rsidDel="00A249B4">
          <w:rPr>
            <w:color w:val="0000FF"/>
            <w:highlight w:val="white"/>
            <w:lang w:eastAsia="fi-FI"/>
            <w:rPrChange w:id="3694" w:author="Tuomainen Mika" w:date="2014-04-04T00:09:00Z">
              <w:rPr>
                <w:color w:val="0000FF"/>
                <w:highlight w:val="white"/>
                <w:lang w:val="en-US" w:eastAsia="fi-FI"/>
              </w:rPr>
            </w:rPrChange>
          </w:rPr>
          <w:delText>"&gt;</w:delText>
        </w:r>
      </w:del>
    </w:p>
    <w:p w:rsidR="003E639A" w:rsidRPr="00A249B4" w:rsidDel="00A249B4" w:rsidRDefault="003E639A">
      <w:pPr>
        <w:rPr>
          <w:del w:id="3695" w:author="Tuomainen Mika" w:date="2014-04-04T00:09:00Z"/>
          <w:highlight w:val="white"/>
          <w:lang w:eastAsia="fi-FI"/>
          <w:rPrChange w:id="3696" w:author="Tuomainen Mika" w:date="2014-04-04T00:09:00Z">
            <w:rPr>
              <w:del w:id="3697" w:author="Tuomainen Mika" w:date="2014-04-04T00:09:00Z"/>
              <w:highlight w:val="white"/>
              <w:lang w:val="en-US" w:eastAsia="fi-FI"/>
            </w:rPr>
          </w:rPrChange>
        </w:rPr>
        <w:pPrChange w:id="3698" w:author="Tuomainen Mika" w:date="2014-04-03T23:16:00Z">
          <w:pPr>
            <w:autoSpaceDE w:val="0"/>
            <w:autoSpaceDN w:val="0"/>
            <w:adjustRightInd w:val="0"/>
          </w:pPr>
        </w:pPrChange>
      </w:pPr>
      <w:del w:id="3699" w:author="Tuomainen Mika" w:date="2014-04-04T00:09:00Z">
        <w:r w:rsidRPr="00A249B4" w:rsidDel="00A249B4">
          <w:rPr>
            <w:highlight w:val="white"/>
            <w:lang w:eastAsia="fi-FI"/>
            <w:rPrChange w:id="3700" w:author="Tuomainen Mika" w:date="2014-04-04T00:09:00Z">
              <w:rPr>
                <w:highlight w:val="white"/>
                <w:lang w:val="en-US" w:eastAsia="fi-FI"/>
              </w:rPr>
            </w:rPrChange>
          </w:rPr>
          <w:tab/>
        </w:r>
        <w:r w:rsidRPr="00A249B4" w:rsidDel="00A249B4">
          <w:rPr>
            <w:color w:val="0000FF"/>
            <w:highlight w:val="white"/>
            <w:lang w:eastAsia="fi-FI"/>
            <w:rPrChange w:id="3701" w:author="Tuomainen Mika" w:date="2014-04-04T00:09:00Z">
              <w:rPr>
                <w:color w:val="0000FF"/>
                <w:highlight w:val="white"/>
                <w:lang w:val="en-US" w:eastAsia="fi-FI"/>
              </w:rPr>
            </w:rPrChange>
          </w:rPr>
          <w:delText>&lt;</w:delText>
        </w:r>
        <w:r w:rsidRPr="00A249B4" w:rsidDel="00A249B4">
          <w:rPr>
            <w:color w:val="800000"/>
            <w:highlight w:val="white"/>
            <w:lang w:eastAsia="fi-FI"/>
            <w:rPrChange w:id="3702" w:author="Tuomainen Mika" w:date="2014-04-04T00:09:00Z">
              <w:rPr>
                <w:color w:val="800000"/>
                <w:highlight w:val="white"/>
                <w:lang w:val="en-US" w:eastAsia="fi-FI"/>
              </w:rPr>
            </w:rPrChange>
          </w:rPr>
          <w:delText>code</w:delText>
        </w:r>
        <w:r w:rsidRPr="00A249B4" w:rsidDel="00A249B4">
          <w:rPr>
            <w:color w:val="FF0000"/>
            <w:highlight w:val="white"/>
            <w:lang w:eastAsia="fi-FI"/>
            <w:rPrChange w:id="3703"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704" w:author="Tuomainen Mika" w:date="2014-04-04T00:09:00Z">
              <w:rPr>
                <w:color w:val="0000FF"/>
                <w:highlight w:val="white"/>
                <w:lang w:val="en-US" w:eastAsia="fi-FI"/>
              </w:rPr>
            </w:rPrChange>
          </w:rPr>
          <w:delText>="</w:delText>
        </w:r>
        <w:r w:rsidRPr="00A249B4" w:rsidDel="00A249B4">
          <w:rPr>
            <w:highlight w:val="white"/>
            <w:lang w:eastAsia="fi-FI"/>
            <w:rPrChange w:id="3705" w:author="Tuomainen Mika" w:date="2014-04-04T00:09:00Z">
              <w:rPr>
                <w:highlight w:val="white"/>
                <w:lang w:val="en-US" w:eastAsia="fi-FI"/>
              </w:rPr>
            </w:rPrChange>
          </w:rPr>
          <w:delText>12</w:delText>
        </w:r>
        <w:r w:rsidRPr="00A249B4" w:rsidDel="00A249B4">
          <w:rPr>
            <w:color w:val="0000FF"/>
            <w:highlight w:val="white"/>
            <w:lang w:eastAsia="fi-FI"/>
            <w:rPrChange w:id="3706" w:author="Tuomainen Mika" w:date="2014-04-04T00:09:00Z">
              <w:rPr>
                <w:color w:val="0000FF"/>
                <w:highlight w:val="white"/>
                <w:lang w:val="en-US" w:eastAsia="fi-FI"/>
              </w:rPr>
            </w:rPrChange>
          </w:rPr>
          <w:delText>"</w:delText>
        </w:r>
        <w:r w:rsidRPr="00A249B4" w:rsidDel="00A249B4">
          <w:rPr>
            <w:color w:val="FF0000"/>
            <w:highlight w:val="white"/>
            <w:lang w:eastAsia="fi-FI"/>
            <w:rPrChange w:id="3707"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708" w:author="Tuomainen Mika" w:date="2014-04-04T00:09:00Z">
              <w:rPr>
                <w:color w:val="0000FF"/>
                <w:highlight w:val="white"/>
                <w:lang w:val="en-US" w:eastAsia="fi-FI"/>
              </w:rPr>
            </w:rPrChange>
          </w:rPr>
          <w:delText>="</w:delText>
        </w:r>
        <w:r w:rsidRPr="00A249B4" w:rsidDel="00A249B4">
          <w:rPr>
            <w:highlight w:val="white"/>
            <w:lang w:eastAsia="fi-FI"/>
            <w:rPrChange w:id="3709" w:author="Tuomainen Mika" w:date="2014-04-04T00:09:00Z">
              <w:rPr>
                <w:highlight w:val="white"/>
                <w:lang w:val="en-US" w:eastAsia="fi-FI"/>
              </w:rPr>
            </w:rPrChange>
          </w:rPr>
          <w:delText>1.2.246.537.6.12.2002.124</w:delText>
        </w:r>
        <w:r w:rsidRPr="00A249B4" w:rsidDel="00A249B4">
          <w:rPr>
            <w:color w:val="0000FF"/>
            <w:highlight w:val="white"/>
            <w:lang w:eastAsia="fi-FI"/>
            <w:rPrChange w:id="3710" w:author="Tuomainen Mika" w:date="2014-04-04T00:09:00Z">
              <w:rPr>
                <w:color w:val="0000FF"/>
                <w:highlight w:val="white"/>
                <w:lang w:val="en-US" w:eastAsia="fi-FI"/>
              </w:rPr>
            </w:rPrChange>
          </w:rPr>
          <w:delText>"/&gt;</w:delText>
        </w:r>
      </w:del>
    </w:p>
    <w:p w:rsidR="003E639A" w:rsidRPr="00A249B4" w:rsidDel="00A249B4" w:rsidRDefault="003E639A">
      <w:pPr>
        <w:rPr>
          <w:del w:id="3711" w:author="Tuomainen Mika" w:date="2014-04-04T00:09:00Z"/>
          <w:color w:val="000000"/>
          <w:highlight w:val="white"/>
          <w:lang w:eastAsia="fi-FI"/>
          <w:rPrChange w:id="3712" w:author="Tuomainen Mika" w:date="2014-04-04T00:09:00Z">
            <w:rPr>
              <w:del w:id="3713" w:author="Tuomainen Mika" w:date="2014-04-04T00:09:00Z"/>
              <w:color w:val="000000"/>
              <w:highlight w:val="white"/>
              <w:lang w:val="en-US" w:eastAsia="fi-FI"/>
            </w:rPr>
          </w:rPrChange>
        </w:rPr>
        <w:pPrChange w:id="3714" w:author="Tuomainen Mika" w:date="2014-04-03T23:16:00Z">
          <w:pPr>
            <w:autoSpaceDE w:val="0"/>
            <w:autoSpaceDN w:val="0"/>
            <w:adjustRightInd w:val="0"/>
          </w:pPr>
        </w:pPrChange>
      </w:pPr>
      <w:del w:id="3715" w:author="Tuomainen Mika" w:date="2014-04-04T00:09:00Z">
        <w:r w:rsidRPr="00A249B4" w:rsidDel="00A249B4">
          <w:rPr>
            <w:color w:val="000000"/>
            <w:highlight w:val="white"/>
            <w:lang w:eastAsia="fi-FI"/>
            <w:rPrChange w:id="3716" w:author="Tuomainen Mika" w:date="2014-04-04T00:09:00Z">
              <w:rPr>
                <w:color w:val="000000"/>
                <w:highlight w:val="white"/>
                <w:lang w:val="en-US" w:eastAsia="fi-FI"/>
              </w:rPr>
            </w:rPrChange>
          </w:rPr>
          <w:tab/>
        </w:r>
        <w:r w:rsidRPr="00A249B4" w:rsidDel="00A249B4">
          <w:rPr>
            <w:highlight w:val="white"/>
            <w:lang w:eastAsia="fi-FI"/>
            <w:rPrChange w:id="3717" w:author="Tuomainen Mika" w:date="2014-04-04T00:09:00Z">
              <w:rPr>
                <w:highlight w:val="white"/>
                <w:lang w:val="en-US" w:eastAsia="fi-FI"/>
              </w:rPr>
            </w:rPrChange>
          </w:rPr>
          <w:delText>&lt;effectiveTime value=“200309300945”/&gt;</w:delText>
        </w:r>
      </w:del>
    </w:p>
    <w:p w:rsidR="003E639A" w:rsidRPr="00A249B4" w:rsidDel="00A249B4" w:rsidRDefault="003E639A">
      <w:pPr>
        <w:rPr>
          <w:del w:id="3718" w:author="Tuomainen Mika" w:date="2014-04-04T00:09:00Z"/>
          <w:highlight w:val="white"/>
          <w:lang w:eastAsia="fi-FI"/>
          <w:rPrChange w:id="3719" w:author="Tuomainen Mika" w:date="2014-04-04T00:09:00Z">
            <w:rPr>
              <w:del w:id="3720" w:author="Tuomainen Mika" w:date="2014-04-04T00:09:00Z"/>
              <w:highlight w:val="white"/>
              <w:lang w:val="en-US" w:eastAsia="fi-FI"/>
            </w:rPr>
          </w:rPrChange>
        </w:rPr>
        <w:pPrChange w:id="3721" w:author="Tuomainen Mika" w:date="2014-04-03T23:16:00Z">
          <w:pPr>
            <w:autoSpaceDE w:val="0"/>
            <w:autoSpaceDN w:val="0"/>
            <w:adjustRightInd w:val="0"/>
          </w:pPr>
        </w:pPrChange>
      </w:pPr>
      <w:del w:id="3722" w:author="Tuomainen Mika" w:date="2014-04-04T00:09:00Z">
        <w:r w:rsidRPr="00A249B4" w:rsidDel="00A249B4">
          <w:rPr>
            <w:highlight w:val="white"/>
            <w:lang w:eastAsia="fi-FI"/>
            <w:rPrChange w:id="3723" w:author="Tuomainen Mika" w:date="2014-04-04T00:09:00Z">
              <w:rPr>
                <w:highlight w:val="white"/>
                <w:lang w:val="en-US" w:eastAsia="fi-FI"/>
              </w:rPr>
            </w:rPrChange>
          </w:rPr>
          <w:tab/>
        </w:r>
        <w:r w:rsidRPr="00A249B4" w:rsidDel="00A249B4">
          <w:rPr>
            <w:color w:val="0000FF"/>
            <w:highlight w:val="white"/>
            <w:lang w:eastAsia="fi-FI"/>
            <w:rPrChange w:id="3724" w:author="Tuomainen Mika" w:date="2014-04-04T00:09:00Z">
              <w:rPr>
                <w:color w:val="0000FF"/>
                <w:highlight w:val="white"/>
                <w:lang w:val="en-US" w:eastAsia="fi-FI"/>
              </w:rPr>
            </w:rPrChange>
          </w:rPr>
          <w:delText>&lt;</w:delText>
        </w:r>
        <w:r w:rsidRPr="00A249B4" w:rsidDel="00A249B4">
          <w:rPr>
            <w:color w:val="800000"/>
            <w:highlight w:val="white"/>
            <w:lang w:eastAsia="fi-FI"/>
            <w:rPrChange w:id="3725" w:author="Tuomainen Mika" w:date="2014-04-04T00:09:00Z">
              <w:rPr>
                <w:color w:val="800000"/>
                <w:highlight w:val="white"/>
                <w:lang w:val="en-US" w:eastAsia="fi-FI"/>
              </w:rPr>
            </w:rPrChange>
          </w:rPr>
          <w:delText>value</w:delText>
        </w:r>
        <w:r w:rsidRPr="00A249B4" w:rsidDel="00A249B4">
          <w:rPr>
            <w:color w:val="FF0000"/>
            <w:highlight w:val="white"/>
            <w:lang w:eastAsia="fi-FI"/>
            <w:rPrChange w:id="3726" w:author="Tuomainen Mika" w:date="2014-04-04T00:09:00Z">
              <w:rPr>
                <w:color w:val="FF0000"/>
                <w:highlight w:val="white"/>
                <w:lang w:val="en-US" w:eastAsia="fi-FI"/>
              </w:rPr>
            </w:rPrChange>
          </w:rPr>
          <w:delText xml:space="preserve"> xsi:type</w:delText>
        </w:r>
        <w:r w:rsidRPr="00A249B4" w:rsidDel="00A249B4">
          <w:rPr>
            <w:color w:val="0000FF"/>
            <w:highlight w:val="white"/>
            <w:lang w:eastAsia="fi-FI"/>
            <w:rPrChange w:id="3727" w:author="Tuomainen Mika" w:date="2014-04-04T00:09:00Z">
              <w:rPr>
                <w:color w:val="0000FF"/>
                <w:highlight w:val="white"/>
                <w:lang w:val="en-US" w:eastAsia="fi-FI"/>
              </w:rPr>
            </w:rPrChange>
          </w:rPr>
          <w:delText>="</w:delText>
        </w:r>
        <w:r w:rsidRPr="00A249B4" w:rsidDel="00A249B4">
          <w:rPr>
            <w:highlight w:val="white"/>
            <w:lang w:eastAsia="fi-FI"/>
            <w:rPrChange w:id="3728" w:author="Tuomainen Mika" w:date="2014-04-04T00:09:00Z">
              <w:rPr>
                <w:highlight w:val="white"/>
                <w:lang w:val="en-US" w:eastAsia="fi-FI"/>
              </w:rPr>
            </w:rPrChange>
          </w:rPr>
          <w:delText>CD</w:delText>
        </w:r>
        <w:r w:rsidRPr="00A249B4" w:rsidDel="00A249B4">
          <w:rPr>
            <w:color w:val="0000FF"/>
            <w:highlight w:val="white"/>
            <w:lang w:eastAsia="fi-FI"/>
            <w:rPrChange w:id="3729" w:author="Tuomainen Mika" w:date="2014-04-04T00:09:00Z">
              <w:rPr>
                <w:color w:val="0000FF"/>
                <w:highlight w:val="white"/>
                <w:lang w:val="en-US" w:eastAsia="fi-FI"/>
              </w:rPr>
            </w:rPrChange>
          </w:rPr>
          <w:delText>"</w:delText>
        </w:r>
        <w:r w:rsidRPr="00A249B4" w:rsidDel="00A249B4">
          <w:rPr>
            <w:color w:val="FF0000"/>
            <w:highlight w:val="white"/>
            <w:lang w:eastAsia="fi-FI"/>
            <w:rPrChange w:id="3730"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731" w:author="Tuomainen Mika" w:date="2014-04-04T00:09:00Z">
              <w:rPr>
                <w:color w:val="0000FF"/>
                <w:highlight w:val="white"/>
                <w:lang w:val="en-US" w:eastAsia="fi-FI"/>
              </w:rPr>
            </w:rPrChange>
          </w:rPr>
          <w:delText>="</w:delText>
        </w:r>
        <w:r w:rsidRPr="00A249B4" w:rsidDel="00A249B4">
          <w:rPr>
            <w:highlight w:val="white"/>
            <w:lang w:eastAsia="fi-FI"/>
            <w:rPrChange w:id="3732" w:author="Tuomainen Mika" w:date="2014-04-04T00:09:00Z">
              <w:rPr>
                <w:highlight w:val="white"/>
                <w:lang w:val="en-US" w:eastAsia="fi-FI"/>
              </w:rPr>
            </w:rPrChange>
          </w:rPr>
          <w:delText>PUH</w:delText>
        </w:r>
        <w:r w:rsidRPr="00A249B4" w:rsidDel="00A249B4">
          <w:rPr>
            <w:color w:val="0000FF"/>
            <w:highlight w:val="white"/>
            <w:lang w:eastAsia="fi-FI"/>
            <w:rPrChange w:id="3733" w:author="Tuomainen Mika" w:date="2014-04-04T00:09:00Z">
              <w:rPr>
                <w:color w:val="0000FF"/>
                <w:highlight w:val="white"/>
                <w:lang w:val="en-US" w:eastAsia="fi-FI"/>
              </w:rPr>
            </w:rPrChange>
          </w:rPr>
          <w:delText>"</w:delText>
        </w:r>
        <w:r w:rsidRPr="00A249B4" w:rsidDel="00A249B4">
          <w:rPr>
            <w:color w:val="FF0000"/>
            <w:highlight w:val="white"/>
            <w:lang w:eastAsia="fi-FI"/>
            <w:rPrChange w:id="3734"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735" w:author="Tuomainen Mika" w:date="2014-04-04T00:09:00Z">
              <w:rPr>
                <w:color w:val="0000FF"/>
                <w:highlight w:val="white"/>
                <w:lang w:val="en-US" w:eastAsia="fi-FI"/>
              </w:rPr>
            </w:rPrChange>
          </w:rPr>
          <w:delText>="</w:delText>
        </w:r>
        <w:r w:rsidRPr="00A249B4" w:rsidDel="00A249B4">
          <w:rPr>
            <w:highlight w:val="white"/>
            <w:lang w:eastAsia="fi-FI"/>
            <w:rPrChange w:id="3736" w:author="Tuomainen Mika" w:date="2014-04-04T00:09:00Z">
              <w:rPr>
                <w:highlight w:val="white"/>
                <w:lang w:val="en-US" w:eastAsia="fi-FI"/>
              </w:rPr>
            </w:rPrChange>
          </w:rPr>
          <w:delText>1.2.246.537.5.40008.2003</w:delText>
        </w:r>
        <w:r w:rsidRPr="00A249B4" w:rsidDel="00A249B4">
          <w:rPr>
            <w:color w:val="0000FF"/>
            <w:highlight w:val="white"/>
            <w:lang w:eastAsia="fi-FI"/>
            <w:rPrChange w:id="3737" w:author="Tuomainen Mika" w:date="2014-04-04T00:09:00Z">
              <w:rPr>
                <w:color w:val="0000FF"/>
                <w:highlight w:val="white"/>
                <w:lang w:val="en-US" w:eastAsia="fi-FI"/>
              </w:rPr>
            </w:rPrChange>
          </w:rPr>
          <w:delText>"/&gt;</w:delText>
        </w:r>
      </w:del>
    </w:p>
    <w:p w:rsidR="003E639A" w:rsidRPr="00C22482" w:rsidDel="00A249B4" w:rsidRDefault="003E639A">
      <w:pPr>
        <w:rPr>
          <w:del w:id="3738" w:author="Tuomainen Mika" w:date="2014-04-04T00:09:00Z"/>
          <w:color w:val="000000"/>
          <w:highlight w:val="white"/>
          <w:lang w:val="pt-BR" w:eastAsia="fi-FI"/>
        </w:rPr>
        <w:pPrChange w:id="3739" w:author="Tuomainen Mika" w:date="2014-04-03T23:16:00Z">
          <w:pPr>
            <w:autoSpaceDE w:val="0"/>
            <w:autoSpaceDN w:val="0"/>
            <w:adjustRightInd w:val="0"/>
          </w:pPr>
        </w:pPrChange>
      </w:pPr>
      <w:del w:id="3740" w:author="Tuomainen Mika" w:date="2014-04-04T00:09:00Z">
        <w:r w:rsidRPr="00A249B4" w:rsidDel="00A249B4">
          <w:rPr>
            <w:color w:val="000000"/>
            <w:highlight w:val="white"/>
            <w:lang w:eastAsia="fi-FI"/>
            <w:rPrChange w:id="3741" w:author="Tuomainen Mika" w:date="2014-04-04T00:09:00Z">
              <w:rPr>
                <w:color w:val="000000"/>
                <w:highlight w:val="white"/>
                <w:lang w:val="en-US" w:eastAsia="fi-FI"/>
              </w:rPr>
            </w:rPrChange>
          </w:rPr>
          <w:tab/>
        </w:r>
        <w:r w:rsidRPr="00C22482" w:rsidDel="00A249B4">
          <w:rPr>
            <w:color w:val="0000FF"/>
            <w:highlight w:val="white"/>
            <w:lang w:val="pt-BR" w:eastAsia="fi-FI"/>
          </w:rPr>
          <w:delText>&lt;</w:delText>
        </w:r>
        <w:r w:rsidRPr="00C22482" w:rsidDel="00A249B4">
          <w:rPr>
            <w:highlight w:val="white"/>
            <w:lang w:val="pt-BR" w:eastAsia="fi-FI"/>
          </w:rPr>
          <w:delText>participant</w:delText>
        </w:r>
        <w:r w:rsidRPr="00C22482" w:rsidDel="00A249B4">
          <w:rPr>
            <w:color w:val="FF0000"/>
            <w:highlight w:val="white"/>
            <w:lang w:val="pt-BR" w:eastAsia="fi-FI"/>
          </w:rPr>
          <w:delText xml:space="preserve"> typeCode</w:delText>
        </w:r>
        <w:r w:rsidRPr="00C22482" w:rsidDel="00A249B4">
          <w:rPr>
            <w:color w:val="0000FF"/>
            <w:highlight w:val="white"/>
            <w:lang w:val="pt-BR" w:eastAsia="fi-FI"/>
          </w:rPr>
          <w:delText>="</w:delText>
        </w:r>
        <w:r w:rsidRPr="00C22482" w:rsidDel="00A249B4">
          <w:rPr>
            <w:color w:val="000000"/>
            <w:highlight w:val="white"/>
            <w:lang w:val="pt-BR" w:eastAsia="fi-FI"/>
          </w:rPr>
          <w:delText>PRCP</w:delText>
        </w:r>
        <w:r w:rsidRPr="00C22482" w:rsidDel="00A249B4">
          <w:rPr>
            <w:color w:val="0000FF"/>
            <w:highlight w:val="white"/>
            <w:lang w:val="pt-BR" w:eastAsia="fi-FI"/>
          </w:rPr>
          <w:delText>"&gt;</w:delText>
        </w:r>
      </w:del>
    </w:p>
    <w:p w:rsidR="003E639A" w:rsidRPr="00C22482" w:rsidDel="00A249B4" w:rsidRDefault="003E639A">
      <w:pPr>
        <w:rPr>
          <w:del w:id="3742" w:author="Tuomainen Mika" w:date="2014-04-04T00:09:00Z"/>
          <w:color w:val="000000"/>
          <w:highlight w:val="white"/>
          <w:lang w:val="pt-BR" w:eastAsia="fi-FI"/>
        </w:rPr>
        <w:pPrChange w:id="3743" w:author="Tuomainen Mika" w:date="2014-04-03T23:16:00Z">
          <w:pPr>
            <w:autoSpaceDE w:val="0"/>
            <w:autoSpaceDN w:val="0"/>
            <w:adjustRightInd w:val="0"/>
          </w:pPr>
        </w:pPrChange>
      </w:pPr>
      <w:del w:id="3744" w:author="Tuomainen Mika" w:date="2014-04-04T00:09:00Z">
        <w:r w:rsidRPr="00C22482" w:rsidDel="00A249B4">
          <w:rPr>
            <w:color w:val="000000"/>
            <w:highlight w:val="white"/>
            <w:lang w:val="pt-BR" w:eastAsia="fi-FI"/>
          </w:rPr>
          <w:tab/>
        </w:r>
        <w:r w:rsidRPr="00C22482" w:rsidDel="00A249B4">
          <w:rPr>
            <w:color w:val="0000FF"/>
            <w:highlight w:val="white"/>
            <w:lang w:val="pt-BR" w:eastAsia="fi-FI"/>
          </w:rPr>
          <w:delText>&lt;</w:delText>
        </w:r>
        <w:r w:rsidRPr="00C22482" w:rsidDel="00A249B4">
          <w:rPr>
            <w:highlight w:val="white"/>
            <w:lang w:val="pt-BR" w:eastAsia="fi-FI"/>
          </w:rPr>
          <w:delText>participantRole</w:delText>
        </w:r>
        <w:r w:rsidRPr="00C22482" w:rsidDel="00A249B4">
          <w:rPr>
            <w:color w:val="FF0000"/>
            <w:highlight w:val="white"/>
            <w:lang w:val="pt-BR" w:eastAsia="fi-FI"/>
          </w:rPr>
          <w:delText xml:space="preserve"> classCode</w:delText>
        </w:r>
        <w:r w:rsidRPr="00C22482" w:rsidDel="00A249B4">
          <w:rPr>
            <w:color w:val="0000FF"/>
            <w:highlight w:val="white"/>
            <w:lang w:val="pt-BR" w:eastAsia="fi-FI"/>
          </w:rPr>
          <w:delText>="</w:delText>
        </w:r>
        <w:r w:rsidRPr="00C22482" w:rsidDel="00A249B4">
          <w:rPr>
            <w:color w:val="000000"/>
            <w:highlight w:val="white"/>
            <w:lang w:val="pt-BR" w:eastAsia="fi-FI"/>
          </w:rPr>
          <w:delText>CON</w:delText>
        </w:r>
        <w:r w:rsidRPr="00C22482" w:rsidDel="00A249B4">
          <w:rPr>
            <w:color w:val="0000FF"/>
            <w:highlight w:val="white"/>
            <w:lang w:val="pt-BR" w:eastAsia="fi-FI"/>
          </w:rPr>
          <w:delText>"&gt;</w:delText>
        </w:r>
      </w:del>
    </w:p>
    <w:p w:rsidR="003E639A" w:rsidRPr="00A249B4" w:rsidDel="00A249B4" w:rsidRDefault="003E639A">
      <w:pPr>
        <w:rPr>
          <w:del w:id="3745" w:author="Tuomainen Mika" w:date="2014-04-04T00:09:00Z"/>
          <w:color w:val="000000"/>
          <w:highlight w:val="white"/>
          <w:lang w:eastAsia="fi-FI"/>
          <w:rPrChange w:id="3746" w:author="Tuomainen Mika" w:date="2014-04-04T00:09:00Z">
            <w:rPr>
              <w:del w:id="3747" w:author="Tuomainen Mika" w:date="2014-04-04T00:09:00Z"/>
              <w:color w:val="000000"/>
              <w:highlight w:val="white"/>
              <w:lang w:val="en-US" w:eastAsia="fi-FI"/>
            </w:rPr>
          </w:rPrChange>
        </w:rPr>
        <w:pPrChange w:id="3748" w:author="Tuomainen Mika" w:date="2014-04-03T23:16:00Z">
          <w:pPr>
            <w:autoSpaceDE w:val="0"/>
            <w:autoSpaceDN w:val="0"/>
            <w:adjustRightInd w:val="0"/>
          </w:pPr>
        </w:pPrChange>
      </w:pPr>
      <w:del w:id="3749" w:author="Tuomainen Mika" w:date="2014-04-04T00:09:00Z">
        <w:r w:rsidRPr="00C22482" w:rsidDel="00A249B4">
          <w:rPr>
            <w:color w:val="000000"/>
            <w:highlight w:val="white"/>
            <w:lang w:val="pt-BR" w:eastAsia="fi-FI"/>
          </w:rPr>
          <w:tab/>
        </w:r>
        <w:r w:rsidRPr="00A249B4" w:rsidDel="00A249B4">
          <w:rPr>
            <w:color w:val="0000FF"/>
            <w:highlight w:val="white"/>
            <w:lang w:eastAsia="fi-FI"/>
            <w:rPrChange w:id="3750" w:author="Tuomainen Mika" w:date="2014-04-04T00:09:00Z">
              <w:rPr>
                <w:color w:val="0000FF"/>
                <w:highlight w:val="white"/>
                <w:lang w:val="en-US" w:eastAsia="fi-FI"/>
              </w:rPr>
            </w:rPrChange>
          </w:rPr>
          <w:delText>&lt;</w:delText>
        </w:r>
        <w:r w:rsidRPr="00A249B4" w:rsidDel="00A249B4">
          <w:rPr>
            <w:color w:val="800000"/>
            <w:highlight w:val="white"/>
            <w:lang w:eastAsia="fi-FI"/>
            <w:rPrChange w:id="3751" w:author="Tuomainen Mika" w:date="2014-04-04T00:09:00Z">
              <w:rPr>
                <w:color w:val="800000"/>
                <w:highlight w:val="white"/>
                <w:lang w:val="en-US" w:eastAsia="fi-FI"/>
              </w:rPr>
            </w:rPrChange>
          </w:rPr>
          <w:delText>id</w:delText>
        </w:r>
        <w:r w:rsidRPr="00A249B4" w:rsidDel="00A249B4">
          <w:rPr>
            <w:highlight w:val="white"/>
            <w:lang w:eastAsia="fi-FI"/>
            <w:rPrChange w:id="3752" w:author="Tuomainen Mika" w:date="2014-04-04T00:09:00Z">
              <w:rPr>
                <w:highlight w:val="white"/>
                <w:lang w:val="en-US" w:eastAsia="fi-FI"/>
              </w:rPr>
            </w:rPrChange>
          </w:rPr>
          <w:delText xml:space="preserve"> root</w:delText>
        </w:r>
        <w:r w:rsidRPr="00A249B4" w:rsidDel="00A249B4">
          <w:rPr>
            <w:color w:val="0000FF"/>
            <w:highlight w:val="white"/>
            <w:lang w:eastAsia="fi-FI"/>
            <w:rPrChange w:id="3753" w:author="Tuomainen Mika" w:date="2014-04-04T00:09:00Z">
              <w:rPr>
                <w:color w:val="0000FF"/>
                <w:highlight w:val="white"/>
                <w:lang w:val="en-US" w:eastAsia="fi-FI"/>
              </w:rPr>
            </w:rPrChange>
          </w:rPr>
          <w:delText>=""</w:delText>
        </w:r>
        <w:r w:rsidRPr="00A249B4" w:rsidDel="00A249B4">
          <w:rPr>
            <w:highlight w:val="white"/>
            <w:lang w:eastAsia="fi-FI"/>
            <w:rPrChange w:id="3754" w:author="Tuomainen Mika" w:date="2014-04-04T00:09:00Z">
              <w:rPr>
                <w:highlight w:val="white"/>
                <w:lang w:val="en-US" w:eastAsia="fi-FI"/>
              </w:rPr>
            </w:rPrChange>
          </w:rPr>
          <w:delText xml:space="preserve"> extension</w:delText>
        </w:r>
        <w:r w:rsidRPr="00A249B4" w:rsidDel="00A249B4">
          <w:rPr>
            <w:color w:val="0000FF"/>
            <w:highlight w:val="white"/>
            <w:lang w:eastAsia="fi-FI"/>
            <w:rPrChange w:id="3755" w:author="Tuomainen Mika" w:date="2014-04-04T00:09:00Z">
              <w:rPr>
                <w:color w:val="0000FF"/>
                <w:highlight w:val="white"/>
                <w:lang w:val="en-US" w:eastAsia="fi-FI"/>
              </w:rPr>
            </w:rPrChange>
          </w:rPr>
          <w:delText>=""/&gt;</w:delText>
        </w:r>
      </w:del>
    </w:p>
    <w:p w:rsidR="003E639A" w:rsidRPr="00A249B4" w:rsidDel="00A249B4" w:rsidRDefault="003E639A">
      <w:pPr>
        <w:rPr>
          <w:del w:id="3756" w:author="Tuomainen Mika" w:date="2014-04-04T00:09:00Z"/>
          <w:highlight w:val="white"/>
          <w:lang w:eastAsia="fi-FI"/>
          <w:rPrChange w:id="3757" w:author="Tuomainen Mika" w:date="2014-04-04T00:09:00Z">
            <w:rPr>
              <w:del w:id="3758" w:author="Tuomainen Mika" w:date="2014-04-04T00:09:00Z"/>
              <w:highlight w:val="white"/>
              <w:lang w:val="en-US" w:eastAsia="fi-FI"/>
            </w:rPr>
          </w:rPrChange>
        </w:rPr>
        <w:pPrChange w:id="3759" w:author="Tuomainen Mika" w:date="2014-04-03T23:16:00Z">
          <w:pPr>
            <w:autoSpaceDE w:val="0"/>
            <w:autoSpaceDN w:val="0"/>
            <w:adjustRightInd w:val="0"/>
          </w:pPr>
        </w:pPrChange>
      </w:pPr>
      <w:del w:id="3760" w:author="Tuomainen Mika" w:date="2014-04-04T00:09:00Z">
        <w:r w:rsidRPr="00A249B4" w:rsidDel="00A249B4">
          <w:rPr>
            <w:highlight w:val="white"/>
            <w:lang w:eastAsia="fi-FI"/>
            <w:rPrChange w:id="3761" w:author="Tuomainen Mika" w:date="2014-04-04T00:09:00Z">
              <w:rPr>
                <w:highlight w:val="white"/>
                <w:lang w:val="en-US" w:eastAsia="fi-FI"/>
              </w:rPr>
            </w:rPrChange>
          </w:rPr>
          <w:tab/>
        </w:r>
        <w:r w:rsidRPr="00A249B4" w:rsidDel="00A249B4">
          <w:rPr>
            <w:color w:val="0000FF"/>
            <w:highlight w:val="white"/>
            <w:lang w:eastAsia="fi-FI"/>
            <w:rPrChange w:id="3762" w:author="Tuomainen Mika" w:date="2014-04-04T00:09:00Z">
              <w:rPr>
                <w:color w:val="0000FF"/>
                <w:highlight w:val="white"/>
                <w:lang w:val="en-US" w:eastAsia="fi-FI"/>
              </w:rPr>
            </w:rPrChange>
          </w:rPr>
          <w:delText>&lt;</w:delText>
        </w:r>
        <w:r w:rsidRPr="00A249B4" w:rsidDel="00A249B4">
          <w:rPr>
            <w:color w:val="800000"/>
            <w:highlight w:val="white"/>
            <w:lang w:eastAsia="fi-FI"/>
            <w:rPrChange w:id="3763" w:author="Tuomainen Mika" w:date="2014-04-04T00:09:00Z">
              <w:rPr>
                <w:color w:val="800000"/>
                <w:highlight w:val="white"/>
                <w:lang w:val="en-US" w:eastAsia="fi-FI"/>
              </w:rPr>
            </w:rPrChange>
          </w:rPr>
          <w:delText>code</w:delText>
        </w:r>
        <w:r w:rsidRPr="00A249B4" w:rsidDel="00A249B4">
          <w:rPr>
            <w:color w:val="FF0000"/>
            <w:highlight w:val="white"/>
            <w:lang w:eastAsia="fi-FI"/>
            <w:rPrChange w:id="3764"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765" w:author="Tuomainen Mika" w:date="2014-04-04T00:09:00Z">
              <w:rPr>
                <w:color w:val="0000FF"/>
                <w:highlight w:val="white"/>
                <w:lang w:val="en-US" w:eastAsia="fi-FI"/>
              </w:rPr>
            </w:rPrChange>
          </w:rPr>
          <w:delText>=""</w:delText>
        </w:r>
        <w:r w:rsidRPr="00A249B4" w:rsidDel="00A249B4">
          <w:rPr>
            <w:color w:val="FF0000"/>
            <w:highlight w:val="white"/>
            <w:lang w:eastAsia="fi-FI"/>
            <w:rPrChange w:id="3766"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767" w:author="Tuomainen Mika" w:date="2014-04-04T00:09:00Z">
              <w:rPr>
                <w:color w:val="0000FF"/>
                <w:highlight w:val="white"/>
                <w:lang w:val="en-US" w:eastAsia="fi-FI"/>
              </w:rPr>
            </w:rPrChange>
          </w:rPr>
          <w:delText>="</w:delText>
        </w:r>
        <w:r w:rsidRPr="00A249B4" w:rsidDel="00A249B4">
          <w:rPr>
            <w:highlight w:val="white"/>
            <w:lang w:eastAsia="fi-FI"/>
            <w:rPrChange w:id="3768" w:author="Tuomainen Mika" w:date="2014-04-04T00:09:00Z">
              <w:rPr>
                <w:highlight w:val="white"/>
                <w:lang w:val="en-US" w:eastAsia="fi-FI"/>
              </w:rPr>
            </w:rPrChange>
          </w:rPr>
          <w:delText>1.2.246.537.5.40009.2003</w:delText>
        </w:r>
        <w:r w:rsidRPr="00A249B4" w:rsidDel="00A249B4">
          <w:rPr>
            <w:color w:val="0000FF"/>
            <w:highlight w:val="white"/>
            <w:lang w:eastAsia="fi-FI"/>
            <w:rPrChange w:id="3769" w:author="Tuomainen Mika" w:date="2014-04-04T00:09:00Z">
              <w:rPr>
                <w:color w:val="0000FF"/>
                <w:highlight w:val="white"/>
                <w:lang w:val="en-US" w:eastAsia="fi-FI"/>
              </w:rPr>
            </w:rPrChange>
          </w:rPr>
          <w:delText>"/&gt;</w:delText>
        </w:r>
      </w:del>
    </w:p>
    <w:p w:rsidR="003E639A" w:rsidRPr="00A249B4" w:rsidDel="00A249B4" w:rsidRDefault="003E639A">
      <w:pPr>
        <w:rPr>
          <w:del w:id="3770" w:author="Tuomainen Mika" w:date="2014-04-04T00:09:00Z"/>
          <w:color w:val="000000"/>
          <w:highlight w:val="white"/>
          <w:lang w:eastAsia="fi-FI"/>
          <w:rPrChange w:id="3771" w:author="Tuomainen Mika" w:date="2014-04-04T00:09:00Z">
            <w:rPr>
              <w:del w:id="3772" w:author="Tuomainen Mika" w:date="2014-04-04T00:09:00Z"/>
              <w:color w:val="000000"/>
              <w:highlight w:val="white"/>
              <w:lang w:val="en-US" w:eastAsia="fi-FI"/>
            </w:rPr>
          </w:rPrChange>
        </w:rPr>
        <w:pPrChange w:id="3773" w:author="Tuomainen Mika" w:date="2014-04-03T23:16:00Z">
          <w:pPr>
            <w:autoSpaceDE w:val="0"/>
            <w:autoSpaceDN w:val="0"/>
            <w:adjustRightInd w:val="0"/>
          </w:pPr>
        </w:pPrChange>
      </w:pPr>
      <w:del w:id="3774" w:author="Tuomainen Mika" w:date="2014-04-04T00:09:00Z">
        <w:r w:rsidRPr="00A249B4" w:rsidDel="00A249B4">
          <w:rPr>
            <w:color w:val="000000"/>
            <w:highlight w:val="white"/>
            <w:lang w:eastAsia="fi-FI"/>
            <w:rPrChange w:id="3775" w:author="Tuomainen Mika" w:date="2014-04-04T00:09:00Z">
              <w:rPr>
                <w:color w:val="000000"/>
                <w:highlight w:val="white"/>
                <w:lang w:val="en-US" w:eastAsia="fi-FI"/>
              </w:rPr>
            </w:rPrChange>
          </w:rPr>
          <w:tab/>
        </w:r>
        <w:r w:rsidRPr="00A249B4" w:rsidDel="00A249B4">
          <w:rPr>
            <w:color w:val="0000FF"/>
            <w:highlight w:val="white"/>
            <w:lang w:eastAsia="fi-FI"/>
            <w:rPrChange w:id="3776" w:author="Tuomainen Mika" w:date="2014-04-04T00:09:00Z">
              <w:rPr>
                <w:color w:val="0000FF"/>
                <w:highlight w:val="white"/>
                <w:lang w:val="en-US" w:eastAsia="fi-FI"/>
              </w:rPr>
            </w:rPrChange>
          </w:rPr>
          <w:delText>&lt;/</w:delText>
        </w:r>
        <w:r w:rsidRPr="00A249B4" w:rsidDel="00A249B4">
          <w:rPr>
            <w:highlight w:val="white"/>
            <w:lang w:eastAsia="fi-FI"/>
            <w:rPrChange w:id="3777" w:author="Tuomainen Mika" w:date="2014-04-04T00:09:00Z">
              <w:rPr>
                <w:highlight w:val="white"/>
                <w:lang w:val="en-US" w:eastAsia="fi-FI"/>
              </w:rPr>
            </w:rPrChange>
          </w:rPr>
          <w:delText>participantRole</w:delText>
        </w:r>
        <w:r w:rsidRPr="00A249B4" w:rsidDel="00A249B4">
          <w:rPr>
            <w:color w:val="0000FF"/>
            <w:highlight w:val="white"/>
            <w:lang w:eastAsia="fi-FI"/>
            <w:rPrChange w:id="3778" w:author="Tuomainen Mika" w:date="2014-04-04T00:09:00Z">
              <w:rPr>
                <w:color w:val="0000FF"/>
                <w:highlight w:val="white"/>
                <w:lang w:val="en-US" w:eastAsia="fi-FI"/>
              </w:rPr>
            </w:rPrChange>
          </w:rPr>
          <w:delText>&gt;</w:delText>
        </w:r>
      </w:del>
    </w:p>
    <w:p w:rsidR="003E639A" w:rsidRPr="00A249B4" w:rsidDel="00A249B4" w:rsidRDefault="003E639A">
      <w:pPr>
        <w:rPr>
          <w:del w:id="3779" w:author="Tuomainen Mika" w:date="2014-04-04T00:09:00Z"/>
          <w:color w:val="000000"/>
          <w:highlight w:val="white"/>
          <w:lang w:eastAsia="fi-FI"/>
          <w:rPrChange w:id="3780" w:author="Tuomainen Mika" w:date="2014-04-04T00:09:00Z">
            <w:rPr>
              <w:del w:id="3781" w:author="Tuomainen Mika" w:date="2014-04-04T00:09:00Z"/>
              <w:color w:val="000000"/>
              <w:highlight w:val="white"/>
              <w:lang w:val="en-US" w:eastAsia="fi-FI"/>
            </w:rPr>
          </w:rPrChange>
        </w:rPr>
        <w:pPrChange w:id="3782" w:author="Tuomainen Mika" w:date="2014-04-03T23:16:00Z">
          <w:pPr>
            <w:autoSpaceDE w:val="0"/>
            <w:autoSpaceDN w:val="0"/>
            <w:adjustRightInd w:val="0"/>
          </w:pPr>
        </w:pPrChange>
      </w:pPr>
      <w:del w:id="3783" w:author="Tuomainen Mika" w:date="2014-04-04T00:09:00Z">
        <w:r w:rsidRPr="00A249B4" w:rsidDel="00A249B4">
          <w:rPr>
            <w:color w:val="000000"/>
            <w:highlight w:val="white"/>
            <w:lang w:eastAsia="fi-FI"/>
            <w:rPrChange w:id="3784" w:author="Tuomainen Mika" w:date="2014-04-04T00:09:00Z">
              <w:rPr>
                <w:color w:val="000000"/>
                <w:highlight w:val="white"/>
                <w:lang w:val="en-US" w:eastAsia="fi-FI"/>
              </w:rPr>
            </w:rPrChange>
          </w:rPr>
          <w:tab/>
        </w:r>
        <w:r w:rsidRPr="00A249B4" w:rsidDel="00A249B4">
          <w:rPr>
            <w:color w:val="0000FF"/>
            <w:highlight w:val="white"/>
            <w:lang w:eastAsia="fi-FI"/>
            <w:rPrChange w:id="3785" w:author="Tuomainen Mika" w:date="2014-04-04T00:09:00Z">
              <w:rPr>
                <w:color w:val="0000FF"/>
                <w:highlight w:val="white"/>
                <w:lang w:val="en-US" w:eastAsia="fi-FI"/>
              </w:rPr>
            </w:rPrChange>
          </w:rPr>
          <w:delText>&lt;/</w:delText>
        </w:r>
        <w:r w:rsidRPr="00A249B4" w:rsidDel="00A249B4">
          <w:rPr>
            <w:highlight w:val="white"/>
            <w:lang w:eastAsia="fi-FI"/>
            <w:rPrChange w:id="3786" w:author="Tuomainen Mika" w:date="2014-04-04T00:09:00Z">
              <w:rPr>
                <w:highlight w:val="white"/>
                <w:lang w:val="en-US" w:eastAsia="fi-FI"/>
              </w:rPr>
            </w:rPrChange>
          </w:rPr>
          <w:delText>participant</w:delText>
        </w:r>
        <w:r w:rsidRPr="00A249B4" w:rsidDel="00A249B4">
          <w:rPr>
            <w:color w:val="0000FF"/>
            <w:highlight w:val="white"/>
            <w:lang w:eastAsia="fi-FI"/>
            <w:rPrChange w:id="3787" w:author="Tuomainen Mika" w:date="2014-04-04T00:09:00Z">
              <w:rPr>
                <w:color w:val="0000FF"/>
                <w:highlight w:val="white"/>
                <w:lang w:val="en-US" w:eastAsia="fi-FI"/>
              </w:rPr>
            </w:rPrChange>
          </w:rPr>
          <w:delText>&gt;</w:delText>
        </w:r>
      </w:del>
    </w:p>
    <w:p w:rsidR="003E639A" w:rsidDel="00A249B4" w:rsidRDefault="003E639A">
      <w:pPr>
        <w:rPr>
          <w:del w:id="3788" w:author="Tuomainen Mika" w:date="2014-04-04T00:09:00Z"/>
          <w:color w:val="000000"/>
          <w:highlight w:val="white"/>
          <w:lang w:eastAsia="fi-FI"/>
        </w:rPr>
        <w:pPrChange w:id="3789" w:author="Tuomainen Mika" w:date="2014-04-03T23:16:00Z">
          <w:pPr>
            <w:autoSpaceDE w:val="0"/>
            <w:autoSpaceDN w:val="0"/>
            <w:adjustRightInd w:val="0"/>
          </w:pPr>
        </w:pPrChange>
      </w:pPr>
      <w:del w:id="3790" w:author="Tuomainen Mika" w:date="2014-04-04T00:09:00Z">
        <w:r w:rsidRPr="00A249B4" w:rsidDel="00A249B4">
          <w:rPr>
            <w:color w:val="000000"/>
            <w:highlight w:val="white"/>
            <w:lang w:eastAsia="fi-FI"/>
            <w:rPrChange w:id="3791"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RPr="00A249B4" w:rsidDel="00A249B4" w:rsidRDefault="003E639A" w:rsidP="00CC1036">
      <w:pPr>
        <w:rPr>
          <w:del w:id="3792" w:author="Tuomainen Mika" w:date="2014-04-04T00:09:00Z"/>
          <w:rPrChange w:id="3793" w:author="Tuomainen Mika" w:date="2014-04-04T00:09:00Z">
            <w:rPr>
              <w:del w:id="3794" w:author="Tuomainen Mika" w:date="2014-04-04T00:09:00Z"/>
              <w:lang w:val="en-GB"/>
            </w:rPr>
          </w:rPrChange>
        </w:rPr>
      </w:pPr>
      <w:del w:id="3795"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Del="00A249B4" w:rsidRDefault="003E639A" w:rsidP="00CC1036">
      <w:pPr>
        <w:rPr>
          <w:del w:id="3796" w:author="Tuomainen Mika" w:date="2014-04-04T00:09:00Z"/>
        </w:rPr>
      </w:pPr>
    </w:p>
    <w:p w:rsidR="003E639A" w:rsidDel="00A249B4" w:rsidRDefault="003E639A" w:rsidP="00CC1036">
      <w:pPr>
        <w:pStyle w:val="Otsikko4"/>
        <w:rPr>
          <w:del w:id="3797" w:author="Tuomainen Mika" w:date="2014-04-04T00:09:00Z"/>
        </w:rPr>
      </w:pPr>
      <w:bookmarkStart w:id="3798" w:name="_Toc384330142"/>
      <w:del w:id="3799" w:author="Tuomainen Mika" w:date="2014-04-04T00:09:00Z">
        <w:r w:rsidDel="00A249B4">
          <w:delText>Sairaalassaolosta ilmoittaminen</w:delText>
        </w:r>
        <w:bookmarkEnd w:id="3798"/>
        <w:r w:rsidDel="00A249B4">
          <w:delText xml:space="preserve"> </w:delText>
        </w:r>
      </w:del>
    </w:p>
    <w:p w:rsidR="003E639A" w:rsidDel="00A249B4" w:rsidRDefault="003E639A" w:rsidP="00CC1036">
      <w:pPr>
        <w:rPr>
          <w:del w:id="3800" w:author="Tuomainen Mika" w:date="2014-04-04T00:09:00Z"/>
        </w:rPr>
      </w:pPr>
    </w:p>
    <w:p w:rsidR="003E639A" w:rsidDel="00A249B4" w:rsidRDefault="003E639A" w:rsidP="00CC1036">
      <w:pPr>
        <w:rPr>
          <w:del w:id="3801" w:author="Tuomainen Mika" w:date="2014-04-04T00:09:00Z"/>
        </w:rPr>
      </w:pPr>
      <w:del w:id="3802" w:author="Tuomainen Mika" w:date="2014-04-04T00:09:00Z">
        <w:r w:rsidDel="00A249B4">
          <w:delText>Ei pakollinen</w:delText>
        </w:r>
      </w:del>
    </w:p>
    <w:p w:rsidR="003E639A" w:rsidDel="00A249B4" w:rsidRDefault="003E639A" w:rsidP="00CC1036">
      <w:pPr>
        <w:rPr>
          <w:del w:id="3803" w:author="Tuomainen Mika" w:date="2014-04-04T00:09:00Z"/>
        </w:rPr>
      </w:pPr>
    </w:p>
    <w:p w:rsidR="003E639A" w:rsidDel="00A249B4" w:rsidRDefault="003E639A" w:rsidP="00CC1036">
      <w:pPr>
        <w:rPr>
          <w:del w:id="3804" w:author="Tuomainen Mika" w:date="2014-04-04T00:09:00Z"/>
        </w:rPr>
      </w:pPr>
      <w:del w:id="3805" w:author="Tuomainen Mika" w:date="2014-04-04T00:09:00Z">
        <w:r w:rsidDel="00A249B4">
          <w:delText>Sairaalassaolosta ilmoittaminen:</w:delText>
        </w:r>
        <w:r w:rsidDel="00A249B4">
          <w:tab/>
          <w:delText>kenttäkoodi: 13</w:delText>
        </w:r>
        <w:r w:rsidDel="00A249B4">
          <w:tab/>
        </w:r>
        <w:r w:rsidDel="00A249B4">
          <w:tab/>
          <w:delText xml:space="preserve">koodisto: 1.2.246.537.6.12.2002.124 </w:delText>
        </w:r>
      </w:del>
    </w:p>
    <w:p w:rsidR="003E639A" w:rsidDel="00A249B4" w:rsidRDefault="003E639A" w:rsidP="00CC1036">
      <w:pPr>
        <w:rPr>
          <w:del w:id="3806" w:author="Tuomainen Mika" w:date="2014-04-04T00:09:00Z"/>
        </w:rPr>
      </w:pPr>
    </w:p>
    <w:p w:rsidR="003E639A" w:rsidDel="00A249B4" w:rsidRDefault="003E639A" w:rsidP="00CC1036">
      <w:pPr>
        <w:rPr>
          <w:del w:id="3807" w:author="Tuomainen Mika" w:date="2014-04-04T00:09:00Z"/>
        </w:rPr>
      </w:pPr>
      <w:del w:id="3808" w:author="Tuomainen Mika" w:date="2014-04-04T00:09:00Z">
        <w:r w:rsidDel="00A249B4">
          <w:lastRenderedPageBreak/>
          <w:delText>Informoinnin tietosisällön laajuus (pelkkä sairaalassaolo vai myös syy) saadaan koodistosta 1.2.246.537.5.40010.2003. Informoinnin laajuus ilmoitetaan value-elementissä tietotyypillä CD.</w:delText>
        </w:r>
      </w:del>
    </w:p>
    <w:p w:rsidR="003E639A" w:rsidDel="00A249B4" w:rsidRDefault="003E639A" w:rsidP="00CC1036">
      <w:pPr>
        <w:rPr>
          <w:del w:id="3809" w:author="Tuomainen Mika" w:date="2014-04-04T00:09:00Z"/>
        </w:rPr>
      </w:pPr>
    </w:p>
    <w:p w:rsidR="003E639A" w:rsidDel="00A249B4" w:rsidRDefault="003E639A" w:rsidP="00CC1036">
      <w:pPr>
        <w:rPr>
          <w:del w:id="3810" w:author="Tuomainen Mika" w:date="2014-04-04T00:09:00Z"/>
        </w:rPr>
      </w:pPr>
      <w:del w:id="3811" w:author="Tuomainen Mika" w:date="2014-04-04T00:09:00Z">
        <w:r w:rsidDel="00A249B4">
          <w:delText>Informoinnin kohde ilmoitetaan elementissä &lt;particpant1&gt;&lt;participantRole&gt;&lt;id&gt; OID-tunnuksella. Sama OID-tunnus esiintyy henkilötunnuslomakkeessa potilaan yhteystietojen kohdalla. Elementillä code ilmoitetaan tarkemmin informoinnin kohde koodistolla 1.2.246.537.5.40009.2003 (Ajanvarauksen tiedottamisen kohde).</w:delText>
        </w:r>
      </w:del>
    </w:p>
    <w:p w:rsidR="003E639A" w:rsidDel="00A249B4" w:rsidRDefault="003E639A" w:rsidP="00CC1036">
      <w:pPr>
        <w:rPr>
          <w:del w:id="3812" w:author="Tuomainen Mika" w:date="2014-04-04T00:09:00Z"/>
        </w:rPr>
      </w:pPr>
    </w:p>
    <w:p w:rsidR="003E639A" w:rsidDel="00A249B4" w:rsidRDefault="003E639A" w:rsidP="00CC1036">
      <w:pPr>
        <w:rPr>
          <w:del w:id="3813" w:author="Tuomainen Mika" w:date="2014-04-04T00:09:00Z"/>
        </w:rPr>
      </w:pPr>
      <w:del w:id="3814" w:author="Tuomainen Mika" w:date="2014-04-04T00:09:00Z">
        <w:r w:rsidDel="00A249B4">
          <w:delText>Entry-rakennetta toistetaan riittävä määrä, jotta tieto sairaalassaolosta  saadaan kaikille halutuille osapuolille.</w:delText>
        </w:r>
      </w:del>
    </w:p>
    <w:p w:rsidR="003E639A" w:rsidDel="00A249B4" w:rsidRDefault="003E639A" w:rsidP="00CC1036">
      <w:pPr>
        <w:rPr>
          <w:del w:id="3815" w:author="Tuomainen Mika" w:date="2014-04-04T00:09:00Z"/>
        </w:rPr>
      </w:pPr>
    </w:p>
    <w:p w:rsidR="003E639A" w:rsidRPr="00A249B4" w:rsidDel="00A249B4" w:rsidRDefault="003E639A">
      <w:pPr>
        <w:rPr>
          <w:del w:id="3816" w:author="Tuomainen Mika" w:date="2014-04-04T00:09:00Z"/>
          <w:color w:val="000000"/>
          <w:highlight w:val="white"/>
          <w:lang w:eastAsia="fi-FI"/>
          <w:rPrChange w:id="3817" w:author="Tuomainen Mika" w:date="2014-04-04T00:09:00Z">
            <w:rPr>
              <w:del w:id="3818" w:author="Tuomainen Mika" w:date="2014-04-04T00:09:00Z"/>
              <w:color w:val="000000"/>
              <w:highlight w:val="white"/>
              <w:lang w:val="en-US" w:eastAsia="fi-FI"/>
            </w:rPr>
          </w:rPrChange>
        </w:rPr>
        <w:pPrChange w:id="3819" w:author="Tuomainen Mika" w:date="2014-04-03T23:16:00Z">
          <w:pPr>
            <w:autoSpaceDE w:val="0"/>
            <w:autoSpaceDN w:val="0"/>
            <w:adjustRightInd w:val="0"/>
          </w:pPr>
        </w:pPrChange>
      </w:pPr>
      <w:del w:id="3820" w:author="Tuomainen Mika" w:date="2014-04-04T00:09:00Z">
        <w:r w:rsidRPr="00A249B4" w:rsidDel="00A249B4">
          <w:rPr>
            <w:color w:val="0000FF"/>
            <w:highlight w:val="white"/>
            <w:lang w:eastAsia="fi-FI"/>
            <w:rPrChange w:id="3821" w:author="Tuomainen Mika" w:date="2014-04-04T00:09:00Z">
              <w:rPr>
                <w:color w:val="0000FF"/>
                <w:highlight w:val="white"/>
                <w:lang w:val="en-US" w:eastAsia="fi-FI"/>
              </w:rPr>
            </w:rPrChange>
          </w:rPr>
          <w:delText>&lt;</w:delText>
        </w:r>
        <w:r w:rsidRPr="00A249B4" w:rsidDel="00A249B4">
          <w:rPr>
            <w:highlight w:val="white"/>
            <w:lang w:eastAsia="fi-FI"/>
            <w:rPrChange w:id="3822" w:author="Tuomainen Mika" w:date="2014-04-04T00:09:00Z">
              <w:rPr>
                <w:highlight w:val="white"/>
                <w:lang w:val="en-US" w:eastAsia="fi-FI"/>
              </w:rPr>
            </w:rPrChange>
          </w:rPr>
          <w:delText>entry</w:delText>
        </w:r>
        <w:r w:rsidRPr="00A249B4" w:rsidDel="00A249B4">
          <w:rPr>
            <w:color w:val="0000FF"/>
            <w:highlight w:val="white"/>
            <w:lang w:eastAsia="fi-FI"/>
            <w:rPrChange w:id="3823" w:author="Tuomainen Mika" w:date="2014-04-04T00:09:00Z">
              <w:rPr>
                <w:color w:val="0000FF"/>
                <w:highlight w:val="white"/>
                <w:lang w:val="en-US" w:eastAsia="fi-FI"/>
              </w:rPr>
            </w:rPrChange>
          </w:rPr>
          <w:delText>&gt;</w:delText>
        </w:r>
      </w:del>
    </w:p>
    <w:p w:rsidR="003E639A" w:rsidRPr="00A249B4" w:rsidDel="00A249B4" w:rsidRDefault="003E639A">
      <w:pPr>
        <w:rPr>
          <w:del w:id="3824" w:author="Tuomainen Mika" w:date="2014-04-04T00:09:00Z"/>
          <w:color w:val="000000"/>
          <w:highlight w:val="white"/>
          <w:lang w:eastAsia="fi-FI"/>
          <w:rPrChange w:id="3825" w:author="Tuomainen Mika" w:date="2014-04-04T00:09:00Z">
            <w:rPr>
              <w:del w:id="3826" w:author="Tuomainen Mika" w:date="2014-04-04T00:09:00Z"/>
              <w:color w:val="000000"/>
              <w:highlight w:val="white"/>
              <w:lang w:val="en-US" w:eastAsia="fi-FI"/>
            </w:rPr>
          </w:rPrChange>
        </w:rPr>
        <w:pPrChange w:id="3827" w:author="Tuomainen Mika" w:date="2014-04-03T23:16:00Z">
          <w:pPr>
            <w:autoSpaceDE w:val="0"/>
            <w:autoSpaceDN w:val="0"/>
            <w:adjustRightInd w:val="0"/>
          </w:pPr>
        </w:pPrChange>
      </w:pPr>
      <w:del w:id="3828" w:author="Tuomainen Mika" w:date="2014-04-04T00:09:00Z">
        <w:r w:rsidRPr="00A249B4" w:rsidDel="00A249B4">
          <w:rPr>
            <w:color w:val="000000"/>
            <w:highlight w:val="white"/>
            <w:lang w:eastAsia="fi-FI"/>
            <w:rPrChange w:id="3829" w:author="Tuomainen Mika" w:date="2014-04-04T00:09:00Z">
              <w:rPr>
                <w:color w:val="000000"/>
                <w:highlight w:val="white"/>
                <w:lang w:val="en-US" w:eastAsia="fi-FI"/>
              </w:rPr>
            </w:rPrChange>
          </w:rPr>
          <w:tab/>
        </w:r>
        <w:r w:rsidRPr="00A249B4" w:rsidDel="00A249B4">
          <w:rPr>
            <w:color w:val="0000FF"/>
            <w:highlight w:val="white"/>
            <w:lang w:eastAsia="fi-FI"/>
            <w:rPrChange w:id="3830" w:author="Tuomainen Mika" w:date="2014-04-04T00:09:00Z">
              <w:rPr>
                <w:color w:val="0000FF"/>
                <w:highlight w:val="white"/>
                <w:lang w:val="en-US" w:eastAsia="fi-FI"/>
              </w:rPr>
            </w:rPrChange>
          </w:rPr>
          <w:delText>&lt;</w:delText>
        </w:r>
        <w:r w:rsidRPr="00A249B4" w:rsidDel="00A249B4">
          <w:rPr>
            <w:color w:val="800000"/>
            <w:highlight w:val="white"/>
            <w:lang w:eastAsia="fi-FI"/>
            <w:rPrChange w:id="3831" w:author="Tuomainen Mika" w:date="2014-04-04T00:09:00Z">
              <w:rPr>
                <w:color w:val="800000"/>
                <w:highlight w:val="white"/>
                <w:lang w:val="en-US" w:eastAsia="fi-FI"/>
              </w:rPr>
            </w:rPrChange>
          </w:rPr>
          <w:delText>observation</w:delText>
        </w:r>
        <w:r w:rsidRPr="00A249B4" w:rsidDel="00A249B4">
          <w:rPr>
            <w:highlight w:val="white"/>
            <w:lang w:eastAsia="fi-FI"/>
            <w:rPrChange w:id="3832"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3833" w:author="Tuomainen Mika" w:date="2014-04-04T00:09:00Z">
              <w:rPr>
                <w:color w:val="0000FF"/>
                <w:highlight w:val="white"/>
                <w:lang w:val="en-US" w:eastAsia="fi-FI"/>
              </w:rPr>
            </w:rPrChange>
          </w:rPr>
          <w:delText>="</w:delText>
        </w:r>
        <w:r w:rsidRPr="00A249B4" w:rsidDel="00A249B4">
          <w:rPr>
            <w:color w:val="000000"/>
            <w:highlight w:val="white"/>
            <w:lang w:eastAsia="fi-FI"/>
            <w:rPrChange w:id="3834" w:author="Tuomainen Mika" w:date="2014-04-04T00:09:00Z">
              <w:rPr>
                <w:color w:val="000000"/>
                <w:highlight w:val="white"/>
                <w:lang w:val="en-US" w:eastAsia="fi-FI"/>
              </w:rPr>
            </w:rPrChange>
          </w:rPr>
          <w:delText>OBS</w:delText>
        </w:r>
        <w:r w:rsidRPr="00A249B4" w:rsidDel="00A249B4">
          <w:rPr>
            <w:color w:val="0000FF"/>
            <w:highlight w:val="white"/>
            <w:lang w:eastAsia="fi-FI"/>
            <w:rPrChange w:id="3835" w:author="Tuomainen Mika" w:date="2014-04-04T00:09:00Z">
              <w:rPr>
                <w:color w:val="0000FF"/>
                <w:highlight w:val="white"/>
                <w:lang w:val="en-US" w:eastAsia="fi-FI"/>
              </w:rPr>
            </w:rPrChange>
          </w:rPr>
          <w:delText>"</w:delText>
        </w:r>
        <w:r w:rsidRPr="00A249B4" w:rsidDel="00A249B4">
          <w:rPr>
            <w:highlight w:val="white"/>
            <w:lang w:eastAsia="fi-FI"/>
            <w:rPrChange w:id="3836"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3837" w:author="Tuomainen Mika" w:date="2014-04-04T00:09:00Z">
              <w:rPr>
                <w:color w:val="0000FF"/>
                <w:highlight w:val="white"/>
                <w:lang w:val="en-US" w:eastAsia="fi-FI"/>
              </w:rPr>
            </w:rPrChange>
          </w:rPr>
          <w:delText>="</w:delText>
        </w:r>
        <w:r w:rsidRPr="00A249B4" w:rsidDel="00A249B4">
          <w:rPr>
            <w:color w:val="000000"/>
            <w:highlight w:val="white"/>
            <w:lang w:eastAsia="fi-FI"/>
            <w:rPrChange w:id="3838" w:author="Tuomainen Mika" w:date="2014-04-04T00:09:00Z">
              <w:rPr>
                <w:color w:val="000000"/>
                <w:highlight w:val="white"/>
                <w:lang w:val="en-US" w:eastAsia="fi-FI"/>
              </w:rPr>
            </w:rPrChange>
          </w:rPr>
          <w:delText>EVN</w:delText>
        </w:r>
        <w:r w:rsidRPr="00A249B4" w:rsidDel="00A249B4">
          <w:rPr>
            <w:color w:val="0000FF"/>
            <w:highlight w:val="white"/>
            <w:lang w:eastAsia="fi-FI"/>
            <w:rPrChange w:id="3839" w:author="Tuomainen Mika" w:date="2014-04-04T00:09:00Z">
              <w:rPr>
                <w:color w:val="0000FF"/>
                <w:highlight w:val="white"/>
                <w:lang w:val="en-US" w:eastAsia="fi-FI"/>
              </w:rPr>
            </w:rPrChange>
          </w:rPr>
          <w:delText>"&gt;</w:delText>
        </w:r>
      </w:del>
    </w:p>
    <w:p w:rsidR="003E639A" w:rsidRPr="00A249B4" w:rsidDel="00A249B4" w:rsidRDefault="003E639A">
      <w:pPr>
        <w:rPr>
          <w:del w:id="3840" w:author="Tuomainen Mika" w:date="2014-04-04T00:09:00Z"/>
          <w:highlight w:val="white"/>
          <w:lang w:eastAsia="fi-FI"/>
          <w:rPrChange w:id="3841" w:author="Tuomainen Mika" w:date="2014-04-04T00:09:00Z">
            <w:rPr>
              <w:del w:id="3842" w:author="Tuomainen Mika" w:date="2014-04-04T00:09:00Z"/>
              <w:highlight w:val="white"/>
              <w:lang w:val="en-US" w:eastAsia="fi-FI"/>
            </w:rPr>
          </w:rPrChange>
        </w:rPr>
        <w:pPrChange w:id="3843" w:author="Tuomainen Mika" w:date="2014-04-03T23:16:00Z">
          <w:pPr>
            <w:autoSpaceDE w:val="0"/>
            <w:autoSpaceDN w:val="0"/>
            <w:adjustRightInd w:val="0"/>
          </w:pPr>
        </w:pPrChange>
      </w:pPr>
      <w:del w:id="3844" w:author="Tuomainen Mika" w:date="2014-04-04T00:09:00Z">
        <w:r w:rsidRPr="00A249B4" w:rsidDel="00A249B4">
          <w:rPr>
            <w:highlight w:val="white"/>
            <w:lang w:eastAsia="fi-FI"/>
            <w:rPrChange w:id="3845" w:author="Tuomainen Mika" w:date="2014-04-04T00:09:00Z">
              <w:rPr>
                <w:highlight w:val="white"/>
                <w:lang w:val="en-US" w:eastAsia="fi-FI"/>
              </w:rPr>
            </w:rPrChange>
          </w:rPr>
          <w:tab/>
        </w:r>
        <w:r w:rsidRPr="00A249B4" w:rsidDel="00A249B4">
          <w:rPr>
            <w:color w:val="0000FF"/>
            <w:highlight w:val="white"/>
            <w:lang w:eastAsia="fi-FI"/>
            <w:rPrChange w:id="3846" w:author="Tuomainen Mika" w:date="2014-04-04T00:09:00Z">
              <w:rPr>
                <w:color w:val="0000FF"/>
                <w:highlight w:val="white"/>
                <w:lang w:val="en-US" w:eastAsia="fi-FI"/>
              </w:rPr>
            </w:rPrChange>
          </w:rPr>
          <w:delText>&lt;</w:delText>
        </w:r>
        <w:r w:rsidRPr="00A249B4" w:rsidDel="00A249B4">
          <w:rPr>
            <w:color w:val="800000"/>
            <w:highlight w:val="white"/>
            <w:lang w:eastAsia="fi-FI"/>
            <w:rPrChange w:id="3847" w:author="Tuomainen Mika" w:date="2014-04-04T00:09:00Z">
              <w:rPr>
                <w:color w:val="800000"/>
                <w:highlight w:val="white"/>
                <w:lang w:val="en-US" w:eastAsia="fi-FI"/>
              </w:rPr>
            </w:rPrChange>
          </w:rPr>
          <w:delText>code</w:delText>
        </w:r>
        <w:r w:rsidRPr="00A249B4" w:rsidDel="00A249B4">
          <w:rPr>
            <w:color w:val="FF0000"/>
            <w:highlight w:val="white"/>
            <w:lang w:eastAsia="fi-FI"/>
            <w:rPrChange w:id="3848"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849" w:author="Tuomainen Mika" w:date="2014-04-04T00:09:00Z">
              <w:rPr>
                <w:color w:val="0000FF"/>
                <w:highlight w:val="white"/>
                <w:lang w:val="en-US" w:eastAsia="fi-FI"/>
              </w:rPr>
            </w:rPrChange>
          </w:rPr>
          <w:delText>="</w:delText>
        </w:r>
        <w:r w:rsidRPr="00A249B4" w:rsidDel="00A249B4">
          <w:rPr>
            <w:highlight w:val="white"/>
            <w:lang w:eastAsia="fi-FI"/>
            <w:rPrChange w:id="3850" w:author="Tuomainen Mika" w:date="2014-04-04T00:09:00Z">
              <w:rPr>
                <w:highlight w:val="white"/>
                <w:lang w:val="en-US" w:eastAsia="fi-FI"/>
              </w:rPr>
            </w:rPrChange>
          </w:rPr>
          <w:delText>13</w:delText>
        </w:r>
        <w:r w:rsidRPr="00A249B4" w:rsidDel="00A249B4">
          <w:rPr>
            <w:color w:val="0000FF"/>
            <w:highlight w:val="white"/>
            <w:lang w:eastAsia="fi-FI"/>
            <w:rPrChange w:id="3851" w:author="Tuomainen Mika" w:date="2014-04-04T00:09:00Z">
              <w:rPr>
                <w:color w:val="0000FF"/>
                <w:highlight w:val="white"/>
                <w:lang w:val="en-US" w:eastAsia="fi-FI"/>
              </w:rPr>
            </w:rPrChange>
          </w:rPr>
          <w:delText>"</w:delText>
        </w:r>
        <w:r w:rsidRPr="00A249B4" w:rsidDel="00A249B4">
          <w:rPr>
            <w:color w:val="FF0000"/>
            <w:highlight w:val="white"/>
            <w:lang w:eastAsia="fi-FI"/>
            <w:rPrChange w:id="3852"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853" w:author="Tuomainen Mika" w:date="2014-04-04T00:09:00Z">
              <w:rPr>
                <w:color w:val="0000FF"/>
                <w:highlight w:val="white"/>
                <w:lang w:val="en-US" w:eastAsia="fi-FI"/>
              </w:rPr>
            </w:rPrChange>
          </w:rPr>
          <w:delText>="</w:delText>
        </w:r>
        <w:r w:rsidRPr="00A249B4" w:rsidDel="00A249B4">
          <w:rPr>
            <w:highlight w:val="white"/>
            <w:lang w:eastAsia="fi-FI"/>
            <w:rPrChange w:id="3854" w:author="Tuomainen Mika" w:date="2014-04-04T00:09:00Z">
              <w:rPr>
                <w:highlight w:val="white"/>
                <w:lang w:val="en-US" w:eastAsia="fi-FI"/>
              </w:rPr>
            </w:rPrChange>
          </w:rPr>
          <w:delText>1.2.246.537.6.12.2002.124</w:delText>
        </w:r>
        <w:r w:rsidRPr="00A249B4" w:rsidDel="00A249B4">
          <w:rPr>
            <w:color w:val="0000FF"/>
            <w:highlight w:val="white"/>
            <w:lang w:eastAsia="fi-FI"/>
            <w:rPrChange w:id="3855" w:author="Tuomainen Mika" w:date="2014-04-04T00:09:00Z">
              <w:rPr>
                <w:color w:val="0000FF"/>
                <w:highlight w:val="white"/>
                <w:lang w:val="en-US" w:eastAsia="fi-FI"/>
              </w:rPr>
            </w:rPrChange>
          </w:rPr>
          <w:delText>"/&gt;</w:delText>
        </w:r>
      </w:del>
    </w:p>
    <w:p w:rsidR="003E639A" w:rsidRPr="00A249B4" w:rsidDel="00A249B4" w:rsidRDefault="003E639A">
      <w:pPr>
        <w:rPr>
          <w:del w:id="3856" w:author="Tuomainen Mika" w:date="2014-04-04T00:09:00Z"/>
          <w:color w:val="000000"/>
          <w:highlight w:val="white"/>
          <w:lang w:eastAsia="fi-FI"/>
          <w:rPrChange w:id="3857" w:author="Tuomainen Mika" w:date="2014-04-04T00:09:00Z">
            <w:rPr>
              <w:del w:id="3858" w:author="Tuomainen Mika" w:date="2014-04-04T00:09:00Z"/>
              <w:color w:val="000000"/>
              <w:highlight w:val="white"/>
              <w:lang w:val="en-US" w:eastAsia="fi-FI"/>
            </w:rPr>
          </w:rPrChange>
        </w:rPr>
        <w:pPrChange w:id="3859" w:author="Tuomainen Mika" w:date="2014-04-03T23:16:00Z">
          <w:pPr>
            <w:autoSpaceDE w:val="0"/>
            <w:autoSpaceDN w:val="0"/>
            <w:adjustRightInd w:val="0"/>
          </w:pPr>
        </w:pPrChange>
      </w:pPr>
      <w:del w:id="3860" w:author="Tuomainen Mika" w:date="2014-04-04T00:09:00Z">
        <w:r w:rsidRPr="00A249B4" w:rsidDel="00A249B4">
          <w:rPr>
            <w:color w:val="000000"/>
            <w:highlight w:val="white"/>
            <w:lang w:eastAsia="fi-FI"/>
            <w:rPrChange w:id="3861" w:author="Tuomainen Mika" w:date="2014-04-04T00:09:00Z">
              <w:rPr>
                <w:color w:val="000000"/>
                <w:highlight w:val="white"/>
                <w:lang w:val="en-US" w:eastAsia="fi-FI"/>
              </w:rPr>
            </w:rPrChange>
          </w:rPr>
          <w:tab/>
        </w:r>
        <w:r w:rsidRPr="00A249B4" w:rsidDel="00A249B4">
          <w:rPr>
            <w:highlight w:val="white"/>
            <w:lang w:eastAsia="fi-FI"/>
            <w:rPrChange w:id="3862" w:author="Tuomainen Mika" w:date="2014-04-04T00:09:00Z">
              <w:rPr>
                <w:highlight w:val="white"/>
                <w:lang w:val="en-US" w:eastAsia="fi-FI"/>
              </w:rPr>
            </w:rPrChange>
          </w:rPr>
          <w:delText>&lt;effectiveTime value=“200309300945”/&gt;</w:delText>
        </w:r>
      </w:del>
    </w:p>
    <w:p w:rsidR="003E639A" w:rsidRPr="00A249B4" w:rsidDel="00A249B4" w:rsidRDefault="003E639A">
      <w:pPr>
        <w:rPr>
          <w:del w:id="3863" w:author="Tuomainen Mika" w:date="2014-04-04T00:09:00Z"/>
          <w:highlight w:val="white"/>
          <w:lang w:eastAsia="fi-FI"/>
          <w:rPrChange w:id="3864" w:author="Tuomainen Mika" w:date="2014-04-04T00:09:00Z">
            <w:rPr>
              <w:del w:id="3865" w:author="Tuomainen Mika" w:date="2014-04-04T00:09:00Z"/>
              <w:highlight w:val="white"/>
              <w:lang w:val="en-US" w:eastAsia="fi-FI"/>
            </w:rPr>
          </w:rPrChange>
        </w:rPr>
        <w:pPrChange w:id="3866" w:author="Tuomainen Mika" w:date="2014-04-03T23:16:00Z">
          <w:pPr>
            <w:autoSpaceDE w:val="0"/>
            <w:autoSpaceDN w:val="0"/>
            <w:adjustRightInd w:val="0"/>
          </w:pPr>
        </w:pPrChange>
      </w:pPr>
      <w:del w:id="3867" w:author="Tuomainen Mika" w:date="2014-04-04T00:09:00Z">
        <w:r w:rsidRPr="00A249B4" w:rsidDel="00A249B4">
          <w:rPr>
            <w:highlight w:val="white"/>
            <w:lang w:eastAsia="fi-FI"/>
            <w:rPrChange w:id="3868" w:author="Tuomainen Mika" w:date="2014-04-04T00:09:00Z">
              <w:rPr>
                <w:highlight w:val="white"/>
                <w:lang w:val="en-US" w:eastAsia="fi-FI"/>
              </w:rPr>
            </w:rPrChange>
          </w:rPr>
          <w:tab/>
        </w:r>
        <w:r w:rsidRPr="00A249B4" w:rsidDel="00A249B4">
          <w:rPr>
            <w:color w:val="0000FF"/>
            <w:highlight w:val="white"/>
            <w:lang w:eastAsia="fi-FI"/>
            <w:rPrChange w:id="3869" w:author="Tuomainen Mika" w:date="2014-04-04T00:09:00Z">
              <w:rPr>
                <w:color w:val="0000FF"/>
                <w:highlight w:val="white"/>
                <w:lang w:val="en-US" w:eastAsia="fi-FI"/>
              </w:rPr>
            </w:rPrChange>
          </w:rPr>
          <w:delText>&lt;</w:delText>
        </w:r>
        <w:r w:rsidRPr="00A249B4" w:rsidDel="00A249B4">
          <w:rPr>
            <w:color w:val="800000"/>
            <w:highlight w:val="white"/>
            <w:lang w:eastAsia="fi-FI"/>
            <w:rPrChange w:id="3870" w:author="Tuomainen Mika" w:date="2014-04-04T00:09:00Z">
              <w:rPr>
                <w:color w:val="800000"/>
                <w:highlight w:val="white"/>
                <w:lang w:val="en-US" w:eastAsia="fi-FI"/>
              </w:rPr>
            </w:rPrChange>
          </w:rPr>
          <w:delText>value</w:delText>
        </w:r>
        <w:r w:rsidRPr="00A249B4" w:rsidDel="00A249B4">
          <w:rPr>
            <w:color w:val="FF0000"/>
            <w:highlight w:val="white"/>
            <w:lang w:eastAsia="fi-FI"/>
            <w:rPrChange w:id="3871" w:author="Tuomainen Mika" w:date="2014-04-04T00:09:00Z">
              <w:rPr>
                <w:color w:val="FF0000"/>
                <w:highlight w:val="white"/>
                <w:lang w:val="en-US" w:eastAsia="fi-FI"/>
              </w:rPr>
            </w:rPrChange>
          </w:rPr>
          <w:delText xml:space="preserve"> xsi:type</w:delText>
        </w:r>
        <w:r w:rsidRPr="00A249B4" w:rsidDel="00A249B4">
          <w:rPr>
            <w:color w:val="0000FF"/>
            <w:highlight w:val="white"/>
            <w:lang w:eastAsia="fi-FI"/>
            <w:rPrChange w:id="3872" w:author="Tuomainen Mika" w:date="2014-04-04T00:09:00Z">
              <w:rPr>
                <w:color w:val="0000FF"/>
                <w:highlight w:val="white"/>
                <w:lang w:val="en-US" w:eastAsia="fi-FI"/>
              </w:rPr>
            </w:rPrChange>
          </w:rPr>
          <w:delText>="</w:delText>
        </w:r>
        <w:r w:rsidRPr="00A249B4" w:rsidDel="00A249B4">
          <w:rPr>
            <w:highlight w:val="white"/>
            <w:lang w:eastAsia="fi-FI"/>
            <w:rPrChange w:id="3873" w:author="Tuomainen Mika" w:date="2014-04-04T00:09:00Z">
              <w:rPr>
                <w:highlight w:val="white"/>
                <w:lang w:val="en-US" w:eastAsia="fi-FI"/>
              </w:rPr>
            </w:rPrChange>
          </w:rPr>
          <w:delText>CD</w:delText>
        </w:r>
        <w:r w:rsidRPr="00A249B4" w:rsidDel="00A249B4">
          <w:rPr>
            <w:color w:val="0000FF"/>
            <w:highlight w:val="white"/>
            <w:lang w:eastAsia="fi-FI"/>
            <w:rPrChange w:id="3874" w:author="Tuomainen Mika" w:date="2014-04-04T00:09:00Z">
              <w:rPr>
                <w:color w:val="0000FF"/>
                <w:highlight w:val="white"/>
                <w:lang w:val="en-US" w:eastAsia="fi-FI"/>
              </w:rPr>
            </w:rPrChange>
          </w:rPr>
          <w:delText>"</w:delText>
        </w:r>
        <w:r w:rsidRPr="00A249B4" w:rsidDel="00A249B4">
          <w:rPr>
            <w:color w:val="FF0000"/>
            <w:highlight w:val="white"/>
            <w:lang w:eastAsia="fi-FI"/>
            <w:rPrChange w:id="3875"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876" w:author="Tuomainen Mika" w:date="2014-04-04T00:09:00Z">
              <w:rPr>
                <w:color w:val="0000FF"/>
                <w:highlight w:val="white"/>
                <w:lang w:val="en-US" w:eastAsia="fi-FI"/>
              </w:rPr>
            </w:rPrChange>
          </w:rPr>
          <w:delText>="</w:delText>
        </w:r>
        <w:r w:rsidRPr="00A249B4" w:rsidDel="00A249B4">
          <w:rPr>
            <w:highlight w:val="white"/>
            <w:lang w:eastAsia="fi-FI"/>
            <w:rPrChange w:id="3877" w:author="Tuomainen Mika" w:date="2014-04-04T00:09:00Z">
              <w:rPr>
                <w:highlight w:val="white"/>
                <w:lang w:val="en-US" w:eastAsia="fi-FI"/>
              </w:rPr>
            </w:rPrChange>
          </w:rPr>
          <w:delText>1</w:delText>
        </w:r>
        <w:r w:rsidRPr="00A249B4" w:rsidDel="00A249B4">
          <w:rPr>
            <w:color w:val="0000FF"/>
            <w:highlight w:val="white"/>
            <w:lang w:eastAsia="fi-FI"/>
            <w:rPrChange w:id="3878" w:author="Tuomainen Mika" w:date="2014-04-04T00:09:00Z">
              <w:rPr>
                <w:color w:val="0000FF"/>
                <w:highlight w:val="white"/>
                <w:lang w:val="en-US" w:eastAsia="fi-FI"/>
              </w:rPr>
            </w:rPrChange>
          </w:rPr>
          <w:delText>"</w:delText>
        </w:r>
        <w:r w:rsidRPr="00A249B4" w:rsidDel="00A249B4">
          <w:rPr>
            <w:color w:val="FF0000"/>
            <w:highlight w:val="white"/>
            <w:lang w:eastAsia="fi-FI"/>
            <w:rPrChange w:id="3879"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880" w:author="Tuomainen Mika" w:date="2014-04-04T00:09:00Z">
              <w:rPr>
                <w:color w:val="0000FF"/>
                <w:highlight w:val="white"/>
                <w:lang w:val="en-US" w:eastAsia="fi-FI"/>
              </w:rPr>
            </w:rPrChange>
          </w:rPr>
          <w:delText>="</w:delText>
        </w:r>
        <w:r w:rsidRPr="00A249B4" w:rsidDel="00A249B4">
          <w:rPr>
            <w:highlight w:val="white"/>
            <w:lang w:eastAsia="fi-FI"/>
            <w:rPrChange w:id="3881" w:author="Tuomainen Mika" w:date="2014-04-04T00:09:00Z">
              <w:rPr>
                <w:highlight w:val="white"/>
                <w:lang w:val="en-US" w:eastAsia="fi-FI"/>
              </w:rPr>
            </w:rPrChange>
          </w:rPr>
          <w:delText>1.2.246.537.5.40010.2003</w:delText>
        </w:r>
        <w:r w:rsidRPr="00A249B4" w:rsidDel="00A249B4">
          <w:rPr>
            <w:color w:val="0000FF"/>
            <w:highlight w:val="white"/>
            <w:lang w:eastAsia="fi-FI"/>
            <w:rPrChange w:id="3882" w:author="Tuomainen Mika" w:date="2014-04-04T00:09:00Z">
              <w:rPr>
                <w:color w:val="0000FF"/>
                <w:highlight w:val="white"/>
                <w:lang w:val="en-US" w:eastAsia="fi-FI"/>
              </w:rPr>
            </w:rPrChange>
          </w:rPr>
          <w:delText>"/&gt;</w:delText>
        </w:r>
      </w:del>
    </w:p>
    <w:p w:rsidR="003E639A" w:rsidRPr="00C22482" w:rsidDel="00A249B4" w:rsidRDefault="003E639A">
      <w:pPr>
        <w:rPr>
          <w:del w:id="3883" w:author="Tuomainen Mika" w:date="2014-04-04T00:09:00Z"/>
          <w:color w:val="000000"/>
          <w:highlight w:val="white"/>
          <w:lang w:val="pt-BR" w:eastAsia="fi-FI"/>
        </w:rPr>
        <w:pPrChange w:id="3884" w:author="Tuomainen Mika" w:date="2014-04-03T23:16:00Z">
          <w:pPr>
            <w:autoSpaceDE w:val="0"/>
            <w:autoSpaceDN w:val="0"/>
            <w:adjustRightInd w:val="0"/>
          </w:pPr>
        </w:pPrChange>
      </w:pPr>
      <w:del w:id="3885" w:author="Tuomainen Mika" w:date="2014-04-04T00:09:00Z">
        <w:r w:rsidRPr="00A249B4" w:rsidDel="00A249B4">
          <w:rPr>
            <w:color w:val="000000"/>
            <w:highlight w:val="white"/>
            <w:lang w:eastAsia="fi-FI"/>
            <w:rPrChange w:id="3886" w:author="Tuomainen Mika" w:date="2014-04-04T00:09:00Z">
              <w:rPr>
                <w:color w:val="000000"/>
                <w:highlight w:val="white"/>
                <w:lang w:val="en-US" w:eastAsia="fi-FI"/>
              </w:rPr>
            </w:rPrChange>
          </w:rPr>
          <w:tab/>
        </w:r>
        <w:r w:rsidRPr="00C22482" w:rsidDel="00A249B4">
          <w:rPr>
            <w:color w:val="0000FF"/>
            <w:highlight w:val="white"/>
            <w:lang w:val="pt-BR" w:eastAsia="fi-FI"/>
          </w:rPr>
          <w:delText>&lt;</w:delText>
        </w:r>
        <w:r w:rsidRPr="00C22482" w:rsidDel="00A249B4">
          <w:rPr>
            <w:highlight w:val="white"/>
            <w:lang w:val="pt-BR" w:eastAsia="fi-FI"/>
          </w:rPr>
          <w:delText>participant</w:delText>
        </w:r>
        <w:r w:rsidRPr="00C22482" w:rsidDel="00A249B4">
          <w:rPr>
            <w:color w:val="FF0000"/>
            <w:highlight w:val="white"/>
            <w:lang w:val="pt-BR" w:eastAsia="fi-FI"/>
          </w:rPr>
          <w:delText xml:space="preserve"> typeCode</w:delText>
        </w:r>
        <w:r w:rsidRPr="00C22482" w:rsidDel="00A249B4">
          <w:rPr>
            <w:color w:val="0000FF"/>
            <w:highlight w:val="white"/>
            <w:lang w:val="pt-BR" w:eastAsia="fi-FI"/>
          </w:rPr>
          <w:delText>="</w:delText>
        </w:r>
        <w:r w:rsidRPr="00C22482" w:rsidDel="00A249B4">
          <w:rPr>
            <w:color w:val="000000"/>
            <w:highlight w:val="white"/>
            <w:lang w:val="pt-BR" w:eastAsia="fi-FI"/>
          </w:rPr>
          <w:delText>PRCP</w:delText>
        </w:r>
        <w:r w:rsidRPr="00C22482" w:rsidDel="00A249B4">
          <w:rPr>
            <w:color w:val="0000FF"/>
            <w:highlight w:val="white"/>
            <w:lang w:val="pt-BR" w:eastAsia="fi-FI"/>
          </w:rPr>
          <w:delText>"&gt;</w:delText>
        </w:r>
      </w:del>
    </w:p>
    <w:p w:rsidR="003E639A" w:rsidRPr="00C22482" w:rsidDel="00A249B4" w:rsidRDefault="003E639A">
      <w:pPr>
        <w:rPr>
          <w:del w:id="3887" w:author="Tuomainen Mika" w:date="2014-04-04T00:09:00Z"/>
          <w:color w:val="000000"/>
          <w:highlight w:val="white"/>
          <w:lang w:val="pt-BR" w:eastAsia="fi-FI"/>
        </w:rPr>
        <w:pPrChange w:id="3888" w:author="Tuomainen Mika" w:date="2014-04-03T23:16:00Z">
          <w:pPr>
            <w:autoSpaceDE w:val="0"/>
            <w:autoSpaceDN w:val="0"/>
            <w:adjustRightInd w:val="0"/>
          </w:pPr>
        </w:pPrChange>
      </w:pPr>
      <w:del w:id="3889" w:author="Tuomainen Mika" w:date="2014-04-04T00:09:00Z">
        <w:r w:rsidRPr="00C22482" w:rsidDel="00A249B4">
          <w:rPr>
            <w:color w:val="000000"/>
            <w:highlight w:val="white"/>
            <w:lang w:val="pt-BR" w:eastAsia="fi-FI"/>
          </w:rPr>
          <w:tab/>
        </w:r>
        <w:r w:rsidRPr="00C22482" w:rsidDel="00A249B4">
          <w:rPr>
            <w:color w:val="0000FF"/>
            <w:highlight w:val="white"/>
            <w:lang w:val="pt-BR" w:eastAsia="fi-FI"/>
          </w:rPr>
          <w:delText>&lt;</w:delText>
        </w:r>
        <w:r w:rsidRPr="00C22482" w:rsidDel="00A249B4">
          <w:rPr>
            <w:highlight w:val="white"/>
            <w:lang w:val="pt-BR" w:eastAsia="fi-FI"/>
          </w:rPr>
          <w:delText>participantRole</w:delText>
        </w:r>
        <w:r w:rsidRPr="00C22482" w:rsidDel="00A249B4">
          <w:rPr>
            <w:color w:val="FF0000"/>
            <w:highlight w:val="white"/>
            <w:lang w:val="pt-BR" w:eastAsia="fi-FI"/>
          </w:rPr>
          <w:delText xml:space="preserve"> classCode</w:delText>
        </w:r>
        <w:r w:rsidRPr="00C22482" w:rsidDel="00A249B4">
          <w:rPr>
            <w:color w:val="0000FF"/>
            <w:highlight w:val="white"/>
            <w:lang w:val="pt-BR" w:eastAsia="fi-FI"/>
          </w:rPr>
          <w:delText>="</w:delText>
        </w:r>
        <w:r w:rsidRPr="00C22482" w:rsidDel="00A249B4">
          <w:rPr>
            <w:color w:val="000000"/>
            <w:highlight w:val="white"/>
            <w:lang w:val="pt-BR" w:eastAsia="fi-FI"/>
          </w:rPr>
          <w:delText>CON</w:delText>
        </w:r>
        <w:r w:rsidRPr="00C22482" w:rsidDel="00A249B4">
          <w:rPr>
            <w:color w:val="0000FF"/>
            <w:highlight w:val="white"/>
            <w:lang w:val="pt-BR" w:eastAsia="fi-FI"/>
          </w:rPr>
          <w:delText>"&gt;</w:delText>
        </w:r>
      </w:del>
    </w:p>
    <w:p w:rsidR="003E639A" w:rsidRPr="00A249B4" w:rsidDel="00A249B4" w:rsidRDefault="003E639A">
      <w:pPr>
        <w:rPr>
          <w:del w:id="3890" w:author="Tuomainen Mika" w:date="2014-04-04T00:09:00Z"/>
          <w:color w:val="000000"/>
          <w:highlight w:val="white"/>
          <w:lang w:eastAsia="fi-FI"/>
          <w:rPrChange w:id="3891" w:author="Tuomainen Mika" w:date="2014-04-04T00:09:00Z">
            <w:rPr>
              <w:del w:id="3892" w:author="Tuomainen Mika" w:date="2014-04-04T00:09:00Z"/>
              <w:color w:val="000000"/>
              <w:highlight w:val="white"/>
              <w:lang w:val="en-US" w:eastAsia="fi-FI"/>
            </w:rPr>
          </w:rPrChange>
        </w:rPr>
        <w:pPrChange w:id="3893" w:author="Tuomainen Mika" w:date="2014-04-03T23:16:00Z">
          <w:pPr>
            <w:autoSpaceDE w:val="0"/>
            <w:autoSpaceDN w:val="0"/>
            <w:adjustRightInd w:val="0"/>
          </w:pPr>
        </w:pPrChange>
      </w:pPr>
      <w:del w:id="3894" w:author="Tuomainen Mika" w:date="2014-04-04T00:09:00Z">
        <w:r w:rsidRPr="00C22482" w:rsidDel="00A249B4">
          <w:rPr>
            <w:color w:val="000000"/>
            <w:highlight w:val="white"/>
            <w:lang w:val="pt-BR" w:eastAsia="fi-FI"/>
          </w:rPr>
          <w:tab/>
        </w:r>
        <w:r w:rsidRPr="00A249B4" w:rsidDel="00A249B4">
          <w:rPr>
            <w:color w:val="0000FF"/>
            <w:highlight w:val="white"/>
            <w:lang w:eastAsia="fi-FI"/>
            <w:rPrChange w:id="3895" w:author="Tuomainen Mika" w:date="2014-04-04T00:09:00Z">
              <w:rPr>
                <w:color w:val="0000FF"/>
                <w:highlight w:val="white"/>
                <w:lang w:val="en-US" w:eastAsia="fi-FI"/>
              </w:rPr>
            </w:rPrChange>
          </w:rPr>
          <w:delText>&lt;</w:delText>
        </w:r>
        <w:r w:rsidRPr="00A249B4" w:rsidDel="00A249B4">
          <w:rPr>
            <w:color w:val="800000"/>
            <w:highlight w:val="white"/>
            <w:lang w:eastAsia="fi-FI"/>
            <w:rPrChange w:id="3896" w:author="Tuomainen Mika" w:date="2014-04-04T00:09:00Z">
              <w:rPr>
                <w:color w:val="800000"/>
                <w:highlight w:val="white"/>
                <w:lang w:val="en-US" w:eastAsia="fi-FI"/>
              </w:rPr>
            </w:rPrChange>
          </w:rPr>
          <w:delText>id</w:delText>
        </w:r>
        <w:r w:rsidRPr="00A249B4" w:rsidDel="00A249B4">
          <w:rPr>
            <w:highlight w:val="white"/>
            <w:lang w:eastAsia="fi-FI"/>
            <w:rPrChange w:id="3897" w:author="Tuomainen Mika" w:date="2014-04-04T00:09:00Z">
              <w:rPr>
                <w:highlight w:val="white"/>
                <w:lang w:val="en-US" w:eastAsia="fi-FI"/>
              </w:rPr>
            </w:rPrChange>
          </w:rPr>
          <w:delText xml:space="preserve"> root</w:delText>
        </w:r>
        <w:r w:rsidRPr="00A249B4" w:rsidDel="00A249B4">
          <w:rPr>
            <w:color w:val="0000FF"/>
            <w:highlight w:val="white"/>
            <w:lang w:eastAsia="fi-FI"/>
            <w:rPrChange w:id="3898" w:author="Tuomainen Mika" w:date="2014-04-04T00:09:00Z">
              <w:rPr>
                <w:color w:val="0000FF"/>
                <w:highlight w:val="white"/>
                <w:lang w:val="en-US" w:eastAsia="fi-FI"/>
              </w:rPr>
            </w:rPrChange>
          </w:rPr>
          <w:delText>=""</w:delText>
        </w:r>
        <w:r w:rsidRPr="00A249B4" w:rsidDel="00A249B4">
          <w:rPr>
            <w:highlight w:val="white"/>
            <w:lang w:eastAsia="fi-FI"/>
            <w:rPrChange w:id="3899" w:author="Tuomainen Mika" w:date="2014-04-04T00:09:00Z">
              <w:rPr>
                <w:highlight w:val="white"/>
                <w:lang w:val="en-US" w:eastAsia="fi-FI"/>
              </w:rPr>
            </w:rPrChange>
          </w:rPr>
          <w:delText xml:space="preserve"> extension</w:delText>
        </w:r>
        <w:r w:rsidRPr="00A249B4" w:rsidDel="00A249B4">
          <w:rPr>
            <w:color w:val="0000FF"/>
            <w:highlight w:val="white"/>
            <w:lang w:eastAsia="fi-FI"/>
            <w:rPrChange w:id="3900" w:author="Tuomainen Mika" w:date="2014-04-04T00:09:00Z">
              <w:rPr>
                <w:color w:val="0000FF"/>
                <w:highlight w:val="white"/>
                <w:lang w:val="en-US" w:eastAsia="fi-FI"/>
              </w:rPr>
            </w:rPrChange>
          </w:rPr>
          <w:delText>=""/&gt;</w:delText>
        </w:r>
      </w:del>
    </w:p>
    <w:p w:rsidR="003E639A" w:rsidRPr="00A249B4" w:rsidDel="00A249B4" w:rsidRDefault="003E639A">
      <w:pPr>
        <w:rPr>
          <w:del w:id="3901" w:author="Tuomainen Mika" w:date="2014-04-04T00:09:00Z"/>
          <w:lang w:eastAsia="fi-FI"/>
          <w:rPrChange w:id="3902" w:author="Tuomainen Mika" w:date="2014-04-04T00:09:00Z">
            <w:rPr>
              <w:del w:id="3903" w:author="Tuomainen Mika" w:date="2014-04-04T00:09:00Z"/>
              <w:lang w:val="en-US" w:eastAsia="fi-FI"/>
            </w:rPr>
          </w:rPrChange>
        </w:rPr>
        <w:pPrChange w:id="3904" w:author="Tuomainen Mika" w:date="2014-04-03T23:16:00Z">
          <w:pPr>
            <w:autoSpaceDE w:val="0"/>
            <w:autoSpaceDN w:val="0"/>
            <w:adjustRightInd w:val="0"/>
          </w:pPr>
        </w:pPrChange>
      </w:pPr>
      <w:del w:id="3905" w:author="Tuomainen Mika" w:date="2014-04-04T00:09:00Z">
        <w:r w:rsidRPr="00A249B4" w:rsidDel="00A249B4">
          <w:rPr>
            <w:highlight w:val="white"/>
            <w:lang w:eastAsia="fi-FI"/>
            <w:rPrChange w:id="3906" w:author="Tuomainen Mika" w:date="2014-04-04T00:09:00Z">
              <w:rPr>
                <w:highlight w:val="white"/>
                <w:lang w:val="en-US" w:eastAsia="fi-FI"/>
              </w:rPr>
            </w:rPrChange>
          </w:rPr>
          <w:tab/>
        </w:r>
        <w:r w:rsidRPr="00A249B4" w:rsidDel="00A249B4">
          <w:rPr>
            <w:color w:val="0000FF"/>
            <w:highlight w:val="white"/>
            <w:lang w:eastAsia="fi-FI"/>
            <w:rPrChange w:id="3907" w:author="Tuomainen Mika" w:date="2014-04-04T00:09:00Z">
              <w:rPr>
                <w:color w:val="0000FF"/>
                <w:highlight w:val="white"/>
                <w:lang w:val="en-US" w:eastAsia="fi-FI"/>
              </w:rPr>
            </w:rPrChange>
          </w:rPr>
          <w:delText>&lt;</w:delText>
        </w:r>
        <w:r w:rsidRPr="00A249B4" w:rsidDel="00A249B4">
          <w:rPr>
            <w:color w:val="800000"/>
            <w:highlight w:val="white"/>
            <w:lang w:eastAsia="fi-FI"/>
            <w:rPrChange w:id="3908" w:author="Tuomainen Mika" w:date="2014-04-04T00:09:00Z">
              <w:rPr>
                <w:color w:val="800000"/>
                <w:highlight w:val="white"/>
                <w:lang w:val="en-US" w:eastAsia="fi-FI"/>
              </w:rPr>
            </w:rPrChange>
          </w:rPr>
          <w:delText>code</w:delText>
        </w:r>
        <w:r w:rsidRPr="00A249B4" w:rsidDel="00A249B4">
          <w:rPr>
            <w:color w:val="FF0000"/>
            <w:highlight w:val="white"/>
            <w:lang w:eastAsia="fi-FI"/>
            <w:rPrChange w:id="3909"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910" w:author="Tuomainen Mika" w:date="2014-04-04T00:09:00Z">
              <w:rPr>
                <w:color w:val="0000FF"/>
                <w:highlight w:val="white"/>
                <w:lang w:val="en-US" w:eastAsia="fi-FI"/>
              </w:rPr>
            </w:rPrChange>
          </w:rPr>
          <w:delText>=""</w:delText>
        </w:r>
        <w:r w:rsidRPr="00A249B4" w:rsidDel="00A249B4">
          <w:rPr>
            <w:color w:val="FF0000"/>
            <w:highlight w:val="white"/>
            <w:lang w:eastAsia="fi-FI"/>
            <w:rPrChange w:id="3911"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912" w:author="Tuomainen Mika" w:date="2014-04-04T00:09:00Z">
              <w:rPr>
                <w:color w:val="0000FF"/>
                <w:highlight w:val="white"/>
                <w:lang w:val="en-US" w:eastAsia="fi-FI"/>
              </w:rPr>
            </w:rPrChange>
          </w:rPr>
          <w:delText>="</w:delText>
        </w:r>
        <w:r w:rsidRPr="00A249B4" w:rsidDel="00A249B4">
          <w:rPr>
            <w:highlight w:val="white"/>
            <w:lang w:eastAsia="fi-FI"/>
            <w:rPrChange w:id="3913" w:author="Tuomainen Mika" w:date="2014-04-04T00:09:00Z">
              <w:rPr>
                <w:highlight w:val="white"/>
                <w:lang w:val="en-US" w:eastAsia="fi-FI"/>
              </w:rPr>
            </w:rPrChange>
          </w:rPr>
          <w:delText>1.2.246.537.5.40009.2003</w:delText>
        </w:r>
        <w:r w:rsidRPr="00A249B4" w:rsidDel="00A249B4">
          <w:rPr>
            <w:color w:val="0000FF"/>
            <w:highlight w:val="white"/>
            <w:lang w:eastAsia="fi-FI"/>
            <w:rPrChange w:id="3914" w:author="Tuomainen Mika" w:date="2014-04-04T00:09:00Z">
              <w:rPr>
                <w:color w:val="0000FF"/>
                <w:highlight w:val="white"/>
                <w:lang w:val="en-US" w:eastAsia="fi-FI"/>
              </w:rPr>
            </w:rPrChange>
          </w:rPr>
          <w:delText>"/&gt;</w:delText>
        </w:r>
      </w:del>
    </w:p>
    <w:p w:rsidR="003E639A" w:rsidRPr="00A249B4" w:rsidDel="00A249B4" w:rsidRDefault="003E639A">
      <w:pPr>
        <w:rPr>
          <w:del w:id="3915" w:author="Tuomainen Mika" w:date="2014-04-04T00:09:00Z"/>
          <w:color w:val="000000"/>
          <w:highlight w:val="white"/>
          <w:lang w:eastAsia="fi-FI"/>
          <w:rPrChange w:id="3916" w:author="Tuomainen Mika" w:date="2014-04-04T00:09:00Z">
            <w:rPr>
              <w:del w:id="3917" w:author="Tuomainen Mika" w:date="2014-04-04T00:09:00Z"/>
              <w:color w:val="000000"/>
              <w:highlight w:val="white"/>
              <w:lang w:val="en-US" w:eastAsia="fi-FI"/>
            </w:rPr>
          </w:rPrChange>
        </w:rPr>
        <w:pPrChange w:id="3918" w:author="Tuomainen Mika" w:date="2014-04-03T23:16:00Z">
          <w:pPr>
            <w:autoSpaceDE w:val="0"/>
            <w:autoSpaceDN w:val="0"/>
            <w:adjustRightInd w:val="0"/>
          </w:pPr>
        </w:pPrChange>
      </w:pPr>
      <w:del w:id="3919" w:author="Tuomainen Mika" w:date="2014-04-04T00:09:00Z">
        <w:r w:rsidRPr="00A249B4" w:rsidDel="00A249B4">
          <w:rPr>
            <w:color w:val="000000"/>
            <w:highlight w:val="white"/>
            <w:lang w:eastAsia="fi-FI"/>
            <w:rPrChange w:id="3920" w:author="Tuomainen Mika" w:date="2014-04-04T00:09:00Z">
              <w:rPr>
                <w:color w:val="000000"/>
                <w:highlight w:val="white"/>
                <w:lang w:val="en-US" w:eastAsia="fi-FI"/>
              </w:rPr>
            </w:rPrChange>
          </w:rPr>
          <w:tab/>
        </w:r>
        <w:r w:rsidRPr="00A249B4" w:rsidDel="00A249B4">
          <w:rPr>
            <w:color w:val="0000FF"/>
            <w:highlight w:val="white"/>
            <w:lang w:eastAsia="fi-FI"/>
            <w:rPrChange w:id="3921" w:author="Tuomainen Mika" w:date="2014-04-04T00:09:00Z">
              <w:rPr>
                <w:color w:val="0000FF"/>
                <w:highlight w:val="white"/>
                <w:lang w:val="en-US" w:eastAsia="fi-FI"/>
              </w:rPr>
            </w:rPrChange>
          </w:rPr>
          <w:delText>&lt;/</w:delText>
        </w:r>
        <w:r w:rsidRPr="00A249B4" w:rsidDel="00A249B4">
          <w:rPr>
            <w:highlight w:val="white"/>
            <w:lang w:eastAsia="fi-FI"/>
            <w:rPrChange w:id="3922" w:author="Tuomainen Mika" w:date="2014-04-04T00:09:00Z">
              <w:rPr>
                <w:highlight w:val="white"/>
                <w:lang w:val="en-US" w:eastAsia="fi-FI"/>
              </w:rPr>
            </w:rPrChange>
          </w:rPr>
          <w:delText>participantRole</w:delText>
        </w:r>
        <w:r w:rsidRPr="00A249B4" w:rsidDel="00A249B4">
          <w:rPr>
            <w:color w:val="0000FF"/>
            <w:highlight w:val="white"/>
            <w:lang w:eastAsia="fi-FI"/>
            <w:rPrChange w:id="3923" w:author="Tuomainen Mika" w:date="2014-04-04T00:09:00Z">
              <w:rPr>
                <w:color w:val="0000FF"/>
                <w:highlight w:val="white"/>
                <w:lang w:val="en-US" w:eastAsia="fi-FI"/>
              </w:rPr>
            </w:rPrChange>
          </w:rPr>
          <w:delText>&gt;</w:delText>
        </w:r>
      </w:del>
    </w:p>
    <w:p w:rsidR="003E639A" w:rsidRPr="00A249B4" w:rsidDel="00A249B4" w:rsidRDefault="003E639A">
      <w:pPr>
        <w:rPr>
          <w:del w:id="3924" w:author="Tuomainen Mika" w:date="2014-04-04T00:09:00Z"/>
          <w:color w:val="000000"/>
          <w:highlight w:val="white"/>
          <w:lang w:eastAsia="fi-FI"/>
          <w:rPrChange w:id="3925" w:author="Tuomainen Mika" w:date="2014-04-04T00:09:00Z">
            <w:rPr>
              <w:del w:id="3926" w:author="Tuomainen Mika" w:date="2014-04-04T00:09:00Z"/>
              <w:color w:val="000000"/>
              <w:highlight w:val="white"/>
              <w:lang w:val="en-US" w:eastAsia="fi-FI"/>
            </w:rPr>
          </w:rPrChange>
        </w:rPr>
        <w:pPrChange w:id="3927" w:author="Tuomainen Mika" w:date="2014-04-03T23:16:00Z">
          <w:pPr>
            <w:autoSpaceDE w:val="0"/>
            <w:autoSpaceDN w:val="0"/>
            <w:adjustRightInd w:val="0"/>
          </w:pPr>
        </w:pPrChange>
      </w:pPr>
      <w:del w:id="3928" w:author="Tuomainen Mika" w:date="2014-04-04T00:09:00Z">
        <w:r w:rsidRPr="00A249B4" w:rsidDel="00A249B4">
          <w:rPr>
            <w:color w:val="000000"/>
            <w:highlight w:val="white"/>
            <w:lang w:eastAsia="fi-FI"/>
            <w:rPrChange w:id="3929" w:author="Tuomainen Mika" w:date="2014-04-04T00:09:00Z">
              <w:rPr>
                <w:color w:val="000000"/>
                <w:highlight w:val="white"/>
                <w:lang w:val="en-US" w:eastAsia="fi-FI"/>
              </w:rPr>
            </w:rPrChange>
          </w:rPr>
          <w:tab/>
        </w:r>
        <w:r w:rsidRPr="00A249B4" w:rsidDel="00A249B4">
          <w:rPr>
            <w:color w:val="0000FF"/>
            <w:highlight w:val="white"/>
            <w:lang w:eastAsia="fi-FI"/>
            <w:rPrChange w:id="3930" w:author="Tuomainen Mika" w:date="2014-04-04T00:09:00Z">
              <w:rPr>
                <w:color w:val="0000FF"/>
                <w:highlight w:val="white"/>
                <w:lang w:val="en-US" w:eastAsia="fi-FI"/>
              </w:rPr>
            </w:rPrChange>
          </w:rPr>
          <w:delText>&lt;/</w:delText>
        </w:r>
        <w:r w:rsidRPr="00A249B4" w:rsidDel="00A249B4">
          <w:rPr>
            <w:highlight w:val="white"/>
            <w:lang w:eastAsia="fi-FI"/>
            <w:rPrChange w:id="3931" w:author="Tuomainen Mika" w:date="2014-04-04T00:09:00Z">
              <w:rPr>
                <w:highlight w:val="white"/>
                <w:lang w:val="en-US" w:eastAsia="fi-FI"/>
              </w:rPr>
            </w:rPrChange>
          </w:rPr>
          <w:delText>participant</w:delText>
        </w:r>
        <w:r w:rsidRPr="00A249B4" w:rsidDel="00A249B4">
          <w:rPr>
            <w:color w:val="0000FF"/>
            <w:highlight w:val="white"/>
            <w:lang w:eastAsia="fi-FI"/>
            <w:rPrChange w:id="3932" w:author="Tuomainen Mika" w:date="2014-04-04T00:09:00Z">
              <w:rPr>
                <w:color w:val="0000FF"/>
                <w:highlight w:val="white"/>
                <w:lang w:val="en-US" w:eastAsia="fi-FI"/>
              </w:rPr>
            </w:rPrChange>
          </w:rPr>
          <w:delText>&gt;</w:delText>
        </w:r>
      </w:del>
    </w:p>
    <w:p w:rsidR="003E639A" w:rsidDel="00A249B4" w:rsidRDefault="003E639A">
      <w:pPr>
        <w:rPr>
          <w:del w:id="3933" w:author="Tuomainen Mika" w:date="2014-04-04T00:09:00Z"/>
          <w:color w:val="000000"/>
          <w:highlight w:val="white"/>
          <w:lang w:eastAsia="fi-FI"/>
        </w:rPr>
        <w:pPrChange w:id="3934" w:author="Tuomainen Mika" w:date="2014-04-03T23:16:00Z">
          <w:pPr>
            <w:autoSpaceDE w:val="0"/>
            <w:autoSpaceDN w:val="0"/>
            <w:adjustRightInd w:val="0"/>
          </w:pPr>
        </w:pPrChange>
      </w:pPr>
      <w:del w:id="3935" w:author="Tuomainen Mika" w:date="2014-04-04T00:09:00Z">
        <w:r w:rsidRPr="00A249B4" w:rsidDel="00A249B4">
          <w:rPr>
            <w:color w:val="000000"/>
            <w:highlight w:val="white"/>
            <w:lang w:eastAsia="fi-FI"/>
            <w:rPrChange w:id="3936"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Del="00A249B4" w:rsidRDefault="003E639A" w:rsidP="00CC1036">
      <w:pPr>
        <w:rPr>
          <w:del w:id="3937" w:author="Tuomainen Mika" w:date="2014-04-04T00:09:00Z"/>
        </w:rPr>
      </w:pPr>
      <w:del w:id="3938"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Del="00A249B4" w:rsidRDefault="003E639A" w:rsidP="00CC1036">
      <w:pPr>
        <w:rPr>
          <w:del w:id="3939" w:author="Tuomainen Mika" w:date="2014-04-04T00:09:00Z"/>
        </w:rPr>
      </w:pPr>
    </w:p>
    <w:p w:rsidR="003E639A" w:rsidDel="00A249B4" w:rsidRDefault="003E639A" w:rsidP="00CC1036">
      <w:pPr>
        <w:rPr>
          <w:del w:id="3940" w:author="Tuomainen Mika" w:date="2014-04-04T00:09:00Z"/>
        </w:rPr>
      </w:pPr>
    </w:p>
    <w:p w:rsidR="003E639A" w:rsidDel="00A249B4" w:rsidRDefault="003E639A" w:rsidP="00CC1036">
      <w:pPr>
        <w:pStyle w:val="Otsikko4"/>
        <w:rPr>
          <w:del w:id="3941" w:author="Tuomainen Mika" w:date="2014-04-04T00:09:00Z"/>
        </w:rPr>
      </w:pPr>
      <w:bookmarkStart w:id="3942" w:name="_Toc384330143"/>
      <w:del w:id="3943" w:author="Tuomainen Mika" w:date="2014-04-04T00:09:00Z">
        <w:r w:rsidDel="00A249B4">
          <w:delText>Lähetetäänkö lähetteen vastaanotosta kuittaus</w:delText>
        </w:r>
        <w:bookmarkEnd w:id="3942"/>
      </w:del>
    </w:p>
    <w:p w:rsidR="003E639A" w:rsidDel="00A249B4" w:rsidRDefault="003E639A" w:rsidP="00CC1036">
      <w:pPr>
        <w:rPr>
          <w:del w:id="3944" w:author="Tuomainen Mika" w:date="2014-04-04T00:09:00Z"/>
        </w:rPr>
      </w:pPr>
    </w:p>
    <w:p w:rsidR="003E639A" w:rsidDel="00A249B4" w:rsidRDefault="003E639A" w:rsidP="00CC1036">
      <w:pPr>
        <w:rPr>
          <w:del w:id="3945" w:author="Tuomainen Mika" w:date="2014-04-04T00:09:00Z"/>
        </w:rPr>
      </w:pPr>
      <w:del w:id="3946" w:author="Tuomainen Mika" w:date="2014-04-04T00:09:00Z">
        <w:r w:rsidDel="00A249B4">
          <w:lastRenderedPageBreak/>
          <w:delText>Ei pakollinen</w:delText>
        </w:r>
      </w:del>
    </w:p>
    <w:p w:rsidR="003E639A" w:rsidDel="00A249B4" w:rsidRDefault="003E639A" w:rsidP="00CC1036">
      <w:pPr>
        <w:rPr>
          <w:del w:id="3947" w:author="Tuomainen Mika" w:date="2014-04-04T00:09:00Z"/>
        </w:rPr>
      </w:pPr>
    </w:p>
    <w:p w:rsidR="003E639A" w:rsidDel="00A249B4" w:rsidRDefault="003E639A" w:rsidP="00CC1036">
      <w:pPr>
        <w:rPr>
          <w:del w:id="3948" w:author="Tuomainen Mika" w:date="2014-04-04T00:09:00Z"/>
        </w:rPr>
      </w:pPr>
      <w:del w:id="3949" w:author="Tuomainen Mika" w:date="2014-04-04T00:09:00Z">
        <w:r w:rsidDel="00A249B4">
          <w:delText>Lähetetäänkö vastaanottokuittaus:</w:delText>
        </w:r>
        <w:r w:rsidDel="00A249B4">
          <w:tab/>
          <w:delText>kenttäkoodi: 14</w:delText>
        </w:r>
        <w:r w:rsidDel="00A249B4">
          <w:tab/>
        </w:r>
        <w:r w:rsidDel="00A249B4">
          <w:tab/>
          <w:delText xml:space="preserve">koodisto: 1.2.246.537.6.12.2002.124 </w:delText>
        </w:r>
      </w:del>
    </w:p>
    <w:p w:rsidR="003E639A" w:rsidDel="00A249B4" w:rsidRDefault="003E639A" w:rsidP="00CC1036">
      <w:pPr>
        <w:rPr>
          <w:del w:id="3950" w:author="Tuomainen Mika" w:date="2014-04-04T00:09:00Z"/>
        </w:rPr>
      </w:pPr>
    </w:p>
    <w:p w:rsidR="003E639A" w:rsidDel="00A249B4" w:rsidRDefault="003E639A" w:rsidP="00CC1036">
      <w:pPr>
        <w:rPr>
          <w:del w:id="3951" w:author="Tuomainen Mika" w:date="2014-04-04T00:09:00Z"/>
        </w:rPr>
      </w:pPr>
      <w:del w:id="3952" w:author="Tuomainen Mika" w:date="2014-04-04T00:09:00Z">
        <w:r w:rsidDel="00A249B4">
          <w:delText>Tieto kerrotaan totuusarvolla (true/false) value-elementissä, jonka tietotyyppi on BL.</w:delText>
        </w:r>
      </w:del>
    </w:p>
    <w:p w:rsidR="003E639A" w:rsidDel="00A249B4" w:rsidRDefault="003E639A" w:rsidP="00CC1036">
      <w:pPr>
        <w:rPr>
          <w:del w:id="3953" w:author="Tuomainen Mika" w:date="2014-04-04T00:09:00Z"/>
        </w:rPr>
      </w:pPr>
    </w:p>
    <w:p w:rsidR="003E639A" w:rsidRPr="00A249B4" w:rsidDel="00A249B4" w:rsidRDefault="003E639A">
      <w:pPr>
        <w:rPr>
          <w:del w:id="3954" w:author="Tuomainen Mika" w:date="2014-04-04T00:09:00Z"/>
          <w:color w:val="000000"/>
          <w:highlight w:val="white"/>
          <w:lang w:eastAsia="fi-FI"/>
          <w:rPrChange w:id="3955" w:author="Tuomainen Mika" w:date="2014-04-04T00:09:00Z">
            <w:rPr>
              <w:del w:id="3956" w:author="Tuomainen Mika" w:date="2014-04-04T00:09:00Z"/>
              <w:color w:val="000000"/>
              <w:highlight w:val="white"/>
              <w:lang w:val="en-US" w:eastAsia="fi-FI"/>
            </w:rPr>
          </w:rPrChange>
        </w:rPr>
        <w:pPrChange w:id="3957" w:author="Tuomainen Mika" w:date="2014-04-03T23:16:00Z">
          <w:pPr>
            <w:autoSpaceDE w:val="0"/>
            <w:autoSpaceDN w:val="0"/>
            <w:adjustRightInd w:val="0"/>
          </w:pPr>
        </w:pPrChange>
      </w:pPr>
      <w:del w:id="3958" w:author="Tuomainen Mika" w:date="2014-04-04T00:09:00Z">
        <w:r w:rsidRPr="00A249B4" w:rsidDel="00A249B4">
          <w:rPr>
            <w:color w:val="0000FF"/>
            <w:highlight w:val="white"/>
            <w:lang w:eastAsia="fi-FI"/>
            <w:rPrChange w:id="3959" w:author="Tuomainen Mika" w:date="2014-04-04T00:09:00Z">
              <w:rPr>
                <w:color w:val="0000FF"/>
                <w:highlight w:val="white"/>
                <w:lang w:val="en-US" w:eastAsia="fi-FI"/>
              </w:rPr>
            </w:rPrChange>
          </w:rPr>
          <w:delText>&lt;</w:delText>
        </w:r>
        <w:r w:rsidRPr="00A249B4" w:rsidDel="00A249B4">
          <w:rPr>
            <w:highlight w:val="white"/>
            <w:lang w:eastAsia="fi-FI"/>
            <w:rPrChange w:id="3960" w:author="Tuomainen Mika" w:date="2014-04-04T00:09:00Z">
              <w:rPr>
                <w:highlight w:val="white"/>
                <w:lang w:val="en-US" w:eastAsia="fi-FI"/>
              </w:rPr>
            </w:rPrChange>
          </w:rPr>
          <w:delText>entry</w:delText>
        </w:r>
        <w:r w:rsidRPr="00A249B4" w:rsidDel="00A249B4">
          <w:rPr>
            <w:color w:val="0000FF"/>
            <w:highlight w:val="white"/>
            <w:lang w:eastAsia="fi-FI"/>
            <w:rPrChange w:id="3961" w:author="Tuomainen Mika" w:date="2014-04-04T00:09:00Z">
              <w:rPr>
                <w:color w:val="0000FF"/>
                <w:highlight w:val="white"/>
                <w:lang w:val="en-US" w:eastAsia="fi-FI"/>
              </w:rPr>
            </w:rPrChange>
          </w:rPr>
          <w:delText>&gt;</w:delText>
        </w:r>
      </w:del>
    </w:p>
    <w:p w:rsidR="003E639A" w:rsidRPr="00A249B4" w:rsidDel="00A249B4" w:rsidRDefault="003E639A">
      <w:pPr>
        <w:rPr>
          <w:del w:id="3962" w:author="Tuomainen Mika" w:date="2014-04-04T00:09:00Z"/>
          <w:color w:val="000000"/>
          <w:highlight w:val="white"/>
          <w:lang w:eastAsia="fi-FI"/>
          <w:rPrChange w:id="3963" w:author="Tuomainen Mika" w:date="2014-04-04T00:09:00Z">
            <w:rPr>
              <w:del w:id="3964" w:author="Tuomainen Mika" w:date="2014-04-04T00:09:00Z"/>
              <w:color w:val="000000"/>
              <w:highlight w:val="white"/>
              <w:lang w:val="en-US" w:eastAsia="fi-FI"/>
            </w:rPr>
          </w:rPrChange>
        </w:rPr>
        <w:pPrChange w:id="3965" w:author="Tuomainen Mika" w:date="2014-04-03T23:16:00Z">
          <w:pPr>
            <w:autoSpaceDE w:val="0"/>
            <w:autoSpaceDN w:val="0"/>
            <w:adjustRightInd w:val="0"/>
          </w:pPr>
        </w:pPrChange>
      </w:pPr>
      <w:del w:id="3966" w:author="Tuomainen Mika" w:date="2014-04-04T00:09:00Z">
        <w:r w:rsidRPr="00A249B4" w:rsidDel="00A249B4">
          <w:rPr>
            <w:color w:val="000000"/>
            <w:highlight w:val="white"/>
            <w:lang w:eastAsia="fi-FI"/>
            <w:rPrChange w:id="3967" w:author="Tuomainen Mika" w:date="2014-04-04T00:09:00Z">
              <w:rPr>
                <w:color w:val="000000"/>
                <w:highlight w:val="white"/>
                <w:lang w:val="en-US" w:eastAsia="fi-FI"/>
              </w:rPr>
            </w:rPrChange>
          </w:rPr>
          <w:tab/>
        </w:r>
        <w:r w:rsidRPr="00A249B4" w:rsidDel="00A249B4">
          <w:rPr>
            <w:color w:val="0000FF"/>
            <w:highlight w:val="white"/>
            <w:lang w:eastAsia="fi-FI"/>
            <w:rPrChange w:id="3968" w:author="Tuomainen Mika" w:date="2014-04-04T00:09:00Z">
              <w:rPr>
                <w:color w:val="0000FF"/>
                <w:highlight w:val="white"/>
                <w:lang w:val="en-US" w:eastAsia="fi-FI"/>
              </w:rPr>
            </w:rPrChange>
          </w:rPr>
          <w:delText>&lt;</w:delText>
        </w:r>
        <w:r w:rsidRPr="00A249B4" w:rsidDel="00A249B4">
          <w:rPr>
            <w:color w:val="800000"/>
            <w:highlight w:val="white"/>
            <w:lang w:eastAsia="fi-FI"/>
            <w:rPrChange w:id="3969" w:author="Tuomainen Mika" w:date="2014-04-04T00:09:00Z">
              <w:rPr>
                <w:color w:val="800000"/>
                <w:highlight w:val="white"/>
                <w:lang w:val="en-US" w:eastAsia="fi-FI"/>
              </w:rPr>
            </w:rPrChange>
          </w:rPr>
          <w:delText>observation</w:delText>
        </w:r>
        <w:r w:rsidRPr="00A249B4" w:rsidDel="00A249B4">
          <w:rPr>
            <w:highlight w:val="white"/>
            <w:lang w:eastAsia="fi-FI"/>
            <w:rPrChange w:id="3970"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3971" w:author="Tuomainen Mika" w:date="2014-04-04T00:09:00Z">
              <w:rPr>
                <w:color w:val="0000FF"/>
                <w:highlight w:val="white"/>
                <w:lang w:val="en-US" w:eastAsia="fi-FI"/>
              </w:rPr>
            </w:rPrChange>
          </w:rPr>
          <w:delText>="</w:delText>
        </w:r>
        <w:r w:rsidRPr="00A249B4" w:rsidDel="00A249B4">
          <w:rPr>
            <w:color w:val="000000"/>
            <w:highlight w:val="white"/>
            <w:lang w:eastAsia="fi-FI"/>
            <w:rPrChange w:id="3972" w:author="Tuomainen Mika" w:date="2014-04-04T00:09:00Z">
              <w:rPr>
                <w:color w:val="000000"/>
                <w:highlight w:val="white"/>
                <w:lang w:val="en-US" w:eastAsia="fi-FI"/>
              </w:rPr>
            </w:rPrChange>
          </w:rPr>
          <w:delText>OBS</w:delText>
        </w:r>
        <w:r w:rsidRPr="00A249B4" w:rsidDel="00A249B4">
          <w:rPr>
            <w:color w:val="0000FF"/>
            <w:highlight w:val="white"/>
            <w:lang w:eastAsia="fi-FI"/>
            <w:rPrChange w:id="3973" w:author="Tuomainen Mika" w:date="2014-04-04T00:09:00Z">
              <w:rPr>
                <w:color w:val="0000FF"/>
                <w:highlight w:val="white"/>
                <w:lang w:val="en-US" w:eastAsia="fi-FI"/>
              </w:rPr>
            </w:rPrChange>
          </w:rPr>
          <w:delText>"</w:delText>
        </w:r>
        <w:r w:rsidRPr="00A249B4" w:rsidDel="00A249B4">
          <w:rPr>
            <w:highlight w:val="white"/>
            <w:lang w:eastAsia="fi-FI"/>
            <w:rPrChange w:id="3974"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3975" w:author="Tuomainen Mika" w:date="2014-04-04T00:09:00Z">
              <w:rPr>
                <w:color w:val="0000FF"/>
                <w:highlight w:val="white"/>
                <w:lang w:val="en-US" w:eastAsia="fi-FI"/>
              </w:rPr>
            </w:rPrChange>
          </w:rPr>
          <w:delText>="</w:delText>
        </w:r>
        <w:r w:rsidRPr="00A249B4" w:rsidDel="00A249B4">
          <w:rPr>
            <w:color w:val="000000"/>
            <w:highlight w:val="white"/>
            <w:lang w:eastAsia="fi-FI"/>
            <w:rPrChange w:id="3976" w:author="Tuomainen Mika" w:date="2014-04-04T00:09:00Z">
              <w:rPr>
                <w:color w:val="000000"/>
                <w:highlight w:val="white"/>
                <w:lang w:val="en-US" w:eastAsia="fi-FI"/>
              </w:rPr>
            </w:rPrChange>
          </w:rPr>
          <w:delText>EVN</w:delText>
        </w:r>
        <w:r w:rsidRPr="00A249B4" w:rsidDel="00A249B4">
          <w:rPr>
            <w:color w:val="0000FF"/>
            <w:highlight w:val="white"/>
            <w:lang w:eastAsia="fi-FI"/>
            <w:rPrChange w:id="3977" w:author="Tuomainen Mika" w:date="2014-04-04T00:09:00Z">
              <w:rPr>
                <w:color w:val="0000FF"/>
                <w:highlight w:val="white"/>
                <w:lang w:val="en-US" w:eastAsia="fi-FI"/>
              </w:rPr>
            </w:rPrChange>
          </w:rPr>
          <w:delText>"&gt;</w:delText>
        </w:r>
      </w:del>
    </w:p>
    <w:p w:rsidR="003E639A" w:rsidRPr="00A249B4" w:rsidDel="00A249B4" w:rsidRDefault="003E639A">
      <w:pPr>
        <w:rPr>
          <w:del w:id="3978" w:author="Tuomainen Mika" w:date="2014-04-04T00:09:00Z"/>
          <w:highlight w:val="white"/>
          <w:lang w:eastAsia="fi-FI"/>
          <w:rPrChange w:id="3979" w:author="Tuomainen Mika" w:date="2014-04-04T00:09:00Z">
            <w:rPr>
              <w:del w:id="3980" w:author="Tuomainen Mika" w:date="2014-04-04T00:09:00Z"/>
              <w:highlight w:val="white"/>
              <w:lang w:val="en-US" w:eastAsia="fi-FI"/>
            </w:rPr>
          </w:rPrChange>
        </w:rPr>
        <w:pPrChange w:id="3981" w:author="Tuomainen Mika" w:date="2014-04-03T23:16:00Z">
          <w:pPr>
            <w:autoSpaceDE w:val="0"/>
            <w:autoSpaceDN w:val="0"/>
            <w:adjustRightInd w:val="0"/>
          </w:pPr>
        </w:pPrChange>
      </w:pPr>
      <w:del w:id="3982" w:author="Tuomainen Mika" w:date="2014-04-04T00:09:00Z">
        <w:r w:rsidRPr="00A249B4" w:rsidDel="00A249B4">
          <w:rPr>
            <w:highlight w:val="white"/>
            <w:lang w:eastAsia="fi-FI"/>
            <w:rPrChange w:id="3983" w:author="Tuomainen Mika" w:date="2014-04-04T00:09:00Z">
              <w:rPr>
                <w:highlight w:val="white"/>
                <w:lang w:val="en-US" w:eastAsia="fi-FI"/>
              </w:rPr>
            </w:rPrChange>
          </w:rPr>
          <w:tab/>
        </w:r>
        <w:r w:rsidRPr="00A249B4" w:rsidDel="00A249B4">
          <w:rPr>
            <w:color w:val="0000FF"/>
            <w:highlight w:val="white"/>
            <w:lang w:eastAsia="fi-FI"/>
            <w:rPrChange w:id="3984" w:author="Tuomainen Mika" w:date="2014-04-04T00:09:00Z">
              <w:rPr>
                <w:color w:val="0000FF"/>
                <w:highlight w:val="white"/>
                <w:lang w:val="en-US" w:eastAsia="fi-FI"/>
              </w:rPr>
            </w:rPrChange>
          </w:rPr>
          <w:delText>&lt;</w:delText>
        </w:r>
        <w:r w:rsidRPr="00A249B4" w:rsidDel="00A249B4">
          <w:rPr>
            <w:color w:val="800000"/>
            <w:highlight w:val="white"/>
            <w:lang w:eastAsia="fi-FI"/>
            <w:rPrChange w:id="3985" w:author="Tuomainen Mika" w:date="2014-04-04T00:09:00Z">
              <w:rPr>
                <w:color w:val="800000"/>
                <w:highlight w:val="white"/>
                <w:lang w:val="en-US" w:eastAsia="fi-FI"/>
              </w:rPr>
            </w:rPrChange>
          </w:rPr>
          <w:delText>code</w:delText>
        </w:r>
        <w:r w:rsidRPr="00A249B4" w:rsidDel="00A249B4">
          <w:rPr>
            <w:color w:val="FF0000"/>
            <w:highlight w:val="white"/>
            <w:lang w:eastAsia="fi-FI"/>
            <w:rPrChange w:id="3986"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3987" w:author="Tuomainen Mika" w:date="2014-04-04T00:09:00Z">
              <w:rPr>
                <w:color w:val="0000FF"/>
                <w:highlight w:val="white"/>
                <w:lang w:val="en-US" w:eastAsia="fi-FI"/>
              </w:rPr>
            </w:rPrChange>
          </w:rPr>
          <w:delText>="</w:delText>
        </w:r>
        <w:r w:rsidRPr="00A249B4" w:rsidDel="00A249B4">
          <w:rPr>
            <w:highlight w:val="white"/>
            <w:lang w:eastAsia="fi-FI"/>
            <w:rPrChange w:id="3988" w:author="Tuomainen Mika" w:date="2014-04-04T00:09:00Z">
              <w:rPr>
                <w:highlight w:val="white"/>
                <w:lang w:val="en-US" w:eastAsia="fi-FI"/>
              </w:rPr>
            </w:rPrChange>
          </w:rPr>
          <w:delText>14</w:delText>
        </w:r>
        <w:r w:rsidRPr="00A249B4" w:rsidDel="00A249B4">
          <w:rPr>
            <w:color w:val="0000FF"/>
            <w:highlight w:val="white"/>
            <w:lang w:eastAsia="fi-FI"/>
            <w:rPrChange w:id="3989" w:author="Tuomainen Mika" w:date="2014-04-04T00:09:00Z">
              <w:rPr>
                <w:color w:val="0000FF"/>
                <w:highlight w:val="white"/>
                <w:lang w:val="en-US" w:eastAsia="fi-FI"/>
              </w:rPr>
            </w:rPrChange>
          </w:rPr>
          <w:delText>"</w:delText>
        </w:r>
        <w:r w:rsidRPr="00A249B4" w:rsidDel="00A249B4">
          <w:rPr>
            <w:color w:val="FF0000"/>
            <w:highlight w:val="white"/>
            <w:lang w:eastAsia="fi-FI"/>
            <w:rPrChange w:id="3990"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3991" w:author="Tuomainen Mika" w:date="2014-04-04T00:09:00Z">
              <w:rPr>
                <w:color w:val="0000FF"/>
                <w:highlight w:val="white"/>
                <w:lang w:val="en-US" w:eastAsia="fi-FI"/>
              </w:rPr>
            </w:rPrChange>
          </w:rPr>
          <w:delText>="</w:delText>
        </w:r>
        <w:r w:rsidRPr="00A249B4" w:rsidDel="00A249B4">
          <w:rPr>
            <w:highlight w:val="white"/>
            <w:lang w:eastAsia="fi-FI"/>
            <w:rPrChange w:id="3992" w:author="Tuomainen Mika" w:date="2014-04-04T00:09:00Z">
              <w:rPr>
                <w:highlight w:val="white"/>
                <w:lang w:val="en-US" w:eastAsia="fi-FI"/>
              </w:rPr>
            </w:rPrChange>
          </w:rPr>
          <w:delText>1.2.246.537.6.12.2002.124</w:delText>
        </w:r>
        <w:r w:rsidRPr="00A249B4" w:rsidDel="00A249B4">
          <w:rPr>
            <w:color w:val="0000FF"/>
            <w:highlight w:val="white"/>
            <w:lang w:eastAsia="fi-FI"/>
            <w:rPrChange w:id="3993" w:author="Tuomainen Mika" w:date="2014-04-04T00:09:00Z">
              <w:rPr>
                <w:color w:val="0000FF"/>
                <w:highlight w:val="white"/>
                <w:lang w:val="en-US" w:eastAsia="fi-FI"/>
              </w:rPr>
            </w:rPrChange>
          </w:rPr>
          <w:delText>"/&gt;</w:delText>
        </w:r>
      </w:del>
    </w:p>
    <w:p w:rsidR="003E639A" w:rsidRPr="00A249B4" w:rsidDel="00A249B4" w:rsidRDefault="003E639A">
      <w:pPr>
        <w:rPr>
          <w:del w:id="3994" w:author="Tuomainen Mika" w:date="2014-04-04T00:09:00Z"/>
          <w:color w:val="000000"/>
          <w:highlight w:val="white"/>
          <w:lang w:eastAsia="fi-FI"/>
          <w:rPrChange w:id="3995" w:author="Tuomainen Mika" w:date="2014-04-04T00:09:00Z">
            <w:rPr>
              <w:del w:id="3996" w:author="Tuomainen Mika" w:date="2014-04-04T00:09:00Z"/>
              <w:color w:val="000000"/>
              <w:highlight w:val="white"/>
              <w:lang w:val="en-US" w:eastAsia="fi-FI"/>
            </w:rPr>
          </w:rPrChange>
        </w:rPr>
        <w:pPrChange w:id="3997" w:author="Tuomainen Mika" w:date="2014-04-03T23:16:00Z">
          <w:pPr>
            <w:autoSpaceDE w:val="0"/>
            <w:autoSpaceDN w:val="0"/>
            <w:adjustRightInd w:val="0"/>
          </w:pPr>
        </w:pPrChange>
      </w:pPr>
      <w:del w:id="3998" w:author="Tuomainen Mika" w:date="2014-04-04T00:09:00Z">
        <w:r w:rsidRPr="00A249B4" w:rsidDel="00A249B4">
          <w:rPr>
            <w:color w:val="000000"/>
            <w:highlight w:val="white"/>
            <w:lang w:eastAsia="fi-FI"/>
            <w:rPrChange w:id="3999" w:author="Tuomainen Mika" w:date="2014-04-04T00:09:00Z">
              <w:rPr>
                <w:color w:val="000000"/>
                <w:highlight w:val="white"/>
                <w:lang w:val="en-US" w:eastAsia="fi-FI"/>
              </w:rPr>
            </w:rPrChange>
          </w:rPr>
          <w:tab/>
        </w:r>
        <w:r w:rsidRPr="00A249B4" w:rsidDel="00A249B4">
          <w:rPr>
            <w:highlight w:val="white"/>
            <w:lang w:eastAsia="fi-FI"/>
            <w:rPrChange w:id="4000" w:author="Tuomainen Mika" w:date="2014-04-04T00:09:00Z">
              <w:rPr>
                <w:highlight w:val="white"/>
                <w:lang w:val="en-US" w:eastAsia="fi-FI"/>
              </w:rPr>
            </w:rPrChange>
          </w:rPr>
          <w:delText>&lt;effectiveTime value=“200309300945”/&gt;</w:delText>
        </w:r>
      </w:del>
    </w:p>
    <w:p w:rsidR="003E639A" w:rsidRPr="00A249B4" w:rsidDel="00A249B4" w:rsidRDefault="003E639A">
      <w:pPr>
        <w:rPr>
          <w:del w:id="4001" w:author="Tuomainen Mika" w:date="2014-04-04T00:09:00Z"/>
          <w:color w:val="000000"/>
          <w:highlight w:val="white"/>
          <w:lang w:eastAsia="fi-FI"/>
          <w:rPrChange w:id="4002" w:author="Tuomainen Mika" w:date="2014-04-04T00:09:00Z">
            <w:rPr>
              <w:del w:id="4003" w:author="Tuomainen Mika" w:date="2014-04-04T00:09:00Z"/>
              <w:color w:val="000000"/>
              <w:highlight w:val="white"/>
              <w:lang w:val="en-US" w:eastAsia="fi-FI"/>
            </w:rPr>
          </w:rPrChange>
        </w:rPr>
        <w:pPrChange w:id="4004" w:author="Tuomainen Mika" w:date="2014-04-03T23:16:00Z">
          <w:pPr>
            <w:autoSpaceDE w:val="0"/>
            <w:autoSpaceDN w:val="0"/>
            <w:adjustRightInd w:val="0"/>
          </w:pPr>
        </w:pPrChange>
      </w:pPr>
      <w:del w:id="4005" w:author="Tuomainen Mika" w:date="2014-04-04T00:09:00Z">
        <w:r w:rsidRPr="00A249B4" w:rsidDel="00A249B4">
          <w:rPr>
            <w:color w:val="000000"/>
            <w:highlight w:val="white"/>
            <w:lang w:eastAsia="fi-FI"/>
            <w:rPrChange w:id="4006" w:author="Tuomainen Mika" w:date="2014-04-04T00:09:00Z">
              <w:rPr>
                <w:color w:val="000000"/>
                <w:highlight w:val="white"/>
                <w:lang w:val="en-US" w:eastAsia="fi-FI"/>
              </w:rPr>
            </w:rPrChange>
          </w:rPr>
          <w:tab/>
        </w:r>
        <w:r w:rsidRPr="00A249B4" w:rsidDel="00A249B4">
          <w:rPr>
            <w:color w:val="0000FF"/>
            <w:highlight w:val="white"/>
            <w:lang w:eastAsia="fi-FI"/>
            <w:rPrChange w:id="4007" w:author="Tuomainen Mika" w:date="2014-04-04T00:09:00Z">
              <w:rPr>
                <w:color w:val="0000FF"/>
                <w:highlight w:val="white"/>
                <w:lang w:val="en-US" w:eastAsia="fi-FI"/>
              </w:rPr>
            </w:rPrChange>
          </w:rPr>
          <w:delText>&lt;</w:delText>
        </w:r>
        <w:r w:rsidRPr="00A249B4" w:rsidDel="00A249B4">
          <w:rPr>
            <w:color w:val="800000"/>
            <w:highlight w:val="white"/>
            <w:lang w:eastAsia="fi-FI"/>
            <w:rPrChange w:id="4008" w:author="Tuomainen Mika" w:date="2014-04-04T00:09:00Z">
              <w:rPr>
                <w:color w:val="800000"/>
                <w:highlight w:val="white"/>
                <w:lang w:val="en-US" w:eastAsia="fi-FI"/>
              </w:rPr>
            </w:rPrChange>
          </w:rPr>
          <w:delText>value</w:delText>
        </w:r>
        <w:r w:rsidRPr="00A249B4" w:rsidDel="00A249B4">
          <w:rPr>
            <w:highlight w:val="white"/>
            <w:lang w:eastAsia="fi-FI"/>
            <w:rPrChange w:id="4009"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010" w:author="Tuomainen Mika" w:date="2014-04-04T00:09:00Z">
              <w:rPr>
                <w:color w:val="0000FF"/>
                <w:highlight w:val="white"/>
                <w:lang w:val="en-US" w:eastAsia="fi-FI"/>
              </w:rPr>
            </w:rPrChange>
          </w:rPr>
          <w:delText>="</w:delText>
        </w:r>
        <w:r w:rsidRPr="00A249B4" w:rsidDel="00A249B4">
          <w:rPr>
            <w:color w:val="000000"/>
            <w:highlight w:val="white"/>
            <w:lang w:eastAsia="fi-FI"/>
            <w:rPrChange w:id="4011" w:author="Tuomainen Mika" w:date="2014-04-04T00:09:00Z">
              <w:rPr>
                <w:color w:val="000000"/>
                <w:highlight w:val="white"/>
                <w:lang w:val="en-US" w:eastAsia="fi-FI"/>
              </w:rPr>
            </w:rPrChange>
          </w:rPr>
          <w:delText>BL</w:delText>
        </w:r>
        <w:r w:rsidRPr="00A249B4" w:rsidDel="00A249B4">
          <w:rPr>
            <w:color w:val="0000FF"/>
            <w:highlight w:val="white"/>
            <w:lang w:eastAsia="fi-FI"/>
            <w:rPrChange w:id="4012" w:author="Tuomainen Mika" w:date="2014-04-04T00:09:00Z">
              <w:rPr>
                <w:color w:val="0000FF"/>
                <w:highlight w:val="white"/>
                <w:lang w:val="en-US" w:eastAsia="fi-FI"/>
              </w:rPr>
            </w:rPrChange>
          </w:rPr>
          <w:delText>"</w:delText>
        </w:r>
        <w:r w:rsidRPr="00A249B4" w:rsidDel="00A249B4">
          <w:rPr>
            <w:highlight w:val="white"/>
            <w:lang w:eastAsia="fi-FI"/>
            <w:rPrChange w:id="4013"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014" w:author="Tuomainen Mika" w:date="2014-04-04T00:09:00Z">
              <w:rPr>
                <w:color w:val="0000FF"/>
                <w:highlight w:val="white"/>
                <w:lang w:val="en-US" w:eastAsia="fi-FI"/>
              </w:rPr>
            </w:rPrChange>
          </w:rPr>
          <w:delText>="</w:delText>
        </w:r>
        <w:r w:rsidRPr="00A249B4" w:rsidDel="00A249B4">
          <w:rPr>
            <w:color w:val="000000"/>
            <w:highlight w:val="white"/>
            <w:lang w:eastAsia="fi-FI"/>
            <w:rPrChange w:id="4015" w:author="Tuomainen Mika" w:date="2014-04-04T00:09:00Z">
              <w:rPr>
                <w:color w:val="000000"/>
                <w:highlight w:val="white"/>
                <w:lang w:val="en-US" w:eastAsia="fi-FI"/>
              </w:rPr>
            </w:rPrChange>
          </w:rPr>
          <w:delText>false</w:delText>
        </w:r>
        <w:r w:rsidRPr="00A249B4" w:rsidDel="00A249B4">
          <w:rPr>
            <w:color w:val="0000FF"/>
            <w:highlight w:val="white"/>
            <w:lang w:eastAsia="fi-FI"/>
            <w:rPrChange w:id="4016" w:author="Tuomainen Mika" w:date="2014-04-04T00:09:00Z">
              <w:rPr>
                <w:color w:val="0000FF"/>
                <w:highlight w:val="white"/>
                <w:lang w:val="en-US" w:eastAsia="fi-FI"/>
              </w:rPr>
            </w:rPrChange>
          </w:rPr>
          <w:delText>"/&gt;</w:delText>
        </w:r>
      </w:del>
    </w:p>
    <w:p w:rsidR="003E639A" w:rsidDel="00A249B4" w:rsidRDefault="003E639A">
      <w:pPr>
        <w:rPr>
          <w:del w:id="4017" w:author="Tuomainen Mika" w:date="2014-04-04T00:09:00Z"/>
          <w:color w:val="000000"/>
          <w:highlight w:val="white"/>
          <w:lang w:eastAsia="fi-FI"/>
        </w:rPr>
        <w:pPrChange w:id="4018" w:author="Tuomainen Mika" w:date="2014-04-03T23:16:00Z">
          <w:pPr>
            <w:autoSpaceDE w:val="0"/>
            <w:autoSpaceDN w:val="0"/>
            <w:adjustRightInd w:val="0"/>
          </w:pPr>
        </w:pPrChange>
      </w:pPr>
      <w:del w:id="4019" w:author="Tuomainen Mika" w:date="2014-04-04T00:09:00Z">
        <w:r w:rsidRPr="00A249B4" w:rsidDel="00A249B4">
          <w:rPr>
            <w:color w:val="000000"/>
            <w:highlight w:val="white"/>
            <w:lang w:eastAsia="fi-FI"/>
            <w:rPrChange w:id="4020"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RPr="00A249B4" w:rsidDel="00A249B4" w:rsidRDefault="003E639A" w:rsidP="00CC1036">
      <w:pPr>
        <w:rPr>
          <w:del w:id="4021" w:author="Tuomainen Mika" w:date="2014-04-04T00:09:00Z"/>
          <w:rPrChange w:id="4022" w:author="Tuomainen Mika" w:date="2014-04-04T00:09:00Z">
            <w:rPr>
              <w:del w:id="4023" w:author="Tuomainen Mika" w:date="2014-04-04T00:09:00Z"/>
              <w:lang w:val="en-GB"/>
            </w:rPr>
          </w:rPrChange>
        </w:rPr>
      </w:pPr>
      <w:del w:id="4024"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RPr="00A249B4" w:rsidDel="00A249B4" w:rsidRDefault="003E639A" w:rsidP="00CC1036">
      <w:pPr>
        <w:rPr>
          <w:del w:id="4025" w:author="Tuomainen Mika" w:date="2014-04-04T00:09:00Z"/>
          <w:rPrChange w:id="4026" w:author="Tuomainen Mika" w:date="2014-04-04T00:09:00Z">
            <w:rPr>
              <w:del w:id="4027" w:author="Tuomainen Mika" w:date="2014-04-04T00:09:00Z"/>
              <w:lang w:val="en-GB"/>
            </w:rPr>
          </w:rPrChange>
        </w:rPr>
      </w:pPr>
    </w:p>
    <w:p w:rsidR="003E639A" w:rsidDel="00A249B4" w:rsidRDefault="003E639A" w:rsidP="00CC1036">
      <w:pPr>
        <w:pStyle w:val="Otsikko4"/>
        <w:rPr>
          <w:del w:id="4028" w:author="Tuomainen Mika" w:date="2014-04-04T00:09:00Z"/>
        </w:rPr>
      </w:pPr>
      <w:bookmarkStart w:id="4029" w:name="_Toc384330144"/>
      <w:del w:id="4030" w:author="Tuomainen Mika" w:date="2014-04-04T00:09:00Z">
        <w:r w:rsidDel="00A249B4">
          <w:delText>Onko potilaalla turvakielto</w:delText>
        </w:r>
        <w:bookmarkEnd w:id="4029"/>
        <w:r w:rsidDel="00A249B4">
          <w:delText xml:space="preserve"> </w:delText>
        </w:r>
      </w:del>
    </w:p>
    <w:p w:rsidR="003E639A" w:rsidDel="00A249B4" w:rsidRDefault="003E639A" w:rsidP="00CC1036">
      <w:pPr>
        <w:rPr>
          <w:del w:id="4031" w:author="Tuomainen Mika" w:date="2014-04-04T00:09:00Z"/>
        </w:rPr>
      </w:pPr>
    </w:p>
    <w:p w:rsidR="003E639A" w:rsidDel="00A249B4" w:rsidRDefault="003E639A" w:rsidP="00CC1036">
      <w:pPr>
        <w:rPr>
          <w:del w:id="4032" w:author="Tuomainen Mika" w:date="2014-04-04T00:09:00Z"/>
        </w:rPr>
      </w:pPr>
      <w:del w:id="4033" w:author="Tuomainen Mika" w:date="2014-04-04T00:09:00Z">
        <w:r w:rsidDel="00A249B4">
          <w:delText>Ei pakollinen</w:delText>
        </w:r>
      </w:del>
    </w:p>
    <w:p w:rsidR="003E639A" w:rsidDel="00A249B4" w:rsidRDefault="003E639A" w:rsidP="00CC1036">
      <w:pPr>
        <w:rPr>
          <w:del w:id="4034" w:author="Tuomainen Mika" w:date="2014-04-04T00:09:00Z"/>
        </w:rPr>
      </w:pPr>
    </w:p>
    <w:p w:rsidR="003E639A" w:rsidDel="00A249B4" w:rsidRDefault="003E639A" w:rsidP="00CC1036">
      <w:pPr>
        <w:rPr>
          <w:del w:id="4035" w:author="Tuomainen Mika" w:date="2014-04-04T00:09:00Z"/>
        </w:rPr>
      </w:pPr>
      <w:del w:id="4036" w:author="Tuomainen Mika" w:date="2014-04-04T00:09:00Z">
        <w:r w:rsidDel="00A249B4">
          <w:delText>Onko potilaalla turvakielto:</w:delText>
        </w:r>
        <w:r w:rsidDel="00A249B4">
          <w:tab/>
          <w:delText>kenttäkoodi: 15</w:delText>
        </w:r>
        <w:r w:rsidDel="00A249B4">
          <w:tab/>
        </w:r>
        <w:r w:rsidDel="00A249B4">
          <w:tab/>
          <w:delText xml:space="preserve">koodisto: 1.2.246.537.6.12.2002.124 </w:delText>
        </w:r>
      </w:del>
    </w:p>
    <w:p w:rsidR="003E639A" w:rsidDel="00A249B4" w:rsidRDefault="003E639A" w:rsidP="00CC1036">
      <w:pPr>
        <w:rPr>
          <w:del w:id="4037" w:author="Tuomainen Mika" w:date="2014-04-04T00:09:00Z"/>
        </w:rPr>
      </w:pPr>
    </w:p>
    <w:p w:rsidR="003E639A" w:rsidDel="00A249B4" w:rsidRDefault="003E639A" w:rsidP="00CC1036">
      <w:pPr>
        <w:rPr>
          <w:del w:id="4038" w:author="Tuomainen Mika" w:date="2014-04-04T00:09:00Z"/>
        </w:rPr>
      </w:pPr>
      <w:del w:id="4039" w:author="Tuomainen Mika" w:date="2014-04-04T00:09:00Z">
        <w:r w:rsidDel="00A249B4">
          <w:delText>Tieto kerrotaan totuusarvolla (true/false) value-elementissä, jonka tietotyyppi on BL.</w:delText>
        </w:r>
      </w:del>
    </w:p>
    <w:p w:rsidR="003E639A" w:rsidDel="00A249B4" w:rsidRDefault="003E639A" w:rsidP="00CC1036">
      <w:pPr>
        <w:rPr>
          <w:del w:id="4040" w:author="Tuomainen Mika" w:date="2014-04-04T00:09:00Z"/>
        </w:rPr>
      </w:pPr>
    </w:p>
    <w:p w:rsidR="003E639A" w:rsidRPr="00A249B4" w:rsidDel="00A249B4" w:rsidRDefault="003E639A">
      <w:pPr>
        <w:rPr>
          <w:del w:id="4041" w:author="Tuomainen Mika" w:date="2014-04-04T00:09:00Z"/>
          <w:color w:val="000000"/>
          <w:highlight w:val="white"/>
          <w:lang w:eastAsia="fi-FI"/>
          <w:rPrChange w:id="4042" w:author="Tuomainen Mika" w:date="2014-04-04T00:09:00Z">
            <w:rPr>
              <w:del w:id="4043" w:author="Tuomainen Mika" w:date="2014-04-04T00:09:00Z"/>
              <w:color w:val="000000"/>
              <w:highlight w:val="white"/>
              <w:lang w:val="en-US" w:eastAsia="fi-FI"/>
            </w:rPr>
          </w:rPrChange>
        </w:rPr>
        <w:pPrChange w:id="4044" w:author="Tuomainen Mika" w:date="2014-04-03T23:16:00Z">
          <w:pPr>
            <w:autoSpaceDE w:val="0"/>
            <w:autoSpaceDN w:val="0"/>
            <w:adjustRightInd w:val="0"/>
          </w:pPr>
        </w:pPrChange>
      </w:pPr>
      <w:del w:id="4045" w:author="Tuomainen Mika" w:date="2014-04-04T00:09:00Z">
        <w:r w:rsidRPr="00A249B4" w:rsidDel="00A249B4">
          <w:rPr>
            <w:color w:val="0000FF"/>
            <w:highlight w:val="white"/>
            <w:lang w:eastAsia="fi-FI"/>
            <w:rPrChange w:id="4046" w:author="Tuomainen Mika" w:date="2014-04-04T00:09:00Z">
              <w:rPr>
                <w:color w:val="0000FF"/>
                <w:highlight w:val="white"/>
                <w:lang w:val="en-US" w:eastAsia="fi-FI"/>
              </w:rPr>
            </w:rPrChange>
          </w:rPr>
          <w:delText>&lt;</w:delText>
        </w:r>
        <w:r w:rsidRPr="00A249B4" w:rsidDel="00A249B4">
          <w:rPr>
            <w:highlight w:val="white"/>
            <w:lang w:eastAsia="fi-FI"/>
            <w:rPrChange w:id="4047" w:author="Tuomainen Mika" w:date="2014-04-04T00:09:00Z">
              <w:rPr>
                <w:highlight w:val="white"/>
                <w:lang w:val="en-US" w:eastAsia="fi-FI"/>
              </w:rPr>
            </w:rPrChange>
          </w:rPr>
          <w:delText>entry</w:delText>
        </w:r>
        <w:r w:rsidRPr="00A249B4" w:rsidDel="00A249B4">
          <w:rPr>
            <w:color w:val="0000FF"/>
            <w:highlight w:val="white"/>
            <w:lang w:eastAsia="fi-FI"/>
            <w:rPrChange w:id="4048" w:author="Tuomainen Mika" w:date="2014-04-04T00:09:00Z">
              <w:rPr>
                <w:color w:val="0000FF"/>
                <w:highlight w:val="white"/>
                <w:lang w:val="en-US" w:eastAsia="fi-FI"/>
              </w:rPr>
            </w:rPrChange>
          </w:rPr>
          <w:delText>&gt;</w:delText>
        </w:r>
      </w:del>
    </w:p>
    <w:p w:rsidR="003E639A" w:rsidRPr="00A249B4" w:rsidDel="00A249B4" w:rsidRDefault="003E639A">
      <w:pPr>
        <w:rPr>
          <w:del w:id="4049" w:author="Tuomainen Mika" w:date="2014-04-04T00:09:00Z"/>
          <w:color w:val="000000"/>
          <w:highlight w:val="white"/>
          <w:lang w:eastAsia="fi-FI"/>
          <w:rPrChange w:id="4050" w:author="Tuomainen Mika" w:date="2014-04-04T00:09:00Z">
            <w:rPr>
              <w:del w:id="4051" w:author="Tuomainen Mika" w:date="2014-04-04T00:09:00Z"/>
              <w:color w:val="000000"/>
              <w:highlight w:val="white"/>
              <w:lang w:val="en-US" w:eastAsia="fi-FI"/>
            </w:rPr>
          </w:rPrChange>
        </w:rPr>
        <w:pPrChange w:id="4052" w:author="Tuomainen Mika" w:date="2014-04-03T23:16:00Z">
          <w:pPr>
            <w:autoSpaceDE w:val="0"/>
            <w:autoSpaceDN w:val="0"/>
            <w:adjustRightInd w:val="0"/>
          </w:pPr>
        </w:pPrChange>
      </w:pPr>
      <w:del w:id="4053" w:author="Tuomainen Mika" w:date="2014-04-04T00:09:00Z">
        <w:r w:rsidRPr="00A249B4" w:rsidDel="00A249B4">
          <w:rPr>
            <w:color w:val="000000"/>
            <w:highlight w:val="white"/>
            <w:lang w:eastAsia="fi-FI"/>
            <w:rPrChange w:id="4054" w:author="Tuomainen Mika" w:date="2014-04-04T00:09:00Z">
              <w:rPr>
                <w:color w:val="000000"/>
                <w:highlight w:val="white"/>
                <w:lang w:val="en-US" w:eastAsia="fi-FI"/>
              </w:rPr>
            </w:rPrChange>
          </w:rPr>
          <w:tab/>
        </w:r>
        <w:r w:rsidRPr="00A249B4" w:rsidDel="00A249B4">
          <w:rPr>
            <w:color w:val="0000FF"/>
            <w:highlight w:val="white"/>
            <w:lang w:eastAsia="fi-FI"/>
            <w:rPrChange w:id="4055" w:author="Tuomainen Mika" w:date="2014-04-04T00:09:00Z">
              <w:rPr>
                <w:color w:val="0000FF"/>
                <w:highlight w:val="white"/>
                <w:lang w:val="en-US" w:eastAsia="fi-FI"/>
              </w:rPr>
            </w:rPrChange>
          </w:rPr>
          <w:delText>&lt;</w:delText>
        </w:r>
        <w:r w:rsidRPr="00A249B4" w:rsidDel="00A249B4">
          <w:rPr>
            <w:color w:val="800000"/>
            <w:highlight w:val="white"/>
            <w:lang w:eastAsia="fi-FI"/>
            <w:rPrChange w:id="4056" w:author="Tuomainen Mika" w:date="2014-04-04T00:09:00Z">
              <w:rPr>
                <w:color w:val="800000"/>
                <w:highlight w:val="white"/>
                <w:lang w:val="en-US" w:eastAsia="fi-FI"/>
              </w:rPr>
            </w:rPrChange>
          </w:rPr>
          <w:delText>observation</w:delText>
        </w:r>
        <w:r w:rsidRPr="00A249B4" w:rsidDel="00A249B4">
          <w:rPr>
            <w:highlight w:val="white"/>
            <w:lang w:eastAsia="fi-FI"/>
            <w:rPrChange w:id="4057"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058" w:author="Tuomainen Mika" w:date="2014-04-04T00:09:00Z">
              <w:rPr>
                <w:color w:val="0000FF"/>
                <w:highlight w:val="white"/>
                <w:lang w:val="en-US" w:eastAsia="fi-FI"/>
              </w:rPr>
            </w:rPrChange>
          </w:rPr>
          <w:delText>="</w:delText>
        </w:r>
        <w:r w:rsidRPr="00A249B4" w:rsidDel="00A249B4">
          <w:rPr>
            <w:color w:val="000000"/>
            <w:highlight w:val="white"/>
            <w:lang w:eastAsia="fi-FI"/>
            <w:rPrChange w:id="4059" w:author="Tuomainen Mika" w:date="2014-04-04T00:09:00Z">
              <w:rPr>
                <w:color w:val="000000"/>
                <w:highlight w:val="white"/>
                <w:lang w:val="en-US" w:eastAsia="fi-FI"/>
              </w:rPr>
            </w:rPrChange>
          </w:rPr>
          <w:delText>OBS</w:delText>
        </w:r>
        <w:r w:rsidRPr="00A249B4" w:rsidDel="00A249B4">
          <w:rPr>
            <w:color w:val="0000FF"/>
            <w:highlight w:val="white"/>
            <w:lang w:eastAsia="fi-FI"/>
            <w:rPrChange w:id="4060" w:author="Tuomainen Mika" w:date="2014-04-04T00:09:00Z">
              <w:rPr>
                <w:color w:val="0000FF"/>
                <w:highlight w:val="white"/>
                <w:lang w:val="en-US" w:eastAsia="fi-FI"/>
              </w:rPr>
            </w:rPrChange>
          </w:rPr>
          <w:delText>"</w:delText>
        </w:r>
        <w:r w:rsidRPr="00A249B4" w:rsidDel="00A249B4">
          <w:rPr>
            <w:highlight w:val="white"/>
            <w:lang w:eastAsia="fi-FI"/>
            <w:rPrChange w:id="4061"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062" w:author="Tuomainen Mika" w:date="2014-04-04T00:09:00Z">
              <w:rPr>
                <w:color w:val="0000FF"/>
                <w:highlight w:val="white"/>
                <w:lang w:val="en-US" w:eastAsia="fi-FI"/>
              </w:rPr>
            </w:rPrChange>
          </w:rPr>
          <w:delText>="</w:delText>
        </w:r>
        <w:r w:rsidRPr="00A249B4" w:rsidDel="00A249B4">
          <w:rPr>
            <w:color w:val="000000"/>
            <w:highlight w:val="white"/>
            <w:lang w:eastAsia="fi-FI"/>
            <w:rPrChange w:id="4063" w:author="Tuomainen Mika" w:date="2014-04-04T00:09:00Z">
              <w:rPr>
                <w:color w:val="000000"/>
                <w:highlight w:val="white"/>
                <w:lang w:val="en-US" w:eastAsia="fi-FI"/>
              </w:rPr>
            </w:rPrChange>
          </w:rPr>
          <w:delText>EVN</w:delText>
        </w:r>
        <w:r w:rsidRPr="00A249B4" w:rsidDel="00A249B4">
          <w:rPr>
            <w:color w:val="0000FF"/>
            <w:highlight w:val="white"/>
            <w:lang w:eastAsia="fi-FI"/>
            <w:rPrChange w:id="4064" w:author="Tuomainen Mika" w:date="2014-04-04T00:09:00Z">
              <w:rPr>
                <w:color w:val="0000FF"/>
                <w:highlight w:val="white"/>
                <w:lang w:val="en-US" w:eastAsia="fi-FI"/>
              </w:rPr>
            </w:rPrChange>
          </w:rPr>
          <w:delText>"&gt;</w:delText>
        </w:r>
      </w:del>
    </w:p>
    <w:p w:rsidR="003E639A" w:rsidRPr="00A249B4" w:rsidDel="00A249B4" w:rsidRDefault="003E639A">
      <w:pPr>
        <w:rPr>
          <w:del w:id="4065" w:author="Tuomainen Mika" w:date="2014-04-04T00:09:00Z"/>
          <w:highlight w:val="white"/>
          <w:lang w:eastAsia="fi-FI"/>
          <w:rPrChange w:id="4066" w:author="Tuomainen Mika" w:date="2014-04-04T00:09:00Z">
            <w:rPr>
              <w:del w:id="4067" w:author="Tuomainen Mika" w:date="2014-04-04T00:09:00Z"/>
              <w:highlight w:val="white"/>
              <w:lang w:val="en-US" w:eastAsia="fi-FI"/>
            </w:rPr>
          </w:rPrChange>
        </w:rPr>
        <w:pPrChange w:id="4068" w:author="Tuomainen Mika" w:date="2014-04-03T23:16:00Z">
          <w:pPr>
            <w:autoSpaceDE w:val="0"/>
            <w:autoSpaceDN w:val="0"/>
            <w:adjustRightInd w:val="0"/>
          </w:pPr>
        </w:pPrChange>
      </w:pPr>
      <w:del w:id="4069" w:author="Tuomainen Mika" w:date="2014-04-04T00:09:00Z">
        <w:r w:rsidRPr="00A249B4" w:rsidDel="00A249B4">
          <w:rPr>
            <w:highlight w:val="white"/>
            <w:lang w:eastAsia="fi-FI"/>
            <w:rPrChange w:id="4070" w:author="Tuomainen Mika" w:date="2014-04-04T00:09:00Z">
              <w:rPr>
                <w:highlight w:val="white"/>
                <w:lang w:val="en-US" w:eastAsia="fi-FI"/>
              </w:rPr>
            </w:rPrChange>
          </w:rPr>
          <w:tab/>
        </w:r>
        <w:r w:rsidRPr="00A249B4" w:rsidDel="00A249B4">
          <w:rPr>
            <w:color w:val="0000FF"/>
            <w:highlight w:val="white"/>
            <w:lang w:eastAsia="fi-FI"/>
            <w:rPrChange w:id="4071" w:author="Tuomainen Mika" w:date="2014-04-04T00:09:00Z">
              <w:rPr>
                <w:color w:val="0000FF"/>
                <w:highlight w:val="white"/>
                <w:lang w:val="en-US" w:eastAsia="fi-FI"/>
              </w:rPr>
            </w:rPrChange>
          </w:rPr>
          <w:delText>&lt;</w:delText>
        </w:r>
        <w:r w:rsidRPr="00A249B4" w:rsidDel="00A249B4">
          <w:rPr>
            <w:color w:val="800000"/>
            <w:highlight w:val="white"/>
            <w:lang w:eastAsia="fi-FI"/>
            <w:rPrChange w:id="4072" w:author="Tuomainen Mika" w:date="2014-04-04T00:09:00Z">
              <w:rPr>
                <w:color w:val="800000"/>
                <w:highlight w:val="white"/>
                <w:lang w:val="en-US" w:eastAsia="fi-FI"/>
              </w:rPr>
            </w:rPrChange>
          </w:rPr>
          <w:delText>code</w:delText>
        </w:r>
        <w:r w:rsidRPr="00A249B4" w:rsidDel="00A249B4">
          <w:rPr>
            <w:color w:val="FF0000"/>
            <w:highlight w:val="white"/>
            <w:lang w:eastAsia="fi-FI"/>
            <w:rPrChange w:id="4073"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074" w:author="Tuomainen Mika" w:date="2014-04-04T00:09:00Z">
              <w:rPr>
                <w:color w:val="0000FF"/>
                <w:highlight w:val="white"/>
                <w:lang w:val="en-US" w:eastAsia="fi-FI"/>
              </w:rPr>
            </w:rPrChange>
          </w:rPr>
          <w:delText>="</w:delText>
        </w:r>
        <w:r w:rsidRPr="00A249B4" w:rsidDel="00A249B4">
          <w:rPr>
            <w:highlight w:val="white"/>
            <w:lang w:eastAsia="fi-FI"/>
            <w:rPrChange w:id="4075" w:author="Tuomainen Mika" w:date="2014-04-04T00:09:00Z">
              <w:rPr>
                <w:highlight w:val="white"/>
                <w:lang w:val="en-US" w:eastAsia="fi-FI"/>
              </w:rPr>
            </w:rPrChange>
          </w:rPr>
          <w:delText>15</w:delText>
        </w:r>
        <w:r w:rsidRPr="00A249B4" w:rsidDel="00A249B4">
          <w:rPr>
            <w:color w:val="0000FF"/>
            <w:highlight w:val="white"/>
            <w:lang w:eastAsia="fi-FI"/>
            <w:rPrChange w:id="4076" w:author="Tuomainen Mika" w:date="2014-04-04T00:09:00Z">
              <w:rPr>
                <w:color w:val="0000FF"/>
                <w:highlight w:val="white"/>
                <w:lang w:val="en-US" w:eastAsia="fi-FI"/>
              </w:rPr>
            </w:rPrChange>
          </w:rPr>
          <w:delText>"</w:delText>
        </w:r>
        <w:r w:rsidRPr="00A249B4" w:rsidDel="00A249B4">
          <w:rPr>
            <w:color w:val="FF0000"/>
            <w:highlight w:val="white"/>
            <w:lang w:eastAsia="fi-FI"/>
            <w:rPrChange w:id="4077"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078" w:author="Tuomainen Mika" w:date="2014-04-04T00:09:00Z">
              <w:rPr>
                <w:color w:val="0000FF"/>
                <w:highlight w:val="white"/>
                <w:lang w:val="en-US" w:eastAsia="fi-FI"/>
              </w:rPr>
            </w:rPrChange>
          </w:rPr>
          <w:delText>="</w:delText>
        </w:r>
        <w:r w:rsidRPr="00A249B4" w:rsidDel="00A249B4">
          <w:rPr>
            <w:highlight w:val="white"/>
            <w:lang w:eastAsia="fi-FI"/>
            <w:rPrChange w:id="4079" w:author="Tuomainen Mika" w:date="2014-04-04T00:09:00Z">
              <w:rPr>
                <w:highlight w:val="white"/>
                <w:lang w:val="en-US" w:eastAsia="fi-FI"/>
              </w:rPr>
            </w:rPrChange>
          </w:rPr>
          <w:delText>1.2.246.537.6.12.2002.124</w:delText>
        </w:r>
        <w:r w:rsidRPr="00A249B4" w:rsidDel="00A249B4">
          <w:rPr>
            <w:color w:val="0000FF"/>
            <w:highlight w:val="white"/>
            <w:lang w:eastAsia="fi-FI"/>
            <w:rPrChange w:id="4080" w:author="Tuomainen Mika" w:date="2014-04-04T00:09:00Z">
              <w:rPr>
                <w:color w:val="0000FF"/>
                <w:highlight w:val="white"/>
                <w:lang w:val="en-US" w:eastAsia="fi-FI"/>
              </w:rPr>
            </w:rPrChange>
          </w:rPr>
          <w:delText>"/&gt;</w:delText>
        </w:r>
      </w:del>
    </w:p>
    <w:p w:rsidR="003E639A" w:rsidRPr="00A249B4" w:rsidDel="00A249B4" w:rsidRDefault="003E639A">
      <w:pPr>
        <w:rPr>
          <w:del w:id="4081" w:author="Tuomainen Mika" w:date="2014-04-04T00:09:00Z"/>
          <w:color w:val="000000"/>
          <w:highlight w:val="white"/>
          <w:lang w:eastAsia="fi-FI"/>
          <w:rPrChange w:id="4082" w:author="Tuomainen Mika" w:date="2014-04-04T00:09:00Z">
            <w:rPr>
              <w:del w:id="4083" w:author="Tuomainen Mika" w:date="2014-04-04T00:09:00Z"/>
              <w:color w:val="000000"/>
              <w:highlight w:val="white"/>
              <w:lang w:val="en-US" w:eastAsia="fi-FI"/>
            </w:rPr>
          </w:rPrChange>
        </w:rPr>
        <w:pPrChange w:id="4084" w:author="Tuomainen Mika" w:date="2014-04-03T23:16:00Z">
          <w:pPr>
            <w:autoSpaceDE w:val="0"/>
            <w:autoSpaceDN w:val="0"/>
            <w:adjustRightInd w:val="0"/>
          </w:pPr>
        </w:pPrChange>
      </w:pPr>
      <w:del w:id="4085" w:author="Tuomainen Mika" w:date="2014-04-04T00:09:00Z">
        <w:r w:rsidRPr="00A249B4" w:rsidDel="00A249B4">
          <w:rPr>
            <w:color w:val="000000"/>
            <w:highlight w:val="white"/>
            <w:lang w:eastAsia="fi-FI"/>
            <w:rPrChange w:id="4086" w:author="Tuomainen Mika" w:date="2014-04-04T00:09:00Z">
              <w:rPr>
                <w:color w:val="000000"/>
                <w:highlight w:val="white"/>
                <w:lang w:val="en-US" w:eastAsia="fi-FI"/>
              </w:rPr>
            </w:rPrChange>
          </w:rPr>
          <w:tab/>
        </w:r>
        <w:r w:rsidRPr="00A249B4" w:rsidDel="00A249B4">
          <w:rPr>
            <w:highlight w:val="white"/>
            <w:lang w:eastAsia="fi-FI"/>
            <w:rPrChange w:id="4087" w:author="Tuomainen Mika" w:date="2014-04-04T00:09:00Z">
              <w:rPr>
                <w:highlight w:val="white"/>
                <w:lang w:val="en-US" w:eastAsia="fi-FI"/>
              </w:rPr>
            </w:rPrChange>
          </w:rPr>
          <w:delText>&lt;effectiveTime value=“200309300945”/&gt;</w:delText>
        </w:r>
      </w:del>
    </w:p>
    <w:p w:rsidR="003E639A" w:rsidRPr="00A249B4" w:rsidDel="00A249B4" w:rsidRDefault="003E639A">
      <w:pPr>
        <w:rPr>
          <w:del w:id="4088" w:author="Tuomainen Mika" w:date="2014-04-04T00:09:00Z"/>
          <w:color w:val="000000"/>
          <w:highlight w:val="white"/>
          <w:lang w:eastAsia="fi-FI"/>
          <w:rPrChange w:id="4089" w:author="Tuomainen Mika" w:date="2014-04-04T00:09:00Z">
            <w:rPr>
              <w:del w:id="4090" w:author="Tuomainen Mika" w:date="2014-04-04T00:09:00Z"/>
              <w:color w:val="000000"/>
              <w:highlight w:val="white"/>
              <w:lang w:val="en-US" w:eastAsia="fi-FI"/>
            </w:rPr>
          </w:rPrChange>
        </w:rPr>
        <w:pPrChange w:id="4091" w:author="Tuomainen Mika" w:date="2014-04-03T23:16:00Z">
          <w:pPr>
            <w:autoSpaceDE w:val="0"/>
            <w:autoSpaceDN w:val="0"/>
            <w:adjustRightInd w:val="0"/>
          </w:pPr>
        </w:pPrChange>
      </w:pPr>
      <w:del w:id="4092" w:author="Tuomainen Mika" w:date="2014-04-04T00:09:00Z">
        <w:r w:rsidRPr="00A249B4" w:rsidDel="00A249B4">
          <w:rPr>
            <w:color w:val="000000"/>
            <w:highlight w:val="white"/>
            <w:lang w:eastAsia="fi-FI"/>
            <w:rPrChange w:id="4093" w:author="Tuomainen Mika" w:date="2014-04-04T00:09:00Z">
              <w:rPr>
                <w:color w:val="000000"/>
                <w:highlight w:val="white"/>
                <w:lang w:val="en-US" w:eastAsia="fi-FI"/>
              </w:rPr>
            </w:rPrChange>
          </w:rPr>
          <w:tab/>
        </w:r>
        <w:r w:rsidRPr="00A249B4" w:rsidDel="00A249B4">
          <w:rPr>
            <w:color w:val="0000FF"/>
            <w:highlight w:val="white"/>
            <w:lang w:eastAsia="fi-FI"/>
            <w:rPrChange w:id="4094" w:author="Tuomainen Mika" w:date="2014-04-04T00:09:00Z">
              <w:rPr>
                <w:color w:val="0000FF"/>
                <w:highlight w:val="white"/>
                <w:lang w:val="en-US" w:eastAsia="fi-FI"/>
              </w:rPr>
            </w:rPrChange>
          </w:rPr>
          <w:delText>&lt;</w:delText>
        </w:r>
        <w:r w:rsidRPr="00A249B4" w:rsidDel="00A249B4">
          <w:rPr>
            <w:color w:val="800000"/>
            <w:highlight w:val="white"/>
            <w:lang w:eastAsia="fi-FI"/>
            <w:rPrChange w:id="4095" w:author="Tuomainen Mika" w:date="2014-04-04T00:09:00Z">
              <w:rPr>
                <w:color w:val="800000"/>
                <w:highlight w:val="white"/>
                <w:lang w:val="en-US" w:eastAsia="fi-FI"/>
              </w:rPr>
            </w:rPrChange>
          </w:rPr>
          <w:delText>value</w:delText>
        </w:r>
        <w:r w:rsidRPr="00A249B4" w:rsidDel="00A249B4">
          <w:rPr>
            <w:highlight w:val="white"/>
            <w:lang w:eastAsia="fi-FI"/>
            <w:rPrChange w:id="4096"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097" w:author="Tuomainen Mika" w:date="2014-04-04T00:09:00Z">
              <w:rPr>
                <w:color w:val="0000FF"/>
                <w:highlight w:val="white"/>
                <w:lang w:val="en-US" w:eastAsia="fi-FI"/>
              </w:rPr>
            </w:rPrChange>
          </w:rPr>
          <w:delText>="</w:delText>
        </w:r>
        <w:r w:rsidRPr="00A249B4" w:rsidDel="00A249B4">
          <w:rPr>
            <w:color w:val="000000"/>
            <w:highlight w:val="white"/>
            <w:lang w:eastAsia="fi-FI"/>
            <w:rPrChange w:id="4098" w:author="Tuomainen Mika" w:date="2014-04-04T00:09:00Z">
              <w:rPr>
                <w:color w:val="000000"/>
                <w:highlight w:val="white"/>
                <w:lang w:val="en-US" w:eastAsia="fi-FI"/>
              </w:rPr>
            </w:rPrChange>
          </w:rPr>
          <w:delText>BL</w:delText>
        </w:r>
        <w:r w:rsidRPr="00A249B4" w:rsidDel="00A249B4">
          <w:rPr>
            <w:color w:val="0000FF"/>
            <w:highlight w:val="white"/>
            <w:lang w:eastAsia="fi-FI"/>
            <w:rPrChange w:id="4099" w:author="Tuomainen Mika" w:date="2014-04-04T00:09:00Z">
              <w:rPr>
                <w:color w:val="0000FF"/>
                <w:highlight w:val="white"/>
                <w:lang w:val="en-US" w:eastAsia="fi-FI"/>
              </w:rPr>
            </w:rPrChange>
          </w:rPr>
          <w:delText>"</w:delText>
        </w:r>
        <w:r w:rsidRPr="00A249B4" w:rsidDel="00A249B4">
          <w:rPr>
            <w:highlight w:val="white"/>
            <w:lang w:eastAsia="fi-FI"/>
            <w:rPrChange w:id="4100"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101" w:author="Tuomainen Mika" w:date="2014-04-04T00:09:00Z">
              <w:rPr>
                <w:color w:val="0000FF"/>
                <w:highlight w:val="white"/>
                <w:lang w:val="en-US" w:eastAsia="fi-FI"/>
              </w:rPr>
            </w:rPrChange>
          </w:rPr>
          <w:delText>="</w:delText>
        </w:r>
        <w:r w:rsidRPr="00A249B4" w:rsidDel="00A249B4">
          <w:rPr>
            <w:color w:val="000000"/>
            <w:highlight w:val="white"/>
            <w:lang w:eastAsia="fi-FI"/>
            <w:rPrChange w:id="4102" w:author="Tuomainen Mika" w:date="2014-04-04T00:09:00Z">
              <w:rPr>
                <w:color w:val="000000"/>
                <w:highlight w:val="white"/>
                <w:lang w:val="en-US" w:eastAsia="fi-FI"/>
              </w:rPr>
            </w:rPrChange>
          </w:rPr>
          <w:delText>false</w:delText>
        </w:r>
        <w:r w:rsidRPr="00A249B4" w:rsidDel="00A249B4">
          <w:rPr>
            <w:color w:val="0000FF"/>
            <w:highlight w:val="white"/>
            <w:lang w:eastAsia="fi-FI"/>
            <w:rPrChange w:id="4103" w:author="Tuomainen Mika" w:date="2014-04-04T00:09:00Z">
              <w:rPr>
                <w:color w:val="0000FF"/>
                <w:highlight w:val="white"/>
                <w:lang w:val="en-US" w:eastAsia="fi-FI"/>
              </w:rPr>
            </w:rPrChange>
          </w:rPr>
          <w:delText>"/&gt;</w:delText>
        </w:r>
      </w:del>
    </w:p>
    <w:p w:rsidR="003E639A" w:rsidDel="00A249B4" w:rsidRDefault="003E639A">
      <w:pPr>
        <w:rPr>
          <w:del w:id="4104" w:author="Tuomainen Mika" w:date="2014-04-04T00:09:00Z"/>
          <w:color w:val="000000"/>
          <w:highlight w:val="white"/>
          <w:lang w:eastAsia="fi-FI"/>
        </w:rPr>
        <w:pPrChange w:id="4105" w:author="Tuomainen Mika" w:date="2014-04-03T23:16:00Z">
          <w:pPr>
            <w:autoSpaceDE w:val="0"/>
            <w:autoSpaceDN w:val="0"/>
            <w:adjustRightInd w:val="0"/>
          </w:pPr>
        </w:pPrChange>
      </w:pPr>
      <w:del w:id="4106" w:author="Tuomainen Mika" w:date="2014-04-04T00:09:00Z">
        <w:r w:rsidRPr="00A249B4" w:rsidDel="00A249B4">
          <w:rPr>
            <w:color w:val="000000"/>
            <w:highlight w:val="white"/>
            <w:lang w:eastAsia="fi-FI"/>
            <w:rPrChange w:id="4107" w:author="Tuomainen Mika" w:date="2014-04-04T00:09:00Z">
              <w:rPr>
                <w:color w:val="000000"/>
                <w:highlight w:val="white"/>
                <w:lang w:val="en-US" w:eastAsia="fi-FI"/>
              </w:rPr>
            </w:rPrChange>
          </w:rPr>
          <w:lastRenderedPageBreak/>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RPr="009E385C" w:rsidDel="00A249B4" w:rsidRDefault="003E639A" w:rsidP="00CC1036">
      <w:pPr>
        <w:rPr>
          <w:del w:id="4108" w:author="Tuomainen Mika" w:date="2014-04-04T00:09:00Z"/>
        </w:rPr>
      </w:pPr>
      <w:del w:id="4109"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Del="00A249B4" w:rsidRDefault="003E639A" w:rsidP="00CC1036">
      <w:pPr>
        <w:rPr>
          <w:del w:id="4110" w:author="Tuomainen Mika" w:date="2014-04-04T00:09:00Z"/>
        </w:rPr>
      </w:pPr>
    </w:p>
    <w:p w:rsidR="003E639A" w:rsidDel="00A249B4" w:rsidRDefault="003E639A" w:rsidP="00CC1036">
      <w:pPr>
        <w:rPr>
          <w:del w:id="4111" w:author="Tuomainen Mika" w:date="2014-04-04T00:09:00Z"/>
        </w:rPr>
      </w:pPr>
      <w:del w:id="4112" w:author="Tuomainen Mika" w:date="2014-04-04T00:09:00Z">
        <w:r w:rsidDel="00A249B4">
          <w:delText>Viittaus suostumukseen tehdään suostumusprojektin määritysten mukaisesti.</w:delText>
        </w:r>
      </w:del>
    </w:p>
    <w:p w:rsidR="003E639A" w:rsidDel="00A249B4" w:rsidRDefault="003E639A" w:rsidP="00CC1036">
      <w:pPr>
        <w:pStyle w:val="Otsikko4"/>
        <w:rPr>
          <w:del w:id="4113" w:author="Tuomainen Mika" w:date="2014-04-04T00:09:00Z"/>
        </w:rPr>
      </w:pPr>
      <w:bookmarkStart w:id="4114" w:name="_Toc384330145"/>
      <w:del w:id="4115" w:author="Tuomainen Mika" w:date="2014-04-04T00:09:00Z">
        <w:r w:rsidDel="00A249B4">
          <w:delText>Saako lähetteen lähettäjälle lähettää hoitopalautetta</w:delText>
        </w:r>
        <w:bookmarkEnd w:id="4114"/>
      </w:del>
    </w:p>
    <w:p w:rsidR="003E639A" w:rsidDel="00A249B4" w:rsidRDefault="003E639A" w:rsidP="00CC1036">
      <w:pPr>
        <w:rPr>
          <w:del w:id="4116" w:author="Tuomainen Mika" w:date="2014-04-04T00:09:00Z"/>
        </w:rPr>
      </w:pPr>
    </w:p>
    <w:p w:rsidR="003E639A" w:rsidDel="00A249B4" w:rsidRDefault="003E639A" w:rsidP="00CC1036">
      <w:pPr>
        <w:rPr>
          <w:del w:id="4117" w:author="Tuomainen Mika" w:date="2014-04-04T00:09:00Z"/>
        </w:rPr>
      </w:pPr>
      <w:del w:id="4118" w:author="Tuomainen Mika" w:date="2014-04-04T00:09:00Z">
        <w:r w:rsidDel="00A249B4">
          <w:delText>Ei pakollinen</w:delText>
        </w:r>
      </w:del>
    </w:p>
    <w:p w:rsidR="003E639A" w:rsidDel="00A249B4" w:rsidRDefault="003E639A" w:rsidP="00CC1036">
      <w:pPr>
        <w:rPr>
          <w:del w:id="4119" w:author="Tuomainen Mika" w:date="2014-04-04T00:09:00Z"/>
        </w:rPr>
      </w:pPr>
    </w:p>
    <w:p w:rsidR="003E639A" w:rsidDel="00A249B4" w:rsidRDefault="003E639A" w:rsidP="00CC1036">
      <w:pPr>
        <w:rPr>
          <w:del w:id="4120" w:author="Tuomainen Mika" w:date="2014-04-04T00:09:00Z"/>
        </w:rPr>
      </w:pPr>
      <w:del w:id="4121" w:author="Tuomainen Mika" w:date="2014-04-04T00:09:00Z">
        <w:r w:rsidDel="00A249B4">
          <w:delText>Hoitopalaute lähetteen lähettäjälle: kenttäkoodi: 16</w:delText>
        </w:r>
        <w:r w:rsidDel="00A249B4">
          <w:tab/>
          <w:delText xml:space="preserve">koodisto: 1.2.246.537.6.12.2002.124 </w:delText>
        </w:r>
      </w:del>
    </w:p>
    <w:p w:rsidR="003E639A" w:rsidDel="00A249B4" w:rsidRDefault="003E639A" w:rsidP="00CC1036">
      <w:pPr>
        <w:rPr>
          <w:del w:id="4122" w:author="Tuomainen Mika" w:date="2014-04-04T00:09:00Z"/>
        </w:rPr>
      </w:pPr>
    </w:p>
    <w:p w:rsidR="003E639A" w:rsidDel="00A249B4" w:rsidRDefault="003E639A" w:rsidP="00CC1036">
      <w:pPr>
        <w:rPr>
          <w:del w:id="4123" w:author="Tuomainen Mika" w:date="2014-04-04T00:09:00Z"/>
        </w:rPr>
      </w:pPr>
      <w:del w:id="4124" w:author="Tuomainen Mika" w:date="2014-04-04T00:09:00Z">
        <w:r w:rsidDel="00A249B4">
          <w:delText>Tieto kerrotaan totuusarvolla (true/false) value-elementissä, jonka tietotyyppi on BL.</w:delText>
        </w:r>
      </w:del>
    </w:p>
    <w:p w:rsidR="003E639A" w:rsidDel="00A249B4" w:rsidRDefault="003E639A" w:rsidP="00CC1036">
      <w:pPr>
        <w:rPr>
          <w:del w:id="4125" w:author="Tuomainen Mika" w:date="2014-04-04T00:09:00Z"/>
        </w:rPr>
      </w:pPr>
    </w:p>
    <w:p w:rsidR="003E639A" w:rsidRPr="00A249B4" w:rsidDel="00A249B4" w:rsidRDefault="003E639A">
      <w:pPr>
        <w:rPr>
          <w:del w:id="4126" w:author="Tuomainen Mika" w:date="2014-04-04T00:09:00Z"/>
          <w:color w:val="000000"/>
          <w:highlight w:val="white"/>
          <w:lang w:eastAsia="fi-FI"/>
          <w:rPrChange w:id="4127" w:author="Tuomainen Mika" w:date="2014-04-04T00:09:00Z">
            <w:rPr>
              <w:del w:id="4128" w:author="Tuomainen Mika" w:date="2014-04-04T00:09:00Z"/>
              <w:color w:val="000000"/>
              <w:highlight w:val="white"/>
              <w:lang w:val="en-US" w:eastAsia="fi-FI"/>
            </w:rPr>
          </w:rPrChange>
        </w:rPr>
        <w:pPrChange w:id="4129" w:author="Tuomainen Mika" w:date="2014-04-03T23:16:00Z">
          <w:pPr>
            <w:autoSpaceDE w:val="0"/>
            <w:autoSpaceDN w:val="0"/>
            <w:adjustRightInd w:val="0"/>
          </w:pPr>
        </w:pPrChange>
      </w:pPr>
      <w:del w:id="4130" w:author="Tuomainen Mika" w:date="2014-04-04T00:09:00Z">
        <w:r w:rsidRPr="00A249B4" w:rsidDel="00A249B4">
          <w:rPr>
            <w:color w:val="0000FF"/>
            <w:highlight w:val="white"/>
            <w:lang w:eastAsia="fi-FI"/>
            <w:rPrChange w:id="4131" w:author="Tuomainen Mika" w:date="2014-04-04T00:09:00Z">
              <w:rPr>
                <w:color w:val="0000FF"/>
                <w:highlight w:val="white"/>
                <w:lang w:val="en-US" w:eastAsia="fi-FI"/>
              </w:rPr>
            </w:rPrChange>
          </w:rPr>
          <w:delText>&lt;</w:delText>
        </w:r>
        <w:r w:rsidRPr="00A249B4" w:rsidDel="00A249B4">
          <w:rPr>
            <w:highlight w:val="white"/>
            <w:lang w:eastAsia="fi-FI"/>
            <w:rPrChange w:id="4132" w:author="Tuomainen Mika" w:date="2014-04-04T00:09:00Z">
              <w:rPr>
                <w:highlight w:val="white"/>
                <w:lang w:val="en-US" w:eastAsia="fi-FI"/>
              </w:rPr>
            </w:rPrChange>
          </w:rPr>
          <w:delText>entry</w:delText>
        </w:r>
        <w:r w:rsidRPr="00A249B4" w:rsidDel="00A249B4">
          <w:rPr>
            <w:color w:val="0000FF"/>
            <w:highlight w:val="white"/>
            <w:lang w:eastAsia="fi-FI"/>
            <w:rPrChange w:id="4133" w:author="Tuomainen Mika" w:date="2014-04-04T00:09:00Z">
              <w:rPr>
                <w:color w:val="0000FF"/>
                <w:highlight w:val="white"/>
                <w:lang w:val="en-US" w:eastAsia="fi-FI"/>
              </w:rPr>
            </w:rPrChange>
          </w:rPr>
          <w:delText>&gt;</w:delText>
        </w:r>
      </w:del>
    </w:p>
    <w:p w:rsidR="003E639A" w:rsidRPr="00A249B4" w:rsidDel="00A249B4" w:rsidRDefault="003E639A">
      <w:pPr>
        <w:rPr>
          <w:del w:id="4134" w:author="Tuomainen Mika" w:date="2014-04-04T00:09:00Z"/>
          <w:color w:val="000000"/>
          <w:highlight w:val="white"/>
          <w:lang w:eastAsia="fi-FI"/>
          <w:rPrChange w:id="4135" w:author="Tuomainen Mika" w:date="2014-04-04T00:09:00Z">
            <w:rPr>
              <w:del w:id="4136" w:author="Tuomainen Mika" w:date="2014-04-04T00:09:00Z"/>
              <w:color w:val="000000"/>
              <w:highlight w:val="white"/>
              <w:lang w:val="en-US" w:eastAsia="fi-FI"/>
            </w:rPr>
          </w:rPrChange>
        </w:rPr>
        <w:pPrChange w:id="4137" w:author="Tuomainen Mika" w:date="2014-04-03T23:16:00Z">
          <w:pPr>
            <w:autoSpaceDE w:val="0"/>
            <w:autoSpaceDN w:val="0"/>
            <w:adjustRightInd w:val="0"/>
          </w:pPr>
        </w:pPrChange>
      </w:pPr>
      <w:del w:id="4138" w:author="Tuomainen Mika" w:date="2014-04-04T00:09:00Z">
        <w:r w:rsidRPr="00A249B4" w:rsidDel="00A249B4">
          <w:rPr>
            <w:color w:val="000000"/>
            <w:highlight w:val="white"/>
            <w:lang w:eastAsia="fi-FI"/>
            <w:rPrChange w:id="4139" w:author="Tuomainen Mika" w:date="2014-04-04T00:09:00Z">
              <w:rPr>
                <w:color w:val="000000"/>
                <w:highlight w:val="white"/>
                <w:lang w:val="en-US" w:eastAsia="fi-FI"/>
              </w:rPr>
            </w:rPrChange>
          </w:rPr>
          <w:tab/>
        </w:r>
        <w:r w:rsidRPr="00A249B4" w:rsidDel="00A249B4">
          <w:rPr>
            <w:color w:val="0000FF"/>
            <w:highlight w:val="white"/>
            <w:lang w:eastAsia="fi-FI"/>
            <w:rPrChange w:id="4140" w:author="Tuomainen Mika" w:date="2014-04-04T00:09:00Z">
              <w:rPr>
                <w:color w:val="0000FF"/>
                <w:highlight w:val="white"/>
                <w:lang w:val="en-US" w:eastAsia="fi-FI"/>
              </w:rPr>
            </w:rPrChange>
          </w:rPr>
          <w:delText>&lt;</w:delText>
        </w:r>
        <w:r w:rsidRPr="00A249B4" w:rsidDel="00A249B4">
          <w:rPr>
            <w:color w:val="800000"/>
            <w:highlight w:val="white"/>
            <w:lang w:eastAsia="fi-FI"/>
            <w:rPrChange w:id="4141" w:author="Tuomainen Mika" w:date="2014-04-04T00:09:00Z">
              <w:rPr>
                <w:color w:val="800000"/>
                <w:highlight w:val="white"/>
                <w:lang w:val="en-US" w:eastAsia="fi-FI"/>
              </w:rPr>
            </w:rPrChange>
          </w:rPr>
          <w:delText>observation</w:delText>
        </w:r>
        <w:r w:rsidRPr="00A249B4" w:rsidDel="00A249B4">
          <w:rPr>
            <w:highlight w:val="white"/>
            <w:lang w:eastAsia="fi-FI"/>
            <w:rPrChange w:id="4142"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143" w:author="Tuomainen Mika" w:date="2014-04-04T00:09:00Z">
              <w:rPr>
                <w:color w:val="0000FF"/>
                <w:highlight w:val="white"/>
                <w:lang w:val="en-US" w:eastAsia="fi-FI"/>
              </w:rPr>
            </w:rPrChange>
          </w:rPr>
          <w:delText>="</w:delText>
        </w:r>
        <w:r w:rsidRPr="00A249B4" w:rsidDel="00A249B4">
          <w:rPr>
            <w:color w:val="000000"/>
            <w:highlight w:val="white"/>
            <w:lang w:eastAsia="fi-FI"/>
            <w:rPrChange w:id="4144" w:author="Tuomainen Mika" w:date="2014-04-04T00:09:00Z">
              <w:rPr>
                <w:color w:val="000000"/>
                <w:highlight w:val="white"/>
                <w:lang w:val="en-US" w:eastAsia="fi-FI"/>
              </w:rPr>
            </w:rPrChange>
          </w:rPr>
          <w:delText>OBS</w:delText>
        </w:r>
        <w:r w:rsidRPr="00A249B4" w:rsidDel="00A249B4">
          <w:rPr>
            <w:color w:val="0000FF"/>
            <w:highlight w:val="white"/>
            <w:lang w:eastAsia="fi-FI"/>
            <w:rPrChange w:id="4145" w:author="Tuomainen Mika" w:date="2014-04-04T00:09:00Z">
              <w:rPr>
                <w:color w:val="0000FF"/>
                <w:highlight w:val="white"/>
                <w:lang w:val="en-US" w:eastAsia="fi-FI"/>
              </w:rPr>
            </w:rPrChange>
          </w:rPr>
          <w:delText>"</w:delText>
        </w:r>
        <w:r w:rsidRPr="00A249B4" w:rsidDel="00A249B4">
          <w:rPr>
            <w:highlight w:val="white"/>
            <w:lang w:eastAsia="fi-FI"/>
            <w:rPrChange w:id="4146"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147" w:author="Tuomainen Mika" w:date="2014-04-04T00:09:00Z">
              <w:rPr>
                <w:color w:val="0000FF"/>
                <w:highlight w:val="white"/>
                <w:lang w:val="en-US" w:eastAsia="fi-FI"/>
              </w:rPr>
            </w:rPrChange>
          </w:rPr>
          <w:delText>="</w:delText>
        </w:r>
        <w:r w:rsidRPr="00A249B4" w:rsidDel="00A249B4">
          <w:rPr>
            <w:color w:val="000000"/>
            <w:highlight w:val="white"/>
            <w:lang w:eastAsia="fi-FI"/>
            <w:rPrChange w:id="4148" w:author="Tuomainen Mika" w:date="2014-04-04T00:09:00Z">
              <w:rPr>
                <w:color w:val="000000"/>
                <w:highlight w:val="white"/>
                <w:lang w:val="en-US" w:eastAsia="fi-FI"/>
              </w:rPr>
            </w:rPrChange>
          </w:rPr>
          <w:delText>EVN</w:delText>
        </w:r>
        <w:r w:rsidRPr="00A249B4" w:rsidDel="00A249B4">
          <w:rPr>
            <w:color w:val="0000FF"/>
            <w:highlight w:val="white"/>
            <w:lang w:eastAsia="fi-FI"/>
            <w:rPrChange w:id="4149" w:author="Tuomainen Mika" w:date="2014-04-04T00:09:00Z">
              <w:rPr>
                <w:color w:val="0000FF"/>
                <w:highlight w:val="white"/>
                <w:lang w:val="en-US" w:eastAsia="fi-FI"/>
              </w:rPr>
            </w:rPrChange>
          </w:rPr>
          <w:delText>"&gt;</w:delText>
        </w:r>
      </w:del>
    </w:p>
    <w:p w:rsidR="003E639A" w:rsidRPr="00A249B4" w:rsidDel="00A249B4" w:rsidRDefault="003E639A">
      <w:pPr>
        <w:rPr>
          <w:del w:id="4150" w:author="Tuomainen Mika" w:date="2014-04-04T00:09:00Z"/>
          <w:highlight w:val="white"/>
          <w:lang w:eastAsia="fi-FI"/>
          <w:rPrChange w:id="4151" w:author="Tuomainen Mika" w:date="2014-04-04T00:09:00Z">
            <w:rPr>
              <w:del w:id="4152" w:author="Tuomainen Mika" w:date="2014-04-04T00:09:00Z"/>
              <w:highlight w:val="white"/>
              <w:lang w:val="en-US" w:eastAsia="fi-FI"/>
            </w:rPr>
          </w:rPrChange>
        </w:rPr>
        <w:pPrChange w:id="4153" w:author="Tuomainen Mika" w:date="2014-04-03T23:16:00Z">
          <w:pPr>
            <w:autoSpaceDE w:val="0"/>
            <w:autoSpaceDN w:val="0"/>
            <w:adjustRightInd w:val="0"/>
          </w:pPr>
        </w:pPrChange>
      </w:pPr>
      <w:del w:id="4154" w:author="Tuomainen Mika" w:date="2014-04-04T00:09:00Z">
        <w:r w:rsidRPr="00A249B4" w:rsidDel="00A249B4">
          <w:rPr>
            <w:highlight w:val="white"/>
            <w:lang w:eastAsia="fi-FI"/>
            <w:rPrChange w:id="4155" w:author="Tuomainen Mika" w:date="2014-04-04T00:09:00Z">
              <w:rPr>
                <w:highlight w:val="white"/>
                <w:lang w:val="en-US" w:eastAsia="fi-FI"/>
              </w:rPr>
            </w:rPrChange>
          </w:rPr>
          <w:tab/>
        </w:r>
        <w:r w:rsidRPr="00A249B4" w:rsidDel="00A249B4">
          <w:rPr>
            <w:color w:val="0000FF"/>
            <w:highlight w:val="white"/>
            <w:lang w:eastAsia="fi-FI"/>
            <w:rPrChange w:id="4156" w:author="Tuomainen Mika" w:date="2014-04-04T00:09:00Z">
              <w:rPr>
                <w:color w:val="0000FF"/>
                <w:highlight w:val="white"/>
                <w:lang w:val="en-US" w:eastAsia="fi-FI"/>
              </w:rPr>
            </w:rPrChange>
          </w:rPr>
          <w:delText>&lt;</w:delText>
        </w:r>
        <w:r w:rsidRPr="00A249B4" w:rsidDel="00A249B4">
          <w:rPr>
            <w:color w:val="800000"/>
            <w:highlight w:val="white"/>
            <w:lang w:eastAsia="fi-FI"/>
            <w:rPrChange w:id="4157" w:author="Tuomainen Mika" w:date="2014-04-04T00:09:00Z">
              <w:rPr>
                <w:color w:val="800000"/>
                <w:highlight w:val="white"/>
                <w:lang w:val="en-US" w:eastAsia="fi-FI"/>
              </w:rPr>
            </w:rPrChange>
          </w:rPr>
          <w:delText>code</w:delText>
        </w:r>
        <w:r w:rsidRPr="00A249B4" w:rsidDel="00A249B4">
          <w:rPr>
            <w:color w:val="FF0000"/>
            <w:highlight w:val="white"/>
            <w:lang w:eastAsia="fi-FI"/>
            <w:rPrChange w:id="4158"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159" w:author="Tuomainen Mika" w:date="2014-04-04T00:09:00Z">
              <w:rPr>
                <w:color w:val="0000FF"/>
                <w:highlight w:val="white"/>
                <w:lang w:val="en-US" w:eastAsia="fi-FI"/>
              </w:rPr>
            </w:rPrChange>
          </w:rPr>
          <w:delText>="</w:delText>
        </w:r>
        <w:r w:rsidRPr="00A249B4" w:rsidDel="00A249B4">
          <w:rPr>
            <w:highlight w:val="white"/>
            <w:lang w:eastAsia="fi-FI"/>
            <w:rPrChange w:id="4160" w:author="Tuomainen Mika" w:date="2014-04-04T00:09:00Z">
              <w:rPr>
                <w:highlight w:val="white"/>
                <w:lang w:val="en-US" w:eastAsia="fi-FI"/>
              </w:rPr>
            </w:rPrChange>
          </w:rPr>
          <w:delText>16</w:delText>
        </w:r>
        <w:r w:rsidRPr="00A249B4" w:rsidDel="00A249B4">
          <w:rPr>
            <w:color w:val="0000FF"/>
            <w:highlight w:val="white"/>
            <w:lang w:eastAsia="fi-FI"/>
            <w:rPrChange w:id="4161" w:author="Tuomainen Mika" w:date="2014-04-04T00:09:00Z">
              <w:rPr>
                <w:color w:val="0000FF"/>
                <w:highlight w:val="white"/>
                <w:lang w:val="en-US" w:eastAsia="fi-FI"/>
              </w:rPr>
            </w:rPrChange>
          </w:rPr>
          <w:delText>"</w:delText>
        </w:r>
        <w:r w:rsidRPr="00A249B4" w:rsidDel="00A249B4">
          <w:rPr>
            <w:color w:val="FF0000"/>
            <w:highlight w:val="white"/>
            <w:lang w:eastAsia="fi-FI"/>
            <w:rPrChange w:id="4162"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163" w:author="Tuomainen Mika" w:date="2014-04-04T00:09:00Z">
              <w:rPr>
                <w:color w:val="0000FF"/>
                <w:highlight w:val="white"/>
                <w:lang w:val="en-US" w:eastAsia="fi-FI"/>
              </w:rPr>
            </w:rPrChange>
          </w:rPr>
          <w:delText>="</w:delText>
        </w:r>
        <w:r w:rsidRPr="00A249B4" w:rsidDel="00A249B4">
          <w:rPr>
            <w:highlight w:val="white"/>
            <w:lang w:eastAsia="fi-FI"/>
            <w:rPrChange w:id="4164" w:author="Tuomainen Mika" w:date="2014-04-04T00:09:00Z">
              <w:rPr>
                <w:highlight w:val="white"/>
                <w:lang w:val="en-US" w:eastAsia="fi-FI"/>
              </w:rPr>
            </w:rPrChange>
          </w:rPr>
          <w:delText>1.2.246.537.6.12.2002.124</w:delText>
        </w:r>
        <w:r w:rsidRPr="00A249B4" w:rsidDel="00A249B4">
          <w:rPr>
            <w:color w:val="0000FF"/>
            <w:highlight w:val="white"/>
            <w:lang w:eastAsia="fi-FI"/>
            <w:rPrChange w:id="4165" w:author="Tuomainen Mika" w:date="2014-04-04T00:09:00Z">
              <w:rPr>
                <w:color w:val="0000FF"/>
                <w:highlight w:val="white"/>
                <w:lang w:val="en-US" w:eastAsia="fi-FI"/>
              </w:rPr>
            </w:rPrChange>
          </w:rPr>
          <w:delText>"/&gt;</w:delText>
        </w:r>
      </w:del>
    </w:p>
    <w:p w:rsidR="003E639A" w:rsidRPr="00A249B4" w:rsidDel="00A249B4" w:rsidRDefault="003E639A">
      <w:pPr>
        <w:rPr>
          <w:del w:id="4166" w:author="Tuomainen Mika" w:date="2014-04-04T00:09:00Z"/>
          <w:color w:val="000000"/>
          <w:highlight w:val="white"/>
          <w:lang w:eastAsia="fi-FI"/>
          <w:rPrChange w:id="4167" w:author="Tuomainen Mika" w:date="2014-04-04T00:09:00Z">
            <w:rPr>
              <w:del w:id="4168" w:author="Tuomainen Mika" w:date="2014-04-04T00:09:00Z"/>
              <w:color w:val="000000"/>
              <w:highlight w:val="white"/>
              <w:lang w:val="en-US" w:eastAsia="fi-FI"/>
            </w:rPr>
          </w:rPrChange>
        </w:rPr>
        <w:pPrChange w:id="4169" w:author="Tuomainen Mika" w:date="2014-04-03T23:16:00Z">
          <w:pPr>
            <w:autoSpaceDE w:val="0"/>
            <w:autoSpaceDN w:val="0"/>
            <w:adjustRightInd w:val="0"/>
          </w:pPr>
        </w:pPrChange>
      </w:pPr>
      <w:del w:id="4170" w:author="Tuomainen Mika" w:date="2014-04-04T00:09:00Z">
        <w:r w:rsidRPr="00A249B4" w:rsidDel="00A249B4">
          <w:rPr>
            <w:color w:val="000000"/>
            <w:highlight w:val="white"/>
            <w:lang w:eastAsia="fi-FI"/>
            <w:rPrChange w:id="4171" w:author="Tuomainen Mika" w:date="2014-04-04T00:09:00Z">
              <w:rPr>
                <w:color w:val="000000"/>
                <w:highlight w:val="white"/>
                <w:lang w:val="en-US" w:eastAsia="fi-FI"/>
              </w:rPr>
            </w:rPrChange>
          </w:rPr>
          <w:tab/>
        </w:r>
        <w:r w:rsidRPr="00A249B4" w:rsidDel="00A249B4">
          <w:rPr>
            <w:highlight w:val="white"/>
            <w:lang w:eastAsia="fi-FI"/>
            <w:rPrChange w:id="4172" w:author="Tuomainen Mika" w:date="2014-04-04T00:09:00Z">
              <w:rPr>
                <w:highlight w:val="white"/>
                <w:lang w:val="en-US" w:eastAsia="fi-FI"/>
              </w:rPr>
            </w:rPrChange>
          </w:rPr>
          <w:delText>&lt;effectiveTime value=“200309300945”/&gt;</w:delText>
        </w:r>
      </w:del>
    </w:p>
    <w:p w:rsidR="003E639A" w:rsidRPr="00A249B4" w:rsidDel="00A249B4" w:rsidRDefault="003E639A">
      <w:pPr>
        <w:rPr>
          <w:del w:id="4173" w:author="Tuomainen Mika" w:date="2014-04-04T00:09:00Z"/>
          <w:color w:val="000000"/>
          <w:highlight w:val="white"/>
          <w:lang w:eastAsia="fi-FI"/>
          <w:rPrChange w:id="4174" w:author="Tuomainen Mika" w:date="2014-04-04T00:09:00Z">
            <w:rPr>
              <w:del w:id="4175" w:author="Tuomainen Mika" w:date="2014-04-04T00:09:00Z"/>
              <w:color w:val="000000"/>
              <w:highlight w:val="white"/>
              <w:lang w:val="en-US" w:eastAsia="fi-FI"/>
            </w:rPr>
          </w:rPrChange>
        </w:rPr>
        <w:pPrChange w:id="4176" w:author="Tuomainen Mika" w:date="2014-04-03T23:16:00Z">
          <w:pPr>
            <w:autoSpaceDE w:val="0"/>
            <w:autoSpaceDN w:val="0"/>
            <w:adjustRightInd w:val="0"/>
          </w:pPr>
        </w:pPrChange>
      </w:pPr>
      <w:del w:id="4177" w:author="Tuomainen Mika" w:date="2014-04-04T00:09:00Z">
        <w:r w:rsidRPr="00A249B4" w:rsidDel="00A249B4">
          <w:rPr>
            <w:color w:val="000000"/>
            <w:highlight w:val="white"/>
            <w:lang w:eastAsia="fi-FI"/>
            <w:rPrChange w:id="4178" w:author="Tuomainen Mika" w:date="2014-04-04T00:09:00Z">
              <w:rPr>
                <w:color w:val="000000"/>
                <w:highlight w:val="white"/>
                <w:lang w:val="en-US" w:eastAsia="fi-FI"/>
              </w:rPr>
            </w:rPrChange>
          </w:rPr>
          <w:tab/>
        </w:r>
        <w:r w:rsidRPr="00A249B4" w:rsidDel="00A249B4">
          <w:rPr>
            <w:color w:val="0000FF"/>
            <w:highlight w:val="white"/>
            <w:lang w:eastAsia="fi-FI"/>
            <w:rPrChange w:id="4179" w:author="Tuomainen Mika" w:date="2014-04-04T00:09:00Z">
              <w:rPr>
                <w:color w:val="0000FF"/>
                <w:highlight w:val="white"/>
                <w:lang w:val="en-US" w:eastAsia="fi-FI"/>
              </w:rPr>
            </w:rPrChange>
          </w:rPr>
          <w:delText>&lt;</w:delText>
        </w:r>
        <w:r w:rsidRPr="00A249B4" w:rsidDel="00A249B4">
          <w:rPr>
            <w:color w:val="800000"/>
            <w:highlight w:val="white"/>
            <w:lang w:eastAsia="fi-FI"/>
            <w:rPrChange w:id="4180" w:author="Tuomainen Mika" w:date="2014-04-04T00:09:00Z">
              <w:rPr>
                <w:color w:val="800000"/>
                <w:highlight w:val="white"/>
                <w:lang w:val="en-US" w:eastAsia="fi-FI"/>
              </w:rPr>
            </w:rPrChange>
          </w:rPr>
          <w:delText>value</w:delText>
        </w:r>
        <w:r w:rsidRPr="00A249B4" w:rsidDel="00A249B4">
          <w:rPr>
            <w:highlight w:val="white"/>
            <w:lang w:eastAsia="fi-FI"/>
            <w:rPrChange w:id="4181"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182" w:author="Tuomainen Mika" w:date="2014-04-04T00:09:00Z">
              <w:rPr>
                <w:color w:val="0000FF"/>
                <w:highlight w:val="white"/>
                <w:lang w:val="en-US" w:eastAsia="fi-FI"/>
              </w:rPr>
            </w:rPrChange>
          </w:rPr>
          <w:delText>="</w:delText>
        </w:r>
        <w:r w:rsidRPr="00A249B4" w:rsidDel="00A249B4">
          <w:rPr>
            <w:color w:val="000000"/>
            <w:highlight w:val="white"/>
            <w:lang w:eastAsia="fi-FI"/>
            <w:rPrChange w:id="4183" w:author="Tuomainen Mika" w:date="2014-04-04T00:09:00Z">
              <w:rPr>
                <w:color w:val="000000"/>
                <w:highlight w:val="white"/>
                <w:lang w:val="en-US" w:eastAsia="fi-FI"/>
              </w:rPr>
            </w:rPrChange>
          </w:rPr>
          <w:delText>BL</w:delText>
        </w:r>
        <w:r w:rsidRPr="00A249B4" w:rsidDel="00A249B4">
          <w:rPr>
            <w:color w:val="0000FF"/>
            <w:highlight w:val="white"/>
            <w:lang w:eastAsia="fi-FI"/>
            <w:rPrChange w:id="4184" w:author="Tuomainen Mika" w:date="2014-04-04T00:09:00Z">
              <w:rPr>
                <w:color w:val="0000FF"/>
                <w:highlight w:val="white"/>
                <w:lang w:val="en-US" w:eastAsia="fi-FI"/>
              </w:rPr>
            </w:rPrChange>
          </w:rPr>
          <w:delText>"</w:delText>
        </w:r>
        <w:r w:rsidRPr="00A249B4" w:rsidDel="00A249B4">
          <w:rPr>
            <w:highlight w:val="white"/>
            <w:lang w:eastAsia="fi-FI"/>
            <w:rPrChange w:id="4185"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186" w:author="Tuomainen Mika" w:date="2014-04-04T00:09:00Z">
              <w:rPr>
                <w:color w:val="0000FF"/>
                <w:highlight w:val="white"/>
                <w:lang w:val="en-US" w:eastAsia="fi-FI"/>
              </w:rPr>
            </w:rPrChange>
          </w:rPr>
          <w:delText>="</w:delText>
        </w:r>
        <w:r w:rsidRPr="00A249B4" w:rsidDel="00A249B4">
          <w:rPr>
            <w:color w:val="000000"/>
            <w:highlight w:val="white"/>
            <w:lang w:eastAsia="fi-FI"/>
            <w:rPrChange w:id="4187" w:author="Tuomainen Mika" w:date="2014-04-04T00:09:00Z">
              <w:rPr>
                <w:color w:val="000000"/>
                <w:highlight w:val="white"/>
                <w:lang w:val="en-US" w:eastAsia="fi-FI"/>
              </w:rPr>
            </w:rPrChange>
          </w:rPr>
          <w:delText>true</w:delText>
        </w:r>
        <w:r w:rsidRPr="00A249B4" w:rsidDel="00A249B4">
          <w:rPr>
            <w:color w:val="0000FF"/>
            <w:highlight w:val="white"/>
            <w:lang w:eastAsia="fi-FI"/>
            <w:rPrChange w:id="4188" w:author="Tuomainen Mika" w:date="2014-04-04T00:09:00Z">
              <w:rPr>
                <w:color w:val="0000FF"/>
                <w:highlight w:val="white"/>
                <w:lang w:val="en-US" w:eastAsia="fi-FI"/>
              </w:rPr>
            </w:rPrChange>
          </w:rPr>
          <w:delText>"/&gt;</w:delText>
        </w:r>
      </w:del>
    </w:p>
    <w:p w:rsidR="003E639A" w:rsidDel="00A249B4" w:rsidRDefault="003E639A">
      <w:pPr>
        <w:rPr>
          <w:del w:id="4189" w:author="Tuomainen Mika" w:date="2014-04-04T00:09:00Z"/>
          <w:color w:val="000000"/>
          <w:highlight w:val="white"/>
          <w:lang w:eastAsia="fi-FI"/>
        </w:rPr>
        <w:pPrChange w:id="4190" w:author="Tuomainen Mika" w:date="2014-04-03T23:16:00Z">
          <w:pPr>
            <w:autoSpaceDE w:val="0"/>
            <w:autoSpaceDN w:val="0"/>
            <w:adjustRightInd w:val="0"/>
          </w:pPr>
        </w:pPrChange>
      </w:pPr>
      <w:del w:id="4191" w:author="Tuomainen Mika" w:date="2014-04-04T00:09:00Z">
        <w:r w:rsidRPr="00A249B4" w:rsidDel="00A249B4">
          <w:rPr>
            <w:color w:val="000000"/>
            <w:highlight w:val="white"/>
            <w:lang w:eastAsia="fi-FI"/>
            <w:rPrChange w:id="4192"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RPr="009E385C" w:rsidDel="00A249B4" w:rsidRDefault="003E639A" w:rsidP="00CC1036">
      <w:pPr>
        <w:rPr>
          <w:del w:id="4193" w:author="Tuomainen Mika" w:date="2014-04-04T00:09:00Z"/>
        </w:rPr>
      </w:pPr>
      <w:del w:id="4194"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RPr="009E385C" w:rsidDel="00A249B4" w:rsidRDefault="003E639A" w:rsidP="00CC1036">
      <w:pPr>
        <w:rPr>
          <w:del w:id="4195" w:author="Tuomainen Mika" w:date="2014-04-04T00:09:00Z"/>
        </w:rPr>
      </w:pPr>
    </w:p>
    <w:p w:rsidR="003E639A" w:rsidDel="00A249B4" w:rsidRDefault="003E639A" w:rsidP="00CC1036">
      <w:pPr>
        <w:rPr>
          <w:del w:id="4196" w:author="Tuomainen Mika" w:date="2014-04-04T00:09:00Z"/>
        </w:rPr>
      </w:pPr>
    </w:p>
    <w:p w:rsidR="003E639A" w:rsidDel="00A249B4" w:rsidRDefault="003E639A" w:rsidP="00CC1036">
      <w:pPr>
        <w:rPr>
          <w:del w:id="4197" w:author="Tuomainen Mika" w:date="2014-04-04T00:09:00Z"/>
        </w:rPr>
      </w:pPr>
      <w:del w:id="4198" w:author="Tuomainen Mika" w:date="2014-04-04T00:09:00Z">
        <w:r w:rsidDel="00A249B4">
          <w:delText>Viittaus suostumukseen tehdään suostumusprojektin määritysten mukaisesti.</w:delText>
        </w:r>
      </w:del>
    </w:p>
    <w:p w:rsidR="003E639A" w:rsidDel="00A249B4" w:rsidRDefault="003E639A" w:rsidP="00CC1036">
      <w:pPr>
        <w:rPr>
          <w:del w:id="4199" w:author="Tuomainen Mika" w:date="2014-04-04T00:09:00Z"/>
        </w:rPr>
      </w:pPr>
    </w:p>
    <w:p w:rsidR="003E639A" w:rsidRPr="002450C6" w:rsidDel="00A249B4" w:rsidRDefault="003E639A" w:rsidP="00CC1036">
      <w:pPr>
        <w:pStyle w:val="Otsikko4"/>
        <w:rPr>
          <w:del w:id="4200" w:author="Tuomainen Mika" w:date="2014-04-04T00:09:00Z"/>
        </w:rPr>
      </w:pPr>
      <w:bookmarkStart w:id="4201" w:name="_Toc384330146"/>
      <w:del w:id="4202" w:author="Tuomainen Mika" w:date="2014-04-04T00:09:00Z">
        <w:r w:rsidRPr="001E1DBA" w:rsidDel="00A249B4">
          <w:delText>Saako vastaanottavan laitoksen potilaan tietoja selata ATK-järjestelmän kautta</w:delText>
        </w:r>
        <w:bookmarkEnd w:id="4201"/>
        <w:r w:rsidRPr="001E1DBA" w:rsidDel="00A249B4">
          <w:delText xml:space="preserve"> </w:delText>
        </w:r>
      </w:del>
    </w:p>
    <w:p w:rsidR="003E639A" w:rsidDel="00A249B4" w:rsidRDefault="003E639A" w:rsidP="00CC1036">
      <w:pPr>
        <w:rPr>
          <w:del w:id="4203" w:author="Tuomainen Mika" w:date="2014-04-04T00:09:00Z"/>
          <w:highlight w:val="yellow"/>
        </w:rPr>
      </w:pPr>
    </w:p>
    <w:p w:rsidR="003E639A" w:rsidDel="00A249B4" w:rsidRDefault="003E639A" w:rsidP="00CC1036">
      <w:pPr>
        <w:rPr>
          <w:del w:id="4204" w:author="Tuomainen Mika" w:date="2014-04-04T00:09:00Z"/>
          <w:highlight w:val="yellow"/>
        </w:rPr>
      </w:pPr>
      <w:del w:id="4205" w:author="Tuomainen Mika" w:date="2014-04-04T00:09:00Z">
        <w:r w:rsidDel="00A249B4">
          <w:delText>Ei pakollinen</w:delText>
        </w:r>
      </w:del>
    </w:p>
    <w:p w:rsidR="003E639A" w:rsidDel="00A249B4" w:rsidRDefault="003E639A" w:rsidP="00CC1036">
      <w:pPr>
        <w:rPr>
          <w:del w:id="4206" w:author="Tuomainen Mika" w:date="2014-04-04T00:09:00Z"/>
        </w:rPr>
      </w:pPr>
    </w:p>
    <w:p w:rsidR="003E639A" w:rsidDel="00A249B4" w:rsidRDefault="003E639A" w:rsidP="00CC1036">
      <w:pPr>
        <w:rPr>
          <w:del w:id="4207" w:author="Tuomainen Mika" w:date="2014-04-04T00:09:00Z"/>
        </w:rPr>
      </w:pPr>
      <w:del w:id="4208" w:author="Tuomainen Mika" w:date="2014-04-04T00:09:00Z">
        <w:r w:rsidDel="00A249B4">
          <w:lastRenderedPageBreak/>
          <w:delText>Saako potilaan tietoja katsoa atk:lta:</w:delText>
        </w:r>
        <w:r w:rsidDel="00A249B4">
          <w:tab/>
          <w:delText>kenttäkoodi: 17</w:delText>
        </w:r>
        <w:r w:rsidDel="00A249B4">
          <w:tab/>
          <w:delText xml:space="preserve">koodisto: 1.2.246.537.6.12.2002.124 </w:delText>
        </w:r>
      </w:del>
    </w:p>
    <w:p w:rsidR="003E639A" w:rsidDel="00A249B4" w:rsidRDefault="003E639A" w:rsidP="00CC1036">
      <w:pPr>
        <w:rPr>
          <w:del w:id="4209" w:author="Tuomainen Mika" w:date="2014-04-04T00:09:00Z"/>
        </w:rPr>
      </w:pPr>
    </w:p>
    <w:p w:rsidR="003E639A" w:rsidDel="00A249B4" w:rsidRDefault="003E639A" w:rsidP="00CC1036">
      <w:pPr>
        <w:rPr>
          <w:del w:id="4210" w:author="Tuomainen Mika" w:date="2014-04-04T00:09:00Z"/>
        </w:rPr>
      </w:pPr>
      <w:del w:id="4211" w:author="Tuomainen Mika" w:date="2014-04-04T00:09:00Z">
        <w:r w:rsidDel="00A249B4">
          <w:delText>Tieto kerrotaan totuusarvolla (true/false) value-elementissä, jonka tietotyyppi on BL.</w:delText>
        </w:r>
      </w:del>
    </w:p>
    <w:p w:rsidR="003E639A" w:rsidDel="00A249B4" w:rsidRDefault="003E639A" w:rsidP="00CC1036">
      <w:pPr>
        <w:rPr>
          <w:del w:id="4212" w:author="Tuomainen Mika" w:date="2014-04-04T00:09:00Z"/>
        </w:rPr>
      </w:pPr>
    </w:p>
    <w:p w:rsidR="003E639A" w:rsidRPr="00A249B4" w:rsidDel="00A249B4" w:rsidRDefault="003E639A">
      <w:pPr>
        <w:rPr>
          <w:del w:id="4213" w:author="Tuomainen Mika" w:date="2014-04-04T00:09:00Z"/>
          <w:color w:val="000000"/>
          <w:highlight w:val="white"/>
          <w:lang w:eastAsia="fi-FI"/>
          <w:rPrChange w:id="4214" w:author="Tuomainen Mika" w:date="2014-04-04T00:09:00Z">
            <w:rPr>
              <w:del w:id="4215" w:author="Tuomainen Mika" w:date="2014-04-04T00:09:00Z"/>
              <w:color w:val="000000"/>
              <w:highlight w:val="white"/>
              <w:lang w:val="en-US" w:eastAsia="fi-FI"/>
            </w:rPr>
          </w:rPrChange>
        </w:rPr>
        <w:pPrChange w:id="4216" w:author="Tuomainen Mika" w:date="2014-04-03T23:16:00Z">
          <w:pPr>
            <w:autoSpaceDE w:val="0"/>
            <w:autoSpaceDN w:val="0"/>
            <w:adjustRightInd w:val="0"/>
          </w:pPr>
        </w:pPrChange>
      </w:pPr>
      <w:del w:id="4217" w:author="Tuomainen Mika" w:date="2014-04-04T00:09:00Z">
        <w:r w:rsidRPr="00A249B4" w:rsidDel="00A249B4">
          <w:rPr>
            <w:color w:val="0000FF"/>
            <w:highlight w:val="white"/>
            <w:lang w:eastAsia="fi-FI"/>
            <w:rPrChange w:id="4218" w:author="Tuomainen Mika" w:date="2014-04-04T00:09:00Z">
              <w:rPr>
                <w:color w:val="0000FF"/>
                <w:highlight w:val="white"/>
                <w:lang w:val="en-US" w:eastAsia="fi-FI"/>
              </w:rPr>
            </w:rPrChange>
          </w:rPr>
          <w:delText>&lt;</w:delText>
        </w:r>
        <w:r w:rsidRPr="00A249B4" w:rsidDel="00A249B4">
          <w:rPr>
            <w:highlight w:val="white"/>
            <w:lang w:eastAsia="fi-FI"/>
            <w:rPrChange w:id="4219" w:author="Tuomainen Mika" w:date="2014-04-04T00:09:00Z">
              <w:rPr>
                <w:highlight w:val="white"/>
                <w:lang w:val="en-US" w:eastAsia="fi-FI"/>
              </w:rPr>
            </w:rPrChange>
          </w:rPr>
          <w:delText>entry</w:delText>
        </w:r>
        <w:r w:rsidRPr="00A249B4" w:rsidDel="00A249B4">
          <w:rPr>
            <w:color w:val="0000FF"/>
            <w:highlight w:val="white"/>
            <w:lang w:eastAsia="fi-FI"/>
            <w:rPrChange w:id="4220" w:author="Tuomainen Mika" w:date="2014-04-04T00:09:00Z">
              <w:rPr>
                <w:color w:val="0000FF"/>
                <w:highlight w:val="white"/>
                <w:lang w:val="en-US" w:eastAsia="fi-FI"/>
              </w:rPr>
            </w:rPrChange>
          </w:rPr>
          <w:delText>&gt;</w:delText>
        </w:r>
      </w:del>
    </w:p>
    <w:p w:rsidR="003E639A" w:rsidRPr="00A249B4" w:rsidDel="00A249B4" w:rsidRDefault="003E639A">
      <w:pPr>
        <w:rPr>
          <w:del w:id="4221" w:author="Tuomainen Mika" w:date="2014-04-04T00:09:00Z"/>
          <w:color w:val="000000"/>
          <w:highlight w:val="white"/>
          <w:lang w:eastAsia="fi-FI"/>
          <w:rPrChange w:id="4222" w:author="Tuomainen Mika" w:date="2014-04-04T00:09:00Z">
            <w:rPr>
              <w:del w:id="4223" w:author="Tuomainen Mika" w:date="2014-04-04T00:09:00Z"/>
              <w:color w:val="000000"/>
              <w:highlight w:val="white"/>
              <w:lang w:val="en-US" w:eastAsia="fi-FI"/>
            </w:rPr>
          </w:rPrChange>
        </w:rPr>
        <w:pPrChange w:id="4224" w:author="Tuomainen Mika" w:date="2014-04-03T23:16:00Z">
          <w:pPr>
            <w:autoSpaceDE w:val="0"/>
            <w:autoSpaceDN w:val="0"/>
            <w:adjustRightInd w:val="0"/>
          </w:pPr>
        </w:pPrChange>
      </w:pPr>
      <w:del w:id="4225" w:author="Tuomainen Mika" w:date="2014-04-04T00:09:00Z">
        <w:r w:rsidRPr="00A249B4" w:rsidDel="00A249B4">
          <w:rPr>
            <w:color w:val="000000"/>
            <w:highlight w:val="white"/>
            <w:lang w:eastAsia="fi-FI"/>
            <w:rPrChange w:id="4226" w:author="Tuomainen Mika" w:date="2014-04-04T00:09:00Z">
              <w:rPr>
                <w:color w:val="000000"/>
                <w:highlight w:val="white"/>
                <w:lang w:val="en-US" w:eastAsia="fi-FI"/>
              </w:rPr>
            </w:rPrChange>
          </w:rPr>
          <w:tab/>
        </w:r>
        <w:r w:rsidRPr="00A249B4" w:rsidDel="00A249B4">
          <w:rPr>
            <w:color w:val="0000FF"/>
            <w:highlight w:val="white"/>
            <w:lang w:eastAsia="fi-FI"/>
            <w:rPrChange w:id="4227" w:author="Tuomainen Mika" w:date="2014-04-04T00:09:00Z">
              <w:rPr>
                <w:color w:val="0000FF"/>
                <w:highlight w:val="white"/>
                <w:lang w:val="en-US" w:eastAsia="fi-FI"/>
              </w:rPr>
            </w:rPrChange>
          </w:rPr>
          <w:delText>&lt;</w:delText>
        </w:r>
        <w:r w:rsidRPr="00A249B4" w:rsidDel="00A249B4">
          <w:rPr>
            <w:color w:val="800000"/>
            <w:highlight w:val="white"/>
            <w:lang w:eastAsia="fi-FI"/>
            <w:rPrChange w:id="4228" w:author="Tuomainen Mika" w:date="2014-04-04T00:09:00Z">
              <w:rPr>
                <w:color w:val="800000"/>
                <w:highlight w:val="white"/>
                <w:lang w:val="en-US" w:eastAsia="fi-FI"/>
              </w:rPr>
            </w:rPrChange>
          </w:rPr>
          <w:delText>observation</w:delText>
        </w:r>
        <w:r w:rsidRPr="00A249B4" w:rsidDel="00A249B4">
          <w:rPr>
            <w:highlight w:val="white"/>
            <w:lang w:eastAsia="fi-FI"/>
            <w:rPrChange w:id="4229"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230" w:author="Tuomainen Mika" w:date="2014-04-04T00:09:00Z">
              <w:rPr>
                <w:color w:val="0000FF"/>
                <w:highlight w:val="white"/>
                <w:lang w:val="en-US" w:eastAsia="fi-FI"/>
              </w:rPr>
            </w:rPrChange>
          </w:rPr>
          <w:delText>="</w:delText>
        </w:r>
        <w:r w:rsidRPr="00A249B4" w:rsidDel="00A249B4">
          <w:rPr>
            <w:color w:val="000000"/>
            <w:highlight w:val="white"/>
            <w:lang w:eastAsia="fi-FI"/>
            <w:rPrChange w:id="4231" w:author="Tuomainen Mika" w:date="2014-04-04T00:09:00Z">
              <w:rPr>
                <w:color w:val="000000"/>
                <w:highlight w:val="white"/>
                <w:lang w:val="en-US" w:eastAsia="fi-FI"/>
              </w:rPr>
            </w:rPrChange>
          </w:rPr>
          <w:delText>OBS</w:delText>
        </w:r>
        <w:r w:rsidRPr="00A249B4" w:rsidDel="00A249B4">
          <w:rPr>
            <w:color w:val="0000FF"/>
            <w:highlight w:val="white"/>
            <w:lang w:eastAsia="fi-FI"/>
            <w:rPrChange w:id="4232" w:author="Tuomainen Mika" w:date="2014-04-04T00:09:00Z">
              <w:rPr>
                <w:color w:val="0000FF"/>
                <w:highlight w:val="white"/>
                <w:lang w:val="en-US" w:eastAsia="fi-FI"/>
              </w:rPr>
            </w:rPrChange>
          </w:rPr>
          <w:delText>"</w:delText>
        </w:r>
        <w:r w:rsidRPr="00A249B4" w:rsidDel="00A249B4">
          <w:rPr>
            <w:highlight w:val="white"/>
            <w:lang w:eastAsia="fi-FI"/>
            <w:rPrChange w:id="4233"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234" w:author="Tuomainen Mika" w:date="2014-04-04T00:09:00Z">
              <w:rPr>
                <w:color w:val="0000FF"/>
                <w:highlight w:val="white"/>
                <w:lang w:val="en-US" w:eastAsia="fi-FI"/>
              </w:rPr>
            </w:rPrChange>
          </w:rPr>
          <w:delText>="</w:delText>
        </w:r>
        <w:r w:rsidRPr="00A249B4" w:rsidDel="00A249B4">
          <w:rPr>
            <w:color w:val="000000"/>
            <w:highlight w:val="white"/>
            <w:lang w:eastAsia="fi-FI"/>
            <w:rPrChange w:id="4235" w:author="Tuomainen Mika" w:date="2014-04-04T00:09:00Z">
              <w:rPr>
                <w:color w:val="000000"/>
                <w:highlight w:val="white"/>
                <w:lang w:val="en-US" w:eastAsia="fi-FI"/>
              </w:rPr>
            </w:rPrChange>
          </w:rPr>
          <w:delText>EVN</w:delText>
        </w:r>
        <w:r w:rsidRPr="00A249B4" w:rsidDel="00A249B4">
          <w:rPr>
            <w:color w:val="0000FF"/>
            <w:highlight w:val="white"/>
            <w:lang w:eastAsia="fi-FI"/>
            <w:rPrChange w:id="4236" w:author="Tuomainen Mika" w:date="2014-04-04T00:09:00Z">
              <w:rPr>
                <w:color w:val="0000FF"/>
                <w:highlight w:val="white"/>
                <w:lang w:val="en-US" w:eastAsia="fi-FI"/>
              </w:rPr>
            </w:rPrChange>
          </w:rPr>
          <w:delText>"&gt;</w:delText>
        </w:r>
      </w:del>
    </w:p>
    <w:p w:rsidR="003E639A" w:rsidRPr="00A249B4" w:rsidDel="00A249B4" w:rsidRDefault="003E639A">
      <w:pPr>
        <w:rPr>
          <w:del w:id="4237" w:author="Tuomainen Mika" w:date="2014-04-04T00:09:00Z"/>
          <w:highlight w:val="white"/>
          <w:lang w:eastAsia="fi-FI"/>
          <w:rPrChange w:id="4238" w:author="Tuomainen Mika" w:date="2014-04-04T00:09:00Z">
            <w:rPr>
              <w:del w:id="4239" w:author="Tuomainen Mika" w:date="2014-04-04T00:09:00Z"/>
              <w:highlight w:val="white"/>
              <w:lang w:val="en-US" w:eastAsia="fi-FI"/>
            </w:rPr>
          </w:rPrChange>
        </w:rPr>
        <w:pPrChange w:id="4240" w:author="Tuomainen Mika" w:date="2014-04-03T23:16:00Z">
          <w:pPr>
            <w:autoSpaceDE w:val="0"/>
            <w:autoSpaceDN w:val="0"/>
            <w:adjustRightInd w:val="0"/>
          </w:pPr>
        </w:pPrChange>
      </w:pPr>
      <w:del w:id="4241" w:author="Tuomainen Mika" w:date="2014-04-04T00:09:00Z">
        <w:r w:rsidRPr="00A249B4" w:rsidDel="00A249B4">
          <w:rPr>
            <w:highlight w:val="white"/>
            <w:lang w:eastAsia="fi-FI"/>
            <w:rPrChange w:id="4242" w:author="Tuomainen Mika" w:date="2014-04-04T00:09:00Z">
              <w:rPr>
                <w:highlight w:val="white"/>
                <w:lang w:val="en-US" w:eastAsia="fi-FI"/>
              </w:rPr>
            </w:rPrChange>
          </w:rPr>
          <w:tab/>
        </w:r>
        <w:r w:rsidRPr="00A249B4" w:rsidDel="00A249B4">
          <w:rPr>
            <w:color w:val="0000FF"/>
            <w:highlight w:val="white"/>
            <w:lang w:eastAsia="fi-FI"/>
            <w:rPrChange w:id="4243" w:author="Tuomainen Mika" w:date="2014-04-04T00:09:00Z">
              <w:rPr>
                <w:color w:val="0000FF"/>
                <w:highlight w:val="white"/>
                <w:lang w:val="en-US" w:eastAsia="fi-FI"/>
              </w:rPr>
            </w:rPrChange>
          </w:rPr>
          <w:delText>&lt;</w:delText>
        </w:r>
        <w:r w:rsidRPr="00A249B4" w:rsidDel="00A249B4">
          <w:rPr>
            <w:color w:val="800000"/>
            <w:highlight w:val="white"/>
            <w:lang w:eastAsia="fi-FI"/>
            <w:rPrChange w:id="4244" w:author="Tuomainen Mika" w:date="2014-04-04T00:09:00Z">
              <w:rPr>
                <w:color w:val="800000"/>
                <w:highlight w:val="white"/>
                <w:lang w:val="en-US" w:eastAsia="fi-FI"/>
              </w:rPr>
            </w:rPrChange>
          </w:rPr>
          <w:delText>code</w:delText>
        </w:r>
        <w:r w:rsidRPr="00A249B4" w:rsidDel="00A249B4">
          <w:rPr>
            <w:color w:val="FF0000"/>
            <w:highlight w:val="white"/>
            <w:lang w:eastAsia="fi-FI"/>
            <w:rPrChange w:id="4245"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246" w:author="Tuomainen Mika" w:date="2014-04-04T00:09:00Z">
              <w:rPr>
                <w:color w:val="0000FF"/>
                <w:highlight w:val="white"/>
                <w:lang w:val="en-US" w:eastAsia="fi-FI"/>
              </w:rPr>
            </w:rPrChange>
          </w:rPr>
          <w:delText>="</w:delText>
        </w:r>
        <w:r w:rsidRPr="00A249B4" w:rsidDel="00A249B4">
          <w:rPr>
            <w:highlight w:val="white"/>
            <w:lang w:eastAsia="fi-FI"/>
            <w:rPrChange w:id="4247" w:author="Tuomainen Mika" w:date="2014-04-04T00:09:00Z">
              <w:rPr>
                <w:highlight w:val="white"/>
                <w:lang w:val="en-US" w:eastAsia="fi-FI"/>
              </w:rPr>
            </w:rPrChange>
          </w:rPr>
          <w:delText>17</w:delText>
        </w:r>
        <w:r w:rsidRPr="00A249B4" w:rsidDel="00A249B4">
          <w:rPr>
            <w:color w:val="0000FF"/>
            <w:highlight w:val="white"/>
            <w:lang w:eastAsia="fi-FI"/>
            <w:rPrChange w:id="4248" w:author="Tuomainen Mika" w:date="2014-04-04T00:09:00Z">
              <w:rPr>
                <w:color w:val="0000FF"/>
                <w:highlight w:val="white"/>
                <w:lang w:val="en-US" w:eastAsia="fi-FI"/>
              </w:rPr>
            </w:rPrChange>
          </w:rPr>
          <w:delText>"</w:delText>
        </w:r>
        <w:r w:rsidRPr="00A249B4" w:rsidDel="00A249B4">
          <w:rPr>
            <w:color w:val="FF0000"/>
            <w:highlight w:val="white"/>
            <w:lang w:eastAsia="fi-FI"/>
            <w:rPrChange w:id="4249"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250" w:author="Tuomainen Mika" w:date="2014-04-04T00:09:00Z">
              <w:rPr>
                <w:color w:val="0000FF"/>
                <w:highlight w:val="white"/>
                <w:lang w:val="en-US" w:eastAsia="fi-FI"/>
              </w:rPr>
            </w:rPrChange>
          </w:rPr>
          <w:delText>="</w:delText>
        </w:r>
        <w:r w:rsidRPr="00A249B4" w:rsidDel="00A249B4">
          <w:rPr>
            <w:highlight w:val="white"/>
            <w:lang w:eastAsia="fi-FI"/>
            <w:rPrChange w:id="4251" w:author="Tuomainen Mika" w:date="2014-04-04T00:09:00Z">
              <w:rPr>
                <w:highlight w:val="white"/>
                <w:lang w:val="en-US" w:eastAsia="fi-FI"/>
              </w:rPr>
            </w:rPrChange>
          </w:rPr>
          <w:delText>1.2.246.537.6.12.2002.124</w:delText>
        </w:r>
        <w:r w:rsidRPr="00A249B4" w:rsidDel="00A249B4">
          <w:rPr>
            <w:color w:val="0000FF"/>
            <w:highlight w:val="white"/>
            <w:lang w:eastAsia="fi-FI"/>
            <w:rPrChange w:id="4252" w:author="Tuomainen Mika" w:date="2014-04-04T00:09:00Z">
              <w:rPr>
                <w:color w:val="0000FF"/>
                <w:highlight w:val="white"/>
                <w:lang w:val="en-US" w:eastAsia="fi-FI"/>
              </w:rPr>
            </w:rPrChange>
          </w:rPr>
          <w:delText>"/&gt;</w:delText>
        </w:r>
      </w:del>
    </w:p>
    <w:p w:rsidR="003E639A" w:rsidRPr="00A249B4" w:rsidDel="00A249B4" w:rsidRDefault="003E639A">
      <w:pPr>
        <w:rPr>
          <w:del w:id="4253" w:author="Tuomainen Mika" w:date="2014-04-04T00:09:00Z"/>
          <w:color w:val="000000"/>
          <w:highlight w:val="white"/>
          <w:lang w:eastAsia="fi-FI"/>
          <w:rPrChange w:id="4254" w:author="Tuomainen Mika" w:date="2014-04-04T00:09:00Z">
            <w:rPr>
              <w:del w:id="4255" w:author="Tuomainen Mika" w:date="2014-04-04T00:09:00Z"/>
              <w:color w:val="000000"/>
              <w:highlight w:val="white"/>
              <w:lang w:val="en-US" w:eastAsia="fi-FI"/>
            </w:rPr>
          </w:rPrChange>
        </w:rPr>
        <w:pPrChange w:id="4256" w:author="Tuomainen Mika" w:date="2014-04-03T23:16:00Z">
          <w:pPr>
            <w:autoSpaceDE w:val="0"/>
            <w:autoSpaceDN w:val="0"/>
            <w:adjustRightInd w:val="0"/>
          </w:pPr>
        </w:pPrChange>
      </w:pPr>
      <w:del w:id="4257" w:author="Tuomainen Mika" w:date="2014-04-04T00:09:00Z">
        <w:r w:rsidRPr="00A249B4" w:rsidDel="00A249B4">
          <w:rPr>
            <w:color w:val="000000"/>
            <w:highlight w:val="white"/>
            <w:lang w:eastAsia="fi-FI"/>
            <w:rPrChange w:id="4258" w:author="Tuomainen Mika" w:date="2014-04-04T00:09:00Z">
              <w:rPr>
                <w:color w:val="000000"/>
                <w:highlight w:val="white"/>
                <w:lang w:val="en-US" w:eastAsia="fi-FI"/>
              </w:rPr>
            </w:rPrChange>
          </w:rPr>
          <w:tab/>
        </w:r>
        <w:r w:rsidRPr="00A249B4" w:rsidDel="00A249B4">
          <w:rPr>
            <w:highlight w:val="white"/>
            <w:lang w:eastAsia="fi-FI"/>
            <w:rPrChange w:id="4259" w:author="Tuomainen Mika" w:date="2014-04-04T00:09:00Z">
              <w:rPr>
                <w:highlight w:val="white"/>
                <w:lang w:val="en-US" w:eastAsia="fi-FI"/>
              </w:rPr>
            </w:rPrChange>
          </w:rPr>
          <w:delText>&lt;effectiveTime value=“200309300945”/&gt;</w:delText>
        </w:r>
      </w:del>
    </w:p>
    <w:p w:rsidR="003E639A" w:rsidRPr="00A249B4" w:rsidDel="00A249B4" w:rsidRDefault="003E639A">
      <w:pPr>
        <w:rPr>
          <w:del w:id="4260" w:author="Tuomainen Mika" w:date="2014-04-04T00:09:00Z"/>
          <w:color w:val="000000"/>
          <w:highlight w:val="white"/>
          <w:lang w:eastAsia="fi-FI"/>
          <w:rPrChange w:id="4261" w:author="Tuomainen Mika" w:date="2014-04-04T00:09:00Z">
            <w:rPr>
              <w:del w:id="4262" w:author="Tuomainen Mika" w:date="2014-04-04T00:09:00Z"/>
              <w:color w:val="000000"/>
              <w:highlight w:val="white"/>
              <w:lang w:val="en-US" w:eastAsia="fi-FI"/>
            </w:rPr>
          </w:rPrChange>
        </w:rPr>
        <w:pPrChange w:id="4263" w:author="Tuomainen Mika" w:date="2014-04-03T23:16:00Z">
          <w:pPr>
            <w:autoSpaceDE w:val="0"/>
            <w:autoSpaceDN w:val="0"/>
            <w:adjustRightInd w:val="0"/>
          </w:pPr>
        </w:pPrChange>
      </w:pPr>
      <w:del w:id="4264" w:author="Tuomainen Mika" w:date="2014-04-04T00:09:00Z">
        <w:r w:rsidRPr="00A249B4" w:rsidDel="00A249B4">
          <w:rPr>
            <w:color w:val="000000"/>
            <w:highlight w:val="white"/>
            <w:lang w:eastAsia="fi-FI"/>
            <w:rPrChange w:id="4265" w:author="Tuomainen Mika" w:date="2014-04-04T00:09:00Z">
              <w:rPr>
                <w:color w:val="000000"/>
                <w:highlight w:val="white"/>
                <w:lang w:val="en-US" w:eastAsia="fi-FI"/>
              </w:rPr>
            </w:rPrChange>
          </w:rPr>
          <w:tab/>
        </w:r>
        <w:r w:rsidRPr="00A249B4" w:rsidDel="00A249B4">
          <w:rPr>
            <w:color w:val="0000FF"/>
            <w:highlight w:val="white"/>
            <w:lang w:eastAsia="fi-FI"/>
            <w:rPrChange w:id="4266" w:author="Tuomainen Mika" w:date="2014-04-04T00:09:00Z">
              <w:rPr>
                <w:color w:val="0000FF"/>
                <w:highlight w:val="white"/>
                <w:lang w:val="en-US" w:eastAsia="fi-FI"/>
              </w:rPr>
            </w:rPrChange>
          </w:rPr>
          <w:delText>&lt;</w:delText>
        </w:r>
        <w:r w:rsidRPr="00A249B4" w:rsidDel="00A249B4">
          <w:rPr>
            <w:color w:val="800000"/>
            <w:highlight w:val="white"/>
            <w:lang w:eastAsia="fi-FI"/>
            <w:rPrChange w:id="4267" w:author="Tuomainen Mika" w:date="2014-04-04T00:09:00Z">
              <w:rPr>
                <w:color w:val="800000"/>
                <w:highlight w:val="white"/>
                <w:lang w:val="en-US" w:eastAsia="fi-FI"/>
              </w:rPr>
            </w:rPrChange>
          </w:rPr>
          <w:delText>value</w:delText>
        </w:r>
        <w:r w:rsidRPr="00A249B4" w:rsidDel="00A249B4">
          <w:rPr>
            <w:highlight w:val="white"/>
            <w:lang w:eastAsia="fi-FI"/>
            <w:rPrChange w:id="4268"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269" w:author="Tuomainen Mika" w:date="2014-04-04T00:09:00Z">
              <w:rPr>
                <w:color w:val="0000FF"/>
                <w:highlight w:val="white"/>
                <w:lang w:val="en-US" w:eastAsia="fi-FI"/>
              </w:rPr>
            </w:rPrChange>
          </w:rPr>
          <w:delText>="</w:delText>
        </w:r>
        <w:r w:rsidRPr="00A249B4" w:rsidDel="00A249B4">
          <w:rPr>
            <w:color w:val="000000"/>
            <w:highlight w:val="white"/>
            <w:lang w:eastAsia="fi-FI"/>
            <w:rPrChange w:id="4270" w:author="Tuomainen Mika" w:date="2014-04-04T00:09:00Z">
              <w:rPr>
                <w:color w:val="000000"/>
                <w:highlight w:val="white"/>
                <w:lang w:val="en-US" w:eastAsia="fi-FI"/>
              </w:rPr>
            </w:rPrChange>
          </w:rPr>
          <w:delText>BL</w:delText>
        </w:r>
        <w:r w:rsidRPr="00A249B4" w:rsidDel="00A249B4">
          <w:rPr>
            <w:color w:val="0000FF"/>
            <w:highlight w:val="white"/>
            <w:lang w:eastAsia="fi-FI"/>
            <w:rPrChange w:id="4271" w:author="Tuomainen Mika" w:date="2014-04-04T00:09:00Z">
              <w:rPr>
                <w:color w:val="0000FF"/>
                <w:highlight w:val="white"/>
                <w:lang w:val="en-US" w:eastAsia="fi-FI"/>
              </w:rPr>
            </w:rPrChange>
          </w:rPr>
          <w:delText>"</w:delText>
        </w:r>
        <w:r w:rsidRPr="00A249B4" w:rsidDel="00A249B4">
          <w:rPr>
            <w:highlight w:val="white"/>
            <w:lang w:eastAsia="fi-FI"/>
            <w:rPrChange w:id="4272"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273" w:author="Tuomainen Mika" w:date="2014-04-04T00:09:00Z">
              <w:rPr>
                <w:color w:val="0000FF"/>
                <w:highlight w:val="white"/>
                <w:lang w:val="en-US" w:eastAsia="fi-FI"/>
              </w:rPr>
            </w:rPrChange>
          </w:rPr>
          <w:delText>="</w:delText>
        </w:r>
        <w:r w:rsidRPr="00A249B4" w:rsidDel="00A249B4">
          <w:rPr>
            <w:color w:val="000000"/>
            <w:highlight w:val="white"/>
            <w:lang w:eastAsia="fi-FI"/>
            <w:rPrChange w:id="4274" w:author="Tuomainen Mika" w:date="2014-04-04T00:09:00Z">
              <w:rPr>
                <w:color w:val="000000"/>
                <w:highlight w:val="white"/>
                <w:lang w:val="en-US" w:eastAsia="fi-FI"/>
              </w:rPr>
            </w:rPrChange>
          </w:rPr>
          <w:delText>true</w:delText>
        </w:r>
        <w:r w:rsidRPr="00A249B4" w:rsidDel="00A249B4">
          <w:rPr>
            <w:color w:val="0000FF"/>
            <w:highlight w:val="white"/>
            <w:lang w:eastAsia="fi-FI"/>
            <w:rPrChange w:id="4275" w:author="Tuomainen Mika" w:date="2014-04-04T00:09:00Z">
              <w:rPr>
                <w:color w:val="0000FF"/>
                <w:highlight w:val="white"/>
                <w:lang w:val="en-US" w:eastAsia="fi-FI"/>
              </w:rPr>
            </w:rPrChange>
          </w:rPr>
          <w:delText>"/&gt;</w:delText>
        </w:r>
      </w:del>
    </w:p>
    <w:p w:rsidR="003E639A" w:rsidDel="00A249B4" w:rsidRDefault="003E639A">
      <w:pPr>
        <w:rPr>
          <w:del w:id="4276" w:author="Tuomainen Mika" w:date="2014-04-04T00:09:00Z"/>
          <w:color w:val="000000"/>
          <w:highlight w:val="white"/>
          <w:lang w:eastAsia="fi-FI"/>
        </w:rPr>
        <w:pPrChange w:id="4277" w:author="Tuomainen Mika" w:date="2014-04-03T23:16:00Z">
          <w:pPr>
            <w:autoSpaceDE w:val="0"/>
            <w:autoSpaceDN w:val="0"/>
            <w:adjustRightInd w:val="0"/>
          </w:pPr>
        </w:pPrChange>
      </w:pPr>
      <w:del w:id="4278" w:author="Tuomainen Mika" w:date="2014-04-04T00:09:00Z">
        <w:r w:rsidRPr="00A249B4" w:rsidDel="00A249B4">
          <w:rPr>
            <w:color w:val="000000"/>
            <w:highlight w:val="white"/>
            <w:lang w:eastAsia="fi-FI"/>
            <w:rPrChange w:id="4279"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RPr="009E385C" w:rsidDel="00A249B4" w:rsidRDefault="003E639A" w:rsidP="00CC1036">
      <w:pPr>
        <w:rPr>
          <w:del w:id="4280" w:author="Tuomainen Mika" w:date="2014-04-04T00:09:00Z"/>
        </w:rPr>
      </w:pPr>
      <w:del w:id="4281"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RPr="009E385C" w:rsidDel="00A249B4" w:rsidRDefault="003E639A" w:rsidP="00CC1036">
      <w:pPr>
        <w:rPr>
          <w:del w:id="4282" w:author="Tuomainen Mika" w:date="2014-04-04T00:09:00Z"/>
        </w:rPr>
      </w:pPr>
    </w:p>
    <w:p w:rsidR="003E639A" w:rsidDel="00A249B4" w:rsidRDefault="003E639A" w:rsidP="00CC1036">
      <w:pPr>
        <w:rPr>
          <w:del w:id="4283" w:author="Tuomainen Mika" w:date="2014-04-04T00:09:00Z"/>
        </w:rPr>
      </w:pPr>
    </w:p>
    <w:p w:rsidR="003E639A" w:rsidDel="00A249B4" w:rsidRDefault="003E639A" w:rsidP="00CC1036">
      <w:pPr>
        <w:rPr>
          <w:del w:id="4284" w:author="Tuomainen Mika" w:date="2014-04-04T00:09:00Z"/>
        </w:rPr>
      </w:pPr>
      <w:del w:id="4285" w:author="Tuomainen Mika" w:date="2014-04-04T00:09:00Z">
        <w:r w:rsidDel="00A249B4">
          <w:delText>Viittaus suostumukseen tehdään suostumusprojektin määritysten mukaisesti.</w:delText>
        </w:r>
      </w:del>
    </w:p>
    <w:p w:rsidR="003E639A" w:rsidDel="00A249B4" w:rsidRDefault="003E639A" w:rsidP="00CC1036">
      <w:pPr>
        <w:rPr>
          <w:del w:id="4286" w:author="Tuomainen Mika" w:date="2014-04-04T00:09:00Z"/>
        </w:rPr>
      </w:pPr>
    </w:p>
    <w:p w:rsidR="003E639A" w:rsidDel="00A249B4" w:rsidRDefault="003E639A" w:rsidP="00CC1036">
      <w:pPr>
        <w:pStyle w:val="Otsikko4"/>
        <w:rPr>
          <w:del w:id="4287" w:author="Tuomainen Mika" w:date="2014-04-04T00:09:00Z"/>
        </w:rPr>
      </w:pPr>
      <w:bookmarkStart w:id="4288" w:name="_Toc384330147"/>
      <w:del w:id="4289" w:author="Tuomainen Mika" w:date="2014-04-04T00:09:00Z">
        <w:r w:rsidDel="00A249B4">
          <w:delText>Onko tarpeen vaatiessa konsultoijalla lupa kutsua potilas hoitoon</w:delText>
        </w:r>
        <w:bookmarkEnd w:id="4288"/>
      </w:del>
    </w:p>
    <w:p w:rsidR="003E639A" w:rsidDel="00A249B4" w:rsidRDefault="003E639A" w:rsidP="00CC1036">
      <w:pPr>
        <w:rPr>
          <w:del w:id="4290" w:author="Tuomainen Mika" w:date="2014-04-04T00:09:00Z"/>
        </w:rPr>
      </w:pPr>
    </w:p>
    <w:p w:rsidR="003E639A" w:rsidDel="00A249B4" w:rsidRDefault="003E639A" w:rsidP="00CC1036">
      <w:pPr>
        <w:rPr>
          <w:del w:id="4291" w:author="Tuomainen Mika" w:date="2014-04-04T00:09:00Z"/>
        </w:rPr>
      </w:pPr>
      <w:del w:id="4292" w:author="Tuomainen Mika" w:date="2014-04-04T00:09:00Z">
        <w:r w:rsidDel="00A249B4">
          <w:delText>Ei pakollinen</w:delText>
        </w:r>
      </w:del>
    </w:p>
    <w:p w:rsidR="003E639A" w:rsidDel="00A249B4" w:rsidRDefault="003E639A" w:rsidP="00CC1036">
      <w:pPr>
        <w:rPr>
          <w:del w:id="4293" w:author="Tuomainen Mika" w:date="2014-04-04T00:09:00Z"/>
        </w:rPr>
      </w:pPr>
    </w:p>
    <w:p w:rsidR="003E639A" w:rsidDel="00A249B4" w:rsidRDefault="003E639A" w:rsidP="00CC1036">
      <w:pPr>
        <w:rPr>
          <w:del w:id="4294" w:author="Tuomainen Mika" w:date="2014-04-04T00:09:00Z"/>
        </w:rPr>
      </w:pPr>
      <w:del w:id="4295" w:author="Tuomainen Mika" w:date="2014-04-04T00:09:00Z">
        <w:r w:rsidDel="00A249B4">
          <w:delText>Saako konsultoija kutsua hoitoon:</w:delText>
        </w:r>
        <w:r w:rsidDel="00A249B4">
          <w:tab/>
          <w:delText>kenttäkoodi: 30</w:delText>
        </w:r>
        <w:r w:rsidDel="00A249B4">
          <w:tab/>
        </w:r>
        <w:r w:rsidDel="00A249B4">
          <w:tab/>
          <w:delText xml:space="preserve">koodisto: 1.2.246.537.6.12.2002.124 </w:delText>
        </w:r>
      </w:del>
    </w:p>
    <w:p w:rsidR="003E639A" w:rsidDel="00A249B4" w:rsidRDefault="003E639A" w:rsidP="00CC1036">
      <w:pPr>
        <w:rPr>
          <w:del w:id="4296" w:author="Tuomainen Mika" w:date="2014-04-04T00:09:00Z"/>
        </w:rPr>
      </w:pPr>
    </w:p>
    <w:p w:rsidR="003E639A" w:rsidDel="00A249B4" w:rsidRDefault="003E639A" w:rsidP="00CC1036">
      <w:pPr>
        <w:rPr>
          <w:del w:id="4297" w:author="Tuomainen Mika" w:date="2014-04-04T00:09:00Z"/>
        </w:rPr>
      </w:pPr>
      <w:del w:id="4298" w:author="Tuomainen Mika" w:date="2014-04-04T00:09:00Z">
        <w:r w:rsidDel="00A249B4">
          <w:delText>Tieto kerrotaan totuusarvolla (true/false) value-elementissä, jonka tietotyyppi on BL.</w:delText>
        </w:r>
      </w:del>
    </w:p>
    <w:p w:rsidR="003E639A" w:rsidDel="00A249B4" w:rsidRDefault="003E639A" w:rsidP="00CC1036">
      <w:pPr>
        <w:rPr>
          <w:del w:id="4299" w:author="Tuomainen Mika" w:date="2014-04-04T00:09:00Z"/>
        </w:rPr>
      </w:pPr>
    </w:p>
    <w:p w:rsidR="003E639A" w:rsidRPr="00A249B4" w:rsidDel="00A249B4" w:rsidRDefault="003E639A">
      <w:pPr>
        <w:rPr>
          <w:del w:id="4300" w:author="Tuomainen Mika" w:date="2014-04-04T00:09:00Z"/>
          <w:color w:val="000000"/>
          <w:highlight w:val="white"/>
          <w:lang w:eastAsia="fi-FI"/>
          <w:rPrChange w:id="4301" w:author="Tuomainen Mika" w:date="2014-04-04T00:09:00Z">
            <w:rPr>
              <w:del w:id="4302" w:author="Tuomainen Mika" w:date="2014-04-04T00:09:00Z"/>
              <w:color w:val="000000"/>
              <w:highlight w:val="white"/>
              <w:lang w:val="en-US" w:eastAsia="fi-FI"/>
            </w:rPr>
          </w:rPrChange>
        </w:rPr>
        <w:pPrChange w:id="4303" w:author="Tuomainen Mika" w:date="2014-04-03T23:16:00Z">
          <w:pPr>
            <w:autoSpaceDE w:val="0"/>
            <w:autoSpaceDN w:val="0"/>
            <w:adjustRightInd w:val="0"/>
          </w:pPr>
        </w:pPrChange>
      </w:pPr>
      <w:del w:id="4304" w:author="Tuomainen Mika" w:date="2014-04-04T00:09:00Z">
        <w:r w:rsidRPr="00A249B4" w:rsidDel="00A249B4">
          <w:rPr>
            <w:color w:val="0000FF"/>
            <w:highlight w:val="white"/>
            <w:lang w:eastAsia="fi-FI"/>
            <w:rPrChange w:id="4305" w:author="Tuomainen Mika" w:date="2014-04-04T00:09:00Z">
              <w:rPr>
                <w:color w:val="0000FF"/>
                <w:highlight w:val="white"/>
                <w:lang w:val="en-US" w:eastAsia="fi-FI"/>
              </w:rPr>
            </w:rPrChange>
          </w:rPr>
          <w:delText>&lt;</w:delText>
        </w:r>
        <w:r w:rsidRPr="00A249B4" w:rsidDel="00A249B4">
          <w:rPr>
            <w:highlight w:val="white"/>
            <w:lang w:eastAsia="fi-FI"/>
            <w:rPrChange w:id="4306" w:author="Tuomainen Mika" w:date="2014-04-04T00:09:00Z">
              <w:rPr>
                <w:highlight w:val="white"/>
                <w:lang w:val="en-US" w:eastAsia="fi-FI"/>
              </w:rPr>
            </w:rPrChange>
          </w:rPr>
          <w:delText>entry</w:delText>
        </w:r>
        <w:r w:rsidRPr="00A249B4" w:rsidDel="00A249B4">
          <w:rPr>
            <w:color w:val="0000FF"/>
            <w:highlight w:val="white"/>
            <w:lang w:eastAsia="fi-FI"/>
            <w:rPrChange w:id="4307" w:author="Tuomainen Mika" w:date="2014-04-04T00:09:00Z">
              <w:rPr>
                <w:color w:val="0000FF"/>
                <w:highlight w:val="white"/>
                <w:lang w:val="en-US" w:eastAsia="fi-FI"/>
              </w:rPr>
            </w:rPrChange>
          </w:rPr>
          <w:delText>&gt;</w:delText>
        </w:r>
      </w:del>
    </w:p>
    <w:p w:rsidR="003E639A" w:rsidRPr="00A249B4" w:rsidDel="00A249B4" w:rsidRDefault="003E639A">
      <w:pPr>
        <w:rPr>
          <w:del w:id="4308" w:author="Tuomainen Mika" w:date="2014-04-04T00:09:00Z"/>
          <w:color w:val="000000"/>
          <w:highlight w:val="white"/>
          <w:lang w:eastAsia="fi-FI"/>
          <w:rPrChange w:id="4309" w:author="Tuomainen Mika" w:date="2014-04-04T00:09:00Z">
            <w:rPr>
              <w:del w:id="4310" w:author="Tuomainen Mika" w:date="2014-04-04T00:09:00Z"/>
              <w:color w:val="000000"/>
              <w:highlight w:val="white"/>
              <w:lang w:val="en-US" w:eastAsia="fi-FI"/>
            </w:rPr>
          </w:rPrChange>
        </w:rPr>
        <w:pPrChange w:id="4311" w:author="Tuomainen Mika" w:date="2014-04-03T23:16:00Z">
          <w:pPr>
            <w:autoSpaceDE w:val="0"/>
            <w:autoSpaceDN w:val="0"/>
            <w:adjustRightInd w:val="0"/>
          </w:pPr>
        </w:pPrChange>
      </w:pPr>
      <w:del w:id="4312" w:author="Tuomainen Mika" w:date="2014-04-04T00:09:00Z">
        <w:r w:rsidRPr="00A249B4" w:rsidDel="00A249B4">
          <w:rPr>
            <w:color w:val="000000"/>
            <w:highlight w:val="white"/>
            <w:lang w:eastAsia="fi-FI"/>
            <w:rPrChange w:id="4313" w:author="Tuomainen Mika" w:date="2014-04-04T00:09:00Z">
              <w:rPr>
                <w:color w:val="000000"/>
                <w:highlight w:val="white"/>
                <w:lang w:val="en-US" w:eastAsia="fi-FI"/>
              </w:rPr>
            </w:rPrChange>
          </w:rPr>
          <w:tab/>
        </w:r>
        <w:r w:rsidRPr="00A249B4" w:rsidDel="00A249B4">
          <w:rPr>
            <w:color w:val="0000FF"/>
            <w:highlight w:val="white"/>
            <w:lang w:eastAsia="fi-FI"/>
            <w:rPrChange w:id="4314" w:author="Tuomainen Mika" w:date="2014-04-04T00:09:00Z">
              <w:rPr>
                <w:color w:val="0000FF"/>
                <w:highlight w:val="white"/>
                <w:lang w:val="en-US" w:eastAsia="fi-FI"/>
              </w:rPr>
            </w:rPrChange>
          </w:rPr>
          <w:delText>&lt;</w:delText>
        </w:r>
        <w:r w:rsidRPr="00A249B4" w:rsidDel="00A249B4">
          <w:rPr>
            <w:color w:val="800000"/>
            <w:highlight w:val="white"/>
            <w:lang w:eastAsia="fi-FI"/>
            <w:rPrChange w:id="4315" w:author="Tuomainen Mika" w:date="2014-04-04T00:09:00Z">
              <w:rPr>
                <w:color w:val="800000"/>
                <w:highlight w:val="white"/>
                <w:lang w:val="en-US" w:eastAsia="fi-FI"/>
              </w:rPr>
            </w:rPrChange>
          </w:rPr>
          <w:delText>observation</w:delText>
        </w:r>
        <w:r w:rsidRPr="00A249B4" w:rsidDel="00A249B4">
          <w:rPr>
            <w:highlight w:val="white"/>
            <w:lang w:eastAsia="fi-FI"/>
            <w:rPrChange w:id="4316"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317" w:author="Tuomainen Mika" w:date="2014-04-04T00:09:00Z">
              <w:rPr>
                <w:color w:val="0000FF"/>
                <w:highlight w:val="white"/>
                <w:lang w:val="en-US" w:eastAsia="fi-FI"/>
              </w:rPr>
            </w:rPrChange>
          </w:rPr>
          <w:delText>="</w:delText>
        </w:r>
        <w:r w:rsidRPr="00A249B4" w:rsidDel="00A249B4">
          <w:rPr>
            <w:color w:val="000000"/>
            <w:highlight w:val="white"/>
            <w:lang w:eastAsia="fi-FI"/>
            <w:rPrChange w:id="4318" w:author="Tuomainen Mika" w:date="2014-04-04T00:09:00Z">
              <w:rPr>
                <w:color w:val="000000"/>
                <w:highlight w:val="white"/>
                <w:lang w:val="en-US" w:eastAsia="fi-FI"/>
              </w:rPr>
            </w:rPrChange>
          </w:rPr>
          <w:delText>OBS</w:delText>
        </w:r>
        <w:r w:rsidRPr="00A249B4" w:rsidDel="00A249B4">
          <w:rPr>
            <w:color w:val="0000FF"/>
            <w:highlight w:val="white"/>
            <w:lang w:eastAsia="fi-FI"/>
            <w:rPrChange w:id="4319" w:author="Tuomainen Mika" w:date="2014-04-04T00:09:00Z">
              <w:rPr>
                <w:color w:val="0000FF"/>
                <w:highlight w:val="white"/>
                <w:lang w:val="en-US" w:eastAsia="fi-FI"/>
              </w:rPr>
            </w:rPrChange>
          </w:rPr>
          <w:delText>"</w:delText>
        </w:r>
        <w:r w:rsidRPr="00A249B4" w:rsidDel="00A249B4">
          <w:rPr>
            <w:highlight w:val="white"/>
            <w:lang w:eastAsia="fi-FI"/>
            <w:rPrChange w:id="4320"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321" w:author="Tuomainen Mika" w:date="2014-04-04T00:09:00Z">
              <w:rPr>
                <w:color w:val="0000FF"/>
                <w:highlight w:val="white"/>
                <w:lang w:val="en-US" w:eastAsia="fi-FI"/>
              </w:rPr>
            </w:rPrChange>
          </w:rPr>
          <w:delText>="</w:delText>
        </w:r>
        <w:r w:rsidRPr="00A249B4" w:rsidDel="00A249B4">
          <w:rPr>
            <w:color w:val="000000"/>
            <w:highlight w:val="white"/>
            <w:lang w:eastAsia="fi-FI"/>
            <w:rPrChange w:id="4322" w:author="Tuomainen Mika" w:date="2014-04-04T00:09:00Z">
              <w:rPr>
                <w:color w:val="000000"/>
                <w:highlight w:val="white"/>
                <w:lang w:val="en-US" w:eastAsia="fi-FI"/>
              </w:rPr>
            </w:rPrChange>
          </w:rPr>
          <w:delText>EVN</w:delText>
        </w:r>
        <w:r w:rsidRPr="00A249B4" w:rsidDel="00A249B4">
          <w:rPr>
            <w:color w:val="0000FF"/>
            <w:highlight w:val="white"/>
            <w:lang w:eastAsia="fi-FI"/>
            <w:rPrChange w:id="4323" w:author="Tuomainen Mika" w:date="2014-04-04T00:09:00Z">
              <w:rPr>
                <w:color w:val="0000FF"/>
                <w:highlight w:val="white"/>
                <w:lang w:val="en-US" w:eastAsia="fi-FI"/>
              </w:rPr>
            </w:rPrChange>
          </w:rPr>
          <w:delText>"&gt;</w:delText>
        </w:r>
      </w:del>
    </w:p>
    <w:p w:rsidR="003E639A" w:rsidRPr="00A249B4" w:rsidDel="00A249B4" w:rsidRDefault="003E639A">
      <w:pPr>
        <w:rPr>
          <w:del w:id="4324" w:author="Tuomainen Mika" w:date="2014-04-04T00:09:00Z"/>
          <w:highlight w:val="white"/>
          <w:lang w:eastAsia="fi-FI"/>
          <w:rPrChange w:id="4325" w:author="Tuomainen Mika" w:date="2014-04-04T00:09:00Z">
            <w:rPr>
              <w:del w:id="4326" w:author="Tuomainen Mika" w:date="2014-04-04T00:09:00Z"/>
              <w:highlight w:val="white"/>
              <w:lang w:val="en-US" w:eastAsia="fi-FI"/>
            </w:rPr>
          </w:rPrChange>
        </w:rPr>
        <w:pPrChange w:id="4327" w:author="Tuomainen Mika" w:date="2014-04-03T23:16:00Z">
          <w:pPr>
            <w:autoSpaceDE w:val="0"/>
            <w:autoSpaceDN w:val="0"/>
            <w:adjustRightInd w:val="0"/>
          </w:pPr>
        </w:pPrChange>
      </w:pPr>
      <w:del w:id="4328" w:author="Tuomainen Mika" w:date="2014-04-04T00:09:00Z">
        <w:r w:rsidRPr="00A249B4" w:rsidDel="00A249B4">
          <w:rPr>
            <w:highlight w:val="white"/>
            <w:lang w:eastAsia="fi-FI"/>
            <w:rPrChange w:id="4329" w:author="Tuomainen Mika" w:date="2014-04-04T00:09:00Z">
              <w:rPr>
                <w:highlight w:val="white"/>
                <w:lang w:val="en-US" w:eastAsia="fi-FI"/>
              </w:rPr>
            </w:rPrChange>
          </w:rPr>
          <w:tab/>
        </w:r>
        <w:r w:rsidRPr="00A249B4" w:rsidDel="00A249B4">
          <w:rPr>
            <w:color w:val="0000FF"/>
            <w:highlight w:val="white"/>
            <w:lang w:eastAsia="fi-FI"/>
            <w:rPrChange w:id="4330" w:author="Tuomainen Mika" w:date="2014-04-04T00:09:00Z">
              <w:rPr>
                <w:color w:val="0000FF"/>
                <w:highlight w:val="white"/>
                <w:lang w:val="en-US" w:eastAsia="fi-FI"/>
              </w:rPr>
            </w:rPrChange>
          </w:rPr>
          <w:delText>&lt;</w:delText>
        </w:r>
        <w:r w:rsidRPr="00A249B4" w:rsidDel="00A249B4">
          <w:rPr>
            <w:color w:val="800000"/>
            <w:highlight w:val="white"/>
            <w:lang w:eastAsia="fi-FI"/>
            <w:rPrChange w:id="4331" w:author="Tuomainen Mika" w:date="2014-04-04T00:09:00Z">
              <w:rPr>
                <w:color w:val="800000"/>
                <w:highlight w:val="white"/>
                <w:lang w:val="en-US" w:eastAsia="fi-FI"/>
              </w:rPr>
            </w:rPrChange>
          </w:rPr>
          <w:delText>code</w:delText>
        </w:r>
        <w:r w:rsidRPr="00A249B4" w:rsidDel="00A249B4">
          <w:rPr>
            <w:color w:val="FF0000"/>
            <w:highlight w:val="white"/>
            <w:lang w:eastAsia="fi-FI"/>
            <w:rPrChange w:id="4332"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333" w:author="Tuomainen Mika" w:date="2014-04-04T00:09:00Z">
              <w:rPr>
                <w:color w:val="0000FF"/>
                <w:highlight w:val="white"/>
                <w:lang w:val="en-US" w:eastAsia="fi-FI"/>
              </w:rPr>
            </w:rPrChange>
          </w:rPr>
          <w:delText>="</w:delText>
        </w:r>
        <w:r w:rsidRPr="00A249B4" w:rsidDel="00A249B4">
          <w:rPr>
            <w:highlight w:val="white"/>
            <w:lang w:eastAsia="fi-FI"/>
            <w:rPrChange w:id="4334" w:author="Tuomainen Mika" w:date="2014-04-04T00:09:00Z">
              <w:rPr>
                <w:highlight w:val="white"/>
                <w:lang w:val="en-US" w:eastAsia="fi-FI"/>
              </w:rPr>
            </w:rPrChange>
          </w:rPr>
          <w:delText>30</w:delText>
        </w:r>
        <w:r w:rsidRPr="00A249B4" w:rsidDel="00A249B4">
          <w:rPr>
            <w:color w:val="0000FF"/>
            <w:highlight w:val="white"/>
            <w:lang w:eastAsia="fi-FI"/>
            <w:rPrChange w:id="4335" w:author="Tuomainen Mika" w:date="2014-04-04T00:09:00Z">
              <w:rPr>
                <w:color w:val="0000FF"/>
                <w:highlight w:val="white"/>
                <w:lang w:val="en-US" w:eastAsia="fi-FI"/>
              </w:rPr>
            </w:rPrChange>
          </w:rPr>
          <w:delText>"</w:delText>
        </w:r>
        <w:r w:rsidRPr="00A249B4" w:rsidDel="00A249B4">
          <w:rPr>
            <w:color w:val="FF0000"/>
            <w:highlight w:val="white"/>
            <w:lang w:eastAsia="fi-FI"/>
            <w:rPrChange w:id="4336"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337" w:author="Tuomainen Mika" w:date="2014-04-04T00:09:00Z">
              <w:rPr>
                <w:color w:val="0000FF"/>
                <w:highlight w:val="white"/>
                <w:lang w:val="en-US" w:eastAsia="fi-FI"/>
              </w:rPr>
            </w:rPrChange>
          </w:rPr>
          <w:delText>="</w:delText>
        </w:r>
        <w:r w:rsidRPr="00A249B4" w:rsidDel="00A249B4">
          <w:rPr>
            <w:highlight w:val="white"/>
            <w:lang w:eastAsia="fi-FI"/>
            <w:rPrChange w:id="4338" w:author="Tuomainen Mika" w:date="2014-04-04T00:09:00Z">
              <w:rPr>
                <w:highlight w:val="white"/>
                <w:lang w:val="en-US" w:eastAsia="fi-FI"/>
              </w:rPr>
            </w:rPrChange>
          </w:rPr>
          <w:delText>1.2.246.537.6.12.2002.124</w:delText>
        </w:r>
        <w:r w:rsidRPr="00A249B4" w:rsidDel="00A249B4">
          <w:rPr>
            <w:color w:val="0000FF"/>
            <w:highlight w:val="white"/>
            <w:lang w:eastAsia="fi-FI"/>
            <w:rPrChange w:id="4339" w:author="Tuomainen Mika" w:date="2014-04-04T00:09:00Z">
              <w:rPr>
                <w:color w:val="0000FF"/>
                <w:highlight w:val="white"/>
                <w:lang w:val="en-US" w:eastAsia="fi-FI"/>
              </w:rPr>
            </w:rPrChange>
          </w:rPr>
          <w:delText>"/&gt;</w:delText>
        </w:r>
      </w:del>
    </w:p>
    <w:p w:rsidR="003E639A" w:rsidRPr="00A249B4" w:rsidDel="00A249B4" w:rsidRDefault="003E639A">
      <w:pPr>
        <w:rPr>
          <w:del w:id="4340" w:author="Tuomainen Mika" w:date="2014-04-04T00:09:00Z"/>
          <w:color w:val="000000"/>
          <w:highlight w:val="white"/>
          <w:lang w:eastAsia="fi-FI"/>
          <w:rPrChange w:id="4341" w:author="Tuomainen Mika" w:date="2014-04-04T00:09:00Z">
            <w:rPr>
              <w:del w:id="4342" w:author="Tuomainen Mika" w:date="2014-04-04T00:09:00Z"/>
              <w:color w:val="000000"/>
              <w:highlight w:val="white"/>
              <w:lang w:val="en-US" w:eastAsia="fi-FI"/>
            </w:rPr>
          </w:rPrChange>
        </w:rPr>
        <w:pPrChange w:id="4343" w:author="Tuomainen Mika" w:date="2014-04-03T23:16:00Z">
          <w:pPr>
            <w:autoSpaceDE w:val="0"/>
            <w:autoSpaceDN w:val="0"/>
            <w:adjustRightInd w:val="0"/>
          </w:pPr>
        </w:pPrChange>
      </w:pPr>
      <w:del w:id="4344" w:author="Tuomainen Mika" w:date="2014-04-04T00:09:00Z">
        <w:r w:rsidRPr="00A249B4" w:rsidDel="00A249B4">
          <w:rPr>
            <w:color w:val="000000"/>
            <w:highlight w:val="white"/>
            <w:lang w:eastAsia="fi-FI"/>
            <w:rPrChange w:id="4345" w:author="Tuomainen Mika" w:date="2014-04-04T00:09:00Z">
              <w:rPr>
                <w:color w:val="000000"/>
                <w:highlight w:val="white"/>
                <w:lang w:val="en-US" w:eastAsia="fi-FI"/>
              </w:rPr>
            </w:rPrChange>
          </w:rPr>
          <w:tab/>
        </w:r>
        <w:r w:rsidRPr="00A249B4" w:rsidDel="00A249B4">
          <w:rPr>
            <w:highlight w:val="white"/>
            <w:lang w:eastAsia="fi-FI"/>
            <w:rPrChange w:id="4346" w:author="Tuomainen Mika" w:date="2014-04-04T00:09:00Z">
              <w:rPr>
                <w:highlight w:val="white"/>
                <w:lang w:val="en-US" w:eastAsia="fi-FI"/>
              </w:rPr>
            </w:rPrChange>
          </w:rPr>
          <w:delText>&lt;effectiveTime value=“200309300945”/&gt;</w:delText>
        </w:r>
      </w:del>
    </w:p>
    <w:p w:rsidR="003E639A" w:rsidRPr="00A249B4" w:rsidDel="00A249B4" w:rsidRDefault="003E639A">
      <w:pPr>
        <w:rPr>
          <w:del w:id="4347" w:author="Tuomainen Mika" w:date="2014-04-04T00:09:00Z"/>
          <w:color w:val="000000"/>
          <w:highlight w:val="white"/>
          <w:lang w:eastAsia="fi-FI"/>
          <w:rPrChange w:id="4348" w:author="Tuomainen Mika" w:date="2014-04-04T00:09:00Z">
            <w:rPr>
              <w:del w:id="4349" w:author="Tuomainen Mika" w:date="2014-04-04T00:09:00Z"/>
              <w:color w:val="000000"/>
              <w:highlight w:val="white"/>
              <w:lang w:val="en-US" w:eastAsia="fi-FI"/>
            </w:rPr>
          </w:rPrChange>
        </w:rPr>
        <w:pPrChange w:id="4350" w:author="Tuomainen Mika" w:date="2014-04-03T23:16:00Z">
          <w:pPr>
            <w:autoSpaceDE w:val="0"/>
            <w:autoSpaceDN w:val="0"/>
            <w:adjustRightInd w:val="0"/>
          </w:pPr>
        </w:pPrChange>
      </w:pPr>
      <w:del w:id="4351" w:author="Tuomainen Mika" w:date="2014-04-04T00:09:00Z">
        <w:r w:rsidRPr="00A249B4" w:rsidDel="00A249B4">
          <w:rPr>
            <w:color w:val="000000"/>
            <w:highlight w:val="white"/>
            <w:lang w:eastAsia="fi-FI"/>
            <w:rPrChange w:id="4352" w:author="Tuomainen Mika" w:date="2014-04-04T00:09:00Z">
              <w:rPr>
                <w:color w:val="000000"/>
                <w:highlight w:val="white"/>
                <w:lang w:val="en-US" w:eastAsia="fi-FI"/>
              </w:rPr>
            </w:rPrChange>
          </w:rPr>
          <w:lastRenderedPageBreak/>
          <w:tab/>
        </w:r>
        <w:r w:rsidRPr="00A249B4" w:rsidDel="00A249B4">
          <w:rPr>
            <w:color w:val="0000FF"/>
            <w:highlight w:val="white"/>
            <w:lang w:eastAsia="fi-FI"/>
            <w:rPrChange w:id="4353" w:author="Tuomainen Mika" w:date="2014-04-04T00:09:00Z">
              <w:rPr>
                <w:color w:val="0000FF"/>
                <w:highlight w:val="white"/>
                <w:lang w:val="en-US" w:eastAsia="fi-FI"/>
              </w:rPr>
            </w:rPrChange>
          </w:rPr>
          <w:delText>&lt;</w:delText>
        </w:r>
        <w:r w:rsidRPr="00A249B4" w:rsidDel="00A249B4">
          <w:rPr>
            <w:color w:val="800000"/>
            <w:highlight w:val="white"/>
            <w:lang w:eastAsia="fi-FI"/>
            <w:rPrChange w:id="4354" w:author="Tuomainen Mika" w:date="2014-04-04T00:09:00Z">
              <w:rPr>
                <w:color w:val="800000"/>
                <w:highlight w:val="white"/>
                <w:lang w:val="en-US" w:eastAsia="fi-FI"/>
              </w:rPr>
            </w:rPrChange>
          </w:rPr>
          <w:delText>value</w:delText>
        </w:r>
        <w:r w:rsidRPr="00A249B4" w:rsidDel="00A249B4">
          <w:rPr>
            <w:highlight w:val="white"/>
            <w:lang w:eastAsia="fi-FI"/>
            <w:rPrChange w:id="4355"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356" w:author="Tuomainen Mika" w:date="2014-04-04T00:09:00Z">
              <w:rPr>
                <w:color w:val="0000FF"/>
                <w:highlight w:val="white"/>
                <w:lang w:val="en-US" w:eastAsia="fi-FI"/>
              </w:rPr>
            </w:rPrChange>
          </w:rPr>
          <w:delText>="</w:delText>
        </w:r>
        <w:r w:rsidRPr="00A249B4" w:rsidDel="00A249B4">
          <w:rPr>
            <w:color w:val="000000"/>
            <w:highlight w:val="white"/>
            <w:lang w:eastAsia="fi-FI"/>
            <w:rPrChange w:id="4357" w:author="Tuomainen Mika" w:date="2014-04-04T00:09:00Z">
              <w:rPr>
                <w:color w:val="000000"/>
                <w:highlight w:val="white"/>
                <w:lang w:val="en-US" w:eastAsia="fi-FI"/>
              </w:rPr>
            </w:rPrChange>
          </w:rPr>
          <w:delText>BL</w:delText>
        </w:r>
        <w:r w:rsidRPr="00A249B4" w:rsidDel="00A249B4">
          <w:rPr>
            <w:color w:val="0000FF"/>
            <w:highlight w:val="white"/>
            <w:lang w:eastAsia="fi-FI"/>
            <w:rPrChange w:id="4358" w:author="Tuomainen Mika" w:date="2014-04-04T00:09:00Z">
              <w:rPr>
                <w:color w:val="0000FF"/>
                <w:highlight w:val="white"/>
                <w:lang w:val="en-US" w:eastAsia="fi-FI"/>
              </w:rPr>
            </w:rPrChange>
          </w:rPr>
          <w:delText>"</w:delText>
        </w:r>
        <w:r w:rsidRPr="00A249B4" w:rsidDel="00A249B4">
          <w:rPr>
            <w:highlight w:val="white"/>
            <w:lang w:eastAsia="fi-FI"/>
            <w:rPrChange w:id="4359"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360" w:author="Tuomainen Mika" w:date="2014-04-04T00:09:00Z">
              <w:rPr>
                <w:color w:val="0000FF"/>
                <w:highlight w:val="white"/>
                <w:lang w:val="en-US" w:eastAsia="fi-FI"/>
              </w:rPr>
            </w:rPrChange>
          </w:rPr>
          <w:delText>="</w:delText>
        </w:r>
        <w:r w:rsidRPr="00A249B4" w:rsidDel="00A249B4">
          <w:rPr>
            <w:color w:val="000000"/>
            <w:highlight w:val="white"/>
            <w:lang w:eastAsia="fi-FI"/>
            <w:rPrChange w:id="4361" w:author="Tuomainen Mika" w:date="2014-04-04T00:09:00Z">
              <w:rPr>
                <w:color w:val="000000"/>
                <w:highlight w:val="white"/>
                <w:lang w:val="en-US" w:eastAsia="fi-FI"/>
              </w:rPr>
            </w:rPrChange>
          </w:rPr>
          <w:delText>true</w:delText>
        </w:r>
        <w:r w:rsidRPr="00A249B4" w:rsidDel="00A249B4">
          <w:rPr>
            <w:color w:val="0000FF"/>
            <w:highlight w:val="white"/>
            <w:lang w:eastAsia="fi-FI"/>
            <w:rPrChange w:id="4362" w:author="Tuomainen Mika" w:date="2014-04-04T00:09:00Z">
              <w:rPr>
                <w:color w:val="0000FF"/>
                <w:highlight w:val="white"/>
                <w:lang w:val="en-US" w:eastAsia="fi-FI"/>
              </w:rPr>
            </w:rPrChange>
          </w:rPr>
          <w:delText>"/&gt;</w:delText>
        </w:r>
      </w:del>
    </w:p>
    <w:p w:rsidR="003E639A" w:rsidDel="00A249B4" w:rsidRDefault="003E639A">
      <w:pPr>
        <w:rPr>
          <w:del w:id="4363" w:author="Tuomainen Mika" w:date="2014-04-04T00:09:00Z"/>
          <w:color w:val="000000"/>
          <w:highlight w:val="white"/>
          <w:lang w:eastAsia="fi-FI"/>
        </w:rPr>
        <w:pPrChange w:id="4364" w:author="Tuomainen Mika" w:date="2014-04-03T23:16:00Z">
          <w:pPr>
            <w:autoSpaceDE w:val="0"/>
            <w:autoSpaceDN w:val="0"/>
            <w:adjustRightInd w:val="0"/>
          </w:pPr>
        </w:pPrChange>
      </w:pPr>
      <w:del w:id="4365" w:author="Tuomainen Mika" w:date="2014-04-04T00:09:00Z">
        <w:r w:rsidRPr="00A249B4" w:rsidDel="00A249B4">
          <w:rPr>
            <w:color w:val="000000"/>
            <w:highlight w:val="white"/>
            <w:lang w:eastAsia="fi-FI"/>
            <w:rPrChange w:id="4366"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Del="00A249B4" w:rsidRDefault="003E639A" w:rsidP="00CC1036">
      <w:pPr>
        <w:rPr>
          <w:del w:id="4367" w:author="Tuomainen Mika" w:date="2014-04-04T00:09:00Z"/>
        </w:rPr>
      </w:pPr>
      <w:del w:id="4368"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Del="00A249B4" w:rsidRDefault="003E639A" w:rsidP="00CC1036">
      <w:pPr>
        <w:rPr>
          <w:del w:id="4369" w:author="Tuomainen Mika" w:date="2014-04-04T00:09:00Z"/>
        </w:rPr>
      </w:pPr>
    </w:p>
    <w:p w:rsidR="003E639A" w:rsidDel="00A249B4" w:rsidRDefault="003E639A" w:rsidP="00CC1036">
      <w:pPr>
        <w:rPr>
          <w:del w:id="4370" w:author="Tuomainen Mika" w:date="2014-04-04T00:09:00Z"/>
        </w:rPr>
      </w:pPr>
    </w:p>
    <w:p w:rsidR="003E639A" w:rsidDel="00A249B4" w:rsidRDefault="003E639A" w:rsidP="00CC1036">
      <w:pPr>
        <w:rPr>
          <w:del w:id="4371" w:author="Tuomainen Mika" w:date="2014-04-04T00:09:00Z"/>
        </w:rPr>
      </w:pPr>
      <w:del w:id="4372" w:author="Tuomainen Mika" w:date="2014-04-04T00:09:00Z">
        <w:r w:rsidDel="00A249B4">
          <w:delText>Viittaus suostumukseen tehdään suostumusprojektin määritysten mukaisesti.</w:delText>
        </w:r>
      </w:del>
    </w:p>
    <w:p w:rsidR="003E639A" w:rsidDel="00A249B4" w:rsidRDefault="003E639A" w:rsidP="00CC1036">
      <w:pPr>
        <w:rPr>
          <w:del w:id="4373" w:author="Tuomainen Mika" w:date="2014-04-04T00:09:00Z"/>
        </w:rPr>
      </w:pPr>
    </w:p>
    <w:p w:rsidR="003E639A" w:rsidDel="00A249B4" w:rsidRDefault="003E639A" w:rsidP="00CC1036">
      <w:pPr>
        <w:pStyle w:val="Otsikko3"/>
        <w:rPr>
          <w:del w:id="4374" w:author="Tuomainen Mika" w:date="2014-04-04T00:09:00Z"/>
        </w:rPr>
      </w:pPr>
      <w:bookmarkStart w:id="4375" w:name="_Toc384330148"/>
      <w:bookmarkStart w:id="4376" w:name="_Toc384984322"/>
      <w:bookmarkStart w:id="4377" w:name="_Toc384985090"/>
      <w:bookmarkStart w:id="4378" w:name="_Toc384985760"/>
      <w:del w:id="4379" w:author="Tuomainen Mika" w:date="2014-04-04T00:09:00Z">
        <w:r w:rsidDel="00A249B4">
          <w:delText>Asiakirjat</w:delText>
        </w:r>
        <w:bookmarkEnd w:id="4375"/>
        <w:bookmarkEnd w:id="4376"/>
        <w:bookmarkEnd w:id="4377"/>
        <w:bookmarkEnd w:id="4378"/>
      </w:del>
    </w:p>
    <w:p w:rsidR="003E639A" w:rsidDel="00A249B4" w:rsidRDefault="003E639A" w:rsidP="00CC1036">
      <w:pPr>
        <w:rPr>
          <w:del w:id="4380" w:author="Tuomainen Mika" w:date="2014-04-04T00:09:00Z"/>
        </w:rPr>
      </w:pPr>
    </w:p>
    <w:p w:rsidR="003E639A" w:rsidDel="00A249B4" w:rsidRDefault="003E639A" w:rsidP="00CC1036">
      <w:pPr>
        <w:rPr>
          <w:del w:id="4381" w:author="Tuomainen Mika" w:date="2014-04-04T00:09:00Z"/>
        </w:rPr>
      </w:pPr>
      <w:del w:id="4382" w:author="Tuomainen Mika" w:date="2014-04-04T00:09:00Z">
        <w:r w:rsidDel="00A249B4">
          <w:delText>Ei pakollinen</w:delText>
        </w:r>
      </w:del>
    </w:p>
    <w:p w:rsidR="003E639A" w:rsidDel="00A249B4" w:rsidRDefault="003E639A" w:rsidP="00CC1036">
      <w:pPr>
        <w:rPr>
          <w:del w:id="4383" w:author="Tuomainen Mika" w:date="2014-04-04T00:09:00Z"/>
        </w:rPr>
      </w:pPr>
    </w:p>
    <w:p w:rsidR="003E639A" w:rsidDel="00A249B4" w:rsidRDefault="003E639A" w:rsidP="00CC1036">
      <w:pPr>
        <w:rPr>
          <w:del w:id="4384" w:author="Tuomainen Mika" w:date="2014-04-04T00:09:00Z"/>
        </w:rPr>
      </w:pPr>
      <w:del w:id="4385" w:author="Tuomainen Mika" w:date="2014-04-04T00:09:00Z">
        <w:r w:rsidDel="00A249B4">
          <w:delText>Asiakirjat:</w:delText>
        </w:r>
        <w:r w:rsidDel="00A249B4">
          <w:tab/>
          <w:delText xml:space="preserve">otsikkokoodi: 6 </w:delText>
        </w:r>
        <w:r w:rsidDel="00A249B4">
          <w:tab/>
        </w:r>
        <w:r w:rsidDel="00A249B4">
          <w:tab/>
          <w:delText>otsikkokoodisto (</w:delText>
        </w:r>
        <w:r w:rsidRPr="00890477" w:rsidDel="00A249B4">
          <w:delText>1.2.246.537.6.40182.2009</w:delText>
        </w:r>
        <w:r w:rsidDel="00A249B4">
          <w:delText xml:space="preserve">)  </w:delText>
        </w:r>
      </w:del>
    </w:p>
    <w:p w:rsidR="003E639A" w:rsidDel="00A249B4" w:rsidRDefault="003E639A" w:rsidP="00CC1036">
      <w:pPr>
        <w:rPr>
          <w:del w:id="4386" w:author="Tuomainen Mika" w:date="2014-04-04T00:09:00Z"/>
        </w:rPr>
      </w:pPr>
    </w:p>
    <w:p w:rsidR="003E639A" w:rsidDel="00A249B4" w:rsidRDefault="003E639A" w:rsidP="00CC1036">
      <w:pPr>
        <w:rPr>
          <w:del w:id="4387" w:author="Tuomainen Mika" w:date="2014-04-04T00:09:00Z"/>
        </w:rPr>
      </w:pPr>
      <w:del w:id="4388" w:author="Tuomainen Mika" w:date="2014-04-04T00:09:00Z">
        <w:r w:rsidDel="00A249B4">
          <w:delText>Entry-rakennetta toistetaan tarvittava määrä.</w:delText>
        </w:r>
      </w:del>
    </w:p>
    <w:p w:rsidR="003E639A" w:rsidDel="00A249B4" w:rsidRDefault="003E639A" w:rsidP="00CC1036">
      <w:pPr>
        <w:rPr>
          <w:del w:id="4389" w:author="Tuomainen Mika" w:date="2014-04-04T00:09:00Z"/>
        </w:rPr>
      </w:pPr>
    </w:p>
    <w:p w:rsidR="003E639A" w:rsidDel="00A249B4" w:rsidRDefault="003E639A" w:rsidP="00CC1036">
      <w:pPr>
        <w:rPr>
          <w:del w:id="4390" w:author="Tuomainen Mika" w:date="2014-04-04T00:09:00Z"/>
        </w:rPr>
      </w:pPr>
      <w:del w:id="4391" w:author="Tuomainen Mika" w:date="2014-04-04T00:09:00Z">
        <w:r w:rsidDel="00A249B4">
          <w:delText>Asiakirjat:</w:delText>
        </w:r>
        <w:r w:rsidDel="00A249B4">
          <w:tab/>
        </w:r>
        <w:r w:rsidDel="00A249B4">
          <w:tab/>
          <w:delText>Kenttäkoodi: 24</w:delText>
        </w:r>
        <w:r w:rsidDel="00A249B4">
          <w:tab/>
        </w:r>
        <w:r w:rsidDel="00A249B4">
          <w:tab/>
          <w:delText xml:space="preserve">koodisto: 1.2.246.537.6.12.2002.124 </w:delText>
        </w:r>
      </w:del>
    </w:p>
    <w:p w:rsidR="003E639A" w:rsidDel="00A249B4" w:rsidRDefault="003E639A" w:rsidP="00CC1036">
      <w:pPr>
        <w:rPr>
          <w:del w:id="4392" w:author="Tuomainen Mika" w:date="2014-04-04T00:09:00Z"/>
        </w:rPr>
      </w:pPr>
      <w:del w:id="4393" w:author="Tuomainen Mika" w:date="2014-04-04T00:09:00Z">
        <w:r w:rsidDel="00A249B4">
          <w:delText>Tuoko potilas asiakirjat:</w:delText>
        </w:r>
        <w:r w:rsidDel="00A249B4">
          <w:tab/>
          <w:delText xml:space="preserve">Kenttäkoodi: 24.1, </w:delText>
        </w:r>
        <w:r w:rsidDel="00A249B4">
          <w:tab/>
          <w:delText xml:space="preserve">koodisto: 1.2.246.537.6.12.2002.124 </w:delText>
        </w:r>
      </w:del>
    </w:p>
    <w:p w:rsidR="003E639A" w:rsidDel="00A249B4" w:rsidRDefault="003E639A" w:rsidP="00CC1036">
      <w:pPr>
        <w:rPr>
          <w:del w:id="4394" w:author="Tuomainen Mika" w:date="2014-04-04T00:09:00Z"/>
        </w:rPr>
      </w:pPr>
    </w:p>
    <w:p w:rsidR="003E639A" w:rsidDel="00A249B4" w:rsidRDefault="003E639A" w:rsidP="00CC1036">
      <w:pPr>
        <w:rPr>
          <w:del w:id="4395" w:author="Tuomainen Mika" w:date="2014-04-04T00:09:00Z"/>
        </w:rPr>
      </w:pPr>
      <w:del w:id="4396" w:author="Tuomainen Mika" w:date="2014-04-04T00:09:00Z">
        <w:r w:rsidDel="00A249B4">
          <w:delText>Asiakirjojen selite ilmoitetaan value-elementissä tekstinä, tietotyyppinä on ED. Oletusarvoisesti potilas tuo mukanaan mainitut asiakirjat, mutta lisäksi tämä todetaan erillisessä komponentissa boolean-arvolla true/false.  Jos asiakirjat "noudetaan" sähköisesti on niihin linkki elementin &lt;reference&gt;&lt;externalDocument&gt; kautta. Nouto-osoite annetaan elementissä text.</w:delText>
        </w:r>
      </w:del>
    </w:p>
    <w:p w:rsidR="003E639A" w:rsidDel="00A249B4" w:rsidRDefault="003E639A" w:rsidP="00CC1036">
      <w:pPr>
        <w:rPr>
          <w:del w:id="4397" w:author="Tuomainen Mika" w:date="2014-04-04T00:09:00Z"/>
        </w:rPr>
      </w:pPr>
    </w:p>
    <w:p w:rsidR="003E639A" w:rsidDel="00A249B4" w:rsidRDefault="003E639A" w:rsidP="00CC1036">
      <w:pPr>
        <w:rPr>
          <w:del w:id="4398" w:author="Tuomainen Mika" w:date="2014-04-04T00:09:00Z"/>
        </w:rPr>
      </w:pPr>
      <w:del w:id="4399" w:author="Tuomainen Mika" w:date="2014-04-04T00:09:00Z">
        <w:r w:rsidDel="00A249B4">
          <w:delText>Asiakirjana voidaan ilmoittaa myös viitetietokannan viite.</w:delText>
        </w:r>
      </w:del>
    </w:p>
    <w:p w:rsidR="003E639A" w:rsidDel="00A249B4" w:rsidRDefault="003E639A" w:rsidP="00CC1036">
      <w:pPr>
        <w:rPr>
          <w:del w:id="4400" w:author="Tuomainen Mika" w:date="2014-04-04T00:09:00Z"/>
        </w:rPr>
      </w:pPr>
    </w:p>
    <w:p w:rsidR="003E639A" w:rsidRPr="00A249B4" w:rsidDel="00A249B4" w:rsidRDefault="003E639A">
      <w:pPr>
        <w:rPr>
          <w:del w:id="4401" w:author="Tuomainen Mika" w:date="2014-04-04T00:09:00Z"/>
          <w:color w:val="000000"/>
          <w:highlight w:val="white"/>
          <w:lang w:eastAsia="fi-FI"/>
          <w:rPrChange w:id="4402" w:author="Tuomainen Mika" w:date="2014-04-04T00:09:00Z">
            <w:rPr>
              <w:del w:id="4403" w:author="Tuomainen Mika" w:date="2014-04-04T00:09:00Z"/>
              <w:color w:val="000000"/>
              <w:highlight w:val="white"/>
              <w:lang w:val="en-US" w:eastAsia="fi-FI"/>
            </w:rPr>
          </w:rPrChange>
        </w:rPr>
        <w:pPrChange w:id="4404" w:author="Tuomainen Mika" w:date="2014-04-03T23:16:00Z">
          <w:pPr>
            <w:autoSpaceDE w:val="0"/>
            <w:autoSpaceDN w:val="0"/>
            <w:adjustRightInd w:val="0"/>
          </w:pPr>
        </w:pPrChange>
      </w:pPr>
      <w:del w:id="4405" w:author="Tuomainen Mika" w:date="2014-04-04T00:09:00Z">
        <w:r w:rsidRPr="00A249B4" w:rsidDel="00A249B4">
          <w:rPr>
            <w:color w:val="0000FF"/>
            <w:highlight w:val="white"/>
            <w:lang w:eastAsia="fi-FI"/>
            <w:rPrChange w:id="4406" w:author="Tuomainen Mika" w:date="2014-04-04T00:09:00Z">
              <w:rPr>
                <w:color w:val="0000FF"/>
                <w:highlight w:val="white"/>
                <w:lang w:val="en-US" w:eastAsia="fi-FI"/>
              </w:rPr>
            </w:rPrChange>
          </w:rPr>
          <w:delText>&lt;</w:delText>
        </w:r>
        <w:r w:rsidRPr="00A249B4" w:rsidDel="00A249B4">
          <w:rPr>
            <w:highlight w:val="white"/>
            <w:lang w:eastAsia="fi-FI"/>
            <w:rPrChange w:id="4407" w:author="Tuomainen Mika" w:date="2014-04-04T00:09:00Z">
              <w:rPr>
                <w:highlight w:val="white"/>
                <w:lang w:val="en-US" w:eastAsia="fi-FI"/>
              </w:rPr>
            </w:rPrChange>
          </w:rPr>
          <w:delText>entry</w:delText>
        </w:r>
        <w:r w:rsidRPr="00A249B4" w:rsidDel="00A249B4">
          <w:rPr>
            <w:color w:val="0000FF"/>
            <w:highlight w:val="white"/>
            <w:lang w:eastAsia="fi-FI"/>
            <w:rPrChange w:id="4408" w:author="Tuomainen Mika" w:date="2014-04-04T00:09:00Z">
              <w:rPr>
                <w:color w:val="0000FF"/>
                <w:highlight w:val="white"/>
                <w:lang w:val="en-US" w:eastAsia="fi-FI"/>
              </w:rPr>
            </w:rPrChange>
          </w:rPr>
          <w:delText>&gt;</w:delText>
        </w:r>
      </w:del>
    </w:p>
    <w:p w:rsidR="003E639A" w:rsidRPr="00A249B4" w:rsidDel="00A249B4" w:rsidRDefault="003E639A">
      <w:pPr>
        <w:rPr>
          <w:del w:id="4409" w:author="Tuomainen Mika" w:date="2014-04-04T00:09:00Z"/>
          <w:color w:val="000000"/>
          <w:highlight w:val="white"/>
          <w:lang w:eastAsia="fi-FI"/>
          <w:rPrChange w:id="4410" w:author="Tuomainen Mika" w:date="2014-04-04T00:09:00Z">
            <w:rPr>
              <w:del w:id="4411" w:author="Tuomainen Mika" w:date="2014-04-04T00:09:00Z"/>
              <w:color w:val="000000"/>
              <w:highlight w:val="white"/>
              <w:lang w:val="en-US" w:eastAsia="fi-FI"/>
            </w:rPr>
          </w:rPrChange>
        </w:rPr>
        <w:pPrChange w:id="4412" w:author="Tuomainen Mika" w:date="2014-04-03T23:16:00Z">
          <w:pPr>
            <w:autoSpaceDE w:val="0"/>
            <w:autoSpaceDN w:val="0"/>
            <w:adjustRightInd w:val="0"/>
          </w:pPr>
        </w:pPrChange>
      </w:pPr>
      <w:del w:id="4413" w:author="Tuomainen Mika" w:date="2014-04-04T00:09:00Z">
        <w:r w:rsidRPr="00A249B4" w:rsidDel="00A249B4">
          <w:rPr>
            <w:color w:val="000000"/>
            <w:highlight w:val="white"/>
            <w:lang w:eastAsia="fi-FI"/>
            <w:rPrChange w:id="4414" w:author="Tuomainen Mika" w:date="2014-04-04T00:09:00Z">
              <w:rPr>
                <w:color w:val="000000"/>
                <w:highlight w:val="white"/>
                <w:lang w:val="en-US" w:eastAsia="fi-FI"/>
              </w:rPr>
            </w:rPrChange>
          </w:rPr>
          <w:tab/>
        </w:r>
        <w:r w:rsidRPr="00A249B4" w:rsidDel="00A249B4">
          <w:rPr>
            <w:color w:val="0000FF"/>
            <w:highlight w:val="white"/>
            <w:lang w:eastAsia="fi-FI"/>
            <w:rPrChange w:id="4415" w:author="Tuomainen Mika" w:date="2014-04-04T00:09:00Z">
              <w:rPr>
                <w:color w:val="0000FF"/>
                <w:highlight w:val="white"/>
                <w:lang w:val="en-US" w:eastAsia="fi-FI"/>
              </w:rPr>
            </w:rPrChange>
          </w:rPr>
          <w:delText>&lt;</w:delText>
        </w:r>
        <w:r w:rsidRPr="00A249B4" w:rsidDel="00A249B4">
          <w:rPr>
            <w:color w:val="800000"/>
            <w:highlight w:val="white"/>
            <w:lang w:eastAsia="fi-FI"/>
            <w:rPrChange w:id="4416" w:author="Tuomainen Mika" w:date="2014-04-04T00:09:00Z">
              <w:rPr>
                <w:color w:val="800000"/>
                <w:highlight w:val="white"/>
                <w:lang w:val="en-US" w:eastAsia="fi-FI"/>
              </w:rPr>
            </w:rPrChange>
          </w:rPr>
          <w:delText>observation</w:delText>
        </w:r>
        <w:r w:rsidRPr="00A249B4" w:rsidDel="00A249B4">
          <w:rPr>
            <w:highlight w:val="white"/>
            <w:lang w:eastAsia="fi-FI"/>
            <w:rPrChange w:id="4417"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418" w:author="Tuomainen Mika" w:date="2014-04-04T00:09:00Z">
              <w:rPr>
                <w:color w:val="0000FF"/>
                <w:highlight w:val="white"/>
                <w:lang w:val="en-US" w:eastAsia="fi-FI"/>
              </w:rPr>
            </w:rPrChange>
          </w:rPr>
          <w:delText>="</w:delText>
        </w:r>
        <w:r w:rsidRPr="00A249B4" w:rsidDel="00A249B4">
          <w:rPr>
            <w:color w:val="000000"/>
            <w:highlight w:val="white"/>
            <w:lang w:eastAsia="fi-FI"/>
            <w:rPrChange w:id="4419" w:author="Tuomainen Mika" w:date="2014-04-04T00:09:00Z">
              <w:rPr>
                <w:color w:val="000000"/>
                <w:highlight w:val="white"/>
                <w:lang w:val="en-US" w:eastAsia="fi-FI"/>
              </w:rPr>
            </w:rPrChange>
          </w:rPr>
          <w:delText>OBS</w:delText>
        </w:r>
        <w:r w:rsidRPr="00A249B4" w:rsidDel="00A249B4">
          <w:rPr>
            <w:color w:val="0000FF"/>
            <w:highlight w:val="white"/>
            <w:lang w:eastAsia="fi-FI"/>
            <w:rPrChange w:id="4420" w:author="Tuomainen Mika" w:date="2014-04-04T00:09:00Z">
              <w:rPr>
                <w:color w:val="0000FF"/>
                <w:highlight w:val="white"/>
                <w:lang w:val="en-US" w:eastAsia="fi-FI"/>
              </w:rPr>
            </w:rPrChange>
          </w:rPr>
          <w:delText>"</w:delText>
        </w:r>
        <w:r w:rsidRPr="00A249B4" w:rsidDel="00A249B4">
          <w:rPr>
            <w:highlight w:val="white"/>
            <w:lang w:eastAsia="fi-FI"/>
            <w:rPrChange w:id="4421"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422" w:author="Tuomainen Mika" w:date="2014-04-04T00:09:00Z">
              <w:rPr>
                <w:color w:val="0000FF"/>
                <w:highlight w:val="white"/>
                <w:lang w:val="en-US" w:eastAsia="fi-FI"/>
              </w:rPr>
            </w:rPrChange>
          </w:rPr>
          <w:delText>="</w:delText>
        </w:r>
        <w:r w:rsidRPr="00A249B4" w:rsidDel="00A249B4">
          <w:rPr>
            <w:color w:val="000000"/>
            <w:highlight w:val="white"/>
            <w:lang w:eastAsia="fi-FI"/>
            <w:rPrChange w:id="4423" w:author="Tuomainen Mika" w:date="2014-04-04T00:09:00Z">
              <w:rPr>
                <w:color w:val="000000"/>
                <w:highlight w:val="white"/>
                <w:lang w:val="en-US" w:eastAsia="fi-FI"/>
              </w:rPr>
            </w:rPrChange>
          </w:rPr>
          <w:delText>EVN</w:delText>
        </w:r>
        <w:r w:rsidRPr="00A249B4" w:rsidDel="00A249B4">
          <w:rPr>
            <w:color w:val="0000FF"/>
            <w:highlight w:val="white"/>
            <w:lang w:eastAsia="fi-FI"/>
            <w:rPrChange w:id="4424" w:author="Tuomainen Mika" w:date="2014-04-04T00:09:00Z">
              <w:rPr>
                <w:color w:val="0000FF"/>
                <w:highlight w:val="white"/>
                <w:lang w:val="en-US" w:eastAsia="fi-FI"/>
              </w:rPr>
            </w:rPrChange>
          </w:rPr>
          <w:delText>"&gt;</w:delText>
        </w:r>
      </w:del>
    </w:p>
    <w:p w:rsidR="003E639A" w:rsidRPr="00A249B4" w:rsidDel="00A249B4" w:rsidRDefault="003E639A">
      <w:pPr>
        <w:rPr>
          <w:del w:id="4425" w:author="Tuomainen Mika" w:date="2014-04-04T00:09:00Z"/>
          <w:highlight w:val="white"/>
          <w:lang w:eastAsia="fi-FI"/>
          <w:rPrChange w:id="4426" w:author="Tuomainen Mika" w:date="2014-04-04T00:09:00Z">
            <w:rPr>
              <w:del w:id="4427" w:author="Tuomainen Mika" w:date="2014-04-04T00:09:00Z"/>
              <w:highlight w:val="white"/>
              <w:lang w:val="en-US" w:eastAsia="fi-FI"/>
            </w:rPr>
          </w:rPrChange>
        </w:rPr>
        <w:pPrChange w:id="4428" w:author="Tuomainen Mika" w:date="2014-04-03T23:16:00Z">
          <w:pPr>
            <w:autoSpaceDE w:val="0"/>
            <w:autoSpaceDN w:val="0"/>
            <w:adjustRightInd w:val="0"/>
          </w:pPr>
        </w:pPrChange>
      </w:pPr>
      <w:del w:id="4429" w:author="Tuomainen Mika" w:date="2014-04-04T00:09:00Z">
        <w:r w:rsidRPr="00A249B4" w:rsidDel="00A249B4">
          <w:rPr>
            <w:highlight w:val="white"/>
            <w:lang w:eastAsia="fi-FI"/>
            <w:rPrChange w:id="4430" w:author="Tuomainen Mika" w:date="2014-04-04T00:09:00Z">
              <w:rPr>
                <w:highlight w:val="white"/>
                <w:lang w:val="en-US" w:eastAsia="fi-FI"/>
              </w:rPr>
            </w:rPrChange>
          </w:rPr>
          <w:tab/>
        </w:r>
        <w:r w:rsidRPr="00A249B4" w:rsidDel="00A249B4">
          <w:rPr>
            <w:color w:val="0000FF"/>
            <w:highlight w:val="white"/>
            <w:lang w:eastAsia="fi-FI"/>
            <w:rPrChange w:id="4431" w:author="Tuomainen Mika" w:date="2014-04-04T00:09:00Z">
              <w:rPr>
                <w:color w:val="0000FF"/>
                <w:highlight w:val="white"/>
                <w:lang w:val="en-US" w:eastAsia="fi-FI"/>
              </w:rPr>
            </w:rPrChange>
          </w:rPr>
          <w:delText>&lt;</w:delText>
        </w:r>
        <w:r w:rsidRPr="00A249B4" w:rsidDel="00A249B4">
          <w:rPr>
            <w:color w:val="800000"/>
            <w:highlight w:val="white"/>
            <w:lang w:eastAsia="fi-FI"/>
            <w:rPrChange w:id="4432" w:author="Tuomainen Mika" w:date="2014-04-04T00:09:00Z">
              <w:rPr>
                <w:color w:val="800000"/>
                <w:highlight w:val="white"/>
                <w:lang w:val="en-US" w:eastAsia="fi-FI"/>
              </w:rPr>
            </w:rPrChange>
          </w:rPr>
          <w:delText>code</w:delText>
        </w:r>
        <w:r w:rsidRPr="00A249B4" w:rsidDel="00A249B4">
          <w:rPr>
            <w:color w:val="FF0000"/>
            <w:highlight w:val="white"/>
            <w:lang w:eastAsia="fi-FI"/>
            <w:rPrChange w:id="4433"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434" w:author="Tuomainen Mika" w:date="2014-04-04T00:09:00Z">
              <w:rPr>
                <w:color w:val="0000FF"/>
                <w:highlight w:val="white"/>
                <w:lang w:val="en-US" w:eastAsia="fi-FI"/>
              </w:rPr>
            </w:rPrChange>
          </w:rPr>
          <w:delText>="</w:delText>
        </w:r>
        <w:r w:rsidRPr="00A249B4" w:rsidDel="00A249B4">
          <w:rPr>
            <w:highlight w:val="white"/>
            <w:lang w:eastAsia="fi-FI"/>
            <w:rPrChange w:id="4435" w:author="Tuomainen Mika" w:date="2014-04-04T00:09:00Z">
              <w:rPr>
                <w:highlight w:val="white"/>
                <w:lang w:val="en-US" w:eastAsia="fi-FI"/>
              </w:rPr>
            </w:rPrChange>
          </w:rPr>
          <w:delText>24</w:delText>
        </w:r>
        <w:r w:rsidRPr="00A249B4" w:rsidDel="00A249B4">
          <w:rPr>
            <w:color w:val="0000FF"/>
            <w:highlight w:val="white"/>
            <w:lang w:eastAsia="fi-FI"/>
            <w:rPrChange w:id="4436" w:author="Tuomainen Mika" w:date="2014-04-04T00:09:00Z">
              <w:rPr>
                <w:color w:val="0000FF"/>
                <w:highlight w:val="white"/>
                <w:lang w:val="en-US" w:eastAsia="fi-FI"/>
              </w:rPr>
            </w:rPrChange>
          </w:rPr>
          <w:delText>"</w:delText>
        </w:r>
        <w:r w:rsidRPr="00A249B4" w:rsidDel="00A249B4">
          <w:rPr>
            <w:color w:val="FF0000"/>
            <w:highlight w:val="white"/>
            <w:lang w:eastAsia="fi-FI"/>
            <w:rPrChange w:id="4437"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438" w:author="Tuomainen Mika" w:date="2014-04-04T00:09:00Z">
              <w:rPr>
                <w:color w:val="0000FF"/>
                <w:highlight w:val="white"/>
                <w:lang w:val="en-US" w:eastAsia="fi-FI"/>
              </w:rPr>
            </w:rPrChange>
          </w:rPr>
          <w:delText>="</w:delText>
        </w:r>
        <w:r w:rsidRPr="00A249B4" w:rsidDel="00A249B4">
          <w:rPr>
            <w:highlight w:val="white"/>
            <w:lang w:eastAsia="fi-FI"/>
            <w:rPrChange w:id="4439" w:author="Tuomainen Mika" w:date="2014-04-04T00:09:00Z">
              <w:rPr>
                <w:highlight w:val="white"/>
                <w:lang w:val="en-US" w:eastAsia="fi-FI"/>
              </w:rPr>
            </w:rPrChange>
          </w:rPr>
          <w:delText>1.2.246.537.6.12.2002.124</w:delText>
        </w:r>
        <w:r w:rsidRPr="00A249B4" w:rsidDel="00A249B4">
          <w:rPr>
            <w:color w:val="0000FF"/>
            <w:highlight w:val="white"/>
            <w:lang w:eastAsia="fi-FI"/>
            <w:rPrChange w:id="4440" w:author="Tuomainen Mika" w:date="2014-04-04T00:09:00Z">
              <w:rPr>
                <w:color w:val="0000FF"/>
                <w:highlight w:val="white"/>
                <w:lang w:val="en-US" w:eastAsia="fi-FI"/>
              </w:rPr>
            </w:rPrChange>
          </w:rPr>
          <w:delText>"/&gt;</w:delText>
        </w:r>
      </w:del>
    </w:p>
    <w:p w:rsidR="003E639A" w:rsidRPr="00A249B4" w:rsidDel="00A249B4" w:rsidRDefault="003E639A">
      <w:pPr>
        <w:rPr>
          <w:del w:id="4441" w:author="Tuomainen Mika" w:date="2014-04-04T00:09:00Z"/>
          <w:color w:val="000000"/>
          <w:highlight w:val="white"/>
          <w:lang w:eastAsia="fi-FI"/>
          <w:rPrChange w:id="4442" w:author="Tuomainen Mika" w:date="2014-04-04T00:09:00Z">
            <w:rPr>
              <w:del w:id="4443" w:author="Tuomainen Mika" w:date="2014-04-04T00:09:00Z"/>
              <w:color w:val="000000"/>
              <w:highlight w:val="white"/>
              <w:lang w:val="en-US" w:eastAsia="fi-FI"/>
            </w:rPr>
          </w:rPrChange>
        </w:rPr>
        <w:pPrChange w:id="4444" w:author="Tuomainen Mika" w:date="2014-04-03T23:16:00Z">
          <w:pPr>
            <w:autoSpaceDE w:val="0"/>
            <w:autoSpaceDN w:val="0"/>
            <w:adjustRightInd w:val="0"/>
          </w:pPr>
        </w:pPrChange>
      </w:pPr>
      <w:del w:id="4445" w:author="Tuomainen Mika" w:date="2014-04-04T00:09:00Z">
        <w:r w:rsidRPr="00A249B4" w:rsidDel="00A249B4">
          <w:rPr>
            <w:color w:val="000000"/>
            <w:highlight w:val="white"/>
            <w:lang w:eastAsia="fi-FI"/>
            <w:rPrChange w:id="4446" w:author="Tuomainen Mika" w:date="2014-04-04T00:09:00Z">
              <w:rPr>
                <w:color w:val="000000"/>
                <w:highlight w:val="white"/>
                <w:lang w:val="en-US" w:eastAsia="fi-FI"/>
              </w:rPr>
            </w:rPrChange>
          </w:rPr>
          <w:lastRenderedPageBreak/>
          <w:tab/>
        </w:r>
        <w:r w:rsidRPr="00A249B4" w:rsidDel="00A249B4">
          <w:rPr>
            <w:highlight w:val="white"/>
            <w:lang w:eastAsia="fi-FI"/>
            <w:rPrChange w:id="4447" w:author="Tuomainen Mika" w:date="2014-04-04T00:09:00Z">
              <w:rPr>
                <w:highlight w:val="white"/>
                <w:lang w:val="en-US" w:eastAsia="fi-FI"/>
              </w:rPr>
            </w:rPrChange>
          </w:rPr>
          <w:delText>&lt;effectiveTime value=“200309300945”/&gt;</w:delText>
        </w:r>
      </w:del>
    </w:p>
    <w:p w:rsidR="003E639A" w:rsidRPr="00A249B4" w:rsidDel="00A249B4" w:rsidRDefault="003E639A">
      <w:pPr>
        <w:rPr>
          <w:del w:id="4448" w:author="Tuomainen Mika" w:date="2014-04-04T00:09:00Z"/>
          <w:highlight w:val="white"/>
          <w:lang w:eastAsia="fi-FI"/>
          <w:rPrChange w:id="4449" w:author="Tuomainen Mika" w:date="2014-04-04T00:09:00Z">
            <w:rPr>
              <w:del w:id="4450" w:author="Tuomainen Mika" w:date="2014-04-04T00:09:00Z"/>
              <w:highlight w:val="white"/>
              <w:lang w:val="en-US" w:eastAsia="fi-FI"/>
            </w:rPr>
          </w:rPrChange>
        </w:rPr>
        <w:pPrChange w:id="4451" w:author="Tuomainen Mika" w:date="2014-04-03T23:16:00Z">
          <w:pPr>
            <w:autoSpaceDE w:val="0"/>
            <w:autoSpaceDN w:val="0"/>
            <w:adjustRightInd w:val="0"/>
          </w:pPr>
        </w:pPrChange>
      </w:pPr>
      <w:del w:id="4452" w:author="Tuomainen Mika" w:date="2014-04-04T00:09:00Z">
        <w:r w:rsidRPr="00A249B4" w:rsidDel="00A249B4">
          <w:rPr>
            <w:highlight w:val="white"/>
            <w:lang w:eastAsia="fi-FI"/>
            <w:rPrChange w:id="4453" w:author="Tuomainen Mika" w:date="2014-04-04T00:09:00Z">
              <w:rPr>
                <w:highlight w:val="white"/>
                <w:lang w:val="en-US" w:eastAsia="fi-FI"/>
              </w:rPr>
            </w:rPrChange>
          </w:rPr>
          <w:tab/>
        </w:r>
        <w:r w:rsidRPr="00A249B4" w:rsidDel="00A249B4">
          <w:rPr>
            <w:color w:val="0000FF"/>
            <w:highlight w:val="white"/>
            <w:lang w:eastAsia="fi-FI"/>
            <w:rPrChange w:id="4454" w:author="Tuomainen Mika" w:date="2014-04-04T00:09:00Z">
              <w:rPr>
                <w:color w:val="0000FF"/>
                <w:highlight w:val="white"/>
                <w:lang w:val="en-US" w:eastAsia="fi-FI"/>
              </w:rPr>
            </w:rPrChange>
          </w:rPr>
          <w:delText>&lt;</w:delText>
        </w:r>
        <w:r w:rsidRPr="00A249B4" w:rsidDel="00A249B4">
          <w:rPr>
            <w:color w:val="800000"/>
            <w:highlight w:val="white"/>
            <w:lang w:eastAsia="fi-FI"/>
            <w:rPrChange w:id="4455" w:author="Tuomainen Mika" w:date="2014-04-04T00:09:00Z">
              <w:rPr>
                <w:color w:val="800000"/>
                <w:highlight w:val="white"/>
                <w:lang w:val="en-US" w:eastAsia="fi-FI"/>
              </w:rPr>
            </w:rPrChange>
          </w:rPr>
          <w:delText>value</w:delText>
        </w:r>
        <w:r w:rsidRPr="00A249B4" w:rsidDel="00A249B4">
          <w:rPr>
            <w:color w:val="FF0000"/>
            <w:highlight w:val="white"/>
            <w:lang w:eastAsia="fi-FI"/>
            <w:rPrChange w:id="4456" w:author="Tuomainen Mika" w:date="2014-04-04T00:09:00Z">
              <w:rPr>
                <w:color w:val="FF0000"/>
                <w:highlight w:val="white"/>
                <w:lang w:val="en-US" w:eastAsia="fi-FI"/>
              </w:rPr>
            </w:rPrChange>
          </w:rPr>
          <w:delText xml:space="preserve"> xsi:type</w:delText>
        </w:r>
        <w:r w:rsidRPr="00A249B4" w:rsidDel="00A249B4">
          <w:rPr>
            <w:color w:val="0000FF"/>
            <w:highlight w:val="white"/>
            <w:lang w:eastAsia="fi-FI"/>
            <w:rPrChange w:id="4457" w:author="Tuomainen Mika" w:date="2014-04-04T00:09:00Z">
              <w:rPr>
                <w:color w:val="0000FF"/>
                <w:highlight w:val="white"/>
                <w:lang w:val="en-US" w:eastAsia="fi-FI"/>
              </w:rPr>
            </w:rPrChange>
          </w:rPr>
          <w:delText>="</w:delText>
        </w:r>
        <w:r w:rsidRPr="00A249B4" w:rsidDel="00A249B4">
          <w:rPr>
            <w:highlight w:val="white"/>
            <w:lang w:eastAsia="fi-FI"/>
            <w:rPrChange w:id="4458" w:author="Tuomainen Mika" w:date="2014-04-04T00:09:00Z">
              <w:rPr>
                <w:highlight w:val="white"/>
                <w:lang w:val="en-US" w:eastAsia="fi-FI"/>
              </w:rPr>
            </w:rPrChange>
          </w:rPr>
          <w:delText>ED</w:delText>
        </w:r>
        <w:r w:rsidRPr="00A249B4" w:rsidDel="00A249B4">
          <w:rPr>
            <w:color w:val="0000FF"/>
            <w:highlight w:val="white"/>
            <w:lang w:eastAsia="fi-FI"/>
            <w:rPrChange w:id="4459" w:author="Tuomainen Mika" w:date="2014-04-04T00:09:00Z">
              <w:rPr>
                <w:color w:val="0000FF"/>
                <w:highlight w:val="white"/>
                <w:lang w:val="en-US" w:eastAsia="fi-FI"/>
              </w:rPr>
            </w:rPrChange>
          </w:rPr>
          <w:delText>"&gt;</w:delText>
        </w:r>
        <w:r w:rsidRPr="00A249B4" w:rsidDel="00A249B4">
          <w:rPr>
            <w:highlight w:val="white"/>
            <w:lang w:eastAsia="fi-FI"/>
            <w:rPrChange w:id="4460" w:author="Tuomainen Mika" w:date="2014-04-04T00:09:00Z">
              <w:rPr>
                <w:highlight w:val="white"/>
                <w:lang w:val="en-US" w:eastAsia="fi-FI"/>
              </w:rPr>
            </w:rPrChange>
          </w:rPr>
          <w:delText>RTG-kuvat</w:delText>
        </w:r>
        <w:r w:rsidRPr="00A249B4" w:rsidDel="00A249B4">
          <w:rPr>
            <w:color w:val="0000FF"/>
            <w:highlight w:val="white"/>
            <w:lang w:eastAsia="fi-FI"/>
            <w:rPrChange w:id="4461" w:author="Tuomainen Mika" w:date="2014-04-04T00:09:00Z">
              <w:rPr>
                <w:color w:val="0000FF"/>
                <w:highlight w:val="white"/>
                <w:lang w:val="en-US" w:eastAsia="fi-FI"/>
              </w:rPr>
            </w:rPrChange>
          </w:rPr>
          <w:delText>&lt;/</w:delText>
        </w:r>
        <w:r w:rsidRPr="00A249B4" w:rsidDel="00A249B4">
          <w:rPr>
            <w:color w:val="800000"/>
            <w:highlight w:val="white"/>
            <w:lang w:eastAsia="fi-FI"/>
            <w:rPrChange w:id="4462" w:author="Tuomainen Mika" w:date="2014-04-04T00:09:00Z">
              <w:rPr>
                <w:color w:val="800000"/>
                <w:highlight w:val="white"/>
                <w:lang w:val="en-US" w:eastAsia="fi-FI"/>
              </w:rPr>
            </w:rPrChange>
          </w:rPr>
          <w:delText>value</w:delText>
        </w:r>
        <w:r w:rsidRPr="00A249B4" w:rsidDel="00A249B4">
          <w:rPr>
            <w:color w:val="0000FF"/>
            <w:highlight w:val="white"/>
            <w:lang w:eastAsia="fi-FI"/>
            <w:rPrChange w:id="4463" w:author="Tuomainen Mika" w:date="2014-04-04T00:09:00Z">
              <w:rPr>
                <w:color w:val="0000FF"/>
                <w:highlight w:val="white"/>
                <w:lang w:val="en-US" w:eastAsia="fi-FI"/>
              </w:rPr>
            </w:rPrChange>
          </w:rPr>
          <w:delText>&gt;</w:delText>
        </w:r>
      </w:del>
    </w:p>
    <w:p w:rsidR="003E639A" w:rsidRPr="00A249B4" w:rsidDel="00A249B4" w:rsidRDefault="003E639A">
      <w:pPr>
        <w:rPr>
          <w:del w:id="4464" w:author="Tuomainen Mika" w:date="2014-04-04T00:09:00Z"/>
          <w:color w:val="000000"/>
          <w:highlight w:val="white"/>
          <w:lang w:eastAsia="fi-FI"/>
          <w:rPrChange w:id="4465" w:author="Tuomainen Mika" w:date="2014-04-04T00:09:00Z">
            <w:rPr>
              <w:del w:id="4466" w:author="Tuomainen Mika" w:date="2014-04-04T00:09:00Z"/>
              <w:color w:val="000000"/>
              <w:highlight w:val="white"/>
              <w:lang w:val="en-US" w:eastAsia="fi-FI"/>
            </w:rPr>
          </w:rPrChange>
        </w:rPr>
        <w:pPrChange w:id="4467" w:author="Tuomainen Mika" w:date="2014-04-03T23:16:00Z">
          <w:pPr>
            <w:autoSpaceDE w:val="0"/>
            <w:autoSpaceDN w:val="0"/>
            <w:adjustRightInd w:val="0"/>
          </w:pPr>
        </w:pPrChange>
      </w:pPr>
      <w:del w:id="4468" w:author="Tuomainen Mika" w:date="2014-04-04T00:09:00Z">
        <w:r w:rsidRPr="00A249B4" w:rsidDel="00A249B4">
          <w:rPr>
            <w:color w:val="000000"/>
            <w:highlight w:val="white"/>
            <w:lang w:eastAsia="fi-FI"/>
            <w:rPrChange w:id="4469" w:author="Tuomainen Mika" w:date="2014-04-04T00:09:00Z">
              <w:rPr>
                <w:color w:val="000000"/>
                <w:highlight w:val="white"/>
                <w:lang w:val="en-US" w:eastAsia="fi-FI"/>
              </w:rPr>
            </w:rPrChange>
          </w:rPr>
          <w:tab/>
        </w:r>
        <w:r w:rsidRPr="00A249B4" w:rsidDel="00A249B4">
          <w:rPr>
            <w:color w:val="0000FF"/>
            <w:highlight w:val="white"/>
            <w:lang w:eastAsia="fi-FI"/>
            <w:rPrChange w:id="4470" w:author="Tuomainen Mika" w:date="2014-04-04T00:09:00Z">
              <w:rPr>
                <w:color w:val="0000FF"/>
                <w:highlight w:val="white"/>
                <w:lang w:val="en-US" w:eastAsia="fi-FI"/>
              </w:rPr>
            </w:rPrChange>
          </w:rPr>
          <w:delText>&lt;/</w:delText>
        </w:r>
        <w:r w:rsidRPr="00A249B4" w:rsidDel="00A249B4">
          <w:rPr>
            <w:highlight w:val="white"/>
            <w:lang w:eastAsia="fi-FI"/>
            <w:rPrChange w:id="4471" w:author="Tuomainen Mika" w:date="2014-04-04T00:09:00Z">
              <w:rPr>
                <w:highlight w:val="white"/>
                <w:lang w:val="en-US" w:eastAsia="fi-FI"/>
              </w:rPr>
            </w:rPrChange>
          </w:rPr>
          <w:delText>observation</w:delText>
        </w:r>
        <w:r w:rsidRPr="00A249B4" w:rsidDel="00A249B4">
          <w:rPr>
            <w:color w:val="0000FF"/>
            <w:highlight w:val="white"/>
            <w:lang w:eastAsia="fi-FI"/>
            <w:rPrChange w:id="4472" w:author="Tuomainen Mika" w:date="2014-04-04T00:09:00Z">
              <w:rPr>
                <w:color w:val="0000FF"/>
                <w:highlight w:val="white"/>
                <w:lang w:val="en-US" w:eastAsia="fi-FI"/>
              </w:rPr>
            </w:rPrChange>
          </w:rPr>
          <w:delText>&gt;</w:delText>
        </w:r>
      </w:del>
    </w:p>
    <w:p w:rsidR="003E639A" w:rsidRPr="00A249B4" w:rsidDel="00A249B4" w:rsidRDefault="003E639A">
      <w:pPr>
        <w:rPr>
          <w:del w:id="4473" w:author="Tuomainen Mika" w:date="2014-04-04T00:09:00Z"/>
          <w:color w:val="000000"/>
          <w:highlight w:val="white"/>
          <w:lang w:eastAsia="fi-FI"/>
          <w:rPrChange w:id="4474" w:author="Tuomainen Mika" w:date="2014-04-04T00:09:00Z">
            <w:rPr>
              <w:del w:id="4475" w:author="Tuomainen Mika" w:date="2014-04-04T00:09:00Z"/>
              <w:color w:val="000000"/>
              <w:highlight w:val="white"/>
              <w:lang w:val="en-US" w:eastAsia="fi-FI"/>
            </w:rPr>
          </w:rPrChange>
        </w:rPr>
        <w:pPrChange w:id="4476" w:author="Tuomainen Mika" w:date="2014-04-03T23:16:00Z">
          <w:pPr>
            <w:autoSpaceDE w:val="0"/>
            <w:autoSpaceDN w:val="0"/>
            <w:adjustRightInd w:val="0"/>
          </w:pPr>
        </w:pPrChange>
      </w:pPr>
      <w:del w:id="4477" w:author="Tuomainen Mika" w:date="2014-04-04T00:09:00Z">
        <w:r w:rsidRPr="00A249B4" w:rsidDel="00A249B4">
          <w:rPr>
            <w:color w:val="0000FF"/>
            <w:highlight w:val="white"/>
            <w:lang w:eastAsia="fi-FI"/>
            <w:rPrChange w:id="4478" w:author="Tuomainen Mika" w:date="2014-04-04T00:09:00Z">
              <w:rPr>
                <w:color w:val="0000FF"/>
                <w:highlight w:val="white"/>
                <w:lang w:val="en-US" w:eastAsia="fi-FI"/>
              </w:rPr>
            </w:rPrChange>
          </w:rPr>
          <w:delText>&lt;/</w:delText>
        </w:r>
        <w:r w:rsidRPr="00A249B4" w:rsidDel="00A249B4">
          <w:rPr>
            <w:highlight w:val="white"/>
            <w:lang w:eastAsia="fi-FI"/>
            <w:rPrChange w:id="4479" w:author="Tuomainen Mika" w:date="2014-04-04T00:09:00Z">
              <w:rPr>
                <w:highlight w:val="white"/>
                <w:lang w:val="en-US" w:eastAsia="fi-FI"/>
              </w:rPr>
            </w:rPrChange>
          </w:rPr>
          <w:delText>entry</w:delText>
        </w:r>
        <w:r w:rsidRPr="00A249B4" w:rsidDel="00A249B4">
          <w:rPr>
            <w:color w:val="0000FF"/>
            <w:highlight w:val="white"/>
            <w:lang w:eastAsia="fi-FI"/>
            <w:rPrChange w:id="4480" w:author="Tuomainen Mika" w:date="2014-04-04T00:09:00Z">
              <w:rPr>
                <w:color w:val="0000FF"/>
                <w:highlight w:val="white"/>
                <w:lang w:val="en-US" w:eastAsia="fi-FI"/>
              </w:rPr>
            </w:rPrChange>
          </w:rPr>
          <w:delText>&gt;</w:delText>
        </w:r>
      </w:del>
    </w:p>
    <w:p w:rsidR="003E639A" w:rsidRPr="00A249B4" w:rsidDel="00A249B4" w:rsidRDefault="003E639A">
      <w:pPr>
        <w:rPr>
          <w:del w:id="4481" w:author="Tuomainen Mika" w:date="2014-04-04T00:09:00Z"/>
          <w:color w:val="000000"/>
          <w:highlight w:val="white"/>
          <w:lang w:eastAsia="fi-FI"/>
          <w:rPrChange w:id="4482" w:author="Tuomainen Mika" w:date="2014-04-04T00:09:00Z">
            <w:rPr>
              <w:del w:id="4483" w:author="Tuomainen Mika" w:date="2014-04-04T00:09:00Z"/>
              <w:color w:val="000000"/>
              <w:highlight w:val="white"/>
              <w:lang w:val="en-US" w:eastAsia="fi-FI"/>
            </w:rPr>
          </w:rPrChange>
        </w:rPr>
        <w:pPrChange w:id="4484" w:author="Tuomainen Mika" w:date="2014-04-03T23:16:00Z">
          <w:pPr>
            <w:autoSpaceDE w:val="0"/>
            <w:autoSpaceDN w:val="0"/>
            <w:adjustRightInd w:val="0"/>
          </w:pPr>
        </w:pPrChange>
      </w:pPr>
      <w:del w:id="4485" w:author="Tuomainen Mika" w:date="2014-04-04T00:09:00Z">
        <w:r w:rsidRPr="00A249B4" w:rsidDel="00A249B4">
          <w:rPr>
            <w:color w:val="0000FF"/>
            <w:highlight w:val="white"/>
            <w:lang w:eastAsia="fi-FI"/>
            <w:rPrChange w:id="4486" w:author="Tuomainen Mika" w:date="2014-04-04T00:09:00Z">
              <w:rPr>
                <w:color w:val="0000FF"/>
                <w:highlight w:val="white"/>
                <w:lang w:val="en-US" w:eastAsia="fi-FI"/>
              </w:rPr>
            </w:rPrChange>
          </w:rPr>
          <w:delText>&lt;</w:delText>
        </w:r>
        <w:r w:rsidRPr="00A249B4" w:rsidDel="00A249B4">
          <w:rPr>
            <w:highlight w:val="white"/>
            <w:lang w:eastAsia="fi-FI"/>
            <w:rPrChange w:id="4487" w:author="Tuomainen Mika" w:date="2014-04-04T00:09:00Z">
              <w:rPr>
                <w:highlight w:val="white"/>
                <w:lang w:val="en-US" w:eastAsia="fi-FI"/>
              </w:rPr>
            </w:rPrChange>
          </w:rPr>
          <w:delText>entry</w:delText>
        </w:r>
        <w:r w:rsidRPr="00A249B4" w:rsidDel="00A249B4">
          <w:rPr>
            <w:color w:val="0000FF"/>
            <w:highlight w:val="white"/>
            <w:lang w:eastAsia="fi-FI"/>
            <w:rPrChange w:id="4488" w:author="Tuomainen Mika" w:date="2014-04-04T00:09:00Z">
              <w:rPr>
                <w:color w:val="0000FF"/>
                <w:highlight w:val="white"/>
                <w:lang w:val="en-US" w:eastAsia="fi-FI"/>
              </w:rPr>
            </w:rPrChange>
          </w:rPr>
          <w:delText>&gt;</w:delText>
        </w:r>
      </w:del>
    </w:p>
    <w:p w:rsidR="003E639A" w:rsidRPr="00A249B4" w:rsidDel="00A249B4" w:rsidRDefault="003E639A">
      <w:pPr>
        <w:rPr>
          <w:del w:id="4489" w:author="Tuomainen Mika" w:date="2014-04-04T00:09:00Z"/>
          <w:color w:val="000000"/>
          <w:highlight w:val="white"/>
          <w:lang w:eastAsia="fi-FI"/>
          <w:rPrChange w:id="4490" w:author="Tuomainen Mika" w:date="2014-04-04T00:09:00Z">
            <w:rPr>
              <w:del w:id="4491" w:author="Tuomainen Mika" w:date="2014-04-04T00:09:00Z"/>
              <w:color w:val="000000"/>
              <w:highlight w:val="white"/>
              <w:lang w:val="en-US" w:eastAsia="fi-FI"/>
            </w:rPr>
          </w:rPrChange>
        </w:rPr>
        <w:pPrChange w:id="4492" w:author="Tuomainen Mika" w:date="2014-04-03T23:16:00Z">
          <w:pPr>
            <w:autoSpaceDE w:val="0"/>
            <w:autoSpaceDN w:val="0"/>
            <w:adjustRightInd w:val="0"/>
            <w:ind w:firstLine="720"/>
          </w:pPr>
        </w:pPrChange>
      </w:pPr>
      <w:del w:id="4493" w:author="Tuomainen Mika" w:date="2014-04-04T00:09:00Z">
        <w:r w:rsidRPr="00A249B4" w:rsidDel="00A249B4">
          <w:rPr>
            <w:color w:val="0000FF"/>
            <w:highlight w:val="white"/>
            <w:lang w:eastAsia="fi-FI"/>
            <w:rPrChange w:id="4494" w:author="Tuomainen Mika" w:date="2014-04-04T00:09:00Z">
              <w:rPr>
                <w:color w:val="0000FF"/>
                <w:highlight w:val="white"/>
                <w:lang w:val="en-US" w:eastAsia="fi-FI"/>
              </w:rPr>
            </w:rPrChange>
          </w:rPr>
          <w:delText>&lt;</w:delText>
        </w:r>
        <w:r w:rsidRPr="00A249B4" w:rsidDel="00A249B4">
          <w:rPr>
            <w:color w:val="800000"/>
            <w:highlight w:val="white"/>
            <w:lang w:eastAsia="fi-FI"/>
            <w:rPrChange w:id="4495" w:author="Tuomainen Mika" w:date="2014-04-04T00:09:00Z">
              <w:rPr>
                <w:color w:val="800000"/>
                <w:highlight w:val="white"/>
                <w:lang w:val="en-US" w:eastAsia="fi-FI"/>
              </w:rPr>
            </w:rPrChange>
          </w:rPr>
          <w:delText>observation</w:delText>
        </w:r>
        <w:r w:rsidRPr="00A249B4" w:rsidDel="00A249B4">
          <w:rPr>
            <w:highlight w:val="white"/>
            <w:lang w:eastAsia="fi-FI"/>
            <w:rPrChange w:id="4496"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497" w:author="Tuomainen Mika" w:date="2014-04-04T00:09:00Z">
              <w:rPr>
                <w:color w:val="0000FF"/>
                <w:highlight w:val="white"/>
                <w:lang w:val="en-US" w:eastAsia="fi-FI"/>
              </w:rPr>
            </w:rPrChange>
          </w:rPr>
          <w:delText>="</w:delText>
        </w:r>
        <w:r w:rsidRPr="00A249B4" w:rsidDel="00A249B4">
          <w:rPr>
            <w:color w:val="000000"/>
            <w:highlight w:val="white"/>
            <w:lang w:eastAsia="fi-FI"/>
            <w:rPrChange w:id="4498" w:author="Tuomainen Mika" w:date="2014-04-04T00:09:00Z">
              <w:rPr>
                <w:color w:val="000000"/>
                <w:highlight w:val="white"/>
                <w:lang w:val="en-US" w:eastAsia="fi-FI"/>
              </w:rPr>
            </w:rPrChange>
          </w:rPr>
          <w:delText>OBS</w:delText>
        </w:r>
        <w:r w:rsidRPr="00A249B4" w:rsidDel="00A249B4">
          <w:rPr>
            <w:color w:val="0000FF"/>
            <w:highlight w:val="white"/>
            <w:lang w:eastAsia="fi-FI"/>
            <w:rPrChange w:id="4499" w:author="Tuomainen Mika" w:date="2014-04-04T00:09:00Z">
              <w:rPr>
                <w:color w:val="0000FF"/>
                <w:highlight w:val="white"/>
                <w:lang w:val="en-US" w:eastAsia="fi-FI"/>
              </w:rPr>
            </w:rPrChange>
          </w:rPr>
          <w:delText>"</w:delText>
        </w:r>
        <w:r w:rsidRPr="00A249B4" w:rsidDel="00A249B4">
          <w:rPr>
            <w:highlight w:val="white"/>
            <w:lang w:eastAsia="fi-FI"/>
            <w:rPrChange w:id="4500"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501" w:author="Tuomainen Mika" w:date="2014-04-04T00:09:00Z">
              <w:rPr>
                <w:color w:val="0000FF"/>
                <w:highlight w:val="white"/>
                <w:lang w:val="en-US" w:eastAsia="fi-FI"/>
              </w:rPr>
            </w:rPrChange>
          </w:rPr>
          <w:delText>="</w:delText>
        </w:r>
        <w:r w:rsidRPr="00A249B4" w:rsidDel="00A249B4">
          <w:rPr>
            <w:color w:val="000000"/>
            <w:highlight w:val="white"/>
            <w:lang w:eastAsia="fi-FI"/>
            <w:rPrChange w:id="4502" w:author="Tuomainen Mika" w:date="2014-04-04T00:09:00Z">
              <w:rPr>
                <w:color w:val="000000"/>
                <w:highlight w:val="white"/>
                <w:lang w:val="en-US" w:eastAsia="fi-FI"/>
              </w:rPr>
            </w:rPrChange>
          </w:rPr>
          <w:delText>EVN</w:delText>
        </w:r>
        <w:r w:rsidRPr="00A249B4" w:rsidDel="00A249B4">
          <w:rPr>
            <w:color w:val="0000FF"/>
            <w:highlight w:val="white"/>
            <w:lang w:eastAsia="fi-FI"/>
            <w:rPrChange w:id="4503" w:author="Tuomainen Mika" w:date="2014-04-04T00:09:00Z">
              <w:rPr>
                <w:color w:val="0000FF"/>
                <w:highlight w:val="white"/>
                <w:lang w:val="en-US" w:eastAsia="fi-FI"/>
              </w:rPr>
            </w:rPrChange>
          </w:rPr>
          <w:delText>"&gt;</w:delText>
        </w:r>
      </w:del>
    </w:p>
    <w:p w:rsidR="003E639A" w:rsidRPr="00A249B4" w:rsidDel="00A249B4" w:rsidRDefault="003E639A">
      <w:pPr>
        <w:rPr>
          <w:del w:id="4504" w:author="Tuomainen Mika" w:date="2014-04-04T00:09:00Z"/>
          <w:highlight w:val="white"/>
          <w:lang w:eastAsia="fi-FI"/>
          <w:rPrChange w:id="4505" w:author="Tuomainen Mika" w:date="2014-04-04T00:09:00Z">
            <w:rPr>
              <w:del w:id="4506" w:author="Tuomainen Mika" w:date="2014-04-04T00:09:00Z"/>
              <w:highlight w:val="white"/>
              <w:lang w:val="en-US" w:eastAsia="fi-FI"/>
            </w:rPr>
          </w:rPrChange>
        </w:rPr>
        <w:pPrChange w:id="4507" w:author="Tuomainen Mika" w:date="2014-04-03T23:16:00Z">
          <w:pPr>
            <w:autoSpaceDE w:val="0"/>
            <w:autoSpaceDN w:val="0"/>
            <w:adjustRightInd w:val="0"/>
            <w:ind w:firstLine="720"/>
          </w:pPr>
        </w:pPrChange>
      </w:pPr>
      <w:del w:id="4508" w:author="Tuomainen Mika" w:date="2014-04-04T00:09:00Z">
        <w:r w:rsidRPr="00A249B4" w:rsidDel="00A249B4">
          <w:rPr>
            <w:color w:val="0000FF"/>
            <w:highlight w:val="white"/>
            <w:lang w:eastAsia="fi-FI"/>
            <w:rPrChange w:id="4509" w:author="Tuomainen Mika" w:date="2014-04-04T00:09:00Z">
              <w:rPr>
                <w:color w:val="0000FF"/>
                <w:highlight w:val="white"/>
                <w:lang w:val="en-US" w:eastAsia="fi-FI"/>
              </w:rPr>
            </w:rPrChange>
          </w:rPr>
          <w:delText>&lt;</w:delText>
        </w:r>
        <w:r w:rsidRPr="00A249B4" w:rsidDel="00A249B4">
          <w:rPr>
            <w:color w:val="800000"/>
            <w:highlight w:val="white"/>
            <w:lang w:eastAsia="fi-FI"/>
            <w:rPrChange w:id="4510" w:author="Tuomainen Mika" w:date="2014-04-04T00:09:00Z">
              <w:rPr>
                <w:color w:val="800000"/>
                <w:highlight w:val="white"/>
                <w:lang w:val="en-US" w:eastAsia="fi-FI"/>
              </w:rPr>
            </w:rPrChange>
          </w:rPr>
          <w:delText>code</w:delText>
        </w:r>
        <w:r w:rsidRPr="00A249B4" w:rsidDel="00A249B4">
          <w:rPr>
            <w:color w:val="FF0000"/>
            <w:highlight w:val="white"/>
            <w:lang w:eastAsia="fi-FI"/>
            <w:rPrChange w:id="4511"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512" w:author="Tuomainen Mika" w:date="2014-04-04T00:09:00Z">
              <w:rPr>
                <w:color w:val="0000FF"/>
                <w:highlight w:val="white"/>
                <w:lang w:val="en-US" w:eastAsia="fi-FI"/>
              </w:rPr>
            </w:rPrChange>
          </w:rPr>
          <w:delText>="</w:delText>
        </w:r>
        <w:r w:rsidRPr="00A249B4" w:rsidDel="00A249B4">
          <w:rPr>
            <w:highlight w:val="white"/>
            <w:lang w:eastAsia="fi-FI"/>
            <w:rPrChange w:id="4513" w:author="Tuomainen Mika" w:date="2014-04-04T00:09:00Z">
              <w:rPr>
                <w:highlight w:val="white"/>
                <w:lang w:val="en-US" w:eastAsia="fi-FI"/>
              </w:rPr>
            </w:rPrChange>
          </w:rPr>
          <w:delText>24.1</w:delText>
        </w:r>
        <w:r w:rsidRPr="00A249B4" w:rsidDel="00A249B4">
          <w:rPr>
            <w:color w:val="0000FF"/>
            <w:highlight w:val="white"/>
            <w:lang w:eastAsia="fi-FI"/>
            <w:rPrChange w:id="4514" w:author="Tuomainen Mika" w:date="2014-04-04T00:09:00Z">
              <w:rPr>
                <w:color w:val="0000FF"/>
                <w:highlight w:val="white"/>
                <w:lang w:val="en-US" w:eastAsia="fi-FI"/>
              </w:rPr>
            </w:rPrChange>
          </w:rPr>
          <w:delText>"</w:delText>
        </w:r>
        <w:r w:rsidRPr="00A249B4" w:rsidDel="00A249B4">
          <w:rPr>
            <w:color w:val="FF0000"/>
            <w:highlight w:val="white"/>
            <w:lang w:eastAsia="fi-FI"/>
            <w:rPrChange w:id="4515"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516" w:author="Tuomainen Mika" w:date="2014-04-04T00:09:00Z">
              <w:rPr>
                <w:color w:val="0000FF"/>
                <w:highlight w:val="white"/>
                <w:lang w:val="en-US" w:eastAsia="fi-FI"/>
              </w:rPr>
            </w:rPrChange>
          </w:rPr>
          <w:delText>="</w:delText>
        </w:r>
        <w:r w:rsidRPr="00A249B4" w:rsidDel="00A249B4">
          <w:rPr>
            <w:highlight w:val="white"/>
            <w:lang w:eastAsia="fi-FI"/>
            <w:rPrChange w:id="4517" w:author="Tuomainen Mika" w:date="2014-04-04T00:09:00Z">
              <w:rPr>
                <w:highlight w:val="white"/>
                <w:lang w:val="en-US" w:eastAsia="fi-FI"/>
              </w:rPr>
            </w:rPrChange>
          </w:rPr>
          <w:delText>1.2.246.537.6.12.2002.124</w:delText>
        </w:r>
        <w:r w:rsidRPr="00A249B4" w:rsidDel="00A249B4">
          <w:rPr>
            <w:color w:val="0000FF"/>
            <w:highlight w:val="white"/>
            <w:lang w:eastAsia="fi-FI"/>
            <w:rPrChange w:id="4518" w:author="Tuomainen Mika" w:date="2014-04-04T00:09:00Z">
              <w:rPr>
                <w:color w:val="0000FF"/>
                <w:highlight w:val="white"/>
                <w:lang w:val="en-US" w:eastAsia="fi-FI"/>
              </w:rPr>
            </w:rPrChange>
          </w:rPr>
          <w:delText>"/&gt;</w:delText>
        </w:r>
      </w:del>
    </w:p>
    <w:p w:rsidR="003E639A" w:rsidRPr="00A249B4" w:rsidDel="00A249B4" w:rsidRDefault="003E639A">
      <w:pPr>
        <w:rPr>
          <w:del w:id="4519" w:author="Tuomainen Mika" w:date="2014-04-04T00:09:00Z"/>
          <w:color w:val="000000"/>
          <w:highlight w:val="white"/>
          <w:lang w:eastAsia="fi-FI"/>
          <w:rPrChange w:id="4520" w:author="Tuomainen Mika" w:date="2014-04-04T00:09:00Z">
            <w:rPr>
              <w:del w:id="4521" w:author="Tuomainen Mika" w:date="2014-04-04T00:09:00Z"/>
              <w:color w:val="000000"/>
              <w:highlight w:val="white"/>
              <w:lang w:val="en-US" w:eastAsia="fi-FI"/>
            </w:rPr>
          </w:rPrChange>
        </w:rPr>
        <w:pPrChange w:id="4522" w:author="Tuomainen Mika" w:date="2014-04-03T23:16:00Z">
          <w:pPr>
            <w:autoSpaceDE w:val="0"/>
            <w:autoSpaceDN w:val="0"/>
            <w:adjustRightInd w:val="0"/>
          </w:pPr>
        </w:pPrChange>
      </w:pPr>
      <w:del w:id="4523" w:author="Tuomainen Mika" w:date="2014-04-04T00:09:00Z">
        <w:r w:rsidRPr="00A249B4" w:rsidDel="00A249B4">
          <w:rPr>
            <w:color w:val="000000"/>
            <w:highlight w:val="white"/>
            <w:lang w:eastAsia="fi-FI"/>
            <w:rPrChange w:id="4524" w:author="Tuomainen Mika" w:date="2014-04-04T00:09:00Z">
              <w:rPr>
                <w:color w:val="000000"/>
                <w:highlight w:val="white"/>
                <w:lang w:val="en-US" w:eastAsia="fi-FI"/>
              </w:rPr>
            </w:rPrChange>
          </w:rPr>
          <w:tab/>
        </w:r>
        <w:r w:rsidRPr="00A249B4" w:rsidDel="00A249B4">
          <w:rPr>
            <w:highlight w:val="white"/>
            <w:lang w:eastAsia="fi-FI"/>
            <w:rPrChange w:id="4525" w:author="Tuomainen Mika" w:date="2014-04-04T00:09:00Z">
              <w:rPr>
                <w:highlight w:val="white"/>
                <w:lang w:val="en-US" w:eastAsia="fi-FI"/>
              </w:rPr>
            </w:rPrChange>
          </w:rPr>
          <w:delText>&lt;effectiveTime value=“200309300945”/&gt;</w:delText>
        </w:r>
      </w:del>
    </w:p>
    <w:p w:rsidR="003E639A" w:rsidRPr="00A249B4" w:rsidDel="00A249B4" w:rsidRDefault="003E639A">
      <w:pPr>
        <w:rPr>
          <w:del w:id="4526" w:author="Tuomainen Mika" w:date="2014-04-04T00:09:00Z"/>
          <w:color w:val="000000"/>
          <w:highlight w:val="white"/>
          <w:lang w:eastAsia="fi-FI"/>
          <w:rPrChange w:id="4527" w:author="Tuomainen Mika" w:date="2014-04-04T00:09:00Z">
            <w:rPr>
              <w:del w:id="4528" w:author="Tuomainen Mika" w:date="2014-04-04T00:09:00Z"/>
              <w:color w:val="000000"/>
              <w:highlight w:val="white"/>
              <w:lang w:val="en-US" w:eastAsia="fi-FI"/>
            </w:rPr>
          </w:rPrChange>
        </w:rPr>
        <w:pPrChange w:id="4529" w:author="Tuomainen Mika" w:date="2014-04-03T23:16:00Z">
          <w:pPr>
            <w:autoSpaceDE w:val="0"/>
            <w:autoSpaceDN w:val="0"/>
            <w:adjustRightInd w:val="0"/>
          </w:pPr>
        </w:pPrChange>
      </w:pPr>
      <w:del w:id="4530" w:author="Tuomainen Mika" w:date="2014-04-04T00:09:00Z">
        <w:r w:rsidRPr="00A249B4" w:rsidDel="00A249B4">
          <w:rPr>
            <w:color w:val="000000"/>
            <w:highlight w:val="white"/>
            <w:lang w:eastAsia="fi-FI"/>
            <w:rPrChange w:id="4531" w:author="Tuomainen Mika" w:date="2014-04-04T00:09:00Z">
              <w:rPr>
                <w:color w:val="000000"/>
                <w:highlight w:val="white"/>
                <w:lang w:val="en-US" w:eastAsia="fi-FI"/>
              </w:rPr>
            </w:rPrChange>
          </w:rPr>
          <w:tab/>
        </w:r>
        <w:r w:rsidRPr="00A249B4" w:rsidDel="00A249B4">
          <w:rPr>
            <w:color w:val="0000FF"/>
            <w:highlight w:val="white"/>
            <w:lang w:eastAsia="fi-FI"/>
            <w:rPrChange w:id="4532" w:author="Tuomainen Mika" w:date="2014-04-04T00:09:00Z">
              <w:rPr>
                <w:color w:val="0000FF"/>
                <w:highlight w:val="white"/>
                <w:lang w:val="en-US" w:eastAsia="fi-FI"/>
              </w:rPr>
            </w:rPrChange>
          </w:rPr>
          <w:delText>&lt;</w:delText>
        </w:r>
        <w:r w:rsidRPr="00A249B4" w:rsidDel="00A249B4">
          <w:rPr>
            <w:color w:val="800000"/>
            <w:highlight w:val="white"/>
            <w:lang w:eastAsia="fi-FI"/>
            <w:rPrChange w:id="4533" w:author="Tuomainen Mika" w:date="2014-04-04T00:09:00Z">
              <w:rPr>
                <w:color w:val="800000"/>
                <w:highlight w:val="white"/>
                <w:lang w:val="en-US" w:eastAsia="fi-FI"/>
              </w:rPr>
            </w:rPrChange>
          </w:rPr>
          <w:delText>value</w:delText>
        </w:r>
        <w:r w:rsidRPr="00A249B4" w:rsidDel="00A249B4">
          <w:rPr>
            <w:highlight w:val="white"/>
            <w:lang w:eastAsia="fi-FI"/>
            <w:rPrChange w:id="4534"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535" w:author="Tuomainen Mika" w:date="2014-04-04T00:09:00Z">
              <w:rPr>
                <w:color w:val="0000FF"/>
                <w:highlight w:val="white"/>
                <w:lang w:val="en-US" w:eastAsia="fi-FI"/>
              </w:rPr>
            </w:rPrChange>
          </w:rPr>
          <w:delText>="</w:delText>
        </w:r>
        <w:r w:rsidRPr="00A249B4" w:rsidDel="00A249B4">
          <w:rPr>
            <w:color w:val="000000"/>
            <w:highlight w:val="white"/>
            <w:lang w:eastAsia="fi-FI"/>
            <w:rPrChange w:id="4536" w:author="Tuomainen Mika" w:date="2014-04-04T00:09:00Z">
              <w:rPr>
                <w:color w:val="000000"/>
                <w:highlight w:val="white"/>
                <w:lang w:val="en-US" w:eastAsia="fi-FI"/>
              </w:rPr>
            </w:rPrChange>
          </w:rPr>
          <w:delText>BL</w:delText>
        </w:r>
        <w:r w:rsidRPr="00A249B4" w:rsidDel="00A249B4">
          <w:rPr>
            <w:color w:val="0000FF"/>
            <w:highlight w:val="white"/>
            <w:lang w:eastAsia="fi-FI"/>
            <w:rPrChange w:id="4537" w:author="Tuomainen Mika" w:date="2014-04-04T00:09:00Z">
              <w:rPr>
                <w:color w:val="0000FF"/>
                <w:highlight w:val="white"/>
                <w:lang w:val="en-US" w:eastAsia="fi-FI"/>
              </w:rPr>
            </w:rPrChange>
          </w:rPr>
          <w:delText>"</w:delText>
        </w:r>
        <w:r w:rsidRPr="00A249B4" w:rsidDel="00A249B4">
          <w:rPr>
            <w:highlight w:val="white"/>
            <w:lang w:eastAsia="fi-FI"/>
            <w:rPrChange w:id="4538"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539" w:author="Tuomainen Mika" w:date="2014-04-04T00:09:00Z">
              <w:rPr>
                <w:color w:val="0000FF"/>
                <w:highlight w:val="white"/>
                <w:lang w:val="en-US" w:eastAsia="fi-FI"/>
              </w:rPr>
            </w:rPrChange>
          </w:rPr>
          <w:delText>="</w:delText>
        </w:r>
        <w:r w:rsidRPr="00A249B4" w:rsidDel="00A249B4">
          <w:rPr>
            <w:color w:val="000000"/>
            <w:highlight w:val="white"/>
            <w:lang w:eastAsia="fi-FI"/>
            <w:rPrChange w:id="4540" w:author="Tuomainen Mika" w:date="2014-04-04T00:09:00Z">
              <w:rPr>
                <w:color w:val="000000"/>
                <w:highlight w:val="white"/>
                <w:lang w:val="en-US" w:eastAsia="fi-FI"/>
              </w:rPr>
            </w:rPrChange>
          </w:rPr>
          <w:delText>true</w:delText>
        </w:r>
        <w:r w:rsidRPr="00A249B4" w:rsidDel="00A249B4">
          <w:rPr>
            <w:color w:val="0000FF"/>
            <w:highlight w:val="white"/>
            <w:lang w:eastAsia="fi-FI"/>
            <w:rPrChange w:id="4541" w:author="Tuomainen Mika" w:date="2014-04-04T00:09:00Z">
              <w:rPr>
                <w:color w:val="0000FF"/>
                <w:highlight w:val="white"/>
                <w:lang w:val="en-US" w:eastAsia="fi-FI"/>
              </w:rPr>
            </w:rPrChange>
          </w:rPr>
          <w:delText>"/&gt;</w:delText>
        </w:r>
      </w:del>
    </w:p>
    <w:p w:rsidR="003E639A" w:rsidDel="00A249B4" w:rsidRDefault="003E639A">
      <w:pPr>
        <w:rPr>
          <w:del w:id="4542" w:author="Tuomainen Mika" w:date="2014-04-04T00:09:00Z"/>
          <w:color w:val="000000"/>
          <w:highlight w:val="white"/>
          <w:lang w:eastAsia="fi-FI"/>
        </w:rPr>
        <w:pPrChange w:id="4543" w:author="Tuomainen Mika" w:date="2014-04-03T23:16:00Z">
          <w:pPr>
            <w:autoSpaceDE w:val="0"/>
            <w:autoSpaceDN w:val="0"/>
            <w:adjustRightInd w:val="0"/>
          </w:pPr>
        </w:pPrChange>
      </w:pPr>
      <w:del w:id="4544" w:author="Tuomainen Mika" w:date="2014-04-04T00:09:00Z">
        <w:r w:rsidRPr="00A249B4" w:rsidDel="00A249B4">
          <w:rPr>
            <w:color w:val="000000"/>
            <w:highlight w:val="white"/>
            <w:lang w:eastAsia="fi-FI"/>
            <w:rPrChange w:id="4545"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RPr="009E385C" w:rsidDel="00A249B4" w:rsidRDefault="003E639A" w:rsidP="00CC1036">
      <w:pPr>
        <w:rPr>
          <w:del w:id="4546" w:author="Tuomainen Mika" w:date="2014-04-04T00:09:00Z"/>
        </w:rPr>
      </w:pPr>
      <w:del w:id="4547"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RPr="009E385C" w:rsidDel="00A249B4" w:rsidRDefault="003E639A" w:rsidP="00CC1036">
      <w:pPr>
        <w:rPr>
          <w:del w:id="4548" w:author="Tuomainen Mika" w:date="2014-04-04T00:09:00Z"/>
        </w:rPr>
      </w:pPr>
    </w:p>
    <w:p w:rsidR="003E639A" w:rsidDel="00A249B4" w:rsidRDefault="003E639A" w:rsidP="00CC1036">
      <w:pPr>
        <w:rPr>
          <w:del w:id="4549" w:author="Tuomainen Mika" w:date="2014-04-04T00:09:00Z"/>
        </w:rPr>
      </w:pPr>
    </w:p>
    <w:p w:rsidR="003E639A" w:rsidDel="00A249B4" w:rsidRDefault="003E639A" w:rsidP="00CC1036">
      <w:pPr>
        <w:rPr>
          <w:del w:id="4550" w:author="Tuomainen Mika" w:date="2014-04-04T00:09:00Z"/>
        </w:rPr>
      </w:pPr>
    </w:p>
    <w:p w:rsidR="003E639A" w:rsidDel="00A249B4" w:rsidRDefault="003E639A" w:rsidP="00CC1036">
      <w:pPr>
        <w:rPr>
          <w:del w:id="4551" w:author="Tuomainen Mika" w:date="2014-04-04T00:09:00Z"/>
        </w:rPr>
      </w:pPr>
      <w:del w:id="4552" w:author="Tuomainen Mika" w:date="2014-04-04T00:09:00Z">
        <w:r w:rsidDel="00A249B4">
          <w:delText>Viittaus suostumukseen tehdään suostumusprojektin määritysten mukaisesti.</w:delText>
        </w:r>
      </w:del>
    </w:p>
    <w:p w:rsidR="003E639A" w:rsidDel="00A249B4" w:rsidRDefault="003E639A" w:rsidP="00CC1036">
      <w:pPr>
        <w:rPr>
          <w:del w:id="4553" w:author="Tuomainen Mika" w:date="2014-04-04T00:09:00Z"/>
        </w:rPr>
      </w:pPr>
    </w:p>
    <w:p w:rsidR="003E639A" w:rsidDel="00A249B4" w:rsidRDefault="003E639A" w:rsidP="00CC1036">
      <w:pPr>
        <w:pStyle w:val="Otsikko3"/>
        <w:rPr>
          <w:del w:id="4554" w:author="Tuomainen Mika" w:date="2014-04-04T00:09:00Z"/>
        </w:rPr>
      </w:pPr>
      <w:bookmarkStart w:id="4555" w:name="_Toc384330149"/>
      <w:bookmarkStart w:id="4556" w:name="_Toc384984323"/>
      <w:bookmarkStart w:id="4557" w:name="_Toc384985091"/>
      <w:bookmarkStart w:id="4558" w:name="_Toc384985761"/>
      <w:del w:id="4559" w:author="Tuomainen Mika" w:date="2014-04-04T00:09:00Z">
        <w:r w:rsidDel="00A249B4">
          <w:delText>Etuudet ja eläkejärjestelyt</w:delText>
        </w:r>
        <w:bookmarkEnd w:id="4555"/>
        <w:bookmarkEnd w:id="4556"/>
        <w:bookmarkEnd w:id="4557"/>
        <w:bookmarkEnd w:id="4558"/>
        <w:r w:rsidDel="00A249B4">
          <w:delText xml:space="preserve"> </w:delText>
        </w:r>
      </w:del>
    </w:p>
    <w:p w:rsidR="003E639A" w:rsidDel="00A249B4" w:rsidRDefault="003E639A" w:rsidP="00CC1036">
      <w:pPr>
        <w:rPr>
          <w:del w:id="4560" w:author="Tuomainen Mika" w:date="2014-04-04T00:09:00Z"/>
        </w:rPr>
      </w:pPr>
    </w:p>
    <w:p w:rsidR="003E639A" w:rsidDel="00A249B4" w:rsidRDefault="003E639A" w:rsidP="00CC1036">
      <w:pPr>
        <w:rPr>
          <w:del w:id="4561" w:author="Tuomainen Mika" w:date="2014-04-04T00:09:00Z"/>
        </w:rPr>
      </w:pPr>
      <w:del w:id="4562" w:author="Tuomainen Mika" w:date="2014-04-04T00:09:00Z">
        <w:r w:rsidDel="00A249B4">
          <w:delText>Ei pakollinen</w:delText>
        </w:r>
      </w:del>
    </w:p>
    <w:p w:rsidR="003E639A" w:rsidDel="00A249B4" w:rsidRDefault="003E639A" w:rsidP="00CC1036">
      <w:pPr>
        <w:rPr>
          <w:del w:id="4563" w:author="Tuomainen Mika" w:date="2014-04-04T00:09:00Z"/>
        </w:rPr>
      </w:pPr>
    </w:p>
    <w:p w:rsidR="003E639A" w:rsidDel="00A249B4" w:rsidRDefault="003E639A" w:rsidP="00CC1036">
      <w:pPr>
        <w:rPr>
          <w:del w:id="4564" w:author="Tuomainen Mika" w:date="2014-04-04T00:09:00Z"/>
        </w:rPr>
      </w:pPr>
      <w:del w:id="4565" w:author="Tuomainen Mika" w:date="2014-04-04T00:09:00Z">
        <w:r w:rsidDel="00A249B4">
          <w:delText>Etuudet ja eläkejärjestelyt :</w:delText>
        </w:r>
        <w:r w:rsidDel="00A249B4">
          <w:tab/>
          <w:delText xml:space="preserve">otsikkokoodi: 7 </w:delText>
        </w:r>
        <w:r w:rsidDel="00A249B4">
          <w:tab/>
        </w:r>
        <w:r w:rsidDel="00A249B4">
          <w:tab/>
          <w:delText>otsikkokoodisto (</w:delText>
        </w:r>
        <w:r w:rsidRPr="00890477" w:rsidDel="00A249B4">
          <w:delText>1.2.246.537.6.40182.2009</w:delText>
        </w:r>
        <w:r w:rsidDel="00A249B4">
          <w:delText xml:space="preserve">)  </w:delText>
        </w:r>
      </w:del>
    </w:p>
    <w:p w:rsidR="003E639A" w:rsidDel="00A249B4" w:rsidRDefault="003E639A" w:rsidP="00CC1036">
      <w:pPr>
        <w:rPr>
          <w:del w:id="4566" w:author="Tuomainen Mika" w:date="2014-04-04T00:09:00Z"/>
        </w:rPr>
      </w:pPr>
    </w:p>
    <w:p w:rsidR="003E639A" w:rsidDel="00A249B4" w:rsidRDefault="003E639A" w:rsidP="00CC1036">
      <w:pPr>
        <w:rPr>
          <w:del w:id="4567" w:author="Tuomainen Mika" w:date="2014-04-04T00:09:00Z"/>
        </w:rPr>
      </w:pPr>
      <w:del w:id="4568" w:author="Tuomainen Mika" w:date="2014-04-04T00:09:00Z">
        <w:r w:rsidDel="00A249B4">
          <w:delText>Etuudet ja eläkejärjestelyt ilmoitetaan tekstinä narrative-osuudessa.</w:delText>
        </w:r>
      </w:del>
    </w:p>
    <w:p w:rsidR="003E639A" w:rsidDel="00A249B4" w:rsidRDefault="003E639A" w:rsidP="00CC1036">
      <w:pPr>
        <w:pStyle w:val="Otsikko3"/>
        <w:rPr>
          <w:del w:id="4569" w:author="Tuomainen Mika" w:date="2014-04-04T00:09:00Z"/>
        </w:rPr>
      </w:pPr>
      <w:bookmarkStart w:id="4570" w:name="_Toc384330150"/>
      <w:bookmarkStart w:id="4571" w:name="_Toc384984324"/>
      <w:bookmarkStart w:id="4572" w:name="_Toc384985092"/>
      <w:bookmarkStart w:id="4573" w:name="_Toc384985762"/>
      <w:del w:id="4574" w:author="Tuomainen Mika" w:date="2014-04-04T00:09:00Z">
        <w:r w:rsidDel="00A249B4">
          <w:delText>Lähetteen muut tiedot</w:delText>
        </w:r>
        <w:bookmarkEnd w:id="4570"/>
        <w:bookmarkEnd w:id="4571"/>
        <w:bookmarkEnd w:id="4572"/>
        <w:bookmarkEnd w:id="4573"/>
      </w:del>
    </w:p>
    <w:p w:rsidR="003E639A" w:rsidDel="00A249B4" w:rsidRDefault="003E639A" w:rsidP="00CC1036">
      <w:pPr>
        <w:rPr>
          <w:del w:id="4575" w:author="Tuomainen Mika" w:date="2014-04-04T00:09:00Z"/>
        </w:rPr>
      </w:pPr>
    </w:p>
    <w:p w:rsidR="003E639A" w:rsidDel="00A249B4" w:rsidRDefault="003E639A" w:rsidP="00CC1036">
      <w:pPr>
        <w:rPr>
          <w:del w:id="4576" w:author="Tuomainen Mika" w:date="2014-04-04T00:09:00Z"/>
        </w:rPr>
      </w:pPr>
      <w:del w:id="4577" w:author="Tuomainen Mika" w:date="2014-04-04T00:09:00Z">
        <w:r w:rsidDel="00A249B4">
          <w:delText>Ei pakollinen</w:delText>
        </w:r>
      </w:del>
    </w:p>
    <w:p w:rsidR="003E639A" w:rsidDel="00A249B4" w:rsidRDefault="003E639A" w:rsidP="00CC1036">
      <w:pPr>
        <w:rPr>
          <w:del w:id="4578" w:author="Tuomainen Mika" w:date="2014-04-04T00:09:00Z"/>
        </w:rPr>
      </w:pPr>
    </w:p>
    <w:p w:rsidR="003E639A" w:rsidDel="00A249B4" w:rsidRDefault="003E639A" w:rsidP="00CC1036">
      <w:pPr>
        <w:rPr>
          <w:del w:id="4579" w:author="Tuomainen Mika" w:date="2014-04-04T00:09:00Z"/>
        </w:rPr>
      </w:pPr>
      <w:del w:id="4580" w:author="Tuomainen Mika" w:date="2014-04-04T00:09:00Z">
        <w:r w:rsidDel="00A249B4">
          <w:lastRenderedPageBreak/>
          <w:delText>Lähetteen muut tiedot:</w:delText>
        </w:r>
        <w:r w:rsidDel="00A249B4">
          <w:tab/>
          <w:delText>otsikkokoodi: 8</w:delText>
        </w:r>
        <w:r w:rsidDel="00A249B4">
          <w:tab/>
        </w:r>
        <w:r w:rsidDel="00A249B4">
          <w:tab/>
          <w:delText>otsikkokoodisto (</w:delText>
        </w:r>
        <w:r w:rsidRPr="00890477" w:rsidDel="00A249B4">
          <w:delText>1.2.246.537.6.40182.2009</w:delText>
        </w:r>
        <w:r w:rsidDel="00A249B4">
          <w:delText xml:space="preserve">)  </w:delText>
        </w:r>
      </w:del>
    </w:p>
    <w:p w:rsidR="003E639A" w:rsidDel="00A249B4" w:rsidRDefault="003E639A" w:rsidP="00CC1036">
      <w:pPr>
        <w:rPr>
          <w:del w:id="4581" w:author="Tuomainen Mika" w:date="2014-04-04T00:09:00Z"/>
        </w:rPr>
      </w:pPr>
    </w:p>
    <w:p w:rsidR="003E639A" w:rsidRPr="002450C6" w:rsidDel="00A249B4" w:rsidRDefault="003E639A" w:rsidP="00CC1036">
      <w:pPr>
        <w:pStyle w:val="Otsikko4"/>
        <w:rPr>
          <w:del w:id="4582" w:author="Tuomainen Mika" w:date="2014-04-04T00:09:00Z"/>
        </w:rPr>
      </w:pPr>
      <w:bookmarkStart w:id="4583" w:name="_Toc384330151"/>
      <w:del w:id="4584" w:author="Tuomainen Mika" w:date="2014-04-04T00:09:00Z">
        <w:r w:rsidRPr="001E1DBA" w:rsidDel="00A249B4">
          <w:delText>Onko kyseessä työtapaturma</w:delText>
        </w:r>
        <w:bookmarkEnd w:id="4583"/>
        <w:r w:rsidRPr="001E1DBA" w:rsidDel="00A249B4">
          <w:delText xml:space="preserve"> </w:delText>
        </w:r>
      </w:del>
    </w:p>
    <w:p w:rsidR="003E639A" w:rsidDel="00A249B4" w:rsidRDefault="003E639A" w:rsidP="00CC1036">
      <w:pPr>
        <w:rPr>
          <w:del w:id="4585" w:author="Tuomainen Mika" w:date="2014-04-04T00:09:00Z"/>
          <w:highlight w:val="yellow"/>
        </w:rPr>
      </w:pPr>
    </w:p>
    <w:p w:rsidR="003E639A" w:rsidDel="00A249B4" w:rsidRDefault="003E639A" w:rsidP="00CC1036">
      <w:pPr>
        <w:rPr>
          <w:del w:id="4586" w:author="Tuomainen Mika" w:date="2014-04-04T00:09:00Z"/>
          <w:highlight w:val="yellow"/>
        </w:rPr>
      </w:pPr>
      <w:del w:id="4587" w:author="Tuomainen Mika" w:date="2014-04-04T00:09:00Z">
        <w:r w:rsidDel="00A249B4">
          <w:delText>Ei pakollinen</w:delText>
        </w:r>
      </w:del>
    </w:p>
    <w:p w:rsidR="003E639A" w:rsidDel="00A249B4" w:rsidRDefault="003E639A" w:rsidP="00CC1036">
      <w:pPr>
        <w:rPr>
          <w:del w:id="4588" w:author="Tuomainen Mika" w:date="2014-04-04T00:09:00Z"/>
        </w:rPr>
      </w:pPr>
    </w:p>
    <w:p w:rsidR="003E639A" w:rsidDel="00A249B4" w:rsidRDefault="003E639A" w:rsidP="00CC1036">
      <w:pPr>
        <w:rPr>
          <w:del w:id="4589" w:author="Tuomainen Mika" w:date="2014-04-04T00:09:00Z"/>
        </w:rPr>
      </w:pPr>
      <w:del w:id="4590" w:author="Tuomainen Mika" w:date="2014-04-04T00:09:00Z">
        <w:r w:rsidDel="00A249B4">
          <w:delText>Onko kyseessä työtapaturma:</w:delText>
        </w:r>
        <w:r w:rsidDel="00A249B4">
          <w:tab/>
          <w:delText>kenttäkoodi: 18</w:delText>
        </w:r>
        <w:r w:rsidDel="00A249B4">
          <w:tab/>
        </w:r>
        <w:r w:rsidDel="00A249B4">
          <w:tab/>
          <w:delText xml:space="preserve">koodisto: 1.2.246.537.6.12.2002.124 </w:delText>
        </w:r>
      </w:del>
    </w:p>
    <w:p w:rsidR="003E639A" w:rsidDel="00A249B4" w:rsidRDefault="003E639A" w:rsidP="00CC1036">
      <w:pPr>
        <w:rPr>
          <w:del w:id="4591" w:author="Tuomainen Mika" w:date="2014-04-04T00:09:00Z"/>
        </w:rPr>
      </w:pPr>
    </w:p>
    <w:p w:rsidR="003E639A" w:rsidDel="00A249B4" w:rsidRDefault="003E639A" w:rsidP="00CC1036">
      <w:pPr>
        <w:rPr>
          <w:del w:id="4592" w:author="Tuomainen Mika" w:date="2014-04-04T00:09:00Z"/>
        </w:rPr>
      </w:pPr>
      <w:del w:id="4593" w:author="Tuomainen Mika" w:date="2014-04-04T00:09:00Z">
        <w:r w:rsidDel="00A249B4">
          <w:delText>Tieto kerrotaan totuusarvolla (true/false) value-elementissä, jonka tietotyyppi on BL.</w:delText>
        </w:r>
      </w:del>
    </w:p>
    <w:p w:rsidR="003E639A" w:rsidDel="00A249B4" w:rsidRDefault="003E639A" w:rsidP="00CC1036">
      <w:pPr>
        <w:rPr>
          <w:del w:id="4594" w:author="Tuomainen Mika" w:date="2014-04-04T00:09:00Z"/>
        </w:rPr>
      </w:pPr>
    </w:p>
    <w:p w:rsidR="003E639A" w:rsidRPr="009E385C" w:rsidDel="00A249B4" w:rsidRDefault="003E639A" w:rsidP="00CC1036">
      <w:pPr>
        <w:rPr>
          <w:del w:id="4595" w:author="Tuomainen Mika" w:date="2014-04-04T00:09:00Z"/>
        </w:rPr>
      </w:pPr>
    </w:p>
    <w:p w:rsidR="003E639A" w:rsidRPr="009E385C" w:rsidDel="00A249B4" w:rsidRDefault="003E639A" w:rsidP="00CC1036">
      <w:pPr>
        <w:rPr>
          <w:del w:id="4596" w:author="Tuomainen Mika" w:date="2014-04-04T00:09:00Z"/>
        </w:rPr>
      </w:pPr>
    </w:p>
    <w:p w:rsidR="003E639A" w:rsidRPr="009E385C" w:rsidDel="00A249B4" w:rsidRDefault="003E639A" w:rsidP="00CC1036">
      <w:pPr>
        <w:rPr>
          <w:del w:id="4597" w:author="Tuomainen Mika" w:date="2014-04-04T00:09:00Z"/>
        </w:rPr>
      </w:pPr>
    </w:p>
    <w:p w:rsidR="003E639A" w:rsidRPr="00A249B4" w:rsidDel="00A249B4" w:rsidRDefault="003E639A">
      <w:pPr>
        <w:rPr>
          <w:del w:id="4598" w:author="Tuomainen Mika" w:date="2014-04-04T00:09:00Z"/>
          <w:color w:val="000000"/>
          <w:highlight w:val="white"/>
          <w:lang w:eastAsia="fi-FI"/>
          <w:rPrChange w:id="4599" w:author="Tuomainen Mika" w:date="2014-04-04T00:09:00Z">
            <w:rPr>
              <w:del w:id="4600" w:author="Tuomainen Mika" w:date="2014-04-04T00:09:00Z"/>
              <w:color w:val="000000"/>
              <w:highlight w:val="white"/>
              <w:lang w:val="en-US" w:eastAsia="fi-FI"/>
            </w:rPr>
          </w:rPrChange>
        </w:rPr>
        <w:pPrChange w:id="4601" w:author="Tuomainen Mika" w:date="2014-04-03T23:16:00Z">
          <w:pPr>
            <w:autoSpaceDE w:val="0"/>
            <w:autoSpaceDN w:val="0"/>
            <w:adjustRightInd w:val="0"/>
          </w:pPr>
        </w:pPrChange>
      </w:pPr>
      <w:del w:id="4602" w:author="Tuomainen Mika" w:date="2014-04-04T00:09:00Z">
        <w:r w:rsidRPr="00A249B4" w:rsidDel="00A249B4">
          <w:rPr>
            <w:color w:val="0000FF"/>
            <w:highlight w:val="white"/>
            <w:lang w:eastAsia="fi-FI"/>
            <w:rPrChange w:id="4603" w:author="Tuomainen Mika" w:date="2014-04-04T00:09:00Z">
              <w:rPr>
                <w:color w:val="0000FF"/>
                <w:highlight w:val="white"/>
                <w:lang w:val="en-US" w:eastAsia="fi-FI"/>
              </w:rPr>
            </w:rPrChange>
          </w:rPr>
          <w:delText>&lt;</w:delText>
        </w:r>
        <w:r w:rsidRPr="00A249B4" w:rsidDel="00A249B4">
          <w:rPr>
            <w:highlight w:val="white"/>
            <w:lang w:eastAsia="fi-FI"/>
            <w:rPrChange w:id="4604" w:author="Tuomainen Mika" w:date="2014-04-04T00:09:00Z">
              <w:rPr>
                <w:highlight w:val="white"/>
                <w:lang w:val="en-US" w:eastAsia="fi-FI"/>
              </w:rPr>
            </w:rPrChange>
          </w:rPr>
          <w:delText>entry</w:delText>
        </w:r>
        <w:r w:rsidRPr="00A249B4" w:rsidDel="00A249B4">
          <w:rPr>
            <w:color w:val="0000FF"/>
            <w:highlight w:val="white"/>
            <w:lang w:eastAsia="fi-FI"/>
            <w:rPrChange w:id="4605" w:author="Tuomainen Mika" w:date="2014-04-04T00:09:00Z">
              <w:rPr>
                <w:color w:val="0000FF"/>
                <w:highlight w:val="white"/>
                <w:lang w:val="en-US" w:eastAsia="fi-FI"/>
              </w:rPr>
            </w:rPrChange>
          </w:rPr>
          <w:delText>&gt;</w:delText>
        </w:r>
      </w:del>
    </w:p>
    <w:p w:rsidR="003E639A" w:rsidRPr="00A249B4" w:rsidDel="00A249B4" w:rsidRDefault="003E639A">
      <w:pPr>
        <w:rPr>
          <w:del w:id="4606" w:author="Tuomainen Mika" w:date="2014-04-04T00:09:00Z"/>
          <w:color w:val="000000"/>
          <w:highlight w:val="white"/>
          <w:lang w:eastAsia="fi-FI"/>
          <w:rPrChange w:id="4607" w:author="Tuomainen Mika" w:date="2014-04-04T00:09:00Z">
            <w:rPr>
              <w:del w:id="4608" w:author="Tuomainen Mika" w:date="2014-04-04T00:09:00Z"/>
              <w:color w:val="000000"/>
              <w:highlight w:val="white"/>
              <w:lang w:val="en-US" w:eastAsia="fi-FI"/>
            </w:rPr>
          </w:rPrChange>
        </w:rPr>
        <w:pPrChange w:id="4609" w:author="Tuomainen Mika" w:date="2014-04-03T23:16:00Z">
          <w:pPr>
            <w:autoSpaceDE w:val="0"/>
            <w:autoSpaceDN w:val="0"/>
            <w:adjustRightInd w:val="0"/>
          </w:pPr>
        </w:pPrChange>
      </w:pPr>
      <w:del w:id="4610" w:author="Tuomainen Mika" w:date="2014-04-04T00:09:00Z">
        <w:r w:rsidRPr="00A249B4" w:rsidDel="00A249B4">
          <w:rPr>
            <w:color w:val="000000"/>
            <w:highlight w:val="white"/>
            <w:lang w:eastAsia="fi-FI"/>
            <w:rPrChange w:id="4611" w:author="Tuomainen Mika" w:date="2014-04-04T00:09:00Z">
              <w:rPr>
                <w:color w:val="000000"/>
                <w:highlight w:val="white"/>
                <w:lang w:val="en-US" w:eastAsia="fi-FI"/>
              </w:rPr>
            </w:rPrChange>
          </w:rPr>
          <w:tab/>
        </w:r>
        <w:r w:rsidRPr="00A249B4" w:rsidDel="00A249B4">
          <w:rPr>
            <w:color w:val="0000FF"/>
            <w:highlight w:val="white"/>
            <w:lang w:eastAsia="fi-FI"/>
            <w:rPrChange w:id="4612" w:author="Tuomainen Mika" w:date="2014-04-04T00:09:00Z">
              <w:rPr>
                <w:color w:val="0000FF"/>
                <w:highlight w:val="white"/>
                <w:lang w:val="en-US" w:eastAsia="fi-FI"/>
              </w:rPr>
            </w:rPrChange>
          </w:rPr>
          <w:delText>&lt;</w:delText>
        </w:r>
        <w:r w:rsidRPr="00A249B4" w:rsidDel="00A249B4">
          <w:rPr>
            <w:color w:val="800000"/>
            <w:highlight w:val="white"/>
            <w:lang w:eastAsia="fi-FI"/>
            <w:rPrChange w:id="4613" w:author="Tuomainen Mika" w:date="2014-04-04T00:09:00Z">
              <w:rPr>
                <w:color w:val="800000"/>
                <w:highlight w:val="white"/>
                <w:lang w:val="en-US" w:eastAsia="fi-FI"/>
              </w:rPr>
            </w:rPrChange>
          </w:rPr>
          <w:delText>observation</w:delText>
        </w:r>
        <w:r w:rsidRPr="00A249B4" w:rsidDel="00A249B4">
          <w:rPr>
            <w:highlight w:val="white"/>
            <w:lang w:eastAsia="fi-FI"/>
            <w:rPrChange w:id="4614"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615" w:author="Tuomainen Mika" w:date="2014-04-04T00:09:00Z">
              <w:rPr>
                <w:color w:val="0000FF"/>
                <w:highlight w:val="white"/>
                <w:lang w:val="en-US" w:eastAsia="fi-FI"/>
              </w:rPr>
            </w:rPrChange>
          </w:rPr>
          <w:delText>="</w:delText>
        </w:r>
        <w:r w:rsidRPr="00A249B4" w:rsidDel="00A249B4">
          <w:rPr>
            <w:color w:val="000000"/>
            <w:highlight w:val="white"/>
            <w:lang w:eastAsia="fi-FI"/>
            <w:rPrChange w:id="4616" w:author="Tuomainen Mika" w:date="2014-04-04T00:09:00Z">
              <w:rPr>
                <w:color w:val="000000"/>
                <w:highlight w:val="white"/>
                <w:lang w:val="en-US" w:eastAsia="fi-FI"/>
              </w:rPr>
            </w:rPrChange>
          </w:rPr>
          <w:delText>OBS</w:delText>
        </w:r>
        <w:r w:rsidRPr="00A249B4" w:rsidDel="00A249B4">
          <w:rPr>
            <w:color w:val="0000FF"/>
            <w:highlight w:val="white"/>
            <w:lang w:eastAsia="fi-FI"/>
            <w:rPrChange w:id="4617" w:author="Tuomainen Mika" w:date="2014-04-04T00:09:00Z">
              <w:rPr>
                <w:color w:val="0000FF"/>
                <w:highlight w:val="white"/>
                <w:lang w:val="en-US" w:eastAsia="fi-FI"/>
              </w:rPr>
            </w:rPrChange>
          </w:rPr>
          <w:delText>"</w:delText>
        </w:r>
        <w:r w:rsidRPr="00A249B4" w:rsidDel="00A249B4">
          <w:rPr>
            <w:highlight w:val="white"/>
            <w:lang w:eastAsia="fi-FI"/>
            <w:rPrChange w:id="4618"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619" w:author="Tuomainen Mika" w:date="2014-04-04T00:09:00Z">
              <w:rPr>
                <w:color w:val="0000FF"/>
                <w:highlight w:val="white"/>
                <w:lang w:val="en-US" w:eastAsia="fi-FI"/>
              </w:rPr>
            </w:rPrChange>
          </w:rPr>
          <w:delText>="</w:delText>
        </w:r>
        <w:r w:rsidRPr="00A249B4" w:rsidDel="00A249B4">
          <w:rPr>
            <w:color w:val="000000"/>
            <w:highlight w:val="white"/>
            <w:lang w:eastAsia="fi-FI"/>
            <w:rPrChange w:id="4620" w:author="Tuomainen Mika" w:date="2014-04-04T00:09:00Z">
              <w:rPr>
                <w:color w:val="000000"/>
                <w:highlight w:val="white"/>
                <w:lang w:val="en-US" w:eastAsia="fi-FI"/>
              </w:rPr>
            </w:rPrChange>
          </w:rPr>
          <w:delText>EVN</w:delText>
        </w:r>
        <w:r w:rsidRPr="00A249B4" w:rsidDel="00A249B4">
          <w:rPr>
            <w:color w:val="0000FF"/>
            <w:highlight w:val="white"/>
            <w:lang w:eastAsia="fi-FI"/>
            <w:rPrChange w:id="4621" w:author="Tuomainen Mika" w:date="2014-04-04T00:09:00Z">
              <w:rPr>
                <w:color w:val="0000FF"/>
                <w:highlight w:val="white"/>
                <w:lang w:val="en-US" w:eastAsia="fi-FI"/>
              </w:rPr>
            </w:rPrChange>
          </w:rPr>
          <w:delText>"&gt;</w:delText>
        </w:r>
      </w:del>
    </w:p>
    <w:p w:rsidR="003E639A" w:rsidRPr="00A249B4" w:rsidDel="00A249B4" w:rsidRDefault="003E639A">
      <w:pPr>
        <w:rPr>
          <w:del w:id="4622" w:author="Tuomainen Mika" w:date="2014-04-04T00:09:00Z"/>
          <w:highlight w:val="white"/>
          <w:lang w:eastAsia="fi-FI"/>
          <w:rPrChange w:id="4623" w:author="Tuomainen Mika" w:date="2014-04-04T00:09:00Z">
            <w:rPr>
              <w:del w:id="4624" w:author="Tuomainen Mika" w:date="2014-04-04T00:09:00Z"/>
              <w:highlight w:val="white"/>
              <w:lang w:val="en-US" w:eastAsia="fi-FI"/>
            </w:rPr>
          </w:rPrChange>
        </w:rPr>
        <w:pPrChange w:id="4625" w:author="Tuomainen Mika" w:date="2014-04-03T23:16:00Z">
          <w:pPr>
            <w:autoSpaceDE w:val="0"/>
            <w:autoSpaceDN w:val="0"/>
            <w:adjustRightInd w:val="0"/>
          </w:pPr>
        </w:pPrChange>
      </w:pPr>
      <w:del w:id="4626" w:author="Tuomainen Mika" w:date="2014-04-04T00:09:00Z">
        <w:r w:rsidRPr="00A249B4" w:rsidDel="00A249B4">
          <w:rPr>
            <w:highlight w:val="white"/>
            <w:lang w:eastAsia="fi-FI"/>
            <w:rPrChange w:id="4627" w:author="Tuomainen Mika" w:date="2014-04-04T00:09:00Z">
              <w:rPr>
                <w:highlight w:val="white"/>
                <w:lang w:val="en-US" w:eastAsia="fi-FI"/>
              </w:rPr>
            </w:rPrChange>
          </w:rPr>
          <w:tab/>
        </w:r>
        <w:r w:rsidRPr="00A249B4" w:rsidDel="00A249B4">
          <w:rPr>
            <w:color w:val="0000FF"/>
            <w:highlight w:val="white"/>
            <w:lang w:eastAsia="fi-FI"/>
            <w:rPrChange w:id="4628" w:author="Tuomainen Mika" w:date="2014-04-04T00:09:00Z">
              <w:rPr>
                <w:color w:val="0000FF"/>
                <w:highlight w:val="white"/>
                <w:lang w:val="en-US" w:eastAsia="fi-FI"/>
              </w:rPr>
            </w:rPrChange>
          </w:rPr>
          <w:delText>&lt;</w:delText>
        </w:r>
        <w:r w:rsidRPr="00A249B4" w:rsidDel="00A249B4">
          <w:rPr>
            <w:color w:val="800000"/>
            <w:highlight w:val="white"/>
            <w:lang w:eastAsia="fi-FI"/>
            <w:rPrChange w:id="4629" w:author="Tuomainen Mika" w:date="2014-04-04T00:09:00Z">
              <w:rPr>
                <w:color w:val="800000"/>
                <w:highlight w:val="white"/>
                <w:lang w:val="en-US" w:eastAsia="fi-FI"/>
              </w:rPr>
            </w:rPrChange>
          </w:rPr>
          <w:delText>code</w:delText>
        </w:r>
        <w:r w:rsidRPr="00A249B4" w:rsidDel="00A249B4">
          <w:rPr>
            <w:color w:val="FF0000"/>
            <w:highlight w:val="white"/>
            <w:lang w:eastAsia="fi-FI"/>
            <w:rPrChange w:id="4630"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631" w:author="Tuomainen Mika" w:date="2014-04-04T00:09:00Z">
              <w:rPr>
                <w:color w:val="0000FF"/>
                <w:highlight w:val="white"/>
                <w:lang w:val="en-US" w:eastAsia="fi-FI"/>
              </w:rPr>
            </w:rPrChange>
          </w:rPr>
          <w:delText>="</w:delText>
        </w:r>
        <w:r w:rsidRPr="00A249B4" w:rsidDel="00A249B4">
          <w:rPr>
            <w:highlight w:val="white"/>
            <w:lang w:eastAsia="fi-FI"/>
            <w:rPrChange w:id="4632" w:author="Tuomainen Mika" w:date="2014-04-04T00:09:00Z">
              <w:rPr>
                <w:highlight w:val="white"/>
                <w:lang w:val="en-US" w:eastAsia="fi-FI"/>
              </w:rPr>
            </w:rPrChange>
          </w:rPr>
          <w:delText>18</w:delText>
        </w:r>
        <w:r w:rsidRPr="00A249B4" w:rsidDel="00A249B4">
          <w:rPr>
            <w:color w:val="0000FF"/>
            <w:highlight w:val="white"/>
            <w:lang w:eastAsia="fi-FI"/>
            <w:rPrChange w:id="4633" w:author="Tuomainen Mika" w:date="2014-04-04T00:09:00Z">
              <w:rPr>
                <w:color w:val="0000FF"/>
                <w:highlight w:val="white"/>
                <w:lang w:val="en-US" w:eastAsia="fi-FI"/>
              </w:rPr>
            </w:rPrChange>
          </w:rPr>
          <w:delText>"</w:delText>
        </w:r>
        <w:r w:rsidRPr="00A249B4" w:rsidDel="00A249B4">
          <w:rPr>
            <w:color w:val="FF0000"/>
            <w:highlight w:val="white"/>
            <w:lang w:eastAsia="fi-FI"/>
            <w:rPrChange w:id="4634"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635" w:author="Tuomainen Mika" w:date="2014-04-04T00:09:00Z">
              <w:rPr>
                <w:color w:val="0000FF"/>
                <w:highlight w:val="white"/>
                <w:lang w:val="en-US" w:eastAsia="fi-FI"/>
              </w:rPr>
            </w:rPrChange>
          </w:rPr>
          <w:delText>="</w:delText>
        </w:r>
        <w:r w:rsidRPr="00A249B4" w:rsidDel="00A249B4">
          <w:rPr>
            <w:highlight w:val="white"/>
            <w:lang w:eastAsia="fi-FI"/>
            <w:rPrChange w:id="4636" w:author="Tuomainen Mika" w:date="2014-04-04T00:09:00Z">
              <w:rPr>
                <w:highlight w:val="white"/>
                <w:lang w:val="en-US" w:eastAsia="fi-FI"/>
              </w:rPr>
            </w:rPrChange>
          </w:rPr>
          <w:delText>1.2.246.537.6.12.2002.124</w:delText>
        </w:r>
        <w:r w:rsidRPr="00A249B4" w:rsidDel="00A249B4">
          <w:rPr>
            <w:color w:val="0000FF"/>
            <w:highlight w:val="white"/>
            <w:lang w:eastAsia="fi-FI"/>
            <w:rPrChange w:id="4637" w:author="Tuomainen Mika" w:date="2014-04-04T00:09:00Z">
              <w:rPr>
                <w:color w:val="0000FF"/>
                <w:highlight w:val="white"/>
                <w:lang w:val="en-US" w:eastAsia="fi-FI"/>
              </w:rPr>
            </w:rPrChange>
          </w:rPr>
          <w:delText>"/&gt;</w:delText>
        </w:r>
      </w:del>
    </w:p>
    <w:p w:rsidR="003E639A" w:rsidRPr="00A249B4" w:rsidDel="00A249B4" w:rsidRDefault="003E639A">
      <w:pPr>
        <w:rPr>
          <w:del w:id="4638" w:author="Tuomainen Mika" w:date="2014-04-04T00:09:00Z"/>
          <w:color w:val="000000"/>
          <w:highlight w:val="white"/>
          <w:lang w:eastAsia="fi-FI"/>
          <w:rPrChange w:id="4639" w:author="Tuomainen Mika" w:date="2014-04-04T00:09:00Z">
            <w:rPr>
              <w:del w:id="4640" w:author="Tuomainen Mika" w:date="2014-04-04T00:09:00Z"/>
              <w:color w:val="000000"/>
              <w:highlight w:val="white"/>
              <w:lang w:val="en-US" w:eastAsia="fi-FI"/>
            </w:rPr>
          </w:rPrChange>
        </w:rPr>
        <w:pPrChange w:id="4641" w:author="Tuomainen Mika" w:date="2014-04-03T23:16:00Z">
          <w:pPr>
            <w:autoSpaceDE w:val="0"/>
            <w:autoSpaceDN w:val="0"/>
            <w:adjustRightInd w:val="0"/>
          </w:pPr>
        </w:pPrChange>
      </w:pPr>
      <w:del w:id="4642" w:author="Tuomainen Mika" w:date="2014-04-04T00:09:00Z">
        <w:r w:rsidRPr="00A249B4" w:rsidDel="00A249B4">
          <w:rPr>
            <w:color w:val="000000"/>
            <w:highlight w:val="white"/>
            <w:lang w:eastAsia="fi-FI"/>
            <w:rPrChange w:id="4643" w:author="Tuomainen Mika" w:date="2014-04-04T00:09:00Z">
              <w:rPr>
                <w:color w:val="000000"/>
                <w:highlight w:val="white"/>
                <w:lang w:val="en-US" w:eastAsia="fi-FI"/>
              </w:rPr>
            </w:rPrChange>
          </w:rPr>
          <w:tab/>
        </w:r>
        <w:r w:rsidRPr="00A249B4" w:rsidDel="00A249B4">
          <w:rPr>
            <w:highlight w:val="white"/>
            <w:lang w:eastAsia="fi-FI"/>
            <w:rPrChange w:id="4644" w:author="Tuomainen Mika" w:date="2014-04-04T00:09:00Z">
              <w:rPr>
                <w:highlight w:val="white"/>
                <w:lang w:val="en-US" w:eastAsia="fi-FI"/>
              </w:rPr>
            </w:rPrChange>
          </w:rPr>
          <w:delText>&lt;effectiveTime value=“200309300945”/&gt;</w:delText>
        </w:r>
      </w:del>
    </w:p>
    <w:p w:rsidR="003E639A" w:rsidRPr="00A249B4" w:rsidDel="00A249B4" w:rsidRDefault="003E639A">
      <w:pPr>
        <w:rPr>
          <w:del w:id="4645" w:author="Tuomainen Mika" w:date="2014-04-04T00:09:00Z"/>
          <w:color w:val="000000"/>
          <w:highlight w:val="white"/>
          <w:lang w:eastAsia="fi-FI"/>
          <w:rPrChange w:id="4646" w:author="Tuomainen Mika" w:date="2014-04-04T00:09:00Z">
            <w:rPr>
              <w:del w:id="4647" w:author="Tuomainen Mika" w:date="2014-04-04T00:09:00Z"/>
              <w:color w:val="000000"/>
              <w:highlight w:val="white"/>
              <w:lang w:val="en-US" w:eastAsia="fi-FI"/>
            </w:rPr>
          </w:rPrChange>
        </w:rPr>
        <w:pPrChange w:id="4648" w:author="Tuomainen Mika" w:date="2014-04-03T23:16:00Z">
          <w:pPr>
            <w:autoSpaceDE w:val="0"/>
            <w:autoSpaceDN w:val="0"/>
            <w:adjustRightInd w:val="0"/>
          </w:pPr>
        </w:pPrChange>
      </w:pPr>
      <w:del w:id="4649" w:author="Tuomainen Mika" w:date="2014-04-04T00:09:00Z">
        <w:r w:rsidRPr="00A249B4" w:rsidDel="00A249B4">
          <w:rPr>
            <w:color w:val="000000"/>
            <w:highlight w:val="white"/>
            <w:lang w:eastAsia="fi-FI"/>
            <w:rPrChange w:id="4650" w:author="Tuomainen Mika" w:date="2014-04-04T00:09:00Z">
              <w:rPr>
                <w:color w:val="000000"/>
                <w:highlight w:val="white"/>
                <w:lang w:val="en-US" w:eastAsia="fi-FI"/>
              </w:rPr>
            </w:rPrChange>
          </w:rPr>
          <w:tab/>
        </w:r>
        <w:r w:rsidRPr="00A249B4" w:rsidDel="00A249B4">
          <w:rPr>
            <w:color w:val="0000FF"/>
            <w:highlight w:val="white"/>
            <w:lang w:eastAsia="fi-FI"/>
            <w:rPrChange w:id="4651" w:author="Tuomainen Mika" w:date="2014-04-04T00:09:00Z">
              <w:rPr>
                <w:color w:val="0000FF"/>
                <w:highlight w:val="white"/>
                <w:lang w:val="en-US" w:eastAsia="fi-FI"/>
              </w:rPr>
            </w:rPrChange>
          </w:rPr>
          <w:delText>&lt;</w:delText>
        </w:r>
        <w:r w:rsidRPr="00A249B4" w:rsidDel="00A249B4">
          <w:rPr>
            <w:color w:val="800000"/>
            <w:highlight w:val="white"/>
            <w:lang w:eastAsia="fi-FI"/>
            <w:rPrChange w:id="4652" w:author="Tuomainen Mika" w:date="2014-04-04T00:09:00Z">
              <w:rPr>
                <w:color w:val="800000"/>
                <w:highlight w:val="white"/>
                <w:lang w:val="en-US" w:eastAsia="fi-FI"/>
              </w:rPr>
            </w:rPrChange>
          </w:rPr>
          <w:delText>value</w:delText>
        </w:r>
        <w:r w:rsidRPr="00A249B4" w:rsidDel="00A249B4">
          <w:rPr>
            <w:highlight w:val="white"/>
            <w:lang w:eastAsia="fi-FI"/>
            <w:rPrChange w:id="4653"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654" w:author="Tuomainen Mika" w:date="2014-04-04T00:09:00Z">
              <w:rPr>
                <w:color w:val="0000FF"/>
                <w:highlight w:val="white"/>
                <w:lang w:val="en-US" w:eastAsia="fi-FI"/>
              </w:rPr>
            </w:rPrChange>
          </w:rPr>
          <w:delText>="</w:delText>
        </w:r>
        <w:r w:rsidRPr="00A249B4" w:rsidDel="00A249B4">
          <w:rPr>
            <w:color w:val="000000"/>
            <w:highlight w:val="white"/>
            <w:lang w:eastAsia="fi-FI"/>
            <w:rPrChange w:id="4655" w:author="Tuomainen Mika" w:date="2014-04-04T00:09:00Z">
              <w:rPr>
                <w:color w:val="000000"/>
                <w:highlight w:val="white"/>
                <w:lang w:val="en-US" w:eastAsia="fi-FI"/>
              </w:rPr>
            </w:rPrChange>
          </w:rPr>
          <w:delText>BL</w:delText>
        </w:r>
        <w:r w:rsidRPr="00A249B4" w:rsidDel="00A249B4">
          <w:rPr>
            <w:color w:val="0000FF"/>
            <w:highlight w:val="white"/>
            <w:lang w:eastAsia="fi-FI"/>
            <w:rPrChange w:id="4656" w:author="Tuomainen Mika" w:date="2014-04-04T00:09:00Z">
              <w:rPr>
                <w:color w:val="0000FF"/>
                <w:highlight w:val="white"/>
                <w:lang w:val="en-US" w:eastAsia="fi-FI"/>
              </w:rPr>
            </w:rPrChange>
          </w:rPr>
          <w:delText>"</w:delText>
        </w:r>
        <w:r w:rsidRPr="00A249B4" w:rsidDel="00A249B4">
          <w:rPr>
            <w:highlight w:val="white"/>
            <w:lang w:eastAsia="fi-FI"/>
            <w:rPrChange w:id="4657"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658" w:author="Tuomainen Mika" w:date="2014-04-04T00:09:00Z">
              <w:rPr>
                <w:color w:val="0000FF"/>
                <w:highlight w:val="white"/>
                <w:lang w:val="en-US" w:eastAsia="fi-FI"/>
              </w:rPr>
            </w:rPrChange>
          </w:rPr>
          <w:delText>="</w:delText>
        </w:r>
        <w:r w:rsidRPr="00A249B4" w:rsidDel="00A249B4">
          <w:rPr>
            <w:color w:val="000000"/>
            <w:highlight w:val="white"/>
            <w:lang w:eastAsia="fi-FI"/>
            <w:rPrChange w:id="4659" w:author="Tuomainen Mika" w:date="2014-04-04T00:09:00Z">
              <w:rPr>
                <w:color w:val="000000"/>
                <w:highlight w:val="white"/>
                <w:lang w:val="en-US" w:eastAsia="fi-FI"/>
              </w:rPr>
            </w:rPrChange>
          </w:rPr>
          <w:delText>false</w:delText>
        </w:r>
        <w:r w:rsidRPr="00A249B4" w:rsidDel="00A249B4">
          <w:rPr>
            <w:color w:val="0000FF"/>
            <w:highlight w:val="white"/>
            <w:lang w:eastAsia="fi-FI"/>
            <w:rPrChange w:id="4660" w:author="Tuomainen Mika" w:date="2014-04-04T00:09:00Z">
              <w:rPr>
                <w:color w:val="0000FF"/>
                <w:highlight w:val="white"/>
                <w:lang w:val="en-US" w:eastAsia="fi-FI"/>
              </w:rPr>
            </w:rPrChange>
          </w:rPr>
          <w:delText>"/&gt;</w:delText>
        </w:r>
      </w:del>
    </w:p>
    <w:p w:rsidR="003E639A" w:rsidDel="00A249B4" w:rsidRDefault="003E639A">
      <w:pPr>
        <w:rPr>
          <w:del w:id="4661" w:author="Tuomainen Mika" w:date="2014-04-04T00:09:00Z"/>
          <w:color w:val="000000"/>
          <w:highlight w:val="white"/>
          <w:lang w:eastAsia="fi-FI"/>
        </w:rPr>
        <w:pPrChange w:id="4662" w:author="Tuomainen Mika" w:date="2014-04-03T23:16:00Z">
          <w:pPr>
            <w:autoSpaceDE w:val="0"/>
            <w:autoSpaceDN w:val="0"/>
            <w:adjustRightInd w:val="0"/>
          </w:pPr>
        </w:pPrChange>
      </w:pPr>
      <w:del w:id="4663" w:author="Tuomainen Mika" w:date="2014-04-04T00:09:00Z">
        <w:r w:rsidRPr="00A249B4" w:rsidDel="00A249B4">
          <w:rPr>
            <w:color w:val="000000"/>
            <w:highlight w:val="white"/>
            <w:lang w:eastAsia="fi-FI"/>
            <w:rPrChange w:id="4664"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RPr="00A249B4" w:rsidDel="00A249B4" w:rsidRDefault="003E639A" w:rsidP="00CC1036">
      <w:pPr>
        <w:rPr>
          <w:del w:id="4665" w:author="Tuomainen Mika" w:date="2014-04-04T00:09:00Z"/>
          <w:rPrChange w:id="4666" w:author="Tuomainen Mika" w:date="2014-04-04T00:09:00Z">
            <w:rPr>
              <w:del w:id="4667" w:author="Tuomainen Mika" w:date="2014-04-04T00:09:00Z"/>
              <w:lang w:val="en-GB"/>
            </w:rPr>
          </w:rPrChange>
        </w:rPr>
      </w:pPr>
      <w:del w:id="4668"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RPr="00A249B4" w:rsidDel="00A249B4" w:rsidRDefault="003E639A" w:rsidP="00CC1036">
      <w:pPr>
        <w:rPr>
          <w:del w:id="4669" w:author="Tuomainen Mika" w:date="2014-04-04T00:09:00Z"/>
          <w:rPrChange w:id="4670" w:author="Tuomainen Mika" w:date="2014-04-04T00:09:00Z">
            <w:rPr>
              <w:del w:id="4671" w:author="Tuomainen Mika" w:date="2014-04-04T00:09:00Z"/>
              <w:lang w:val="en-GB"/>
            </w:rPr>
          </w:rPrChange>
        </w:rPr>
      </w:pPr>
    </w:p>
    <w:p w:rsidR="003E639A" w:rsidDel="00A249B4" w:rsidRDefault="003E639A" w:rsidP="00CC1036">
      <w:pPr>
        <w:rPr>
          <w:del w:id="4672" w:author="Tuomainen Mika" w:date="2014-04-04T00:09:00Z"/>
        </w:rPr>
      </w:pPr>
    </w:p>
    <w:p w:rsidR="003E639A" w:rsidDel="00A249B4" w:rsidRDefault="003E639A" w:rsidP="00CC1036">
      <w:pPr>
        <w:pStyle w:val="Otsikko4"/>
        <w:rPr>
          <w:del w:id="4673" w:author="Tuomainen Mika" w:date="2014-04-04T00:09:00Z"/>
        </w:rPr>
      </w:pPr>
      <w:bookmarkStart w:id="4674" w:name="_Toc384330152"/>
      <w:del w:id="4675" w:author="Tuomainen Mika" w:date="2014-04-04T00:09:00Z">
        <w:r w:rsidDel="00A249B4">
          <w:delText>Lähettävä lääkäri tarvitsee loppulausunnon</w:delText>
        </w:r>
        <w:bookmarkEnd w:id="4674"/>
      </w:del>
    </w:p>
    <w:p w:rsidR="003E639A" w:rsidDel="00A249B4" w:rsidRDefault="003E639A" w:rsidP="00CC1036">
      <w:pPr>
        <w:rPr>
          <w:del w:id="4676" w:author="Tuomainen Mika" w:date="2014-04-04T00:09:00Z"/>
        </w:rPr>
      </w:pPr>
    </w:p>
    <w:p w:rsidR="003E639A" w:rsidDel="00A249B4" w:rsidRDefault="003E639A" w:rsidP="00CC1036">
      <w:pPr>
        <w:rPr>
          <w:del w:id="4677" w:author="Tuomainen Mika" w:date="2014-04-04T00:09:00Z"/>
        </w:rPr>
      </w:pPr>
      <w:del w:id="4678" w:author="Tuomainen Mika" w:date="2014-04-04T00:09:00Z">
        <w:r w:rsidDel="00A249B4">
          <w:delText>Ei pakollinen</w:delText>
        </w:r>
      </w:del>
    </w:p>
    <w:p w:rsidR="003E639A" w:rsidDel="00A249B4" w:rsidRDefault="003E639A" w:rsidP="00CC1036">
      <w:pPr>
        <w:rPr>
          <w:del w:id="4679" w:author="Tuomainen Mika" w:date="2014-04-04T00:09:00Z"/>
        </w:rPr>
      </w:pPr>
    </w:p>
    <w:p w:rsidR="003E639A" w:rsidDel="00A249B4" w:rsidRDefault="003E639A" w:rsidP="00CC1036">
      <w:pPr>
        <w:rPr>
          <w:del w:id="4680" w:author="Tuomainen Mika" w:date="2014-04-04T00:09:00Z"/>
        </w:rPr>
      </w:pPr>
      <w:del w:id="4681" w:author="Tuomainen Mika" w:date="2014-04-04T00:09:00Z">
        <w:r w:rsidDel="00A249B4">
          <w:lastRenderedPageBreak/>
          <w:delText>Lähettävä lääkäri tarvitsee loppulausunnon:</w:delText>
        </w:r>
        <w:r w:rsidDel="00A249B4">
          <w:tab/>
          <w:delText xml:space="preserve">kenttäkoodi: 19 koodisto: 1.2.246.537.6.12.2002.124 </w:delText>
        </w:r>
      </w:del>
    </w:p>
    <w:p w:rsidR="003E639A" w:rsidDel="00A249B4" w:rsidRDefault="003E639A" w:rsidP="00CC1036">
      <w:pPr>
        <w:rPr>
          <w:del w:id="4682" w:author="Tuomainen Mika" w:date="2014-04-04T00:09:00Z"/>
        </w:rPr>
      </w:pPr>
    </w:p>
    <w:p w:rsidR="003E639A" w:rsidDel="00A249B4" w:rsidRDefault="003E639A" w:rsidP="00CC1036">
      <w:pPr>
        <w:rPr>
          <w:del w:id="4683" w:author="Tuomainen Mika" w:date="2014-04-04T00:09:00Z"/>
        </w:rPr>
      </w:pPr>
      <w:del w:id="4684" w:author="Tuomainen Mika" w:date="2014-04-04T00:09:00Z">
        <w:r w:rsidDel="00A249B4">
          <w:delText>Tieto kerrotaan totuusarvolla (true/false) value-elementissä, jonka tietotyyppi on BL.</w:delText>
        </w:r>
      </w:del>
    </w:p>
    <w:p w:rsidR="003E639A" w:rsidDel="00A249B4" w:rsidRDefault="003E639A" w:rsidP="00CC1036">
      <w:pPr>
        <w:rPr>
          <w:del w:id="4685" w:author="Tuomainen Mika" w:date="2014-04-04T00:09:00Z"/>
        </w:rPr>
      </w:pPr>
    </w:p>
    <w:p w:rsidR="003E639A" w:rsidRPr="00A249B4" w:rsidDel="00A249B4" w:rsidRDefault="003E639A">
      <w:pPr>
        <w:rPr>
          <w:del w:id="4686" w:author="Tuomainen Mika" w:date="2014-04-04T00:09:00Z"/>
          <w:color w:val="000000"/>
          <w:highlight w:val="white"/>
          <w:lang w:eastAsia="fi-FI"/>
          <w:rPrChange w:id="4687" w:author="Tuomainen Mika" w:date="2014-04-04T00:09:00Z">
            <w:rPr>
              <w:del w:id="4688" w:author="Tuomainen Mika" w:date="2014-04-04T00:09:00Z"/>
              <w:color w:val="000000"/>
              <w:highlight w:val="white"/>
              <w:lang w:val="en-US" w:eastAsia="fi-FI"/>
            </w:rPr>
          </w:rPrChange>
        </w:rPr>
        <w:pPrChange w:id="4689" w:author="Tuomainen Mika" w:date="2014-04-03T23:16:00Z">
          <w:pPr>
            <w:autoSpaceDE w:val="0"/>
            <w:autoSpaceDN w:val="0"/>
            <w:adjustRightInd w:val="0"/>
          </w:pPr>
        </w:pPrChange>
      </w:pPr>
      <w:del w:id="4690" w:author="Tuomainen Mika" w:date="2014-04-04T00:09:00Z">
        <w:r w:rsidRPr="00A249B4" w:rsidDel="00A249B4">
          <w:rPr>
            <w:color w:val="0000FF"/>
            <w:highlight w:val="white"/>
            <w:lang w:eastAsia="fi-FI"/>
            <w:rPrChange w:id="4691" w:author="Tuomainen Mika" w:date="2014-04-04T00:09:00Z">
              <w:rPr>
                <w:color w:val="0000FF"/>
                <w:highlight w:val="white"/>
                <w:lang w:val="en-US" w:eastAsia="fi-FI"/>
              </w:rPr>
            </w:rPrChange>
          </w:rPr>
          <w:delText>&lt;</w:delText>
        </w:r>
        <w:r w:rsidRPr="00A249B4" w:rsidDel="00A249B4">
          <w:rPr>
            <w:highlight w:val="white"/>
            <w:lang w:eastAsia="fi-FI"/>
            <w:rPrChange w:id="4692" w:author="Tuomainen Mika" w:date="2014-04-04T00:09:00Z">
              <w:rPr>
                <w:highlight w:val="white"/>
                <w:lang w:val="en-US" w:eastAsia="fi-FI"/>
              </w:rPr>
            </w:rPrChange>
          </w:rPr>
          <w:delText>entry</w:delText>
        </w:r>
        <w:r w:rsidRPr="00A249B4" w:rsidDel="00A249B4">
          <w:rPr>
            <w:color w:val="0000FF"/>
            <w:highlight w:val="white"/>
            <w:lang w:eastAsia="fi-FI"/>
            <w:rPrChange w:id="4693" w:author="Tuomainen Mika" w:date="2014-04-04T00:09:00Z">
              <w:rPr>
                <w:color w:val="0000FF"/>
                <w:highlight w:val="white"/>
                <w:lang w:val="en-US" w:eastAsia="fi-FI"/>
              </w:rPr>
            </w:rPrChange>
          </w:rPr>
          <w:delText>&gt;</w:delText>
        </w:r>
      </w:del>
    </w:p>
    <w:p w:rsidR="003E639A" w:rsidRPr="00A249B4" w:rsidDel="00A249B4" w:rsidRDefault="003E639A">
      <w:pPr>
        <w:rPr>
          <w:del w:id="4694" w:author="Tuomainen Mika" w:date="2014-04-04T00:09:00Z"/>
          <w:color w:val="000000"/>
          <w:highlight w:val="white"/>
          <w:lang w:eastAsia="fi-FI"/>
          <w:rPrChange w:id="4695" w:author="Tuomainen Mika" w:date="2014-04-04T00:09:00Z">
            <w:rPr>
              <w:del w:id="4696" w:author="Tuomainen Mika" w:date="2014-04-04T00:09:00Z"/>
              <w:color w:val="000000"/>
              <w:highlight w:val="white"/>
              <w:lang w:val="en-US" w:eastAsia="fi-FI"/>
            </w:rPr>
          </w:rPrChange>
        </w:rPr>
        <w:pPrChange w:id="4697" w:author="Tuomainen Mika" w:date="2014-04-03T23:16:00Z">
          <w:pPr>
            <w:autoSpaceDE w:val="0"/>
            <w:autoSpaceDN w:val="0"/>
            <w:adjustRightInd w:val="0"/>
          </w:pPr>
        </w:pPrChange>
      </w:pPr>
      <w:del w:id="4698" w:author="Tuomainen Mika" w:date="2014-04-04T00:09:00Z">
        <w:r w:rsidRPr="00A249B4" w:rsidDel="00A249B4">
          <w:rPr>
            <w:color w:val="000000"/>
            <w:highlight w:val="white"/>
            <w:lang w:eastAsia="fi-FI"/>
            <w:rPrChange w:id="4699" w:author="Tuomainen Mika" w:date="2014-04-04T00:09:00Z">
              <w:rPr>
                <w:color w:val="000000"/>
                <w:highlight w:val="white"/>
                <w:lang w:val="en-US" w:eastAsia="fi-FI"/>
              </w:rPr>
            </w:rPrChange>
          </w:rPr>
          <w:tab/>
        </w:r>
        <w:r w:rsidRPr="00A249B4" w:rsidDel="00A249B4">
          <w:rPr>
            <w:color w:val="0000FF"/>
            <w:highlight w:val="white"/>
            <w:lang w:eastAsia="fi-FI"/>
            <w:rPrChange w:id="4700" w:author="Tuomainen Mika" w:date="2014-04-04T00:09:00Z">
              <w:rPr>
                <w:color w:val="0000FF"/>
                <w:highlight w:val="white"/>
                <w:lang w:val="en-US" w:eastAsia="fi-FI"/>
              </w:rPr>
            </w:rPrChange>
          </w:rPr>
          <w:delText>&lt;</w:delText>
        </w:r>
        <w:r w:rsidRPr="00A249B4" w:rsidDel="00A249B4">
          <w:rPr>
            <w:color w:val="800000"/>
            <w:highlight w:val="white"/>
            <w:lang w:eastAsia="fi-FI"/>
            <w:rPrChange w:id="4701" w:author="Tuomainen Mika" w:date="2014-04-04T00:09:00Z">
              <w:rPr>
                <w:color w:val="800000"/>
                <w:highlight w:val="white"/>
                <w:lang w:val="en-US" w:eastAsia="fi-FI"/>
              </w:rPr>
            </w:rPrChange>
          </w:rPr>
          <w:delText>observation</w:delText>
        </w:r>
        <w:r w:rsidRPr="00A249B4" w:rsidDel="00A249B4">
          <w:rPr>
            <w:highlight w:val="white"/>
            <w:lang w:eastAsia="fi-FI"/>
            <w:rPrChange w:id="4702"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703" w:author="Tuomainen Mika" w:date="2014-04-04T00:09:00Z">
              <w:rPr>
                <w:color w:val="0000FF"/>
                <w:highlight w:val="white"/>
                <w:lang w:val="en-US" w:eastAsia="fi-FI"/>
              </w:rPr>
            </w:rPrChange>
          </w:rPr>
          <w:delText>="</w:delText>
        </w:r>
        <w:r w:rsidRPr="00A249B4" w:rsidDel="00A249B4">
          <w:rPr>
            <w:color w:val="000000"/>
            <w:highlight w:val="white"/>
            <w:lang w:eastAsia="fi-FI"/>
            <w:rPrChange w:id="4704" w:author="Tuomainen Mika" w:date="2014-04-04T00:09:00Z">
              <w:rPr>
                <w:color w:val="000000"/>
                <w:highlight w:val="white"/>
                <w:lang w:val="en-US" w:eastAsia="fi-FI"/>
              </w:rPr>
            </w:rPrChange>
          </w:rPr>
          <w:delText>OBS</w:delText>
        </w:r>
        <w:r w:rsidRPr="00A249B4" w:rsidDel="00A249B4">
          <w:rPr>
            <w:color w:val="0000FF"/>
            <w:highlight w:val="white"/>
            <w:lang w:eastAsia="fi-FI"/>
            <w:rPrChange w:id="4705" w:author="Tuomainen Mika" w:date="2014-04-04T00:09:00Z">
              <w:rPr>
                <w:color w:val="0000FF"/>
                <w:highlight w:val="white"/>
                <w:lang w:val="en-US" w:eastAsia="fi-FI"/>
              </w:rPr>
            </w:rPrChange>
          </w:rPr>
          <w:delText>"</w:delText>
        </w:r>
        <w:r w:rsidRPr="00A249B4" w:rsidDel="00A249B4">
          <w:rPr>
            <w:highlight w:val="white"/>
            <w:lang w:eastAsia="fi-FI"/>
            <w:rPrChange w:id="4706"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707" w:author="Tuomainen Mika" w:date="2014-04-04T00:09:00Z">
              <w:rPr>
                <w:color w:val="0000FF"/>
                <w:highlight w:val="white"/>
                <w:lang w:val="en-US" w:eastAsia="fi-FI"/>
              </w:rPr>
            </w:rPrChange>
          </w:rPr>
          <w:delText>="</w:delText>
        </w:r>
        <w:r w:rsidRPr="00A249B4" w:rsidDel="00A249B4">
          <w:rPr>
            <w:color w:val="000000"/>
            <w:highlight w:val="white"/>
            <w:lang w:eastAsia="fi-FI"/>
            <w:rPrChange w:id="4708" w:author="Tuomainen Mika" w:date="2014-04-04T00:09:00Z">
              <w:rPr>
                <w:color w:val="000000"/>
                <w:highlight w:val="white"/>
                <w:lang w:val="en-US" w:eastAsia="fi-FI"/>
              </w:rPr>
            </w:rPrChange>
          </w:rPr>
          <w:delText>EVN</w:delText>
        </w:r>
        <w:r w:rsidRPr="00A249B4" w:rsidDel="00A249B4">
          <w:rPr>
            <w:color w:val="0000FF"/>
            <w:highlight w:val="white"/>
            <w:lang w:eastAsia="fi-FI"/>
            <w:rPrChange w:id="4709" w:author="Tuomainen Mika" w:date="2014-04-04T00:09:00Z">
              <w:rPr>
                <w:color w:val="0000FF"/>
                <w:highlight w:val="white"/>
                <w:lang w:val="en-US" w:eastAsia="fi-FI"/>
              </w:rPr>
            </w:rPrChange>
          </w:rPr>
          <w:delText>"&gt;</w:delText>
        </w:r>
      </w:del>
    </w:p>
    <w:p w:rsidR="003E639A" w:rsidRPr="00A249B4" w:rsidDel="00A249B4" w:rsidRDefault="003E639A">
      <w:pPr>
        <w:rPr>
          <w:del w:id="4710" w:author="Tuomainen Mika" w:date="2014-04-04T00:09:00Z"/>
          <w:highlight w:val="white"/>
          <w:lang w:eastAsia="fi-FI"/>
          <w:rPrChange w:id="4711" w:author="Tuomainen Mika" w:date="2014-04-04T00:09:00Z">
            <w:rPr>
              <w:del w:id="4712" w:author="Tuomainen Mika" w:date="2014-04-04T00:09:00Z"/>
              <w:highlight w:val="white"/>
              <w:lang w:val="en-US" w:eastAsia="fi-FI"/>
            </w:rPr>
          </w:rPrChange>
        </w:rPr>
        <w:pPrChange w:id="4713" w:author="Tuomainen Mika" w:date="2014-04-03T23:16:00Z">
          <w:pPr>
            <w:autoSpaceDE w:val="0"/>
            <w:autoSpaceDN w:val="0"/>
            <w:adjustRightInd w:val="0"/>
          </w:pPr>
        </w:pPrChange>
      </w:pPr>
      <w:del w:id="4714" w:author="Tuomainen Mika" w:date="2014-04-04T00:09:00Z">
        <w:r w:rsidRPr="00A249B4" w:rsidDel="00A249B4">
          <w:rPr>
            <w:highlight w:val="white"/>
            <w:lang w:eastAsia="fi-FI"/>
            <w:rPrChange w:id="4715" w:author="Tuomainen Mika" w:date="2014-04-04T00:09:00Z">
              <w:rPr>
                <w:highlight w:val="white"/>
                <w:lang w:val="en-US" w:eastAsia="fi-FI"/>
              </w:rPr>
            </w:rPrChange>
          </w:rPr>
          <w:tab/>
        </w:r>
        <w:r w:rsidRPr="00A249B4" w:rsidDel="00A249B4">
          <w:rPr>
            <w:color w:val="0000FF"/>
            <w:highlight w:val="white"/>
            <w:lang w:eastAsia="fi-FI"/>
            <w:rPrChange w:id="4716" w:author="Tuomainen Mika" w:date="2014-04-04T00:09:00Z">
              <w:rPr>
                <w:color w:val="0000FF"/>
                <w:highlight w:val="white"/>
                <w:lang w:val="en-US" w:eastAsia="fi-FI"/>
              </w:rPr>
            </w:rPrChange>
          </w:rPr>
          <w:delText>&lt;</w:delText>
        </w:r>
        <w:r w:rsidRPr="00A249B4" w:rsidDel="00A249B4">
          <w:rPr>
            <w:color w:val="800000"/>
            <w:highlight w:val="white"/>
            <w:lang w:eastAsia="fi-FI"/>
            <w:rPrChange w:id="4717" w:author="Tuomainen Mika" w:date="2014-04-04T00:09:00Z">
              <w:rPr>
                <w:color w:val="800000"/>
                <w:highlight w:val="white"/>
                <w:lang w:val="en-US" w:eastAsia="fi-FI"/>
              </w:rPr>
            </w:rPrChange>
          </w:rPr>
          <w:delText>code</w:delText>
        </w:r>
        <w:r w:rsidRPr="00A249B4" w:rsidDel="00A249B4">
          <w:rPr>
            <w:color w:val="FF0000"/>
            <w:highlight w:val="white"/>
            <w:lang w:eastAsia="fi-FI"/>
            <w:rPrChange w:id="4718"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719" w:author="Tuomainen Mika" w:date="2014-04-04T00:09:00Z">
              <w:rPr>
                <w:color w:val="0000FF"/>
                <w:highlight w:val="white"/>
                <w:lang w:val="en-US" w:eastAsia="fi-FI"/>
              </w:rPr>
            </w:rPrChange>
          </w:rPr>
          <w:delText>="</w:delText>
        </w:r>
        <w:r w:rsidRPr="00A249B4" w:rsidDel="00A249B4">
          <w:rPr>
            <w:highlight w:val="white"/>
            <w:lang w:eastAsia="fi-FI"/>
            <w:rPrChange w:id="4720" w:author="Tuomainen Mika" w:date="2014-04-04T00:09:00Z">
              <w:rPr>
                <w:highlight w:val="white"/>
                <w:lang w:val="en-US" w:eastAsia="fi-FI"/>
              </w:rPr>
            </w:rPrChange>
          </w:rPr>
          <w:delText>19</w:delText>
        </w:r>
        <w:r w:rsidRPr="00A249B4" w:rsidDel="00A249B4">
          <w:rPr>
            <w:color w:val="0000FF"/>
            <w:highlight w:val="white"/>
            <w:lang w:eastAsia="fi-FI"/>
            <w:rPrChange w:id="4721" w:author="Tuomainen Mika" w:date="2014-04-04T00:09:00Z">
              <w:rPr>
                <w:color w:val="0000FF"/>
                <w:highlight w:val="white"/>
                <w:lang w:val="en-US" w:eastAsia="fi-FI"/>
              </w:rPr>
            </w:rPrChange>
          </w:rPr>
          <w:delText>"</w:delText>
        </w:r>
        <w:r w:rsidRPr="00A249B4" w:rsidDel="00A249B4">
          <w:rPr>
            <w:color w:val="FF0000"/>
            <w:highlight w:val="white"/>
            <w:lang w:eastAsia="fi-FI"/>
            <w:rPrChange w:id="4722"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723" w:author="Tuomainen Mika" w:date="2014-04-04T00:09:00Z">
              <w:rPr>
                <w:color w:val="0000FF"/>
                <w:highlight w:val="white"/>
                <w:lang w:val="en-US" w:eastAsia="fi-FI"/>
              </w:rPr>
            </w:rPrChange>
          </w:rPr>
          <w:delText>="</w:delText>
        </w:r>
        <w:r w:rsidRPr="00A249B4" w:rsidDel="00A249B4">
          <w:rPr>
            <w:highlight w:val="white"/>
            <w:lang w:eastAsia="fi-FI"/>
            <w:rPrChange w:id="4724" w:author="Tuomainen Mika" w:date="2014-04-04T00:09:00Z">
              <w:rPr>
                <w:highlight w:val="white"/>
                <w:lang w:val="en-US" w:eastAsia="fi-FI"/>
              </w:rPr>
            </w:rPrChange>
          </w:rPr>
          <w:delText>1.2.246.537.6.12.2002.124</w:delText>
        </w:r>
        <w:r w:rsidRPr="00A249B4" w:rsidDel="00A249B4">
          <w:rPr>
            <w:color w:val="0000FF"/>
            <w:highlight w:val="white"/>
            <w:lang w:eastAsia="fi-FI"/>
            <w:rPrChange w:id="4725" w:author="Tuomainen Mika" w:date="2014-04-04T00:09:00Z">
              <w:rPr>
                <w:color w:val="0000FF"/>
                <w:highlight w:val="white"/>
                <w:lang w:val="en-US" w:eastAsia="fi-FI"/>
              </w:rPr>
            </w:rPrChange>
          </w:rPr>
          <w:delText>"/&gt;</w:delText>
        </w:r>
      </w:del>
    </w:p>
    <w:p w:rsidR="003E639A" w:rsidRPr="00A249B4" w:rsidDel="00A249B4" w:rsidRDefault="003E639A">
      <w:pPr>
        <w:rPr>
          <w:del w:id="4726" w:author="Tuomainen Mika" w:date="2014-04-04T00:09:00Z"/>
          <w:color w:val="000000"/>
          <w:highlight w:val="white"/>
          <w:lang w:eastAsia="fi-FI"/>
          <w:rPrChange w:id="4727" w:author="Tuomainen Mika" w:date="2014-04-04T00:09:00Z">
            <w:rPr>
              <w:del w:id="4728" w:author="Tuomainen Mika" w:date="2014-04-04T00:09:00Z"/>
              <w:color w:val="000000"/>
              <w:highlight w:val="white"/>
              <w:lang w:val="en-US" w:eastAsia="fi-FI"/>
            </w:rPr>
          </w:rPrChange>
        </w:rPr>
        <w:pPrChange w:id="4729" w:author="Tuomainen Mika" w:date="2014-04-03T23:16:00Z">
          <w:pPr>
            <w:autoSpaceDE w:val="0"/>
            <w:autoSpaceDN w:val="0"/>
            <w:adjustRightInd w:val="0"/>
          </w:pPr>
        </w:pPrChange>
      </w:pPr>
      <w:del w:id="4730" w:author="Tuomainen Mika" w:date="2014-04-04T00:09:00Z">
        <w:r w:rsidRPr="00A249B4" w:rsidDel="00A249B4">
          <w:rPr>
            <w:color w:val="000000"/>
            <w:highlight w:val="white"/>
            <w:lang w:eastAsia="fi-FI"/>
            <w:rPrChange w:id="4731" w:author="Tuomainen Mika" w:date="2014-04-04T00:09:00Z">
              <w:rPr>
                <w:color w:val="000000"/>
                <w:highlight w:val="white"/>
                <w:lang w:val="en-US" w:eastAsia="fi-FI"/>
              </w:rPr>
            </w:rPrChange>
          </w:rPr>
          <w:tab/>
        </w:r>
        <w:r w:rsidRPr="00A249B4" w:rsidDel="00A249B4">
          <w:rPr>
            <w:highlight w:val="white"/>
            <w:lang w:eastAsia="fi-FI"/>
            <w:rPrChange w:id="4732" w:author="Tuomainen Mika" w:date="2014-04-04T00:09:00Z">
              <w:rPr>
                <w:highlight w:val="white"/>
                <w:lang w:val="en-US" w:eastAsia="fi-FI"/>
              </w:rPr>
            </w:rPrChange>
          </w:rPr>
          <w:delText>&lt;effectiveTime value=“200309300945”/&gt;</w:delText>
        </w:r>
      </w:del>
    </w:p>
    <w:p w:rsidR="003E639A" w:rsidRPr="00A249B4" w:rsidDel="00A249B4" w:rsidRDefault="003E639A">
      <w:pPr>
        <w:rPr>
          <w:del w:id="4733" w:author="Tuomainen Mika" w:date="2014-04-04T00:09:00Z"/>
          <w:color w:val="000000"/>
          <w:highlight w:val="white"/>
          <w:lang w:eastAsia="fi-FI"/>
          <w:rPrChange w:id="4734" w:author="Tuomainen Mika" w:date="2014-04-04T00:09:00Z">
            <w:rPr>
              <w:del w:id="4735" w:author="Tuomainen Mika" w:date="2014-04-04T00:09:00Z"/>
              <w:color w:val="000000"/>
              <w:highlight w:val="white"/>
              <w:lang w:val="en-US" w:eastAsia="fi-FI"/>
            </w:rPr>
          </w:rPrChange>
        </w:rPr>
        <w:pPrChange w:id="4736" w:author="Tuomainen Mika" w:date="2014-04-03T23:16:00Z">
          <w:pPr>
            <w:autoSpaceDE w:val="0"/>
            <w:autoSpaceDN w:val="0"/>
            <w:adjustRightInd w:val="0"/>
          </w:pPr>
        </w:pPrChange>
      </w:pPr>
      <w:del w:id="4737" w:author="Tuomainen Mika" w:date="2014-04-04T00:09:00Z">
        <w:r w:rsidRPr="00A249B4" w:rsidDel="00A249B4">
          <w:rPr>
            <w:color w:val="000000"/>
            <w:highlight w:val="white"/>
            <w:lang w:eastAsia="fi-FI"/>
            <w:rPrChange w:id="4738" w:author="Tuomainen Mika" w:date="2014-04-04T00:09:00Z">
              <w:rPr>
                <w:color w:val="000000"/>
                <w:highlight w:val="white"/>
                <w:lang w:val="en-US" w:eastAsia="fi-FI"/>
              </w:rPr>
            </w:rPrChange>
          </w:rPr>
          <w:tab/>
        </w:r>
        <w:r w:rsidRPr="00A249B4" w:rsidDel="00A249B4">
          <w:rPr>
            <w:color w:val="0000FF"/>
            <w:highlight w:val="white"/>
            <w:lang w:eastAsia="fi-FI"/>
            <w:rPrChange w:id="4739" w:author="Tuomainen Mika" w:date="2014-04-04T00:09:00Z">
              <w:rPr>
                <w:color w:val="0000FF"/>
                <w:highlight w:val="white"/>
                <w:lang w:val="en-US" w:eastAsia="fi-FI"/>
              </w:rPr>
            </w:rPrChange>
          </w:rPr>
          <w:delText>&lt;</w:delText>
        </w:r>
        <w:r w:rsidRPr="00A249B4" w:rsidDel="00A249B4">
          <w:rPr>
            <w:color w:val="800000"/>
            <w:highlight w:val="white"/>
            <w:lang w:eastAsia="fi-FI"/>
            <w:rPrChange w:id="4740" w:author="Tuomainen Mika" w:date="2014-04-04T00:09:00Z">
              <w:rPr>
                <w:color w:val="800000"/>
                <w:highlight w:val="white"/>
                <w:lang w:val="en-US" w:eastAsia="fi-FI"/>
              </w:rPr>
            </w:rPrChange>
          </w:rPr>
          <w:delText>value</w:delText>
        </w:r>
        <w:r w:rsidRPr="00A249B4" w:rsidDel="00A249B4">
          <w:rPr>
            <w:highlight w:val="white"/>
            <w:lang w:eastAsia="fi-FI"/>
            <w:rPrChange w:id="4741"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742" w:author="Tuomainen Mika" w:date="2014-04-04T00:09:00Z">
              <w:rPr>
                <w:color w:val="0000FF"/>
                <w:highlight w:val="white"/>
                <w:lang w:val="en-US" w:eastAsia="fi-FI"/>
              </w:rPr>
            </w:rPrChange>
          </w:rPr>
          <w:delText>="</w:delText>
        </w:r>
        <w:r w:rsidRPr="00A249B4" w:rsidDel="00A249B4">
          <w:rPr>
            <w:color w:val="000000"/>
            <w:highlight w:val="white"/>
            <w:lang w:eastAsia="fi-FI"/>
            <w:rPrChange w:id="4743" w:author="Tuomainen Mika" w:date="2014-04-04T00:09:00Z">
              <w:rPr>
                <w:color w:val="000000"/>
                <w:highlight w:val="white"/>
                <w:lang w:val="en-US" w:eastAsia="fi-FI"/>
              </w:rPr>
            </w:rPrChange>
          </w:rPr>
          <w:delText>BL</w:delText>
        </w:r>
        <w:r w:rsidRPr="00A249B4" w:rsidDel="00A249B4">
          <w:rPr>
            <w:color w:val="0000FF"/>
            <w:highlight w:val="white"/>
            <w:lang w:eastAsia="fi-FI"/>
            <w:rPrChange w:id="4744" w:author="Tuomainen Mika" w:date="2014-04-04T00:09:00Z">
              <w:rPr>
                <w:color w:val="0000FF"/>
                <w:highlight w:val="white"/>
                <w:lang w:val="en-US" w:eastAsia="fi-FI"/>
              </w:rPr>
            </w:rPrChange>
          </w:rPr>
          <w:delText>"</w:delText>
        </w:r>
        <w:r w:rsidRPr="00A249B4" w:rsidDel="00A249B4">
          <w:rPr>
            <w:highlight w:val="white"/>
            <w:lang w:eastAsia="fi-FI"/>
            <w:rPrChange w:id="4745"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746" w:author="Tuomainen Mika" w:date="2014-04-04T00:09:00Z">
              <w:rPr>
                <w:color w:val="0000FF"/>
                <w:highlight w:val="white"/>
                <w:lang w:val="en-US" w:eastAsia="fi-FI"/>
              </w:rPr>
            </w:rPrChange>
          </w:rPr>
          <w:delText>="</w:delText>
        </w:r>
        <w:r w:rsidRPr="00A249B4" w:rsidDel="00A249B4">
          <w:rPr>
            <w:color w:val="000000"/>
            <w:highlight w:val="white"/>
            <w:lang w:eastAsia="fi-FI"/>
            <w:rPrChange w:id="4747" w:author="Tuomainen Mika" w:date="2014-04-04T00:09:00Z">
              <w:rPr>
                <w:color w:val="000000"/>
                <w:highlight w:val="white"/>
                <w:lang w:val="en-US" w:eastAsia="fi-FI"/>
              </w:rPr>
            </w:rPrChange>
          </w:rPr>
          <w:delText>false</w:delText>
        </w:r>
        <w:r w:rsidRPr="00A249B4" w:rsidDel="00A249B4">
          <w:rPr>
            <w:color w:val="0000FF"/>
            <w:highlight w:val="white"/>
            <w:lang w:eastAsia="fi-FI"/>
            <w:rPrChange w:id="4748" w:author="Tuomainen Mika" w:date="2014-04-04T00:09:00Z">
              <w:rPr>
                <w:color w:val="0000FF"/>
                <w:highlight w:val="white"/>
                <w:lang w:val="en-US" w:eastAsia="fi-FI"/>
              </w:rPr>
            </w:rPrChange>
          </w:rPr>
          <w:delText>"/&gt;</w:delText>
        </w:r>
      </w:del>
    </w:p>
    <w:p w:rsidR="003E639A" w:rsidDel="00A249B4" w:rsidRDefault="003E639A">
      <w:pPr>
        <w:rPr>
          <w:del w:id="4749" w:author="Tuomainen Mika" w:date="2014-04-04T00:09:00Z"/>
          <w:color w:val="000000"/>
          <w:highlight w:val="white"/>
          <w:lang w:eastAsia="fi-FI"/>
        </w:rPr>
        <w:pPrChange w:id="4750" w:author="Tuomainen Mika" w:date="2014-04-03T23:16:00Z">
          <w:pPr>
            <w:autoSpaceDE w:val="0"/>
            <w:autoSpaceDN w:val="0"/>
            <w:adjustRightInd w:val="0"/>
          </w:pPr>
        </w:pPrChange>
      </w:pPr>
      <w:del w:id="4751" w:author="Tuomainen Mika" w:date="2014-04-04T00:09:00Z">
        <w:r w:rsidRPr="00A249B4" w:rsidDel="00A249B4">
          <w:rPr>
            <w:color w:val="000000"/>
            <w:highlight w:val="white"/>
            <w:lang w:eastAsia="fi-FI"/>
            <w:rPrChange w:id="4752"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RPr="009E385C" w:rsidDel="00A249B4" w:rsidRDefault="003E639A" w:rsidP="00CC1036">
      <w:pPr>
        <w:rPr>
          <w:del w:id="4753" w:author="Tuomainen Mika" w:date="2014-04-04T00:09:00Z"/>
        </w:rPr>
      </w:pPr>
      <w:del w:id="4754"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RPr="009E385C" w:rsidDel="00A249B4" w:rsidRDefault="003E639A" w:rsidP="00CC1036">
      <w:pPr>
        <w:rPr>
          <w:del w:id="4755" w:author="Tuomainen Mika" w:date="2014-04-04T00:09:00Z"/>
        </w:rPr>
      </w:pPr>
    </w:p>
    <w:p w:rsidR="003E639A" w:rsidDel="00A249B4" w:rsidRDefault="003E639A" w:rsidP="00CC1036">
      <w:pPr>
        <w:rPr>
          <w:del w:id="4756" w:author="Tuomainen Mika" w:date="2014-04-04T00:09:00Z"/>
        </w:rPr>
      </w:pPr>
    </w:p>
    <w:p w:rsidR="003E639A" w:rsidDel="00A249B4" w:rsidRDefault="003E639A" w:rsidP="00CC1036">
      <w:pPr>
        <w:rPr>
          <w:del w:id="4757" w:author="Tuomainen Mika" w:date="2014-04-04T00:09:00Z"/>
        </w:rPr>
      </w:pPr>
      <w:del w:id="4758" w:author="Tuomainen Mika" w:date="2014-04-04T00:09:00Z">
        <w:r w:rsidDel="00A249B4">
          <w:delText>Viittaus suostumukseen tehdään suostumusprojektin määritysten mukaisesti.</w:delText>
        </w:r>
      </w:del>
    </w:p>
    <w:p w:rsidR="003E639A" w:rsidDel="00A249B4" w:rsidRDefault="003E639A" w:rsidP="00CC1036">
      <w:pPr>
        <w:rPr>
          <w:del w:id="4759" w:author="Tuomainen Mika" w:date="2014-04-04T00:09:00Z"/>
        </w:rPr>
      </w:pPr>
    </w:p>
    <w:p w:rsidR="003E639A" w:rsidDel="00A249B4" w:rsidRDefault="003E639A" w:rsidP="00CC1036">
      <w:pPr>
        <w:pStyle w:val="Otsikko4"/>
        <w:rPr>
          <w:del w:id="4760" w:author="Tuomainen Mika" w:date="2014-04-04T00:09:00Z"/>
        </w:rPr>
      </w:pPr>
      <w:bookmarkStart w:id="4761" w:name="_Toc384330153"/>
      <w:del w:id="4762" w:author="Tuomainen Mika" w:date="2014-04-04T00:09:00Z">
        <w:r w:rsidDel="00A249B4">
          <w:delText>Voiko lähettäjä huolehtia jatkohoidosta</w:delText>
        </w:r>
        <w:bookmarkEnd w:id="4761"/>
      </w:del>
    </w:p>
    <w:p w:rsidR="003E639A" w:rsidDel="00A249B4" w:rsidRDefault="003E639A" w:rsidP="00CC1036">
      <w:pPr>
        <w:rPr>
          <w:del w:id="4763" w:author="Tuomainen Mika" w:date="2014-04-04T00:09:00Z"/>
        </w:rPr>
      </w:pPr>
    </w:p>
    <w:p w:rsidR="003E639A" w:rsidDel="00A249B4" w:rsidRDefault="003E639A" w:rsidP="00CC1036">
      <w:pPr>
        <w:rPr>
          <w:del w:id="4764" w:author="Tuomainen Mika" w:date="2014-04-04T00:09:00Z"/>
        </w:rPr>
      </w:pPr>
      <w:del w:id="4765" w:author="Tuomainen Mika" w:date="2014-04-04T00:09:00Z">
        <w:r w:rsidDel="00A249B4">
          <w:delText>Ei pakollinen</w:delText>
        </w:r>
      </w:del>
    </w:p>
    <w:p w:rsidR="003E639A" w:rsidDel="00A249B4" w:rsidRDefault="003E639A" w:rsidP="00CC1036">
      <w:pPr>
        <w:rPr>
          <w:del w:id="4766" w:author="Tuomainen Mika" w:date="2014-04-04T00:09:00Z"/>
        </w:rPr>
      </w:pPr>
    </w:p>
    <w:p w:rsidR="003E639A" w:rsidDel="00A249B4" w:rsidRDefault="003E639A" w:rsidP="00CC1036">
      <w:pPr>
        <w:rPr>
          <w:del w:id="4767" w:author="Tuomainen Mika" w:date="2014-04-04T00:09:00Z"/>
        </w:rPr>
      </w:pPr>
      <w:del w:id="4768" w:author="Tuomainen Mika" w:date="2014-04-04T00:09:00Z">
        <w:r w:rsidDel="00A249B4">
          <w:delText>Voiko lähettäjä huolehtia jatkohoidosta:</w:delText>
        </w:r>
        <w:r w:rsidDel="00A249B4">
          <w:tab/>
          <w:delText>kenttäkoodi: 20</w:delText>
        </w:r>
        <w:r w:rsidDel="00A249B4">
          <w:tab/>
          <w:delText>koodisto: 1.2.246.537.6.12.2002.124</w:delText>
        </w:r>
      </w:del>
    </w:p>
    <w:p w:rsidR="003E639A" w:rsidDel="00A249B4" w:rsidRDefault="003E639A" w:rsidP="00CC1036">
      <w:pPr>
        <w:rPr>
          <w:del w:id="4769" w:author="Tuomainen Mika" w:date="2014-04-04T00:09:00Z"/>
        </w:rPr>
      </w:pPr>
    </w:p>
    <w:p w:rsidR="003E639A" w:rsidDel="00A249B4" w:rsidRDefault="003E639A" w:rsidP="00CC1036">
      <w:pPr>
        <w:rPr>
          <w:del w:id="4770" w:author="Tuomainen Mika" w:date="2014-04-04T00:09:00Z"/>
        </w:rPr>
      </w:pPr>
      <w:del w:id="4771" w:author="Tuomainen Mika" w:date="2014-04-04T00:09:00Z">
        <w:r w:rsidDel="00A249B4">
          <w:delText>Tieto kerrotaan totuusarvolla (true/false) value-elementissä, jonka tietotyyppi on BL.</w:delText>
        </w:r>
      </w:del>
    </w:p>
    <w:p w:rsidR="003E639A" w:rsidDel="00A249B4" w:rsidRDefault="003E639A" w:rsidP="00CC1036">
      <w:pPr>
        <w:rPr>
          <w:del w:id="4772" w:author="Tuomainen Mika" w:date="2014-04-04T00:09:00Z"/>
        </w:rPr>
      </w:pPr>
    </w:p>
    <w:p w:rsidR="003E639A" w:rsidRPr="00A249B4" w:rsidDel="00A249B4" w:rsidRDefault="003E639A">
      <w:pPr>
        <w:rPr>
          <w:del w:id="4773" w:author="Tuomainen Mika" w:date="2014-04-04T00:09:00Z"/>
          <w:color w:val="000000"/>
          <w:highlight w:val="white"/>
          <w:lang w:eastAsia="fi-FI"/>
          <w:rPrChange w:id="4774" w:author="Tuomainen Mika" w:date="2014-04-04T00:09:00Z">
            <w:rPr>
              <w:del w:id="4775" w:author="Tuomainen Mika" w:date="2014-04-04T00:09:00Z"/>
              <w:color w:val="000000"/>
              <w:highlight w:val="white"/>
              <w:lang w:val="en-US" w:eastAsia="fi-FI"/>
            </w:rPr>
          </w:rPrChange>
        </w:rPr>
        <w:pPrChange w:id="4776" w:author="Tuomainen Mika" w:date="2014-04-03T23:16:00Z">
          <w:pPr>
            <w:autoSpaceDE w:val="0"/>
            <w:autoSpaceDN w:val="0"/>
            <w:adjustRightInd w:val="0"/>
          </w:pPr>
        </w:pPrChange>
      </w:pPr>
      <w:del w:id="4777" w:author="Tuomainen Mika" w:date="2014-04-04T00:09:00Z">
        <w:r w:rsidRPr="00A249B4" w:rsidDel="00A249B4">
          <w:rPr>
            <w:color w:val="0000FF"/>
            <w:highlight w:val="white"/>
            <w:lang w:eastAsia="fi-FI"/>
            <w:rPrChange w:id="4778" w:author="Tuomainen Mika" w:date="2014-04-04T00:09:00Z">
              <w:rPr>
                <w:color w:val="0000FF"/>
                <w:highlight w:val="white"/>
                <w:lang w:val="en-US" w:eastAsia="fi-FI"/>
              </w:rPr>
            </w:rPrChange>
          </w:rPr>
          <w:delText>&lt;</w:delText>
        </w:r>
        <w:r w:rsidRPr="00A249B4" w:rsidDel="00A249B4">
          <w:rPr>
            <w:highlight w:val="white"/>
            <w:lang w:eastAsia="fi-FI"/>
            <w:rPrChange w:id="4779" w:author="Tuomainen Mika" w:date="2014-04-04T00:09:00Z">
              <w:rPr>
                <w:highlight w:val="white"/>
                <w:lang w:val="en-US" w:eastAsia="fi-FI"/>
              </w:rPr>
            </w:rPrChange>
          </w:rPr>
          <w:delText>entry</w:delText>
        </w:r>
        <w:r w:rsidRPr="00A249B4" w:rsidDel="00A249B4">
          <w:rPr>
            <w:color w:val="0000FF"/>
            <w:highlight w:val="white"/>
            <w:lang w:eastAsia="fi-FI"/>
            <w:rPrChange w:id="4780" w:author="Tuomainen Mika" w:date="2014-04-04T00:09:00Z">
              <w:rPr>
                <w:color w:val="0000FF"/>
                <w:highlight w:val="white"/>
                <w:lang w:val="en-US" w:eastAsia="fi-FI"/>
              </w:rPr>
            </w:rPrChange>
          </w:rPr>
          <w:delText>&gt;</w:delText>
        </w:r>
      </w:del>
    </w:p>
    <w:p w:rsidR="003E639A" w:rsidRPr="00A249B4" w:rsidDel="00A249B4" w:rsidRDefault="003E639A">
      <w:pPr>
        <w:rPr>
          <w:del w:id="4781" w:author="Tuomainen Mika" w:date="2014-04-04T00:09:00Z"/>
          <w:color w:val="000000"/>
          <w:highlight w:val="white"/>
          <w:lang w:eastAsia="fi-FI"/>
          <w:rPrChange w:id="4782" w:author="Tuomainen Mika" w:date="2014-04-04T00:09:00Z">
            <w:rPr>
              <w:del w:id="4783" w:author="Tuomainen Mika" w:date="2014-04-04T00:09:00Z"/>
              <w:color w:val="000000"/>
              <w:highlight w:val="white"/>
              <w:lang w:val="en-US" w:eastAsia="fi-FI"/>
            </w:rPr>
          </w:rPrChange>
        </w:rPr>
        <w:pPrChange w:id="4784" w:author="Tuomainen Mika" w:date="2014-04-03T23:16:00Z">
          <w:pPr>
            <w:autoSpaceDE w:val="0"/>
            <w:autoSpaceDN w:val="0"/>
            <w:adjustRightInd w:val="0"/>
          </w:pPr>
        </w:pPrChange>
      </w:pPr>
      <w:del w:id="4785" w:author="Tuomainen Mika" w:date="2014-04-04T00:09:00Z">
        <w:r w:rsidRPr="00A249B4" w:rsidDel="00A249B4">
          <w:rPr>
            <w:color w:val="000000"/>
            <w:highlight w:val="white"/>
            <w:lang w:eastAsia="fi-FI"/>
            <w:rPrChange w:id="4786" w:author="Tuomainen Mika" w:date="2014-04-04T00:09:00Z">
              <w:rPr>
                <w:color w:val="000000"/>
                <w:highlight w:val="white"/>
                <w:lang w:val="en-US" w:eastAsia="fi-FI"/>
              </w:rPr>
            </w:rPrChange>
          </w:rPr>
          <w:tab/>
        </w:r>
        <w:r w:rsidRPr="00A249B4" w:rsidDel="00A249B4">
          <w:rPr>
            <w:color w:val="0000FF"/>
            <w:highlight w:val="white"/>
            <w:lang w:eastAsia="fi-FI"/>
            <w:rPrChange w:id="4787" w:author="Tuomainen Mika" w:date="2014-04-04T00:09:00Z">
              <w:rPr>
                <w:color w:val="0000FF"/>
                <w:highlight w:val="white"/>
                <w:lang w:val="en-US" w:eastAsia="fi-FI"/>
              </w:rPr>
            </w:rPrChange>
          </w:rPr>
          <w:delText>&lt;</w:delText>
        </w:r>
        <w:r w:rsidRPr="00A249B4" w:rsidDel="00A249B4">
          <w:rPr>
            <w:color w:val="800000"/>
            <w:highlight w:val="white"/>
            <w:lang w:eastAsia="fi-FI"/>
            <w:rPrChange w:id="4788" w:author="Tuomainen Mika" w:date="2014-04-04T00:09:00Z">
              <w:rPr>
                <w:color w:val="800000"/>
                <w:highlight w:val="white"/>
                <w:lang w:val="en-US" w:eastAsia="fi-FI"/>
              </w:rPr>
            </w:rPrChange>
          </w:rPr>
          <w:delText>observation</w:delText>
        </w:r>
        <w:r w:rsidRPr="00A249B4" w:rsidDel="00A249B4">
          <w:rPr>
            <w:highlight w:val="white"/>
            <w:lang w:eastAsia="fi-FI"/>
            <w:rPrChange w:id="4789"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790" w:author="Tuomainen Mika" w:date="2014-04-04T00:09:00Z">
              <w:rPr>
                <w:color w:val="0000FF"/>
                <w:highlight w:val="white"/>
                <w:lang w:val="en-US" w:eastAsia="fi-FI"/>
              </w:rPr>
            </w:rPrChange>
          </w:rPr>
          <w:delText>="</w:delText>
        </w:r>
        <w:r w:rsidRPr="00A249B4" w:rsidDel="00A249B4">
          <w:rPr>
            <w:color w:val="000000"/>
            <w:highlight w:val="white"/>
            <w:lang w:eastAsia="fi-FI"/>
            <w:rPrChange w:id="4791" w:author="Tuomainen Mika" w:date="2014-04-04T00:09:00Z">
              <w:rPr>
                <w:color w:val="000000"/>
                <w:highlight w:val="white"/>
                <w:lang w:val="en-US" w:eastAsia="fi-FI"/>
              </w:rPr>
            </w:rPrChange>
          </w:rPr>
          <w:delText>OBS</w:delText>
        </w:r>
        <w:r w:rsidRPr="00A249B4" w:rsidDel="00A249B4">
          <w:rPr>
            <w:color w:val="0000FF"/>
            <w:highlight w:val="white"/>
            <w:lang w:eastAsia="fi-FI"/>
            <w:rPrChange w:id="4792" w:author="Tuomainen Mika" w:date="2014-04-04T00:09:00Z">
              <w:rPr>
                <w:color w:val="0000FF"/>
                <w:highlight w:val="white"/>
                <w:lang w:val="en-US" w:eastAsia="fi-FI"/>
              </w:rPr>
            </w:rPrChange>
          </w:rPr>
          <w:delText>"</w:delText>
        </w:r>
        <w:r w:rsidRPr="00A249B4" w:rsidDel="00A249B4">
          <w:rPr>
            <w:highlight w:val="white"/>
            <w:lang w:eastAsia="fi-FI"/>
            <w:rPrChange w:id="4793"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794" w:author="Tuomainen Mika" w:date="2014-04-04T00:09:00Z">
              <w:rPr>
                <w:color w:val="0000FF"/>
                <w:highlight w:val="white"/>
                <w:lang w:val="en-US" w:eastAsia="fi-FI"/>
              </w:rPr>
            </w:rPrChange>
          </w:rPr>
          <w:delText>="</w:delText>
        </w:r>
        <w:r w:rsidRPr="00A249B4" w:rsidDel="00A249B4">
          <w:rPr>
            <w:color w:val="000000"/>
            <w:highlight w:val="white"/>
            <w:lang w:eastAsia="fi-FI"/>
            <w:rPrChange w:id="4795" w:author="Tuomainen Mika" w:date="2014-04-04T00:09:00Z">
              <w:rPr>
                <w:color w:val="000000"/>
                <w:highlight w:val="white"/>
                <w:lang w:val="en-US" w:eastAsia="fi-FI"/>
              </w:rPr>
            </w:rPrChange>
          </w:rPr>
          <w:delText>EVN</w:delText>
        </w:r>
        <w:r w:rsidRPr="00A249B4" w:rsidDel="00A249B4">
          <w:rPr>
            <w:color w:val="0000FF"/>
            <w:highlight w:val="white"/>
            <w:lang w:eastAsia="fi-FI"/>
            <w:rPrChange w:id="4796" w:author="Tuomainen Mika" w:date="2014-04-04T00:09:00Z">
              <w:rPr>
                <w:color w:val="0000FF"/>
                <w:highlight w:val="white"/>
                <w:lang w:val="en-US" w:eastAsia="fi-FI"/>
              </w:rPr>
            </w:rPrChange>
          </w:rPr>
          <w:delText>"&gt;</w:delText>
        </w:r>
      </w:del>
    </w:p>
    <w:p w:rsidR="003E639A" w:rsidRPr="00A249B4" w:rsidDel="00A249B4" w:rsidRDefault="003E639A">
      <w:pPr>
        <w:rPr>
          <w:del w:id="4797" w:author="Tuomainen Mika" w:date="2014-04-04T00:09:00Z"/>
          <w:highlight w:val="white"/>
          <w:lang w:eastAsia="fi-FI"/>
          <w:rPrChange w:id="4798" w:author="Tuomainen Mika" w:date="2014-04-04T00:09:00Z">
            <w:rPr>
              <w:del w:id="4799" w:author="Tuomainen Mika" w:date="2014-04-04T00:09:00Z"/>
              <w:highlight w:val="white"/>
              <w:lang w:val="en-US" w:eastAsia="fi-FI"/>
            </w:rPr>
          </w:rPrChange>
        </w:rPr>
        <w:pPrChange w:id="4800" w:author="Tuomainen Mika" w:date="2014-04-03T23:16:00Z">
          <w:pPr>
            <w:autoSpaceDE w:val="0"/>
            <w:autoSpaceDN w:val="0"/>
            <w:adjustRightInd w:val="0"/>
          </w:pPr>
        </w:pPrChange>
      </w:pPr>
      <w:del w:id="4801" w:author="Tuomainen Mika" w:date="2014-04-04T00:09:00Z">
        <w:r w:rsidRPr="00A249B4" w:rsidDel="00A249B4">
          <w:rPr>
            <w:highlight w:val="white"/>
            <w:lang w:eastAsia="fi-FI"/>
            <w:rPrChange w:id="4802" w:author="Tuomainen Mika" w:date="2014-04-04T00:09:00Z">
              <w:rPr>
                <w:highlight w:val="white"/>
                <w:lang w:val="en-US" w:eastAsia="fi-FI"/>
              </w:rPr>
            </w:rPrChange>
          </w:rPr>
          <w:tab/>
        </w:r>
        <w:r w:rsidRPr="00A249B4" w:rsidDel="00A249B4">
          <w:rPr>
            <w:color w:val="0000FF"/>
            <w:highlight w:val="white"/>
            <w:lang w:eastAsia="fi-FI"/>
            <w:rPrChange w:id="4803" w:author="Tuomainen Mika" w:date="2014-04-04T00:09:00Z">
              <w:rPr>
                <w:color w:val="0000FF"/>
                <w:highlight w:val="white"/>
                <w:lang w:val="en-US" w:eastAsia="fi-FI"/>
              </w:rPr>
            </w:rPrChange>
          </w:rPr>
          <w:delText>&lt;</w:delText>
        </w:r>
        <w:r w:rsidRPr="00A249B4" w:rsidDel="00A249B4">
          <w:rPr>
            <w:color w:val="800000"/>
            <w:highlight w:val="white"/>
            <w:lang w:eastAsia="fi-FI"/>
            <w:rPrChange w:id="4804" w:author="Tuomainen Mika" w:date="2014-04-04T00:09:00Z">
              <w:rPr>
                <w:color w:val="800000"/>
                <w:highlight w:val="white"/>
                <w:lang w:val="en-US" w:eastAsia="fi-FI"/>
              </w:rPr>
            </w:rPrChange>
          </w:rPr>
          <w:delText>code</w:delText>
        </w:r>
        <w:r w:rsidRPr="00A249B4" w:rsidDel="00A249B4">
          <w:rPr>
            <w:color w:val="FF0000"/>
            <w:highlight w:val="white"/>
            <w:lang w:eastAsia="fi-FI"/>
            <w:rPrChange w:id="4805"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806" w:author="Tuomainen Mika" w:date="2014-04-04T00:09:00Z">
              <w:rPr>
                <w:color w:val="0000FF"/>
                <w:highlight w:val="white"/>
                <w:lang w:val="en-US" w:eastAsia="fi-FI"/>
              </w:rPr>
            </w:rPrChange>
          </w:rPr>
          <w:delText>="</w:delText>
        </w:r>
        <w:r w:rsidRPr="00A249B4" w:rsidDel="00A249B4">
          <w:rPr>
            <w:highlight w:val="white"/>
            <w:lang w:eastAsia="fi-FI"/>
            <w:rPrChange w:id="4807" w:author="Tuomainen Mika" w:date="2014-04-04T00:09:00Z">
              <w:rPr>
                <w:highlight w:val="white"/>
                <w:lang w:val="en-US" w:eastAsia="fi-FI"/>
              </w:rPr>
            </w:rPrChange>
          </w:rPr>
          <w:delText>20</w:delText>
        </w:r>
        <w:r w:rsidRPr="00A249B4" w:rsidDel="00A249B4">
          <w:rPr>
            <w:color w:val="0000FF"/>
            <w:highlight w:val="white"/>
            <w:lang w:eastAsia="fi-FI"/>
            <w:rPrChange w:id="4808" w:author="Tuomainen Mika" w:date="2014-04-04T00:09:00Z">
              <w:rPr>
                <w:color w:val="0000FF"/>
                <w:highlight w:val="white"/>
                <w:lang w:val="en-US" w:eastAsia="fi-FI"/>
              </w:rPr>
            </w:rPrChange>
          </w:rPr>
          <w:delText>"</w:delText>
        </w:r>
        <w:r w:rsidRPr="00A249B4" w:rsidDel="00A249B4">
          <w:rPr>
            <w:color w:val="FF0000"/>
            <w:highlight w:val="white"/>
            <w:lang w:eastAsia="fi-FI"/>
            <w:rPrChange w:id="4809"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810" w:author="Tuomainen Mika" w:date="2014-04-04T00:09:00Z">
              <w:rPr>
                <w:color w:val="0000FF"/>
                <w:highlight w:val="white"/>
                <w:lang w:val="en-US" w:eastAsia="fi-FI"/>
              </w:rPr>
            </w:rPrChange>
          </w:rPr>
          <w:delText>="</w:delText>
        </w:r>
        <w:r w:rsidRPr="00A249B4" w:rsidDel="00A249B4">
          <w:rPr>
            <w:highlight w:val="white"/>
            <w:lang w:eastAsia="fi-FI"/>
            <w:rPrChange w:id="4811" w:author="Tuomainen Mika" w:date="2014-04-04T00:09:00Z">
              <w:rPr>
                <w:highlight w:val="white"/>
                <w:lang w:val="en-US" w:eastAsia="fi-FI"/>
              </w:rPr>
            </w:rPrChange>
          </w:rPr>
          <w:delText>1.2.246.537.6.12.2002.124</w:delText>
        </w:r>
        <w:r w:rsidRPr="00A249B4" w:rsidDel="00A249B4">
          <w:rPr>
            <w:color w:val="0000FF"/>
            <w:highlight w:val="white"/>
            <w:lang w:eastAsia="fi-FI"/>
            <w:rPrChange w:id="4812" w:author="Tuomainen Mika" w:date="2014-04-04T00:09:00Z">
              <w:rPr>
                <w:color w:val="0000FF"/>
                <w:highlight w:val="white"/>
                <w:lang w:val="en-US" w:eastAsia="fi-FI"/>
              </w:rPr>
            </w:rPrChange>
          </w:rPr>
          <w:delText>"/&gt;</w:delText>
        </w:r>
      </w:del>
    </w:p>
    <w:p w:rsidR="003E639A" w:rsidRPr="00A249B4" w:rsidDel="00A249B4" w:rsidRDefault="003E639A">
      <w:pPr>
        <w:rPr>
          <w:del w:id="4813" w:author="Tuomainen Mika" w:date="2014-04-04T00:09:00Z"/>
          <w:color w:val="000000"/>
          <w:highlight w:val="white"/>
          <w:lang w:eastAsia="fi-FI"/>
          <w:rPrChange w:id="4814" w:author="Tuomainen Mika" w:date="2014-04-04T00:09:00Z">
            <w:rPr>
              <w:del w:id="4815" w:author="Tuomainen Mika" w:date="2014-04-04T00:09:00Z"/>
              <w:color w:val="000000"/>
              <w:highlight w:val="white"/>
              <w:lang w:val="en-US" w:eastAsia="fi-FI"/>
            </w:rPr>
          </w:rPrChange>
        </w:rPr>
        <w:pPrChange w:id="4816" w:author="Tuomainen Mika" w:date="2014-04-03T23:16:00Z">
          <w:pPr>
            <w:autoSpaceDE w:val="0"/>
            <w:autoSpaceDN w:val="0"/>
            <w:adjustRightInd w:val="0"/>
          </w:pPr>
        </w:pPrChange>
      </w:pPr>
      <w:del w:id="4817" w:author="Tuomainen Mika" w:date="2014-04-04T00:09:00Z">
        <w:r w:rsidRPr="00A249B4" w:rsidDel="00A249B4">
          <w:rPr>
            <w:color w:val="000000"/>
            <w:highlight w:val="white"/>
            <w:lang w:eastAsia="fi-FI"/>
            <w:rPrChange w:id="4818" w:author="Tuomainen Mika" w:date="2014-04-04T00:09:00Z">
              <w:rPr>
                <w:color w:val="000000"/>
                <w:highlight w:val="white"/>
                <w:lang w:val="en-US" w:eastAsia="fi-FI"/>
              </w:rPr>
            </w:rPrChange>
          </w:rPr>
          <w:tab/>
        </w:r>
        <w:r w:rsidRPr="00A249B4" w:rsidDel="00A249B4">
          <w:rPr>
            <w:highlight w:val="white"/>
            <w:lang w:eastAsia="fi-FI"/>
            <w:rPrChange w:id="4819" w:author="Tuomainen Mika" w:date="2014-04-04T00:09:00Z">
              <w:rPr>
                <w:highlight w:val="white"/>
                <w:lang w:val="en-US" w:eastAsia="fi-FI"/>
              </w:rPr>
            </w:rPrChange>
          </w:rPr>
          <w:delText>&lt;effectiveTime value=“200309300945”/&gt;</w:delText>
        </w:r>
      </w:del>
    </w:p>
    <w:p w:rsidR="003E639A" w:rsidRPr="00A249B4" w:rsidDel="00A249B4" w:rsidRDefault="003E639A">
      <w:pPr>
        <w:rPr>
          <w:del w:id="4820" w:author="Tuomainen Mika" w:date="2014-04-04T00:09:00Z"/>
          <w:color w:val="000000"/>
          <w:highlight w:val="white"/>
          <w:lang w:eastAsia="fi-FI"/>
          <w:rPrChange w:id="4821" w:author="Tuomainen Mika" w:date="2014-04-04T00:09:00Z">
            <w:rPr>
              <w:del w:id="4822" w:author="Tuomainen Mika" w:date="2014-04-04T00:09:00Z"/>
              <w:color w:val="000000"/>
              <w:highlight w:val="white"/>
              <w:lang w:val="en-US" w:eastAsia="fi-FI"/>
            </w:rPr>
          </w:rPrChange>
        </w:rPr>
        <w:pPrChange w:id="4823" w:author="Tuomainen Mika" w:date="2014-04-03T23:16:00Z">
          <w:pPr>
            <w:autoSpaceDE w:val="0"/>
            <w:autoSpaceDN w:val="0"/>
            <w:adjustRightInd w:val="0"/>
          </w:pPr>
        </w:pPrChange>
      </w:pPr>
      <w:del w:id="4824" w:author="Tuomainen Mika" w:date="2014-04-04T00:09:00Z">
        <w:r w:rsidRPr="00A249B4" w:rsidDel="00A249B4">
          <w:rPr>
            <w:color w:val="000000"/>
            <w:highlight w:val="white"/>
            <w:lang w:eastAsia="fi-FI"/>
            <w:rPrChange w:id="4825" w:author="Tuomainen Mika" w:date="2014-04-04T00:09:00Z">
              <w:rPr>
                <w:color w:val="000000"/>
                <w:highlight w:val="white"/>
                <w:lang w:val="en-US" w:eastAsia="fi-FI"/>
              </w:rPr>
            </w:rPrChange>
          </w:rPr>
          <w:lastRenderedPageBreak/>
          <w:tab/>
        </w:r>
        <w:r w:rsidRPr="00A249B4" w:rsidDel="00A249B4">
          <w:rPr>
            <w:color w:val="0000FF"/>
            <w:highlight w:val="white"/>
            <w:lang w:eastAsia="fi-FI"/>
            <w:rPrChange w:id="4826" w:author="Tuomainen Mika" w:date="2014-04-04T00:09:00Z">
              <w:rPr>
                <w:color w:val="0000FF"/>
                <w:highlight w:val="white"/>
                <w:lang w:val="en-US" w:eastAsia="fi-FI"/>
              </w:rPr>
            </w:rPrChange>
          </w:rPr>
          <w:delText>&lt;</w:delText>
        </w:r>
        <w:r w:rsidRPr="00A249B4" w:rsidDel="00A249B4">
          <w:rPr>
            <w:color w:val="800000"/>
            <w:highlight w:val="white"/>
            <w:lang w:eastAsia="fi-FI"/>
            <w:rPrChange w:id="4827" w:author="Tuomainen Mika" w:date="2014-04-04T00:09:00Z">
              <w:rPr>
                <w:color w:val="800000"/>
                <w:highlight w:val="white"/>
                <w:lang w:val="en-US" w:eastAsia="fi-FI"/>
              </w:rPr>
            </w:rPrChange>
          </w:rPr>
          <w:delText>value</w:delText>
        </w:r>
        <w:r w:rsidRPr="00A249B4" w:rsidDel="00A249B4">
          <w:rPr>
            <w:highlight w:val="white"/>
            <w:lang w:eastAsia="fi-FI"/>
            <w:rPrChange w:id="4828"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829" w:author="Tuomainen Mika" w:date="2014-04-04T00:09:00Z">
              <w:rPr>
                <w:color w:val="0000FF"/>
                <w:highlight w:val="white"/>
                <w:lang w:val="en-US" w:eastAsia="fi-FI"/>
              </w:rPr>
            </w:rPrChange>
          </w:rPr>
          <w:delText>="</w:delText>
        </w:r>
        <w:r w:rsidRPr="00A249B4" w:rsidDel="00A249B4">
          <w:rPr>
            <w:color w:val="000000"/>
            <w:highlight w:val="white"/>
            <w:lang w:eastAsia="fi-FI"/>
            <w:rPrChange w:id="4830" w:author="Tuomainen Mika" w:date="2014-04-04T00:09:00Z">
              <w:rPr>
                <w:color w:val="000000"/>
                <w:highlight w:val="white"/>
                <w:lang w:val="en-US" w:eastAsia="fi-FI"/>
              </w:rPr>
            </w:rPrChange>
          </w:rPr>
          <w:delText>BL</w:delText>
        </w:r>
        <w:r w:rsidRPr="00A249B4" w:rsidDel="00A249B4">
          <w:rPr>
            <w:color w:val="0000FF"/>
            <w:highlight w:val="white"/>
            <w:lang w:eastAsia="fi-FI"/>
            <w:rPrChange w:id="4831" w:author="Tuomainen Mika" w:date="2014-04-04T00:09:00Z">
              <w:rPr>
                <w:color w:val="0000FF"/>
                <w:highlight w:val="white"/>
                <w:lang w:val="en-US" w:eastAsia="fi-FI"/>
              </w:rPr>
            </w:rPrChange>
          </w:rPr>
          <w:delText>"</w:delText>
        </w:r>
        <w:r w:rsidRPr="00A249B4" w:rsidDel="00A249B4">
          <w:rPr>
            <w:highlight w:val="white"/>
            <w:lang w:eastAsia="fi-FI"/>
            <w:rPrChange w:id="4832"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833" w:author="Tuomainen Mika" w:date="2014-04-04T00:09:00Z">
              <w:rPr>
                <w:color w:val="0000FF"/>
                <w:highlight w:val="white"/>
                <w:lang w:val="en-US" w:eastAsia="fi-FI"/>
              </w:rPr>
            </w:rPrChange>
          </w:rPr>
          <w:delText>="</w:delText>
        </w:r>
        <w:r w:rsidRPr="00A249B4" w:rsidDel="00A249B4">
          <w:rPr>
            <w:color w:val="000000"/>
            <w:highlight w:val="white"/>
            <w:lang w:eastAsia="fi-FI"/>
            <w:rPrChange w:id="4834" w:author="Tuomainen Mika" w:date="2014-04-04T00:09:00Z">
              <w:rPr>
                <w:color w:val="000000"/>
                <w:highlight w:val="white"/>
                <w:lang w:val="en-US" w:eastAsia="fi-FI"/>
              </w:rPr>
            </w:rPrChange>
          </w:rPr>
          <w:delText>false</w:delText>
        </w:r>
        <w:r w:rsidRPr="00A249B4" w:rsidDel="00A249B4">
          <w:rPr>
            <w:color w:val="0000FF"/>
            <w:highlight w:val="white"/>
            <w:lang w:eastAsia="fi-FI"/>
            <w:rPrChange w:id="4835" w:author="Tuomainen Mika" w:date="2014-04-04T00:09:00Z">
              <w:rPr>
                <w:color w:val="0000FF"/>
                <w:highlight w:val="white"/>
                <w:lang w:val="en-US" w:eastAsia="fi-FI"/>
              </w:rPr>
            </w:rPrChange>
          </w:rPr>
          <w:delText>"/&gt;</w:delText>
        </w:r>
      </w:del>
    </w:p>
    <w:p w:rsidR="003E639A" w:rsidDel="00A249B4" w:rsidRDefault="003E639A">
      <w:pPr>
        <w:rPr>
          <w:del w:id="4836" w:author="Tuomainen Mika" w:date="2014-04-04T00:09:00Z"/>
          <w:color w:val="000000"/>
          <w:highlight w:val="white"/>
          <w:lang w:eastAsia="fi-FI"/>
        </w:rPr>
        <w:pPrChange w:id="4837" w:author="Tuomainen Mika" w:date="2014-04-03T23:16:00Z">
          <w:pPr>
            <w:autoSpaceDE w:val="0"/>
            <w:autoSpaceDN w:val="0"/>
            <w:adjustRightInd w:val="0"/>
          </w:pPr>
        </w:pPrChange>
      </w:pPr>
      <w:del w:id="4838" w:author="Tuomainen Mika" w:date="2014-04-04T00:09:00Z">
        <w:r w:rsidRPr="00A249B4" w:rsidDel="00A249B4">
          <w:rPr>
            <w:color w:val="000000"/>
            <w:highlight w:val="white"/>
            <w:lang w:eastAsia="fi-FI"/>
            <w:rPrChange w:id="4839"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RPr="00A249B4" w:rsidDel="00A249B4" w:rsidRDefault="003E639A" w:rsidP="00CC1036">
      <w:pPr>
        <w:rPr>
          <w:del w:id="4840" w:author="Tuomainen Mika" w:date="2014-04-04T00:09:00Z"/>
          <w:rPrChange w:id="4841" w:author="Tuomainen Mika" w:date="2014-04-04T00:09:00Z">
            <w:rPr>
              <w:del w:id="4842" w:author="Tuomainen Mika" w:date="2014-04-04T00:09:00Z"/>
              <w:lang w:val="en-GB"/>
            </w:rPr>
          </w:rPrChange>
        </w:rPr>
      </w:pPr>
      <w:del w:id="4843"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RPr="00A249B4" w:rsidDel="00A249B4" w:rsidRDefault="003E639A" w:rsidP="00CC1036">
      <w:pPr>
        <w:rPr>
          <w:del w:id="4844" w:author="Tuomainen Mika" w:date="2014-04-04T00:09:00Z"/>
          <w:rPrChange w:id="4845" w:author="Tuomainen Mika" w:date="2014-04-04T00:09:00Z">
            <w:rPr>
              <w:del w:id="4846" w:author="Tuomainen Mika" w:date="2014-04-04T00:09:00Z"/>
              <w:lang w:val="en-GB"/>
            </w:rPr>
          </w:rPrChange>
        </w:rPr>
      </w:pPr>
    </w:p>
    <w:p w:rsidR="003E639A" w:rsidDel="00A249B4" w:rsidRDefault="003E639A" w:rsidP="00CC1036">
      <w:pPr>
        <w:rPr>
          <w:del w:id="4847" w:author="Tuomainen Mika" w:date="2014-04-04T00:09:00Z"/>
        </w:rPr>
      </w:pPr>
    </w:p>
    <w:p w:rsidR="003E639A" w:rsidDel="00A249B4" w:rsidRDefault="003E639A" w:rsidP="00CC1036">
      <w:pPr>
        <w:pStyle w:val="Otsikko4"/>
        <w:rPr>
          <w:del w:id="4848" w:author="Tuomainen Mika" w:date="2014-04-04T00:09:00Z"/>
        </w:rPr>
      </w:pPr>
      <w:bookmarkStart w:id="4849" w:name="_Toc384330154"/>
      <w:del w:id="4850" w:author="Tuomainen Mika" w:date="2014-04-04T00:09:00Z">
        <w:r w:rsidDel="00A249B4">
          <w:delText>Onko vastaanottavalla lääkärillä EML-oikeus</w:delText>
        </w:r>
        <w:bookmarkEnd w:id="4849"/>
      </w:del>
    </w:p>
    <w:p w:rsidR="003E639A" w:rsidDel="00A249B4" w:rsidRDefault="003E639A" w:rsidP="00CC1036">
      <w:pPr>
        <w:rPr>
          <w:del w:id="4851" w:author="Tuomainen Mika" w:date="2014-04-04T00:09:00Z"/>
        </w:rPr>
      </w:pPr>
    </w:p>
    <w:p w:rsidR="003E639A" w:rsidDel="00A249B4" w:rsidRDefault="003E639A" w:rsidP="00CC1036">
      <w:pPr>
        <w:rPr>
          <w:del w:id="4852" w:author="Tuomainen Mika" w:date="2014-04-04T00:09:00Z"/>
        </w:rPr>
      </w:pPr>
      <w:del w:id="4853" w:author="Tuomainen Mika" w:date="2014-04-04T00:09:00Z">
        <w:r w:rsidDel="00A249B4">
          <w:delText>Ei pakollinen</w:delText>
        </w:r>
      </w:del>
    </w:p>
    <w:p w:rsidR="003E639A" w:rsidDel="00A249B4" w:rsidRDefault="003E639A" w:rsidP="00CC1036">
      <w:pPr>
        <w:rPr>
          <w:del w:id="4854" w:author="Tuomainen Mika" w:date="2014-04-04T00:09:00Z"/>
        </w:rPr>
      </w:pPr>
    </w:p>
    <w:p w:rsidR="003E639A" w:rsidDel="00A249B4" w:rsidRDefault="003E639A" w:rsidP="00CC1036">
      <w:pPr>
        <w:rPr>
          <w:del w:id="4855" w:author="Tuomainen Mika" w:date="2014-04-04T00:09:00Z"/>
        </w:rPr>
      </w:pPr>
      <w:del w:id="4856" w:author="Tuomainen Mika" w:date="2014-04-04T00:09:00Z">
        <w:r w:rsidDel="00A249B4">
          <w:delText>Onko vastaanottavalla lääkärillä EML-oikeus: kenttäkoodi: 21</w:delText>
        </w:r>
        <w:r w:rsidDel="00A249B4">
          <w:tab/>
          <w:delText xml:space="preserve">koodisto: 1.2.246.537.6.12.2002.124 </w:delText>
        </w:r>
      </w:del>
    </w:p>
    <w:p w:rsidR="003E639A" w:rsidDel="00A249B4" w:rsidRDefault="003E639A" w:rsidP="00CC1036">
      <w:pPr>
        <w:rPr>
          <w:del w:id="4857" w:author="Tuomainen Mika" w:date="2014-04-04T00:09:00Z"/>
        </w:rPr>
      </w:pPr>
    </w:p>
    <w:p w:rsidR="003E639A" w:rsidDel="00A249B4" w:rsidRDefault="003E639A" w:rsidP="00CC1036">
      <w:pPr>
        <w:rPr>
          <w:del w:id="4858" w:author="Tuomainen Mika" w:date="2014-04-04T00:09:00Z"/>
        </w:rPr>
      </w:pPr>
      <w:del w:id="4859" w:author="Tuomainen Mika" w:date="2014-04-04T00:09:00Z">
        <w:r w:rsidDel="00A249B4">
          <w:delText>Tieto kerrotaan totuusarvolla (true/false) value-elementissä, jonka tietotyyppi on BL.</w:delText>
        </w:r>
      </w:del>
    </w:p>
    <w:p w:rsidR="003E639A" w:rsidDel="00A249B4" w:rsidRDefault="003E639A" w:rsidP="00CC1036">
      <w:pPr>
        <w:rPr>
          <w:del w:id="4860" w:author="Tuomainen Mika" w:date="2014-04-04T00:09:00Z"/>
        </w:rPr>
      </w:pPr>
    </w:p>
    <w:p w:rsidR="003E639A" w:rsidRPr="00A249B4" w:rsidDel="00A249B4" w:rsidRDefault="003E639A">
      <w:pPr>
        <w:rPr>
          <w:del w:id="4861" w:author="Tuomainen Mika" w:date="2014-04-04T00:09:00Z"/>
          <w:color w:val="000000"/>
          <w:highlight w:val="white"/>
          <w:lang w:eastAsia="fi-FI"/>
          <w:rPrChange w:id="4862" w:author="Tuomainen Mika" w:date="2014-04-04T00:09:00Z">
            <w:rPr>
              <w:del w:id="4863" w:author="Tuomainen Mika" w:date="2014-04-04T00:09:00Z"/>
              <w:color w:val="000000"/>
              <w:highlight w:val="white"/>
              <w:lang w:val="en-US" w:eastAsia="fi-FI"/>
            </w:rPr>
          </w:rPrChange>
        </w:rPr>
        <w:pPrChange w:id="4864" w:author="Tuomainen Mika" w:date="2014-04-03T23:16:00Z">
          <w:pPr>
            <w:autoSpaceDE w:val="0"/>
            <w:autoSpaceDN w:val="0"/>
            <w:adjustRightInd w:val="0"/>
          </w:pPr>
        </w:pPrChange>
      </w:pPr>
      <w:del w:id="4865" w:author="Tuomainen Mika" w:date="2014-04-04T00:09:00Z">
        <w:r w:rsidRPr="00A249B4" w:rsidDel="00A249B4">
          <w:rPr>
            <w:color w:val="0000FF"/>
            <w:highlight w:val="white"/>
            <w:lang w:eastAsia="fi-FI"/>
            <w:rPrChange w:id="4866" w:author="Tuomainen Mika" w:date="2014-04-04T00:09:00Z">
              <w:rPr>
                <w:color w:val="0000FF"/>
                <w:highlight w:val="white"/>
                <w:lang w:val="en-US" w:eastAsia="fi-FI"/>
              </w:rPr>
            </w:rPrChange>
          </w:rPr>
          <w:delText>&lt;</w:delText>
        </w:r>
        <w:r w:rsidRPr="00A249B4" w:rsidDel="00A249B4">
          <w:rPr>
            <w:highlight w:val="white"/>
            <w:lang w:eastAsia="fi-FI"/>
            <w:rPrChange w:id="4867" w:author="Tuomainen Mika" w:date="2014-04-04T00:09:00Z">
              <w:rPr>
                <w:highlight w:val="white"/>
                <w:lang w:val="en-US" w:eastAsia="fi-FI"/>
              </w:rPr>
            </w:rPrChange>
          </w:rPr>
          <w:delText>entry</w:delText>
        </w:r>
        <w:r w:rsidRPr="00A249B4" w:rsidDel="00A249B4">
          <w:rPr>
            <w:color w:val="0000FF"/>
            <w:highlight w:val="white"/>
            <w:lang w:eastAsia="fi-FI"/>
            <w:rPrChange w:id="4868" w:author="Tuomainen Mika" w:date="2014-04-04T00:09:00Z">
              <w:rPr>
                <w:color w:val="0000FF"/>
                <w:highlight w:val="white"/>
                <w:lang w:val="en-US" w:eastAsia="fi-FI"/>
              </w:rPr>
            </w:rPrChange>
          </w:rPr>
          <w:delText>&gt;</w:delText>
        </w:r>
      </w:del>
    </w:p>
    <w:p w:rsidR="003E639A" w:rsidRPr="00A249B4" w:rsidDel="00A249B4" w:rsidRDefault="003E639A">
      <w:pPr>
        <w:rPr>
          <w:del w:id="4869" w:author="Tuomainen Mika" w:date="2014-04-04T00:09:00Z"/>
          <w:color w:val="000000"/>
          <w:highlight w:val="white"/>
          <w:lang w:eastAsia="fi-FI"/>
          <w:rPrChange w:id="4870" w:author="Tuomainen Mika" w:date="2014-04-04T00:09:00Z">
            <w:rPr>
              <w:del w:id="4871" w:author="Tuomainen Mika" w:date="2014-04-04T00:09:00Z"/>
              <w:color w:val="000000"/>
              <w:highlight w:val="white"/>
              <w:lang w:val="en-US" w:eastAsia="fi-FI"/>
            </w:rPr>
          </w:rPrChange>
        </w:rPr>
        <w:pPrChange w:id="4872" w:author="Tuomainen Mika" w:date="2014-04-03T23:16:00Z">
          <w:pPr>
            <w:autoSpaceDE w:val="0"/>
            <w:autoSpaceDN w:val="0"/>
            <w:adjustRightInd w:val="0"/>
          </w:pPr>
        </w:pPrChange>
      </w:pPr>
      <w:del w:id="4873" w:author="Tuomainen Mika" w:date="2014-04-04T00:09:00Z">
        <w:r w:rsidRPr="00A249B4" w:rsidDel="00A249B4">
          <w:rPr>
            <w:color w:val="000000"/>
            <w:highlight w:val="white"/>
            <w:lang w:eastAsia="fi-FI"/>
            <w:rPrChange w:id="4874" w:author="Tuomainen Mika" w:date="2014-04-04T00:09:00Z">
              <w:rPr>
                <w:color w:val="000000"/>
                <w:highlight w:val="white"/>
                <w:lang w:val="en-US" w:eastAsia="fi-FI"/>
              </w:rPr>
            </w:rPrChange>
          </w:rPr>
          <w:tab/>
        </w:r>
        <w:r w:rsidRPr="00A249B4" w:rsidDel="00A249B4">
          <w:rPr>
            <w:color w:val="0000FF"/>
            <w:highlight w:val="white"/>
            <w:lang w:eastAsia="fi-FI"/>
            <w:rPrChange w:id="4875" w:author="Tuomainen Mika" w:date="2014-04-04T00:09:00Z">
              <w:rPr>
                <w:color w:val="0000FF"/>
                <w:highlight w:val="white"/>
                <w:lang w:val="en-US" w:eastAsia="fi-FI"/>
              </w:rPr>
            </w:rPrChange>
          </w:rPr>
          <w:delText>&lt;</w:delText>
        </w:r>
        <w:r w:rsidRPr="00A249B4" w:rsidDel="00A249B4">
          <w:rPr>
            <w:color w:val="800000"/>
            <w:highlight w:val="white"/>
            <w:lang w:eastAsia="fi-FI"/>
            <w:rPrChange w:id="4876" w:author="Tuomainen Mika" w:date="2014-04-04T00:09:00Z">
              <w:rPr>
                <w:color w:val="800000"/>
                <w:highlight w:val="white"/>
                <w:lang w:val="en-US" w:eastAsia="fi-FI"/>
              </w:rPr>
            </w:rPrChange>
          </w:rPr>
          <w:delText>observation</w:delText>
        </w:r>
        <w:r w:rsidRPr="00A249B4" w:rsidDel="00A249B4">
          <w:rPr>
            <w:highlight w:val="white"/>
            <w:lang w:eastAsia="fi-FI"/>
            <w:rPrChange w:id="4877"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878" w:author="Tuomainen Mika" w:date="2014-04-04T00:09:00Z">
              <w:rPr>
                <w:color w:val="0000FF"/>
                <w:highlight w:val="white"/>
                <w:lang w:val="en-US" w:eastAsia="fi-FI"/>
              </w:rPr>
            </w:rPrChange>
          </w:rPr>
          <w:delText>="</w:delText>
        </w:r>
        <w:r w:rsidRPr="00A249B4" w:rsidDel="00A249B4">
          <w:rPr>
            <w:color w:val="000000"/>
            <w:highlight w:val="white"/>
            <w:lang w:eastAsia="fi-FI"/>
            <w:rPrChange w:id="4879" w:author="Tuomainen Mika" w:date="2014-04-04T00:09:00Z">
              <w:rPr>
                <w:color w:val="000000"/>
                <w:highlight w:val="white"/>
                <w:lang w:val="en-US" w:eastAsia="fi-FI"/>
              </w:rPr>
            </w:rPrChange>
          </w:rPr>
          <w:delText>OBS</w:delText>
        </w:r>
        <w:r w:rsidRPr="00A249B4" w:rsidDel="00A249B4">
          <w:rPr>
            <w:color w:val="0000FF"/>
            <w:highlight w:val="white"/>
            <w:lang w:eastAsia="fi-FI"/>
            <w:rPrChange w:id="4880" w:author="Tuomainen Mika" w:date="2014-04-04T00:09:00Z">
              <w:rPr>
                <w:color w:val="0000FF"/>
                <w:highlight w:val="white"/>
                <w:lang w:val="en-US" w:eastAsia="fi-FI"/>
              </w:rPr>
            </w:rPrChange>
          </w:rPr>
          <w:delText>"</w:delText>
        </w:r>
        <w:r w:rsidRPr="00A249B4" w:rsidDel="00A249B4">
          <w:rPr>
            <w:highlight w:val="white"/>
            <w:lang w:eastAsia="fi-FI"/>
            <w:rPrChange w:id="4881"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882" w:author="Tuomainen Mika" w:date="2014-04-04T00:09:00Z">
              <w:rPr>
                <w:color w:val="0000FF"/>
                <w:highlight w:val="white"/>
                <w:lang w:val="en-US" w:eastAsia="fi-FI"/>
              </w:rPr>
            </w:rPrChange>
          </w:rPr>
          <w:delText>="</w:delText>
        </w:r>
        <w:r w:rsidRPr="00A249B4" w:rsidDel="00A249B4">
          <w:rPr>
            <w:color w:val="000000"/>
            <w:highlight w:val="white"/>
            <w:lang w:eastAsia="fi-FI"/>
            <w:rPrChange w:id="4883" w:author="Tuomainen Mika" w:date="2014-04-04T00:09:00Z">
              <w:rPr>
                <w:color w:val="000000"/>
                <w:highlight w:val="white"/>
                <w:lang w:val="en-US" w:eastAsia="fi-FI"/>
              </w:rPr>
            </w:rPrChange>
          </w:rPr>
          <w:delText>EVN</w:delText>
        </w:r>
        <w:r w:rsidRPr="00A249B4" w:rsidDel="00A249B4">
          <w:rPr>
            <w:color w:val="0000FF"/>
            <w:highlight w:val="white"/>
            <w:lang w:eastAsia="fi-FI"/>
            <w:rPrChange w:id="4884" w:author="Tuomainen Mika" w:date="2014-04-04T00:09:00Z">
              <w:rPr>
                <w:color w:val="0000FF"/>
                <w:highlight w:val="white"/>
                <w:lang w:val="en-US" w:eastAsia="fi-FI"/>
              </w:rPr>
            </w:rPrChange>
          </w:rPr>
          <w:delText>"&gt;</w:delText>
        </w:r>
      </w:del>
    </w:p>
    <w:p w:rsidR="003E639A" w:rsidRPr="00A249B4" w:rsidDel="00A249B4" w:rsidRDefault="003E639A">
      <w:pPr>
        <w:rPr>
          <w:del w:id="4885" w:author="Tuomainen Mika" w:date="2014-04-04T00:09:00Z"/>
          <w:highlight w:val="white"/>
          <w:lang w:eastAsia="fi-FI"/>
          <w:rPrChange w:id="4886" w:author="Tuomainen Mika" w:date="2014-04-04T00:09:00Z">
            <w:rPr>
              <w:del w:id="4887" w:author="Tuomainen Mika" w:date="2014-04-04T00:09:00Z"/>
              <w:highlight w:val="white"/>
              <w:lang w:val="en-US" w:eastAsia="fi-FI"/>
            </w:rPr>
          </w:rPrChange>
        </w:rPr>
        <w:pPrChange w:id="4888" w:author="Tuomainen Mika" w:date="2014-04-03T23:16:00Z">
          <w:pPr>
            <w:autoSpaceDE w:val="0"/>
            <w:autoSpaceDN w:val="0"/>
            <w:adjustRightInd w:val="0"/>
          </w:pPr>
        </w:pPrChange>
      </w:pPr>
      <w:del w:id="4889" w:author="Tuomainen Mika" w:date="2014-04-04T00:09:00Z">
        <w:r w:rsidRPr="00A249B4" w:rsidDel="00A249B4">
          <w:rPr>
            <w:highlight w:val="white"/>
            <w:lang w:eastAsia="fi-FI"/>
            <w:rPrChange w:id="4890" w:author="Tuomainen Mika" w:date="2014-04-04T00:09:00Z">
              <w:rPr>
                <w:highlight w:val="white"/>
                <w:lang w:val="en-US" w:eastAsia="fi-FI"/>
              </w:rPr>
            </w:rPrChange>
          </w:rPr>
          <w:tab/>
        </w:r>
        <w:r w:rsidRPr="00A249B4" w:rsidDel="00A249B4">
          <w:rPr>
            <w:color w:val="0000FF"/>
            <w:highlight w:val="white"/>
            <w:lang w:eastAsia="fi-FI"/>
            <w:rPrChange w:id="4891" w:author="Tuomainen Mika" w:date="2014-04-04T00:09:00Z">
              <w:rPr>
                <w:color w:val="0000FF"/>
                <w:highlight w:val="white"/>
                <w:lang w:val="en-US" w:eastAsia="fi-FI"/>
              </w:rPr>
            </w:rPrChange>
          </w:rPr>
          <w:delText>&lt;</w:delText>
        </w:r>
        <w:r w:rsidRPr="00A249B4" w:rsidDel="00A249B4">
          <w:rPr>
            <w:color w:val="800000"/>
            <w:highlight w:val="white"/>
            <w:lang w:eastAsia="fi-FI"/>
            <w:rPrChange w:id="4892" w:author="Tuomainen Mika" w:date="2014-04-04T00:09:00Z">
              <w:rPr>
                <w:color w:val="800000"/>
                <w:highlight w:val="white"/>
                <w:lang w:val="en-US" w:eastAsia="fi-FI"/>
              </w:rPr>
            </w:rPrChange>
          </w:rPr>
          <w:delText>code</w:delText>
        </w:r>
        <w:r w:rsidRPr="00A249B4" w:rsidDel="00A249B4">
          <w:rPr>
            <w:color w:val="FF0000"/>
            <w:highlight w:val="white"/>
            <w:lang w:eastAsia="fi-FI"/>
            <w:rPrChange w:id="4893"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894" w:author="Tuomainen Mika" w:date="2014-04-04T00:09:00Z">
              <w:rPr>
                <w:color w:val="0000FF"/>
                <w:highlight w:val="white"/>
                <w:lang w:val="en-US" w:eastAsia="fi-FI"/>
              </w:rPr>
            </w:rPrChange>
          </w:rPr>
          <w:delText>="</w:delText>
        </w:r>
        <w:r w:rsidRPr="00A249B4" w:rsidDel="00A249B4">
          <w:rPr>
            <w:highlight w:val="white"/>
            <w:lang w:eastAsia="fi-FI"/>
            <w:rPrChange w:id="4895" w:author="Tuomainen Mika" w:date="2014-04-04T00:09:00Z">
              <w:rPr>
                <w:highlight w:val="white"/>
                <w:lang w:val="en-US" w:eastAsia="fi-FI"/>
              </w:rPr>
            </w:rPrChange>
          </w:rPr>
          <w:delText>21</w:delText>
        </w:r>
        <w:r w:rsidRPr="00A249B4" w:rsidDel="00A249B4">
          <w:rPr>
            <w:color w:val="0000FF"/>
            <w:highlight w:val="white"/>
            <w:lang w:eastAsia="fi-FI"/>
            <w:rPrChange w:id="4896" w:author="Tuomainen Mika" w:date="2014-04-04T00:09:00Z">
              <w:rPr>
                <w:color w:val="0000FF"/>
                <w:highlight w:val="white"/>
                <w:lang w:val="en-US" w:eastAsia="fi-FI"/>
              </w:rPr>
            </w:rPrChange>
          </w:rPr>
          <w:delText>"</w:delText>
        </w:r>
        <w:r w:rsidRPr="00A249B4" w:rsidDel="00A249B4">
          <w:rPr>
            <w:color w:val="FF0000"/>
            <w:highlight w:val="white"/>
            <w:lang w:eastAsia="fi-FI"/>
            <w:rPrChange w:id="4897"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898" w:author="Tuomainen Mika" w:date="2014-04-04T00:09:00Z">
              <w:rPr>
                <w:color w:val="0000FF"/>
                <w:highlight w:val="white"/>
                <w:lang w:val="en-US" w:eastAsia="fi-FI"/>
              </w:rPr>
            </w:rPrChange>
          </w:rPr>
          <w:delText>="</w:delText>
        </w:r>
        <w:r w:rsidRPr="00A249B4" w:rsidDel="00A249B4">
          <w:rPr>
            <w:highlight w:val="white"/>
            <w:lang w:eastAsia="fi-FI"/>
            <w:rPrChange w:id="4899" w:author="Tuomainen Mika" w:date="2014-04-04T00:09:00Z">
              <w:rPr>
                <w:highlight w:val="white"/>
                <w:lang w:val="en-US" w:eastAsia="fi-FI"/>
              </w:rPr>
            </w:rPrChange>
          </w:rPr>
          <w:delText>1.2.246.537.6.12.2002.124</w:delText>
        </w:r>
        <w:r w:rsidRPr="00A249B4" w:rsidDel="00A249B4">
          <w:rPr>
            <w:color w:val="0000FF"/>
            <w:highlight w:val="white"/>
            <w:lang w:eastAsia="fi-FI"/>
            <w:rPrChange w:id="4900" w:author="Tuomainen Mika" w:date="2014-04-04T00:09:00Z">
              <w:rPr>
                <w:color w:val="0000FF"/>
                <w:highlight w:val="white"/>
                <w:lang w:val="en-US" w:eastAsia="fi-FI"/>
              </w:rPr>
            </w:rPrChange>
          </w:rPr>
          <w:delText>"/&gt;</w:delText>
        </w:r>
      </w:del>
    </w:p>
    <w:p w:rsidR="003E639A" w:rsidRPr="00A249B4" w:rsidDel="00A249B4" w:rsidRDefault="003E639A">
      <w:pPr>
        <w:rPr>
          <w:del w:id="4901" w:author="Tuomainen Mika" w:date="2014-04-04T00:09:00Z"/>
          <w:color w:val="000000"/>
          <w:highlight w:val="white"/>
          <w:lang w:eastAsia="fi-FI"/>
          <w:rPrChange w:id="4902" w:author="Tuomainen Mika" w:date="2014-04-04T00:09:00Z">
            <w:rPr>
              <w:del w:id="4903" w:author="Tuomainen Mika" w:date="2014-04-04T00:09:00Z"/>
              <w:color w:val="000000"/>
              <w:highlight w:val="white"/>
              <w:lang w:val="en-US" w:eastAsia="fi-FI"/>
            </w:rPr>
          </w:rPrChange>
        </w:rPr>
        <w:pPrChange w:id="4904" w:author="Tuomainen Mika" w:date="2014-04-03T23:16:00Z">
          <w:pPr>
            <w:autoSpaceDE w:val="0"/>
            <w:autoSpaceDN w:val="0"/>
            <w:adjustRightInd w:val="0"/>
          </w:pPr>
        </w:pPrChange>
      </w:pPr>
      <w:del w:id="4905" w:author="Tuomainen Mika" w:date="2014-04-04T00:09:00Z">
        <w:r w:rsidRPr="00A249B4" w:rsidDel="00A249B4">
          <w:rPr>
            <w:color w:val="000000"/>
            <w:highlight w:val="white"/>
            <w:lang w:eastAsia="fi-FI"/>
            <w:rPrChange w:id="4906" w:author="Tuomainen Mika" w:date="2014-04-04T00:09:00Z">
              <w:rPr>
                <w:color w:val="000000"/>
                <w:highlight w:val="white"/>
                <w:lang w:val="en-US" w:eastAsia="fi-FI"/>
              </w:rPr>
            </w:rPrChange>
          </w:rPr>
          <w:tab/>
        </w:r>
        <w:r w:rsidRPr="00A249B4" w:rsidDel="00A249B4">
          <w:rPr>
            <w:highlight w:val="white"/>
            <w:lang w:eastAsia="fi-FI"/>
            <w:rPrChange w:id="4907" w:author="Tuomainen Mika" w:date="2014-04-04T00:09:00Z">
              <w:rPr>
                <w:highlight w:val="white"/>
                <w:lang w:val="en-US" w:eastAsia="fi-FI"/>
              </w:rPr>
            </w:rPrChange>
          </w:rPr>
          <w:delText>&lt;effectiveTime value=“200309300945”/&gt;</w:delText>
        </w:r>
      </w:del>
    </w:p>
    <w:p w:rsidR="003E639A" w:rsidRPr="00A249B4" w:rsidDel="00A249B4" w:rsidRDefault="003E639A">
      <w:pPr>
        <w:rPr>
          <w:del w:id="4908" w:author="Tuomainen Mika" w:date="2014-04-04T00:09:00Z"/>
          <w:color w:val="000000"/>
          <w:highlight w:val="white"/>
          <w:lang w:eastAsia="fi-FI"/>
          <w:rPrChange w:id="4909" w:author="Tuomainen Mika" w:date="2014-04-04T00:09:00Z">
            <w:rPr>
              <w:del w:id="4910" w:author="Tuomainen Mika" w:date="2014-04-04T00:09:00Z"/>
              <w:color w:val="000000"/>
              <w:highlight w:val="white"/>
              <w:lang w:val="en-US" w:eastAsia="fi-FI"/>
            </w:rPr>
          </w:rPrChange>
        </w:rPr>
        <w:pPrChange w:id="4911" w:author="Tuomainen Mika" w:date="2014-04-03T23:16:00Z">
          <w:pPr>
            <w:autoSpaceDE w:val="0"/>
            <w:autoSpaceDN w:val="0"/>
            <w:adjustRightInd w:val="0"/>
          </w:pPr>
        </w:pPrChange>
      </w:pPr>
      <w:del w:id="4912" w:author="Tuomainen Mika" w:date="2014-04-04T00:09:00Z">
        <w:r w:rsidRPr="00A249B4" w:rsidDel="00A249B4">
          <w:rPr>
            <w:color w:val="000000"/>
            <w:highlight w:val="white"/>
            <w:lang w:eastAsia="fi-FI"/>
            <w:rPrChange w:id="4913" w:author="Tuomainen Mika" w:date="2014-04-04T00:09:00Z">
              <w:rPr>
                <w:color w:val="000000"/>
                <w:highlight w:val="white"/>
                <w:lang w:val="en-US" w:eastAsia="fi-FI"/>
              </w:rPr>
            </w:rPrChange>
          </w:rPr>
          <w:tab/>
        </w:r>
        <w:r w:rsidRPr="00A249B4" w:rsidDel="00A249B4">
          <w:rPr>
            <w:color w:val="0000FF"/>
            <w:highlight w:val="white"/>
            <w:lang w:eastAsia="fi-FI"/>
            <w:rPrChange w:id="4914" w:author="Tuomainen Mika" w:date="2014-04-04T00:09:00Z">
              <w:rPr>
                <w:color w:val="0000FF"/>
                <w:highlight w:val="white"/>
                <w:lang w:val="en-US" w:eastAsia="fi-FI"/>
              </w:rPr>
            </w:rPrChange>
          </w:rPr>
          <w:delText>&lt;</w:delText>
        </w:r>
        <w:r w:rsidRPr="00A249B4" w:rsidDel="00A249B4">
          <w:rPr>
            <w:color w:val="800000"/>
            <w:highlight w:val="white"/>
            <w:lang w:eastAsia="fi-FI"/>
            <w:rPrChange w:id="4915" w:author="Tuomainen Mika" w:date="2014-04-04T00:09:00Z">
              <w:rPr>
                <w:color w:val="800000"/>
                <w:highlight w:val="white"/>
                <w:lang w:val="en-US" w:eastAsia="fi-FI"/>
              </w:rPr>
            </w:rPrChange>
          </w:rPr>
          <w:delText>value</w:delText>
        </w:r>
        <w:r w:rsidRPr="00A249B4" w:rsidDel="00A249B4">
          <w:rPr>
            <w:highlight w:val="white"/>
            <w:lang w:eastAsia="fi-FI"/>
            <w:rPrChange w:id="4916"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4917" w:author="Tuomainen Mika" w:date="2014-04-04T00:09:00Z">
              <w:rPr>
                <w:color w:val="0000FF"/>
                <w:highlight w:val="white"/>
                <w:lang w:val="en-US" w:eastAsia="fi-FI"/>
              </w:rPr>
            </w:rPrChange>
          </w:rPr>
          <w:delText>="</w:delText>
        </w:r>
        <w:r w:rsidRPr="00A249B4" w:rsidDel="00A249B4">
          <w:rPr>
            <w:color w:val="000000"/>
            <w:highlight w:val="white"/>
            <w:lang w:eastAsia="fi-FI"/>
            <w:rPrChange w:id="4918" w:author="Tuomainen Mika" w:date="2014-04-04T00:09:00Z">
              <w:rPr>
                <w:color w:val="000000"/>
                <w:highlight w:val="white"/>
                <w:lang w:val="en-US" w:eastAsia="fi-FI"/>
              </w:rPr>
            </w:rPrChange>
          </w:rPr>
          <w:delText>BL</w:delText>
        </w:r>
        <w:r w:rsidRPr="00A249B4" w:rsidDel="00A249B4">
          <w:rPr>
            <w:color w:val="0000FF"/>
            <w:highlight w:val="white"/>
            <w:lang w:eastAsia="fi-FI"/>
            <w:rPrChange w:id="4919" w:author="Tuomainen Mika" w:date="2014-04-04T00:09:00Z">
              <w:rPr>
                <w:color w:val="0000FF"/>
                <w:highlight w:val="white"/>
                <w:lang w:val="en-US" w:eastAsia="fi-FI"/>
              </w:rPr>
            </w:rPrChange>
          </w:rPr>
          <w:delText>"</w:delText>
        </w:r>
        <w:r w:rsidRPr="00A249B4" w:rsidDel="00A249B4">
          <w:rPr>
            <w:highlight w:val="white"/>
            <w:lang w:eastAsia="fi-FI"/>
            <w:rPrChange w:id="4920" w:author="Tuomainen Mika" w:date="2014-04-04T00:09:00Z">
              <w:rPr>
                <w:highlight w:val="white"/>
                <w:lang w:val="en-US" w:eastAsia="fi-FI"/>
              </w:rPr>
            </w:rPrChange>
          </w:rPr>
          <w:delText xml:space="preserve"> value</w:delText>
        </w:r>
        <w:r w:rsidRPr="00A249B4" w:rsidDel="00A249B4">
          <w:rPr>
            <w:color w:val="0000FF"/>
            <w:highlight w:val="white"/>
            <w:lang w:eastAsia="fi-FI"/>
            <w:rPrChange w:id="4921" w:author="Tuomainen Mika" w:date="2014-04-04T00:09:00Z">
              <w:rPr>
                <w:color w:val="0000FF"/>
                <w:highlight w:val="white"/>
                <w:lang w:val="en-US" w:eastAsia="fi-FI"/>
              </w:rPr>
            </w:rPrChange>
          </w:rPr>
          <w:delText>="</w:delText>
        </w:r>
        <w:r w:rsidRPr="00A249B4" w:rsidDel="00A249B4">
          <w:rPr>
            <w:color w:val="000000"/>
            <w:highlight w:val="white"/>
            <w:lang w:eastAsia="fi-FI"/>
            <w:rPrChange w:id="4922" w:author="Tuomainen Mika" w:date="2014-04-04T00:09:00Z">
              <w:rPr>
                <w:color w:val="000000"/>
                <w:highlight w:val="white"/>
                <w:lang w:val="en-US" w:eastAsia="fi-FI"/>
              </w:rPr>
            </w:rPrChange>
          </w:rPr>
          <w:delText>false</w:delText>
        </w:r>
        <w:r w:rsidRPr="00A249B4" w:rsidDel="00A249B4">
          <w:rPr>
            <w:color w:val="0000FF"/>
            <w:highlight w:val="white"/>
            <w:lang w:eastAsia="fi-FI"/>
            <w:rPrChange w:id="4923" w:author="Tuomainen Mika" w:date="2014-04-04T00:09:00Z">
              <w:rPr>
                <w:color w:val="0000FF"/>
                <w:highlight w:val="white"/>
                <w:lang w:val="en-US" w:eastAsia="fi-FI"/>
              </w:rPr>
            </w:rPrChange>
          </w:rPr>
          <w:delText>"/&gt;</w:delText>
        </w:r>
      </w:del>
    </w:p>
    <w:p w:rsidR="003E639A" w:rsidDel="00A249B4" w:rsidRDefault="003E639A">
      <w:pPr>
        <w:rPr>
          <w:del w:id="4924" w:author="Tuomainen Mika" w:date="2014-04-04T00:09:00Z"/>
          <w:color w:val="000000"/>
          <w:highlight w:val="white"/>
          <w:lang w:eastAsia="fi-FI"/>
        </w:rPr>
        <w:pPrChange w:id="4925" w:author="Tuomainen Mika" w:date="2014-04-03T23:16:00Z">
          <w:pPr>
            <w:autoSpaceDE w:val="0"/>
            <w:autoSpaceDN w:val="0"/>
            <w:adjustRightInd w:val="0"/>
          </w:pPr>
        </w:pPrChange>
      </w:pPr>
      <w:del w:id="4926" w:author="Tuomainen Mika" w:date="2014-04-04T00:09:00Z">
        <w:r w:rsidRPr="00A249B4" w:rsidDel="00A249B4">
          <w:rPr>
            <w:color w:val="000000"/>
            <w:highlight w:val="white"/>
            <w:lang w:eastAsia="fi-FI"/>
            <w:rPrChange w:id="4927"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Del="00A249B4" w:rsidRDefault="003E639A" w:rsidP="00CC1036">
      <w:pPr>
        <w:rPr>
          <w:del w:id="4928" w:author="Tuomainen Mika" w:date="2014-04-04T00:09:00Z"/>
        </w:rPr>
      </w:pPr>
      <w:del w:id="4929"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RPr="00A249B4" w:rsidDel="00A249B4" w:rsidRDefault="003E639A" w:rsidP="00CC1036">
      <w:pPr>
        <w:rPr>
          <w:del w:id="4930" w:author="Tuomainen Mika" w:date="2014-04-04T00:09:00Z"/>
          <w:rPrChange w:id="4931" w:author="Tuomainen Mika" w:date="2014-04-04T00:09:00Z">
            <w:rPr>
              <w:del w:id="4932" w:author="Tuomainen Mika" w:date="2014-04-04T00:09:00Z"/>
              <w:lang w:val="en-GB"/>
            </w:rPr>
          </w:rPrChange>
        </w:rPr>
      </w:pPr>
    </w:p>
    <w:p w:rsidR="003E639A" w:rsidDel="00A249B4" w:rsidRDefault="003E639A" w:rsidP="00CC1036">
      <w:pPr>
        <w:pStyle w:val="Otsikko4"/>
        <w:rPr>
          <w:del w:id="4933" w:author="Tuomainen Mika" w:date="2014-04-04T00:09:00Z"/>
        </w:rPr>
      </w:pPr>
      <w:bookmarkStart w:id="4934" w:name="_Toc384330155"/>
      <w:del w:id="4935" w:author="Tuomainen Mika" w:date="2014-04-04T00:09:00Z">
        <w:r w:rsidDel="00A249B4">
          <w:delText>Ulkokuntalaisen hoitoon oton syy</w:delText>
        </w:r>
        <w:bookmarkEnd w:id="4934"/>
      </w:del>
    </w:p>
    <w:p w:rsidR="003E639A" w:rsidDel="00A249B4" w:rsidRDefault="003E639A" w:rsidP="00CC1036">
      <w:pPr>
        <w:rPr>
          <w:del w:id="4936" w:author="Tuomainen Mika" w:date="2014-04-04T00:09:00Z"/>
        </w:rPr>
      </w:pPr>
    </w:p>
    <w:p w:rsidR="003E639A" w:rsidDel="00A249B4" w:rsidRDefault="003E639A" w:rsidP="00CC1036">
      <w:pPr>
        <w:rPr>
          <w:del w:id="4937" w:author="Tuomainen Mika" w:date="2014-04-04T00:09:00Z"/>
        </w:rPr>
      </w:pPr>
      <w:del w:id="4938" w:author="Tuomainen Mika" w:date="2014-04-04T00:09:00Z">
        <w:r w:rsidDel="00A249B4">
          <w:delText>Ei pakollinen</w:delText>
        </w:r>
      </w:del>
    </w:p>
    <w:p w:rsidR="003E639A" w:rsidDel="00A249B4" w:rsidRDefault="003E639A" w:rsidP="00CC1036">
      <w:pPr>
        <w:rPr>
          <w:del w:id="4939" w:author="Tuomainen Mika" w:date="2014-04-04T00:09:00Z"/>
        </w:rPr>
      </w:pPr>
    </w:p>
    <w:p w:rsidR="003E639A" w:rsidDel="00A249B4" w:rsidRDefault="003E639A" w:rsidP="00CC1036">
      <w:pPr>
        <w:rPr>
          <w:del w:id="4940" w:author="Tuomainen Mika" w:date="2014-04-04T00:09:00Z"/>
        </w:rPr>
      </w:pPr>
      <w:del w:id="4941" w:author="Tuomainen Mika" w:date="2014-04-04T00:09:00Z">
        <w:r w:rsidDel="00A249B4">
          <w:delText>Ulkokuntalaisen hoitoon oton syy:</w:delText>
        </w:r>
        <w:r w:rsidDel="00A249B4">
          <w:tab/>
          <w:delText>kenttäkoodi: 22</w:delText>
        </w:r>
        <w:r w:rsidDel="00A249B4">
          <w:tab/>
          <w:delText xml:space="preserve">koodisto: 1.2.246.537.6.12.2002.124 </w:delText>
        </w:r>
      </w:del>
    </w:p>
    <w:p w:rsidR="003E639A" w:rsidDel="00A249B4" w:rsidRDefault="003E639A" w:rsidP="00CC1036">
      <w:pPr>
        <w:rPr>
          <w:del w:id="4942" w:author="Tuomainen Mika" w:date="2014-04-04T00:09:00Z"/>
        </w:rPr>
      </w:pPr>
    </w:p>
    <w:p w:rsidR="003E639A" w:rsidRPr="00A249B4" w:rsidDel="00A249B4" w:rsidRDefault="003E639A" w:rsidP="00CC1036">
      <w:pPr>
        <w:rPr>
          <w:del w:id="4943" w:author="Tuomainen Mika" w:date="2014-04-04T00:09:00Z"/>
          <w:rPrChange w:id="4944" w:author="Tuomainen Mika" w:date="2014-04-04T00:09:00Z">
            <w:rPr>
              <w:del w:id="4945" w:author="Tuomainen Mika" w:date="2014-04-04T00:09:00Z"/>
              <w:lang w:val="en-US"/>
            </w:rPr>
          </w:rPrChange>
        </w:rPr>
      </w:pPr>
      <w:del w:id="4946" w:author="Tuomainen Mika" w:date="2014-04-04T00:09:00Z">
        <w:r w:rsidDel="00A249B4">
          <w:delText xml:space="preserve">Tieto kerrotaan  value-elementissä, jonka tietotyyppi on CD. </w:delText>
        </w:r>
        <w:r w:rsidRPr="00A249B4" w:rsidDel="00A249B4">
          <w:rPr>
            <w:rPrChange w:id="4947" w:author="Tuomainen Mika" w:date="2014-04-04T00:09:00Z">
              <w:rPr>
                <w:lang w:val="en-US"/>
              </w:rPr>
            </w:rPrChange>
          </w:rPr>
          <w:delText xml:space="preserve">Koodisto on 1.2.246.537.5.40011.2003. </w:delText>
        </w:r>
      </w:del>
    </w:p>
    <w:p w:rsidR="003E639A" w:rsidRPr="00A249B4" w:rsidDel="00A249B4" w:rsidRDefault="003E639A" w:rsidP="00CC1036">
      <w:pPr>
        <w:rPr>
          <w:del w:id="4948" w:author="Tuomainen Mika" w:date="2014-04-04T00:09:00Z"/>
          <w:rPrChange w:id="4949" w:author="Tuomainen Mika" w:date="2014-04-04T00:09:00Z">
            <w:rPr>
              <w:del w:id="4950" w:author="Tuomainen Mika" w:date="2014-04-04T00:09:00Z"/>
              <w:lang w:val="en-US"/>
            </w:rPr>
          </w:rPrChange>
        </w:rPr>
      </w:pPr>
    </w:p>
    <w:p w:rsidR="003E639A" w:rsidRPr="00A249B4" w:rsidDel="00A249B4" w:rsidRDefault="003E639A">
      <w:pPr>
        <w:rPr>
          <w:del w:id="4951" w:author="Tuomainen Mika" w:date="2014-04-04T00:09:00Z"/>
          <w:color w:val="000000"/>
          <w:highlight w:val="white"/>
          <w:lang w:eastAsia="fi-FI"/>
          <w:rPrChange w:id="4952" w:author="Tuomainen Mika" w:date="2014-04-04T00:09:00Z">
            <w:rPr>
              <w:del w:id="4953" w:author="Tuomainen Mika" w:date="2014-04-04T00:09:00Z"/>
              <w:color w:val="000000"/>
              <w:highlight w:val="white"/>
              <w:lang w:val="en-US" w:eastAsia="fi-FI"/>
            </w:rPr>
          </w:rPrChange>
        </w:rPr>
        <w:pPrChange w:id="4954" w:author="Tuomainen Mika" w:date="2014-04-03T23:16:00Z">
          <w:pPr>
            <w:autoSpaceDE w:val="0"/>
            <w:autoSpaceDN w:val="0"/>
            <w:adjustRightInd w:val="0"/>
          </w:pPr>
        </w:pPrChange>
      </w:pPr>
      <w:del w:id="4955" w:author="Tuomainen Mika" w:date="2014-04-04T00:09:00Z">
        <w:r w:rsidRPr="00A249B4" w:rsidDel="00A249B4">
          <w:rPr>
            <w:color w:val="0000FF"/>
            <w:highlight w:val="white"/>
            <w:lang w:eastAsia="fi-FI"/>
            <w:rPrChange w:id="4956" w:author="Tuomainen Mika" w:date="2014-04-04T00:09:00Z">
              <w:rPr>
                <w:color w:val="0000FF"/>
                <w:highlight w:val="white"/>
                <w:lang w:val="en-US" w:eastAsia="fi-FI"/>
              </w:rPr>
            </w:rPrChange>
          </w:rPr>
          <w:delText>&lt;</w:delText>
        </w:r>
        <w:r w:rsidRPr="00A249B4" w:rsidDel="00A249B4">
          <w:rPr>
            <w:highlight w:val="white"/>
            <w:lang w:eastAsia="fi-FI"/>
            <w:rPrChange w:id="4957" w:author="Tuomainen Mika" w:date="2014-04-04T00:09:00Z">
              <w:rPr>
                <w:highlight w:val="white"/>
                <w:lang w:val="en-US" w:eastAsia="fi-FI"/>
              </w:rPr>
            </w:rPrChange>
          </w:rPr>
          <w:delText>entry</w:delText>
        </w:r>
        <w:r w:rsidRPr="00A249B4" w:rsidDel="00A249B4">
          <w:rPr>
            <w:color w:val="0000FF"/>
            <w:highlight w:val="white"/>
            <w:lang w:eastAsia="fi-FI"/>
            <w:rPrChange w:id="4958" w:author="Tuomainen Mika" w:date="2014-04-04T00:09:00Z">
              <w:rPr>
                <w:color w:val="0000FF"/>
                <w:highlight w:val="white"/>
                <w:lang w:val="en-US" w:eastAsia="fi-FI"/>
              </w:rPr>
            </w:rPrChange>
          </w:rPr>
          <w:delText>&gt;</w:delText>
        </w:r>
      </w:del>
    </w:p>
    <w:p w:rsidR="003E639A" w:rsidRPr="00A249B4" w:rsidDel="00A249B4" w:rsidRDefault="003E639A">
      <w:pPr>
        <w:rPr>
          <w:del w:id="4959" w:author="Tuomainen Mika" w:date="2014-04-04T00:09:00Z"/>
          <w:color w:val="000000"/>
          <w:highlight w:val="white"/>
          <w:lang w:eastAsia="fi-FI"/>
          <w:rPrChange w:id="4960" w:author="Tuomainen Mika" w:date="2014-04-04T00:09:00Z">
            <w:rPr>
              <w:del w:id="4961" w:author="Tuomainen Mika" w:date="2014-04-04T00:09:00Z"/>
              <w:color w:val="000000"/>
              <w:highlight w:val="white"/>
              <w:lang w:val="en-US" w:eastAsia="fi-FI"/>
            </w:rPr>
          </w:rPrChange>
        </w:rPr>
        <w:pPrChange w:id="4962" w:author="Tuomainen Mika" w:date="2014-04-03T23:16:00Z">
          <w:pPr>
            <w:autoSpaceDE w:val="0"/>
            <w:autoSpaceDN w:val="0"/>
            <w:adjustRightInd w:val="0"/>
          </w:pPr>
        </w:pPrChange>
      </w:pPr>
      <w:del w:id="4963" w:author="Tuomainen Mika" w:date="2014-04-04T00:09:00Z">
        <w:r w:rsidRPr="00A249B4" w:rsidDel="00A249B4">
          <w:rPr>
            <w:color w:val="000000"/>
            <w:highlight w:val="white"/>
            <w:lang w:eastAsia="fi-FI"/>
            <w:rPrChange w:id="4964" w:author="Tuomainen Mika" w:date="2014-04-04T00:09:00Z">
              <w:rPr>
                <w:color w:val="000000"/>
                <w:highlight w:val="white"/>
                <w:lang w:val="en-US" w:eastAsia="fi-FI"/>
              </w:rPr>
            </w:rPrChange>
          </w:rPr>
          <w:tab/>
        </w:r>
        <w:r w:rsidRPr="00A249B4" w:rsidDel="00A249B4">
          <w:rPr>
            <w:color w:val="0000FF"/>
            <w:highlight w:val="white"/>
            <w:lang w:eastAsia="fi-FI"/>
            <w:rPrChange w:id="4965" w:author="Tuomainen Mika" w:date="2014-04-04T00:09:00Z">
              <w:rPr>
                <w:color w:val="0000FF"/>
                <w:highlight w:val="white"/>
                <w:lang w:val="en-US" w:eastAsia="fi-FI"/>
              </w:rPr>
            </w:rPrChange>
          </w:rPr>
          <w:delText>&lt;</w:delText>
        </w:r>
        <w:r w:rsidRPr="00A249B4" w:rsidDel="00A249B4">
          <w:rPr>
            <w:color w:val="800000"/>
            <w:highlight w:val="white"/>
            <w:lang w:eastAsia="fi-FI"/>
            <w:rPrChange w:id="4966" w:author="Tuomainen Mika" w:date="2014-04-04T00:09:00Z">
              <w:rPr>
                <w:color w:val="800000"/>
                <w:highlight w:val="white"/>
                <w:lang w:val="en-US" w:eastAsia="fi-FI"/>
              </w:rPr>
            </w:rPrChange>
          </w:rPr>
          <w:delText>observation</w:delText>
        </w:r>
        <w:r w:rsidRPr="00A249B4" w:rsidDel="00A249B4">
          <w:rPr>
            <w:highlight w:val="white"/>
            <w:lang w:eastAsia="fi-FI"/>
            <w:rPrChange w:id="4967"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4968" w:author="Tuomainen Mika" w:date="2014-04-04T00:09:00Z">
              <w:rPr>
                <w:color w:val="0000FF"/>
                <w:highlight w:val="white"/>
                <w:lang w:val="en-US" w:eastAsia="fi-FI"/>
              </w:rPr>
            </w:rPrChange>
          </w:rPr>
          <w:delText>="</w:delText>
        </w:r>
        <w:r w:rsidRPr="00A249B4" w:rsidDel="00A249B4">
          <w:rPr>
            <w:color w:val="000000"/>
            <w:highlight w:val="white"/>
            <w:lang w:eastAsia="fi-FI"/>
            <w:rPrChange w:id="4969" w:author="Tuomainen Mika" w:date="2014-04-04T00:09:00Z">
              <w:rPr>
                <w:color w:val="000000"/>
                <w:highlight w:val="white"/>
                <w:lang w:val="en-US" w:eastAsia="fi-FI"/>
              </w:rPr>
            </w:rPrChange>
          </w:rPr>
          <w:delText>OBS</w:delText>
        </w:r>
        <w:r w:rsidRPr="00A249B4" w:rsidDel="00A249B4">
          <w:rPr>
            <w:color w:val="0000FF"/>
            <w:highlight w:val="white"/>
            <w:lang w:eastAsia="fi-FI"/>
            <w:rPrChange w:id="4970" w:author="Tuomainen Mika" w:date="2014-04-04T00:09:00Z">
              <w:rPr>
                <w:color w:val="0000FF"/>
                <w:highlight w:val="white"/>
                <w:lang w:val="en-US" w:eastAsia="fi-FI"/>
              </w:rPr>
            </w:rPrChange>
          </w:rPr>
          <w:delText>"</w:delText>
        </w:r>
        <w:r w:rsidRPr="00A249B4" w:rsidDel="00A249B4">
          <w:rPr>
            <w:highlight w:val="white"/>
            <w:lang w:eastAsia="fi-FI"/>
            <w:rPrChange w:id="4971"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4972" w:author="Tuomainen Mika" w:date="2014-04-04T00:09:00Z">
              <w:rPr>
                <w:color w:val="0000FF"/>
                <w:highlight w:val="white"/>
                <w:lang w:val="en-US" w:eastAsia="fi-FI"/>
              </w:rPr>
            </w:rPrChange>
          </w:rPr>
          <w:delText>="</w:delText>
        </w:r>
        <w:r w:rsidRPr="00A249B4" w:rsidDel="00A249B4">
          <w:rPr>
            <w:color w:val="000000"/>
            <w:highlight w:val="white"/>
            <w:lang w:eastAsia="fi-FI"/>
            <w:rPrChange w:id="4973" w:author="Tuomainen Mika" w:date="2014-04-04T00:09:00Z">
              <w:rPr>
                <w:color w:val="000000"/>
                <w:highlight w:val="white"/>
                <w:lang w:val="en-US" w:eastAsia="fi-FI"/>
              </w:rPr>
            </w:rPrChange>
          </w:rPr>
          <w:delText>EVN</w:delText>
        </w:r>
        <w:r w:rsidRPr="00A249B4" w:rsidDel="00A249B4">
          <w:rPr>
            <w:color w:val="0000FF"/>
            <w:highlight w:val="white"/>
            <w:lang w:eastAsia="fi-FI"/>
            <w:rPrChange w:id="4974" w:author="Tuomainen Mika" w:date="2014-04-04T00:09:00Z">
              <w:rPr>
                <w:color w:val="0000FF"/>
                <w:highlight w:val="white"/>
                <w:lang w:val="en-US" w:eastAsia="fi-FI"/>
              </w:rPr>
            </w:rPrChange>
          </w:rPr>
          <w:delText>"&gt;</w:delText>
        </w:r>
      </w:del>
    </w:p>
    <w:p w:rsidR="003E639A" w:rsidRPr="00A249B4" w:rsidDel="00A249B4" w:rsidRDefault="003E639A">
      <w:pPr>
        <w:rPr>
          <w:del w:id="4975" w:author="Tuomainen Mika" w:date="2014-04-04T00:09:00Z"/>
          <w:highlight w:val="white"/>
          <w:lang w:eastAsia="fi-FI"/>
          <w:rPrChange w:id="4976" w:author="Tuomainen Mika" w:date="2014-04-04T00:09:00Z">
            <w:rPr>
              <w:del w:id="4977" w:author="Tuomainen Mika" w:date="2014-04-04T00:09:00Z"/>
              <w:highlight w:val="white"/>
              <w:lang w:val="en-US" w:eastAsia="fi-FI"/>
            </w:rPr>
          </w:rPrChange>
        </w:rPr>
        <w:pPrChange w:id="4978" w:author="Tuomainen Mika" w:date="2014-04-03T23:16:00Z">
          <w:pPr>
            <w:autoSpaceDE w:val="0"/>
            <w:autoSpaceDN w:val="0"/>
            <w:adjustRightInd w:val="0"/>
          </w:pPr>
        </w:pPrChange>
      </w:pPr>
      <w:del w:id="4979" w:author="Tuomainen Mika" w:date="2014-04-04T00:09:00Z">
        <w:r w:rsidRPr="00A249B4" w:rsidDel="00A249B4">
          <w:rPr>
            <w:highlight w:val="white"/>
            <w:lang w:eastAsia="fi-FI"/>
            <w:rPrChange w:id="4980" w:author="Tuomainen Mika" w:date="2014-04-04T00:09:00Z">
              <w:rPr>
                <w:highlight w:val="white"/>
                <w:lang w:val="en-US" w:eastAsia="fi-FI"/>
              </w:rPr>
            </w:rPrChange>
          </w:rPr>
          <w:tab/>
        </w:r>
        <w:r w:rsidRPr="00A249B4" w:rsidDel="00A249B4">
          <w:rPr>
            <w:color w:val="0000FF"/>
            <w:highlight w:val="white"/>
            <w:lang w:eastAsia="fi-FI"/>
            <w:rPrChange w:id="4981" w:author="Tuomainen Mika" w:date="2014-04-04T00:09:00Z">
              <w:rPr>
                <w:color w:val="0000FF"/>
                <w:highlight w:val="white"/>
                <w:lang w:val="en-US" w:eastAsia="fi-FI"/>
              </w:rPr>
            </w:rPrChange>
          </w:rPr>
          <w:delText>&lt;</w:delText>
        </w:r>
        <w:r w:rsidRPr="00A249B4" w:rsidDel="00A249B4">
          <w:rPr>
            <w:color w:val="800000"/>
            <w:highlight w:val="white"/>
            <w:lang w:eastAsia="fi-FI"/>
            <w:rPrChange w:id="4982" w:author="Tuomainen Mika" w:date="2014-04-04T00:09:00Z">
              <w:rPr>
                <w:color w:val="800000"/>
                <w:highlight w:val="white"/>
                <w:lang w:val="en-US" w:eastAsia="fi-FI"/>
              </w:rPr>
            </w:rPrChange>
          </w:rPr>
          <w:delText>code</w:delText>
        </w:r>
        <w:r w:rsidRPr="00A249B4" w:rsidDel="00A249B4">
          <w:rPr>
            <w:color w:val="FF0000"/>
            <w:highlight w:val="white"/>
            <w:lang w:eastAsia="fi-FI"/>
            <w:rPrChange w:id="4983"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4984" w:author="Tuomainen Mika" w:date="2014-04-04T00:09:00Z">
              <w:rPr>
                <w:color w:val="0000FF"/>
                <w:highlight w:val="white"/>
                <w:lang w:val="en-US" w:eastAsia="fi-FI"/>
              </w:rPr>
            </w:rPrChange>
          </w:rPr>
          <w:delText>="</w:delText>
        </w:r>
        <w:r w:rsidRPr="00A249B4" w:rsidDel="00A249B4">
          <w:rPr>
            <w:highlight w:val="white"/>
            <w:lang w:eastAsia="fi-FI"/>
            <w:rPrChange w:id="4985" w:author="Tuomainen Mika" w:date="2014-04-04T00:09:00Z">
              <w:rPr>
                <w:highlight w:val="white"/>
                <w:lang w:val="en-US" w:eastAsia="fi-FI"/>
              </w:rPr>
            </w:rPrChange>
          </w:rPr>
          <w:delText>22</w:delText>
        </w:r>
        <w:r w:rsidRPr="00A249B4" w:rsidDel="00A249B4">
          <w:rPr>
            <w:color w:val="0000FF"/>
            <w:highlight w:val="white"/>
            <w:lang w:eastAsia="fi-FI"/>
            <w:rPrChange w:id="4986" w:author="Tuomainen Mika" w:date="2014-04-04T00:09:00Z">
              <w:rPr>
                <w:color w:val="0000FF"/>
                <w:highlight w:val="white"/>
                <w:lang w:val="en-US" w:eastAsia="fi-FI"/>
              </w:rPr>
            </w:rPrChange>
          </w:rPr>
          <w:delText>"</w:delText>
        </w:r>
        <w:r w:rsidRPr="00A249B4" w:rsidDel="00A249B4">
          <w:rPr>
            <w:color w:val="FF0000"/>
            <w:highlight w:val="white"/>
            <w:lang w:eastAsia="fi-FI"/>
            <w:rPrChange w:id="4987"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4988" w:author="Tuomainen Mika" w:date="2014-04-04T00:09:00Z">
              <w:rPr>
                <w:color w:val="0000FF"/>
                <w:highlight w:val="white"/>
                <w:lang w:val="en-US" w:eastAsia="fi-FI"/>
              </w:rPr>
            </w:rPrChange>
          </w:rPr>
          <w:delText>="</w:delText>
        </w:r>
        <w:r w:rsidRPr="00A249B4" w:rsidDel="00A249B4">
          <w:rPr>
            <w:highlight w:val="white"/>
            <w:lang w:eastAsia="fi-FI"/>
            <w:rPrChange w:id="4989" w:author="Tuomainen Mika" w:date="2014-04-04T00:09:00Z">
              <w:rPr>
                <w:highlight w:val="white"/>
                <w:lang w:val="en-US" w:eastAsia="fi-FI"/>
              </w:rPr>
            </w:rPrChange>
          </w:rPr>
          <w:delText>1.2.246.537.6.12.2002.124</w:delText>
        </w:r>
        <w:r w:rsidRPr="00A249B4" w:rsidDel="00A249B4">
          <w:rPr>
            <w:color w:val="0000FF"/>
            <w:highlight w:val="white"/>
            <w:lang w:eastAsia="fi-FI"/>
            <w:rPrChange w:id="4990" w:author="Tuomainen Mika" w:date="2014-04-04T00:09:00Z">
              <w:rPr>
                <w:color w:val="0000FF"/>
                <w:highlight w:val="white"/>
                <w:lang w:val="en-US" w:eastAsia="fi-FI"/>
              </w:rPr>
            </w:rPrChange>
          </w:rPr>
          <w:delText>"/&gt;</w:delText>
        </w:r>
      </w:del>
    </w:p>
    <w:p w:rsidR="003E639A" w:rsidRPr="00A249B4" w:rsidDel="00A249B4" w:rsidRDefault="003E639A">
      <w:pPr>
        <w:rPr>
          <w:del w:id="4991" w:author="Tuomainen Mika" w:date="2014-04-04T00:09:00Z"/>
          <w:color w:val="000000"/>
          <w:highlight w:val="white"/>
          <w:lang w:eastAsia="fi-FI"/>
          <w:rPrChange w:id="4992" w:author="Tuomainen Mika" w:date="2014-04-04T00:09:00Z">
            <w:rPr>
              <w:del w:id="4993" w:author="Tuomainen Mika" w:date="2014-04-04T00:09:00Z"/>
              <w:color w:val="000000"/>
              <w:highlight w:val="white"/>
              <w:lang w:val="en-US" w:eastAsia="fi-FI"/>
            </w:rPr>
          </w:rPrChange>
        </w:rPr>
        <w:pPrChange w:id="4994" w:author="Tuomainen Mika" w:date="2014-04-03T23:16:00Z">
          <w:pPr>
            <w:autoSpaceDE w:val="0"/>
            <w:autoSpaceDN w:val="0"/>
            <w:adjustRightInd w:val="0"/>
          </w:pPr>
        </w:pPrChange>
      </w:pPr>
      <w:del w:id="4995" w:author="Tuomainen Mika" w:date="2014-04-04T00:09:00Z">
        <w:r w:rsidRPr="00A249B4" w:rsidDel="00A249B4">
          <w:rPr>
            <w:color w:val="000000"/>
            <w:highlight w:val="white"/>
            <w:lang w:eastAsia="fi-FI"/>
            <w:rPrChange w:id="4996" w:author="Tuomainen Mika" w:date="2014-04-04T00:09:00Z">
              <w:rPr>
                <w:color w:val="000000"/>
                <w:highlight w:val="white"/>
                <w:lang w:val="en-US" w:eastAsia="fi-FI"/>
              </w:rPr>
            </w:rPrChange>
          </w:rPr>
          <w:tab/>
        </w:r>
        <w:r w:rsidRPr="00A249B4" w:rsidDel="00A249B4">
          <w:rPr>
            <w:highlight w:val="white"/>
            <w:lang w:eastAsia="fi-FI"/>
            <w:rPrChange w:id="4997" w:author="Tuomainen Mika" w:date="2014-04-04T00:09:00Z">
              <w:rPr>
                <w:highlight w:val="white"/>
                <w:lang w:val="en-US" w:eastAsia="fi-FI"/>
              </w:rPr>
            </w:rPrChange>
          </w:rPr>
          <w:delText>&lt;effectiveTime value=“200309300945”/&gt;</w:delText>
        </w:r>
      </w:del>
    </w:p>
    <w:p w:rsidR="003E639A" w:rsidRPr="00A249B4" w:rsidDel="00A249B4" w:rsidRDefault="003E639A">
      <w:pPr>
        <w:rPr>
          <w:del w:id="4998" w:author="Tuomainen Mika" w:date="2014-04-04T00:09:00Z"/>
          <w:highlight w:val="white"/>
          <w:lang w:eastAsia="fi-FI"/>
          <w:rPrChange w:id="4999" w:author="Tuomainen Mika" w:date="2014-04-04T00:09:00Z">
            <w:rPr>
              <w:del w:id="5000" w:author="Tuomainen Mika" w:date="2014-04-04T00:09:00Z"/>
              <w:highlight w:val="white"/>
              <w:lang w:val="en-US" w:eastAsia="fi-FI"/>
            </w:rPr>
          </w:rPrChange>
        </w:rPr>
        <w:pPrChange w:id="5001" w:author="Tuomainen Mika" w:date="2014-04-03T23:16:00Z">
          <w:pPr>
            <w:autoSpaceDE w:val="0"/>
            <w:autoSpaceDN w:val="0"/>
            <w:adjustRightInd w:val="0"/>
            <w:ind w:left="720"/>
          </w:pPr>
        </w:pPrChange>
      </w:pPr>
      <w:del w:id="5002" w:author="Tuomainen Mika" w:date="2014-04-04T00:09:00Z">
        <w:r w:rsidRPr="00A249B4" w:rsidDel="00A249B4">
          <w:rPr>
            <w:color w:val="0000FF"/>
            <w:highlight w:val="white"/>
            <w:lang w:eastAsia="fi-FI"/>
            <w:rPrChange w:id="5003" w:author="Tuomainen Mika" w:date="2014-04-04T00:09:00Z">
              <w:rPr>
                <w:color w:val="0000FF"/>
                <w:highlight w:val="white"/>
                <w:lang w:val="en-US" w:eastAsia="fi-FI"/>
              </w:rPr>
            </w:rPrChange>
          </w:rPr>
          <w:delText>&lt;</w:delText>
        </w:r>
        <w:r w:rsidRPr="00A249B4" w:rsidDel="00A249B4">
          <w:rPr>
            <w:color w:val="800000"/>
            <w:highlight w:val="white"/>
            <w:lang w:eastAsia="fi-FI"/>
            <w:rPrChange w:id="5004" w:author="Tuomainen Mika" w:date="2014-04-04T00:09:00Z">
              <w:rPr>
                <w:color w:val="800000"/>
                <w:highlight w:val="white"/>
                <w:lang w:val="en-US" w:eastAsia="fi-FI"/>
              </w:rPr>
            </w:rPrChange>
          </w:rPr>
          <w:delText>value</w:delText>
        </w:r>
        <w:r w:rsidRPr="00A249B4" w:rsidDel="00A249B4">
          <w:rPr>
            <w:color w:val="FF0000"/>
            <w:highlight w:val="white"/>
            <w:lang w:eastAsia="fi-FI"/>
            <w:rPrChange w:id="5005" w:author="Tuomainen Mika" w:date="2014-04-04T00:09:00Z">
              <w:rPr>
                <w:color w:val="FF0000"/>
                <w:highlight w:val="white"/>
                <w:lang w:val="en-US" w:eastAsia="fi-FI"/>
              </w:rPr>
            </w:rPrChange>
          </w:rPr>
          <w:delText xml:space="preserve"> xsi:type</w:delText>
        </w:r>
        <w:r w:rsidRPr="00A249B4" w:rsidDel="00A249B4">
          <w:rPr>
            <w:color w:val="0000FF"/>
            <w:highlight w:val="white"/>
            <w:lang w:eastAsia="fi-FI"/>
            <w:rPrChange w:id="5006" w:author="Tuomainen Mika" w:date="2014-04-04T00:09:00Z">
              <w:rPr>
                <w:color w:val="0000FF"/>
                <w:highlight w:val="white"/>
                <w:lang w:val="en-US" w:eastAsia="fi-FI"/>
              </w:rPr>
            </w:rPrChange>
          </w:rPr>
          <w:delText>="</w:delText>
        </w:r>
        <w:r w:rsidRPr="00A249B4" w:rsidDel="00A249B4">
          <w:rPr>
            <w:highlight w:val="white"/>
            <w:lang w:eastAsia="fi-FI"/>
            <w:rPrChange w:id="5007" w:author="Tuomainen Mika" w:date="2014-04-04T00:09:00Z">
              <w:rPr>
                <w:highlight w:val="white"/>
                <w:lang w:val="en-US" w:eastAsia="fi-FI"/>
              </w:rPr>
            </w:rPrChange>
          </w:rPr>
          <w:delText>CD</w:delText>
        </w:r>
        <w:r w:rsidRPr="00A249B4" w:rsidDel="00A249B4">
          <w:rPr>
            <w:color w:val="0000FF"/>
            <w:highlight w:val="white"/>
            <w:lang w:eastAsia="fi-FI"/>
            <w:rPrChange w:id="5008" w:author="Tuomainen Mika" w:date="2014-04-04T00:09:00Z">
              <w:rPr>
                <w:color w:val="0000FF"/>
                <w:highlight w:val="white"/>
                <w:lang w:val="en-US" w:eastAsia="fi-FI"/>
              </w:rPr>
            </w:rPrChange>
          </w:rPr>
          <w:delText>"</w:delText>
        </w:r>
        <w:r w:rsidRPr="00A249B4" w:rsidDel="00A249B4">
          <w:rPr>
            <w:color w:val="FF0000"/>
            <w:highlight w:val="white"/>
            <w:lang w:eastAsia="fi-FI"/>
            <w:rPrChange w:id="5009"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010" w:author="Tuomainen Mika" w:date="2014-04-04T00:09:00Z">
              <w:rPr>
                <w:color w:val="0000FF"/>
                <w:highlight w:val="white"/>
                <w:lang w:val="en-US" w:eastAsia="fi-FI"/>
              </w:rPr>
            </w:rPrChange>
          </w:rPr>
          <w:delText>="</w:delText>
        </w:r>
        <w:r w:rsidRPr="00A249B4" w:rsidDel="00A249B4">
          <w:rPr>
            <w:highlight w:val="white"/>
            <w:lang w:eastAsia="fi-FI"/>
            <w:rPrChange w:id="5011" w:author="Tuomainen Mika" w:date="2014-04-04T00:09:00Z">
              <w:rPr>
                <w:highlight w:val="white"/>
                <w:lang w:val="en-US" w:eastAsia="fi-FI"/>
              </w:rPr>
            </w:rPrChange>
          </w:rPr>
          <w:delText>T</w:delText>
        </w:r>
        <w:r w:rsidRPr="00A249B4" w:rsidDel="00A249B4">
          <w:rPr>
            <w:color w:val="0000FF"/>
            <w:highlight w:val="white"/>
            <w:lang w:eastAsia="fi-FI"/>
            <w:rPrChange w:id="5012" w:author="Tuomainen Mika" w:date="2014-04-04T00:09:00Z">
              <w:rPr>
                <w:color w:val="0000FF"/>
                <w:highlight w:val="white"/>
                <w:lang w:val="en-US" w:eastAsia="fi-FI"/>
              </w:rPr>
            </w:rPrChange>
          </w:rPr>
          <w:delText>"</w:delText>
        </w:r>
        <w:r w:rsidRPr="00A249B4" w:rsidDel="00A249B4">
          <w:rPr>
            <w:color w:val="FF0000"/>
            <w:highlight w:val="white"/>
            <w:lang w:eastAsia="fi-FI"/>
            <w:rPrChange w:id="5013" w:author="Tuomainen Mika" w:date="2014-04-04T00:09:00Z">
              <w:rPr>
                <w:color w:val="FF0000"/>
                <w:highlight w:val="white"/>
                <w:lang w:val="en-US" w:eastAsia="fi-FI"/>
              </w:rPr>
            </w:rPrChange>
          </w:rPr>
          <w:delText xml:space="preserve"> displayName</w:delText>
        </w:r>
        <w:r w:rsidRPr="00A249B4" w:rsidDel="00A249B4">
          <w:rPr>
            <w:color w:val="0000FF"/>
            <w:highlight w:val="white"/>
            <w:lang w:eastAsia="fi-FI"/>
            <w:rPrChange w:id="5014" w:author="Tuomainen Mika" w:date="2014-04-04T00:09:00Z">
              <w:rPr>
                <w:color w:val="0000FF"/>
                <w:highlight w:val="white"/>
                <w:lang w:val="en-US" w:eastAsia="fi-FI"/>
              </w:rPr>
            </w:rPrChange>
          </w:rPr>
          <w:delText>="</w:delText>
        </w:r>
        <w:r w:rsidRPr="00A249B4" w:rsidDel="00A249B4">
          <w:rPr>
            <w:highlight w:val="white"/>
            <w:lang w:eastAsia="fi-FI"/>
            <w:rPrChange w:id="5015" w:author="Tuomainen Mika" w:date="2014-04-04T00:09:00Z">
              <w:rPr>
                <w:highlight w:val="white"/>
                <w:lang w:val="en-US" w:eastAsia="fi-FI"/>
              </w:rPr>
            </w:rPrChange>
          </w:rPr>
          <w:delText>Työkomennuksella</w:delText>
        </w:r>
        <w:r w:rsidRPr="00A249B4" w:rsidDel="00A249B4">
          <w:rPr>
            <w:color w:val="0000FF"/>
            <w:highlight w:val="white"/>
            <w:lang w:eastAsia="fi-FI"/>
            <w:rPrChange w:id="5016" w:author="Tuomainen Mika" w:date="2014-04-04T00:09:00Z">
              <w:rPr>
                <w:color w:val="0000FF"/>
                <w:highlight w:val="white"/>
                <w:lang w:val="en-US" w:eastAsia="fi-FI"/>
              </w:rPr>
            </w:rPrChange>
          </w:rPr>
          <w:delText>"</w:delText>
        </w:r>
        <w:r w:rsidRPr="00A249B4" w:rsidDel="00A249B4">
          <w:rPr>
            <w:color w:val="FF0000"/>
            <w:highlight w:val="white"/>
            <w:lang w:eastAsia="fi-FI"/>
            <w:rPrChange w:id="5017"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018" w:author="Tuomainen Mika" w:date="2014-04-04T00:09:00Z">
              <w:rPr>
                <w:color w:val="0000FF"/>
                <w:highlight w:val="white"/>
                <w:lang w:val="en-US" w:eastAsia="fi-FI"/>
              </w:rPr>
            </w:rPrChange>
          </w:rPr>
          <w:delText>="</w:delText>
        </w:r>
        <w:r w:rsidRPr="00A249B4" w:rsidDel="00A249B4">
          <w:rPr>
            <w:highlight w:val="white"/>
            <w:lang w:eastAsia="fi-FI"/>
            <w:rPrChange w:id="5019" w:author="Tuomainen Mika" w:date="2014-04-04T00:09:00Z">
              <w:rPr>
                <w:highlight w:val="white"/>
                <w:lang w:val="en-US" w:eastAsia="fi-FI"/>
              </w:rPr>
            </w:rPrChange>
          </w:rPr>
          <w:delText>1.2.246.537.5.40011.2003</w:delText>
        </w:r>
        <w:r w:rsidRPr="00A249B4" w:rsidDel="00A249B4">
          <w:rPr>
            <w:color w:val="0000FF"/>
            <w:highlight w:val="white"/>
            <w:lang w:eastAsia="fi-FI"/>
            <w:rPrChange w:id="5020" w:author="Tuomainen Mika" w:date="2014-04-04T00:09:00Z">
              <w:rPr>
                <w:color w:val="0000FF"/>
                <w:highlight w:val="white"/>
                <w:lang w:val="en-US" w:eastAsia="fi-FI"/>
              </w:rPr>
            </w:rPrChange>
          </w:rPr>
          <w:delText>"/&gt;</w:delText>
        </w:r>
      </w:del>
    </w:p>
    <w:p w:rsidR="003E639A" w:rsidRPr="00A249B4" w:rsidDel="00A249B4" w:rsidRDefault="003E639A">
      <w:pPr>
        <w:rPr>
          <w:del w:id="5021" w:author="Tuomainen Mika" w:date="2014-04-04T00:09:00Z"/>
          <w:color w:val="000000"/>
          <w:highlight w:val="white"/>
          <w:lang w:eastAsia="fi-FI"/>
          <w:rPrChange w:id="5022" w:author="Tuomainen Mika" w:date="2014-04-04T00:09:00Z">
            <w:rPr>
              <w:del w:id="5023" w:author="Tuomainen Mika" w:date="2014-04-04T00:09:00Z"/>
              <w:color w:val="000000"/>
              <w:highlight w:val="white"/>
              <w:lang w:val="en-US" w:eastAsia="fi-FI"/>
            </w:rPr>
          </w:rPrChange>
        </w:rPr>
        <w:pPrChange w:id="5024" w:author="Tuomainen Mika" w:date="2014-04-03T23:16:00Z">
          <w:pPr>
            <w:autoSpaceDE w:val="0"/>
            <w:autoSpaceDN w:val="0"/>
            <w:adjustRightInd w:val="0"/>
          </w:pPr>
        </w:pPrChange>
      </w:pPr>
      <w:del w:id="5025" w:author="Tuomainen Mika" w:date="2014-04-04T00:09:00Z">
        <w:r w:rsidRPr="00A249B4" w:rsidDel="00A249B4">
          <w:rPr>
            <w:color w:val="000000"/>
            <w:highlight w:val="white"/>
            <w:lang w:eastAsia="fi-FI"/>
            <w:rPrChange w:id="5026" w:author="Tuomainen Mika" w:date="2014-04-04T00:09:00Z">
              <w:rPr>
                <w:color w:val="000000"/>
                <w:highlight w:val="white"/>
                <w:lang w:val="en-US" w:eastAsia="fi-FI"/>
              </w:rPr>
            </w:rPrChange>
          </w:rPr>
          <w:tab/>
        </w:r>
        <w:r w:rsidRPr="00A249B4" w:rsidDel="00A249B4">
          <w:rPr>
            <w:color w:val="0000FF"/>
            <w:highlight w:val="white"/>
            <w:lang w:eastAsia="fi-FI"/>
            <w:rPrChange w:id="5027" w:author="Tuomainen Mika" w:date="2014-04-04T00:09:00Z">
              <w:rPr>
                <w:color w:val="0000FF"/>
                <w:highlight w:val="white"/>
                <w:lang w:val="en-US" w:eastAsia="fi-FI"/>
              </w:rPr>
            </w:rPrChange>
          </w:rPr>
          <w:delText>&lt;/</w:delText>
        </w:r>
        <w:r w:rsidRPr="00A249B4" w:rsidDel="00A249B4">
          <w:rPr>
            <w:highlight w:val="white"/>
            <w:lang w:eastAsia="fi-FI"/>
            <w:rPrChange w:id="5028" w:author="Tuomainen Mika" w:date="2014-04-04T00:09:00Z">
              <w:rPr>
                <w:highlight w:val="white"/>
                <w:lang w:val="en-US" w:eastAsia="fi-FI"/>
              </w:rPr>
            </w:rPrChange>
          </w:rPr>
          <w:delText>observation</w:delText>
        </w:r>
        <w:r w:rsidRPr="00A249B4" w:rsidDel="00A249B4">
          <w:rPr>
            <w:color w:val="0000FF"/>
            <w:highlight w:val="white"/>
            <w:lang w:eastAsia="fi-FI"/>
            <w:rPrChange w:id="5029" w:author="Tuomainen Mika" w:date="2014-04-04T00:09:00Z">
              <w:rPr>
                <w:color w:val="0000FF"/>
                <w:highlight w:val="white"/>
                <w:lang w:val="en-US" w:eastAsia="fi-FI"/>
              </w:rPr>
            </w:rPrChange>
          </w:rPr>
          <w:delText>&gt;</w:delText>
        </w:r>
      </w:del>
    </w:p>
    <w:p w:rsidR="003E639A" w:rsidRPr="00A249B4" w:rsidDel="00A249B4" w:rsidRDefault="003E639A" w:rsidP="00CC1036">
      <w:pPr>
        <w:rPr>
          <w:del w:id="5030" w:author="Tuomainen Mika" w:date="2014-04-04T00:09:00Z"/>
          <w:rPrChange w:id="5031" w:author="Tuomainen Mika" w:date="2014-04-04T00:09:00Z">
            <w:rPr>
              <w:del w:id="5032" w:author="Tuomainen Mika" w:date="2014-04-04T00:09:00Z"/>
              <w:lang w:val="en-US"/>
            </w:rPr>
          </w:rPrChange>
        </w:rPr>
      </w:pPr>
      <w:del w:id="5033" w:author="Tuomainen Mika" w:date="2014-04-04T00:09:00Z">
        <w:r w:rsidRPr="00A249B4" w:rsidDel="00A249B4">
          <w:rPr>
            <w:color w:val="0000FF"/>
            <w:highlight w:val="white"/>
            <w:lang w:eastAsia="fi-FI"/>
            <w:rPrChange w:id="5034" w:author="Tuomainen Mika" w:date="2014-04-04T00:09:00Z">
              <w:rPr>
                <w:color w:val="0000FF"/>
                <w:highlight w:val="white"/>
                <w:lang w:val="en-US" w:eastAsia="fi-FI"/>
              </w:rPr>
            </w:rPrChange>
          </w:rPr>
          <w:delText>&lt;/</w:delText>
        </w:r>
        <w:r w:rsidRPr="00A249B4" w:rsidDel="00A249B4">
          <w:rPr>
            <w:highlight w:val="white"/>
            <w:lang w:eastAsia="fi-FI"/>
            <w:rPrChange w:id="5035" w:author="Tuomainen Mika" w:date="2014-04-04T00:09:00Z">
              <w:rPr>
                <w:highlight w:val="white"/>
                <w:lang w:val="en-US" w:eastAsia="fi-FI"/>
              </w:rPr>
            </w:rPrChange>
          </w:rPr>
          <w:delText>entry</w:delText>
        </w:r>
        <w:r w:rsidRPr="00A249B4" w:rsidDel="00A249B4">
          <w:rPr>
            <w:color w:val="0000FF"/>
            <w:highlight w:val="white"/>
            <w:lang w:eastAsia="fi-FI"/>
            <w:rPrChange w:id="5036" w:author="Tuomainen Mika" w:date="2014-04-04T00:09:00Z">
              <w:rPr>
                <w:color w:val="0000FF"/>
                <w:highlight w:val="white"/>
                <w:lang w:val="en-US" w:eastAsia="fi-FI"/>
              </w:rPr>
            </w:rPrChange>
          </w:rPr>
          <w:delText>&gt;</w:delText>
        </w:r>
      </w:del>
    </w:p>
    <w:p w:rsidR="003E639A" w:rsidRPr="00A249B4" w:rsidDel="00A249B4" w:rsidRDefault="003E639A" w:rsidP="00CC1036">
      <w:pPr>
        <w:rPr>
          <w:del w:id="5037" w:author="Tuomainen Mika" w:date="2014-04-04T00:09:00Z"/>
          <w:rPrChange w:id="5038" w:author="Tuomainen Mika" w:date="2014-04-04T00:09:00Z">
            <w:rPr>
              <w:del w:id="5039" w:author="Tuomainen Mika" w:date="2014-04-04T00:09:00Z"/>
              <w:lang w:val="en-US"/>
            </w:rPr>
          </w:rPrChange>
        </w:rPr>
      </w:pPr>
    </w:p>
    <w:p w:rsidR="003E639A" w:rsidDel="00A249B4" w:rsidRDefault="003E639A" w:rsidP="00CC1036">
      <w:pPr>
        <w:rPr>
          <w:del w:id="5040" w:author="Tuomainen Mika" w:date="2014-04-04T00:09:00Z"/>
        </w:rPr>
      </w:pPr>
    </w:p>
    <w:p w:rsidR="003E639A" w:rsidDel="00A249B4" w:rsidRDefault="003E639A" w:rsidP="00CC1036">
      <w:pPr>
        <w:pStyle w:val="Otsikko4"/>
        <w:rPr>
          <w:del w:id="5041" w:author="Tuomainen Mika" w:date="2014-04-04T00:09:00Z"/>
        </w:rPr>
      </w:pPr>
      <w:bookmarkStart w:id="5042" w:name="_Toc384330156"/>
      <w:del w:id="5043" w:author="Tuomainen Mika" w:date="2014-04-04T00:09:00Z">
        <w:r w:rsidDel="00A249B4">
          <w:delText>Ulkokuntalaisen hoitoon oton hyväksymistapa</w:delText>
        </w:r>
        <w:bookmarkEnd w:id="5042"/>
      </w:del>
    </w:p>
    <w:p w:rsidR="003E639A" w:rsidDel="00A249B4" w:rsidRDefault="003E639A" w:rsidP="00CC1036">
      <w:pPr>
        <w:rPr>
          <w:del w:id="5044" w:author="Tuomainen Mika" w:date="2014-04-04T00:09:00Z"/>
        </w:rPr>
      </w:pPr>
    </w:p>
    <w:p w:rsidR="003E639A" w:rsidDel="00A249B4" w:rsidRDefault="003E639A" w:rsidP="00CC1036">
      <w:pPr>
        <w:rPr>
          <w:del w:id="5045" w:author="Tuomainen Mika" w:date="2014-04-04T00:09:00Z"/>
        </w:rPr>
      </w:pPr>
      <w:del w:id="5046" w:author="Tuomainen Mika" w:date="2014-04-04T00:09:00Z">
        <w:r w:rsidDel="00A249B4">
          <w:delText>Ei pakollinen</w:delText>
        </w:r>
      </w:del>
    </w:p>
    <w:p w:rsidR="003E639A" w:rsidDel="00A249B4" w:rsidRDefault="003E639A" w:rsidP="00CC1036">
      <w:pPr>
        <w:rPr>
          <w:del w:id="5047" w:author="Tuomainen Mika" w:date="2014-04-04T00:09:00Z"/>
        </w:rPr>
      </w:pPr>
    </w:p>
    <w:p w:rsidR="003E639A" w:rsidDel="00A249B4" w:rsidRDefault="003E639A" w:rsidP="00CC1036">
      <w:pPr>
        <w:rPr>
          <w:del w:id="5048" w:author="Tuomainen Mika" w:date="2014-04-04T00:09:00Z"/>
        </w:rPr>
      </w:pPr>
      <w:del w:id="5049" w:author="Tuomainen Mika" w:date="2014-04-04T00:09:00Z">
        <w:r w:rsidDel="00A249B4">
          <w:delText>Ulkokuntalaisen hoitoon oton hyväksymistapa:</w:delText>
        </w:r>
        <w:r w:rsidDel="00A249B4">
          <w:tab/>
          <w:delText>kenttäkoodi: 23 koodisto: 1.2.246.537.6.12.2002.124.</w:delText>
        </w:r>
      </w:del>
    </w:p>
    <w:p w:rsidR="003E639A" w:rsidDel="00A249B4" w:rsidRDefault="003E639A" w:rsidP="00CC1036">
      <w:pPr>
        <w:rPr>
          <w:del w:id="5050" w:author="Tuomainen Mika" w:date="2014-04-04T00:09:00Z"/>
        </w:rPr>
      </w:pPr>
    </w:p>
    <w:p w:rsidR="003E639A" w:rsidRPr="00A249B4" w:rsidDel="00A249B4" w:rsidRDefault="003E639A" w:rsidP="00CC1036">
      <w:pPr>
        <w:rPr>
          <w:del w:id="5051" w:author="Tuomainen Mika" w:date="2014-04-04T00:09:00Z"/>
          <w:rPrChange w:id="5052" w:author="Tuomainen Mika" w:date="2014-04-04T00:09:00Z">
            <w:rPr>
              <w:del w:id="5053" w:author="Tuomainen Mika" w:date="2014-04-04T00:09:00Z"/>
              <w:lang w:val="en-US"/>
            </w:rPr>
          </w:rPrChange>
        </w:rPr>
      </w:pPr>
      <w:del w:id="5054" w:author="Tuomainen Mika" w:date="2014-04-04T00:09:00Z">
        <w:r w:rsidDel="00A249B4">
          <w:delText xml:space="preserve">Tieto kerrotaan value-elementissä, jonka tietotyyppi on CD. </w:delText>
        </w:r>
        <w:r w:rsidRPr="00A249B4" w:rsidDel="00A249B4">
          <w:rPr>
            <w:rPrChange w:id="5055" w:author="Tuomainen Mika" w:date="2014-04-04T00:09:00Z">
              <w:rPr>
                <w:lang w:val="en-US"/>
              </w:rPr>
            </w:rPrChange>
          </w:rPr>
          <w:delText>Koodisto on 1.2.246.537.5.40012.2003.</w:delText>
        </w:r>
      </w:del>
    </w:p>
    <w:p w:rsidR="003E639A" w:rsidRPr="00A249B4" w:rsidDel="00A249B4" w:rsidRDefault="003E639A" w:rsidP="00CC1036">
      <w:pPr>
        <w:rPr>
          <w:del w:id="5056" w:author="Tuomainen Mika" w:date="2014-04-04T00:09:00Z"/>
          <w:rPrChange w:id="5057" w:author="Tuomainen Mika" w:date="2014-04-04T00:09:00Z">
            <w:rPr>
              <w:del w:id="5058" w:author="Tuomainen Mika" w:date="2014-04-04T00:09:00Z"/>
              <w:lang w:val="en-US"/>
            </w:rPr>
          </w:rPrChange>
        </w:rPr>
      </w:pPr>
    </w:p>
    <w:p w:rsidR="003E639A" w:rsidRPr="00A249B4" w:rsidDel="00A249B4" w:rsidRDefault="003E639A">
      <w:pPr>
        <w:rPr>
          <w:del w:id="5059" w:author="Tuomainen Mika" w:date="2014-04-04T00:09:00Z"/>
          <w:color w:val="000000"/>
          <w:highlight w:val="white"/>
          <w:lang w:eastAsia="fi-FI"/>
          <w:rPrChange w:id="5060" w:author="Tuomainen Mika" w:date="2014-04-04T00:09:00Z">
            <w:rPr>
              <w:del w:id="5061" w:author="Tuomainen Mika" w:date="2014-04-04T00:09:00Z"/>
              <w:color w:val="000000"/>
              <w:highlight w:val="white"/>
              <w:lang w:val="en-US" w:eastAsia="fi-FI"/>
            </w:rPr>
          </w:rPrChange>
        </w:rPr>
        <w:pPrChange w:id="5062" w:author="Tuomainen Mika" w:date="2014-04-03T23:16:00Z">
          <w:pPr>
            <w:autoSpaceDE w:val="0"/>
            <w:autoSpaceDN w:val="0"/>
            <w:adjustRightInd w:val="0"/>
          </w:pPr>
        </w:pPrChange>
      </w:pPr>
      <w:del w:id="5063" w:author="Tuomainen Mika" w:date="2014-04-04T00:09:00Z">
        <w:r w:rsidRPr="00A249B4" w:rsidDel="00A249B4">
          <w:rPr>
            <w:color w:val="0000FF"/>
            <w:highlight w:val="white"/>
            <w:lang w:eastAsia="fi-FI"/>
            <w:rPrChange w:id="5064" w:author="Tuomainen Mika" w:date="2014-04-04T00:09:00Z">
              <w:rPr>
                <w:color w:val="0000FF"/>
                <w:highlight w:val="white"/>
                <w:lang w:val="en-US" w:eastAsia="fi-FI"/>
              </w:rPr>
            </w:rPrChange>
          </w:rPr>
          <w:delText>&lt;</w:delText>
        </w:r>
        <w:r w:rsidRPr="00A249B4" w:rsidDel="00A249B4">
          <w:rPr>
            <w:highlight w:val="white"/>
            <w:lang w:eastAsia="fi-FI"/>
            <w:rPrChange w:id="5065" w:author="Tuomainen Mika" w:date="2014-04-04T00:09:00Z">
              <w:rPr>
                <w:highlight w:val="white"/>
                <w:lang w:val="en-US" w:eastAsia="fi-FI"/>
              </w:rPr>
            </w:rPrChange>
          </w:rPr>
          <w:delText>entry</w:delText>
        </w:r>
        <w:r w:rsidRPr="00A249B4" w:rsidDel="00A249B4">
          <w:rPr>
            <w:color w:val="0000FF"/>
            <w:highlight w:val="white"/>
            <w:lang w:eastAsia="fi-FI"/>
            <w:rPrChange w:id="5066" w:author="Tuomainen Mika" w:date="2014-04-04T00:09:00Z">
              <w:rPr>
                <w:color w:val="0000FF"/>
                <w:highlight w:val="white"/>
                <w:lang w:val="en-US" w:eastAsia="fi-FI"/>
              </w:rPr>
            </w:rPrChange>
          </w:rPr>
          <w:delText>&gt;</w:delText>
        </w:r>
      </w:del>
    </w:p>
    <w:p w:rsidR="003E639A" w:rsidRPr="00A249B4" w:rsidDel="00A249B4" w:rsidRDefault="003E639A">
      <w:pPr>
        <w:rPr>
          <w:del w:id="5067" w:author="Tuomainen Mika" w:date="2014-04-04T00:09:00Z"/>
          <w:color w:val="000000"/>
          <w:highlight w:val="white"/>
          <w:lang w:eastAsia="fi-FI"/>
          <w:rPrChange w:id="5068" w:author="Tuomainen Mika" w:date="2014-04-04T00:09:00Z">
            <w:rPr>
              <w:del w:id="5069" w:author="Tuomainen Mika" w:date="2014-04-04T00:09:00Z"/>
              <w:color w:val="000000"/>
              <w:highlight w:val="white"/>
              <w:lang w:val="en-US" w:eastAsia="fi-FI"/>
            </w:rPr>
          </w:rPrChange>
        </w:rPr>
        <w:pPrChange w:id="5070" w:author="Tuomainen Mika" w:date="2014-04-03T23:16:00Z">
          <w:pPr>
            <w:autoSpaceDE w:val="0"/>
            <w:autoSpaceDN w:val="0"/>
            <w:adjustRightInd w:val="0"/>
          </w:pPr>
        </w:pPrChange>
      </w:pPr>
      <w:del w:id="5071" w:author="Tuomainen Mika" w:date="2014-04-04T00:09:00Z">
        <w:r w:rsidRPr="00A249B4" w:rsidDel="00A249B4">
          <w:rPr>
            <w:color w:val="000000"/>
            <w:highlight w:val="white"/>
            <w:lang w:eastAsia="fi-FI"/>
            <w:rPrChange w:id="5072" w:author="Tuomainen Mika" w:date="2014-04-04T00:09:00Z">
              <w:rPr>
                <w:color w:val="000000"/>
                <w:highlight w:val="white"/>
                <w:lang w:val="en-US" w:eastAsia="fi-FI"/>
              </w:rPr>
            </w:rPrChange>
          </w:rPr>
          <w:tab/>
        </w:r>
        <w:r w:rsidRPr="00A249B4" w:rsidDel="00A249B4">
          <w:rPr>
            <w:color w:val="0000FF"/>
            <w:highlight w:val="white"/>
            <w:lang w:eastAsia="fi-FI"/>
            <w:rPrChange w:id="5073" w:author="Tuomainen Mika" w:date="2014-04-04T00:09:00Z">
              <w:rPr>
                <w:color w:val="0000FF"/>
                <w:highlight w:val="white"/>
                <w:lang w:val="en-US" w:eastAsia="fi-FI"/>
              </w:rPr>
            </w:rPrChange>
          </w:rPr>
          <w:delText>&lt;</w:delText>
        </w:r>
        <w:r w:rsidRPr="00A249B4" w:rsidDel="00A249B4">
          <w:rPr>
            <w:color w:val="800000"/>
            <w:highlight w:val="white"/>
            <w:lang w:eastAsia="fi-FI"/>
            <w:rPrChange w:id="5074" w:author="Tuomainen Mika" w:date="2014-04-04T00:09:00Z">
              <w:rPr>
                <w:color w:val="800000"/>
                <w:highlight w:val="white"/>
                <w:lang w:val="en-US" w:eastAsia="fi-FI"/>
              </w:rPr>
            </w:rPrChange>
          </w:rPr>
          <w:delText>observation</w:delText>
        </w:r>
        <w:r w:rsidRPr="00A249B4" w:rsidDel="00A249B4">
          <w:rPr>
            <w:highlight w:val="white"/>
            <w:lang w:eastAsia="fi-FI"/>
            <w:rPrChange w:id="5075"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5076" w:author="Tuomainen Mika" w:date="2014-04-04T00:09:00Z">
              <w:rPr>
                <w:color w:val="0000FF"/>
                <w:highlight w:val="white"/>
                <w:lang w:val="en-US" w:eastAsia="fi-FI"/>
              </w:rPr>
            </w:rPrChange>
          </w:rPr>
          <w:delText>="</w:delText>
        </w:r>
        <w:r w:rsidRPr="00A249B4" w:rsidDel="00A249B4">
          <w:rPr>
            <w:color w:val="000000"/>
            <w:highlight w:val="white"/>
            <w:lang w:eastAsia="fi-FI"/>
            <w:rPrChange w:id="5077" w:author="Tuomainen Mika" w:date="2014-04-04T00:09:00Z">
              <w:rPr>
                <w:color w:val="000000"/>
                <w:highlight w:val="white"/>
                <w:lang w:val="en-US" w:eastAsia="fi-FI"/>
              </w:rPr>
            </w:rPrChange>
          </w:rPr>
          <w:delText>OBS</w:delText>
        </w:r>
        <w:r w:rsidRPr="00A249B4" w:rsidDel="00A249B4">
          <w:rPr>
            <w:color w:val="0000FF"/>
            <w:highlight w:val="white"/>
            <w:lang w:eastAsia="fi-FI"/>
            <w:rPrChange w:id="5078" w:author="Tuomainen Mika" w:date="2014-04-04T00:09:00Z">
              <w:rPr>
                <w:color w:val="0000FF"/>
                <w:highlight w:val="white"/>
                <w:lang w:val="en-US" w:eastAsia="fi-FI"/>
              </w:rPr>
            </w:rPrChange>
          </w:rPr>
          <w:delText>"</w:delText>
        </w:r>
        <w:r w:rsidRPr="00A249B4" w:rsidDel="00A249B4">
          <w:rPr>
            <w:highlight w:val="white"/>
            <w:lang w:eastAsia="fi-FI"/>
            <w:rPrChange w:id="5079"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5080" w:author="Tuomainen Mika" w:date="2014-04-04T00:09:00Z">
              <w:rPr>
                <w:color w:val="0000FF"/>
                <w:highlight w:val="white"/>
                <w:lang w:val="en-US" w:eastAsia="fi-FI"/>
              </w:rPr>
            </w:rPrChange>
          </w:rPr>
          <w:delText>="</w:delText>
        </w:r>
        <w:r w:rsidRPr="00A249B4" w:rsidDel="00A249B4">
          <w:rPr>
            <w:color w:val="000000"/>
            <w:highlight w:val="white"/>
            <w:lang w:eastAsia="fi-FI"/>
            <w:rPrChange w:id="5081" w:author="Tuomainen Mika" w:date="2014-04-04T00:09:00Z">
              <w:rPr>
                <w:color w:val="000000"/>
                <w:highlight w:val="white"/>
                <w:lang w:val="en-US" w:eastAsia="fi-FI"/>
              </w:rPr>
            </w:rPrChange>
          </w:rPr>
          <w:delText>EVN</w:delText>
        </w:r>
        <w:r w:rsidRPr="00A249B4" w:rsidDel="00A249B4">
          <w:rPr>
            <w:color w:val="0000FF"/>
            <w:highlight w:val="white"/>
            <w:lang w:eastAsia="fi-FI"/>
            <w:rPrChange w:id="5082" w:author="Tuomainen Mika" w:date="2014-04-04T00:09:00Z">
              <w:rPr>
                <w:color w:val="0000FF"/>
                <w:highlight w:val="white"/>
                <w:lang w:val="en-US" w:eastAsia="fi-FI"/>
              </w:rPr>
            </w:rPrChange>
          </w:rPr>
          <w:delText>"&gt;</w:delText>
        </w:r>
      </w:del>
    </w:p>
    <w:p w:rsidR="003E639A" w:rsidRPr="00A249B4" w:rsidDel="00A249B4" w:rsidRDefault="003E639A">
      <w:pPr>
        <w:rPr>
          <w:del w:id="5083" w:author="Tuomainen Mika" w:date="2014-04-04T00:09:00Z"/>
          <w:highlight w:val="white"/>
          <w:lang w:eastAsia="fi-FI"/>
          <w:rPrChange w:id="5084" w:author="Tuomainen Mika" w:date="2014-04-04T00:09:00Z">
            <w:rPr>
              <w:del w:id="5085" w:author="Tuomainen Mika" w:date="2014-04-04T00:09:00Z"/>
              <w:highlight w:val="white"/>
              <w:lang w:val="en-US" w:eastAsia="fi-FI"/>
            </w:rPr>
          </w:rPrChange>
        </w:rPr>
        <w:pPrChange w:id="5086" w:author="Tuomainen Mika" w:date="2014-04-03T23:16:00Z">
          <w:pPr>
            <w:autoSpaceDE w:val="0"/>
            <w:autoSpaceDN w:val="0"/>
            <w:adjustRightInd w:val="0"/>
          </w:pPr>
        </w:pPrChange>
      </w:pPr>
      <w:del w:id="5087" w:author="Tuomainen Mika" w:date="2014-04-04T00:09:00Z">
        <w:r w:rsidRPr="00A249B4" w:rsidDel="00A249B4">
          <w:rPr>
            <w:highlight w:val="white"/>
            <w:lang w:eastAsia="fi-FI"/>
            <w:rPrChange w:id="5088" w:author="Tuomainen Mika" w:date="2014-04-04T00:09:00Z">
              <w:rPr>
                <w:highlight w:val="white"/>
                <w:lang w:val="en-US" w:eastAsia="fi-FI"/>
              </w:rPr>
            </w:rPrChange>
          </w:rPr>
          <w:tab/>
        </w:r>
        <w:r w:rsidRPr="00A249B4" w:rsidDel="00A249B4">
          <w:rPr>
            <w:color w:val="0000FF"/>
            <w:highlight w:val="white"/>
            <w:lang w:eastAsia="fi-FI"/>
            <w:rPrChange w:id="5089" w:author="Tuomainen Mika" w:date="2014-04-04T00:09:00Z">
              <w:rPr>
                <w:color w:val="0000FF"/>
                <w:highlight w:val="white"/>
                <w:lang w:val="en-US" w:eastAsia="fi-FI"/>
              </w:rPr>
            </w:rPrChange>
          </w:rPr>
          <w:delText>&lt;</w:delText>
        </w:r>
        <w:r w:rsidRPr="00A249B4" w:rsidDel="00A249B4">
          <w:rPr>
            <w:color w:val="800000"/>
            <w:highlight w:val="white"/>
            <w:lang w:eastAsia="fi-FI"/>
            <w:rPrChange w:id="5090" w:author="Tuomainen Mika" w:date="2014-04-04T00:09:00Z">
              <w:rPr>
                <w:color w:val="800000"/>
                <w:highlight w:val="white"/>
                <w:lang w:val="en-US" w:eastAsia="fi-FI"/>
              </w:rPr>
            </w:rPrChange>
          </w:rPr>
          <w:delText>code</w:delText>
        </w:r>
        <w:r w:rsidRPr="00A249B4" w:rsidDel="00A249B4">
          <w:rPr>
            <w:color w:val="FF0000"/>
            <w:highlight w:val="white"/>
            <w:lang w:eastAsia="fi-FI"/>
            <w:rPrChange w:id="5091"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092" w:author="Tuomainen Mika" w:date="2014-04-04T00:09:00Z">
              <w:rPr>
                <w:color w:val="0000FF"/>
                <w:highlight w:val="white"/>
                <w:lang w:val="en-US" w:eastAsia="fi-FI"/>
              </w:rPr>
            </w:rPrChange>
          </w:rPr>
          <w:delText>="</w:delText>
        </w:r>
        <w:r w:rsidRPr="00A249B4" w:rsidDel="00A249B4">
          <w:rPr>
            <w:highlight w:val="white"/>
            <w:lang w:eastAsia="fi-FI"/>
            <w:rPrChange w:id="5093" w:author="Tuomainen Mika" w:date="2014-04-04T00:09:00Z">
              <w:rPr>
                <w:highlight w:val="white"/>
                <w:lang w:val="en-US" w:eastAsia="fi-FI"/>
              </w:rPr>
            </w:rPrChange>
          </w:rPr>
          <w:delText>23</w:delText>
        </w:r>
        <w:r w:rsidRPr="00A249B4" w:rsidDel="00A249B4">
          <w:rPr>
            <w:color w:val="0000FF"/>
            <w:highlight w:val="white"/>
            <w:lang w:eastAsia="fi-FI"/>
            <w:rPrChange w:id="5094" w:author="Tuomainen Mika" w:date="2014-04-04T00:09:00Z">
              <w:rPr>
                <w:color w:val="0000FF"/>
                <w:highlight w:val="white"/>
                <w:lang w:val="en-US" w:eastAsia="fi-FI"/>
              </w:rPr>
            </w:rPrChange>
          </w:rPr>
          <w:delText>"</w:delText>
        </w:r>
        <w:r w:rsidRPr="00A249B4" w:rsidDel="00A249B4">
          <w:rPr>
            <w:color w:val="FF0000"/>
            <w:highlight w:val="white"/>
            <w:lang w:eastAsia="fi-FI"/>
            <w:rPrChange w:id="5095"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096" w:author="Tuomainen Mika" w:date="2014-04-04T00:09:00Z">
              <w:rPr>
                <w:color w:val="0000FF"/>
                <w:highlight w:val="white"/>
                <w:lang w:val="en-US" w:eastAsia="fi-FI"/>
              </w:rPr>
            </w:rPrChange>
          </w:rPr>
          <w:delText>="</w:delText>
        </w:r>
        <w:r w:rsidRPr="00A249B4" w:rsidDel="00A249B4">
          <w:rPr>
            <w:highlight w:val="white"/>
            <w:lang w:eastAsia="fi-FI"/>
            <w:rPrChange w:id="5097" w:author="Tuomainen Mika" w:date="2014-04-04T00:09:00Z">
              <w:rPr>
                <w:highlight w:val="white"/>
                <w:lang w:val="en-US" w:eastAsia="fi-FI"/>
              </w:rPr>
            </w:rPrChange>
          </w:rPr>
          <w:delText>1.2.246.537.6.12.2002.124</w:delText>
        </w:r>
        <w:r w:rsidRPr="00A249B4" w:rsidDel="00A249B4">
          <w:rPr>
            <w:color w:val="0000FF"/>
            <w:highlight w:val="white"/>
            <w:lang w:eastAsia="fi-FI"/>
            <w:rPrChange w:id="5098" w:author="Tuomainen Mika" w:date="2014-04-04T00:09:00Z">
              <w:rPr>
                <w:color w:val="0000FF"/>
                <w:highlight w:val="white"/>
                <w:lang w:val="en-US" w:eastAsia="fi-FI"/>
              </w:rPr>
            </w:rPrChange>
          </w:rPr>
          <w:delText>"/&gt;</w:delText>
        </w:r>
      </w:del>
    </w:p>
    <w:p w:rsidR="003E639A" w:rsidRPr="00A249B4" w:rsidDel="00A249B4" w:rsidRDefault="003E639A">
      <w:pPr>
        <w:rPr>
          <w:del w:id="5099" w:author="Tuomainen Mika" w:date="2014-04-04T00:09:00Z"/>
          <w:color w:val="000000"/>
          <w:highlight w:val="white"/>
          <w:lang w:eastAsia="fi-FI"/>
          <w:rPrChange w:id="5100" w:author="Tuomainen Mika" w:date="2014-04-04T00:09:00Z">
            <w:rPr>
              <w:del w:id="5101" w:author="Tuomainen Mika" w:date="2014-04-04T00:09:00Z"/>
              <w:color w:val="000000"/>
              <w:highlight w:val="white"/>
              <w:lang w:val="en-US" w:eastAsia="fi-FI"/>
            </w:rPr>
          </w:rPrChange>
        </w:rPr>
        <w:pPrChange w:id="5102" w:author="Tuomainen Mika" w:date="2014-04-03T23:16:00Z">
          <w:pPr>
            <w:autoSpaceDE w:val="0"/>
            <w:autoSpaceDN w:val="0"/>
            <w:adjustRightInd w:val="0"/>
          </w:pPr>
        </w:pPrChange>
      </w:pPr>
      <w:del w:id="5103" w:author="Tuomainen Mika" w:date="2014-04-04T00:09:00Z">
        <w:r w:rsidRPr="00A249B4" w:rsidDel="00A249B4">
          <w:rPr>
            <w:color w:val="000000"/>
            <w:highlight w:val="white"/>
            <w:lang w:eastAsia="fi-FI"/>
            <w:rPrChange w:id="5104" w:author="Tuomainen Mika" w:date="2014-04-04T00:09:00Z">
              <w:rPr>
                <w:color w:val="000000"/>
                <w:highlight w:val="white"/>
                <w:lang w:val="en-US" w:eastAsia="fi-FI"/>
              </w:rPr>
            </w:rPrChange>
          </w:rPr>
          <w:tab/>
        </w:r>
        <w:r w:rsidRPr="00A249B4" w:rsidDel="00A249B4">
          <w:rPr>
            <w:highlight w:val="white"/>
            <w:lang w:eastAsia="fi-FI"/>
            <w:rPrChange w:id="5105" w:author="Tuomainen Mika" w:date="2014-04-04T00:09:00Z">
              <w:rPr>
                <w:highlight w:val="white"/>
                <w:lang w:val="en-US" w:eastAsia="fi-FI"/>
              </w:rPr>
            </w:rPrChange>
          </w:rPr>
          <w:delText>&lt;effectiveTime value=“200309300945”/&gt;</w:delText>
        </w:r>
      </w:del>
    </w:p>
    <w:p w:rsidR="003E639A" w:rsidRPr="00A249B4" w:rsidDel="00A249B4" w:rsidRDefault="003E639A">
      <w:pPr>
        <w:rPr>
          <w:del w:id="5106" w:author="Tuomainen Mika" w:date="2014-04-04T00:09:00Z"/>
          <w:color w:val="000000"/>
          <w:highlight w:val="white"/>
          <w:lang w:eastAsia="fi-FI"/>
          <w:rPrChange w:id="5107" w:author="Tuomainen Mika" w:date="2014-04-04T00:09:00Z">
            <w:rPr>
              <w:del w:id="5108" w:author="Tuomainen Mika" w:date="2014-04-04T00:09:00Z"/>
              <w:color w:val="000000"/>
              <w:highlight w:val="white"/>
              <w:lang w:val="en-US" w:eastAsia="fi-FI"/>
            </w:rPr>
          </w:rPrChange>
        </w:rPr>
        <w:pPrChange w:id="5109" w:author="Tuomainen Mika" w:date="2014-04-03T23:16:00Z">
          <w:pPr>
            <w:autoSpaceDE w:val="0"/>
            <w:autoSpaceDN w:val="0"/>
            <w:adjustRightInd w:val="0"/>
            <w:ind w:left="720"/>
          </w:pPr>
        </w:pPrChange>
      </w:pPr>
      <w:del w:id="5110" w:author="Tuomainen Mika" w:date="2014-04-04T00:09:00Z">
        <w:r w:rsidRPr="00A249B4" w:rsidDel="00A249B4">
          <w:rPr>
            <w:color w:val="0000FF"/>
            <w:highlight w:val="white"/>
            <w:lang w:eastAsia="fi-FI"/>
            <w:rPrChange w:id="5111" w:author="Tuomainen Mika" w:date="2014-04-04T00:09:00Z">
              <w:rPr>
                <w:color w:val="0000FF"/>
                <w:highlight w:val="white"/>
                <w:lang w:val="en-US" w:eastAsia="fi-FI"/>
              </w:rPr>
            </w:rPrChange>
          </w:rPr>
          <w:lastRenderedPageBreak/>
          <w:delText>&lt;</w:delText>
        </w:r>
        <w:r w:rsidRPr="00A249B4" w:rsidDel="00A249B4">
          <w:rPr>
            <w:color w:val="800000"/>
            <w:highlight w:val="white"/>
            <w:lang w:eastAsia="fi-FI"/>
            <w:rPrChange w:id="5112" w:author="Tuomainen Mika" w:date="2014-04-04T00:09:00Z">
              <w:rPr>
                <w:color w:val="800000"/>
                <w:highlight w:val="white"/>
                <w:lang w:val="en-US" w:eastAsia="fi-FI"/>
              </w:rPr>
            </w:rPrChange>
          </w:rPr>
          <w:delText>value</w:delText>
        </w:r>
        <w:r w:rsidRPr="00A249B4" w:rsidDel="00A249B4">
          <w:rPr>
            <w:highlight w:val="white"/>
            <w:lang w:eastAsia="fi-FI"/>
            <w:rPrChange w:id="5113"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5114" w:author="Tuomainen Mika" w:date="2014-04-04T00:09:00Z">
              <w:rPr>
                <w:color w:val="0000FF"/>
                <w:highlight w:val="white"/>
                <w:lang w:val="en-US" w:eastAsia="fi-FI"/>
              </w:rPr>
            </w:rPrChange>
          </w:rPr>
          <w:delText>="</w:delText>
        </w:r>
        <w:r w:rsidRPr="00A249B4" w:rsidDel="00A249B4">
          <w:rPr>
            <w:color w:val="000000"/>
            <w:highlight w:val="white"/>
            <w:lang w:eastAsia="fi-FI"/>
            <w:rPrChange w:id="5115" w:author="Tuomainen Mika" w:date="2014-04-04T00:09:00Z">
              <w:rPr>
                <w:color w:val="000000"/>
                <w:highlight w:val="white"/>
                <w:lang w:val="en-US" w:eastAsia="fi-FI"/>
              </w:rPr>
            </w:rPrChange>
          </w:rPr>
          <w:delText>CD</w:delText>
        </w:r>
        <w:r w:rsidRPr="00A249B4" w:rsidDel="00A249B4">
          <w:rPr>
            <w:color w:val="0000FF"/>
            <w:highlight w:val="white"/>
            <w:lang w:eastAsia="fi-FI"/>
            <w:rPrChange w:id="5116" w:author="Tuomainen Mika" w:date="2014-04-04T00:09:00Z">
              <w:rPr>
                <w:color w:val="0000FF"/>
                <w:highlight w:val="white"/>
                <w:lang w:val="en-US" w:eastAsia="fi-FI"/>
              </w:rPr>
            </w:rPrChange>
          </w:rPr>
          <w:delText>"</w:delText>
        </w:r>
        <w:r w:rsidRPr="00A249B4" w:rsidDel="00A249B4">
          <w:rPr>
            <w:highlight w:val="white"/>
            <w:lang w:eastAsia="fi-FI"/>
            <w:rPrChange w:id="5117" w:author="Tuomainen Mika" w:date="2014-04-04T00:09:00Z">
              <w:rPr>
                <w:highlight w:val="white"/>
                <w:lang w:val="en-US" w:eastAsia="fi-FI"/>
              </w:rPr>
            </w:rPrChange>
          </w:rPr>
          <w:delText xml:space="preserve"> code</w:delText>
        </w:r>
        <w:r w:rsidRPr="00A249B4" w:rsidDel="00A249B4">
          <w:rPr>
            <w:color w:val="0000FF"/>
            <w:highlight w:val="white"/>
            <w:lang w:eastAsia="fi-FI"/>
            <w:rPrChange w:id="5118" w:author="Tuomainen Mika" w:date="2014-04-04T00:09:00Z">
              <w:rPr>
                <w:color w:val="0000FF"/>
                <w:highlight w:val="white"/>
                <w:lang w:val="en-US" w:eastAsia="fi-FI"/>
              </w:rPr>
            </w:rPrChange>
          </w:rPr>
          <w:delText>="</w:delText>
        </w:r>
        <w:r w:rsidRPr="00A249B4" w:rsidDel="00A249B4">
          <w:rPr>
            <w:color w:val="000000"/>
            <w:highlight w:val="white"/>
            <w:lang w:eastAsia="fi-FI"/>
            <w:rPrChange w:id="5119" w:author="Tuomainen Mika" w:date="2014-04-04T00:09:00Z">
              <w:rPr>
                <w:color w:val="000000"/>
                <w:highlight w:val="white"/>
                <w:lang w:val="en-US" w:eastAsia="fi-FI"/>
              </w:rPr>
            </w:rPrChange>
          </w:rPr>
          <w:delText>S</w:delText>
        </w:r>
        <w:r w:rsidRPr="00A249B4" w:rsidDel="00A249B4">
          <w:rPr>
            <w:color w:val="0000FF"/>
            <w:highlight w:val="white"/>
            <w:lang w:eastAsia="fi-FI"/>
            <w:rPrChange w:id="5120" w:author="Tuomainen Mika" w:date="2014-04-04T00:09:00Z">
              <w:rPr>
                <w:color w:val="0000FF"/>
                <w:highlight w:val="white"/>
                <w:lang w:val="en-US" w:eastAsia="fi-FI"/>
              </w:rPr>
            </w:rPrChange>
          </w:rPr>
          <w:delText>"</w:delText>
        </w:r>
        <w:r w:rsidRPr="00A249B4" w:rsidDel="00A249B4">
          <w:rPr>
            <w:highlight w:val="white"/>
            <w:lang w:eastAsia="fi-FI"/>
            <w:rPrChange w:id="5121" w:author="Tuomainen Mika" w:date="2014-04-04T00:09:00Z">
              <w:rPr>
                <w:highlight w:val="white"/>
                <w:lang w:val="en-US" w:eastAsia="fi-FI"/>
              </w:rPr>
            </w:rPrChange>
          </w:rPr>
          <w:delText xml:space="preserve"> displayName</w:delText>
        </w:r>
        <w:r w:rsidRPr="00A249B4" w:rsidDel="00A249B4">
          <w:rPr>
            <w:color w:val="0000FF"/>
            <w:highlight w:val="white"/>
            <w:lang w:eastAsia="fi-FI"/>
            <w:rPrChange w:id="5122" w:author="Tuomainen Mika" w:date="2014-04-04T00:09:00Z">
              <w:rPr>
                <w:color w:val="0000FF"/>
                <w:highlight w:val="white"/>
                <w:lang w:val="en-US" w:eastAsia="fi-FI"/>
              </w:rPr>
            </w:rPrChange>
          </w:rPr>
          <w:delText>="</w:delText>
        </w:r>
        <w:r w:rsidRPr="00A249B4" w:rsidDel="00A249B4">
          <w:rPr>
            <w:color w:val="000000"/>
            <w:highlight w:val="white"/>
            <w:lang w:eastAsia="fi-FI"/>
            <w:rPrChange w:id="5123" w:author="Tuomainen Mika" w:date="2014-04-04T00:09:00Z">
              <w:rPr>
                <w:color w:val="000000"/>
                <w:highlight w:val="white"/>
                <w:lang w:val="en-US" w:eastAsia="fi-FI"/>
              </w:rPr>
            </w:rPrChange>
          </w:rPr>
          <w:delText>Sopimus</w:delText>
        </w:r>
        <w:r w:rsidRPr="00A249B4" w:rsidDel="00A249B4">
          <w:rPr>
            <w:color w:val="0000FF"/>
            <w:highlight w:val="white"/>
            <w:lang w:eastAsia="fi-FI"/>
            <w:rPrChange w:id="5124" w:author="Tuomainen Mika" w:date="2014-04-04T00:09:00Z">
              <w:rPr>
                <w:color w:val="0000FF"/>
                <w:highlight w:val="white"/>
                <w:lang w:val="en-US" w:eastAsia="fi-FI"/>
              </w:rPr>
            </w:rPrChange>
          </w:rPr>
          <w:delText>"</w:delText>
        </w:r>
        <w:r w:rsidRPr="00A249B4" w:rsidDel="00A249B4">
          <w:rPr>
            <w:highlight w:val="white"/>
            <w:lang w:eastAsia="fi-FI"/>
            <w:rPrChange w:id="5125" w:author="Tuomainen Mika" w:date="2014-04-04T00:09:00Z">
              <w:rPr>
                <w:highlight w:val="white"/>
                <w:lang w:val="en-US" w:eastAsia="fi-FI"/>
              </w:rPr>
            </w:rPrChange>
          </w:rPr>
          <w:delText xml:space="preserve"> codeSystem</w:delText>
        </w:r>
        <w:r w:rsidRPr="00A249B4" w:rsidDel="00A249B4">
          <w:rPr>
            <w:color w:val="0000FF"/>
            <w:highlight w:val="white"/>
            <w:lang w:eastAsia="fi-FI"/>
            <w:rPrChange w:id="5126" w:author="Tuomainen Mika" w:date="2014-04-04T00:09:00Z">
              <w:rPr>
                <w:color w:val="0000FF"/>
                <w:highlight w:val="white"/>
                <w:lang w:val="en-US" w:eastAsia="fi-FI"/>
              </w:rPr>
            </w:rPrChange>
          </w:rPr>
          <w:delText>="</w:delText>
        </w:r>
        <w:r w:rsidRPr="00A249B4" w:rsidDel="00A249B4">
          <w:rPr>
            <w:color w:val="000000"/>
            <w:highlight w:val="white"/>
            <w:lang w:eastAsia="fi-FI"/>
            <w:rPrChange w:id="5127" w:author="Tuomainen Mika" w:date="2014-04-04T00:09:00Z">
              <w:rPr>
                <w:color w:val="000000"/>
                <w:highlight w:val="white"/>
                <w:lang w:val="en-US" w:eastAsia="fi-FI"/>
              </w:rPr>
            </w:rPrChange>
          </w:rPr>
          <w:delText>1.2.246.537.5.40012.2003</w:delText>
        </w:r>
        <w:r w:rsidRPr="00A249B4" w:rsidDel="00A249B4">
          <w:rPr>
            <w:color w:val="0000FF"/>
            <w:highlight w:val="white"/>
            <w:lang w:eastAsia="fi-FI"/>
            <w:rPrChange w:id="5128" w:author="Tuomainen Mika" w:date="2014-04-04T00:09:00Z">
              <w:rPr>
                <w:color w:val="0000FF"/>
                <w:highlight w:val="white"/>
                <w:lang w:val="en-US" w:eastAsia="fi-FI"/>
              </w:rPr>
            </w:rPrChange>
          </w:rPr>
          <w:delText>"/&gt;</w:delText>
        </w:r>
      </w:del>
    </w:p>
    <w:p w:rsidR="003E639A" w:rsidRPr="00A249B4" w:rsidDel="00A249B4" w:rsidRDefault="003E639A">
      <w:pPr>
        <w:rPr>
          <w:del w:id="5129" w:author="Tuomainen Mika" w:date="2014-04-04T00:09:00Z"/>
          <w:color w:val="000000"/>
          <w:highlight w:val="white"/>
          <w:lang w:eastAsia="fi-FI"/>
          <w:rPrChange w:id="5130" w:author="Tuomainen Mika" w:date="2014-04-04T00:09:00Z">
            <w:rPr>
              <w:del w:id="5131" w:author="Tuomainen Mika" w:date="2014-04-04T00:09:00Z"/>
              <w:color w:val="000000"/>
              <w:highlight w:val="white"/>
              <w:lang w:val="en-US" w:eastAsia="fi-FI"/>
            </w:rPr>
          </w:rPrChange>
        </w:rPr>
        <w:pPrChange w:id="5132" w:author="Tuomainen Mika" w:date="2014-04-03T23:16:00Z">
          <w:pPr>
            <w:autoSpaceDE w:val="0"/>
            <w:autoSpaceDN w:val="0"/>
            <w:adjustRightInd w:val="0"/>
          </w:pPr>
        </w:pPrChange>
      </w:pPr>
      <w:del w:id="5133" w:author="Tuomainen Mika" w:date="2014-04-04T00:09:00Z">
        <w:r w:rsidRPr="00A249B4" w:rsidDel="00A249B4">
          <w:rPr>
            <w:color w:val="000000"/>
            <w:highlight w:val="white"/>
            <w:lang w:eastAsia="fi-FI"/>
            <w:rPrChange w:id="5134" w:author="Tuomainen Mika" w:date="2014-04-04T00:09:00Z">
              <w:rPr>
                <w:color w:val="000000"/>
                <w:highlight w:val="white"/>
                <w:lang w:val="en-US" w:eastAsia="fi-FI"/>
              </w:rPr>
            </w:rPrChange>
          </w:rPr>
          <w:tab/>
        </w:r>
        <w:r w:rsidRPr="00A249B4" w:rsidDel="00A249B4">
          <w:rPr>
            <w:color w:val="0000FF"/>
            <w:highlight w:val="white"/>
            <w:lang w:eastAsia="fi-FI"/>
            <w:rPrChange w:id="5135" w:author="Tuomainen Mika" w:date="2014-04-04T00:09:00Z">
              <w:rPr>
                <w:color w:val="0000FF"/>
                <w:highlight w:val="white"/>
                <w:lang w:val="en-US" w:eastAsia="fi-FI"/>
              </w:rPr>
            </w:rPrChange>
          </w:rPr>
          <w:delText>&lt;/</w:delText>
        </w:r>
        <w:r w:rsidRPr="00A249B4" w:rsidDel="00A249B4">
          <w:rPr>
            <w:highlight w:val="white"/>
            <w:lang w:eastAsia="fi-FI"/>
            <w:rPrChange w:id="5136" w:author="Tuomainen Mika" w:date="2014-04-04T00:09:00Z">
              <w:rPr>
                <w:highlight w:val="white"/>
                <w:lang w:val="en-US" w:eastAsia="fi-FI"/>
              </w:rPr>
            </w:rPrChange>
          </w:rPr>
          <w:delText>observation</w:delText>
        </w:r>
        <w:r w:rsidRPr="00A249B4" w:rsidDel="00A249B4">
          <w:rPr>
            <w:color w:val="0000FF"/>
            <w:highlight w:val="white"/>
            <w:lang w:eastAsia="fi-FI"/>
            <w:rPrChange w:id="5137" w:author="Tuomainen Mika" w:date="2014-04-04T00:09:00Z">
              <w:rPr>
                <w:color w:val="0000FF"/>
                <w:highlight w:val="white"/>
                <w:lang w:val="en-US" w:eastAsia="fi-FI"/>
              </w:rPr>
            </w:rPrChange>
          </w:rPr>
          <w:delText>&gt;</w:delText>
        </w:r>
      </w:del>
    </w:p>
    <w:p w:rsidR="003E639A" w:rsidRPr="00A249B4" w:rsidDel="00A249B4" w:rsidRDefault="003E639A" w:rsidP="00CC1036">
      <w:pPr>
        <w:rPr>
          <w:del w:id="5138" w:author="Tuomainen Mika" w:date="2014-04-04T00:09:00Z"/>
          <w:rPrChange w:id="5139" w:author="Tuomainen Mika" w:date="2014-04-04T00:09:00Z">
            <w:rPr>
              <w:del w:id="5140" w:author="Tuomainen Mika" w:date="2014-04-04T00:09:00Z"/>
              <w:lang w:val="en-US"/>
            </w:rPr>
          </w:rPrChange>
        </w:rPr>
      </w:pPr>
      <w:del w:id="5141" w:author="Tuomainen Mika" w:date="2014-04-04T00:09:00Z">
        <w:r w:rsidRPr="00A249B4" w:rsidDel="00A249B4">
          <w:rPr>
            <w:color w:val="0000FF"/>
            <w:highlight w:val="white"/>
            <w:lang w:eastAsia="fi-FI"/>
            <w:rPrChange w:id="5142" w:author="Tuomainen Mika" w:date="2014-04-04T00:09:00Z">
              <w:rPr>
                <w:color w:val="0000FF"/>
                <w:highlight w:val="white"/>
                <w:lang w:val="en-US" w:eastAsia="fi-FI"/>
              </w:rPr>
            </w:rPrChange>
          </w:rPr>
          <w:delText>&lt;/</w:delText>
        </w:r>
        <w:r w:rsidRPr="00A249B4" w:rsidDel="00A249B4">
          <w:rPr>
            <w:highlight w:val="white"/>
            <w:lang w:eastAsia="fi-FI"/>
            <w:rPrChange w:id="5143" w:author="Tuomainen Mika" w:date="2014-04-04T00:09:00Z">
              <w:rPr>
                <w:highlight w:val="white"/>
                <w:lang w:val="en-US" w:eastAsia="fi-FI"/>
              </w:rPr>
            </w:rPrChange>
          </w:rPr>
          <w:delText>entry</w:delText>
        </w:r>
        <w:r w:rsidRPr="00A249B4" w:rsidDel="00A249B4">
          <w:rPr>
            <w:color w:val="0000FF"/>
            <w:highlight w:val="white"/>
            <w:lang w:eastAsia="fi-FI"/>
            <w:rPrChange w:id="5144" w:author="Tuomainen Mika" w:date="2014-04-04T00:09:00Z">
              <w:rPr>
                <w:color w:val="0000FF"/>
                <w:highlight w:val="white"/>
                <w:lang w:val="en-US" w:eastAsia="fi-FI"/>
              </w:rPr>
            </w:rPrChange>
          </w:rPr>
          <w:delText>&gt;</w:delText>
        </w:r>
      </w:del>
    </w:p>
    <w:p w:rsidR="003E639A" w:rsidRPr="00A249B4" w:rsidDel="00A249B4" w:rsidRDefault="003E639A" w:rsidP="00CC1036">
      <w:pPr>
        <w:rPr>
          <w:del w:id="5145" w:author="Tuomainen Mika" w:date="2014-04-04T00:09:00Z"/>
          <w:rPrChange w:id="5146" w:author="Tuomainen Mika" w:date="2014-04-04T00:09:00Z">
            <w:rPr>
              <w:del w:id="5147" w:author="Tuomainen Mika" w:date="2014-04-04T00:09:00Z"/>
              <w:lang w:val="en-US"/>
            </w:rPr>
          </w:rPrChange>
        </w:rPr>
      </w:pPr>
    </w:p>
    <w:p w:rsidR="003E639A" w:rsidRPr="00A249B4" w:rsidDel="00A249B4" w:rsidRDefault="003E639A" w:rsidP="00CC1036">
      <w:pPr>
        <w:rPr>
          <w:del w:id="5148" w:author="Tuomainen Mika" w:date="2014-04-04T00:09:00Z"/>
          <w:rPrChange w:id="5149" w:author="Tuomainen Mika" w:date="2014-04-04T00:09:00Z">
            <w:rPr>
              <w:del w:id="5150" w:author="Tuomainen Mika" w:date="2014-04-04T00:09:00Z"/>
              <w:lang w:val="en-US"/>
            </w:rPr>
          </w:rPrChange>
        </w:rPr>
      </w:pPr>
    </w:p>
    <w:p w:rsidR="003E639A" w:rsidDel="00A249B4" w:rsidRDefault="003E639A" w:rsidP="00CC1036">
      <w:pPr>
        <w:rPr>
          <w:del w:id="5151" w:author="Tuomainen Mika" w:date="2014-04-04T00:09:00Z"/>
        </w:rPr>
      </w:pPr>
    </w:p>
    <w:p w:rsidR="003E639A" w:rsidRPr="002450C6" w:rsidDel="00A249B4" w:rsidRDefault="003E639A" w:rsidP="00CC1036">
      <w:pPr>
        <w:pStyle w:val="Otsikko3"/>
        <w:rPr>
          <w:del w:id="5152" w:author="Tuomainen Mika" w:date="2014-04-04T00:09:00Z"/>
        </w:rPr>
      </w:pPr>
      <w:bookmarkStart w:id="5153" w:name="_Toc384330157"/>
      <w:bookmarkStart w:id="5154" w:name="_Toc384984325"/>
      <w:bookmarkStart w:id="5155" w:name="_Toc384985093"/>
      <w:bookmarkStart w:id="5156" w:name="_Toc384985763"/>
      <w:del w:id="5157" w:author="Tuomainen Mika" w:date="2014-04-04T00:09:00Z">
        <w:r w:rsidRPr="001E1DBA" w:rsidDel="00A249B4">
          <w:delText>Aikaisempi hoito</w:delText>
        </w:r>
        <w:bookmarkEnd w:id="5153"/>
        <w:bookmarkEnd w:id="5154"/>
        <w:bookmarkEnd w:id="5155"/>
        <w:bookmarkEnd w:id="5156"/>
        <w:r w:rsidRPr="001E1DBA" w:rsidDel="00A249B4">
          <w:delText xml:space="preserve"> </w:delText>
        </w:r>
      </w:del>
    </w:p>
    <w:p w:rsidR="003E639A" w:rsidDel="00A249B4" w:rsidRDefault="003E639A" w:rsidP="00CC1036">
      <w:pPr>
        <w:rPr>
          <w:del w:id="5158" w:author="Tuomainen Mika" w:date="2014-04-04T00:09:00Z"/>
          <w:highlight w:val="yellow"/>
        </w:rPr>
      </w:pPr>
    </w:p>
    <w:p w:rsidR="003E639A" w:rsidDel="00A249B4" w:rsidRDefault="003E639A" w:rsidP="00CC1036">
      <w:pPr>
        <w:rPr>
          <w:del w:id="5159" w:author="Tuomainen Mika" w:date="2014-04-04T00:09:00Z"/>
          <w:highlight w:val="yellow"/>
        </w:rPr>
      </w:pPr>
      <w:del w:id="5160" w:author="Tuomainen Mika" w:date="2014-04-04T00:09:00Z">
        <w:r w:rsidDel="00A249B4">
          <w:delText>Ei pakollinen</w:delText>
        </w:r>
      </w:del>
    </w:p>
    <w:p w:rsidR="003E639A" w:rsidDel="00A249B4" w:rsidRDefault="003E639A">
      <w:pPr>
        <w:pStyle w:val="Otsikko3"/>
        <w:rPr>
          <w:del w:id="5161" w:author="Tuomainen Mika" w:date="2014-04-04T00:09:00Z"/>
        </w:rPr>
        <w:pPrChange w:id="5162" w:author="Tuomainen Mika" w:date="2014-04-03T23:16:00Z">
          <w:pPr>
            <w:pStyle w:val="Otsikko3"/>
            <w:numPr>
              <w:ilvl w:val="0"/>
              <w:numId w:val="0"/>
            </w:numPr>
            <w:tabs>
              <w:tab w:val="clear" w:pos="720"/>
            </w:tabs>
            <w:ind w:left="0" w:firstLine="0"/>
          </w:pPr>
        </w:pPrChange>
      </w:pPr>
      <w:bookmarkStart w:id="5163" w:name="_Toc384330158"/>
      <w:bookmarkStart w:id="5164" w:name="_Toc384984326"/>
      <w:bookmarkStart w:id="5165" w:name="_Toc384985094"/>
      <w:bookmarkStart w:id="5166" w:name="_Toc384985764"/>
      <w:bookmarkEnd w:id="5163"/>
      <w:bookmarkEnd w:id="5164"/>
      <w:bookmarkEnd w:id="5165"/>
      <w:bookmarkEnd w:id="5166"/>
    </w:p>
    <w:p w:rsidR="003E639A" w:rsidDel="00A249B4" w:rsidRDefault="003E639A" w:rsidP="00CC1036">
      <w:pPr>
        <w:rPr>
          <w:del w:id="5167" w:author="Tuomainen Mika" w:date="2014-04-04T00:09:00Z"/>
        </w:rPr>
      </w:pPr>
    </w:p>
    <w:p w:rsidR="003E639A" w:rsidDel="00A249B4" w:rsidRDefault="003E639A" w:rsidP="00CC1036">
      <w:pPr>
        <w:rPr>
          <w:del w:id="5168" w:author="Tuomainen Mika" w:date="2014-04-04T00:09:00Z"/>
        </w:rPr>
      </w:pPr>
      <w:del w:id="5169" w:author="Tuomainen Mika" w:date="2014-04-04T00:09:00Z">
        <w:r w:rsidDel="00A249B4">
          <w:delText>Aikaisempi hoito:</w:delText>
        </w:r>
        <w:r w:rsidDel="00A249B4">
          <w:tab/>
        </w:r>
        <w:r w:rsidDel="00A249B4">
          <w:tab/>
          <w:delText>otsikkokoodi: 9</w:delText>
        </w:r>
        <w:r w:rsidDel="00A249B4">
          <w:tab/>
        </w:r>
        <w:r w:rsidDel="00A249B4">
          <w:tab/>
          <w:delText>otsikkokoodisto (</w:delText>
        </w:r>
        <w:r w:rsidRPr="008D2C1A" w:rsidDel="00A249B4">
          <w:delText>1.2.246.537.6.40182.2009</w:delText>
        </w:r>
        <w:r w:rsidDel="00A249B4">
          <w:delText>)</w:delText>
        </w:r>
      </w:del>
    </w:p>
    <w:p w:rsidR="003E639A" w:rsidDel="00A249B4" w:rsidRDefault="003E639A" w:rsidP="00CC1036">
      <w:pPr>
        <w:rPr>
          <w:del w:id="5170" w:author="Tuomainen Mika" w:date="2014-04-04T00:09:00Z"/>
        </w:rPr>
      </w:pPr>
    </w:p>
    <w:p w:rsidR="003E639A" w:rsidDel="00A249B4" w:rsidRDefault="003E639A" w:rsidP="00CC1036">
      <w:pPr>
        <w:rPr>
          <w:del w:id="5171" w:author="Tuomainen Mika" w:date="2014-04-04T00:09:00Z"/>
        </w:rPr>
      </w:pPr>
    </w:p>
    <w:p w:rsidR="003E639A" w:rsidDel="00A249B4" w:rsidRDefault="003E639A" w:rsidP="00CC1036">
      <w:pPr>
        <w:pStyle w:val="Otsikko4"/>
        <w:rPr>
          <w:del w:id="5172" w:author="Tuomainen Mika" w:date="2014-04-04T00:09:00Z"/>
        </w:rPr>
      </w:pPr>
      <w:bookmarkStart w:id="5173" w:name="_Toc384330159"/>
      <w:del w:id="5174" w:author="Tuomainen Mika" w:date="2014-04-04T00:09:00Z">
        <w:r w:rsidDel="00A249B4">
          <w:delText>Onko hoidettu aiemmin</w:delText>
        </w:r>
        <w:bookmarkEnd w:id="5173"/>
        <w:r w:rsidDel="00A249B4">
          <w:delText xml:space="preserve"> </w:delText>
        </w:r>
      </w:del>
    </w:p>
    <w:p w:rsidR="003E639A" w:rsidDel="00A249B4" w:rsidRDefault="003E639A" w:rsidP="00CC1036">
      <w:pPr>
        <w:rPr>
          <w:del w:id="5175" w:author="Tuomainen Mika" w:date="2014-04-04T00:09:00Z"/>
        </w:rPr>
      </w:pPr>
    </w:p>
    <w:p w:rsidR="003E639A" w:rsidDel="00A249B4" w:rsidRDefault="003E639A" w:rsidP="00CC1036">
      <w:pPr>
        <w:rPr>
          <w:del w:id="5176" w:author="Tuomainen Mika" w:date="2014-04-04T00:09:00Z"/>
        </w:rPr>
      </w:pPr>
      <w:del w:id="5177" w:author="Tuomainen Mika" w:date="2014-04-04T00:09:00Z">
        <w:r w:rsidDel="00A249B4">
          <w:delText>Ei pakollinen</w:delText>
        </w:r>
      </w:del>
    </w:p>
    <w:p w:rsidR="003E639A" w:rsidDel="00A249B4" w:rsidRDefault="003E639A" w:rsidP="00CC1036">
      <w:pPr>
        <w:rPr>
          <w:del w:id="5178" w:author="Tuomainen Mika" w:date="2014-04-04T00:09:00Z"/>
        </w:rPr>
      </w:pPr>
    </w:p>
    <w:p w:rsidR="003E639A" w:rsidDel="00A249B4" w:rsidRDefault="003E639A" w:rsidP="00CC1036">
      <w:pPr>
        <w:rPr>
          <w:del w:id="5179" w:author="Tuomainen Mika" w:date="2014-04-04T00:09:00Z"/>
        </w:rPr>
      </w:pPr>
      <w:del w:id="5180" w:author="Tuomainen Mika" w:date="2014-04-04T00:09:00Z">
        <w:r w:rsidDel="00A249B4">
          <w:delText>Onko hoidettu aiemmin:</w:delText>
        </w:r>
        <w:r w:rsidDel="00A249B4">
          <w:tab/>
          <w:delText>kenttäkoodi: 25</w:delText>
        </w:r>
        <w:r w:rsidDel="00A249B4">
          <w:tab/>
        </w:r>
        <w:r w:rsidDel="00A249B4">
          <w:tab/>
          <w:delText xml:space="preserve">koodisto: 1.2.246.537.6.12.2002.124 </w:delText>
        </w:r>
      </w:del>
    </w:p>
    <w:p w:rsidR="003E639A" w:rsidDel="00A249B4" w:rsidRDefault="003E639A" w:rsidP="00CC1036">
      <w:pPr>
        <w:rPr>
          <w:del w:id="5181" w:author="Tuomainen Mika" w:date="2014-04-04T00:09:00Z"/>
        </w:rPr>
      </w:pPr>
    </w:p>
    <w:p w:rsidR="003E639A" w:rsidDel="00A249B4" w:rsidRDefault="003E639A" w:rsidP="00CC1036">
      <w:pPr>
        <w:rPr>
          <w:del w:id="5182" w:author="Tuomainen Mika" w:date="2014-04-04T00:09:00Z"/>
        </w:rPr>
      </w:pPr>
      <w:del w:id="5183" w:author="Tuomainen Mika" w:date="2014-04-04T00:09:00Z">
        <w:r w:rsidDel="00A249B4">
          <w:delText>Tieto kerrotaan totuusarvolla (true/false) value-elementissä, jonka tietotyyppi on BL.</w:delText>
        </w:r>
      </w:del>
    </w:p>
    <w:p w:rsidR="003E639A" w:rsidDel="00A249B4" w:rsidRDefault="003E639A" w:rsidP="00CC1036">
      <w:pPr>
        <w:rPr>
          <w:del w:id="5184" w:author="Tuomainen Mika" w:date="2014-04-04T00:09:00Z"/>
        </w:rPr>
      </w:pPr>
    </w:p>
    <w:p w:rsidR="003E639A" w:rsidDel="00A249B4" w:rsidRDefault="003E639A" w:rsidP="00CC1036">
      <w:pPr>
        <w:rPr>
          <w:del w:id="5185" w:author="Tuomainen Mika" w:date="2014-04-04T00:09:00Z"/>
        </w:rPr>
      </w:pPr>
      <w:del w:id="5186" w:author="Tuomainen Mika" w:date="2014-04-04T00:09:00Z">
        <w:r w:rsidDel="00A249B4">
          <w:lastRenderedPageBreak/>
          <w:delText>Tätä tietokenttää tarvitaan, koska saattaa olla tiedossa, että on hoidettu aiemmin, mutta palvelutapahtumista  ei ole tarkempaa tietoa. Lisäselitys annetaan narrative-osuudessa omassa tekstikappaleessaan (paragraph).</w:delText>
        </w:r>
      </w:del>
    </w:p>
    <w:p w:rsidR="003E639A" w:rsidDel="00A249B4" w:rsidRDefault="003E639A" w:rsidP="00CC1036">
      <w:pPr>
        <w:rPr>
          <w:del w:id="5187" w:author="Tuomainen Mika" w:date="2014-04-04T00:09:00Z"/>
        </w:rPr>
      </w:pPr>
    </w:p>
    <w:p w:rsidR="003E639A" w:rsidRPr="009E385C" w:rsidDel="00A249B4" w:rsidRDefault="003E639A">
      <w:pPr>
        <w:rPr>
          <w:del w:id="5188" w:author="Tuomainen Mika" w:date="2014-04-04T00:09:00Z"/>
          <w:color w:val="000000"/>
          <w:highlight w:val="white"/>
          <w:lang w:eastAsia="fi-FI"/>
        </w:rPr>
        <w:pPrChange w:id="5189" w:author="Tuomainen Mika" w:date="2014-04-03T23:16:00Z">
          <w:pPr>
            <w:autoSpaceDE w:val="0"/>
            <w:autoSpaceDN w:val="0"/>
            <w:adjustRightInd w:val="0"/>
          </w:pPr>
        </w:pPrChange>
      </w:pPr>
      <w:del w:id="5190" w:author="Tuomainen Mika" w:date="2014-04-04T00:09:00Z">
        <w:r w:rsidRPr="009E385C" w:rsidDel="00A249B4">
          <w:rPr>
            <w:color w:val="0000FF"/>
            <w:highlight w:val="white"/>
            <w:lang w:eastAsia="fi-FI"/>
          </w:rPr>
          <w:delText>&lt;</w:delText>
        </w:r>
        <w:r w:rsidRPr="009E385C" w:rsidDel="00A249B4">
          <w:rPr>
            <w:highlight w:val="white"/>
            <w:lang w:eastAsia="fi-FI"/>
          </w:rPr>
          <w:delText>entry</w:delText>
        </w:r>
        <w:r w:rsidRPr="009E385C" w:rsidDel="00A249B4">
          <w:rPr>
            <w:color w:val="0000FF"/>
            <w:highlight w:val="white"/>
            <w:lang w:eastAsia="fi-FI"/>
          </w:rPr>
          <w:delText>&gt;</w:delText>
        </w:r>
      </w:del>
    </w:p>
    <w:p w:rsidR="003E639A" w:rsidRPr="009E385C" w:rsidDel="00A249B4" w:rsidRDefault="003E639A">
      <w:pPr>
        <w:rPr>
          <w:del w:id="5191" w:author="Tuomainen Mika" w:date="2014-04-04T00:09:00Z"/>
          <w:color w:val="000000"/>
          <w:highlight w:val="white"/>
          <w:lang w:eastAsia="fi-FI"/>
        </w:rPr>
        <w:pPrChange w:id="5192" w:author="Tuomainen Mika" w:date="2014-04-03T23:16:00Z">
          <w:pPr>
            <w:autoSpaceDE w:val="0"/>
            <w:autoSpaceDN w:val="0"/>
            <w:adjustRightInd w:val="0"/>
          </w:pPr>
        </w:pPrChange>
      </w:pPr>
      <w:del w:id="5193" w:author="Tuomainen Mika" w:date="2014-04-04T00:09:00Z">
        <w:r w:rsidRPr="009E385C" w:rsidDel="00A249B4">
          <w:rPr>
            <w:color w:val="000000"/>
            <w:highlight w:val="white"/>
            <w:lang w:eastAsia="fi-FI"/>
          </w:rPr>
          <w:tab/>
        </w:r>
        <w:r w:rsidRPr="009E385C" w:rsidDel="00A249B4">
          <w:rPr>
            <w:color w:val="0000FF"/>
            <w:highlight w:val="white"/>
            <w:lang w:eastAsia="fi-FI"/>
          </w:rPr>
          <w:delText>&lt;</w:delText>
        </w:r>
        <w:r w:rsidRPr="009E385C" w:rsidDel="00A249B4">
          <w:rPr>
            <w:color w:val="800000"/>
            <w:highlight w:val="white"/>
            <w:lang w:eastAsia="fi-FI"/>
          </w:rPr>
          <w:delText>observation</w:delText>
        </w:r>
        <w:r w:rsidRPr="009E385C" w:rsidDel="00A249B4">
          <w:rPr>
            <w:highlight w:val="white"/>
            <w:lang w:eastAsia="fi-FI"/>
          </w:rPr>
          <w:delText xml:space="preserve"> classCode</w:delText>
        </w:r>
        <w:r w:rsidRPr="009E385C" w:rsidDel="00A249B4">
          <w:rPr>
            <w:color w:val="0000FF"/>
            <w:highlight w:val="white"/>
            <w:lang w:eastAsia="fi-FI"/>
          </w:rPr>
          <w:delText>="</w:delText>
        </w:r>
        <w:r w:rsidRPr="009E385C" w:rsidDel="00A249B4">
          <w:rPr>
            <w:color w:val="000000"/>
            <w:highlight w:val="white"/>
            <w:lang w:eastAsia="fi-FI"/>
          </w:rPr>
          <w:delText>OBS</w:delText>
        </w:r>
        <w:r w:rsidRPr="009E385C" w:rsidDel="00A249B4">
          <w:rPr>
            <w:color w:val="0000FF"/>
            <w:highlight w:val="white"/>
            <w:lang w:eastAsia="fi-FI"/>
          </w:rPr>
          <w:delText>"</w:delText>
        </w:r>
        <w:r w:rsidRPr="009E385C" w:rsidDel="00A249B4">
          <w:rPr>
            <w:highlight w:val="white"/>
            <w:lang w:eastAsia="fi-FI"/>
          </w:rPr>
          <w:delText xml:space="preserve"> moodCode</w:delText>
        </w:r>
        <w:r w:rsidRPr="009E385C" w:rsidDel="00A249B4">
          <w:rPr>
            <w:color w:val="0000FF"/>
            <w:highlight w:val="white"/>
            <w:lang w:eastAsia="fi-FI"/>
          </w:rPr>
          <w:delText>="</w:delText>
        </w:r>
        <w:r w:rsidRPr="009E385C" w:rsidDel="00A249B4">
          <w:rPr>
            <w:color w:val="000000"/>
            <w:highlight w:val="white"/>
            <w:lang w:eastAsia="fi-FI"/>
          </w:rPr>
          <w:delText>EVN</w:delText>
        </w:r>
        <w:r w:rsidRPr="009E385C" w:rsidDel="00A249B4">
          <w:rPr>
            <w:color w:val="0000FF"/>
            <w:highlight w:val="white"/>
            <w:lang w:eastAsia="fi-FI"/>
          </w:rPr>
          <w:delText>"&gt;</w:delText>
        </w:r>
      </w:del>
    </w:p>
    <w:p w:rsidR="003E639A" w:rsidRPr="00A249B4" w:rsidDel="00A249B4" w:rsidRDefault="003E639A">
      <w:pPr>
        <w:rPr>
          <w:del w:id="5194" w:author="Tuomainen Mika" w:date="2014-04-04T00:09:00Z"/>
          <w:highlight w:val="white"/>
          <w:lang w:eastAsia="fi-FI"/>
          <w:rPrChange w:id="5195" w:author="Tuomainen Mika" w:date="2014-04-04T00:09:00Z">
            <w:rPr>
              <w:del w:id="5196" w:author="Tuomainen Mika" w:date="2014-04-04T00:09:00Z"/>
              <w:highlight w:val="white"/>
              <w:lang w:val="en-US" w:eastAsia="fi-FI"/>
            </w:rPr>
          </w:rPrChange>
        </w:rPr>
        <w:pPrChange w:id="5197" w:author="Tuomainen Mika" w:date="2014-04-03T23:16:00Z">
          <w:pPr>
            <w:autoSpaceDE w:val="0"/>
            <w:autoSpaceDN w:val="0"/>
            <w:adjustRightInd w:val="0"/>
          </w:pPr>
        </w:pPrChange>
      </w:pPr>
      <w:del w:id="5198" w:author="Tuomainen Mika" w:date="2014-04-04T00:09:00Z">
        <w:r w:rsidRPr="009E385C" w:rsidDel="00A249B4">
          <w:rPr>
            <w:highlight w:val="white"/>
            <w:lang w:eastAsia="fi-FI"/>
          </w:rPr>
          <w:tab/>
        </w:r>
        <w:r w:rsidRPr="00A249B4" w:rsidDel="00A249B4">
          <w:rPr>
            <w:color w:val="0000FF"/>
            <w:highlight w:val="white"/>
            <w:lang w:eastAsia="fi-FI"/>
            <w:rPrChange w:id="5199" w:author="Tuomainen Mika" w:date="2014-04-04T00:09:00Z">
              <w:rPr>
                <w:color w:val="0000FF"/>
                <w:highlight w:val="white"/>
                <w:lang w:val="en-US" w:eastAsia="fi-FI"/>
              </w:rPr>
            </w:rPrChange>
          </w:rPr>
          <w:delText>&lt;</w:delText>
        </w:r>
        <w:r w:rsidRPr="00A249B4" w:rsidDel="00A249B4">
          <w:rPr>
            <w:color w:val="800000"/>
            <w:highlight w:val="white"/>
            <w:lang w:eastAsia="fi-FI"/>
            <w:rPrChange w:id="5200" w:author="Tuomainen Mika" w:date="2014-04-04T00:09:00Z">
              <w:rPr>
                <w:color w:val="800000"/>
                <w:highlight w:val="white"/>
                <w:lang w:val="en-US" w:eastAsia="fi-FI"/>
              </w:rPr>
            </w:rPrChange>
          </w:rPr>
          <w:delText>code</w:delText>
        </w:r>
        <w:r w:rsidRPr="00A249B4" w:rsidDel="00A249B4">
          <w:rPr>
            <w:color w:val="FF0000"/>
            <w:highlight w:val="white"/>
            <w:lang w:eastAsia="fi-FI"/>
            <w:rPrChange w:id="5201"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202" w:author="Tuomainen Mika" w:date="2014-04-04T00:09:00Z">
              <w:rPr>
                <w:color w:val="0000FF"/>
                <w:highlight w:val="white"/>
                <w:lang w:val="en-US" w:eastAsia="fi-FI"/>
              </w:rPr>
            </w:rPrChange>
          </w:rPr>
          <w:delText>="</w:delText>
        </w:r>
        <w:r w:rsidRPr="00A249B4" w:rsidDel="00A249B4">
          <w:rPr>
            <w:highlight w:val="white"/>
            <w:lang w:eastAsia="fi-FI"/>
            <w:rPrChange w:id="5203" w:author="Tuomainen Mika" w:date="2014-04-04T00:09:00Z">
              <w:rPr>
                <w:highlight w:val="white"/>
                <w:lang w:val="en-US" w:eastAsia="fi-FI"/>
              </w:rPr>
            </w:rPrChange>
          </w:rPr>
          <w:delText>25</w:delText>
        </w:r>
        <w:r w:rsidRPr="00A249B4" w:rsidDel="00A249B4">
          <w:rPr>
            <w:color w:val="0000FF"/>
            <w:highlight w:val="white"/>
            <w:lang w:eastAsia="fi-FI"/>
            <w:rPrChange w:id="5204" w:author="Tuomainen Mika" w:date="2014-04-04T00:09:00Z">
              <w:rPr>
                <w:color w:val="0000FF"/>
                <w:highlight w:val="white"/>
                <w:lang w:val="en-US" w:eastAsia="fi-FI"/>
              </w:rPr>
            </w:rPrChange>
          </w:rPr>
          <w:delText>"</w:delText>
        </w:r>
        <w:r w:rsidRPr="00A249B4" w:rsidDel="00A249B4">
          <w:rPr>
            <w:color w:val="FF0000"/>
            <w:highlight w:val="white"/>
            <w:lang w:eastAsia="fi-FI"/>
            <w:rPrChange w:id="5205"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206" w:author="Tuomainen Mika" w:date="2014-04-04T00:09:00Z">
              <w:rPr>
                <w:color w:val="0000FF"/>
                <w:highlight w:val="white"/>
                <w:lang w:val="en-US" w:eastAsia="fi-FI"/>
              </w:rPr>
            </w:rPrChange>
          </w:rPr>
          <w:delText>="</w:delText>
        </w:r>
        <w:r w:rsidRPr="00A249B4" w:rsidDel="00A249B4">
          <w:rPr>
            <w:highlight w:val="white"/>
            <w:lang w:eastAsia="fi-FI"/>
            <w:rPrChange w:id="5207" w:author="Tuomainen Mika" w:date="2014-04-04T00:09:00Z">
              <w:rPr>
                <w:highlight w:val="white"/>
                <w:lang w:val="en-US" w:eastAsia="fi-FI"/>
              </w:rPr>
            </w:rPrChange>
          </w:rPr>
          <w:delText>1.2.246.537.6.12.2002.124</w:delText>
        </w:r>
        <w:r w:rsidRPr="00A249B4" w:rsidDel="00A249B4">
          <w:rPr>
            <w:color w:val="0000FF"/>
            <w:highlight w:val="white"/>
            <w:lang w:eastAsia="fi-FI"/>
            <w:rPrChange w:id="5208" w:author="Tuomainen Mika" w:date="2014-04-04T00:09:00Z">
              <w:rPr>
                <w:color w:val="0000FF"/>
                <w:highlight w:val="white"/>
                <w:lang w:val="en-US" w:eastAsia="fi-FI"/>
              </w:rPr>
            </w:rPrChange>
          </w:rPr>
          <w:delText>"/&gt;</w:delText>
        </w:r>
      </w:del>
    </w:p>
    <w:p w:rsidR="003E639A" w:rsidRPr="00A249B4" w:rsidDel="00A249B4" w:rsidRDefault="003E639A">
      <w:pPr>
        <w:rPr>
          <w:del w:id="5209" w:author="Tuomainen Mika" w:date="2014-04-04T00:09:00Z"/>
          <w:color w:val="000000"/>
          <w:highlight w:val="white"/>
          <w:lang w:eastAsia="fi-FI"/>
          <w:rPrChange w:id="5210" w:author="Tuomainen Mika" w:date="2014-04-04T00:09:00Z">
            <w:rPr>
              <w:del w:id="5211" w:author="Tuomainen Mika" w:date="2014-04-04T00:09:00Z"/>
              <w:color w:val="000000"/>
              <w:highlight w:val="white"/>
              <w:lang w:val="en-US" w:eastAsia="fi-FI"/>
            </w:rPr>
          </w:rPrChange>
        </w:rPr>
        <w:pPrChange w:id="5212" w:author="Tuomainen Mika" w:date="2014-04-03T23:16:00Z">
          <w:pPr>
            <w:autoSpaceDE w:val="0"/>
            <w:autoSpaceDN w:val="0"/>
            <w:adjustRightInd w:val="0"/>
          </w:pPr>
        </w:pPrChange>
      </w:pPr>
      <w:del w:id="5213" w:author="Tuomainen Mika" w:date="2014-04-04T00:09:00Z">
        <w:r w:rsidRPr="00A249B4" w:rsidDel="00A249B4">
          <w:rPr>
            <w:color w:val="000000"/>
            <w:highlight w:val="white"/>
            <w:lang w:eastAsia="fi-FI"/>
            <w:rPrChange w:id="5214" w:author="Tuomainen Mika" w:date="2014-04-04T00:09:00Z">
              <w:rPr>
                <w:color w:val="000000"/>
                <w:highlight w:val="white"/>
                <w:lang w:val="en-US" w:eastAsia="fi-FI"/>
              </w:rPr>
            </w:rPrChange>
          </w:rPr>
          <w:tab/>
        </w:r>
        <w:r w:rsidRPr="00A249B4" w:rsidDel="00A249B4">
          <w:rPr>
            <w:highlight w:val="white"/>
            <w:lang w:eastAsia="fi-FI"/>
            <w:rPrChange w:id="5215" w:author="Tuomainen Mika" w:date="2014-04-04T00:09:00Z">
              <w:rPr>
                <w:highlight w:val="white"/>
                <w:lang w:val="en-US" w:eastAsia="fi-FI"/>
              </w:rPr>
            </w:rPrChange>
          </w:rPr>
          <w:delText>&lt;effectiveTime value=“200309300945”/&gt;</w:delText>
        </w:r>
      </w:del>
    </w:p>
    <w:p w:rsidR="003E639A" w:rsidRPr="00A249B4" w:rsidDel="00A249B4" w:rsidRDefault="003E639A">
      <w:pPr>
        <w:rPr>
          <w:del w:id="5216" w:author="Tuomainen Mika" w:date="2014-04-04T00:09:00Z"/>
          <w:color w:val="000000"/>
          <w:highlight w:val="white"/>
          <w:lang w:eastAsia="fi-FI"/>
          <w:rPrChange w:id="5217" w:author="Tuomainen Mika" w:date="2014-04-04T00:09:00Z">
            <w:rPr>
              <w:del w:id="5218" w:author="Tuomainen Mika" w:date="2014-04-04T00:09:00Z"/>
              <w:color w:val="000000"/>
              <w:highlight w:val="white"/>
              <w:lang w:val="en-US" w:eastAsia="fi-FI"/>
            </w:rPr>
          </w:rPrChange>
        </w:rPr>
        <w:pPrChange w:id="5219" w:author="Tuomainen Mika" w:date="2014-04-03T23:16:00Z">
          <w:pPr>
            <w:autoSpaceDE w:val="0"/>
            <w:autoSpaceDN w:val="0"/>
            <w:adjustRightInd w:val="0"/>
          </w:pPr>
        </w:pPrChange>
      </w:pPr>
      <w:del w:id="5220" w:author="Tuomainen Mika" w:date="2014-04-04T00:09:00Z">
        <w:r w:rsidRPr="00A249B4" w:rsidDel="00A249B4">
          <w:rPr>
            <w:color w:val="000000"/>
            <w:highlight w:val="white"/>
            <w:lang w:eastAsia="fi-FI"/>
            <w:rPrChange w:id="5221" w:author="Tuomainen Mika" w:date="2014-04-04T00:09:00Z">
              <w:rPr>
                <w:color w:val="000000"/>
                <w:highlight w:val="white"/>
                <w:lang w:val="en-US" w:eastAsia="fi-FI"/>
              </w:rPr>
            </w:rPrChange>
          </w:rPr>
          <w:tab/>
        </w:r>
        <w:r w:rsidRPr="00A249B4" w:rsidDel="00A249B4">
          <w:rPr>
            <w:color w:val="0000FF"/>
            <w:highlight w:val="white"/>
            <w:lang w:eastAsia="fi-FI"/>
            <w:rPrChange w:id="5222" w:author="Tuomainen Mika" w:date="2014-04-04T00:09:00Z">
              <w:rPr>
                <w:color w:val="0000FF"/>
                <w:highlight w:val="white"/>
                <w:lang w:val="en-US" w:eastAsia="fi-FI"/>
              </w:rPr>
            </w:rPrChange>
          </w:rPr>
          <w:delText>&lt;</w:delText>
        </w:r>
        <w:r w:rsidRPr="00A249B4" w:rsidDel="00A249B4">
          <w:rPr>
            <w:color w:val="800000"/>
            <w:highlight w:val="white"/>
            <w:lang w:eastAsia="fi-FI"/>
            <w:rPrChange w:id="5223" w:author="Tuomainen Mika" w:date="2014-04-04T00:09:00Z">
              <w:rPr>
                <w:color w:val="800000"/>
                <w:highlight w:val="white"/>
                <w:lang w:val="en-US" w:eastAsia="fi-FI"/>
              </w:rPr>
            </w:rPrChange>
          </w:rPr>
          <w:delText>value</w:delText>
        </w:r>
        <w:r w:rsidRPr="00A249B4" w:rsidDel="00A249B4">
          <w:rPr>
            <w:highlight w:val="white"/>
            <w:lang w:eastAsia="fi-FI"/>
            <w:rPrChange w:id="5224"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5225" w:author="Tuomainen Mika" w:date="2014-04-04T00:09:00Z">
              <w:rPr>
                <w:color w:val="0000FF"/>
                <w:highlight w:val="white"/>
                <w:lang w:val="en-US" w:eastAsia="fi-FI"/>
              </w:rPr>
            </w:rPrChange>
          </w:rPr>
          <w:delText>="</w:delText>
        </w:r>
        <w:r w:rsidRPr="00A249B4" w:rsidDel="00A249B4">
          <w:rPr>
            <w:color w:val="000000"/>
            <w:highlight w:val="white"/>
            <w:lang w:eastAsia="fi-FI"/>
            <w:rPrChange w:id="5226" w:author="Tuomainen Mika" w:date="2014-04-04T00:09:00Z">
              <w:rPr>
                <w:color w:val="000000"/>
                <w:highlight w:val="white"/>
                <w:lang w:val="en-US" w:eastAsia="fi-FI"/>
              </w:rPr>
            </w:rPrChange>
          </w:rPr>
          <w:delText>BL</w:delText>
        </w:r>
        <w:r w:rsidRPr="00A249B4" w:rsidDel="00A249B4">
          <w:rPr>
            <w:color w:val="0000FF"/>
            <w:highlight w:val="white"/>
            <w:lang w:eastAsia="fi-FI"/>
            <w:rPrChange w:id="5227" w:author="Tuomainen Mika" w:date="2014-04-04T00:09:00Z">
              <w:rPr>
                <w:color w:val="0000FF"/>
                <w:highlight w:val="white"/>
                <w:lang w:val="en-US" w:eastAsia="fi-FI"/>
              </w:rPr>
            </w:rPrChange>
          </w:rPr>
          <w:delText>"</w:delText>
        </w:r>
        <w:r w:rsidRPr="00A249B4" w:rsidDel="00A249B4">
          <w:rPr>
            <w:highlight w:val="white"/>
            <w:lang w:eastAsia="fi-FI"/>
            <w:rPrChange w:id="5228" w:author="Tuomainen Mika" w:date="2014-04-04T00:09:00Z">
              <w:rPr>
                <w:highlight w:val="white"/>
                <w:lang w:val="en-US" w:eastAsia="fi-FI"/>
              </w:rPr>
            </w:rPrChange>
          </w:rPr>
          <w:delText xml:space="preserve"> value</w:delText>
        </w:r>
        <w:r w:rsidRPr="00A249B4" w:rsidDel="00A249B4">
          <w:rPr>
            <w:color w:val="0000FF"/>
            <w:highlight w:val="white"/>
            <w:lang w:eastAsia="fi-FI"/>
            <w:rPrChange w:id="5229" w:author="Tuomainen Mika" w:date="2014-04-04T00:09:00Z">
              <w:rPr>
                <w:color w:val="0000FF"/>
                <w:highlight w:val="white"/>
                <w:lang w:val="en-US" w:eastAsia="fi-FI"/>
              </w:rPr>
            </w:rPrChange>
          </w:rPr>
          <w:delText>="</w:delText>
        </w:r>
        <w:r w:rsidRPr="00A249B4" w:rsidDel="00A249B4">
          <w:rPr>
            <w:color w:val="000000"/>
            <w:highlight w:val="white"/>
            <w:lang w:eastAsia="fi-FI"/>
            <w:rPrChange w:id="5230" w:author="Tuomainen Mika" w:date="2014-04-04T00:09:00Z">
              <w:rPr>
                <w:color w:val="000000"/>
                <w:highlight w:val="white"/>
                <w:lang w:val="en-US" w:eastAsia="fi-FI"/>
              </w:rPr>
            </w:rPrChange>
          </w:rPr>
          <w:delText>false</w:delText>
        </w:r>
        <w:r w:rsidRPr="00A249B4" w:rsidDel="00A249B4">
          <w:rPr>
            <w:color w:val="0000FF"/>
            <w:highlight w:val="white"/>
            <w:lang w:eastAsia="fi-FI"/>
            <w:rPrChange w:id="5231" w:author="Tuomainen Mika" w:date="2014-04-04T00:09:00Z">
              <w:rPr>
                <w:color w:val="0000FF"/>
                <w:highlight w:val="white"/>
                <w:lang w:val="en-US" w:eastAsia="fi-FI"/>
              </w:rPr>
            </w:rPrChange>
          </w:rPr>
          <w:delText>"/&gt;</w:delText>
        </w:r>
      </w:del>
    </w:p>
    <w:p w:rsidR="003E639A" w:rsidDel="00A249B4" w:rsidRDefault="003E639A">
      <w:pPr>
        <w:rPr>
          <w:del w:id="5232" w:author="Tuomainen Mika" w:date="2014-04-04T00:09:00Z"/>
          <w:color w:val="000000"/>
          <w:highlight w:val="white"/>
          <w:lang w:eastAsia="fi-FI"/>
        </w:rPr>
        <w:pPrChange w:id="5233" w:author="Tuomainen Mika" w:date="2014-04-03T23:16:00Z">
          <w:pPr>
            <w:autoSpaceDE w:val="0"/>
            <w:autoSpaceDN w:val="0"/>
            <w:adjustRightInd w:val="0"/>
          </w:pPr>
        </w:pPrChange>
      </w:pPr>
      <w:del w:id="5234" w:author="Tuomainen Mika" w:date="2014-04-04T00:09:00Z">
        <w:r w:rsidRPr="00A249B4" w:rsidDel="00A249B4">
          <w:rPr>
            <w:color w:val="000000"/>
            <w:highlight w:val="white"/>
            <w:lang w:eastAsia="fi-FI"/>
            <w:rPrChange w:id="5235" w:author="Tuomainen Mika" w:date="2014-04-04T00:09:00Z">
              <w:rPr>
                <w:color w:val="000000"/>
                <w:highlight w:val="white"/>
                <w:lang w:val="en-US" w:eastAsia="fi-FI"/>
              </w:rPr>
            </w:rPrChange>
          </w:rPr>
          <w:tab/>
        </w:r>
        <w:r w:rsidDel="00A249B4">
          <w:rPr>
            <w:color w:val="0000FF"/>
            <w:highlight w:val="white"/>
            <w:lang w:eastAsia="fi-FI"/>
          </w:rPr>
          <w:delText>&lt;/</w:delText>
        </w:r>
        <w:r w:rsidDel="00A249B4">
          <w:rPr>
            <w:highlight w:val="white"/>
            <w:lang w:eastAsia="fi-FI"/>
          </w:rPr>
          <w:delText>observation</w:delText>
        </w:r>
        <w:r w:rsidDel="00A249B4">
          <w:rPr>
            <w:color w:val="0000FF"/>
            <w:highlight w:val="white"/>
            <w:lang w:eastAsia="fi-FI"/>
          </w:rPr>
          <w:delText>&gt;</w:delText>
        </w:r>
      </w:del>
    </w:p>
    <w:p w:rsidR="003E639A" w:rsidDel="00A249B4" w:rsidRDefault="003E639A" w:rsidP="00CC1036">
      <w:pPr>
        <w:rPr>
          <w:del w:id="5236" w:author="Tuomainen Mika" w:date="2014-04-04T00:09:00Z"/>
        </w:rPr>
      </w:pPr>
      <w:del w:id="5237" w:author="Tuomainen Mika" w:date="2014-04-04T00:09:00Z">
        <w:r w:rsidDel="00A249B4">
          <w:rPr>
            <w:color w:val="0000FF"/>
            <w:highlight w:val="white"/>
            <w:lang w:eastAsia="fi-FI"/>
          </w:rPr>
          <w:delText>&lt;/</w:delText>
        </w:r>
        <w:r w:rsidDel="00A249B4">
          <w:rPr>
            <w:highlight w:val="white"/>
            <w:lang w:eastAsia="fi-FI"/>
          </w:rPr>
          <w:delText>entry</w:delText>
        </w:r>
        <w:r w:rsidDel="00A249B4">
          <w:rPr>
            <w:color w:val="0000FF"/>
            <w:highlight w:val="white"/>
            <w:lang w:eastAsia="fi-FI"/>
          </w:rPr>
          <w:delText>&gt;</w:delText>
        </w:r>
      </w:del>
    </w:p>
    <w:p w:rsidR="003E639A" w:rsidDel="00A249B4" w:rsidRDefault="003E639A" w:rsidP="00CC1036">
      <w:pPr>
        <w:rPr>
          <w:del w:id="5238" w:author="Tuomainen Mika" w:date="2014-04-04T00:09:00Z"/>
        </w:rPr>
      </w:pPr>
    </w:p>
    <w:p w:rsidR="003E639A" w:rsidDel="00A249B4" w:rsidRDefault="003E639A" w:rsidP="00CC1036">
      <w:pPr>
        <w:rPr>
          <w:del w:id="5239" w:author="Tuomainen Mika" w:date="2014-04-04T00:09:00Z"/>
        </w:rPr>
      </w:pPr>
    </w:p>
    <w:p w:rsidR="003E639A" w:rsidDel="00A249B4" w:rsidRDefault="003E639A" w:rsidP="00CC1036">
      <w:pPr>
        <w:pStyle w:val="Otsikko4"/>
        <w:rPr>
          <w:del w:id="5240" w:author="Tuomainen Mika" w:date="2014-04-04T00:09:00Z"/>
        </w:rPr>
      </w:pPr>
      <w:bookmarkStart w:id="5241" w:name="_Toc384330160"/>
      <w:del w:id="5242" w:author="Tuomainen Mika" w:date="2014-04-04T00:09:00Z">
        <w:r w:rsidDel="00A249B4">
          <w:delText>Palvelutapahtumat</w:delText>
        </w:r>
        <w:bookmarkEnd w:id="5241"/>
      </w:del>
    </w:p>
    <w:p w:rsidR="003E639A" w:rsidDel="00A249B4" w:rsidRDefault="003E639A" w:rsidP="00CC1036">
      <w:pPr>
        <w:rPr>
          <w:del w:id="5243" w:author="Tuomainen Mika" w:date="2014-04-04T00:09:00Z"/>
        </w:rPr>
      </w:pPr>
    </w:p>
    <w:p w:rsidR="003E639A" w:rsidDel="00A249B4" w:rsidRDefault="003E639A" w:rsidP="00CC1036">
      <w:pPr>
        <w:rPr>
          <w:del w:id="5244" w:author="Tuomainen Mika" w:date="2014-04-04T00:09:00Z"/>
        </w:rPr>
      </w:pPr>
      <w:del w:id="5245" w:author="Tuomainen Mika" w:date="2014-04-04T00:09:00Z">
        <w:r w:rsidDel="00A249B4">
          <w:delText>Ei pakollinen</w:delText>
        </w:r>
      </w:del>
    </w:p>
    <w:p w:rsidR="003E639A" w:rsidDel="00A249B4" w:rsidRDefault="003E639A" w:rsidP="00CC1036">
      <w:pPr>
        <w:rPr>
          <w:del w:id="5246" w:author="Tuomainen Mika" w:date="2014-04-04T00:09:00Z"/>
        </w:rPr>
      </w:pPr>
    </w:p>
    <w:p w:rsidR="003E639A" w:rsidDel="00A249B4" w:rsidRDefault="003E639A" w:rsidP="00CC1036">
      <w:pPr>
        <w:rPr>
          <w:del w:id="5247" w:author="Tuomainen Mika" w:date="2014-04-04T00:09:00Z"/>
        </w:rPr>
      </w:pPr>
      <w:del w:id="5248" w:author="Tuomainen Mika" w:date="2014-04-04T00:09:00Z">
        <w:r w:rsidDel="00A249B4">
          <w:delText>Ydintietokomponenttia palvelutapahtuma toistetaan tarvittava määrä.</w:delText>
        </w:r>
      </w:del>
    </w:p>
    <w:p w:rsidR="003E639A" w:rsidDel="00A249B4" w:rsidRDefault="003E639A" w:rsidP="00CC1036">
      <w:pPr>
        <w:rPr>
          <w:del w:id="5249" w:author="Tuomainen Mika" w:date="2014-04-04T00:09:00Z"/>
        </w:rPr>
      </w:pPr>
    </w:p>
    <w:p w:rsidR="003E639A" w:rsidDel="00A249B4" w:rsidRDefault="003E639A" w:rsidP="00CC1036">
      <w:pPr>
        <w:pStyle w:val="Otsikko3"/>
        <w:rPr>
          <w:del w:id="5250" w:author="Tuomainen Mika" w:date="2014-04-04T00:09:00Z"/>
        </w:rPr>
      </w:pPr>
      <w:bookmarkStart w:id="5251" w:name="_Toc384330161"/>
      <w:bookmarkStart w:id="5252" w:name="_Toc384984327"/>
      <w:bookmarkStart w:id="5253" w:name="_Toc384985095"/>
      <w:bookmarkStart w:id="5254" w:name="_Toc384985765"/>
      <w:del w:id="5255" w:author="Tuomainen Mika" w:date="2014-04-04T00:09:00Z">
        <w:r w:rsidDel="00A249B4">
          <w:delText>Maksutiedot</w:delText>
        </w:r>
        <w:bookmarkEnd w:id="5251"/>
        <w:bookmarkEnd w:id="5252"/>
        <w:bookmarkEnd w:id="5253"/>
        <w:bookmarkEnd w:id="5254"/>
        <w:r w:rsidDel="00A249B4">
          <w:delText xml:space="preserve"> </w:delText>
        </w:r>
      </w:del>
    </w:p>
    <w:p w:rsidR="003E639A" w:rsidDel="00A249B4" w:rsidRDefault="003E639A" w:rsidP="00CC1036">
      <w:pPr>
        <w:rPr>
          <w:del w:id="5256" w:author="Tuomainen Mika" w:date="2014-04-04T00:09:00Z"/>
        </w:rPr>
      </w:pPr>
    </w:p>
    <w:p w:rsidR="003E639A" w:rsidDel="00A249B4" w:rsidRDefault="003E639A" w:rsidP="00CC1036">
      <w:pPr>
        <w:rPr>
          <w:del w:id="5257" w:author="Tuomainen Mika" w:date="2014-04-04T00:09:00Z"/>
        </w:rPr>
      </w:pPr>
      <w:del w:id="5258" w:author="Tuomainen Mika" w:date="2014-04-04T00:09:00Z">
        <w:r w:rsidDel="00A249B4">
          <w:delText>Ei pakollinen</w:delText>
        </w:r>
      </w:del>
    </w:p>
    <w:p w:rsidR="003E639A" w:rsidDel="00A249B4" w:rsidRDefault="003E639A" w:rsidP="00CC1036">
      <w:pPr>
        <w:rPr>
          <w:del w:id="5259" w:author="Tuomainen Mika" w:date="2014-04-04T00:09:00Z"/>
        </w:rPr>
      </w:pPr>
    </w:p>
    <w:p w:rsidR="003E639A" w:rsidDel="00A249B4" w:rsidRDefault="003E639A" w:rsidP="00CC1036">
      <w:pPr>
        <w:rPr>
          <w:del w:id="5260" w:author="Tuomainen Mika" w:date="2014-04-04T00:09:00Z"/>
        </w:rPr>
      </w:pPr>
      <w:del w:id="5261" w:author="Tuomainen Mika" w:date="2014-04-04T00:09:00Z">
        <w:r w:rsidDel="00A249B4">
          <w:delText>Maksutiedot:</w:delText>
        </w:r>
        <w:r w:rsidDel="00A249B4">
          <w:tab/>
          <w:delText>otsikkokoodi: 11</w:delText>
        </w:r>
        <w:r w:rsidDel="00A249B4">
          <w:tab/>
        </w:r>
        <w:r w:rsidDel="00A249B4">
          <w:tab/>
          <w:delText>otsikkokoodisto (</w:delText>
        </w:r>
        <w:r w:rsidRPr="008D2C1A" w:rsidDel="00A249B4">
          <w:delText>1.2.246.537.6.40182.2009</w:delText>
        </w:r>
        <w:r w:rsidDel="00A249B4">
          <w:delText>)</w:delText>
        </w:r>
      </w:del>
    </w:p>
    <w:p w:rsidR="003E639A" w:rsidDel="00A249B4" w:rsidRDefault="003E639A" w:rsidP="00CC1036">
      <w:pPr>
        <w:rPr>
          <w:del w:id="5262" w:author="Tuomainen Mika" w:date="2014-04-04T00:09:00Z"/>
        </w:rPr>
      </w:pPr>
    </w:p>
    <w:p w:rsidR="003E639A" w:rsidDel="00A249B4" w:rsidRDefault="003E639A" w:rsidP="00CC1036">
      <w:pPr>
        <w:pStyle w:val="Otsikko4"/>
        <w:rPr>
          <w:del w:id="5263" w:author="Tuomainen Mika" w:date="2014-04-04T00:09:00Z"/>
        </w:rPr>
      </w:pPr>
      <w:bookmarkStart w:id="5264" w:name="_Toc384330162"/>
      <w:del w:id="5265" w:author="Tuomainen Mika" w:date="2014-04-04T00:09:00Z">
        <w:r w:rsidDel="00A249B4">
          <w:delText>Maksaja</w:delText>
        </w:r>
        <w:bookmarkEnd w:id="5264"/>
      </w:del>
    </w:p>
    <w:p w:rsidR="003E639A" w:rsidDel="00A249B4" w:rsidRDefault="003E639A" w:rsidP="00CC1036">
      <w:pPr>
        <w:rPr>
          <w:del w:id="5266" w:author="Tuomainen Mika" w:date="2014-04-04T00:09:00Z"/>
        </w:rPr>
      </w:pPr>
    </w:p>
    <w:p w:rsidR="003E639A" w:rsidDel="00A249B4" w:rsidRDefault="003E639A" w:rsidP="00CC1036">
      <w:pPr>
        <w:rPr>
          <w:del w:id="5267" w:author="Tuomainen Mika" w:date="2014-04-04T00:09:00Z"/>
        </w:rPr>
      </w:pPr>
      <w:del w:id="5268" w:author="Tuomainen Mika" w:date="2014-04-04T00:09:00Z">
        <w:r w:rsidDel="00A249B4">
          <w:lastRenderedPageBreak/>
          <w:delText>Ei pakollinen</w:delText>
        </w:r>
      </w:del>
    </w:p>
    <w:p w:rsidR="003E639A" w:rsidDel="00A249B4" w:rsidRDefault="003E639A" w:rsidP="00CC1036">
      <w:pPr>
        <w:rPr>
          <w:del w:id="5269" w:author="Tuomainen Mika" w:date="2014-04-04T00:09:00Z"/>
        </w:rPr>
      </w:pPr>
    </w:p>
    <w:p w:rsidR="003E639A" w:rsidDel="00A249B4" w:rsidRDefault="003E639A" w:rsidP="00CC1036">
      <w:pPr>
        <w:rPr>
          <w:del w:id="5270" w:author="Tuomainen Mika" w:date="2014-04-04T00:09:00Z"/>
        </w:rPr>
      </w:pPr>
      <w:del w:id="5271" w:author="Tuomainen Mika" w:date="2014-04-04T00:09:00Z">
        <w:r w:rsidDel="00A249B4">
          <w:delText>Maksaja:</w:delText>
        </w:r>
        <w:r w:rsidDel="00A249B4">
          <w:tab/>
          <w:delText>kenttäkoodi: 31</w:delText>
        </w:r>
        <w:r w:rsidDel="00A249B4">
          <w:tab/>
        </w:r>
        <w:r w:rsidDel="00A249B4">
          <w:tab/>
          <w:delText xml:space="preserve">koodisto: 1.2.246.537.6.12.2002.124 </w:delText>
        </w:r>
      </w:del>
    </w:p>
    <w:p w:rsidR="003E639A" w:rsidDel="00A249B4" w:rsidRDefault="003E639A" w:rsidP="00CC1036">
      <w:pPr>
        <w:rPr>
          <w:del w:id="5272" w:author="Tuomainen Mika" w:date="2014-04-04T00:09:00Z"/>
        </w:rPr>
      </w:pPr>
      <w:del w:id="5273" w:author="Tuomainen Mika" w:date="2014-04-04T00:09:00Z">
        <w:r w:rsidDel="00A249B4">
          <w:delText xml:space="preserve">Maksuosuus: </w:delText>
        </w:r>
        <w:r w:rsidDel="00A249B4">
          <w:tab/>
          <w:delText>kenttäkoodi: 31.1</w:delText>
        </w:r>
        <w:r w:rsidDel="00A249B4">
          <w:tab/>
        </w:r>
        <w:r w:rsidDel="00A249B4">
          <w:tab/>
          <w:delText xml:space="preserve">koodisto: 1.2.246.537.6.12.2002.124 </w:delText>
        </w:r>
      </w:del>
    </w:p>
    <w:p w:rsidR="003E639A" w:rsidDel="00A249B4" w:rsidRDefault="003E639A" w:rsidP="00CC1036">
      <w:pPr>
        <w:rPr>
          <w:del w:id="5274" w:author="Tuomainen Mika" w:date="2014-04-04T00:09:00Z"/>
        </w:rPr>
      </w:pPr>
    </w:p>
    <w:p w:rsidR="003E639A" w:rsidDel="00A249B4" w:rsidRDefault="003E639A" w:rsidP="00CC1036">
      <w:pPr>
        <w:rPr>
          <w:del w:id="5275" w:author="Tuomainen Mika" w:date="2014-04-04T00:09:00Z"/>
        </w:rPr>
      </w:pPr>
      <w:del w:id="5276" w:author="Tuomainen Mika" w:date="2014-04-04T00:09:00Z">
        <w:r w:rsidDel="00A249B4">
          <w:delText>Maksun enimmäismäärä ilmoitetaan value-elementissä, tietotyyppi on MO.</w:delText>
        </w:r>
      </w:del>
    </w:p>
    <w:p w:rsidR="003E639A" w:rsidDel="00A249B4" w:rsidRDefault="003E639A" w:rsidP="00CC1036">
      <w:pPr>
        <w:rPr>
          <w:del w:id="5277" w:author="Tuomainen Mika" w:date="2014-04-04T00:09:00Z"/>
        </w:rPr>
      </w:pPr>
      <w:del w:id="5278" w:author="Tuomainen Mika" w:date="2014-04-04T00:09:00Z">
        <w:r w:rsidDel="00A249B4">
          <w:delText xml:space="preserve"> Maksajan oid-tunnus sijoitetaan elementtiin</w:delText>
        </w:r>
      </w:del>
    </w:p>
    <w:p w:rsidR="003E639A" w:rsidDel="00A249B4" w:rsidRDefault="003E639A" w:rsidP="00CC1036">
      <w:pPr>
        <w:rPr>
          <w:del w:id="5279" w:author="Tuomainen Mika" w:date="2014-04-04T00:09:00Z"/>
        </w:rPr>
      </w:pPr>
      <w:del w:id="5280" w:author="Tuomainen Mika" w:date="2014-04-04T00:09:00Z">
        <w:r w:rsidRPr="009C78A3" w:rsidDel="00A249B4">
          <w:delText xml:space="preserve">&lt;author&gt;&lt;assignedAuthor&gt;&lt;id&gt; sekä myös elementtiin &lt;author&gt;&lt;assignedAuthor&gt;&lt;representedOrganization&gt;&lt;id&gt;. </w:delText>
        </w:r>
        <w:r w:rsidDel="00A249B4">
          <w:delText>Maksajan roolitarkenne sijoitetaan elementtiin &lt;author&gt;&lt;assignedAuthor&gt;&lt;code&gt; ja se saadaan koodistosta 1.2.246.537.5.40018.2003.</w:delText>
        </w:r>
      </w:del>
    </w:p>
    <w:p w:rsidR="003E639A" w:rsidDel="00A249B4" w:rsidRDefault="003E639A" w:rsidP="00CC1036">
      <w:pPr>
        <w:rPr>
          <w:del w:id="5281" w:author="Tuomainen Mika" w:date="2014-04-04T00:09:00Z"/>
        </w:rPr>
      </w:pPr>
    </w:p>
    <w:p w:rsidR="003E639A" w:rsidRPr="00C22482" w:rsidDel="00A249B4" w:rsidRDefault="003E639A" w:rsidP="00CC1036">
      <w:pPr>
        <w:rPr>
          <w:del w:id="5282" w:author="Tuomainen Mika" w:date="2014-04-04T00:09:00Z"/>
        </w:rPr>
      </w:pPr>
      <w:del w:id="5283" w:author="Tuomainen Mika" w:date="2014-04-04T00:09:00Z">
        <w:r w:rsidDel="00A249B4">
          <w:delText xml:space="preserve">Maksuosuus prosentteina kokonaishinnasta sijoitetaan omaan observation-komponenttiinsa. </w:delText>
        </w:r>
        <w:r w:rsidRPr="00C22482" w:rsidDel="00A249B4">
          <w:delText>Arvo ilmoitetaan value-elementissä tietotyypillä REAL.</w:delText>
        </w:r>
      </w:del>
    </w:p>
    <w:p w:rsidR="003E639A" w:rsidRPr="00C22482" w:rsidDel="00A249B4" w:rsidRDefault="003E639A" w:rsidP="00CC1036">
      <w:pPr>
        <w:rPr>
          <w:del w:id="5284" w:author="Tuomainen Mika" w:date="2014-04-04T00:09:00Z"/>
        </w:rPr>
      </w:pPr>
    </w:p>
    <w:p w:rsidR="003E639A" w:rsidRPr="00C22482" w:rsidDel="00A249B4" w:rsidRDefault="003E639A">
      <w:pPr>
        <w:rPr>
          <w:del w:id="5285" w:author="Tuomainen Mika" w:date="2014-04-04T00:09:00Z"/>
          <w:color w:val="000000"/>
          <w:highlight w:val="white"/>
          <w:lang w:eastAsia="fi-FI"/>
        </w:rPr>
        <w:pPrChange w:id="5286" w:author="Tuomainen Mika" w:date="2014-04-03T23:16:00Z">
          <w:pPr>
            <w:autoSpaceDE w:val="0"/>
            <w:autoSpaceDN w:val="0"/>
            <w:adjustRightInd w:val="0"/>
          </w:pPr>
        </w:pPrChange>
      </w:pPr>
      <w:del w:id="5287" w:author="Tuomainen Mika" w:date="2014-04-04T00:09:00Z">
        <w:r w:rsidRPr="00C22482" w:rsidDel="00A249B4">
          <w:rPr>
            <w:color w:val="0000FF"/>
            <w:highlight w:val="white"/>
            <w:lang w:eastAsia="fi-FI"/>
          </w:rPr>
          <w:delText>&lt;</w:delText>
        </w:r>
        <w:r w:rsidRPr="00C22482" w:rsidDel="00A249B4">
          <w:rPr>
            <w:highlight w:val="white"/>
            <w:lang w:eastAsia="fi-FI"/>
          </w:rPr>
          <w:delText>entry</w:delText>
        </w:r>
        <w:r w:rsidRPr="00C22482" w:rsidDel="00A249B4">
          <w:rPr>
            <w:color w:val="0000FF"/>
            <w:highlight w:val="white"/>
            <w:lang w:eastAsia="fi-FI"/>
          </w:rPr>
          <w:delText>&gt;</w:delText>
        </w:r>
      </w:del>
    </w:p>
    <w:p w:rsidR="003E639A" w:rsidRPr="00C22482" w:rsidDel="00A249B4" w:rsidRDefault="003E639A">
      <w:pPr>
        <w:rPr>
          <w:del w:id="5288" w:author="Tuomainen Mika" w:date="2014-04-04T00:09:00Z"/>
          <w:color w:val="000000"/>
          <w:highlight w:val="white"/>
          <w:lang w:eastAsia="fi-FI"/>
        </w:rPr>
        <w:pPrChange w:id="5289" w:author="Tuomainen Mika" w:date="2014-04-03T23:16:00Z">
          <w:pPr>
            <w:autoSpaceDE w:val="0"/>
            <w:autoSpaceDN w:val="0"/>
            <w:adjustRightInd w:val="0"/>
            <w:ind w:firstLine="720"/>
          </w:pPr>
        </w:pPrChange>
      </w:pPr>
      <w:del w:id="5290" w:author="Tuomainen Mika" w:date="2014-04-04T00:09:00Z">
        <w:r w:rsidRPr="00C22482" w:rsidDel="00A249B4">
          <w:rPr>
            <w:color w:val="0000FF"/>
            <w:highlight w:val="white"/>
            <w:lang w:eastAsia="fi-FI"/>
          </w:rPr>
          <w:delText>&lt;</w:delText>
        </w:r>
        <w:r w:rsidRPr="00C22482" w:rsidDel="00A249B4">
          <w:rPr>
            <w:color w:val="800000"/>
            <w:highlight w:val="white"/>
            <w:lang w:eastAsia="fi-FI"/>
          </w:rPr>
          <w:delText>observation</w:delText>
        </w:r>
        <w:r w:rsidRPr="00C22482" w:rsidDel="00A249B4">
          <w:rPr>
            <w:highlight w:val="white"/>
            <w:lang w:eastAsia="fi-FI"/>
          </w:rPr>
          <w:delText xml:space="preserve"> classCode</w:delText>
        </w:r>
        <w:r w:rsidRPr="00C22482" w:rsidDel="00A249B4">
          <w:rPr>
            <w:color w:val="0000FF"/>
            <w:highlight w:val="white"/>
            <w:lang w:eastAsia="fi-FI"/>
          </w:rPr>
          <w:delText>="</w:delText>
        </w:r>
        <w:r w:rsidRPr="00C22482" w:rsidDel="00A249B4">
          <w:rPr>
            <w:color w:val="000000"/>
            <w:highlight w:val="white"/>
            <w:lang w:eastAsia="fi-FI"/>
          </w:rPr>
          <w:delText>OBS</w:delText>
        </w:r>
        <w:r w:rsidRPr="00C22482" w:rsidDel="00A249B4">
          <w:rPr>
            <w:color w:val="0000FF"/>
            <w:highlight w:val="white"/>
            <w:lang w:eastAsia="fi-FI"/>
          </w:rPr>
          <w:delText>"</w:delText>
        </w:r>
        <w:r w:rsidRPr="00C22482" w:rsidDel="00A249B4">
          <w:rPr>
            <w:highlight w:val="white"/>
            <w:lang w:eastAsia="fi-FI"/>
          </w:rPr>
          <w:delText xml:space="preserve"> moodCode</w:delText>
        </w:r>
        <w:r w:rsidRPr="00C22482" w:rsidDel="00A249B4">
          <w:rPr>
            <w:color w:val="0000FF"/>
            <w:highlight w:val="white"/>
            <w:lang w:eastAsia="fi-FI"/>
          </w:rPr>
          <w:delText>="</w:delText>
        </w:r>
        <w:r w:rsidRPr="00C22482" w:rsidDel="00A249B4">
          <w:rPr>
            <w:color w:val="000000"/>
            <w:highlight w:val="white"/>
            <w:lang w:eastAsia="fi-FI"/>
          </w:rPr>
          <w:delText>EVN</w:delText>
        </w:r>
        <w:r w:rsidRPr="00C22482" w:rsidDel="00A249B4">
          <w:rPr>
            <w:color w:val="0000FF"/>
            <w:highlight w:val="white"/>
            <w:lang w:eastAsia="fi-FI"/>
          </w:rPr>
          <w:delText>"&gt;</w:delText>
        </w:r>
      </w:del>
    </w:p>
    <w:p w:rsidR="003E639A" w:rsidRPr="00C22482" w:rsidDel="00A249B4" w:rsidRDefault="003E639A">
      <w:pPr>
        <w:rPr>
          <w:del w:id="5291" w:author="Tuomainen Mika" w:date="2014-04-04T00:09:00Z"/>
          <w:highlight w:val="white"/>
          <w:lang w:eastAsia="fi-FI"/>
        </w:rPr>
        <w:pPrChange w:id="5292" w:author="Tuomainen Mika" w:date="2014-04-03T23:16:00Z">
          <w:pPr>
            <w:autoSpaceDE w:val="0"/>
            <w:autoSpaceDN w:val="0"/>
            <w:adjustRightInd w:val="0"/>
          </w:pPr>
        </w:pPrChange>
      </w:pPr>
      <w:del w:id="5293" w:author="Tuomainen Mika" w:date="2014-04-04T00:09:00Z">
        <w:r w:rsidRPr="00C22482" w:rsidDel="00A249B4">
          <w:rPr>
            <w:highlight w:val="white"/>
            <w:lang w:eastAsia="fi-FI"/>
          </w:rPr>
          <w:tab/>
        </w:r>
        <w:r w:rsidRPr="00C22482" w:rsidDel="00A249B4">
          <w:rPr>
            <w:color w:val="0000FF"/>
            <w:highlight w:val="white"/>
            <w:lang w:eastAsia="fi-FI"/>
          </w:rPr>
          <w:delText>&lt;</w:delText>
        </w:r>
        <w:r w:rsidRPr="00C22482" w:rsidDel="00A249B4">
          <w:rPr>
            <w:color w:val="800000"/>
            <w:highlight w:val="white"/>
            <w:lang w:eastAsia="fi-FI"/>
          </w:rPr>
          <w:delText>code</w:delText>
        </w:r>
        <w:r w:rsidRPr="00C22482" w:rsidDel="00A249B4">
          <w:rPr>
            <w:color w:val="FF0000"/>
            <w:highlight w:val="white"/>
            <w:lang w:eastAsia="fi-FI"/>
          </w:rPr>
          <w:delText xml:space="preserve"> code</w:delText>
        </w:r>
        <w:r w:rsidRPr="00C22482" w:rsidDel="00A249B4">
          <w:rPr>
            <w:color w:val="0000FF"/>
            <w:highlight w:val="white"/>
            <w:lang w:eastAsia="fi-FI"/>
          </w:rPr>
          <w:delText>="</w:delText>
        </w:r>
        <w:r w:rsidRPr="00C22482" w:rsidDel="00A249B4">
          <w:rPr>
            <w:highlight w:val="white"/>
            <w:lang w:eastAsia="fi-FI"/>
          </w:rPr>
          <w:delText>31</w:delText>
        </w:r>
        <w:r w:rsidRPr="00C22482" w:rsidDel="00A249B4">
          <w:rPr>
            <w:color w:val="0000FF"/>
            <w:highlight w:val="white"/>
            <w:lang w:eastAsia="fi-FI"/>
          </w:rPr>
          <w:delText>"</w:delText>
        </w:r>
        <w:r w:rsidRPr="00C22482" w:rsidDel="00A249B4">
          <w:rPr>
            <w:color w:val="FF0000"/>
            <w:highlight w:val="white"/>
            <w:lang w:eastAsia="fi-FI"/>
          </w:rPr>
          <w:delText xml:space="preserve"> codeSystem</w:delText>
        </w:r>
        <w:r w:rsidRPr="00C22482" w:rsidDel="00A249B4">
          <w:rPr>
            <w:color w:val="0000FF"/>
            <w:highlight w:val="white"/>
            <w:lang w:eastAsia="fi-FI"/>
          </w:rPr>
          <w:delText>="</w:delText>
        </w:r>
        <w:r w:rsidRPr="00C22482" w:rsidDel="00A249B4">
          <w:rPr>
            <w:highlight w:val="white"/>
            <w:lang w:eastAsia="fi-FI"/>
          </w:rPr>
          <w:delText>1.2.246.537.6.12.2002.124</w:delText>
        </w:r>
        <w:r w:rsidRPr="00C22482" w:rsidDel="00A249B4">
          <w:rPr>
            <w:color w:val="0000FF"/>
            <w:highlight w:val="white"/>
            <w:lang w:eastAsia="fi-FI"/>
          </w:rPr>
          <w:delText>"/&gt;</w:delText>
        </w:r>
      </w:del>
    </w:p>
    <w:p w:rsidR="003E639A" w:rsidRPr="00A249B4" w:rsidDel="00A249B4" w:rsidRDefault="003E639A">
      <w:pPr>
        <w:rPr>
          <w:del w:id="5294" w:author="Tuomainen Mika" w:date="2014-04-04T00:09:00Z"/>
          <w:color w:val="000000"/>
          <w:highlight w:val="white"/>
          <w:lang w:eastAsia="fi-FI"/>
          <w:rPrChange w:id="5295" w:author="Tuomainen Mika" w:date="2014-04-04T00:09:00Z">
            <w:rPr>
              <w:del w:id="5296" w:author="Tuomainen Mika" w:date="2014-04-04T00:09:00Z"/>
              <w:color w:val="000000"/>
              <w:highlight w:val="white"/>
              <w:lang w:val="en-US" w:eastAsia="fi-FI"/>
            </w:rPr>
          </w:rPrChange>
        </w:rPr>
        <w:pPrChange w:id="5297" w:author="Tuomainen Mika" w:date="2014-04-03T23:16:00Z">
          <w:pPr>
            <w:autoSpaceDE w:val="0"/>
            <w:autoSpaceDN w:val="0"/>
            <w:adjustRightInd w:val="0"/>
          </w:pPr>
        </w:pPrChange>
      </w:pPr>
      <w:del w:id="5298" w:author="Tuomainen Mika" w:date="2014-04-04T00:09:00Z">
        <w:r w:rsidRPr="00C22482" w:rsidDel="00A249B4">
          <w:rPr>
            <w:color w:val="000000"/>
            <w:highlight w:val="white"/>
            <w:lang w:eastAsia="fi-FI"/>
          </w:rPr>
          <w:tab/>
        </w:r>
        <w:r w:rsidRPr="00A249B4" w:rsidDel="00A249B4">
          <w:rPr>
            <w:highlight w:val="white"/>
            <w:lang w:eastAsia="fi-FI"/>
            <w:rPrChange w:id="5299" w:author="Tuomainen Mika" w:date="2014-04-04T00:09:00Z">
              <w:rPr>
                <w:highlight w:val="white"/>
                <w:lang w:val="en-US" w:eastAsia="fi-FI"/>
              </w:rPr>
            </w:rPrChange>
          </w:rPr>
          <w:delText>&lt;effectiveTime value=“200309300945”/&gt;</w:delText>
        </w:r>
      </w:del>
    </w:p>
    <w:p w:rsidR="003E639A" w:rsidRPr="00A249B4" w:rsidDel="00A249B4" w:rsidRDefault="003E639A">
      <w:pPr>
        <w:rPr>
          <w:del w:id="5300" w:author="Tuomainen Mika" w:date="2014-04-04T00:09:00Z"/>
          <w:color w:val="000000"/>
          <w:highlight w:val="white"/>
          <w:lang w:eastAsia="fi-FI"/>
          <w:rPrChange w:id="5301" w:author="Tuomainen Mika" w:date="2014-04-04T00:09:00Z">
            <w:rPr>
              <w:del w:id="5302" w:author="Tuomainen Mika" w:date="2014-04-04T00:09:00Z"/>
              <w:color w:val="000000"/>
              <w:highlight w:val="white"/>
              <w:lang w:val="en-US" w:eastAsia="fi-FI"/>
            </w:rPr>
          </w:rPrChange>
        </w:rPr>
        <w:pPrChange w:id="5303" w:author="Tuomainen Mika" w:date="2014-04-03T23:16:00Z">
          <w:pPr>
            <w:autoSpaceDE w:val="0"/>
            <w:autoSpaceDN w:val="0"/>
            <w:adjustRightInd w:val="0"/>
          </w:pPr>
        </w:pPrChange>
      </w:pPr>
      <w:del w:id="5304" w:author="Tuomainen Mika" w:date="2014-04-04T00:09:00Z">
        <w:r w:rsidRPr="00A249B4" w:rsidDel="00A249B4">
          <w:rPr>
            <w:color w:val="000000"/>
            <w:highlight w:val="white"/>
            <w:lang w:eastAsia="fi-FI"/>
            <w:rPrChange w:id="5305" w:author="Tuomainen Mika" w:date="2014-04-04T00:09:00Z">
              <w:rPr>
                <w:color w:val="000000"/>
                <w:highlight w:val="white"/>
                <w:lang w:val="en-US" w:eastAsia="fi-FI"/>
              </w:rPr>
            </w:rPrChange>
          </w:rPr>
          <w:tab/>
        </w:r>
        <w:r w:rsidRPr="00A249B4" w:rsidDel="00A249B4">
          <w:rPr>
            <w:color w:val="0000FF"/>
            <w:highlight w:val="white"/>
            <w:lang w:eastAsia="fi-FI"/>
            <w:rPrChange w:id="5306" w:author="Tuomainen Mika" w:date="2014-04-04T00:09:00Z">
              <w:rPr>
                <w:color w:val="0000FF"/>
                <w:highlight w:val="white"/>
                <w:lang w:val="en-US" w:eastAsia="fi-FI"/>
              </w:rPr>
            </w:rPrChange>
          </w:rPr>
          <w:delText>&lt;</w:delText>
        </w:r>
        <w:r w:rsidRPr="00A249B4" w:rsidDel="00A249B4">
          <w:rPr>
            <w:color w:val="800000"/>
            <w:highlight w:val="white"/>
            <w:lang w:eastAsia="fi-FI"/>
            <w:rPrChange w:id="5307" w:author="Tuomainen Mika" w:date="2014-04-04T00:09:00Z">
              <w:rPr>
                <w:color w:val="800000"/>
                <w:highlight w:val="white"/>
                <w:lang w:val="en-US" w:eastAsia="fi-FI"/>
              </w:rPr>
            </w:rPrChange>
          </w:rPr>
          <w:delText>value</w:delText>
        </w:r>
        <w:r w:rsidRPr="00A249B4" w:rsidDel="00A249B4">
          <w:rPr>
            <w:highlight w:val="white"/>
            <w:lang w:eastAsia="fi-FI"/>
            <w:rPrChange w:id="5308"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5309" w:author="Tuomainen Mika" w:date="2014-04-04T00:09:00Z">
              <w:rPr>
                <w:color w:val="0000FF"/>
                <w:highlight w:val="white"/>
                <w:lang w:val="en-US" w:eastAsia="fi-FI"/>
              </w:rPr>
            </w:rPrChange>
          </w:rPr>
          <w:delText>="</w:delText>
        </w:r>
        <w:r w:rsidRPr="00A249B4" w:rsidDel="00A249B4">
          <w:rPr>
            <w:color w:val="000000"/>
            <w:highlight w:val="white"/>
            <w:lang w:eastAsia="fi-FI"/>
            <w:rPrChange w:id="5310" w:author="Tuomainen Mika" w:date="2014-04-04T00:09:00Z">
              <w:rPr>
                <w:color w:val="000000"/>
                <w:highlight w:val="white"/>
                <w:lang w:val="en-US" w:eastAsia="fi-FI"/>
              </w:rPr>
            </w:rPrChange>
          </w:rPr>
          <w:delText>MO</w:delText>
        </w:r>
        <w:r w:rsidRPr="00A249B4" w:rsidDel="00A249B4">
          <w:rPr>
            <w:color w:val="0000FF"/>
            <w:highlight w:val="white"/>
            <w:lang w:eastAsia="fi-FI"/>
            <w:rPrChange w:id="5311" w:author="Tuomainen Mika" w:date="2014-04-04T00:09:00Z">
              <w:rPr>
                <w:color w:val="0000FF"/>
                <w:highlight w:val="white"/>
                <w:lang w:val="en-US" w:eastAsia="fi-FI"/>
              </w:rPr>
            </w:rPrChange>
          </w:rPr>
          <w:delText>"</w:delText>
        </w:r>
        <w:r w:rsidRPr="00A249B4" w:rsidDel="00A249B4">
          <w:rPr>
            <w:highlight w:val="white"/>
            <w:lang w:eastAsia="fi-FI"/>
            <w:rPrChange w:id="5312" w:author="Tuomainen Mika" w:date="2014-04-04T00:09:00Z">
              <w:rPr>
                <w:highlight w:val="white"/>
                <w:lang w:val="en-US" w:eastAsia="fi-FI"/>
              </w:rPr>
            </w:rPrChange>
          </w:rPr>
          <w:delText xml:space="preserve"> value</w:delText>
        </w:r>
        <w:r w:rsidRPr="00A249B4" w:rsidDel="00A249B4">
          <w:rPr>
            <w:color w:val="0000FF"/>
            <w:highlight w:val="white"/>
            <w:lang w:eastAsia="fi-FI"/>
            <w:rPrChange w:id="5313" w:author="Tuomainen Mika" w:date="2014-04-04T00:09:00Z">
              <w:rPr>
                <w:color w:val="0000FF"/>
                <w:highlight w:val="white"/>
                <w:lang w:val="en-US" w:eastAsia="fi-FI"/>
              </w:rPr>
            </w:rPrChange>
          </w:rPr>
          <w:delText>="</w:delText>
        </w:r>
        <w:r w:rsidRPr="00A249B4" w:rsidDel="00A249B4">
          <w:rPr>
            <w:color w:val="000000"/>
            <w:highlight w:val="white"/>
            <w:lang w:eastAsia="fi-FI"/>
            <w:rPrChange w:id="5314" w:author="Tuomainen Mika" w:date="2014-04-04T00:09:00Z">
              <w:rPr>
                <w:color w:val="000000"/>
                <w:highlight w:val="white"/>
                <w:lang w:val="en-US" w:eastAsia="fi-FI"/>
              </w:rPr>
            </w:rPrChange>
          </w:rPr>
          <w:delText>100</w:delText>
        </w:r>
        <w:r w:rsidRPr="00A249B4" w:rsidDel="00A249B4">
          <w:rPr>
            <w:color w:val="0000FF"/>
            <w:highlight w:val="white"/>
            <w:lang w:eastAsia="fi-FI"/>
            <w:rPrChange w:id="5315" w:author="Tuomainen Mika" w:date="2014-04-04T00:09:00Z">
              <w:rPr>
                <w:color w:val="0000FF"/>
                <w:highlight w:val="white"/>
                <w:lang w:val="en-US" w:eastAsia="fi-FI"/>
              </w:rPr>
            </w:rPrChange>
          </w:rPr>
          <w:delText>"</w:delText>
        </w:r>
        <w:r w:rsidRPr="00A249B4" w:rsidDel="00A249B4">
          <w:rPr>
            <w:highlight w:val="white"/>
            <w:lang w:eastAsia="fi-FI"/>
            <w:rPrChange w:id="5316" w:author="Tuomainen Mika" w:date="2014-04-04T00:09:00Z">
              <w:rPr>
                <w:highlight w:val="white"/>
                <w:lang w:val="en-US" w:eastAsia="fi-FI"/>
              </w:rPr>
            </w:rPrChange>
          </w:rPr>
          <w:delText xml:space="preserve"> currency</w:delText>
        </w:r>
        <w:r w:rsidRPr="00A249B4" w:rsidDel="00A249B4">
          <w:rPr>
            <w:color w:val="0000FF"/>
            <w:highlight w:val="white"/>
            <w:lang w:eastAsia="fi-FI"/>
            <w:rPrChange w:id="5317" w:author="Tuomainen Mika" w:date="2014-04-04T00:09:00Z">
              <w:rPr>
                <w:color w:val="0000FF"/>
                <w:highlight w:val="white"/>
                <w:lang w:val="en-US" w:eastAsia="fi-FI"/>
              </w:rPr>
            </w:rPrChange>
          </w:rPr>
          <w:delText>="</w:delText>
        </w:r>
        <w:r w:rsidRPr="00A249B4" w:rsidDel="00A249B4">
          <w:rPr>
            <w:color w:val="000000"/>
            <w:highlight w:val="white"/>
            <w:lang w:eastAsia="fi-FI"/>
            <w:rPrChange w:id="5318" w:author="Tuomainen Mika" w:date="2014-04-04T00:09:00Z">
              <w:rPr>
                <w:color w:val="000000"/>
                <w:highlight w:val="white"/>
                <w:lang w:val="en-US" w:eastAsia="fi-FI"/>
              </w:rPr>
            </w:rPrChange>
          </w:rPr>
          <w:delText>EUR</w:delText>
        </w:r>
        <w:r w:rsidRPr="00A249B4" w:rsidDel="00A249B4">
          <w:rPr>
            <w:color w:val="0000FF"/>
            <w:highlight w:val="white"/>
            <w:lang w:eastAsia="fi-FI"/>
            <w:rPrChange w:id="5319" w:author="Tuomainen Mika" w:date="2014-04-04T00:09:00Z">
              <w:rPr>
                <w:color w:val="0000FF"/>
                <w:highlight w:val="white"/>
                <w:lang w:val="en-US" w:eastAsia="fi-FI"/>
              </w:rPr>
            </w:rPrChange>
          </w:rPr>
          <w:delText>"/&gt;</w:delText>
        </w:r>
      </w:del>
    </w:p>
    <w:p w:rsidR="003E639A" w:rsidRPr="00A249B4" w:rsidDel="00A249B4" w:rsidRDefault="003E639A">
      <w:pPr>
        <w:rPr>
          <w:del w:id="5320" w:author="Tuomainen Mika" w:date="2014-04-04T00:09:00Z"/>
          <w:color w:val="000000"/>
          <w:highlight w:val="white"/>
          <w:lang w:eastAsia="fi-FI"/>
          <w:rPrChange w:id="5321" w:author="Tuomainen Mika" w:date="2014-04-04T00:09:00Z">
            <w:rPr>
              <w:del w:id="5322" w:author="Tuomainen Mika" w:date="2014-04-04T00:09:00Z"/>
              <w:color w:val="000000"/>
              <w:highlight w:val="white"/>
              <w:lang w:val="en-US" w:eastAsia="fi-FI"/>
            </w:rPr>
          </w:rPrChange>
        </w:rPr>
        <w:pPrChange w:id="5323" w:author="Tuomainen Mika" w:date="2014-04-03T23:16:00Z">
          <w:pPr>
            <w:autoSpaceDE w:val="0"/>
            <w:autoSpaceDN w:val="0"/>
            <w:adjustRightInd w:val="0"/>
          </w:pPr>
        </w:pPrChange>
      </w:pPr>
      <w:del w:id="5324" w:author="Tuomainen Mika" w:date="2014-04-04T00:09:00Z">
        <w:r w:rsidRPr="00A249B4" w:rsidDel="00A249B4">
          <w:rPr>
            <w:color w:val="000000"/>
            <w:highlight w:val="white"/>
            <w:lang w:eastAsia="fi-FI"/>
            <w:rPrChange w:id="5325" w:author="Tuomainen Mika" w:date="2014-04-04T00:09:00Z">
              <w:rPr>
                <w:color w:val="000000"/>
                <w:highlight w:val="white"/>
                <w:lang w:val="en-US" w:eastAsia="fi-FI"/>
              </w:rPr>
            </w:rPrChange>
          </w:rPr>
          <w:tab/>
        </w:r>
        <w:r w:rsidRPr="00A249B4" w:rsidDel="00A249B4">
          <w:rPr>
            <w:color w:val="0000FF"/>
            <w:highlight w:val="white"/>
            <w:lang w:eastAsia="fi-FI"/>
            <w:rPrChange w:id="5326" w:author="Tuomainen Mika" w:date="2014-04-04T00:09:00Z">
              <w:rPr>
                <w:color w:val="0000FF"/>
                <w:highlight w:val="white"/>
                <w:lang w:val="en-US" w:eastAsia="fi-FI"/>
              </w:rPr>
            </w:rPrChange>
          </w:rPr>
          <w:delText>&lt;</w:delText>
        </w:r>
        <w:r w:rsidRPr="00A249B4" w:rsidDel="00A249B4">
          <w:rPr>
            <w:highlight w:val="white"/>
            <w:lang w:eastAsia="fi-FI"/>
            <w:rPrChange w:id="5327" w:author="Tuomainen Mika" w:date="2014-04-04T00:09:00Z">
              <w:rPr>
                <w:highlight w:val="white"/>
                <w:lang w:val="en-US" w:eastAsia="fi-FI"/>
              </w:rPr>
            </w:rPrChange>
          </w:rPr>
          <w:delText>author</w:delText>
        </w:r>
        <w:r w:rsidRPr="00A249B4" w:rsidDel="00A249B4">
          <w:rPr>
            <w:color w:val="0000FF"/>
            <w:highlight w:val="white"/>
            <w:lang w:eastAsia="fi-FI"/>
            <w:rPrChange w:id="5328" w:author="Tuomainen Mika" w:date="2014-04-04T00:09:00Z">
              <w:rPr>
                <w:color w:val="0000FF"/>
                <w:highlight w:val="white"/>
                <w:lang w:val="en-US" w:eastAsia="fi-FI"/>
              </w:rPr>
            </w:rPrChange>
          </w:rPr>
          <w:delText>&gt;</w:delText>
        </w:r>
      </w:del>
    </w:p>
    <w:p w:rsidR="003E639A" w:rsidRPr="00A249B4" w:rsidDel="00A249B4" w:rsidRDefault="003E639A">
      <w:pPr>
        <w:rPr>
          <w:del w:id="5329" w:author="Tuomainen Mika" w:date="2014-04-04T00:09:00Z"/>
          <w:color w:val="000000"/>
          <w:highlight w:val="white"/>
          <w:lang w:eastAsia="fi-FI"/>
          <w:rPrChange w:id="5330" w:author="Tuomainen Mika" w:date="2014-04-04T00:09:00Z">
            <w:rPr>
              <w:del w:id="5331" w:author="Tuomainen Mika" w:date="2014-04-04T00:09:00Z"/>
              <w:color w:val="000000"/>
              <w:highlight w:val="white"/>
              <w:lang w:val="en-US" w:eastAsia="fi-FI"/>
            </w:rPr>
          </w:rPrChange>
        </w:rPr>
        <w:pPrChange w:id="5332" w:author="Tuomainen Mika" w:date="2014-04-03T23:16:00Z">
          <w:pPr>
            <w:autoSpaceDE w:val="0"/>
            <w:autoSpaceDN w:val="0"/>
            <w:adjustRightInd w:val="0"/>
          </w:pPr>
        </w:pPrChange>
      </w:pPr>
      <w:del w:id="5333" w:author="Tuomainen Mika" w:date="2014-04-04T00:09:00Z">
        <w:r w:rsidRPr="00A249B4" w:rsidDel="00A249B4">
          <w:rPr>
            <w:color w:val="000000"/>
            <w:highlight w:val="white"/>
            <w:lang w:eastAsia="fi-FI"/>
            <w:rPrChange w:id="5334" w:author="Tuomainen Mika" w:date="2014-04-04T00:09:00Z">
              <w:rPr>
                <w:color w:val="000000"/>
                <w:highlight w:val="white"/>
                <w:lang w:val="en-US" w:eastAsia="fi-FI"/>
              </w:rPr>
            </w:rPrChange>
          </w:rPr>
          <w:tab/>
        </w:r>
        <w:r w:rsidRPr="00A249B4" w:rsidDel="00A249B4">
          <w:rPr>
            <w:color w:val="0000FF"/>
            <w:highlight w:val="white"/>
            <w:lang w:eastAsia="fi-FI"/>
            <w:rPrChange w:id="5335" w:author="Tuomainen Mika" w:date="2014-04-04T00:09:00Z">
              <w:rPr>
                <w:color w:val="0000FF"/>
                <w:highlight w:val="white"/>
                <w:lang w:val="en-US" w:eastAsia="fi-FI"/>
              </w:rPr>
            </w:rPrChange>
          </w:rPr>
          <w:delText>&lt;</w:delText>
        </w:r>
        <w:r w:rsidRPr="00A249B4" w:rsidDel="00A249B4">
          <w:rPr>
            <w:highlight w:val="white"/>
            <w:lang w:eastAsia="fi-FI"/>
            <w:rPrChange w:id="5336" w:author="Tuomainen Mika" w:date="2014-04-04T00:09:00Z">
              <w:rPr>
                <w:highlight w:val="white"/>
                <w:lang w:val="en-US" w:eastAsia="fi-FI"/>
              </w:rPr>
            </w:rPrChange>
          </w:rPr>
          <w:delText>time</w:delText>
        </w:r>
        <w:r w:rsidRPr="00A249B4" w:rsidDel="00A249B4">
          <w:rPr>
            <w:color w:val="0000FF"/>
            <w:highlight w:val="white"/>
            <w:lang w:eastAsia="fi-FI"/>
            <w:rPrChange w:id="5337" w:author="Tuomainen Mika" w:date="2014-04-04T00:09:00Z">
              <w:rPr>
                <w:color w:val="0000FF"/>
                <w:highlight w:val="white"/>
                <w:lang w:val="en-US" w:eastAsia="fi-FI"/>
              </w:rPr>
            </w:rPrChange>
          </w:rPr>
          <w:delText>/&gt;</w:delText>
        </w:r>
      </w:del>
    </w:p>
    <w:p w:rsidR="003E639A" w:rsidRPr="00A249B4" w:rsidDel="00A249B4" w:rsidRDefault="003E639A">
      <w:pPr>
        <w:rPr>
          <w:del w:id="5338" w:author="Tuomainen Mika" w:date="2014-04-04T00:09:00Z"/>
          <w:color w:val="000000"/>
          <w:highlight w:val="white"/>
          <w:lang w:eastAsia="fi-FI"/>
          <w:rPrChange w:id="5339" w:author="Tuomainen Mika" w:date="2014-04-04T00:09:00Z">
            <w:rPr>
              <w:del w:id="5340" w:author="Tuomainen Mika" w:date="2014-04-04T00:09:00Z"/>
              <w:color w:val="000000"/>
              <w:highlight w:val="white"/>
              <w:lang w:val="en-US" w:eastAsia="fi-FI"/>
            </w:rPr>
          </w:rPrChange>
        </w:rPr>
        <w:pPrChange w:id="5341" w:author="Tuomainen Mika" w:date="2014-04-03T23:16:00Z">
          <w:pPr>
            <w:autoSpaceDE w:val="0"/>
            <w:autoSpaceDN w:val="0"/>
            <w:adjustRightInd w:val="0"/>
          </w:pPr>
        </w:pPrChange>
      </w:pPr>
      <w:del w:id="5342" w:author="Tuomainen Mika" w:date="2014-04-04T00:09:00Z">
        <w:r w:rsidRPr="00A249B4" w:rsidDel="00A249B4">
          <w:rPr>
            <w:color w:val="000000"/>
            <w:highlight w:val="white"/>
            <w:lang w:eastAsia="fi-FI"/>
            <w:rPrChange w:id="5343" w:author="Tuomainen Mika" w:date="2014-04-04T00:09:00Z">
              <w:rPr>
                <w:color w:val="000000"/>
                <w:highlight w:val="white"/>
                <w:lang w:val="en-US" w:eastAsia="fi-FI"/>
              </w:rPr>
            </w:rPrChange>
          </w:rPr>
          <w:tab/>
        </w:r>
        <w:r w:rsidRPr="00A249B4" w:rsidDel="00A249B4">
          <w:rPr>
            <w:color w:val="0000FF"/>
            <w:highlight w:val="white"/>
            <w:lang w:eastAsia="fi-FI"/>
            <w:rPrChange w:id="5344" w:author="Tuomainen Mika" w:date="2014-04-04T00:09:00Z">
              <w:rPr>
                <w:color w:val="0000FF"/>
                <w:highlight w:val="white"/>
                <w:lang w:val="en-US" w:eastAsia="fi-FI"/>
              </w:rPr>
            </w:rPrChange>
          </w:rPr>
          <w:delText>&lt;</w:delText>
        </w:r>
        <w:r w:rsidRPr="00A249B4" w:rsidDel="00A249B4">
          <w:rPr>
            <w:highlight w:val="white"/>
            <w:lang w:eastAsia="fi-FI"/>
            <w:rPrChange w:id="5345" w:author="Tuomainen Mika" w:date="2014-04-04T00:09:00Z">
              <w:rPr>
                <w:highlight w:val="white"/>
                <w:lang w:val="en-US" w:eastAsia="fi-FI"/>
              </w:rPr>
            </w:rPrChange>
          </w:rPr>
          <w:delText>assignedAuthor</w:delText>
        </w:r>
        <w:r w:rsidRPr="00A249B4" w:rsidDel="00A249B4">
          <w:rPr>
            <w:color w:val="0000FF"/>
            <w:highlight w:val="white"/>
            <w:lang w:eastAsia="fi-FI"/>
            <w:rPrChange w:id="5346" w:author="Tuomainen Mika" w:date="2014-04-04T00:09:00Z">
              <w:rPr>
                <w:color w:val="0000FF"/>
                <w:highlight w:val="white"/>
                <w:lang w:val="en-US" w:eastAsia="fi-FI"/>
              </w:rPr>
            </w:rPrChange>
          </w:rPr>
          <w:delText>&gt;</w:delText>
        </w:r>
      </w:del>
    </w:p>
    <w:p w:rsidR="003E639A" w:rsidRPr="00A249B4" w:rsidDel="00A249B4" w:rsidRDefault="003E639A">
      <w:pPr>
        <w:rPr>
          <w:del w:id="5347" w:author="Tuomainen Mika" w:date="2014-04-04T00:09:00Z"/>
          <w:color w:val="000000"/>
          <w:highlight w:val="white"/>
          <w:lang w:eastAsia="fi-FI"/>
          <w:rPrChange w:id="5348" w:author="Tuomainen Mika" w:date="2014-04-04T00:09:00Z">
            <w:rPr>
              <w:del w:id="5349" w:author="Tuomainen Mika" w:date="2014-04-04T00:09:00Z"/>
              <w:color w:val="000000"/>
              <w:highlight w:val="white"/>
              <w:lang w:val="en-US" w:eastAsia="fi-FI"/>
            </w:rPr>
          </w:rPrChange>
        </w:rPr>
        <w:pPrChange w:id="5350" w:author="Tuomainen Mika" w:date="2014-04-03T23:16:00Z">
          <w:pPr>
            <w:autoSpaceDE w:val="0"/>
            <w:autoSpaceDN w:val="0"/>
            <w:adjustRightInd w:val="0"/>
          </w:pPr>
        </w:pPrChange>
      </w:pPr>
      <w:del w:id="5351" w:author="Tuomainen Mika" w:date="2014-04-04T00:09:00Z">
        <w:r w:rsidRPr="00A249B4" w:rsidDel="00A249B4">
          <w:rPr>
            <w:color w:val="000000"/>
            <w:highlight w:val="white"/>
            <w:lang w:eastAsia="fi-FI"/>
            <w:rPrChange w:id="5352" w:author="Tuomainen Mika" w:date="2014-04-04T00:09:00Z">
              <w:rPr>
                <w:color w:val="000000"/>
                <w:highlight w:val="white"/>
                <w:lang w:val="en-US" w:eastAsia="fi-FI"/>
              </w:rPr>
            </w:rPrChange>
          </w:rPr>
          <w:tab/>
        </w:r>
        <w:r w:rsidRPr="00A249B4" w:rsidDel="00A249B4">
          <w:rPr>
            <w:highlight w:val="white"/>
            <w:lang w:eastAsia="fi-FI"/>
            <w:rPrChange w:id="5353" w:author="Tuomainen Mika" w:date="2014-04-04T00:09:00Z">
              <w:rPr>
                <w:highlight w:val="white"/>
                <w:lang w:val="en-US" w:eastAsia="fi-FI"/>
              </w:rPr>
            </w:rPrChange>
          </w:rPr>
          <w:delText>&lt;</w:delText>
        </w:r>
        <w:r w:rsidRPr="00A249B4" w:rsidDel="00A249B4">
          <w:rPr>
            <w:color w:val="800000"/>
            <w:highlight w:val="white"/>
            <w:lang w:eastAsia="fi-FI"/>
            <w:rPrChange w:id="5354" w:author="Tuomainen Mika" w:date="2014-04-04T00:09:00Z">
              <w:rPr>
                <w:color w:val="800000"/>
                <w:highlight w:val="white"/>
                <w:lang w:val="en-US" w:eastAsia="fi-FI"/>
              </w:rPr>
            </w:rPrChange>
          </w:rPr>
          <w:delText>id</w:delText>
        </w:r>
        <w:r w:rsidRPr="00A249B4" w:rsidDel="00A249B4">
          <w:rPr>
            <w:highlight w:val="white"/>
            <w:lang w:eastAsia="fi-FI"/>
            <w:rPrChange w:id="5355" w:author="Tuomainen Mika" w:date="2014-04-04T00:09:00Z">
              <w:rPr>
                <w:highlight w:val="white"/>
                <w:lang w:val="en-US" w:eastAsia="fi-FI"/>
              </w:rPr>
            </w:rPrChange>
          </w:rPr>
          <w:delText>/&gt;</w:delText>
        </w:r>
      </w:del>
    </w:p>
    <w:p w:rsidR="003E639A" w:rsidRPr="00A249B4" w:rsidDel="00A249B4" w:rsidRDefault="003E639A">
      <w:pPr>
        <w:rPr>
          <w:del w:id="5356" w:author="Tuomainen Mika" w:date="2014-04-04T00:09:00Z"/>
          <w:highlight w:val="white"/>
          <w:lang w:eastAsia="fi-FI"/>
          <w:rPrChange w:id="5357" w:author="Tuomainen Mika" w:date="2014-04-04T00:09:00Z">
            <w:rPr>
              <w:del w:id="5358" w:author="Tuomainen Mika" w:date="2014-04-04T00:09:00Z"/>
              <w:highlight w:val="white"/>
              <w:lang w:val="en-US" w:eastAsia="fi-FI"/>
            </w:rPr>
          </w:rPrChange>
        </w:rPr>
        <w:pPrChange w:id="5359" w:author="Tuomainen Mika" w:date="2014-04-03T23:16:00Z">
          <w:pPr>
            <w:autoSpaceDE w:val="0"/>
            <w:autoSpaceDN w:val="0"/>
            <w:adjustRightInd w:val="0"/>
          </w:pPr>
        </w:pPrChange>
      </w:pPr>
      <w:del w:id="5360" w:author="Tuomainen Mika" w:date="2014-04-04T00:09:00Z">
        <w:r w:rsidRPr="00A249B4" w:rsidDel="00A249B4">
          <w:rPr>
            <w:highlight w:val="white"/>
            <w:lang w:eastAsia="fi-FI"/>
            <w:rPrChange w:id="5361" w:author="Tuomainen Mika" w:date="2014-04-04T00:09:00Z">
              <w:rPr>
                <w:highlight w:val="white"/>
                <w:lang w:val="en-US" w:eastAsia="fi-FI"/>
              </w:rPr>
            </w:rPrChange>
          </w:rPr>
          <w:tab/>
        </w:r>
        <w:r w:rsidRPr="00A249B4" w:rsidDel="00A249B4">
          <w:rPr>
            <w:color w:val="0000FF"/>
            <w:highlight w:val="white"/>
            <w:lang w:eastAsia="fi-FI"/>
            <w:rPrChange w:id="5362" w:author="Tuomainen Mika" w:date="2014-04-04T00:09:00Z">
              <w:rPr>
                <w:color w:val="0000FF"/>
                <w:highlight w:val="white"/>
                <w:lang w:val="en-US" w:eastAsia="fi-FI"/>
              </w:rPr>
            </w:rPrChange>
          </w:rPr>
          <w:delText>&lt;</w:delText>
        </w:r>
        <w:r w:rsidRPr="00A249B4" w:rsidDel="00A249B4">
          <w:rPr>
            <w:color w:val="800000"/>
            <w:highlight w:val="white"/>
            <w:lang w:eastAsia="fi-FI"/>
            <w:rPrChange w:id="5363" w:author="Tuomainen Mika" w:date="2014-04-04T00:09:00Z">
              <w:rPr>
                <w:color w:val="800000"/>
                <w:highlight w:val="white"/>
                <w:lang w:val="en-US" w:eastAsia="fi-FI"/>
              </w:rPr>
            </w:rPrChange>
          </w:rPr>
          <w:delText>code</w:delText>
        </w:r>
        <w:r w:rsidRPr="00A249B4" w:rsidDel="00A249B4">
          <w:rPr>
            <w:color w:val="FF0000"/>
            <w:highlight w:val="white"/>
            <w:lang w:eastAsia="fi-FI"/>
            <w:rPrChange w:id="5364"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365" w:author="Tuomainen Mika" w:date="2014-04-04T00:09:00Z">
              <w:rPr>
                <w:color w:val="0000FF"/>
                <w:highlight w:val="white"/>
                <w:lang w:val="en-US" w:eastAsia="fi-FI"/>
              </w:rPr>
            </w:rPrChange>
          </w:rPr>
          <w:delText>="</w:delText>
        </w:r>
        <w:r w:rsidRPr="00A249B4" w:rsidDel="00A249B4">
          <w:rPr>
            <w:highlight w:val="white"/>
            <w:lang w:eastAsia="fi-FI"/>
            <w:rPrChange w:id="5366" w:author="Tuomainen Mika" w:date="2014-04-04T00:09:00Z">
              <w:rPr>
                <w:highlight w:val="white"/>
                <w:lang w:val="en-US" w:eastAsia="fi-FI"/>
              </w:rPr>
            </w:rPrChange>
          </w:rPr>
          <w:delText>121256-1234</w:delText>
        </w:r>
        <w:r w:rsidRPr="00A249B4" w:rsidDel="00A249B4">
          <w:rPr>
            <w:color w:val="0000FF"/>
            <w:highlight w:val="white"/>
            <w:lang w:eastAsia="fi-FI"/>
            <w:rPrChange w:id="5367" w:author="Tuomainen Mika" w:date="2014-04-04T00:09:00Z">
              <w:rPr>
                <w:color w:val="0000FF"/>
                <w:highlight w:val="white"/>
                <w:lang w:val="en-US" w:eastAsia="fi-FI"/>
              </w:rPr>
            </w:rPrChange>
          </w:rPr>
          <w:delText>"</w:delText>
        </w:r>
        <w:r w:rsidRPr="00A249B4" w:rsidDel="00A249B4">
          <w:rPr>
            <w:color w:val="FF0000"/>
            <w:highlight w:val="white"/>
            <w:lang w:eastAsia="fi-FI"/>
            <w:rPrChange w:id="5368"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369" w:author="Tuomainen Mika" w:date="2014-04-04T00:09:00Z">
              <w:rPr>
                <w:color w:val="0000FF"/>
                <w:highlight w:val="white"/>
                <w:lang w:val="en-US" w:eastAsia="fi-FI"/>
              </w:rPr>
            </w:rPrChange>
          </w:rPr>
          <w:delText>="</w:delText>
        </w:r>
        <w:r w:rsidRPr="00A249B4" w:rsidDel="00A249B4">
          <w:rPr>
            <w:highlight w:val="white"/>
            <w:lang w:eastAsia="fi-FI"/>
            <w:rPrChange w:id="5370" w:author="Tuomainen Mika" w:date="2014-04-04T00:09:00Z">
              <w:rPr>
                <w:highlight w:val="white"/>
                <w:lang w:val="en-US" w:eastAsia="fi-FI"/>
              </w:rPr>
            </w:rPrChange>
          </w:rPr>
          <w:delText>1.2.246.537.5.40018.2003</w:delText>
        </w:r>
        <w:r w:rsidRPr="00A249B4" w:rsidDel="00A249B4">
          <w:rPr>
            <w:color w:val="0000FF"/>
            <w:highlight w:val="white"/>
            <w:lang w:eastAsia="fi-FI"/>
            <w:rPrChange w:id="5371" w:author="Tuomainen Mika" w:date="2014-04-04T00:09:00Z">
              <w:rPr>
                <w:color w:val="0000FF"/>
                <w:highlight w:val="white"/>
                <w:lang w:val="en-US" w:eastAsia="fi-FI"/>
              </w:rPr>
            </w:rPrChange>
          </w:rPr>
          <w:delText>"/&gt;</w:delText>
        </w:r>
      </w:del>
    </w:p>
    <w:p w:rsidR="003E639A" w:rsidRPr="00A249B4" w:rsidDel="00A249B4" w:rsidRDefault="003E639A">
      <w:pPr>
        <w:rPr>
          <w:del w:id="5372" w:author="Tuomainen Mika" w:date="2014-04-04T00:09:00Z"/>
          <w:color w:val="000000"/>
          <w:highlight w:val="white"/>
          <w:lang w:eastAsia="fi-FI"/>
          <w:rPrChange w:id="5373" w:author="Tuomainen Mika" w:date="2014-04-04T00:09:00Z">
            <w:rPr>
              <w:del w:id="5374" w:author="Tuomainen Mika" w:date="2014-04-04T00:09:00Z"/>
              <w:color w:val="000000"/>
              <w:highlight w:val="white"/>
              <w:lang w:val="en-US" w:eastAsia="fi-FI"/>
            </w:rPr>
          </w:rPrChange>
        </w:rPr>
        <w:pPrChange w:id="5375" w:author="Tuomainen Mika" w:date="2014-04-03T23:16:00Z">
          <w:pPr>
            <w:autoSpaceDE w:val="0"/>
            <w:autoSpaceDN w:val="0"/>
            <w:adjustRightInd w:val="0"/>
            <w:ind w:firstLine="720"/>
          </w:pPr>
        </w:pPrChange>
      </w:pPr>
      <w:del w:id="5376" w:author="Tuomainen Mika" w:date="2014-04-04T00:09:00Z">
        <w:r w:rsidRPr="00A249B4" w:rsidDel="00A249B4">
          <w:rPr>
            <w:color w:val="0000FF"/>
            <w:highlight w:val="white"/>
            <w:lang w:eastAsia="fi-FI"/>
            <w:rPrChange w:id="5377" w:author="Tuomainen Mika" w:date="2014-04-04T00:09:00Z">
              <w:rPr>
                <w:color w:val="0000FF"/>
                <w:highlight w:val="white"/>
                <w:lang w:val="en-US" w:eastAsia="fi-FI"/>
              </w:rPr>
            </w:rPrChange>
          </w:rPr>
          <w:delText>&lt;</w:delText>
        </w:r>
        <w:r w:rsidRPr="00A249B4" w:rsidDel="00A249B4">
          <w:rPr>
            <w:highlight w:val="white"/>
            <w:lang w:eastAsia="fi-FI"/>
            <w:rPrChange w:id="5378" w:author="Tuomainen Mika" w:date="2014-04-04T00:09:00Z">
              <w:rPr>
                <w:highlight w:val="white"/>
                <w:lang w:val="en-US" w:eastAsia="fi-FI"/>
              </w:rPr>
            </w:rPrChange>
          </w:rPr>
          <w:delText>addr</w:delText>
        </w:r>
        <w:r w:rsidRPr="00A249B4" w:rsidDel="00A249B4">
          <w:rPr>
            <w:color w:val="0000FF"/>
            <w:highlight w:val="white"/>
            <w:lang w:eastAsia="fi-FI"/>
            <w:rPrChange w:id="5379" w:author="Tuomainen Mika" w:date="2014-04-04T00:09:00Z">
              <w:rPr>
                <w:color w:val="0000FF"/>
                <w:highlight w:val="white"/>
                <w:lang w:val="en-US" w:eastAsia="fi-FI"/>
              </w:rPr>
            </w:rPrChange>
          </w:rPr>
          <w:delText>/&gt;</w:delText>
        </w:r>
      </w:del>
    </w:p>
    <w:p w:rsidR="003E639A" w:rsidRPr="00A249B4" w:rsidDel="00A249B4" w:rsidRDefault="003E639A">
      <w:pPr>
        <w:rPr>
          <w:del w:id="5380" w:author="Tuomainen Mika" w:date="2014-04-04T00:09:00Z"/>
          <w:color w:val="000000"/>
          <w:highlight w:val="white"/>
          <w:lang w:eastAsia="fi-FI"/>
          <w:rPrChange w:id="5381" w:author="Tuomainen Mika" w:date="2014-04-04T00:09:00Z">
            <w:rPr>
              <w:del w:id="5382" w:author="Tuomainen Mika" w:date="2014-04-04T00:09:00Z"/>
              <w:color w:val="000000"/>
              <w:highlight w:val="white"/>
              <w:lang w:val="en-US" w:eastAsia="fi-FI"/>
            </w:rPr>
          </w:rPrChange>
        </w:rPr>
        <w:pPrChange w:id="5383" w:author="Tuomainen Mika" w:date="2014-04-03T23:16:00Z">
          <w:pPr>
            <w:autoSpaceDE w:val="0"/>
            <w:autoSpaceDN w:val="0"/>
            <w:adjustRightInd w:val="0"/>
          </w:pPr>
        </w:pPrChange>
      </w:pPr>
      <w:del w:id="5384" w:author="Tuomainen Mika" w:date="2014-04-04T00:09:00Z">
        <w:r w:rsidRPr="00A249B4" w:rsidDel="00A249B4">
          <w:rPr>
            <w:color w:val="000000"/>
            <w:highlight w:val="white"/>
            <w:lang w:eastAsia="fi-FI"/>
            <w:rPrChange w:id="5385" w:author="Tuomainen Mika" w:date="2014-04-04T00:09:00Z">
              <w:rPr>
                <w:color w:val="000000"/>
                <w:highlight w:val="white"/>
                <w:lang w:val="en-US" w:eastAsia="fi-FI"/>
              </w:rPr>
            </w:rPrChange>
          </w:rPr>
          <w:tab/>
        </w:r>
        <w:r w:rsidRPr="00A249B4" w:rsidDel="00A249B4">
          <w:rPr>
            <w:color w:val="0000FF"/>
            <w:highlight w:val="white"/>
            <w:lang w:eastAsia="fi-FI"/>
            <w:rPrChange w:id="5386" w:author="Tuomainen Mika" w:date="2014-04-04T00:09:00Z">
              <w:rPr>
                <w:color w:val="0000FF"/>
                <w:highlight w:val="white"/>
                <w:lang w:val="en-US" w:eastAsia="fi-FI"/>
              </w:rPr>
            </w:rPrChange>
          </w:rPr>
          <w:delText>&lt;</w:delText>
        </w:r>
        <w:r w:rsidRPr="00A249B4" w:rsidDel="00A249B4">
          <w:rPr>
            <w:highlight w:val="white"/>
            <w:lang w:eastAsia="fi-FI"/>
            <w:rPrChange w:id="5387" w:author="Tuomainen Mika" w:date="2014-04-04T00:09:00Z">
              <w:rPr>
                <w:highlight w:val="white"/>
                <w:lang w:val="en-US" w:eastAsia="fi-FI"/>
              </w:rPr>
            </w:rPrChange>
          </w:rPr>
          <w:delText>representedOrganization</w:delText>
        </w:r>
        <w:r w:rsidRPr="00A249B4" w:rsidDel="00A249B4">
          <w:rPr>
            <w:color w:val="0000FF"/>
            <w:highlight w:val="white"/>
            <w:lang w:eastAsia="fi-FI"/>
            <w:rPrChange w:id="5388" w:author="Tuomainen Mika" w:date="2014-04-04T00:09:00Z">
              <w:rPr>
                <w:color w:val="0000FF"/>
                <w:highlight w:val="white"/>
                <w:lang w:val="en-US" w:eastAsia="fi-FI"/>
              </w:rPr>
            </w:rPrChange>
          </w:rPr>
          <w:delText>&gt;</w:delText>
        </w:r>
      </w:del>
    </w:p>
    <w:p w:rsidR="003E639A" w:rsidRPr="00A249B4" w:rsidDel="00A249B4" w:rsidRDefault="003E639A">
      <w:pPr>
        <w:rPr>
          <w:del w:id="5389" w:author="Tuomainen Mika" w:date="2014-04-04T00:09:00Z"/>
          <w:highlight w:val="white"/>
          <w:lang w:eastAsia="fi-FI"/>
          <w:rPrChange w:id="5390" w:author="Tuomainen Mika" w:date="2014-04-04T00:09:00Z">
            <w:rPr>
              <w:del w:id="5391" w:author="Tuomainen Mika" w:date="2014-04-04T00:09:00Z"/>
              <w:highlight w:val="white"/>
              <w:lang w:val="en-US" w:eastAsia="fi-FI"/>
            </w:rPr>
          </w:rPrChange>
        </w:rPr>
        <w:pPrChange w:id="5392" w:author="Tuomainen Mika" w:date="2014-04-03T23:16:00Z">
          <w:pPr>
            <w:autoSpaceDE w:val="0"/>
            <w:autoSpaceDN w:val="0"/>
            <w:adjustRightInd w:val="0"/>
          </w:pPr>
        </w:pPrChange>
      </w:pPr>
      <w:del w:id="5393" w:author="Tuomainen Mika" w:date="2014-04-04T00:09:00Z">
        <w:r w:rsidRPr="00A249B4" w:rsidDel="00A249B4">
          <w:rPr>
            <w:highlight w:val="white"/>
            <w:lang w:eastAsia="fi-FI"/>
            <w:rPrChange w:id="5394" w:author="Tuomainen Mika" w:date="2014-04-04T00:09:00Z">
              <w:rPr>
                <w:highlight w:val="white"/>
                <w:lang w:val="en-US" w:eastAsia="fi-FI"/>
              </w:rPr>
            </w:rPrChange>
          </w:rPr>
          <w:tab/>
        </w:r>
        <w:r w:rsidRPr="00A249B4" w:rsidDel="00A249B4">
          <w:rPr>
            <w:color w:val="0000FF"/>
            <w:highlight w:val="white"/>
            <w:lang w:eastAsia="fi-FI"/>
            <w:rPrChange w:id="5395" w:author="Tuomainen Mika" w:date="2014-04-04T00:09:00Z">
              <w:rPr>
                <w:color w:val="0000FF"/>
                <w:highlight w:val="white"/>
                <w:lang w:val="en-US" w:eastAsia="fi-FI"/>
              </w:rPr>
            </w:rPrChange>
          </w:rPr>
          <w:delText>&lt;</w:delText>
        </w:r>
        <w:r w:rsidRPr="00A249B4" w:rsidDel="00A249B4">
          <w:rPr>
            <w:color w:val="800000"/>
            <w:highlight w:val="white"/>
            <w:lang w:eastAsia="fi-FI"/>
            <w:rPrChange w:id="5396" w:author="Tuomainen Mika" w:date="2014-04-04T00:09:00Z">
              <w:rPr>
                <w:color w:val="800000"/>
                <w:highlight w:val="white"/>
                <w:lang w:val="en-US" w:eastAsia="fi-FI"/>
              </w:rPr>
            </w:rPrChange>
          </w:rPr>
          <w:delText>id</w:delText>
        </w:r>
        <w:r w:rsidRPr="00A249B4" w:rsidDel="00A249B4">
          <w:rPr>
            <w:color w:val="FF0000"/>
            <w:highlight w:val="white"/>
            <w:lang w:eastAsia="fi-FI"/>
            <w:rPrChange w:id="5397" w:author="Tuomainen Mika" w:date="2014-04-04T00:09:00Z">
              <w:rPr>
                <w:color w:val="FF0000"/>
                <w:highlight w:val="white"/>
                <w:lang w:val="en-US" w:eastAsia="fi-FI"/>
              </w:rPr>
            </w:rPrChange>
          </w:rPr>
          <w:delText xml:space="preserve"> root</w:delText>
        </w:r>
        <w:r w:rsidRPr="00A249B4" w:rsidDel="00A249B4">
          <w:rPr>
            <w:color w:val="0000FF"/>
            <w:highlight w:val="white"/>
            <w:lang w:eastAsia="fi-FI"/>
            <w:rPrChange w:id="5398" w:author="Tuomainen Mika" w:date="2014-04-04T00:09:00Z">
              <w:rPr>
                <w:color w:val="0000FF"/>
                <w:highlight w:val="white"/>
                <w:lang w:val="en-US" w:eastAsia="fi-FI"/>
              </w:rPr>
            </w:rPrChange>
          </w:rPr>
          <w:delText>="</w:delText>
        </w:r>
        <w:r w:rsidRPr="00A249B4" w:rsidDel="00A249B4">
          <w:rPr>
            <w:highlight w:val="white"/>
            <w:lang w:eastAsia="fi-FI"/>
            <w:rPrChange w:id="5399" w:author="Tuomainen Mika" w:date="2014-04-04T00:09:00Z">
              <w:rPr>
                <w:highlight w:val="white"/>
                <w:lang w:val="en-US" w:eastAsia="fi-FI"/>
              </w:rPr>
            </w:rPrChange>
          </w:rPr>
          <w:delText>1.2.246.10.1234567.10</w:delText>
        </w:r>
        <w:r w:rsidRPr="00A249B4" w:rsidDel="00A249B4">
          <w:rPr>
            <w:color w:val="0000FF"/>
            <w:highlight w:val="white"/>
            <w:lang w:eastAsia="fi-FI"/>
            <w:rPrChange w:id="5400" w:author="Tuomainen Mika" w:date="2014-04-04T00:09:00Z">
              <w:rPr>
                <w:color w:val="0000FF"/>
                <w:highlight w:val="white"/>
                <w:lang w:val="en-US" w:eastAsia="fi-FI"/>
              </w:rPr>
            </w:rPrChange>
          </w:rPr>
          <w:delText>"/&gt;</w:delText>
        </w:r>
      </w:del>
    </w:p>
    <w:p w:rsidR="003E639A" w:rsidRPr="00A249B4" w:rsidDel="00A249B4" w:rsidRDefault="003E639A">
      <w:pPr>
        <w:rPr>
          <w:del w:id="5401" w:author="Tuomainen Mika" w:date="2014-04-04T00:09:00Z"/>
          <w:color w:val="000000"/>
          <w:highlight w:val="white"/>
          <w:lang w:eastAsia="fi-FI"/>
          <w:rPrChange w:id="5402" w:author="Tuomainen Mika" w:date="2014-04-04T00:09:00Z">
            <w:rPr>
              <w:del w:id="5403" w:author="Tuomainen Mika" w:date="2014-04-04T00:09:00Z"/>
              <w:color w:val="000000"/>
              <w:highlight w:val="white"/>
              <w:lang w:val="en-US" w:eastAsia="fi-FI"/>
            </w:rPr>
          </w:rPrChange>
        </w:rPr>
        <w:pPrChange w:id="5404" w:author="Tuomainen Mika" w:date="2014-04-03T23:16:00Z">
          <w:pPr>
            <w:autoSpaceDE w:val="0"/>
            <w:autoSpaceDN w:val="0"/>
            <w:adjustRightInd w:val="0"/>
          </w:pPr>
        </w:pPrChange>
      </w:pPr>
      <w:del w:id="5405" w:author="Tuomainen Mika" w:date="2014-04-04T00:09:00Z">
        <w:r w:rsidRPr="00A249B4" w:rsidDel="00A249B4">
          <w:rPr>
            <w:color w:val="000000"/>
            <w:highlight w:val="white"/>
            <w:lang w:eastAsia="fi-FI"/>
            <w:rPrChange w:id="5406" w:author="Tuomainen Mika" w:date="2014-04-04T00:09:00Z">
              <w:rPr>
                <w:color w:val="000000"/>
                <w:highlight w:val="white"/>
                <w:lang w:val="en-US" w:eastAsia="fi-FI"/>
              </w:rPr>
            </w:rPrChange>
          </w:rPr>
          <w:tab/>
        </w:r>
        <w:r w:rsidRPr="00A249B4" w:rsidDel="00A249B4">
          <w:rPr>
            <w:color w:val="0000FF"/>
            <w:highlight w:val="white"/>
            <w:lang w:eastAsia="fi-FI"/>
            <w:rPrChange w:id="5407" w:author="Tuomainen Mika" w:date="2014-04-04T00:09:00Z">
              <w:rPr>
                <w:color w:val="0000FF"/>
                <w:highlight w:val="white"/>
                <w:lang w:val="en-US" w:eastAsia="fi-FI"/>
              </w:rPr>
            </w:rPrChange>
          </w:rPr>
          <w:delText>&lt;</w:delText>
        </w:r>
        <w:r w:rsidRPr="00A249B4" w:rsidDel="00A249B4">
          <w:rPr>
            <w:highlight w:val="white"/>
            <w:lang w:eastAsia="fi-FI"/>
            <w:rPrChange w:id="5408" w:author="Tuomainen Mika" w:date="2014-04-04T00:09:00Z">
              <w:rPr>
                <w:highlight w:val="white"/>
                <w:lang w:val="en-US" w:eastAsia="fi-FI"/>
              </w:rPr>
            </w:rPrChange>
          </w:rPr>
          <w:delText>name</w:delText>
        </w:r>
        <w:r w:rsidRPr="00A249B4" w:rsidDel="00A249B4">
          <w:rPr>
            <w:color w:val="0000FF"/>
            <w:highlight w:val="white"/>
            <w:lang w:eastAsia="fi-FI"/>
            <w:rPrChange w:id="5409" w:author="Tuomainen Mika" w:date="2014-04-04T00:09:00Z">
              <w:rPr>
                <w:color w:val="0000FF"/>
                <w:highlight w:val="white"/>
                <w:lang w:val="en-US" w:eastAsia="fi-FI"/>
              </w:rPr>
            </w:rPrChange>
          </w:rPr>
          <w:delText>/&gt;</w:delText>
        </w:r>
      </w:del>
    </w:p>
    <w:p w:rsidR="003E639A" w:rsidRPr="00A249B4" w:rsidDel="00A249B4" w:rsidRDefault="003E639A">
      <w:pPr>
        <w:rPr>
          <w:del w:id="5410" w:author="Tuomainen Mika" w:date="2014-04-04T00:09:00Z"/>
          <w:color w:val="000000"/>
          <w:highlight w:val="white"/>
          <w:lang w:eastAsia="fi-FI"/>
          <w:rPrChange w:id="5411" w:author="Tuomainen Mika" w:date="2014-04-04T00:09:00Z">
            <w:rPr>
              <w:del w:id="5412" w:author="Tuomainen Mika" w:date="2014-04-04T00:09:00Z"/>
              <w:color w:val="000000"/>
              <w:highlight w:val="white"/>
              <w:lang w:val="en-US" w:eastAsia="fi-FI"/>
            </w:rPr>
          </w:rPrChange>
        </w:rPr>
        <w:pPrChange w:id="5413" w:author="Tuomainen Mika" w:date="2014-04-03T23:16:00Z">
          <w:pPr>
            <w:autoSpaceDE w:val="0"/>
            <w:autoSpaceDN w:val="0"/>
            <w:adjustRightInd w:val="0"/>
          </w:pPr>
        </w:pPrChange>
      </w:pPr>
      <w:del w:id="5414" w:author="Tuomainen Mika" w:date="2014-04-04T00:09:00Z">
        <w:r w:rsidRPr="00A249B4" w:rsidDel="00A249B4">
          <w:rPr>
            <w:color w:val="000000"/>
            <w:highlight w:val="white"/>
            <w:lang w:eastAsia="fi-FI"/>
            <w:rPrChange w:id="5415" w:author="Tuomainen Mika" w:date="2014-04-04T00:09:00Z">
              <w:rPr>
                <w:color w:val="000000"/>
                <w:highlight w:val="white"/>
                <w:lang w:val="en-US" w:eastAsia="fi-FI"/>
              </w:rPr>
            </w:rPrChange>
          </w:rPr>
          <w:tab/>
        </w:r>
        <w:r w:rsidRPr="00A249B4" w:rsidDel="00A249B4">
          <w:rPr>
            <w:color w:val="0000FF"/>
            <w:highlight w:val="white"/>
            <w:lang w:eastAsia="fi-FI"/>
            <w:rPrChange w:id="5416" w:author="Tuomainen Mika" w:date="2014-04-04T00:09:00Z">
              <w:rPr>
                <w:color w:val="0000FF"/>
                <w:highlight w:val="white"/>
                <w:lang w:val="en-US" w:eastAsia="fi-FI"/>
              </w:rPr>
            </w:rPrChange>
          </w:rPr>
          <w:delText>&lt;/</w:delText>
        </w:r>
        <w:r w:rsidRPr="00A249B4" w:rsidDel="00A249B4">
          <w:rPr>
            <w:highlight w:val="white"/>
            <w:lang w:eastAsia="fi-FI"/>
            <w:rPrChange w:id="5417" w:author="Tuomainen Mika" w:date="2014-04-04T00:09:00Z">
              <w:rPr>
                <w:highlight w:val="white"/>
                <w:lang w:val="en-US" w:eastAsia="fi-FI"/>
              </w:rPr>
            </w:rPrChange>
          </w:rPr>
          <w:delText>representedOrganization</w:delText>
        </w:r>
        <w:r w:rsidRPr="00A249B4" w:rsidDel="00A249B4">
          <w:rPr>
            <w:color w:val="0000FF"/>
            <w:highlight w:val="white"/>
            <w:lang w:eastAsia="fi-FI"/>
            <w:rPrChange w:id="5418" w:author="Tuomainen Mika" w:date="2014-04-04T00:09:00Z">
              <w:rPr>
                <w:color w:val="0000FF"/>
                <w:highlight w:val="white"/>
                <w:lang w:val="en-US" w:eastAsia="fi-FI"/>
              </w:rPr>
            </w:rPrChange>
          </w:rPr>
          <w:delText>&gt;</w:delText>
        </w:r>
      </w:del>
    </w:p>
    <w:p w:rsidR="003E639A" w:rsidRPr="00A249B4" w:rsidDel="00A249B4" w:rsidRDefault="003E639A">
      <w:pPr>
        <w:rPr>
          <w:del w:id="5419" w:author="Tuomainen Mika" w:date="2014-04-04T00:09:00Z"/>
          <w:color w:val="000000"/>
          <w:highlight w:val="white"/>
          <w:lang w:eastAsia="fi-FI"/>
          <w:rPrChange w:id="5420" w:author="Tuomainen Mika" w:date="2014-04-04T00:09:00Z">
            <w:rPr>
              <w:del w:id="5421" w:author="Tuomainen Mika" w:date="2014-04-04T00:09:00Z"/>
              <w:color w:val="000000"/>
              <w:highlight w:val="white"/>
              <w:lang w:val="en-US" w:eastAsia="fi-FI"/>
            </w:rPr>
          </w:rPrChange>
        </w:rPr>
        <w:pPrChange w:id="5422" w:author="Tuomainen Mika" w:date="2014-04-03T23:16:00Z">
          <w:pPr>
            <w:autoSpaceDE w:val="0"/>
            <w:autoSpaceDN w:val="0"/>
            <w:adjustRightInd w:val="0"/>
          </w:pPr>
        </w:pPrChange>
      </w:pPr>
      <w:del w:id="5423" w:author="Tuomainen Mika" w:date="2014-04-04T00:09:00Z">
        <w:r w:rsidRPr="00A249B4" w:rsidDel="00A249B4">
          <w:rPr>
            <w:color w:val="000000"/>
            <w:highlight w:val="white"/>
            <w:lang w:eastAsia="fi-FI"/>
            <w:rPrChange w:id="5424" w:author="Tuomainen Mika" w:date="2014-04-04T00:09:00Z">
              <w:rPr>
                <w:color w:val="000000"/>
                <w:highlight w:val="white"/>
                <w:lang w:val="en-US" w:eastAsia="fi-FI"/>
              </w:rPr>
            </w:rPrChange>
          </w:rPr>
          <w:lastRenderedPageBreak/>
          <w:tab/>
        </w:r>
        <w:r w:rsidRPr="00A249B4" w:rsidDel="00A249B4">
          <w:rPr>
            <w:color w:val="0000FF"/>
            <w:highlight w:val="white"/>
            <w:lang w:eastAsia="fi-FI"/>
            <w:rPrChange w:id="5425" w:author="Tuomainen Mika" w:date="2014-04-04T00:09:00Z">
              <w:rPr>
                <w:color w:val="0000FF"/>
                <w:highlight w:val="white"/>
                <w:lang w:val="en-US" w:eastAsia="fi-FI"/>
              </w:rPr>
            </w:rPrChange>
          </w:rPr>
          <w:delText>&lt;/</w:delText>
        </w:r>
        <w:r w:rsidRPr="00A249B4" w:rsidDel="00A249B4">
          <w:rPr>
            <w:highlight w:val="white"/>
            <w:lang w:eastAsia="fi-FI"/>
            <w:rPrChange w:id="5426" w:author="Tuomainen Mika" w:date="2014-04-04T00:09:00Z">
              <w:rPr>
                <w:highlight w:val="white"/>
                <w:lang w:val="en-US" w:eastAsia="fi-FI"/>
              </w:rPr>
            </w:rPrChange>
          </w:rPr>
          <w:delText>assignedAuthor</w:delText>
        </w:r>
        <w:r w:rsidRPr="00A249B4" w:rsidDel="00A249B4">
          <w:rPr>
            <w:color w:val="0000FF"/>
            <w:highlight w:val="white"/>
            <w:lang w:eastAsia="fi-FI"/>
            <w:rPrChange w:id="5427" w:author="Tuomainen Mika" w:date="2014-04-04T00:09:00Z">
              <w:rPr>
                <w:color w:val="0000FF"/>
                <w:highlight w:val="white"/>
                <w:lang w:val="en-US" w:eastAsia="fi-FI"/>
              </w:rPr>
            </w:rPrChange>
          </w:rPr>
          <w:delText>&gt;</w:delText>
        </w:r>
      </w:del>
    </w:p>
    <w:p w:rsidR="003E639A" w:rsidRPr="00A249B4" w:rsidDel="00A249B4" w:rsidRDefault="003E639A">
      <w:pPr>
        <w:rPr>
          <w:del w:id="5428" w:author="Tuomainen Mika" w:date="2014-04-04T00:09:00Z"/>
          <w:color w:val="000000"/>
          <w:highlight w:val="white"/>
          <w:lang w:eastAsia="fi-FI"/>
          <w:rPrChange w:id="5429" w:author="Tuomainen Mika" w:date="2014-04-04T00:09:00Z">
            <w:rPr>
              <w:del w:id="5430" w:author="Tuomainen Mika" w:date="2014-04-04T00:09:00Z"/>
              <w:color w:val="000000"/>
              <w:highlight w:val="white"/>
              <w:lang w:val="en-US" w:eastAsia="fi-FI"/>
            </w:rPr>
          </w:rPrChange>
        </w:rPr>
        <w:pPrChange w:id="5431" w:author="Tuomainen Mika" w:date="2014-04-03T23:16:00Z">
          <w:pPr>
            <w:autoSpaceDE w:val="0"/>
            <w:autoSpaceDN w:val="0"/>
            <w:adjustRightInd w:val="0"/>
          </w:pPr>
        </w:pPrChange>
      </w:pPr>
      <w:del w:id="5432" w:author="Tuomainen Mika" w:date="2014-04-04T00:09:00Z">
        <w:r w:rsidRPr="00A249B4" w:rsidDel="00A249B4">
          <w:rPr>
            <w:color w:val="000000"/>
            <w:highlight w:val="white"/>
            <w:lang w:eastAsia="fi-FI"/>
            <w:rPrChange w:id="5433" w:author="Tuomainen Mika" w:date="2014-04-04T00:09:00Z">
              <w:rPr>
                <w:color w:val="000000"/>
                <w:highlight w:val="white"/>
                <w:lang w:val="en-US" w:eastAsia="fi-FI"/>
              </w:rPr>
            </w:rPrChange>
          </w:rPr>
          <w:tab/>
        </w:r>
        <w:r w:rsidRPr="00A249B4" w:rsidDel="00A249B4">
          <w:rPr>
            <w:color w:val="0000FF"/>
            <w:highlight w:val="white"/>
            <w:lang w:eastAsia="fi-FI"/>
            <w:rPrChange w:id="5434" w:author="Tuomainen Mika" w:date="2014-04-04T00:09:00Z">
              <w:rPr>
                <w:color w:val="0000FF"/>
                <w:highlight w:val="white"/>
                <w:lang w:val="en-US" w:eastAsia="fi-FI"/>
              </w:rPr>
            </w:rPrChange>
          </w:rPr>
          <w:delText>&lt;/</w:delText>
        </w:r>
        <w:r w:rsidRPr="00A249B4" w:rsidDel="00A249B4">
          <w:rPr>
            <w:highlight w:val="white"/>
            <w:lang w:eastAsia="fi-FI"/>
            <w:rPrChange w:id="5435" w:author="Tuomainen Mika" w:date="2014-04-04T00:09:00Z">
              <w:rPr>
                <w:highlight w:val="white"/>
                <w:lang w:val="en-US" w:eastAsia="fi-FI"/>
              </w:rPr>
            </w:rPrChange>
          </w:rPr>
          <w:delText>author</w:delText>
        </w:r>
        <w:r w:rsidRPr="00A249B4" w:rsidDel="00A249B4">
          <w:rPr>
            <w:color w:val="0000FF"/>
            <w:highlight w:val="white"/>
            <w:lang w:eastAsia="fi-FI"/>
            <w:rPrChange w:id="5436" w:author="Tuomainen Mika" w:date="2014-04-04T00:09:00Z">
              <w:rPr>
                <w:color w:val="0000FF"/>
                <w:highlight w:val="white"/>
                <w:lang w:val="en-US" w:eastAsia="fi-FI"/>
              </w:rPr>
            </w:rPrChange>
          </w:rPr>
          <w:delText>&gt;</w:delText>
        </w:r>
      </w:del>
    </w:p>
    <w:p w:rsidR="003E639A" w:rsidRPr="00A249B4" w:rsidDel="00A249B4" w:rsidRDefault="003E639A">
      <w:pPr>
        <w:rPr>
          <w:del w:id="5437" w:author="Tuomainen Mika" w:date="2014-04-04T00:09:00Z"/>
          <w:color w:val="000000"/>
          <w:highlight w:val="white"/>
          <w:lang w:eastAsia="fi-FI"/>
          <w:rPrChange w:id="5438" w:author="Tuomainen Mika" w:date="2014-04-04T00:09:00Z">
            <w:rPr>
              <w:del w:id="5439" w:author="Tuomainen Mika" w:date="2014-04-04T00:09:00Z"/>
              <w:color w:val="000000"/>
              <w:highlight w:val="white"/>
              <w:lang w:val="en-US" w:eastAsia="fi-FI"/>
            </w:rPr>
          </w:rPrChange>
        </w:rPr>
        <w:pPrChange w:id="5440" w:author="Tuomainen Mika" w:date="2014-04-03T23:16:00Z">
          <w:pPr>
            <w:autoSpaceDE w:val="0"/>
            <w:autoSpaceDN w:val="0"/>
            <w:adjustRightInd w:val="0"/>
          </w:pPr>
        </w:pPrChange>
      </w:pPr>
      <w:del w:id="5441" w:author="Tuomainen Mika" w:date="2014-04-04T00:09:00Z">
        <w:r w:rsidRPr="00A249B4" w:rsidDel="00A249B4">
          <w:rPr>
            <w:color w:val="000000"/>
            <w:highlight w:val="white"/>
            <w:lang w:eastAsia="fi-FI"/>
            <w:rPrChange w:id="5442" w:author="Tuomainen Mika" w:date="2014-04-04T00:09:00Z">
              <w:rPr>
                <w:color w:val="000000"/>
                <w:highlight w:val="white"/>
                <w:lang w:val="en-US" w:eastAsia="fi-FI"/>
              </w:rPr>
            </w:rPrChange>
          </w:rPr>
          <w:tab/>
        </w:r>
        <w:r w:rsidRPr="00A249B4" w:rsidDel="00A249B4">
          <w:rPr>
            <w:color w:val="0000FF"/>
            <w:highlight w:val="white"/>
            <w:lang w:eastAsia="fi-FI"/>
            <w:rPrChange w:id="5443" w:author="Tuomainen Mika" w:date="2014-04-04T00:09:00Z">
              <w:rPr>
                <w:color w:val="0000FF"/>
                <w:highlight w:val="white"/>
                <w:lang w:val="en-US" w:eastAsia="fi-FI"/>
              </w:rPr>
            </w:rPrChange>
          </w:rPr>
          <w:delText>&lt;</w:delText>
        </w:r>
        <w:r w:rsidRPr="00A249B4" w:rsidDel="00A249B4">
          <w:rPr>
            <w:highlight w:val="white"/>
            <w:lang w:eastAsia="fi-FI"/>
            <w:rPrChange w:id="5444" w:author="Tuomainen Mika" w:date="2014-04-04T00:09:00Z">
              <w:rPr>
                <w:highlight w:val="white"/>
                <w:lang w:val="en-US" w:eastAsia="fi-FI"/>
              </w:rPr>
            </w:rPrChange>
          </w:rPr>
          <w:delText>entryRelationship</w:delText>
        </w:r>
        <w:r w:rsidRPr="00A249B4" w:rsidDel="00A249B4">
          <w:rPr>
            <w:color w:val="FF0000"/>
            <w:highlight w:val="white"/>
            <w:lang w:eastAsia="fi-FI"/>
            <w:rPrChange w:id="5445" w:author="Tuomainen Mika" w:date="2014-04-04T00:09:00Z">
              <w:rPr>
                <w:color w:val="FF0000"/>
                <w:highlight w:val="white"/>
                <w:lang w:val="en-US" w:eastAsia="fi-FI"/>
              </w:rPr>
            </w:rPrChange>
          </w:rPr>
          <w:delText xml:space="preserve"> typeCode</w:delText>
        </w:r>
        <w:r w:rsidRPr="00A249B4" w:rsidDel="00A249B4">
          <w:rPr>
            <w:color w:val="0000FF"/>
            <w:highlight w:val="white"/>
            <w:lang w:eastAsia="fi-FI"/>
            <w:rPrChange w:id="5446" w:author="Tuomainen Mika" w:date="2014-04-04T00:09:00Z">
              <w:rPr>
                <w:color w:val="0000FF"/>
                <w:highlight w:val="white"/>
                <w:lang w:val="en-US" w:eastAsia="fi-FI"/>
              </w:rPr>
            </w:rPrChange>
          </w:rPr>
          <w:delText>="</w:delText>
        </w:r>
        <w:r w:rsidRPr="00A249B4" w:rsidDel="00A249B4">
          <w:rPr>
            <w:color w:val="000000"/>
            <w:highlight w:val="white"/>
            <w:lang w:eastAsia="fi-FI"/>
            <w:rPrChange w:id="5447" w:author="Tuomainen Mika" w:date="2014-04-04T00:09:00Z">
              <w:rPr>
                <w:color w:val="000000"/>
                <w:highlight w:val="white"/>
                <w:lang w:val="en-US" w:eastAsia="fi-FI"/>
              </w:rPr>
            </w:rPrChange>
          </w:rPr>
          <w:delText>COMP</w:delText>
        </w:r>
        <w:r w:rsidRPr="00A249B4" w:rsidDel="00A249B4">
          <w:rPr>
            <w:color w:val="0000FF"/>
            <w:highlight w:val="white"/>
            <w:lang w:eastAsia="fi-FI"/>
            <w:rPrChange w:id="5448" w:author="Tuomainen Mika" w:date="2014-04-04T00:09:00Z">
              <w:rPr>
                <w:color w:val="0000FF"/>
                <w:highlight w:val="white"/>
                <w:lang w:val="en-US" w:eastAsia="fi-FI"/>
              </w:rPr>
            </w:rPrChange>
          </w:rPr>
          <w:delText>"&gt;</w:delText>
        </w:r>
      </w:del>
    </w:p>
    <w:p w:rsidR="003E639A" w:rsidRPr="00A249B4" w:rsidDel="00A249B4" w:rsidRDefault="003E639A">
      <w:pPr>
        <w:rPr>
          <w:del w:id="5449" w:author="Tuomainen Mika" w:date="2014-04-04T00:09:00Z"/>
          <w:color w:val="000000"/>
          <w:highlight w:val="white"/>
          <w:lang w:eastAsia="fi-FI"/>
          <w:rPrChange w:id="5450" w:author="Tuomainen Mika" w:date="2014-04-04T00:09:00Z">
            <w:rPr>
              <w:del w:id="5451" w:author="Tuomainen Mika" w:date="2014-04-04T00:09:00Z"/>
              <w:color w:val="000000"/>
              <w:highlight w:val="white"/>
              <w:lang w:val="en-US" w:eastAsia="fi-FI"/>
            </w:rPr>
          </w:rPrChange>
        </w:rPr>
        <w:pPrChange w:id="5452" w:author="Tuomainen Mika" w:date="2014-04-03T23:16:00Z">
          <w:pPr>
            <w:autoSpaceDE w:val="0"/>
            <w:autoSpaceDN w:val="0"/>
            <w:adjustRightInd w:val="0"/>
          </w:pPr>
        </w:pPrChange>
      </w:pPr>
      <w:del w:id="5453" w:author="Tuomainen Mika" w:date="2014-04-04T00:09:00Z">
        <w:r w:rsidRPr="00A249B4" w:rsidDel="00A249B4">
          <w:rPr>
            <w:color w:val="000000"/>
            <w:highlight w:val="white"/>
            <w:lang w:eastAsia="fi-FI"/>
            <w:rPrChange w:id="5454" w:author="Tuomainen Mika" w:date="2014-04-04T00:09:00Z">
              <w:rPr>
                <w:color w:val="000000"/>
                <w:highlight w:val="white"/>
                <w:lang w:val="en-US" w:eastAsia="fi-FI"/>
              </w:rPr>
            </w:rPrChange>
          </w:rPr>
          <w:tab/>
        </w:r>
        <w:r w:rsidRPr="00A249B4" w:rsidDel="00A249B4">
          <w:rPr>
            <w:color w:val="0000FF"/>
            <w:highlight w:val="white"/>
            <w:lang w:eastAsia="fi-FI"/>
            <w:rPrChange w:id="5455" w:author="Tuomainen Mika" w:date="2014-04-04T00:09:00Z">
              <w:rPr>
                <w:color w:val="0000FF"/>
                <w:highlight w:val="white"/>
                <w:lang w:val="en-US" w:eastAsia="fi-FI"/>
              </w:rPr>
            </w:rPrChange>
          </w:rPr>
          <w:delText>&lt;</w:delText>
        </w:r>
        <w:r w:rsidRPr="00A249B4" w:rsidDel="00A249B4">
          <w:rPr>
            <w:color w:val="800000"/>
            <w:highlight w:val="white"/>
            <w:lang w:eastAsia="fi-FI"/>
            <w:rPrChange w:id="5456" w:author="Tuomainen Mika" w:date="2014-04-04T00:09:00Z">
              <w:rPr>
                <w:color w:val="800000"/>
                <w:highlight w:val="white"/>
                <w:lang w:val="en-US" w:eastAsia="fi-FI"/>
              </w:rPr>
            </w:rPrChange>
          </w:rPr>
          <w:delText>observation</w:delText>
        </w:r>
        <w:r w:rsidRPr="00A249B4" w:rsidDel="00A249B4">
          <w:rPr>
            <w:highlight w:val="white"/>
            <w:lang w:eastAsia="fi-FI"/>
            <w:rPrChange w:id="5457"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5458" w:author="Tuomainen Mika" w:date="2014-04-04T00:09:00Z">
              <w:rPr>
                <w:color w:val="0000FF"/>
                <w:highlight w:val="white"/>
                <w:lang w:val="en-US" w:eastAsia="fi-FI"/>
              </w:rPr>
            </w:rPrChange>
          </w:rPr>
          <w:delText>="</w:delText>
        </w:r>
        <w:r w:rsidRPr="00A249B4" w:rsidDel="00A249B4">
          <w:rPr>
            <w:color w:val="000000"/>
            <w:highlight w:val="white"/>
            <w:lang w:eastAsia="fi-FI"/>
            <w:rPrChange w:id="5459" w:author="Tuomainen Mika" w:date="2014-04-04T00:09:00Z">
              <w:rPr>
                <w:color w:val="000000"/>
                <w:highlight w:val="white"/>
                <w:lang w:val="en-US" w:eastAsia="fi-FI"/>
              </w:rPr>
            </w:rPrChange>
          </w:rPr>
          <w:delText>OBS</w:delText>
        </w:r>
        <w:r w:rsidRPr="00A249B4" w:rsidDel="00A249B4">
          <w:rPr>
            <w:color w:val="0000FF"/>
            <w:highlight w:val="white"/>
            <w:lang w:eastAsia="fi-FI"/>
            <w:rPrChange w:id="5460" w:author="Tuomainen Mika" w:date="2014-04-04T00:09:00Z">
              <w:rPr>
                <w:color w:val="0000FF"/>
                <w:highlight w:val="white"/>
                <w:lang w:val="en-US" w:eastAsia="fi-FI"/>
              </w:rPr>
            </w:rPrChange>
          </w:rPr>
          <w:delText>"</w:delText>
        </w:r>
        <w:r w:rsidRPr="00A249B4" w:rsidDel="00A249B4">
          <w:rPr>
            <w:highlight w:val="white"/>
            <w:lang w:eastAsia="fi-FI"/>
            <w:rPrChange w:id="5461"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5462" w:author="Tuomainen Mika" w:date="2014-04-04T00:09:00Z">
              <w:rPr>
                <w:color w:val="0000FF"/>
                <w:highlight w:val="white"/>
                <w:lang w:val="en-US" w:eastAsia="fi-FI"/>
              </w:rPr>
            </w:rPrChange>
          </w:rPr>
          <w:delText>="</w:delText>
        </w:r>
        <w:r w:rsidRPr="00A249B4" w:rsidDel="00A249B4">
          <w:rPr>
            <w:color w:val="000000"/>
            <w:highlight w:val="white"/>
            <w:lang w:eastAsia="fi-FI"/>
            <w:rPrChange w:id="5463" w:author="Tuomainen Mika" w:date="2014-04-04T00:09:00Z">
              <w:rPr>
                <w:color w:val="000000"/>
                <w:highlight w:val="white"/>
                <w:lang w:val="en-US" w:eastAsia="fi-FI"/>
              </w:rPr>
            </w:rPrChange>
          </w:rPr>
          <w:delText>EVN</w:delText>
        </w:r>
        <w:r w:rsidRPr="00A249B4" w:rsidDel="00A249B4">
          <w:rPr>
            <w:color w:val="0000FF"/>
            <w:highlight w:val="white"/>
            <w:lang w:eastAsia="fi-FI"/>
            <w:rPrChange w:id="5464" w:author="Tuomainen Mika" w:date="2014-04-04T00:09:00Z">
              <w:rPr>
                <w:color w:val="0000FF"/>
                <w:highlight w:val="white"/>
                <w:lang w:val="en-US" w:eastAsia="fi-FI"/>
              </w:rPr>
            </w:rPrChange>
          </w:rPr>
          <w:delText>"&gt;</w:delText>
        </w:r>
      </w:del>
    </w:p>
    <w:p w:rsidR="003E639A" w:rsidRPr="00A249B4" w:rsidDel="00A249B4" w:rsidRDefault="003E639A">
      <w:pPr>
        <w:rPr>
          <w:del w:id="5465" w:author="Tuomainen Mika" w:date="2014-04-04T00:09:00Z"/>
          <w:highlight w:val="white"/>
          <w:lang w:eastAsia="fi-FI"/>
          <w:rPrChange w:id="5466" w:author="Tuomainen Mika" w:date="2014-04-04T00:09:00Z">
            <w:rPr>
              <w:del w:id="5467" w:author="Tuomainen Mika" w:date="2014-04-04T00:09:00Z"/>
              <w:highlight w:val="white"/>
              <w:lang w:val="en-US" w:eastAsia="fi-FI"/>
            </w:rPr>
          </w:rPrChange>
        </w:rPr>
        <w:pPrChange w:id="5468" w:author="Tuomainen Mika" w:date="2014-04-03T23:16:00Z">
          <w:pPr>
            <w:autoSpaceDE w:val="0"/>
            <w:autoSpaceDN w:val="0"/>
            <w:adjustRightInd w:val="0"/>
          </w:pPr>
        </w:pPrChange>
      </w:pPr>
      <w:del w:id="5469" w:author="Tuomainen Mika" w:date="2014-04-04T00:09:00Z">
        <w:r w:rsidRPr="00A249B4" w:rsidDel="00A249B4">
          <w:rPr>
            <w:highlight w:val="white"/>
            <w:lang w:eastAsia="fi-FI"/>
            <w:rPrChange w:id="5470" w:author="Tuomainen Mika" w:date="2014-04-04T00:09:00Z">
              <w:rPr>
                <w:highlight w:val="white"/>
                <w:lang w:val="en-US" w:eastAsia="fi-FI"/>
              </w:rPr>
            </w:rPrChange>
          </w:rPr>
          <w:tab/>
        </w:r>
        <w:r w:rsidRPr="00A249B4" w:rsidDel="00A249B4">
          <w:rPr>
            <w:color w:val="0000FF"/>
            <w:highlight w:val="white"/>
            <w:lang w:eastAsia="fi-FI"/>
            <w:rPrChange w:id="5471" w:author="Tuomainen Mika" w:date="2014-04-04T00:09:00Z">
              <w:rPr>
                <w:color w:val="0000FF"/>
                <w:highlight w:val="white"/>
                <w:lang w:val="en-US" w:eastAsia="fi-FI"/>
              </w:rPr>
            </w:rPrChange>
          </w:rPr>
          <w:delText>&lt;</w:delText>
        </w:r>
        <w:r w:rsidRPr="00A249B4" w:rsidDel="00A249B4">
          <w:rPr>
            <w:color w:val="800000"/>
            <w:highlight w:val="white"/>
            <w:lang w:eastAsia="fi-FI"/>
            <w:rPrChange w:id="5472" w:author="Tuomainen Mika" w:date="2014-04-04T00:09:00Z">
              <w:rPr>
                <w:color w:val="800000"/>
                <w:highlight w:val="white"/>
                <w:lang w:val="en-US" w:eastAsia="fi-FI"/>
              </w:rPr>
            </w:rPrChange>
          </w:rPr>
          <w:delText>code</w:delText>
        </w:r>
        <w:r w:rsidRPr="00A249B4" w:rsidDel="00A249B4">
          <w:rPr>
            <w:color w:val="FF0000"/>
            <w:highlight w:val="white"/>
            <w:lang w:eastAsia="fi-FI"/>
            <w:rPrChange w:id="5473"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474" w:author="Tuomainen Mika" w:date="2014-04-04T00:09:00Z">
              <w:rPr>
                <w:color w:val="0000FF"/>
                <w:highlight w:val="white"/>
                <w:lang w:val="en-US" w:eastAsia="fi-FI"/>
              </w:rPr>
            </w:rPrChange>
          </w:rPr>
          <w:delText>="</w:delText>
        </w:r>
        <w:r w:rsidRPr="00A249B4" w:rsidDel="00A249B4">
          <w:rPr>
            <w:highlight w:val="white"/>
            <w:lang w:eastAsia="fi-FI"/>
            <w:rPrChange w:id="5475" w:author="Tuomainen Mika" w:date="2014-04-04T00:09:00Z">
              <w:rPr>
                <w:highlight w:val="white"/>
                <w:lang w:val="en-US" w:eastAsia="fi-FI"/>
              </w:rPr>
            </w:rPrChange>
          </w:rPr>
          <w:delText>31.1</w:delText>
        </w:r>
        <w:r w:rsidRPr="00A249B4" w:rsidDel="00A249B4">
          <w:rPr>
            <w:color w:val="0000FF"/>
            <w:highlight w:val="white"/>
            <w:lang w:eastAsia="fi-FI"/>
            <w:rPrChange w:id="5476" w:author="Tuomainen Mika" w:date="2014-04-04T00:09:00Z">
              <w:rPr>
                <w:color w:val="0000FF"/>
                <w:highlight w:val="white"/>
                <w:lang w:val="en-US" w:eastAsia="fi-FI"/>
              </w:rPr>
            </w:rPrChange>
          </w:rPr>
          <w:delText>"</w:delText>
        </w:r>
        <w:r w:rsidRPr="00A249B4" w:rsidDel="00A249B4">
          <w:rPr>
            <w:color w:val="FF0000"/>
            <w:highlight w:val="white"/>
            <w:lang w:eastAsia="fi-FI"/>
            <w:rPrChange w:id="5477"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478" w:author="Tuomainen Mika" w:date="2014-04-04T00:09:00Z">
              <w:rPr>
                <w:color w:val="0000FF"/>
                <w:highlight w:val="white"/>
                <w:lang w:val="en-US" w:eastAsia="fi-FI"/>
              </w:rPr>
            </w:rPrChange>
          </w:rPr>
          <w:delText>="</w:delText>
        </w:r>
        <w:r w:rsidRPr="00A249B4" w:rsidDel="00A249B4">
          <w:rPr>
            <w:highlight w:val="white"/>
            <w:lang w:eastAsia="fi-FI"/>
            <w:rPrChange w:id="5479" w:author="Tuomainen Mika" w:date="2014-04-04T00:09:00Z">
              <w:rPr>
                <w:highlight w:val="white"/>
                <w:lang w:val="en-US" w:eastAsia="fi-FI"/>
              </w:rPr>
            </w:rPrChange>
          </w:rPr>
          <w:delText>1.2.246.537.6.12.2002.124</w:delText>
        </w:r>
        <w:r w:rsidRPr="00A249B4" w:rsidDel="00A249B4">
          <w:rPr>
            <w:color w:val="0000FF"/>
            <w:highlight w:val="white"/>
            <w:lang w:eastAsia="fi-FI"/>
            <w:rPrChange w:id="5480" w:author="Tuomainen Mika" w:date="2014-04-04T00:09:00Z">
              <w:rPr>
                <w:color w:val="0000FF"/>
                <w:highlight w:val="white"/>
                <w:lang w:val="en-US" w:eastAsia="fi-FI"/>
              </w:rPr>
            </w:rPrChange>
          </w:rPr>
          <w:delText>"/&gt;</w:delText>
        </w:r>
      </w:del>
    </w:p>
    <w:p w:rsidR="003E639A" w:rsidRPr="00A249B4" w:rsidDel="00A249B4" w:rsidRDefault="003E639A">
      <w:pPr>
        <w:rPr>
          <w:del w:id="5481" w:author="Tuomainen Mika" w:date="2014-04-04T00:09:00Z"/>
          <w:color w:val="000000"/>
          <w:highlight w:val="white"/>
          <w:lang w:eastAsia="fi-FI"/>
          <w:rPrChange w:id="5482" w:author="Tuomainen Mika" w:date="2014-04-04T00:09:00Z">
            <w:rPr>
              <w:del w:id="5483" w:author="Tuomainen Mika" w:date="2014-04-04T00:09:00Z"/>
              <w:color w:val="000000"/>
              <w:highlight w:val="white"/>
              <w:lang w:val="en-US" w:eastAsia="fi-FI"/>
            </w:rPr>
          </w:rPrChange>
        </w:rPr>
        <w:pPrChange w:id="5484" w:author="Tuomainen Mika" w:date="2014-04-03T23:16:00Z">
          <w:pPr>
            <w:autoSpaceDE w:val="0"/>
            <w:autoSpaceDN w:val="0"/>
            <w:adjustRightInd w:val="0"/>
          </w:pPr>
        </w:pPrChange>
      </w:pPr>
      <w:del w:id="5485" w:author="Tuomainen Mika" w:date="2014-04-04T00:09:00Z">
        <w:r w:rsidRPr="00A249B4" w:rsidDel="00A249B4">
          <w:rPr>
            <w:color w:val="000000"/>
            <w:highlight w:val="white"/>
            <w:lang w:eastAsia="fi-FI"/>
            <w:rPrChange w:id="5486" w:author="Tuomainen Mika" w:date="2014-04-04T00:09:00Z">
              <w:rPr>
                <w:color w:val="000000"/>
                <w:highlight w:val="white"/>
                <w:lang w:val="en-US" w:eastAsia="fi-FI"/>
              </w:rPr>
            </w:rPrChange>
          </w:rPr>
          <w:tab/>
        </w:r>
        <w:r w:rsidRPr="00A249B4" w:rsidDel="00A249B4">
          <w:rPr>
            <w:highlight w:val="white"/>
            <w:lang w:eastAsia="fi-FI"/>
            <w:rPrChange w:id="5487" w:author="Tuomainen Mika" w:date="2014-04-04T00:09:00Z">
              <w:rPr>
                <w:highlight w:val="white"/>
                <w:lang w:val="en-US" w:eastAsia="fi-FI"/>
              </w:rPr>
            </w:rPrChange>
          </w:rPr>
          <w:delText>&lt;effectiveTime value=“200309300945”/&gt;</w:delText>
        </w:r>
      </w:del>
    </w:p>
    <w:p w:rsidR="003E639A" w:rsidRPr="00A249B4" w:rsidDel="00A249B4" w:rsidRDefault="003E639A">
      <w:pPr>
        <w:rPr>
          <w:del w:id="5488" w:author="Tuomainen Mika" w:date="2014-04-04T00:09:00Z"/>
          <w:color w:val="000000"/>
          <w:highlight w:val="white"/>
          <w:lang w:eastAsia="fi-FI"/>
          <w:rPrChange w:id="5489" w:author="Tuomainen Mika" w:date="2014-04-04T00:09:00Z">
            <w:rPr>
              <w:del w:id="5490" w:author="Tuomainen Mika" w:date="2014-04-04T00:09:00Z"/>
              <w:color w:val="000000"/>
              <w:highlight w:val="white"/>
              <w:lang w:val="en-US" w:eastAsia="fi-FI"/>
            </w:rPr>
          </w:rPrChange>
        </w:rPr>
        <w:pPrChange w:id="5491" w:author="Tuomainen Mika" w:date="2014-04-03T23:16:00Z">
          <w:pPr>
            <w:autoSpaceDE w:val="0"/>
            <w:autoSpaceDN w:val="0"/>
            <w:adjustRightInd w:val="0"/>
            <w:ind w:firstLine="720"/>
          </w:pPr>
        </w:pPrChange>
      </w:pPr>
      <w:del w:id="5492" w:author="Tuomainen Mika" w:date="2014-04-04T00:09:00Z">
        <w:r w:rsidRPr="00A249B4" w:rsidDel="00A249B4">
          <w:rPr>
            <w:color w:val="0000FF"/>
            <w:highlight w:val="white"/>
            <w:lang w:eastAsia="fi-FI"/>
            <w:rPrChange w:id="5493" w:author="Tuomainen Mika" w:date="2014-04-04T00:09:00Z">
              <w:rPr>
                <w:color w:val="0000FF"/>
                <w:highlight w:val="white"/>
                <w:lang w:val="en-US" w:eastAsia="fi-FI"/>
              </w:rPr>
            </w:rPrChange>
          </w:rPr>
          <w:delText>&lt;</w:delText>
        </w:r>
        <w:r w:rsidRPr="00A249B4" w:rsidDel="00A249B4">
          <w:rPr>
            <w:color w:val="800000"/>
            <w:highlight w:val="white"/>
            <w:lang w:eastAsia="fi-FI"/>
            <w:rPrChange w:id="5494" w:author="Tuomainen Mika" w:date="2014-04-04T00:09:00Z">
              <w:rPr>
                <w:color w:val="800000"/>
                <w:highlight w:val="white"/>
                <w:lang w:val="en-US" w:eastAsia="fi-FI"/>
              </w:rPr>
            </w:rPrChange>
          </w:rPr>
          <w:delText>value</w:delText>
        </w:r>
        <w:r w:rsidRPr="00A249B4" w:rsidDel="00A249B4">
          <w:rPr>
            <w:highlight w:val="white"/>
            <w:lang w:eastAsia="fi-FI"/>
            <w:rPrChange w:id="5495"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5496" w:author="Tuomainen Mika" w:date="2014-04-04T00:09:00Z">
              <w:rPr>
                <w:color w:val="0000FF"/>
                <w:highlight w:val="white"/>
                <w:lang w:val="en-US" w:eastAsia="fi-FI"/>
              </w:rPr>
            </w:rPrChange>
          </w:rPr>
          <w:delText>="</w:delText>
        </w:r>
        <w:r w:rsidRPr="00A249B4" w:rsidDel="00A249B4">
          <w:rPr>
            <w:color w:val="000000"/>
            <w:highlight w:val="white"/>
            <w:lang w:eastAsia="fi-FI"/>
            <w:rPrChange w:id="5497" w:author="Tuomainen Mika" w:date="2014-04-04T00:09:00Z">
              <w:rPr>
                <w:color w:val="000000"/>
                <w:highlight w:val="white"/>
                <w:lang w:val="en-US" w:eastAsia="fi-FI"/>
              </w:rPr>
            </w:rPrChange>
          </w:rPr>
          <w:delText>REAL</w:delText>
        </w:r>
        <w:r w:rsidRPr="00A249B4" w:rsidDel="00A249B4">
          <w:rPr>
            <w:color w:val="0000FF"/>
            <w:highlight w:val="white"/>
            <w:lang w:eastAsia="fi-FI"/>
            <w:rPrChange w:id="5498" w:author="Tuomainen Mika" w:date="2014-04-04T00:09:00Z">
              <w:rPr>
                <w:color w:val="0000FF"/>
                <w:highlight w:val="white"/>
                <w:lang w:val="en-US" w:eastAsia="fi-FI"/>
              </w:rPr>
            </w:rPrChange>
          </w:rPr>
          <w:delText>"</w:delText>
        </w:r>
        <w:r w:rsidRPr="00A249B4" w:rsidDel="00A249B4">
          <w:rPr>
            <w:highlight w:val="white"/>
            <w:lang w:eastAsia="fi-FI"/>
            <w:rPrChange w:id="5499" w:author="Tuomainen Mika" w:date="2014-04-04T00:09:00Z">
              <w:rPr>
                <w:highlight w:val="white"/>
                <w:lang w:val="en-US" w:eastAsia="fi-FI"/>
              </w:rPr>
            </w:rPrChange>
          </w:rPr>
          <w:delText xml:space="preserve"> value</w:delText>
        </w:r>
        <w:r w:rsidRPr="00A249B4" w:rsidDel="00A249B4">
          <w:rPr>
            <w:color w:val="0000FF"/>
            <w:highlight w:val="white"/>
            <w:lang w:eastAsia="fi-FI"/>
            <w:rPrChange w:id="5500" w:author="Tuomainen Mika" w:date="2014-04-04T00:09:00Z">
              <w:rPr>
                <w:color w:val="0000FF"/>
                <w:highlight w:val="white"/>
                <w:lang w:val="en-US" w:eastAsia="fi-FI"/>
              </w:rPr>
            </w:rPrChange>
          </w:rPr>
          <w:delText>="</w:delText>
        </w:r>
        <w:r w:rsidRPr="00A249B4" w:rsidDel="00A249B4">
          <w:rPr>
            <w:color w:val="000000"/>
            <w:highlight w:val="white"/>
            <w:lang w:eastAsia="fi-FI"/>
            <w:rPrChange w:id="5501" w:author="Tuomainen Mika" w:date="2014-04-04T00:09:00Z">
              <w:rPr>
                <w:color w:val="000000"/>
                <w:highlight w:val="white"/>
                <w:lang w:val="en-US" w:eastAsia="fi-FI"/>
              </w:rPr>
            </w:rPrChange>
          </w:rPr>
          <w:delText>10</w:delText>
        </w:r>
        <w:r w:rsidRPr="00A249B4" w:rsidDel="00A249B4">
          <w:rPr>
            <w:color w:val="0000FF"/>
            <w:highlight w:val="white"/>
            <w:lang w:eastAsia="fi-FI"/>
            <w:rPrChange w:id="5502" w:author="Tuomainen Mika" w:date="2014-04-04T00:09:00Z">
              <w:rPr>
                <w:color w:val="0000FF"/>
                <w:highlight w:val="white"/>
                <w:lang w:val="en-US" w:eastAsia="fi-FI"/>
              </w:rPr>
            </w:rPrChange>
          </w:rPr>
          <w:delText>"/&gt;</w:delText>
        </w:r>
      </w:del>
    </w:p>
    <w:p w:rsidR="003E639A" w:rsidRPr="00A249B4" w:rsidDel="00A249B4" w:rsidRDefault="003E639A">
      <w:pPr>
        <w:rPr>
          <w:del w:id="5503" w:author="Tuomainen Mika" w:date="2014-04-04T00:09:00Z"/>
          <w:color w:val="000000"/>
          <w:highlight w:val="white"/>
          <w:lang w:eastAsia="fi-FI"/>
          <w:rPrChange w:id="5504" w:author="Tuomainen Mika" w:date="2014-04-04T00:09:00Z">
            <w:rPr>
              <w:del w:id="5505" w:author="Tuomainen Mika" w:date="2014-04-04T00:09:00Z"/>
              <w:color w:val="000000"/>
              <w:highlight w:val="white"/>
              <w:lang w:val="en-US" w:eastAsia="fi-FI"/>
            </w:rPr>
          </w:rPrChange>
        </w:rPr>
        <w:pPrChange w:id="5506" w:author="Tuomainen Mika" w:date="2014-04-03T23:16:00Z">
          <w:pPr>
            <w:autoSpaceDE w:val="0"/>
            <w:autoSpaceDN w:val="0"/>
            <w:adjustRightInd w:val="0"/>
          </w:pPr>
        </w:pPrChange>
      </w:pPr>
      <w:del w:id="5507" w:author="Tuomainen Mika" w:date="2014-04-04T00:09:00Z">
        <w:r w:rsidRPr="00A249B4" w:rsidDel="00A249B4">
          <w:rPr>
            <w:color w:val="000000"/>
            <w:highlight w:val="white"/>
            <w:lang w:eastAsia="fi-FI"/>
            <w:rPrChange w:id="5508" w:author="Tuomainen Mika" w:date="2014-04-04T00:09:00Z">
              <w:rPr>
                <w:color w:val="000000"/>
                <w:highlight w:val="white"/>
                <w:lang w:val="en-US" w:eastAsia="fi-FI"/>
              </w:rPr>
            </w:rPrChange>
          </w:rPr>
          <w:tab/>
        </w:r>
        <w:r w:rsidRPr="00A249B4" w:rsidDel="00A249B4">
          <w:rPr>
            <w:color w:val="0000FF"/>
            <w:highlight w:val="white"/>
            <w:lang w:eastAsia="fi-FI"/>
            <w:rPrChange w:id="5509" w:author="Tuomainen Mika" w:date="2014-04-04T00:09:00Z">
              <w:rPr>
                <w:color w:val="0000FF"/>
                <w:highlight w:val="white"/>
                <w:lang w:val="en-US" w:eastAsia="fi-FI"/>
              </w:rPr>
            </w:rPrChange>
          </w:rPr>
          <w:delText>&lt;/</w:delText>
        </w:r>
        <w:r w:rsidRPr="00A249B4" w:rsidDel="00A249B4">
          <w:rPr>
            <w:highlight w:val="white"/>
            <w:lang w:eastAsia="fi-FI"/>
            <w:rPrChange w:id="5510" w:author="Tuomainen Mika" w:date="2014-04-04T00:09:00Z">
              <w:rPr>
                <w:highlight w:val="white"/>
                <w:lang w:val="en-US" w:eastAsia="fi-FI"/>
              </w:rPr>
            </w:rPrChange>
          </w:rPr>
          <w:delText>observation</w:delText>
        </w:r>
        <w:r w:rsidRPr="00A249B4" w:rsidDel="00A249B4">
          <w:rPr>
            <w:color w:val="0000FF"/>
            <w:highlight w:val="white"/>
            <w:lang w:eastAsia="fi-FI"/>
            <w:rPrChange w:id="5511" w:author="Tuomainen Mika" w:date="2014-04-04T00:09:00Z">
              <w:rPr>
                <w:color w:val="0000FF"/>
                <w:highlight w:val="white"/>
                <w:lang w:val="en-US" w:eastAsia="fi-FI"/>
              </w:rPr>
            </w:rPrChange>
          </w:rPr>
          <w:delText>&gt;</w:delText>
        </w:r>
      </w:del>
    </w:p>
    <w:p w:rsidR="003E639A" w:rsidRPr="00A249B4" w:rsidDel="00A249B4" w:rsidRDefault="003E639A">
      <w:pPr>
        <w:rPr>
          <w:del w:id="5512" w:author="Tuomainen Mika" w:date="2014-04-04T00:09:00Z"/>
          <w:color w:val="000000"/>
          <w:highlight w:val="white"/>
          <w:lang w:eastAsia="fi-FI"/>
          <w:rPrChange w:id="5513" w:author="Tuomainen Mika" w:date="2014-04-04T00:09:00Z">
            <w:rPr>
              <w:del w:id="5514" w:author="Tuomainen Mika" w:date="2014-04-04T00:09:00Z"/>
              <w:color w:val="000000"/>
              <w:highlight w:val="white"/>
              <w:lang w:val="en-US" w:eastAsia="fi-FI"/>
            </w:rPr>
          </w:rPrChange>
        </w:rPr>
        <w:pPrChange w:id="5515" w:author="Tuomainen Mika" w:date="2014-04-03T23:16:00Z">
          <w:pPr>
            <w:autoSpaceDE w:val="0"/>
            <w:autoSpaceDN w:val="0"/>
            <w:adjustRightInd w:val="0"/>
          </w:pPr>
        </w:pPrChange>
      </w:pPr>
      <w:del w:id="5516" w:author="Tuomainen Mika" w:date="2014-04-04T00:09:00Z">
        <w:r w:rsidRPr="00A249B4" w:rsidDel="00A249B4">
          <w:rPr>
            <w:color w:val="000000"/>
            <w:highlight w:val="white"/>
            <w:lang w:eastAsia="fi-FI"/>
            <w:rPrChange w:id="5517" w:author="Tuomainen Mika" w:date="2014-04-04T00:09:00Z">
              <w:rPr>
                <w:color w:val="000000"/>
                <w:highlight w:val="white"/>
                <w:lang w:val="en-US" w:eastAsia="fi-FI"/>
              </w:rPr>
            </w:rPrChange>
          </w:rPr>
          <w:tab/>
        </w:r>
        <w:r w:rsidRPr="00A249B4" w:rsidDel="00A249B4">
          <w:rPr>
            <w:color w:val="0000FF"/>
            <w:highlight w:val="white"/>
            <w:lang w:eastAsia="fi-FI"/>
            <w:rPrChange w:id="5518" w:author="Tuomainen Mika" w:date="2014-04-04T00:09:00Z">
              <w:rPr>
                <w:color w:val="0000FF"/>
                <w:highlight w:val="white"/>
                <w:lang w:val="en-US" w:eastAsia="fi-FI"/>
              </w:rPr>
            </w:rPrChange>
          </w:rPr>
          <w:delText>&lt;/</w:delText>
        </w:r>
        <w:r w:rsidRPr="00A249B4" w:rsidDel="00A249B4">
          <w:rPr>
            <w:highlight w:val="white"/>
            <w:lang w:eastAsia="fi-FI"/>
            <w:rPrChange w:id="5519" w:author="Tuomainen Mika" w:date="2014-04-04T00:09:00Z">
              <w:rPr>
                <w:highlight w:val="white"/>
                <w:lang w:val="en-US" w:eastAsia="fi-FI"/>
              </w:rPr>
            </w:rPrChange>
          </w:rPr>
          <w:delText>entryRelationship</w:delText>
        </w:r>
        <w:r w:rsidRPr="00A249B4" w:rsidDel="00A249B4">
          <w:rPr>
            <w:color w:val="0000FF"/>
            <w:highlight w:val="white"/>
            <w:lang w:eastAsia="fi-FI"/>
            <w:rPrChange w:id="5520" w:author="Tuomainen Mika" w:date="2014-04-04T00:09:00Z">
              <w:rPr>
                <w:color w:val="0000FF"/>
                <w:highlight w:val="white"/>
                <w:lang w:val="en-US" w:eastAsia="fi-FI"/>
              </w:rPr>
            </w:rPrChange>
          </w:rPr>
          <w:delText>&gt;</w:delText>
        </w:r>
      </w:del>
    </w:p>
    <w:p w:rsidR="003E639A" w:rsidRPr="00A249B4" w:rsidDel="00A249B4" w:rsidRDefault="003E639A">
      <w:pPr>
        <w:rPr>
          <w:del w:id="5521" w:author="Tuomainen Mika" w:date="2014-04-04T00:09:00Z"/>
          <w:color w:val="000000"/>
          <w:highlight w:val="white"/>
          <w:lang w:eastAsia="fi-FI"/>
          <w:rPrChange w:id="5522" w:author="Tuomainen Mika" w:date="2014-04-04T00:09:00Z">
            <w:rPr>
              <w:del w:id="5523" w:author="Tuomainen Mika" w:date="2014-04-04T00:09:00Z"/>
              <w:color w:val="000000"/>
              <w:highlight w:val="white"/>
              <w:lang w:val="en-US" w:eastAsia="fi-FI"/>
            </w:rPr>
          </w:rPrChange>
        </w:rPr>
        <w:pPrChange w:id="5524" w:author="Tuomainen Mika" w:date="2014-04-03T23:16:00Z">
          <w:pPr>
            <w:autoSpaceDE w:val="0"/>
            <w:autoSpaceDN w:val="0"/>
            <w:adjustRightInd w:val="0"/>
          </w:pPr>
        </w:pPrChange>
      </w:pPr>
      <w:del w:id="5525" w:author="Tuomainen Mika" w:date="2014-04-04T00:09:00Z">
        <w:r w:rsidRPr="00A249B4" w:rsidDel="00A249B4">
          <w:rPr>
            <w:color w:val="000000"/>
            <w:highlight w:val="white"/>
            <w:lang w:eastAsia="fi-FI"/>
            <w:rPrChange w:id="5526" w:author="Tuomainen Mika" w:date="2014-04-04T00:09:00Z">
              <w:rPr>
                <w:color w:val="000000"/>
                <w:highlight w:val="white"/>
                <w:lang w:val="en-US" w:eastAsia="fi-FI"/>
              </w:rPr>
            </w:rPrChange>
          </w:rPr>
          <w:tab/>
        </w:r>
        <w:r w:rsidRPr="00A249B4" w:rsidDel="00A249B4">
          <w:rPr>
            <w:color w:val="0000FF"/>
            <w:highlight w:val="white"/>
            <w:lang w:eastAsia="fi-FI"/>
            <w:rPrChange w:id="5527" w:author="Tuomainen Mika" w:date="2014-04-04T00:09:00Z">
              <w:rPr>
                <w:color w:val="0000FF"/>
                <w:highlight w:val="white"/>
                <w:lang w:val="en-US" w:eastAsia="fi-FI"/>
              </w:rPr>
            </w:rPrChange>
          </w:rPr>
          <w:delText>&lt;/</w:delText>
        </w:r>
        <w:r w:rsidRPr="00A249B4" w:rsidDel="00A249B4">
          <w:rPr>
            <w:highlight w:val="white"/>
            <w:lang w:eastAsia="fi-FI"/>
            <w:rPrChange w:id="5528" w:author="Tuomainen Mika" w:date="2014-04-04T00:09:00Z">
              <w:rPr>
                <w:highlight w:val="white"/>
                <w:lang w:val="en-US" w:eastAsia="fi-FI"/>
              </w:rPr>
            </w:rPrChange>
          </w:rPr>
          <w:delText>observation</w:delText>
        </w:r>
        <w:r w:rsidRPr="00A249B4" w:rsidDel="00A249B4">
          <w:rPr>
            <w:color w:val="0000FF"/>
            <w:highlight w:val="white"/>
            <w:lang w:eastAsia="fi-FI"/>
            <w:rPrChange w:id="5529" w:author="Tuomainen Mika" w:date="2014-04-04T00:09:00Z">
              <w:rPr>
                <w:color w:val="0000FF"/>
                <w:highlight w:val="white"/>
                <w:lang w:val="en-US" w:eastAsia="fi-FI"/>
              </w:rPr>
            </w:rPrChange>
          </w:rPr>
          <w:delText>&gt;</w:delText>
        </w:r>
      </w:del>
    </w:p>
    <w:p w:rsidR="003E639A" w:rsidRPr="00A249B4" w:rsidDel="00A249B4" w:rsidRDefault="003E639A" w:rsidP="00CC1036">
      <w:pPr>
        <w:rPr>
          <w:del w:id="5530" w:author="Tuomainen Mika" w:date="2014-04-04T00:09:00Z"/>
          <w:rPrChange w:id="5531" w:author="Tuomainen Mika" w:date="2014-04-04T00:09:00Z">
            <w:rPr>
              <w:del w:id="5532" w:author="Tuomainen Mika" w:date="2014-04-04T00:09:00Z"/>
              <w:lang w:val="en-US"/>
            </w:rPr>
          </w:rPrChange>
        </w:rPr>
      </w:pPr>
      <w:del w:id="5533" w:author="Tuomainen Mika" w:date="2014-04-04T00:09:00Z">
        <w:r w:rsidRPr="00A249B4" w:rsidDel="00A249B4">
          <w:rPr>
            <w:color w:val="0000FF"/>
            <w:highlight w:val="white"/>
            <w:lang w:eastAsia="fi-FI"/>
            <w:rPrChange w:id="5534" w:author="Tuomainen Mika" w:date="2014-04-04T00:09:00Z">
              <w:rPr>
                <w:color w:val="0000FF"/>
                <w:highlight w:val="white"/>
                <w:lang w:val="en-US" w:eastAsia="fi-FI"/>
              </w:rPr>
            </w:rPrChange>
          </w:rPr>
          <w:delText>&lt;/</w:delText>
        </w:r>
        <w:r w:rsidRPr="00A249B4" w:rsidDel="00A249B4">
          <w:rPr>
            <w:highlight w:val="white"/>
            <w:lang w:eastAsia="fi-FI"/>
            <w:rPrChange w:id="5535" w:author="Tuomainen Mika" w:date="2014-04-04T00:09:00Z">
              <w:rPr>
                <w:highlight w:val="white"/>
                <w:lang w:val="en-US" w:eastAsia="fi-FI"/>
              </w:rPr>
            </w:rPrChange>
          </w:rPr>
          <w:delText>entry</w:delText>
        </w:r>
        <w:r w:rsidRPr="00A249B4" w:rsidDel="00A249B4">
          <w:rPr>
            <w:color w:val="0000FF"/>
            <w:highlight w:val="white"/>
            <w:lang w:eastAsia="fi-FI"/>
            <w:rPrChange w:id="5536" w:author="Tuomainen Mika" w:date="2014-04-04T00:09:00Z">
              <w:rPr>
                <w:color w:val="0000FF"/>
                <w:highlight w:val="white"/>
                <w:lang w:val="en-US" w:eastAsia="fi-FI"/>
              </w:rPr>
            </w:rPrChange>
          </w:rPr>
          <w:delText>&gt;</w:delText>
        </w:r>
      </w:del>
    </w:p>
    <w:p w:rsidR="003E639A" w:rsidDel="00A249B4" w:rsidRDefault="003E639A" w:rsidP="00CC1036">
      <w:pPr>
        <w:pStyle w:val="Otsikko4"/>
        <w:rPr>
          <w:del w:id="5537" w:author="Tuomainen Mika" w:date="2014-04-04T00:09:00Z"/>
        </w:rPr>
      </w:pPr>
      <w:bookmarkStart w:id="5538" w:name="_Toc384330163"/>
      <w:del w:id="5539" w:author="Tuomainen Mika" w:date="2014-04-04T00:09:00Z">
        <w:r w:rsidDel="00A249B4">
          <w:delText>Maksusitoumus</w:delText>
        </w:r>
        <w:bookmarkEnd w:id="5538"/>
      </w:del>
    </w:p>
    <w:p w:rsidR="003E639A" w:rsidDel="00A249B4" w:rsidRDefault="003E639A" w:rsidP="00CC1036">
      <w:pPr>
        <w:rPr>
          <w:del w:id="5540" w:author="Tuomainen Mika" w:date="2014-04-04T00:09:00Z"/>
        </w:rPr>
      </w:pPr>
    </w:p>
    <w:p w:rsidR="003E639A" w:rsidDel="00A249B4" w:rsidRDefault="003E639A" w:rsidP="00CC1036">
      <w:pPr>
        <w:rPr>
          <w:del w:id="5541" w:author="Tuomainen Mika" w:date="2014-04-04T00:09:00Z"/>
        </w:rPr>
      </w:pPr>
      <w:del w:id="5542" w:author="Tuomainen Mika" w:date="2014-04-04T00:09:00Z">
        <w:r w:rsidDel="00A249B4">
          <w:delText>Ei pakollinen</w:delText>
        </w:r>
      </w:del>
    </w:p>
    <w:p w:rsidR="003E639A" w:rsidDel="00A249B4" w:rsidRDefault="003E639A" w:rsidP="00CC1036">
      <w:pPr>
        <w:rPr>
          <w:del w:id="5543" w:author="Tuomainen Mika" w:date="2014-04-04T00:09:00Z"/>
        </w:rPr>
      </w:pPr>
    </w:p>
    <w:p w:rsidR="003E639A" w:rsidDel="00A249B4" w:rsidRDefault="003E639A" w:rsidP="00CC1036">
      <w:pPr>
        <w:rPr>
          <w:del w:id="5544" w:author="Tuomainen Mika" w:date="2014-04-04T00:09:00Z"/>
        </w:rPr>
      </w:pPr>
      <w:del w:id="5545" w:author="Tuomainen Mika" w:date="2014-04-04T00:09:00Z">
        <w:r w:rsidDel="00A249B4">
          <w:delText>Maksusitoumus:</w:delText>
        </w:r>
        <w:r w:rsidDel="00A249B4">
          <w:tab/>
        </w:r>
        <w:r w:rsidDel="00A249B4">
          <w:tab/>
          <w:delText>Kenttäkoodi: 32</w:delText>
        </w:r>
        <w:r w:rsidDel="00A249B4">
          <w:tab/>
        </w:r>
        <w:r w:rsidDel="00A249B4">
          <w:tab/>
          <w:delText xml:space="preserve">koodisto: 1.2.246.537.6.12.2002.124  </w:delText>
        </w:r>
      </w:del>
    </w:p>
    <w:p w:rsidR="003E639A" w:rsidDel="00A249B4" w:rsidRDefault="003E639A" w:rsidP="00CC1036">
      <w:pPr>
        <w:rPr>
          <w:del w:id="5546" w:author="Tuomainen Mika" w:date="2014-04-04T00:09:00Z"/>
        </w:rPr>
      </w:pPr>
      <w:del w:id="5547" w:author="Tuomainen Mika" w:date="2014-04-04T00:09:00Z">
        <w:r w:rsidDel="00A249B4">
          <w:delText xml:space="preserve">Maksusitoumuksen laji: </w:delText>
        </w:r>
        <w:r w:rsidDel="00A249B4">
          <w:tab/>
          <w:delText>Kenttäkoodi: 32.1</w:delText>
        </w:r>
        <w:r w:rsidDel="00A249B4">
          <w:tab/>
          <w:delText xml:space="preserve">koodisto: 1.2.246.537.6.12.2002.124 </w:delText>
        </w:r>
      </w:del>
    </w:p>
    <w:p w:rsidR="003E639A" w:rsidDel="00A249B4" w:rsidRDefault="003E639A" w:rsidP="00CC1036">
      <w:pPr>
        <w:rPr>
          <w:del w:id="5548" w:author="Tuomainen Mika" w:date="2014-04-04T00:09:00Z"/>
        </w:rPr>
      </w:pPr>
      <w:del w:id="5549" w:author="Tuomainen Mika" w:date="2014-04-04T00:09:00Z">
        <w:r w:rsidDel="00A249B4">
          <w:delText xml:space="preserve">Maksusitoumuksen tila: </w:delText>
        </w:r>
        <w:r w:rsidDel="00A249B4">
          <w:tab/>
          <w:delText>Kenttäkoodi: 32.2</w:delText>
        </w:r>
        <w:r w:rsidDel="00A249B4">
          <w:tab/>
          <w:delText xml:space="preserve">koodisto: 1.2.246.537.6.12.2002.124 </w:delText>
        </w:r>
      </w:del>
    </w:p>
    <w:p w:rsidR="003E639A" w:rsidDel="00A249B4" w:rsidRDefault="003E639A" w:rsidP="00CC1036">
      <w:pPr>
        <w:rPr>
          <w:del w:id="5550" w:author="Tuomainen Mika" w:date="2014-04-04T00:09:00Z"/>
        </w:rPr>
      </w:pPr>
      <w:del w:id="5551" w:author="Tuomainen Mika" w:date="2014-04-04T00:09:00Z">
        <w:r w:rsidDel="00A249B4">
          <w:delText>SHP:n maksusitoumusvarmennus: Kenttäkoodi: 32.3</w:delText>
        </w:r>
        <w:r w:rsidDel="00A249B4">
          <w:tab/>
          <w:delText xml:space="preserve">koodisto: 1.2.246.537.6.12.2002.124 </w:delText>
        </w:r>
      </w:del>
    </w:p>
    <w:p w:rsidR="003E639A" w:rsidDel="00A249B4" w:rsidRDefault="003E639A" w:rsidP="00CC1036">
      <w:pPr>
        <w:rPr>
          <w:del w:id="5552" w:author="Tuomainen Mika" w:date="2014-04-04T00:09:00Z"/>
        </w:rPr>
      </w:pPr>
      <w:del w:id="5553" w:author="Tuomainen Mika" w:date="2014-04-04T00:09:00Z">
        <w:r w:rsidDel="00A249B4">
          <w:delText>Hoidon peruste ESH § 30: Kenttäkoodi: 32.4</w:delText>
        </w:r>
        <w:r w:rsidDel="00A249B4">
          <w:tab/>
          <w:delText xml:space="preserve">koodisto: 1.2.246.537.6.12.2002.124 </w:delText>
        </w:r>
      </w:del>
    </w:p>
    <w:p w:rsidR="003E639A" w:rsidDel="00A249B4" w:rsidRDefault="003E639A" w:rsidP="00CC1036">
      <w:pPr>
        <w:rPr>
          <w:del w:id="5554" w:author="Tuomainen Mika" w:date="2014-04-04T00:09:00Z"/>
        </w:rPr>
      </w:pPr>
    </w:p>
    <w:p w:rsidR="003E639A" w:rsidDel="00A249B4" w:rsidRDefault="003E639A" w:rsidP="00CC1036">
      <w:pPr>
        <w:rPr>
          <w:del w:id="5555" w:author="Tuomainen Mika" w:date="2014-04-04T00:09:00Z"/>
        </w:rPr>
      </w:pPr>
      <w:del w:id="5556" w:author="Tuomainen Mika" w:date="2014-04-04T00:09:00Z">
        <w:r w:rsidDel="00A249B4">
          <w:delText>Maksusitoumuksen tunnus ilmoitetaan elementissä id OID-koodina. Maksusitoumuksen tunnus on kirjanpidon ja laskutusliikenteen tunnus, jossa solmutyyppinä on 16, esim. root=”</w:delText>
        </w:r>
        <w:r w:rsidDel="00A249B4">
          <w:rPr>
            <w:lang w:eastAsia="fi-FI"/>
          </w:rPr>
          <w:delText>1.2.246.537.10.15675350.16”, extension=”2004.2544”.</w:delText>
        </w:r>
      </w:del>
    </w:p>
    <w:p w:rsidR="003E639A" w:rsidDel="00A249B4" w:rsidRDefault="003E639A" w:rsidP="00CC1036">
      <w:pPr>
        <w:rPr>
          <w:del w:id="5557" w:author="Tuomainen Mika" w:date="2014-04-04T00:09:00Z"/>
        </w:rPr>
      </w:pPr>
    </w:p>
    <w:p w:rsidR="003E639A" w:rsidDel="00A249B4" w:rsidRDefault="003E639A" w:rsidP="00CC1036">
      <w:pPr>
        <w:rPr>
          <w:del w:id="5558" w:author="Tuomainen Mika" w:date="2014-04-04T00:09:00Z"/>
        </w:rPr>
      </w:pPr>
      <w:del w:id="5559" w:author="Tuomainen Mika" w:date="2014-04-04T00:09:00Z">
        <w:r w:rsidDel="00A249B4">
          <w:delText>Maksun yläraja ilmoitetaan value-elementissä tietotyypillä MO ja maksusitoumuksen voimassaoloaika elementissä effectiveTime.</w:delText>
        </w:r>
      </w:del>
    </w:p>
    <w:p w:rsidR="003E639A" w:rsidDel="00A249B4" w:rsidRDefault="003E639A" w:rsidP="00CC1036">
      <w:pPr>
        <w:rPr>
          <w:del w:id="5560" w:author="Tuomainen Mika" w:date="2014-04-04T00:09:00Z"/>
        </w:rPr>
      </w:pPr>
    </w:p>
    <w:p w:rsidR="003E639A" w:rsidDel="00A249B4" w:rsidRDefault="003E639A" w:rsidP="00CC1036">
      <w:pPr>
        <w:rPr>
          <w:del w:id="5561" w:author="Tuomainen Mika" w:date="2014-04-04T00:09:00Z"/>
        </w:rPr>
      </w:pPr>
      <w:del w:id="5562" w:author="Tuomainen Mika" w:date="2014-04-04T00:09:00Z">
        <w:r w:rsidDel="00A249B4">
          <w:delText>Maksusitoumuksen laji ja tila ilmoitetaan omissa komponenteissaan seuraavilla koodistoilla:</w:delText>
        </w:r>
      </w:del>
    </w:p>
    <w:p w:rsidR="003E639A" w:rsidDel="00A249B4" w:rsidRDefault="003E639A" w:rsidP="00CC1036">
      <w:pPr>
        <w:rPr>
          <w:del w:id="5563" w:author="Tuomainen Mika" w:date="2014-04-04T00:09:00Z"/>
        </w:rPr>
      </w:pPr>
    </w:p>
    <w:p w:rsidR="003E639A" w:rsidDel="00A249B4" w:rsidRDefault="003E639A" w:rsidP="00CC1036">
      <w:pPr>
        <w:rPr>
          <w:del w:id="5564" w:author="Tuomainen Mika" w:date="2014-04-04T00:09:00Z"/>
        </w:rPr>
      </w:pPr>
      <w:del w:id="5565" w:author="Tuomainen Mika" w:date="2014-04-04T00:09:00Z">
        <w:r w:rsidDel="00A249B4">
          <w:delText>Maksusitoumuksen laji: 1.2.246.537.5.40019.2003</w:delText>
        </w:r>
      </w:del>
    </w:p>
    <w:p w:rsidR="003E639A" w:rsidDel="00A249B4" w:rsidRDefault="003E639A" w:rsidP="00CC1036">
      <w:pPr>
        <w:rPr>
          <w:del w:id="5566" w:author="Tuomainen Mika" w:date="2014-04-04T00:09:00Z"/>
        </w:rPr>
      </w:pPr>
      <w:del w:id="5567" w:author="Tuomainen Mika" w:date="2014-04-04T00:09:00Z">
        <w:r w:rsidDel="00A249B4">
          <w:delText>Maksusitoumuksen tila: 1.2.246.537.5.40020.2003</w:delText>
        </w:r>
      </w:del>
    </w:p>
    <w:p w:rsidR="003E639A" w:rsidDel="00A249B4" w:rsidRDefault="003E639A" w:rsidP="00CC1036">
      <w:pPr>
        <w:rPr>
          <w:del w:id="5568" w:author="Tuomainen Mika" w:date="2014-04-04T00:09:00Z"/>
        </w:rPr>
      </w:pPr>
    </w:p>
    <w:p w:rsidR="003E639A" w:rsidDel="00A249B4" w:rsidRDefault="003E639A" w:rsidP="00CC1036">
      <w:pPr>
        <w:rPr>
          <w:del w:id="5569" w:author="Tuomainen Mika" w:date="2014-04-04T00:09:00Z"/>
        </w:rPr>
      </w:pPr>
      <w:del w:id="5570" w:author="Tuomainen Mika" w:date="2014-04-04T00:09:00Z">
        <w:r w:rsidDel="00A249B4">
          <w:delText>SHP:n maksusitoumusvarmennus ja onko hoito ESH-pykälän 30 mukainen ovat omissa komponenteissaan, joissa observation value-elementin tietotyyppi on BL.</w:delText>
        </w:r>
      </w:del>
    </w:p>
    <w:p w:rsidR="003E639A" w:rsidDel="00A249B4" w:rsidRDefault="003E639A" w:rsidP="00CC1036">
      <w:pPr>
        <w:rPr>
          <w:del w:id="5571" w:author="Tuomainen Mika" w:date="2014-04-04T00:09:00Z"/>
        </w:rPr>
      </w:pPr>
    </w:p>
    <w:p w:rsidR="003E639A" w:rsidDel="00A249B4" w:rsidRDefault="003E639A" w:rsidP="00CC1036">
      <w:pPr>
        <w:rPr>
          <w:del w:id="5572" w:author="Tuomainen Mika" w:date="2014-04-04T00:09:00Z"/>
        </w:rPr>
      </w:pPr>
    </w:p>
    <w:p w:rsidR="003E639A" w:rsidRPr="00A249B4" w:rsidDel="00A249B4" w:rsidRDefault="003E639A">
      <w:pPr>
        <w:rPr>
          <w:del w:id="5573" w:author="Tuomainen Mika" w:date="2014-04-04T00:09:00Z"/>
          <w:color w:val="000000"/>
          <w:highlight w:val="white"/>
          <w:lang w:eastAsia="fi-FI"/>
          <w:rPrChange w:id="5574" w:author="Tuomainen Mika" w:date="2014-04-04T00:09:00Z">
            <w:rPr>
              <w:del w:id="5575" w:author="Tuomainen Mika" w:date="2014-04-04T00:09:00Z"/>
              <w:color w:val="000000"/>
              <w:highlight w:val="white"/>
              <w:lang w:val="en-US" w:eastAsia="fi-FI"/>
            </w:rPr>
          </w:rPrChange>
        </w:rPr>
        <w:pPrChange w:id="5576" w:author="Tuomainen Mika" w:date="2014-04-03T23:16:00Z">
          <w:pPr>
            <w:autoSpaceDE w:val="0"/>
            <w:autoSpaceDN w:val="0"/>
            <w:adjustRightInd w:val="0"/>
          </w:pPr>
        </w:pPrChange>
      </w:pPr>
      <w:del w:id="5577" w:author="Tuomainen Mika" w:date="2014-04-04T00:09:00Z">
        <w:r w:rsidRPr="00A249B4" w:rsidDel="00A249B4">
          <w:rPr>
            <w:color w:val="0000FF"/>
            <w:highlight w:val="white"/>
            <w:lang w:eastAsia="fi-FI"/>
            <w:rPrChange w:id="5578" w:author="Tuomainen Mika" w:date="2014-04-04T00:09:00Z">
              <w:rPr>
                <w:color w:val="0000FF"/>
                <w:highlight w:val="white"/>
                <w:lang w:val="en-US" w:eastAsia="fi-FI"/>
              </w:rPr>
            </w:rPrChange>
          </w:rPr>
          <w:delText>&lt;</w:delText>
        </w:r>
        <w:r w:rsidRPr="00A249B4" w:rsidDel="00A249B4">
          <w:rPr>
            <w:highlight w:val="white"/>
            <w:lang w:eastAsia="fi-FI"/>
            <w:rPrChange w:id="5579" w:author="Tuomainen Mika" w:date="2014-04-04T00:09:00Z">
              <w:rPr>
                <w:highlight w:val="white"/>
                <w:lang w:val="en-US" w:eastAsia="fi-FI"/>
              </w:rPr>
            </w:rPrChange>
          </w:rPr>
          <w:delText>entry</w:delText>
        </w:r>
        <w:r w:rsidRPr="00A249B4" w:rsidDel="00A249B4">
          <w:rPr>
            <w:color w:val="0000FF"/>
            <w:highlight w:val="white"/>
            <w:lang w:eastAsia="fi-FI"/>
            <w:rPrChange w:id="5580" w:author="Tuomainen Mika" w:date="2014-04-04T00:09:00Z">
              <w:rPr>
                <w:color w:val="0000FF"/>
                <w:highlight w:val="white"/>
                <w:lang w:val="en-US" w:eastAsia="fi-FI"/>
              </w:rPr>
            </w:rPrChange>
          </w:rPr>
          <w:delText>&gt;</w:delText>
        </w:r>
      </w:del>
    </w:p>
    <w:p w:rsidR="003E639A" w:rsidRPr="00A249B4" w:rsidDel="00A249B4" w:rsidRDefault="003E639A">
      <w:pPr>
        <w:rPr>
          <w:del w:id="5581" w:author="Tuomainen Mika" w:date="2014-04-04T00:09:00Z"/>
          <w:color w:val="000000"/>
          <w:highlight w:val="white"/>
          <w:lang w:eastAsia="fi-FI"/>
          <w:rPrChange w:id="5582" w:author="Tuomainen Mika" w:date="2014-04-04T00:09:00Z">
            <w:rPr>
              <w:del w:id="5583" w:author="Tuomainen Mika" w:date="2014-04-04T00:09:00Z"/>
              <w:color w:val="000000"/>
              <w:highlight w:val="white"/>
              <w:lang w:val="en-US" w:eastAsia="fi-FI"/>
            </w:rPr>
          </w:rPrChange>
        </w:rPr>
        <w:pPrChange w:id="5584" w:author="Tuomainen Mika" w:date="2014-04-03T23:16:00Z">
          <w:pPr>
            <w:autoSpaceDE w:val="0"/>
            <w:autoSpaceDN w:val="0"/>
            <w:adjustRightInd w:val="0"/>
          </w:pPr>
        </w:pPrChange>
      </w:pPr>
      <w:del w:id="5585" w:author="Tuomainen Mika" w:date="2014-04-04T00:09:00Z">
        <w:r w:rsidRPr="00A249B4" w:rsidDel="00A249B4">
          <w:rPr>
            <w:color w:val="000000"/>
            <w:highlight w:val="white"/>
            <w:lang w:eastAsia="fi-FI"/>
            <w:rPrChange w:id="5586" w:author="Tuomainen Mika" w:date="2014-04-04T00:09:00Z">
              <w:rPr>
                <w:color w:val="000000"/>
                <w:highlight w:val="white"/>
                <w:lang w:val="en-US" w:eastAsia="fi-FI"/>
              </w:rPr>
            </w:rPrChange>
          </w:rPr>
          <w:tab/>
        </w:r>
        <w:r w:rsidRPr="00A249B4" w:rsidDel="00A249B4">
          <w:rPr>
            <w:color w:val="0000FF"/>
            <w:highlight w:val="white"/>
            <w:lang w:eastAsia="fi-FI"/>
            <w:rPrChange w:id="5587" w:author="Tuomainen Mika" w:date="2014-04-04T00:09:00Z">
              <w:rPr>
                <w:color w:val="0000FF"/>
                <w:highlight w:val="white"/>
                <w:lang w:val="en-US" w:eastAsia="fi-FI"/>
              </w:rPr>
            </w:rPrChange>
          </w:rPr>
          <w:delText>&lt;</w:delText>
        </w:r>
        <w:r w:rsidRPr="00A249B4" w:rsidDel="00A249B4">
          <w:rPr>
            <w:color w:val="800000"/>
            <w:highlight w:val="white"/>
            <w:lang w:eastAsia="fi-FI"/>
            <w:rPrChange w:id="5588" w:author="Tuomainen Mika" w:date="2014-04-04T00:09:00Z">
              <w:rPr>
                <w:color w:val="800000"/>
                <w:highlight w:val="white"/>
                <w:lang w:val="en-US" w:eastAsia="fi-FI"/>
              </w:rPr>
            </w:rPrChange>
          </w:rPr>
          <w:delText>observation</w:delText>
        </w:r>
        <w:r w:rsidRPr="00A249B4" w:rsidDel="00A249B4">
          <w:rPr>
            <w:highlight w:val="white"/>
            <w:lang w:eastAsia="fi-FI"/>
            <w:rPrChange w:id="5589"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5590" w:author="Tuomainen Mika" w:date="2014-04-04T00:09:00Z">
              <w:rPr>
                <w:color w:val="0000FF"/>
                <w:highlight w:val="white"/>
                <w:lang w:val="en-US" w:eastAsia="fi-FI"/>
              </w:rPr>
            </w:rPrChange>
          </w:rPr>
          <w:delText>="</w:delText>
        </w:r>
        <w:r w:rsidRPr="00A249B4" w:rsidDel="00A249B4">
          <w:rPr>
            <w:color w:val="000000"/>
            <w:highlight w:val="white"/>
            <w:lang w:eastAsia="fi-FI"/>
            <w:rPrChange w:id="5591" w:author="Tuomainen Mika" w:date="2014-04-04T00:09:00Z">
              <w:rPr>
                <w:color w:val="000000"/>
                <w:highlight w:val="white"/>
                <w:lang w:val="en-US" w:eastAsia="fi-FI"/>
              </w:rPr>
            </w:rPrChange>
          </w:rPr>
          <w:delText>OBS</w:delText>
        </w:r>
        <w:r w:rsidRPr="00A249B4" w:rsidDel="00A249B4">
          <w:rPr>
            <w:color w:val="0000FF"/>
            <w:highlight w:val="white"/>
            <w:lang w:eastAsia="fi-FI"/>
            <w:rPrChange w:id="5592" w:author="Tuomainen Mika" w:date="2014-04-04T00:09:00Z">
              <w:rPr>
                <w:color w:val="0000FF"/>
                <w:highlight w:val="white"/>
                <w:lang w:val="en-US" w:eastAsia="fi-FI"/>
              </w:rPr>
            </w:rPrChange>
          </w:rPr>
          <w:delText>"</w:delText>
        </w:r>
        <w:r w:rsidRPr="00A249B4" w:rsidDel="00A249B4">
          <w:rPr>
            <w:highlight w:val="white"/>
            <w:lang w:eastAsia="fi-FI"/>
            <w:rPrChange w:id="5593"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5594" w:author="Tuomainen Mika" w:date="2014-04-04T00:09:00Z">
              <w:rPr>
                <w:color w:val="0000FF"/>
                <w:highlight w:val="white"/>
                <w:lang w:val="en-US" w:eastAsia="fi-FI"/>
              </w:rPr>
            </w:rPrChange>
          </w:rPr>
          <w:delText>="</w:delText>
        </w:r>
        <w:r w:rsidRPr="00A249B4" w:rsidDel="00A249B4">
          <w:rPr>
            <w:color w:val="000000"/>
            <w:highlight w:val="white"/>
            <w:lang w:eastAsia="fi-FI"/>
            <w:rPrChange w:id="5595" w:author="Tuomainen Mika" w:date="2014-04-04T00:09:00Z">
              <w:rPr>
                <w:color w:val="000000"/>
                <w:highlight w:val="white"/>
                <w:lang w:val="en-US" w:eastAsia="fi-FI"/>
              </w:rPr>
            </w:rPrChange>
          </w:rPr>
          <w:delText>EVN</w:delText>
        </w:r>
        <w:r w:rsidRPr="00A249B4" w:rsidDel="00A249B4">
          <w:rPr>
            <w:color w:val="0000FF"/>
            <w:highlight w:val="white"/>
            <w:lang w:eastAsia="fi-FI"/>
            <w:rPrChange w:id="5596" w:author="Tuomainen Mika" w:date="2014-04-04T00:09:00Z">
              <w:rPr>
                <w:color w:val="0000FF"/>
                <w:highlight w:val="white"/>
                <w:lang w:val="en-US" w:eastAsia="fi-FI"/>
              </w:rPr>
            </w:rPrChange>
          </w:rPr>
          <w:delText>"&gt;</w:delText>
        </w:r>
      </w:del>
    </w:p>
    <w:p w:rsidR="003E639A" w:rsidRPr="002450C6" w:rsidDel="00A249B4" w:rsidRDefault="003E639A">
      <w:pPr>
        <w:rPr>
          <w:del w:id="5597" w:author="Tuomainen Mika" w:date="2014-04-04T00:09:00Z"/>
          <w:highlight w:val="white"/>
          <w:lang w:val="nl-NL" w:eastAsia="fi-FI"/>
        </w:rPr>
        <w:pPrChange w:id="5598" w:author="Tuomainen Mika" w:date="2014-04-03T23:16:00Z">
          <w:pPr>
            <w:autoSpaceDE w:val="0"/>
            <w:autoSpaceDN w:val="0"/>
            <w:adjustRightInd w:val="0"/>
          </w:pPr>
        </w:pPrChange>
      </w:pPr>
      <w:del w:id="5599" w:author="Tuomainen Mika" w:date="2014-04-04T00:09:00Z">
        <w:r w:rsidRPr="00A249B4" w:rsidDel="00A249B4">
          <w:rPr>
            <w:highlight w:val="white"/>
            <w:lang w:eastAsia="fi-FI"/>
            <w:rPrChange w:id="5600" w:author="Tuomainen Mika" w:date="2014-04-04T00:09:00Z">
              <w:rPr>
                <w:highlight w:val="white"/>
                <w:lang w:val="en-US" w:eastAsia="fi-FI"/>
              </w:rPr>
            </w:rPrChange>
          </w:rPr>
          <w:tab/>
        </w:r>
        <w:r w:rsidRPr="002450C6" w:rsidDel="00A249B4">
          <w:rPr>
            <w:color w:val="0000FF"/>
            <w:highlight w:val="white"/>
            <w:lang w:val="nl-NL" w:eastAsia="fi-FI"/>
          </w:rPr>
          <w:delText>&lt;</w:delText>
        </w:r>
        <w:r w:rsidRPr="002450C6" w:rsidDel="00A249B4">
          <w:rPr>
            <w:color w:val="800000"/>
            <w:highlight w:val="white"/>
            <w:lang w:val="nl-NL" w:eastAsia="fi-FI"/>
          </w:rPr>
          <w:delText>id</w:delText>
        </w:r>
        <w:r w:rsidRPr="002450C6" w:rsidDel="00A249B4">
          <w:rPr>
            <w:color w:val="FF0000"/>
            <w:highlight w:val="white"/>
            <w:lang w:val="nl-NL" w:eastAsia="fi-FI"/>
          </w:rPr>
          <w:delText xml:space="preserve"> root</w:delText>
        </w:r>
        <w:r w:rsidRPr="002450C6" w:rsidDel="00A249B4">
          <w:rPr>
            <w:color w:val="0000FF"/>
            <w:highlight w:val="white"/>
            <w:lang w:val="nl-NL" w:eastAsia="fi-FI"/>
          </w:rPr>
          <w:delText>="</w:delText>
        </w:r>
        <w:r w:rsidRPr="002450C6" w:rsidDel="00A249B4">
          <w:rPr>
            <w:highlight w:val="white"/>
            <w:lang w:val="nl-NL" w:eastAsia="fi-FI"/>
          </w:rPr>
          <w:delText>1.2.246.537.10.15675350.16</w:delText>
        </w:r>
        <w:r w:rsidRPr="002450C6" w:rsidDel="00A249B4">
          <w:rPr>
            <w:color w:val="0000FF"/>
            <w:highlight w:val="white"/>
            <w:lang w:val="nl-NL" w:eastAsia="fi-FI"/>
          </w:rPr>
          <w:delText>"</w:delText>
        </w:r>
        <w:r w:rsidRPr="002450C6" w:rsidDel="00A249B4">
          <w:rPr>
            <w:color w:val="FF0000"/>
            <w:highlight w:val="white"/>
            <w:lang w:val="nl-NL" w:eastAsia="fi-FI"/>
          </w:rPr>
          <w:delText xml:space="preserve"> extension</w:delText>
        </w:r>
        <w:r w:rsidRPr="002450C6" w:rsidDel="00A249B4">
          <w:rPr>
            <w:color w:val="0000FF"/>
            <w:highlight w:val="white"/>
            <w:lang w:val="nl-NL" w:eastAsia="fi-FI"/>
          </w:rPr>
          <w:delText>="</w:delText>
        </w:r>
        <w:r w:rsidRPr="002450C6" w:rsidDel="00A249B4">
          <w:rPr>
            <w:highlight w:val="white"/>
            <w:lang w:val="nl-NL" w:eastAsia="fi-FI"/>
          </w:rPr>
          <w:delText>2004.2544</w:delText>
        </w:r>
        <w:r w:rsidRPr="002450C6" w:rsidDel="00A249B4">
          <w:rPr>
            <w:color w:val="0000FF"/>
            <w:highlight w:val="white"/>
            <w:lang w:val="nl-NL" w:eastAsia="fi-FI"/>
          </w:rPr>
          <w:delText>"/&gt;</w:delText>
        </w:r>
      </w:del>
    </w:p>
    <w:p w:rsidR="003E639A" w:rsidRPr="002450C6" w:rsidDel="00A249B4" w:rsidRDefault="003E639A">
      <w:pPr>
        <w:rPr>
          <w:del w:id="5601" w:author="Tuomainen Mika" w:date="2014-04-04T00:09:00Z"/>
          <w:highlight w:val="white"/>
          <w:lang w:val="nl-NL" w:eastAsia="fi-FI"/>
        </w:rPr>
        <w:pPrChange w:id="5602" w:author="Tuomainen Mika" w:date="2014-04-03T23:16:00Z">
          <w:pPr>
            <w:autoSpaceDE w:val="0"/>
            <w:autoSpaceDN w:val="0"/>
            <w:adjustRightInd w:val="0"/>
          </w:pPr>
        </w:pPrChange>
      </w:pPr>
      <w:del w:id="5603" w:author="Tuomainen Mika" w:date="2014-04-04T00:09:00Z">
        <w:r w:rsidRPr="009723D3" w:rsidDel="00A249B4">
          <w:rPr>
            <w:highlight w:val="white"/>
            <w:lang w:val="nl-NL" w:eastAsia="fi-FI"/>
          </w:rPr>
          <w:tab/>
        </w:r>
        <w:r w:rsidRPr="002450C6" w:rsidDel="00A249B4">
          <w:rPr>
            <w:color w:val="0000FF"/>
            <w:highlight w:val="white"/>
            <w:lang w:val="nl-NL" w:eastAsia="fi-FI"/>
          </w:rPr>
          <w:delText>&lt;</w:delText>
        </w:r>
        <w:r w:rsidRPr="002450C6" w:rsidDel="00A249B4">
          <w:rPr>
            <w:color w:val="800000"/>
            <w:highlight w:val="white"/>
            <w:lang w:val="nl-NL" w:eastAsia="fi-FI"/>
          </w:rPr>
          <w:delText>code</w:delText>
        </w:r>
        <w:r w:rsidRPr="002450C6" w:rsidDel="00A249B4">
          <w:rPr>
            <w:color w:val="FF0000"/>
            <w:highlight w:val="white"/>
            <w:lang w:val="nl-NL" w:eastAsia="fi-FI"/>
          </w:rPr>
          <w:delText xml:space="preserve"> code</w:delText>
        </w:r>
        <w:r w:rsidRPr="002450C6" w:rsidDel="00A249B4">
          <w:rPr>
            <w:color w:val="0000FF"/>
            <w:highlight w:val="white"/>
            <w:lang w:val="nl-NL" w:eastAsia="fi-FI"/>
          </w:rPr>
          <w:delText>="</w:delText>
        </w:r>
        <w:r w:rsidRPr="002450C6" w:rsidDel="00A249B4">
          <w:rPr>
            <w:highlight w:val="white"/>
            <w:lang w:val="nl-NL" w:eastAsia="fi-FI"/>
          </w:rPr>
          <w:delText>32</w:delText>
        </w:r>
        <w:r w:rsidRPr="002450C6" w:rsidDel="00A249B4">
          <w:rPr>
            <w:color w:val="0000FF"/>
            <w:highlight w:val="white"/>
            <w:lang w:val="nl-NL" w:eastAsia="fi-FI"/>
          </w:rPr>
          <w:delText>"</w:delText>
        </w:r>
        <w:r w:rsidRPr="002450C6" w:rsidDel="00A249B4">
          <w:rPr>
            <w:color w:val="FF0000"/>
            <w:highlight w:val="white"/>
            <w:lang w:val="nl-NL" w:eastAsia="fi-FI"/>
          </w:rPr>
          <w:delText xml:space="preserve"> codeSystem</w:delText>
        </w:r>
        <w:r w:rsidRPr="002450C6" w:rsidDel="00A249B4">
          <w:rPr>
            <w:color w:val="0000FF"/>
            <w:highlight w:val="white"/>
            <w:lang w:val="nl-NL" w:eastAsia="fi-FI"/>
          </w:rPr>
          <w:delText>="</w:delText>
        </w:r>
        <w:r w:rsidRPr="002450C6" w:rsidDel="00A249B4">
          <w:rPr>
            <w:highlight w:val="white"/>
            <w:lang w:val="nl-NL" w:eastAsia="fi-FI"/>
          </w:rPr>
          <w:delText>1.2.246.537.6.12.2002.124</w:delText>
        </w:r>
        <w:r w:rsidRPr="002450C6" w:rsidDel="00A249B4">
          <w:rPr>
            <w:color w:val="0000FF"/>
            <w:highlight w:val="white"/>
            <w:lang w:val="nl-NL" w:eastAsia="fi-FI"/>
          </w:rPr>
          <w:delText>"/&gt;</w:delText>
        </w:r>
      </w:del>
    </w:p>
    <w:p w:rsidR="003E639A" w:rsidRPr="00A249B4" w:rsidDel="00A249B4" w:rsidRDefault="003E639A">
      <w:pPr>
        <w:rPr>
          <w:del w:id="5604" w:author="Tuomainen Mika" w:date="2014-04-04T00:09:00Z"/>
          <w:color w:val="000000"/>
          <w:highlight w:val="white"/>
          <w:lang w:eastAsia="fi-FI"/>
          <w:rPrChange w:id="5605" w:author="Tuomainen Mika" w:date="2014-04-04T00:09:00Z">
            <w:rPr>
              <w:del w:id="5606" w:author="Tuomainen Mika" w:date="2014-04-04T00:09:00Z"/>
              <w:color w:val="000000"/>
              <w:highlight w:val="white"/>
              <w:lang w:val="en-US" w:eastAsia="fi-FI"/>
            </w:rPr>
          </w:rPrChange>
        </w:rPr>
        <w:pPrChange w:id="5607" w:author="Tuomainen Mika" w:date="2014-04-03T23:16:00Z">
          <w:pPr>
            <w:autoSpaceDE w:val="0"/>
            <w:autoSpaceDN w:val="0"/>
            <w:adjustRightInd w:val="0"/>
          </w:pPr>
        </w:pPrChange>
      </w:pPr>
      <w:del w:id="5608" w:author="Tuomainen Mika" w:date="2014-04-04T00:09:00Z">
        <w:r w:rsidRPr="009723D3" w:rsidDel="00A249B4">
          <w:rPr>
            <w:color w:val="000000"/>
            <w:highlight w:val="white"/>
            <w:lang w:val="nl-NL" w:eastAsia="fi-FI"/>
          </w:rPr>
          <w:tab/>
        </w:r>
        <w:r w:rsidRPr="00A249B4" w:rsidDel="00A249B4">
          <w:rPr>
            <w:highlight w:val="white"/>
            <w:lang w:eastAsia="fi-FI"/>
            <w:rPrChange w:id="5609" w:author="Tuomainen Mika" w:date="2014-04-04T00:09:00Z">
              <w:rPr>
                <w:highlight w:val="white"/>
                <w:lang w:val="en-US" w:eastAsia="fi-FI"/>
              </w:rPr>
            </w:rPrChange>
          </w:rPr>
          <w:delText>&lt;effectiveTime value=“200309300945”/&gt;</w:delText>
        </w:r>
      </w:del>
    </w:p>
    <w:p w:rsidR="003E639A" w:rsidRPr="00A249B4" w:rsidDel="00A249B4" w:rsidRDefault="003E639A">
      <w:pPr>
        <w:rPr>
          <w:del w:id="5610" w:author="Tuomainen Mika" w:date="2014-04-04T00:09:00Z"/>
          <w:color w:val="000000"/>
          <w:highlight w:val="white"/>
          <w:lang w:eastAsia="fi-FI"/>
          <w:rPrChange w:id="5611" w:author="Tuomainen Mika" w:date="2014-04-04T00:09:00Z">
            <w:rPr>
              <w:del w:id="5612" w:author="Tuomainen Mika" w:date="2014-04-04T00:09:00Z"/>
              <w:color w:val="000000"/>
              <w:highlight w:val="white"/>
              <w:lang w:val="en-US" w:eastAsia="fi-FI"/>
            </w:rPr>
          </w:rPrChange>
        </w:rPr>
        <w:pPrChange w:id="5613" w:author="Tuomainen Mika" w:date="2014-04-03T23:16:00Z">
          <w:pPr>
            <w:autoSpaceDE w:val="0"/>
            <w:autoSpaceDN w:val="0"/>
            <w:adjustRightInd w:val="0"/>
          </w:pPr>
        </w:pPrChange>
      </w:pPr>
      <w:del w:id="5614" w:author="Tuomainen Mika" w:date="2014-04-04T00:09:00Z">
        <w:r w:rsidRPr="00A249B4" w:rsidDel="00A249B4">
          <w:rPr>
            <w:color w:val="000000"/>
            <w:highlight w:val="white"/>
            <w:lang w:eastAsia="fi-FI"/>
            <w:rPrChange w:id="5615" w:author="Tuomainen Mika" w:date="2014-04-04T00:09:00Z">
              <w:rPr>
                <w:color w:val="000000"/>
                <w:highlight w:val="white"/>
                <w:lang w:val="en-US" w:eastAsia="fi-FI"/>
              </w:rPr>
            </w:rPrChange>
          </w:rPr>
          <w:tab/>
        </w:r>
        <w:r w:rsidRPr="00A249B4" w:rsidDel="00A249B4">
          <w:rPr>
            <w:color w:val="0000FF"/>
            <w:highlight w:val="white"/>
            <w:lang w:eastAsia="fi-FI"/>
            <w:rPrChange w:id="5616" w:author="Tuomainen Mika" w:date="2014-04-04T00:09:00Z">
              <w:rPr>
                <w:color w:val="0000FF"/>
                <w:highlight w:val="white"/>
                <w:lang w:val="en-US" w:eastAsia="fi-FI"/>
              </w:rPr>
            </w:rPrChange>
          </w:rPr>
          <w:delText>&lt;</w:delText>
        </w:r>
        <w:r w:rsidRPr="00A249B4" w:rsidDel="00A249B4">
          <w:rPr>
            <w:color w:val="800000"/>
            <w:highlight w:val="white"/>
            <w:lang w:eastAsia="fi-FI"/>
            <w:rPrChange w:id="5617" w:author="Tuomainen Mika" w:date="2014-04-04T00:09:00Z">
              <w:rPr>
                <w:color w:val="800000"/>
                <w:highlight w:val="white"/>
                <w:lang w:val="en-US" w:eastAsia="fi-FI"/>
              </w:rPr>
            </w:rPrChange>
          </w:rPr>
          <w:delText>value</w:delText>
        </w:r>
        <w:r w:rsidRPr="00A249B4" w:rsidDel="00A249B4">
          <w:rPr>
            <w:highlight w:val="white"/>
            <w:lang w:eastAsia="fi-FI"/>
            <w:rPrChange w:id="5618"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5619" w:author="Tuomainen Mika" w:date="2014-04-04T00:09:00Z">
              <w:rPr>
                <w:color w:val="0000FF"/>
                <w:highlight w:val="white"/>
                <w:lang w:val="en-US" w:eastAsia="fi-FI"/>
              </w:rPr>
            </w:rPrChange>
          </w:rPr>
          <w:delText>="</w:delText>
        </w:r>
        <w:r w:rsidRPr="00A249B4" w:rsidDel="00A249B4">
          <w:rPr>
            <w:color w:val="000000"/>
            <w:highlight w:val="white"/>
            <w:lang w:eastAsia="fi-FI"/>
            <w:rPrChange w:id="5620" w:author="Tuomainen Mika" w:date="2014-04-04T00:09:00Z">
              <w:rPr>
                <w:color w:val="000000"/>
                <w:highlight w:val="white"/>
                <w:lang w:val="en-US" w:eastAsia="fi-FI"/>
              </w:rPr>
            </w:rPrChange>
          </w:rPr>
          <w:delText>MO</w:delText>
        </w:r>
        <w:r w:rsidRPr="00A249B4" w:rsidDel="00A249B4">
          <w:rPr>
            <w:color w:val="0000FF"/>
            <w:highlight w:val="white"/>
            <w:lang w:eastAsia="fi-FI"/>
            <w:rPrChange w:id="5621" w:author="Tuomainen Mika" w:date="2014-04-04T00:09:00Z">
              <w:rPr>
                <w:color w:val="0000FF"/>
                <w:highlight w:val="white"/>
                <w:lang w:val="en-US" w:eastAsia="fi-FI"/>
              </w:rPr>
            </w:rPrChange>
          </w:rPr>
          <w:delText>"</w:delText>
        </w:r>
        <w:r w:rsidRPr="00A249B4" w:rsidDel="00A249B4">
          <w:rPr>
            <w:highlight w:val="white"/>
            <w:lang w:eastAsia="fi-FI"/>
            <w:rPrChange w:id="5622" w:author="Tuomainen Mika" w:date="2014-04-04T00:09:00Z">
              <w:rPr>
                <w:highlight w:val="white"/>
                <w:lang w:val="en-US" w:eastAsia="fi-FI"/>
              </w:rPr>
            </w:rPrChange>
          </w:rPr>
          <w:delText xml:space="preserve"> value</w:delText>
        </w:r>
        <w:r w:rsidRPr="00A249B4" w:rsidDel="00A249B4">
          <w:rPr>
            <w:color w:val="0000FF"/>
            <w:highlight w:val="white"/>
            <w:lang w:eastAsia="fi-FI"/>
            <w:rPrChange w:id="5623" w:author="Tuomainen Mika" w:date="2014-04-04T00:09:00Z">
              <w:rPr>
                <w:color w:val="0000FF"/>
                <w:highlight w:val="white"/>
                <w:lang w:val="en-US" w:eastAsia="fi-FI"/>
              </w:rPr>
            </w:rPrChange>
          </w:rPr>
          <w:delText>="</w:delText>
        </w:r>
        <w:r w:rsidRPr="00A249B4" w:rsidDel="00A249B4">
          <w:rPr>
            <w:color w:val="000000"/>
            <w:highlight w:val="white"/>
            <w:lang w:eastAsia="fi-FI"/>
            <w:rPrChange w:id="5624" w:author="Tuomainen Mika" w:date="2014-04-04T00:09:00Z">
              <w:rPr>
                <w:color w:val="000000"/>
                <w:highlight w:val="white"/>
                <w:lang w:val="en-US" w:eastAsia="fi-FI"/>
              </w:rPr>
            </w:rPrChange>
          </w:rPr>
          <w:delText>10</w:delText>
        </w:r>
        <w:r w:rsidRPr="00A249B4" w:rsidDel="00A249B4">
          <w:rPr>
            <w:color w:val="0000FF"/>
            <w:highlight w:val="white"/>
            <w:lang w:eastAsia="fi-FI"/>
            <w:rPrChange w:id="5625" w:author="Tuomainen Mika" w:date="2014-04-04T00:09:00Z">
              <w:rPr>
                <w:color w:val="0000FF"/>
                <w:highlight w:val="white"/>
                <w:lang w:val="en-US" w:eastAsia="fi-FI"/>
              </w:rPr>
            </w:rPrChange>
          </w:rPr>
          <w:delText>"</w:delText>
        </w:r>
        <w:r w:rsidRPr="00A249B4" w:rsidDel="00A249B4">
          <w:rPr>
            <w:highlight w:val="white"/>
            <w:lang w:eastAsia="fi-FI"/>
            <w:rPrChange w:id="5626" w:author="Tuomainen Mika" w:date="2014-04-04T00:09:00Z">
              <w:rPr>
                <w:highlight w:val="white"/>
                <w:lang w:val="en-US" w:eastAsia="fi-FI"/>
              </w:rPr>
            </w:rPrChange>
          </w:rPr>
          <w:delText xml:space="preserve"> currency</w:delText>
        </w:r>
        <w:r w:rsidRPr="00A249B4" w:rsidDel="00A249B4">
          <w:rPr>
            <w:color w:val="0000FF"/>
            <w:highlight w:val="white"/>
            <w:lang w:eastAsia="fi-FI"/>
            <w:rPrChange w:id="5627" w:author="Tuomainen Mika" w:date="2014-04-04T00:09:00Z">
              <w:rPr>
                <w:color w:val="0000FF"/>
                <w:highlight w:val="white"/>
                <w:lang w:val="en-US" w:eastAsia="fi-FI"/>
              </w:rPr>
            </w:rPrChange>
          </w:rPr>
          <w:delText>="</w:delText>
        </w:r>
        <w:r w:rsidRPr="00A249B4" w:rsidDel="00A249B4">
          <w:rPr>
            <w:color w:val="000000"/>
            <w:highlight w:val="white"/>
            <w:lang w:eastAsia="fi-FI"/>
            <w:rPrChange w:id="5628" w:author="Tuomainen Mika" w:date="2014-04-04T00:09:00Z">
              <w:rPr>
                <w:color w:val="000000"/>
                <w:highlight w:val="white"/>
                <w:lang w:val="en-US" w:eastAsia="fi-FI"/>
              </w:rPr>
            </w:rPrChange>
          </w:rPr>
          <w:delText>EUR</w:delText>
        </w:r>
        <w:r w:rsidRPr="00A249B4" w:rsidDel="00A249B4">
          <w:rPr>
            <w:color w:val="0000FF"/>
            <w:highlight w:val="white"/>
            <w:lang w:eastAsia="fi-FI"/>
            <w:rPrChange w:id="5629" w:author="Tuomainen Mika" w:date="2014-04-04T00:09:00Z">
              <w:rPr>
                <w:color w:val="0000FF"/>
                <w:highlight w:val="white"/>
                <w:lang w:val="en-US" w:eastAsia="fi-FI"/>
              </w:rPr>
            </w:rPrChange>
          </w:rPr>
          <w:delText>"/&gt;</w:delText>
        </w:r>
      </w:del>
    </w:p>
    <w:p w:rsidR="003E639A" w:rsidRPr="00A249B4" w:rsidDel="00A249B4" w:rsidRDefault="003E639A">
      <w:pPr>
        <w:rPr>
          <w:del w:id="5630" w:author="Tuomainen Mika" w:date="2014-04-04T00:09:00Z"/>
          <w:color w:val="000000"/>
          <w:highlight w:val="white"/>
          <w:lang w:eastAsia="fi-FI"/>
          <w:rPrChange w:id="5631" w:author="Tuomainen Mika" w:date="2014-04-04T00:09:00Z">
            <w:rPr>
              <w:del w:id="5632" w:author="Tuomainen Mika" w:date="2014-04-04T00:09:00Z"/>
              <w:color w:val="000000"/>
              <w:highlight w:val="white"/>
              <w:lang w:val="en-US" w:eastAsia="fi-FI"/>
            </w:rPr>
          </w:rPrChange>
        </w:rPr>
        <w:pPrChange w:id="5633" w:author="Tuomainen Mika" w:date="2014-04-03T23:16:00Z">
          <w:pPr>
            <w:autoSpaceDE w:val="0"/>
            <w:autoSpaceDN w:val="0"/>
            <w:adjustRightInd w:val="0"/>
          </w:pPr>
        </w:pPrChange>
      </w:pPr>
      <w:del w:id="5634" w:author="Tuomainen Mika" w:date="2014-04-04T00:09:00Z">
        <w:r w:rsidRPr="00A249B4" w:rsidDel="00A249B4">
          <w:rPr>
            <w:color w:val="000000"/>
            <w:highlight w:val="white"/>
            <w:lang w:eastAsia="fi-FI"/>
            <w:rPrChange w:id="5635" w:author="Tuomainen Mika" w:date="2014-04-04T00:09:00Z">
              <w:rPr>
                <w:color w:val="000000"/>
                <w:highlight w:val="white"/>
                <w:lang w:val="en-US" w:eastAsia="fi-FI"/>
              </w:rPr>
            </w:rPrChange>
          </w:rPr>
          <w:tab/>
        </w:r>
        <w:r w:rsidRPr="00A249B4" w:rsidDel="00A249B4">
          <w:rPr>
            <w:color w:val="0000FF"/>
            <w:highlight w:val="white"/>
            <w:lang w:eastAsia="fi-FI"/>
            <w:rPrChange w:id="5636" w:author="Tuomainen Mika" w:date="2014-04-04T00:09:00Z">
              <w:rPr>
                <w:color w:val="0000FF"/>
                <w:highlight w:val="white"/>
                <w:lang w:val="en-US" w:eastAsia="fi-FI"/>
              </w:rPr>
            </w:rPrChange>
          </w:rPr>
          <w:delText>&lt;</w:delText>
        </w:r>
        <w:r w:rsidRPr="00A249B4" w:rsidDel="00A249B4">
          <w:rPr>
            <w:highlight w:val="white"/>
            <w:lang w:eastAsia="fi-FI"/>
            <w:rPrChange w:id="5637" w:author="Tuomainen Mika" w:date="2014-04-04T00:09:00Z">
              <w:rPr>
                <w:highlight w:val="white"/>
                <w:lang w:val="en-US" w:eastAsia="fi-FI"/>
              </w:rPr>
            </w:rPrChange>
          </w:rPr>
          <w:delText>entryRelationship</w:delText>
        </w:r>
        <w:r w:rsidRPr="00A249B4" w:rsidDel="00A249B4">
          <w:rPr>
            <w:color w:val="FF0000"/>
            <w:highlight w:val="white"/>
            <w:lang w:eastAsia="fi-FI"/>
            <w:rPrChange w:id="5638" w:author="Tuomainen Mika" w:date="2014-04-04T00:09:00Z">
              <w:rPr>
                <w:color w:val="FF0000"/>
                <w:highlight w:val="white"/>
                <w:lang w:val="en-US" w:eastAsia="fi-FI"/>
              </w:rPr>
            </w:rPrChange>
          </w:rPr>
          <w:delText xml:space="preserve"> typeCode</w:delText>
        </w:r>
        <w:r w:rsidRPr="00A249B4" w:rsidDel="00A249B4">
          <w:rPr>
            <w:color w:val="0000FF"/>
            <w:highlight w:val="white"/>
            <w:lang w:eastAsia="fi-FI"/>
            <w:rPrChange w:id="5639" w:author="Tuomainen Mika" w:date="2014-04-04T00:09:00Z">
              <w:rPr>
                <w:color w:val="0000FF"/>
                <w:highlight w:val="white"/>
                <w:lang w:val="en-US" w:eastAsia="fi-FI"/>
              </w:rPr>
            </w:rPrChange>
          </w:rPr>
          <w:delText>="</w:delText>
        </w:r>
        <w:r w:rsidRPr="00A249B4" w:rsidDel="00A249B4">
          <w:rPr>
            <w:color w:val="000000"/>
            <w:highlight w:val="white"/>
            <w:lang w:eastAsia="fi-FI"/>
            <w:rPrChange w:id="5640" w:author="Tuomainen Mika" w:date="2014-04-04T00:09:00Z">
              <w:rPr>
                <w:color w:val="000000"/>
                <w:highlight w:val="white"/>
                <w:lang w:val="en-US" w:eastAsia="fi-FI"/>
              </w:rPr>
            </w:rPrChange>
          </w:rPr>
          <w:delText>COMP</w:delText>
        </w:r>
        <w:r w:rsidRPr="00A249B4" w:rsidDel="00A249B4">
          <w:rPr>
            <w:color w:val="0000FF"/>
            <w:highlight w:val="white"/>
            <w:lang w:eastAsia="fi-FI"/>
            <w:rPrChange w:id="5641" w:author="Tuomainen Mika" w:date="2014-04-04T00:09:00Z">
              <w:rPr>
                <w:color w:val="0000FF"/>
                <w:highlight w:val="white"/>
                <w:lang w:val="en-US" w:eastAsia="fi-FI"/>
              </w:rPr>
            </w:rPrChange>
          </w:rPr>
          <w:delText>"&gt;</w:delText>
        </w:r>
      </w:del>
    </w:p>
    <w:p w:rsidR="003E639A" w:rsidRPr="00A249B4" w:rsidDel="00A249B4" w:rsidRDefault="003E639A">
      <w:pPr>
        <w:rPr>
          <w:del w:id="5642" w:author="Tuomainen Mika" w:date="2014-04-04T00:09:00Z"/>
          <w:color w:val="000000"/>
          <w:highlight w:val="white"/>
          <w:lang w:eastAsia="fi-FI"/>
          <w:rPrChange w:id="5643" w:author="Tuomainen Mika" w:date="2014-04-04T00:09:00Z">
            <w:rPr>
              <w:del w:id="5644" w:author="Tuomainen Mika" w:date="2014-04-04T00:09:00Z"/>
              <w:color w:val="000000"/>
              <w:highlight w:val="white"/>
              <w:lang w:val="en-US" w:eastAsia="fi-FI"/>
            </w:rPr>
          </w:rPrChange>
        </w:rPr>
        <w:pPrChange w:id="5645" w:author="Tuomainen Mika" w:date="2014-04-03T23:16:00Z">
          <w:pPr>
            <w:autoSpaceDE w:val="0"/>
            <w:autoSpaceDN w:val="0"/>
            <w:adjustRightInd w:val="0"/>
          </w:pPr>
        </w:pPrChange>
      </w:pPr>
      <w:del w:id="5646" w:author="Tuomainen Mika" w:date="2014-04-04T00:09:00Z">
        <w:r w:rsidRPr="00A249B4" w:rsidDel="00A249B4">
          <w:rPr>
            <w:color w:val="000000"/>
            <w:highlight w:val="white"/>
            <w:lang w:eastAsia="fi-FI"/>
            <w:rPrChange w:id="5647" w:author="Tuomainen Mika" w:date="2014-04-04T00:09:00Z">
              <w:rPr>
                <w:color w:val="000000"/>
                <w:highlight w:val="white"/>
                <w:lang w:val="en-US" w:eastAsia="fi-FI"/>
              </w:rPr>
            </w:rPrChange>
          </w:rPr>
          <w:tab/>
        </w:r>
        <w:r w:rsidRPr="00A249B4" w:rsidDel="00A249B4">
          <w:rPr>
            <w:color w:val="0000FF"/>
            <w:highlight w:val="white"/>
            <w:lang w:eastAsia="fi-FI"/>
            <w:rPrChange w:id="5648" w:author="Tuomainen Mika" w:date="2014-04-04T00:09:00Z">
              <w:rPr>
                <w:color w:val="0000FF"/>
                <w:highlight w:val="white"/>
                <w:lang w:val="en-US" w:eastAsia="fi-FI"/>
              </w:rPr>
            </w:rPrChange>
          </w:rPr>
          <w:delText>&lt;</w:delText>
        </w:r>
        <w:r w:rsidRPr="00A249B4" w:rsidDel="00A249B4">
          <w:rPr>
            <w:color w:val="800000"/>
            <w:highlight w:val="white"/>
            <w:lang w:eastAsia="fi-FI"/>
            <w:rPrChange w:id="5649" w:author="Tuomainen Mika" w:date="2014-04-04T00:09:00Z">
              <w:rPr>
                <w:color w:val="800000"/>
                <w:highlight w:val="white"/>
                <w:lang w:val="en-US" w:eastAsia="fi-FI"/>
              </w:rPr>
            </w:rPrChange>
          </w:rPr>
          <w:delText>observation</w:delText>
        </w:r>
        <w:r w:rsidRPr="00A249B4" w:rsidDel="00A249B4">
          <w:rPr>
            <w:highlight w:val="white"/>
            <w:lang w:eastAsia="fi-FI"/>
            <w:rPrChange w:id="5650"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5651" w:author="Tuomainen Mika" w:date="2014-04-04T00:09:00Z">
              <w:rPr>
                <w:color w:val="0000FF"/>
                <w:highlight w:val="white"/>
                <w:lang w:val="en-US" w:eastAsia="fi-FI"/>
              </w:rPr>
            </w:rPrChange>
          </w:rPr>
          <w:delText>="</w:delText>
        </w:r>
        <w:r w:rsidRPr="00A249B4" w:rsidDel="00A249B4">
          <w:rPr>
            <w:color w:val="000000"/>
            <w:highlight w:val="white"/>
            <w:lang w:eastAsia="fi-FI"/>
            <w:rPrChange w:id="5652" w:author="Tuomainen Mika" w:date="2014-04-04T00:09:00Z">
              <w:rPr>
                <w:color w:val="000000"/>
                <w:highlight w:val="white"/>
                <w:lang w:val="en-US" w:eastAsia="fi-FI"/>
              </w:rPr>
            </w:rPrChange>
          </w:rPr>
          <w:delText>OBS</w:delText>
        </w:r>
        <w:r w:rsidRPr="00A249B4" w:rsidDel="00A249B4">
          <w:rPr>
            <w:color w:val="0000FF"/>
            <w:highlight w:val="white"/>
            <w:lang w:eastAsia="fi-FI"/>
            <w:rPrChange w:id="5653" w:author="Tuomainen Mika" w:date="2014-04-04T00:09:00Z">
              <w:rPr>
                <w:color w:val="0000FF"/>
                <w:highlight w:val="white"/>
                <w:lang w:val="en-US" w:eastAsia="fi-FI"/>
              </w:rPr>
            </w:rPrChange>
          </w:rPr>
          <w:delText>"</w:delText>
        </w:r>
        <w:r w:rsidRPr="00A249B4" w:rsidDel="00A249B4">
          <w:rPr>
            <w:highlight w:val="white"/>
            <w:lang w:eastAsia="fi-FI"/>
            <w:rPrChange w:id="5654"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5655" w:author="Tuomainen Mika" w:date="2014-04-04T00:09:00Z">
              <w:rPr>
                <w:color w:val="0000FF"/>
                <w:highlight w:val="white"/>
                <w:lang w:val="en-US" w:eastAsia="fi-FI"/>
              </w:rPr>
            </w:rPrChange>
          </w:rPr>
          <w:delText>="</w:delText>
        </w:r>
        <w:r w:rsidRPr="00A249B4" w:rsidDel="00A249B4">
          <w:rPr>
            <w:color w:val="000000"/>
            <w:highlight w:val="white"/>
            <w:lang w:eastAsia="fi-FI"/>
            <w:rPrChange w:id="5656" w:author="Tuomainen Mika" w:date="2014-04-04T00:09:00Z">
              <w:rPr>
                <w:color w:val="000000"/>
                <w:highlight w:val="white"/>
                <w:lang w:val="en-US" w:eastAsia="fi-FI"/>
              </w:rPr>
            </w:rPrChange>
          </w:rPr>
          <w:delText>EVN</w:delText>
        </w:r>
        <w:r w:rsidRPr="00A249B4" w:rsidDel="00A249B4">
          <w:rPr>
            <w:color w:val="0000FF"/>
            <w:highlight w:val="white"/>
            <w:lang w:eastAsia="fi-FI"/>
            <w:rPrChange w:id="5657" w:author="Tuomainen Mika" w:date="2014-04-04T00:09:00Z">
              <w:rPr>
                <w:color w:val="0000FF"/>
                <w:highlight w:val="white"/>
                <w:lang w:val="en-US" w:eastAsia="fi-FI"/>
              </w:rPr>
            </w:rPrChange>
          </w:rPr>
          <w:delText>"&gt;</w:delText>
        </w:r>
      </w:del>
    </w:p>
    <w:p w:rsidR="003E639A" w:rsidRPr="00A249B4" w:rsidDel="00A249B4" w:rsidRDefault="003E639A">
      <w:pPr>
        <w:rPr>
          <w:del w:id="5658" w:author="Tuomainen Mika" w:date="2014-04-04T00:09:00Z"/>
          <w:highlight w:val="white"/>
          <w:lang w:eastAsia="fi-FI"/>
          <w:rPrChange w:id="5659" w:author="Tuomainen Mika" w:date="2014-04-04T00:09:00Z">
            <w:rPr>
              <w:del w:id="5660" w:author="Tuomainen Mika" w:date="2014-04-04T00:09:00Z"/>
              <w:highlight w:val="white"/>
              <w:lang w:val="en-US" w:eastAsia="fi-FI"/>
            </w:rPr>
          </w:rPrChange>
        </w:rPr>
        <w:pPrChange w:id="5661" w:author="Tuomainen Mika" w:date="2014-04-03T23:16:00Z">
          <w:pPr>
            <w:autoSpaceDE w:val="0"/>
            <w:autoSpaceDN w:val="0"/>
            <w:adjustRightInd w:val="0"/>
          </w:pPr>
        </w:pPrChange>
      </w:pPr>
      <w:del w:id="5662" w:author="Tuomainen Mika" w:date="2014-04-04T00:09:00Z">
        <w:r w:rsidRPr="00A249B4" w:rsidDel="00A249B4">
          <w:rPr>
            <w:highlight w:val="white"/>
            <w:lang w:eastAsia="fi-FI"/>
            <w:rPrChange w:id="5663" w:author="Tuomainen Mika" w:date="2014-04-04T00:09:00Z">
              <w:rPr>
                <w:highlight w:val="white"/>
                <w:lang w:val="en-US" w:eastAsia="fi-FI"/>
              </w:rPr>
            </w:rPrChange>
          </w:rPr>
          <w:tab/>
        </w:r>
        <w:r w:rsidRPr="00A249B4" w:rsidDel="00A249B4">
          <w:rPr>
            <w:color w:val="0000FF"/>
            <w:highlight w:val="white"/>
            <w:lang w:eastAsia="fi-FI"/>
            <w:rPrChange w:id="5664" w:author="Tuomainen Mika" w:date="2014-04-04T00:09:00Z">
              <w:rPr>
                <w:color w:val="0000FF"/>
                <w:highlight w:val="white"/>
                <w:lang w:val="en-US" w:eastAsia="fi-FI"/>
              </w:rPr>
            </w:rPrChange>
          </w:rPr>
          <w:delText>&lt;</w:delText>
        </w:r>
        <w:r w:rsidRPr="00A249B4" w:rsidDel="00A249B4">
          <w:rPr>
            <w:color w:val="800000"/>
            <w:highlight w:val="white"/>
            <w:lang w:eastAsia="fi-FI"/>
            <w:rPrChange w:id="5665" w:author="Tuomainen Mika" w:date="2014-04-04T00:09:00Z">
              <w:rPr>
                <w:color w:val="800000"/>
                <w:highlight w:val="white"/>
                <w:lang w:val="en-US" w:eastAsia="fi-FI"/>
              </w:rPr>
            </w:rPrChange>
          </w:rPr>
          <w:delText>code</w:delText>
        </w:r>
        <w:r w:rsidRPr="00A249B4" w:rsidDel="00A249B4">
          <w:rPr>
            <w:color w:val="FF0000"/>
            <w:highlight w:val="white"/>
            <w:lang w:eastAsia="fi-FI"/>
            <w:rPrChange w:id="5666"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667" w:author="Tuomainen Mika" w:date="2014-04-04T00:09:00Z">
              <w:rPr>
                <w:color w:val="0000FF"/>
                <w:highlight w:val="white"/>
                <w:lang w:val="en-US" w:eastAsia="fi-FI"/>
              </w:rPr>
            </w:rPrChange>
          </w:rPr>
          <w:delText>="</w:delText>
        </w:r>
        <w:r w:rsidRPr="00A249B4" w:rsidDel="00A249B4">
          <w:rPr>
            <w:highlight w:val="white"/>
            <w:lang w:eastAsia="fi-FI"/>
            <w:rPrChange w:id="5668" w:author="Tuomainen Mika" w:date="2014-04-04T00:09:00Z">
              <w:rPr>
                <w:highlight w:val="white"/>
                <w:lang w:val="en-US" w:eastAsia="fi-FI"/>
              </w:rPr>
            </w:rPrChange>
          </w:rPr>
          <w:delText>32.1</w:delText>
        </w:r>
        <w:r w:rsidRPr="00A249B4" w:rsidDel="00A249B4">
          <w:rPr>
            <w:color w:val="0000FF"/>
            <w:highlight w:val="white"/>
            <w:lang w:eastAsia="fi-FI"/>
            <w:rPrChange w:id="5669" w:author="Tuomainen Mika" w:date="2014-04-04T00:09:00Z">
              <w:rPr>
                <w:color w:val="0000FF"/>
                <w:highlight w:val="white"/>
                <w:lang w:val="en-US" w:eastAsia="fi-FI"/>
              </w:rPr>
            </w:rPrChange>
          </w:rPr>
          <w:delText>"</w:delText>
        </w:r>
        <w:r w:rsidRPr="00A249B4" w:rsidDel="00A249B4">
          <w:rPr>
            <w:color w:val="FF0000"/>
            <w:highlight w:val="white"/>
            <w:lang w:eastAsia="fi-FI"/>
            <w:rPrChange w:id="5670"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671" w:author="Tuomainen Mika" w:date="2014-04-04T00:09:00Z">
              <w:rPr>
                <w:color w:val="0000FF"/>
                <w:highlight w:val="white"/>
                <w:lang w:val="en-US" w:eastAsia="fi-FI"/>
              </w:rPr>
            </w:rPrChange>
          </w:rPr>
          <w:delText>="</w:delText>
        </w:r>
        <w:r w:rsidRPr="00A249B4" w:rsidDel="00A249B4">
          <w:rPr>
            <w:highlight w:val="white"/>
            <w:lang w:eastAsia="fi-FI"/>
            <w:rPrChange w:id="5672" w:author="Tuomainen Mika" w:date="2014-04-04T00:09:00Z">
              <w:rPr>
                <w:highlight w:val="white"/>
                <w:lang w:val="en-US" w:eastAsia="fi-FI"/>
              </w:rPr>
            </w:rPrChange>
          </w:rPr>
          <w:delText>1.2.246.537.6.12.2002.124</w:delText>
        </w:r>
        <w:r w:rsidRPr="00A249B4" w:rsidDel="00A249B4">
          <w:rPr>
            <w:color w:val="0000FF"/>
            <w:highlight w:val="white"/>
            <w:lang w:eastAsia="fi-FI"/>
            <w:rPrChange w:id="5673" w:author="Tuomainen Mika" w:date="2014-04-04T00:09:00Z">
              <w:rPr>
                <w:color w:val="0000FF"/>
                <w:highlight w:val="white"/>
                <w:lang w:val="en-US" w:eastAsia="fi-FI"/>
              </w:rPr>
            </w:rPrChange>
          </w:rPr>
          <w:delText>"/&gt;</w:delText>
        </w:r>
      </w:del>
    </w:p>
    <w:p w:rsidR="003E639A" w:rsidRPr="00A249B4" w:rsidDel="00A249B4" w:rsidRDefault="003E639A">
      <w:pPr>
        <w:rPr>
          <w:del w:id="5674" w:author="Tuomainen Mika" w:date="2014-04-04T00:09:00Z"/>
          <w:color w:val="000000"/>
          <w:highlight w:val="white"/>
          <w:lang w:eastAsia="fi-FI"/>
          <w:rPrChange w:id="5675" w:author="Tuomainen Mika" w:date="2014-04-04T00:09:00Z">
            <w:rPr>
              <w:del w:id="5676" w:author="Tuomainen Mika" w:date="2014-04-04T00:09:00Z"/>
              <w:color w:val="000000"/>
              <w:highlight w:val="white"/>
              <w:lang w:val="en-US" w:eastAsia="fi-FI"/>
            </w:rPr>
          </w:rPrChange>
        </w:rPr>
        <w:pPrChange w:id="5677" w:author="Tuomainen Mika" w:date="2014-04-03T23:16:00Z">
          <w:pPr>
            <w:autoSpaceDE w:val="0"/>
            <w:autoSpaceDN w:val="0"/>
            <w:adjustRightInd w:val="0"/>
            <w:ind w:firstLine="720"/>
          </w:pPr>
        </w:pPrChange>
      </w:pPr>
      <w:del w:id="5678" w:author="Tuomainen Mika" w:date="2014-04-04T00:09:00Z">
        <w:r w:rsidRPr="00A249B4" w:rsidDel="00A249B4">
          <w:rPr>
            <w:highlight w:val="white"/>
            <w:lang w:eastAsia="fi-FI"/>
            <w:rPrChange w:id="5679" w:author="Tuomainen Mika" w:date="2014-04-04T00:09:00Z">
              <w:rPr>
                <w:highlight w:val="white"/>
                <w:lang w:val="en-US" w:eastAsia="fi-FI"/>
              </w:rPr>
            </w:rPrChange>
          </w:rPr>
          <w:delText>&lt;effectiveTime value=“200309300945”/&gt;</w:delText>
        </w:r>
      </w:del>
    </w:p>
    <w:p w:rsidR="003E639A" w:rsidRPr="00A249B4" w:rsidDel="00A249B4" w:rsidRDefault="003E639A">
      <w:pPr>
        <w:rPr>
          <w:del w:id="5680" w:author="Tuomainen Mika" w:date="2014-04-04T00:09:00Z"/>
          <w:highlight w:val="white"/>
          <w:lang w:eastAsia="fi-FI"/>
          <w:rPrChange w:id="5681" w:author="Tuomainen Mika" w:date="2014-04-04T00:09:00Z">
            <w:rPr>
              <w:del w:id="5682" w:author="Tuomainen Mika" w:date="2014-04-04T00:09:00Z"/>
              <w:highlight w:val="white"/>
              <w:lang w:val="en-US" w:eastAsia="fi-FI"/>
            </w:rPr>
          </w:rPrChange>
        </w:rPr>
        <w:pPrChange w:id="5683" w:author="Tuomainen Mika" w:date="2014-04-03T23:16:00Z">
          <w:pPr>
            <w:autoSpaceDE w:val="0"/>
            <w:autoSpaceDN w:val="0"/>
            <w:adjustRightInd w:val="0"/>
          </w:pPr>
        </w:pPrChange>
      </w:pPr>
      <w:del w:id="5684" w:author="Tuomainen Mika" w:date="2014-04-04T00:09:00Z">
        <w:r w:rsidRPr="00A249B4" w:rsidDel="00A249B4">
          <w:rPr>
            <w:highlight w:val="white"/>
            <w:lang w:eastAsia="fi-FI"/>
            <w:rPrChange w:id="5685" w:author="Tuomainen Mika" w:date="2014-04-04T00:09:00Z">
              <w:rPr>
                <w:highlight w:val="white"/>
                <w:lang w:val="en-US" w:eastAsia="fi-FI"/>
              </w:rPr>
            </w:rPrChange>
          </w:rPr>
          <w:tab/>
        </w:r>
        <w:r w:rsidRPr="00A249B4" w:rsidDel="00A249B4">
          <w:rPr>
            <w:color w:val="0000FF"/>
            <w:highlight w:val="white"/>
            <w:lang w:eastAsia="fi-FI"/>
            <w:rPrChange w:id="5686" w:author="Tuomainen Mika" w:date="2014-04-04T00:09:00Z">
              <w:rPr>
                <w:color w:val="0000FF"/>
                <w:highlight w:val="white"/>
                <w:lang w:val="en-US" w:eastAsia="fi-FI"/>
              </w:rPr>
            </w:rPrChange>
          </w:rPr>
          <w:delText>&lt;</w:delText>
        </w:r>
        <w:r w:rsidRPr="00A249B4" w:rsidDel="00A249B4">
          <w:rPr>
            <w:color w:val="800000"/>
            <w:highlight w:val="white"/>
            <w:lang w:eastAsia="fi-FI"/>
            <w:rPrChange w:id="5687" w:author="Tuomainen Mika" w:date="2014-04-04T00:09:00Z">
              <w:rPr>
                <w:color w:val="800000"/>
                <w:highlight w:val="white"/>
                <w:lang w:val="en-US" w:eastAsia="fi-FI"/>
              </w:rPr>
            </w:rPrChange>
          </w:rPr>
          <w:delText>value</w:delText>
        </w:r>
        <w:r w:rsidRPr="00A249B4" w:rsidDel="00A249B4">
          <w:rPr>
            <w:color w:val="FF0000"/>
            <w:highlight w:val="white"/>
            <w:lang w:eastAsia="fi-FI"/>
            <w:rPrChange w:id="5688" w:author="Tuomainen Mika" w:date="2014-04-04T00:09:00Z">
              <w:rPr>
                <w:color w:val="FF0000"/>
                <w:highlight w:val="white"/>
                <w:lang w:val="en-US" w:eastAsia="fi-FI"/>
              </w:rPr>
            </w:rPrChange>
          </w:rPr>
          <w:delText xml:space="preserve"> xsi:type</w:delText>
        </w:r>
        <w:r w:rsidRPr="00A249B4" w:rsidDel="00A249B4">
          <w:rPr>
            <w:color w:val="0000FF"/>
            <w:highlight w:val="white"/>
            <w:lang w:eastAsia="fi-FI"/>
            <w:rPrChange w:id="5689" w:author="Tuomainen Mika" w:date="2014-04-04T00:09:00Z">
              <w:rPr>
                <w:color w:val="0000FF"/>
                <w:highlight w:val="white"/>
                <w:lang w:val="en-US" w:eastAsia="fi-FI"/>
              </w:rPr>
            </w:rPrChange>
          </w:rPr>
          <w:delText>="</w:delText>
        </w:r>
        <w:r w:rsidRPr="00A249B4" w:rsidDel="00A249B4">
          <w:rPr>
            <w:highlight w:val="white"/>
            <w:lang w:eastAsia="fi-FI"/>
            <w:rPrChange w:id="5690" w:author="Tuomainen Mika" w:date="2014-04-04T00:09:00Z">
              <w:rPr>
                <w:highlight w:val="white"/>
                <w:lang w:val="en-US" w:eastAsia="fi-FI"/>
              </w:rPr>
            </w:rPrChange>
          </w:rPr>
          <w:delText>CE</w:delText>
        </w:r>
        <w:r w:rsidRPr="00A249B4" w:rsidDel="00A249B4">
          <w:rPr>
            <w:color w:val="0000FF"/>
            <w:highlight w:val="white"/>
            <w:lang w:eastAsia="fi-FI"/>
            <w:rPrChange w:id="5691" w:author="Tuomainen Mika" w:date="2014-04-04T00:09:00Z">
              <w:rPr>
                <w:color w:val="0000FF"/>
                <w:highlight w:val="white"/>
                <w:lang w:val="en-US" w:eastAsia="fi-FI"/>
              </w:rPr>
            </w:rPrChange>
          </w:rPr>
          <w:delText>"</w:delText>
        </w:r>
        <w:r w:rsidRPr="00A249B4" w:rsidDel="00A249B4">
          <w:rPr>
            <w:color w:val="FF0000"/>
            <w:highlight w:val="white"/>
            <w:lang w:eastAsia="fi-FI"/>
            <w:rPrChange w:id="5692"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693" w:author="Tuomainen Mika" w:date="2014-04-04T00:09:00Z">
              <w:rPr>
                <w:color w:val="0000FF"/>
                <w:highlight w:val="white"/>
                <w:lang w:val="en-US" w:eastAsia="fi-FI"/>
              </w:rPr>
            </w:rPrChange>
          </w:rPr>
          <w:delText>="</w:delText>
        </w:r>
        <w:r w:rsidRPr="00A249B4" w:rsidDel="00A249B4">
          <w:rPr>
            <w:highlight w:val="white"/>
            <w:lang w:eastAsia="fi-FI"/>
            <w:rPrChange w:id="5694" w:author="Tuomainen Mika" w:date="2014-04-04T00:09:00Z">
              <w:rPr>
                <w:highlight w:val="white"/>
                <w:lang w:val="en-US" w:eastAsia="fi-FI"/>
              </w:rPr>
            </w:rPrChange>
          </w:rPr>
          <w:delText>1</w:delText>
        </w:r>
        <w:r w:rsidRPr="00A249B4" w:rsidDel="00A249B4">
          <w:rPr>
            <w:color w:val="0000FF"/>
            <w:highlight w:val="white"/>
            <w:lang w:eastAsia="fi-FI"/>
            <w:rPrChange w:id="5695" w:author="Tuomainen Mika" w:date="2014-04-04T00:09:00Z">
              <w:rPr>
                <w:color w:val="0000FF"/>
                <w:highlight w:val="white"/>
                <w:lang w:val="en-US" w:eastAsia="fi-FI"/>
              </w:rPr>
            </w:rPrChange>
          </w:rPr>
          <w:delText>"</w:delText>
        </w:r>
        <w:r w:rsidRPr="00A249B4" w:rsidDel="00A249B4">
          <w:rPr>
            <w:color w:val="FF0000"/>
            <w:highlight w:val="white"/>
            <w:lang w:eastAsia="fi-FI"/>
            <w:rPrChange w:id="5696"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697" w:author="Tuomainen Mika" w:date="2014-04-04T00:09:00Z">
              <w:rPr>
                <w:color w:val="0000FF"/>
                <w:highlight w:val="white"/>
                <w:lang w:val="en-US" w:eastAsia="fi-FI"/>
              </w:rPr>
            </w:rPrChange>
          </w:rPr>
          <w:delText>="</w:delText>
        </w:r>
        <w:r w:rsidRPr="00A249B4" w:rsidDel="00A249B4">
          <w:rPr>
            <w:highlight w:val="white"/>
            <w:lang w:eastAsia="fi-FI"/>
            <w:rPrChange w:id="5698" w:author="Tuomainen Mika" w:date="2014-04-04T00:09:00Z">
              <w:rPr>
                <w:highlight w:val="white"/>
                <w:lang w:val="en-US" w:eastAsia="fi-FI"/>
              </w:rPr>
            </w:rPrChange>
          </w:rPr>
          <w:delText>1.2.246.537.5.40019.2003</w:delText>
        </w:r>
        <w:r w:rsidRPr="00A249B4" w:rsidDel="00A249B4">
          <w:rPr>
            <w:color w:val="0000FF"/>
            <w:highlight w:val="white"/>
            <w:lang w:eastAsia="fi-FI"/>
            <w:rPrChange w:id="5699" w:author="Tuomainen Mika" w:date="2014-04-04T00:09:00Z">
              <w:rPr>
                <w:color w:val="0000FF"/>
                <w:highlight w:val="white"/>
                <w:lang w:val="en-US" w:eastAsia="fi-FI"/>
              </w:rPr>
            </w:rPrChange>
          </w:rPr>
          <w:delText>"/&gt;</w:delText>
        </w:r>
      </w:del>
    </w:p>
    <w:p w:rsidR="003E639A" w:rsidRPr="00A249B4" w:rsidDel="00A249B4" w:rsidRDefault="003E639A">
      <w:pPr>
        <w:rPr>
          <w:del w:id="5700" w:author="Tuomainen Mika" w:date="2014-04-04T00:09:00Z"/>
          <w:color w:val="000000"/>
          <w:highlight w:val="white"/>
          <w:lang w:eastAsia="fi-FI"/>
          <w:rPrChange w:id="5701" w:author="Tuomainen Mika" w:date="2014-04-04T00:09:00Z">
            <w:rPr>
              <w:del w:id="5702" w:author="Tuomainen Mika" w:date="2014-04-04T00:09:00Z"/>
              <w:color w:val="000000"/>
              <w:highlight w:val="white"/>
              <w:lang w:val="en-US" w:eastAsia="fi-FI"/>
            </w:rPr>
          </w:rPrChange>
        </w:rPr>
        <w:pPrChange w:id="5703" w:author="Tuomainen Mika" w:date="2014-04-03T23:16:00Z">
          <w:pPr>
            <w:autoSpaceDE w:val="0"/>
            <w:autoSpaceDN w:val="0"/>
            <w:adjustRightInd w:val="0"/>
          </w:pPr>
        </w:pPrChange>
      </w:pPr>
      <w:del w:id="5704" w:author="Tuomainen Mika" w:date="2014-04-04T00:09:00Z">
        <w:r w:rsidRPr="00A249B4" w:rsidDel="00A249B4">
          <w:rPr>
            <w:color w:val="000000"/>
            <w:highlight w:val="white"/>
            <w:lang w:eastAsia="fi-FI"/>
            <w:rPrChange w:id="5705" w:author="Tuomainen Mika" w:date="2014-04-04T00:09:00Z">
              <w:rPr>
                <w:color w:val="000000"/>
                <w:highlight w:val="white"/>
                <w:lang w:val="en-US" w:eastAsia="fi-FI"/>
              </w:rPr>
            </w:rPrChange>
          </w:rPr>
          <w:tab/>
        </w:r>
        <w:r w:rsidRPr="00A249B4" w:rsidDel="00A249B4">
          <w:rPr>
            <w:color w:val="0000FF"/>
            <w:highlight w:val="white"/>
            <w:lang w:eastAsia="fi-FI"/>
            <w:rPrChange w:id="5706" w:author="Tuomainen Mika" w:date="2014-04-04T00:09:00Z">
              <w:rPr>
                <w:color w:val="0000FF"/>
                <w:highlight w:val="white"/>
                <w:lang w:val="en-US" w:eastAsia="fi-FI"/>
              </w:rPr>
            </w:rPrChange>
          </w:rPr>
          <w:delText>&lt;/</w:delText>
        </w:r>
        <w:r w:rsidRPr="00A249B4" w:rsidDel="00A249B4">
          <w:rPr>
            <w:highlight w:val="white"/>
            <w:lang w:eastAsia="fi-FI"/>
            <w:rPrChange w:id="5707" w:author="Tuomainen Mika" w:date="2014-04-04T00:09:00Z">
              <w:rPr>
                <w:highlight w:val="white"/>
                <w:lang w:val="en-US" w:eastAsia="fi-FI"/>
              </w:rPr>
            </w:rPrChange>
          </w:rPr>
          <w:delText>observation</w:delText>
        </w:r>
        <w:r w:rsidRPr="00A249B4" w:rsidDel="00A249B4">
          <w:rPr>
            <w:color w:val="0000FF"/>
            <w:highlight w:val="white"/>
            <w:lang w:eastAsia="fi-FI"/>
            <w:rPrChange w:id="5708" w:author="Tuomainen Mika" w:date="2014-04-04T00:09:00Z">
              <w:rPr>
                <w:color w:val="0000FF"/>
                <w:highlight w:val="white"/>
                <w:lang w:val="en-US" w:eastAsia="fi-FI"/>
              </w:rPr>
            </w:rPrChange>
          </w:rPr>
          <w:delText>&gt;</w:delText>
        </w:r>
      </w:del>
    </w:p>
    <w:p w:rsidR="003E639A" w:rsidRPr="00A249B4" w:rsidDel="00A249B4" w:rsidRDefault="003E639A">
      <w:pPr>
        <w:rPr>
          <w:del w:id="5709" w:author="Tuomainen Mika" w:date="2014-04-04T00:09:00Z"/>
          <w:color w:val="000000"/>
          <w:highlight w:val="white"/>
          <w:lang w:eastAsia="fi-FI"/>
          <w:rPrChange w:id="5710" w:author="Tuomainen Mika" w:date="2014-04-04T00:09:00Z">
            <w:rPr>
              <w:del w:id="5711" w:author="Tuomainen Mika" w:date="2014-04-04T00:09:00Z"/>
              <w:color w:val="000000"/>
              <w:highlight w:val="white"/>
              <w:lang w:val="en-US" w:eastAsia="fi-FI"/>
            </w:rPr>
          </w:rPrChange>
        </w:rPr>
        <w:pPrChange w:id="5712" w:author="Tuomainen Mika" w:date="2014-04-03T23:16:00Z">
          <w:pPr>
            <w:autoSpaceDE w:val="0"/>
            <w:autoSpaceDN w:val="0"/>
            <w:adjustRightInd w:val="0"/>
          </w:pPr>
        </w:pPrChange>
      </w:pPr>
      <w:del w:id="5713" w:author="Tuomainen Mika" w:date="2014-04-04T00:09:00Z">
        <w:r w:rsidRPr="00A249B4" w:rsidDel="00A249B4">
          <w:rPr>
            <w:color w:val="000000"/>
            <w:highlight w:val="white"/>
            <w:lang w:eastAsia="fi-FI"/>
            <w:rPrChange w:id="5714" w:author="Tuomainen Mika" w:date="2014-04-04T00:09:00Z">
              <w:rPr>
                <w:color w:val="000000"/>
                <w:highlight w:val="white"/>
                <w:lang w:val="en-US" w:eastAsia="fi-FI"/>
              </w:rPr>
            </w:rPrChange>
          </w:rPr>
          <w:tab/>
        </w:r>
        <w:r w:rsidRPr="00A249B4" w:rsidDel="00A249B4">
          <w:rPr>
            <w:color w:val="0000FF"/>
            <w:highlight w:val="white"/>
            <w:lang w:eastAsia="fi-FI"/>
            <w:rPrChange w:id="5715" w:author="Tuomainen Mika" w:date="2014-04-04T00:09:00Z">
              <w:rPr>
                <w:color w:val="0000FF"/>
                <w:highlight w:val="white"/>
                <w:lang w:val="en-US" w:eastAsia="fi-FI"/>
              </w:rPr>
            </w:rPrChange>
          </w:rPr>
          <w:delText>&lt;/</w:delText>
        </w:r>
        <w:r w:rsidRPr="00A249B4" w:rsidDel="00A249B4">
          <w:rPr>
            <w:highlight w:val="white"/>
            <w:lang w:eastAsia="fi-FI"/>
            <w:rPrChange w:id="5716" w:author="Tuomainen Mika" w:date="2014-04-04T00:09:00Z">
              <w:rPr>
                <w:highlight w:val="white"/>
                <w:lang w:val="en-US" w:eastAsia="fi-FI"/>
              </w:rPr>
            </w:rPrChange>
          </w:rPr>
          <w:delText>entryRelationship</w:delText>
        </w:r>
        <w:r w:rsidRPr="00A249B4" w:rsidDel="00A249B4">
          <w:rPr>
            <w:color w:val="0000FF"/>
            <w:highlight w:val="white"/>
            <w:lang w:eastAsia="fi-FI"/>
            <w:rPrChange w:id="5717" w:author="Tuomainen Mika" w:date="2014-04-04T00:09:00Z">
              <w:rPr>
                <w:color w:val="0000FF"/>
                <w:highlight w:val="white"/>
                <w:lang w:val="en-US" w:eastAsia="fi-FI"/>
              </w:rPr>
            </w:rPrChange>
          </w:rPr>
          <w:delText>&gt;</w:delText>
        </w:r>
      </w:del>
    </w:p>
    <w:p w:rsidR="003E639A" w:rsidRPr="00A249B4" w:rsidDel="00A249B4" w:rsidRDefault="003E639A">
      <w:pPr>
        <w:rPr>
          <w:del w:id="5718" w:author="Tuomainen Mika" w:date="2014-04-04T00:09:00Z"/>
          <w:color w:val="000000"/>
          <w:highlight w:val="white"/>
          <w:lang w:eastAsia="fi-FI"/>
          <w:rPrChange w:id="5719" w:author="Tuomainen Mika" w:date="2014-04-04T00:09:00Z">
            <w:rPr>
              <w:del w:id="5720" w:author="Tuomainen Mika" w:date="2014-04-04T00:09:00Z"/>
              <w:color w:val="000000"/>
              <w:highlight w:val="white"/>
              <w:lang w:val="en-US" w:eastAsia="fi-FI"/>
            </w:rPr>
          </w:rPrChange>
        </w:rPr>
        <w:pPrChange w:id="5721" w:author="Tuomainen Mika" w:date="2014-04-03T23:16:00Z">
          <w:pPr>
            <w:autoSpaceDE w:val="0"/>
            <w:autoSpaceDN w:val="0"/>
            <w:adjustRightInd w:val="0"/>
          </w:pPr>
        </w:pPrChange>
      </w:pPr>
      <w:del w:id="5722" w:author="Tuomainen Mika" w:date="2014-04-04T00:09:00Z">
        <w:r w:rsidRPr="00A249B4" w:rsidDel="00A249B4">
          <w:rPr>
            <w:color w:val="000000"/>
            <w:highlight w:val="white"/>
            <w:lang w:eastAsia="fi-FI"/>
            <w:rPrChange w:id="5723" w:author="Tuomainen Mika" w:date="2014-04-04T00:09:00Z">
              <w:rPr>
                <w:color w:val="000000"/>
                <w:highlight w:val="white"/>
                <w:lang w:val="en-US" w:eastAsia="fi-FI"/>
              </w:rPr>
            </w:rPrChange>
          </w:rPr>
          <w:tab/>
        </w:r>
        <w:r w:rsidRPr="00A249B4" w:rsidDel="00A249B4">
          <w:rPr>
            <w:color w:val="0000FF"/>
            <w:highlight w:val="white"/>
            <w:lang w:eastAsia="fi-FI"/>
            <w:rPrChange w:id="5724" w:author="Tuomainen Mika" w:date="2014-04-04T00:09:00Z">
              <w:rPr>
                <w:color w:val="0000FF"/>
                <w:highlight w:val="white"/>
                <w:lang w:val="en-US" w:eastAsia="fi-FI"/>
              </w:rPr>
            </w:rPrChange>
          </w:rPr>
          <w:delText>&lt;</w:delText>
        </w:r>
        <w:r w:rsidRPr="00A249B4" w:rsidDel="00A249B4">
          <w:rPr>
            <w:highlight w:val="white"/>
            <w:lang w:eastAsia="fi-FI"/>
            <w:rPrChange w:id="5725" w:author="Tuomainen Mika" w:date="2014-04-04T00:09:00Z">
              <w:rPr>
                <w:highlight w:val="white"/>
                <w:lang w:val="en-US" w:eastAsia="fi-FI"/>
              </w:rPr>
            </w:rPrChange>
          </w:rPr>
          <w:delText>entryRelationship</w:delText>
        </w:r>
        <w:r w:rsidRPr="00A249B4" w:rsidDel="00A249B4">
          <w:rPr>
            <w:color w:val="FF0000"/>
            <w:highlight w:val="white"/>
            <w:lang w:eastAsia="fi-FI"/>
            <w:rPrChange w:id="5726" w:author="Tuomainen Mika" w:date="2014-04-04T00:09:00Z">
              <w:rPr>
                <w:color w:val="FF0000"/>
                <w:highlight w:val="white"/>
                <w:lang w:val="en-US" w:eastAsia="fi-FI"/>
              </w:rPr>
            </w:rPrChange>
          </w:rPr>
          <w:delText xml:space="preserve"> typeCode</w:delText>
        </w:r>
        <w:r w:rsidRPr="00A249B4" w:rsidDel="00A249B4">
          <w:rPr>
            <w:color w:val="0000FF"/>
            <w:highlight w:val="white"/>
            <w:lang w:eastAsia="fi-FI"/>
            <w:rPrChange w:id="5727" w:author="Tuomainen Mika" w:date="2014-04-04T00:09:00Z">
              <w:rPr>
                <w:color w:val="0000FF"/>
                <w:highlight w:val="white"/>
                <w:lang w:val="en-US" w:eastAsia="fi-FI"/>
              </w:rPr>
            </w:rPrChange>
          </w:rPr>
          <w:delText>="</w:delText>
        </w:r>
        <w:r w:rsidRPr="00A249B4" w:rsidDel="00A249B4">
          <w:rPr>
            <w:color w:val="000000"/>
            <w:highlight w:val="white"/>
            <w:lang w:eastAsia="fi-FI"/>
            <w:rPrChange w:id="5728" w:author="Tuomainen Mika" w:date="2014-04-04T00:09:00Z">
              <w:rPr>
                <w:color w:val="000000"/>
                <w:highlight w:val="white"/>
                <w:lang w:val="en-US" w:eastAsia="fi-FI"/>
              </w:rPr>
            </w:rPrChange>
          </w:rPr>
          <w:delText>COMP</w:delText>
        </w:r>
        <w:r w:rsidRPr="00A249B4" w:rsidDel="00A249B4">
          <w:rPr>
            <w:color w:val="0000FF"/>
            <w:highlight w:val="white"/>
            <w:lang w:eastAsia="fi-FI"/>
            <w:rPrChange w:id="5729" w:author="Tuomainen Mika" w:date="2014-04-04T00:09:00Z">
              <w:rPr>
                <w:color w:val="0000FF"/>
                <w:highlight w:val="white"/>
                <w:lang w:val="en-US" w:eastAsia="fi-FI"/>
              </w:rPr>
            </w:rPrChange>
          </w:rPr>
          <w:delText>"&gt;</w:delText>
        </w:r>
      </w:del>
    </w:p>
    <w:p w:rsidR="003E639A" w:rsidRPr="00A249B4" w:rsidDel="00A249B4" w:rsidRDefault="003E639A">
      <w:pPr>
        <w:rPr>
          <w:del w:id="5730" w:author="Tuomainen Mika" w:date="2014-04-04T00:09:00Z"/>
          <w:color w:val="000000"/>
          <w:highlight w:val="white"/>
          <w:lang w:eastAsia="fi-FI"/>
          <w:rPrChange w:id="5731" w:author="Tuomainen Mika" w:date="2014-04-04T00:09:00Z">
            <w:rPr>
              <w:del w:id="5732" w:author="Tuomainen Mika" w:date="2014-04-04T00:09:00Z"/>
              <w:color w:val="000000"/>
              <w:highlight w:val="white"/>
              <w:lang w:val="en-US" w:eastAsia="fi-FI"/>
            </w:rPr>
          </w:rPrChange>
        </w:rPr>
        <w:pPrChange w:id="5733" w:author="Tuomainen Mika" w:date="2014-04-03T23:16:00Z">
          <w:pPr>
            <w:autoSpaceDE w:val="0"/>
            <w:autoSpaceDN w:val="0"/>
            <w:adjustRightInd w:val="0"/>
            <w:ind w:firstLine="720"/>
          </w:pPr>
        </w:pPrChange>
      </w:pPr>
      <w:del w:id="5734" w:author="Tuomainen Mika" w:date="2014-04-04T00:09:00Z">
        <w:r w:rsidRPr="00A249B4" w:rsidDel="00A249B4">
          <w:rPr>
            <w:color w:val="0000FF"/>
            <w:highlight w:val="white"/>
            <w:lang w:eastAsia="fi-FI"/>
            <w:rPrChange w:id="5735" w:author="Tuomainen Mika" w:date="2014-04-04T00:09:00Z">
              <w:rPr>
                <w:color w:val="0000FF"/>
                <w:highlight w:val="white"/>
                <w:lang w:val="en-US" w:eastAsia="fi-FI"/>
              </w:rPr>
            </w:rPrChange>
          </w:rPr>
          <w:delText>&lt;</w:delText>
        </w:r>
        <w:r w:rsidRPr="00A249B4" w:rsidDel="00A249B4">
          <w:rPr>
            <w:color w:val="800000"/>
            <w:highlight w:val="white"/>
            <w:lang w:eastAsia="fi-FI"/>
            <w:rPrChange w:id="5736" w:author="Tuomainen Mika" w:date="2014-04-04T00:09:00Z">
              <w:rPr>
                <w:color w:val="800000"/>
                <w:highlight w:val="white"/>
                <w:lang w:val="en-US" w:eastAsia="fi-FI"/>
              </w:rPr>
            </w:rPrChange>
          </w:rPr>
          <w:delText>observation</w:delText>
        </w:r>
        <w:r w:rsidRPr="00A249B4" w:rsidDel="00A249B4">
          <w:rPr>
            <w:highlight w:val="white"/>
            <w:lang w:eastAsia="fi-FI"/>
            <w:rPrChange w:id="5737"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5738" w:author="Tuomainen Mika" w:date="2014-04-04T00:09:00Z">
              <w:rPr>
                <w:color w:val="0000FF"/>
                <w:highlight w:val="white"/>
                <w:lang w:val="en-US" w:eastAsia="fi-FI"/>
              </w:rPr>
            </w:rPrChange>
          </w:rPr>
          <w:delText>="</w:delText>
        </w:r>
        <w:r w:rsidRPr="00A249B4" w:rsidDel="00A249B4">
          <w:rPr>
            <w:color w:val="000000"/>
            <w:highlight w:val="white"/>
            <w:lang w:eastAsia="fi-FI"/>
            <w:rPrChange w:id="5739" w:author="Tuomainen Mika" w:date="2014-04-04T00:09:00Z">
              <w:rPr>
                <w:color w:val="000000"/>
                <w:highlight w:val="white"/>
                <w:lang w:val="en-US" w:eastAsia="fi-FI"/>
              </w:rPr>
            </w:rPrChange>
          </w:rPr>
          <w:delText>OBS</w:delText>
        </w:r>
        <w:r w:rsidRPr="00A249B4" w:rsidDel="00A249B4">
          <w:rPr>
            <w:color w:val="0000FF"/>
            <w:highlight w:val="white"/>
            <w:lang w:eastAsia="fi-FI"/>
            <w:rPrChange w:id="5740" w:author="Tuomainen Mika" w:date="2014-04-04T00:09:00Z">
              <w:rPr>
                <w:color w:val="0000FF"/>
                <w:highlight w:val="white"/>
                <w:lang w:val="en-US" w:eastAsia="fi-FI"/>
              </w:rPr>
            </w:rPrChange>
          </w:rPr>
          <w:delText>"</w:delText>
        </w:r>
        <w:r w:rsidRPr="00A249B4" w:rsidDel="00A249B4">
          <w:rPr>
            <w:highlight w:val="white"/>
            <w:lang w:eastAsia="fi-FI"/>
            <w:rPrChange w:id="5741"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5742" w:author="Tuomainen Mika" w:date="2014-04-04T00:09:00Z">
              <w:rPr>
                <w:color w:val="0000FF"/>
                <w:highlight w:val="white"/>
                <w:lang w:val="en-US" w:eastAsia="fi-FI"/>
              </w:rPr>
            </w:rPrChange>
          </w:rPr>
          <w:delText>="</w:delText>
        </w:r>
        <w:r w:rsidRPr="00A249B4" w:rsidDel="00A249B4">
          <w:rPr>
            <w:color w:val="000000"/>
            <w:highlight w:val="white"/>
            <w:lang w:eastAsia="fi-FI"/>
            <w:rPrChange w:id="5743" w:author="Tuomainen Mika" w:date="2014-04-04T00:09:00Z">
              <w:rPr>
                <w:color w:val="000000"/>
                <w:highlight w:val="white"/>
                <w:lang w:val="en-US" w:eastAsia="fi-FI"/>
              </w:rPr>
            </w:rPrChange>
          </w:rPr>
          <w:delText>EVN</w:delText>
        </w:r>
        <w:r w:rsidRPr="00A249B4" w:rsidDel="00A249B4">
          <w:rPr>
            <w:color w:val="0000FF"/>
            <w:highlight w:val="white"/>
            <w:lang w:eastAsia="fi-FI"/>
            <w:rPrChange w:id="5744" w:author="Tuomainen Mika" w:date="2014-04-04T00:09:00Z">
              <w:rPr>
                <w:color w:val="0000FF"/>
                <w:highlight w:val="white"/>
                <w:lang w:val="en-US" w:eastAsia="fi-FI"/>
              </w:rPr>
            </w:rPrChange>
          </w:rPr>
          <w:delText>"&gt;</w:delText>
        </w:r>
      </w:del>
    </w:p>
    <w:p w:rsidR="003E639A" w:rsidRPr="00A249B4" w:rsidDel="00A249B4" w:rsidRDefault="003E639A">
      <w:pPr>
        <w:rPr>
          <w:del w:id="5745" w:author="Tuomainen Mika" w:date="2014-04-04T00:09:00Z"/>
          <w:highlight w:val="white"/>
          <w:lang w:eastAsia="fi-FI"/>
          <w:rPrChange w:id="5746" w:author="Tuomainen Mika" w:date="2014-04-04T00:09:00Z">
            <w:rPr>
              <w:del w:id="5747" w:author="Tuomainen Mika" w:date="2014-04-04T00:09:00Z"/>
              <w:highlight w:val="white"/>
              <w:lang w:val="en-US" w:eastAsia="fi-FI"/>
            </w:rPr>
          </w:rPrChange>
        </w:rPr>
        <w:pPrChange w:id="5748" w:author="Tuomainen Mika" w:date="2014-04-03T23:16:00Z">
          <w:pPr>
            <w:autoSpaceDE w:val="0"/>
            <w:autoSpaceDN w:val="0"/>
            <w:adjustRightInd w:val="0"/>
          </w:pPr>
        </w:pPrChange>
      </w:pPr>
      <w:del w:id="5749" w:author="Tuomainen Mika" w:date="2014-04-04T00:09:00Z">
        <w:r w:rsidRPr="00A249B4" w:rsidDel="00A249B4">
          <w:rPr>
            <w:highlight w:val="white"/>
            <w:lang w:eastAsia="fi-FI"/>
            <w:rPrChange w:id="5750" w:author="Tuomainen Mika" w:date="2014-04-04T00:09:00Z">
              <w:rPr>
                <w:highlight w:val="white"/>
                <w:lang w:val="en-US" w:eastAsia="fi-FI"/>
              </w:rPr>
            </w:rPrChange>
          </w:rPr>
          <w:tab/>
        </w:r>
        <w:r w:rsidRPr="00A249B4" w:rsidDel="00A249B4">
          <w:rPr>
            <w:color w:val="0000FF"/>
            <w:highlight w:val="white"/>
            <w:lang w:eastAsia="fi-FI"/>
            <w:rPrChange w:id="5751" w:author="Tuomainen Mika" w:date="2014-04-04T00:09:00Z">
              <w:rPr>
                <w:color w:val="0000FF"/>
                <w:highlight w:val="white"/>
                <w:lang w:val="en-US" w:eastAsia="fi-FI"/>
              </w:rPr>
            </w:rPrChange>
          </w:rPr>
          <w:delText>&lt;</w:delText>
        </w:r>
        <w:r w:rsidRPr="00A249B4" w:rsidDel="00A249B4">
          <w:rPr>
            <w:color w:val="800000"/>
            <w:highlight w:val="white"/>
            <w:lang w:eastAsia="fi-FI"/>
            <w:rPrChange w:id="5752" w:author="Tuomainen Mika" w:date="2014-04-04T00:09:00Z">
              <w:rPr>
                <w:color w:val="800000"/>
                <w:highlight w:val="white"/>
                <w:lang w:val="en-US" w:eastAsia="fi-FI"/>
              </w:rPr>
            </w:rPrChange>
          </w:rPr>
          <w:delText>code</w:delText>
        </w:r>
        <w:r w:rsidRPr="00A249B4" w:rsidDel="00A249B4">
          <w:rPr>
            <w:color w:val="FF0000"/>
            <w:highlight w:val="white"/>
            <w:lang w:eastAsia="fi-FI"/>
            <w:rPrChange w:id="5753"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754" w:author="Tuomainen Mika" w:date="2014-04-04T00:09:00Z">
              <w:rPr>
                <w:color w:val="0000FF"/>
                <w:highlight w:val="white"/>
                <w:lang w:val="en-US" w:eastAsia="fi-FI"/>
              </w:rPr>
            </w:rPrChange>
          </w:rPr>
          <w:delText>="</w:delText>
        </w:r>
        <w:r w:rsidRPr="00A249B4" w:rsidDel="00A249B4">
          <w:rPr>
            <w:highlight w:val="white"/>
            <w:lang w:eastAsia="fi-FI"/>
            <w:rPrChange w:id="5755" w:author="Tuomainen Mika" w:date="2014-04-04T00:09:00Z">
              <w:rPr>
                <w:highlight w:val="white"/>
                <w:lang w:val="en-US" w:eastAsia="fi-FI"/>
              </w:rPr>
            </w:rPrChange>
          </w:rPr>
          <w:delText>32.2</w:delText>
        </w:r>
        <w:r w:rsidRPr="00A249B4" w:rsidDel="00A249B4">
          <w:rPr>
            <w:color w:val="0000FF"/>
            <w:highlight w:val="white"/>
            <w:lang w:eastAsia="fi-FI"/>
            <w:rPrChange w:id="5756" w:author="Tuomainen Mika" w:date="2014-04-04T00:09:00Z">
              <w:rPr>
                <w:color w:val="0000FF"/>
                <w:highlight w:val="white"/>
                <w:lang w:val="en-US" w:eastAsia="fi-FI"/>
              </w:rPr>
            </w:rPrChange>
          </w:rPr>
          <w:delText>"</w:delText>
        </w:r>
        <w:r w:rsidRPr="00A249B4" w:rsidDel="00A249B4">
          <w:rPr>
            <w:color w:val="FF0000"/>
            <w:highlight w:val="white"/>
            <w:lang w:eastAsia="fi-FI"/>
            <w:rPrChange w:id="5757"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758" w:author="Tuomainen Mika" w:date="2014-04-04T00:09:00Z">
              <w:rPr>
                <w:color w:val="0000FF"/>
                <w:highlight w:val="white"/>
                <w:lang w:val="en-US" w:eastAsia="fi-FI"/>
              </w:rPr>
            </w:rPrChange>
          </w:rPr>
          <w:delText>="</w:delText>
        </w:r>
        <w:r w:rsidRPr="00A249B4" w:rsidDel="00A249B4">
          <w:rPr>
            <w:highlight w:val="white"/>
            <w:lang w:eastAsia="fi-FI"/>
            <w:rPrChange w:id="5759" w:author="Tuomainen Mika" w:date="2014-04-04T00:09:00Z">
              <w:rPr>
                <w:highlight w:val="white"/>
                <w:lang w:val="en-US" w:eastAsia="fi-FI"/>
              </w:rPr>
            </w:rPrChange>
          </w:rPr>
          <w:delText>1.2.246.537.6.12.2002.124</w:delText>
        </w:r>
        <w:r w:rsidRPr="00A249B4" w:rsidDel="00A249B4">
          <w:rPr>
            <w:color w:val="0000FF"/>
            <w:highlight w:val="white"/>
            <w:lang w:eastAsia="fi-FI"/>
            <w:rPrChange w:id="5760" w:author="Tuomainen Mika" w:date="2014-04-04T00:09:00Z">
              <w:rPr>
                <w:color w:val="0000FF"/>
                <w:highlight w:val="white"/>
                <w:lang w:val="en-US" w:eastAsia="fi-FI"/>
              </w:rPr>
            </w:rPrChange>
          </w:rPr>
          <w:delText>"/&gt;</w:delText>
        </w:r>
      </w:del>
    </w:p>
    <w:p w:rsidR="003E639A" w:rsidRPr="00A249B4" w:rsidDel="00A249B4" w:rsidRDefault="003E639A">
      <w:pPr>
        <w:rPr>
          <w:del w:id="5761" w:author="Tuomainen Mika" w:date="2014-04-04T00:09:00Z"/>
          <w:color w:val="000000"/>
          <w:highlight w:val="white"/>
          <w:lang w:eastAsia="fi-FI"/>
          <w:rPrChange w:id="5762" w:author="Tuomainen Mika" w:date="2014-04-04T00:09:00Z">
            <w:rPr>
              <w:del w:id="5763" w:author="Tuomainen Mika" w:date="2014-04-04T00:09:00Z"/>
              <w:color w:val="000000"/>
              <w:highlight w:val="white"/>
              <w:lang w:val="en-US" w:eastAsia="fi-FI"/>
            </w:rPr>
          </w:rPrChange>
        </w:rPr>
        <w:pPrChange w:id="5764" w:author="Tuomainen Mika" w:date="2014-04-03T23:16:00Z">
          <w:pPr>
            <w:autoSpaceDE w:val="0"/>
            <w:autoSpaceDN w:val="0"/>
            <w:adjustRightInd w:val="0"/>
          </w:pPr>
        </w:pPrChange>
      </w:pPr>
      <w:del w:id="5765" w:author="Tuomainen Mika" w:date="2014-04-04T00:09:00Z">
        <w:r w:rsidRPr="00A249B4" w:rsidDel="00A249B4">
          <w:rPr>
            <w:color w:val="000000"/>
            <w:highlight w:val="white"/>
            <w:lang w:eastAsia="fi-FI"/>
            <w:rPrChange w:id="5766" w:author="Tuomainen Mika" w:date="2014-04-04T00:09:00Z">
              <w:rPr>
                <w:color w:val="000000"/>
                <w:highlight w:val="white"/>
                <w:lang w:val="en-US" w:eastAsia="fi-FI"/>
              </w:rPr>
            </w:rPrChange>
          </w:rPr>
          <w:tab/>
        </w:r>
        <w:r w:rsidRPr="00A249B4" w:rsidDel="00A249B4">
          <w:rPr>
            <w:highlight w:val="white"/>
            <w:lang w:eastAsia="fi-FI"/>
            <w:rPrChange w:id="5767" w:author="Tuomainen Mika" w:date="2014-04-04T00:09:00Z">
              <w:rPr>
                <w:highlight w:val="white"/>
                <w:lang w:val="en-US" w:eastAsia="fi-FI"/>
              </w:rPr>
            </w:rPrChange>
          </w:rPr>
          <w:delText>&lt;effectiveTime value=“200309300945”/&gt;</w:delText>
        </w:r>
      </w:del>
    </w:p>
    <w:p w:rsidR="003E639A" w:rsidRPr="00A249B4" w:rsidDel="00A249B4" w:rsidRDefault="003E639A">
      <w:pPr>
        <w:rPr>
          <w:del w:id="5768" w:author="Tuomainen Mika" w:date="2014-04-04T00:09:00Z"/>
          <w:highlight w:val="white"/>
          <w:lang w:eastAsia="fi-FI"/>
          <w:rPrChange w:id="5769" w:author="Tuomainen Mika" w:date="2014-04-04T00:09:00Z">
            <w:rPr>
              <w:del w:id="5770" w:author="Tuomainen Mika" w:date="2014-04-04T00:09:00Z"/>
              <w:highlight w:val="white"/>
              <w:lang w:val="en-US" w:eastAsia="fi-FI"/>
            </w:rPr>
          </w:rPrChange>
        </w:rPr>
        <w:pPrChange w:id="5771" w:author="Tuomainen Mika" w:date="2014-04-03T23:16:00Z">
          <w:pPr>
            <w:autoSpaceDE w:val="0"/>
            <w:autoSpaceDN w:val="0"/>
            <w:adjustRightInd w:val="0"/>
          </w:pPr>
        </w:pPrChange>
      </w:pPr>
      <w:del w:id="5772" w:author="Tuomainen Mika" w:date="2014-04-04T00:09:00Z">
        <w:r w:rsidRPr="00A249B4" w:rsidDel="00A249B4">
          <w:rPr>
            <w:highlight w:val="white"/>
            <w:lang w:eastAsia="fi-FI"/>
            <w:rPrChange w:id="5773" w:author="Tuomainen Mika" w:date="2014-04-04T00:09:00Z">
              <w:rPr>
                <w:highlight w:val="white"/>
                <w:lang w:val="en-US" w:eastAsia="fi-FI"/>
              </w:rPr>
            </w:rPrChange>
          </w:rPr>
          <w:tab/>
        </w:r>
        <w:r w:rsidRPr="00A249B4" w:rsidDel="00A249B4">
          <w:rPr>
            <w:color w:val="0000FF"/>
            <w:highlight w:val="white"/>
            <w:lang w:eastAsia="fi-FI"/>
            <w:rPrChange w:id="5774" w:author="Tuomainen Mika" w:date="2014-04-04T00:09:00Z">
              <w:rPr>
                <w:color w:val="0000FF"/>
                <w:highlight w:val="white"/>
                <w:lang w:val="en-US" w:eastAsia="fi-FI"/>
              </w:rPr>
            </w:rPrChange>
          </w:rPr>
          <w:delText>&lt;</w:delText>
        </w:r>
        <w:r w:rsidRPr="00A249B4" w:rsidDel="00A249B4">
          <w:rPr>
            <w:color w:val="800000"/>
            <w:highlight w:val="white"/>
            <w:lang w:eastAsia="fi-FI"/>
            <w:rPrChange w:id="5775" w:author="Tuomainen Mika" w:date="2014-04-04T00:09:00Z">
              <w:rPr>
                <w:color w:val="800000"/>
                <w:highlight w:val="white"/>
                <w:lang w:val="en-US" w:eastAsia="fi-FI"/>
              </w:rPr>
            </w:rPrChange>
          </w:rPr>
          <w:delText>value</w:delText>
        </w:r>
        <w:r w:rsidRPr="00A249B4" w:rsidDel="00A249B4">
          <w:rPr>
            <w:color w:val="FF0000"/>
            <w:highlight w:val="white"/>
            <w:lang w:eastAsia="fi-FI"/>
            <w:rPrChange w:id="5776" w:author="Tuomainen Mika" w:date="2014-04-04T00:09:00Z">
              <w:rPr>
                <w:color w:val="FF0000"/>
                <w:highlight w:val="white"/>
                <w:lang w:val="en-US" w:eastAsia="fi-FI"/>
              </w:rPr>
            </w:rPrChange>
          </w:rPr>
          <w:delText xml:space="preserve"> xsi:type</w:delText>
        </w:r>
        <w:r w:rsidRPr="00A249B4" w:rsidDel="00A249B4">
          <w:rPr>
            <w:color w:val="0000FF"/>
            <w:highlight w:val="white"/>
            <w:lang w:eastAsia="fi-FI"/>
            <w:rPrChange w:id="5777" w:author="Tuomainen Mika" w:date="2014-04-04T00:09:00Z">
              <w:rPr>
                <w:color w:val="0000FF"/>
                <w:highlight w:val="white"/>
                <w:lang w:val="en-US" w:eastAsia="fi-FI"/>
              </w:rPr>
            </w:rPrChange>
          </w:rPr>
          <w:delText>="</w:delText>
        </w:r>
        <w:r w:rsidRPr="00A249B4" w:rsidDel="00A249B4">
          <w:rPr>
            <w:highlight w:val="white"/>
            <w:lang w:eastAsia="fi-FI"/>
            <w:rPrChange w:id="5778" w:author="Tuomainen Mika" w:date="2014-04-04T00:09:00Z">
              <w:rPr>
                <w:highlight w:val="white"/>
                <w:lang w:val="en-US" w:eastAsia="fi-FI"/>
              </w:rPr>
            </w:rPrChange>
          </w:rPr>
          <w:delText>CE</w:delText>
        </w:r>
        <w:r w:rsidRPr="00A249B4" w:rsidDel="00A249B4">
          <w:rPr>
            <w:color w:val="0000FF"/>
            <w:highlight w:val="white"/>
            <w:lang w:eastAsia="fi-FI"/>
            <w:rPrChange w:id="5779" w:author="Tuomainen Mika" w:date="2014-04-04T00:09:00Z">
              <w:rPr>
                <w:color w:val="0000FF"/>
                <w:highlight w:val="white"/>
                <w:lang w:val="en-US" w:eastAsia="fi-FI"/>
              </w:rPr>
            </w:rPrChange>
          </w:rPr>
          <w:delText>"</w:delText>
        </w:r>
        <w:r w:rsidRPr="00A249B4" w:rsidDel="00A249B4">
          <w:rPr>
            <w:color w:val="FF0000"/>
            <w:highlight w:val="white"/>
            <w:lang w:eastAsia="fi-FI"/>
            <w:rPrChange w:id="5780"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781" w:author="Tuomainen Mika" w:date="2014-04-04T00:09:00Z">
              <w:rPr>
                <w:color w:val="0000FF"/>
                <w:highlight w:val="white"/>
                <w:lang w:val="en-US" w:eastAsia="fi-FI"/>
              </w:rPr>
            </w:rPrChange>
          </w:rPr>
          <w:delText>="</w:delText>
        </w:r>
        <w:r w:rsidRPr="00A249B4" w:rsidDel="00A249B4">
          <w:rPr>
            <w:highlight w:val="white"/>
            <w:lang w:eastAsia="fi-FI"/>
            <w:rPrChange w:id="5782" w:author="Tuomainen Mika" w:date="2014-04-04T00:09:00Z">
              <w:rPr>
                <w:highlight w:val="white"/>
                <w:lang w:val="en-US" w:eastAsia="fi-FI"/>
              </w:rPr>
            </w:rPrChange>
          </w:rPr>
          <w:delText>1</w:delText>
        </w:r>
        <w:r w:rsidRPr="00A249B4" w:rsidDel="00A249B4">
          <w:rPr>
            <w:color w:val="0000FF"/>
            <w:highlight w:val="white"/>
            <w:lang w:eastAsia="fi-FI"/>
            <w:rPrChange w:id="5783" w:author="Tuomainen Mika" w:date="2014-04-04T00:09:00Z">
              <w:rPr>
                <w:color w:val="0000FF"/>
                <w:highlight w:val="white"/>
                <w:lang w:val="en-US" w:eastAsia="fi-FI"/>
              </w:rPr>
            </w:rPrChange>
          </w:rPr>
          <w:delText>"</w:delText>
        </w:r>
        <w:r w:rsidRPr="00A249B4" w:rsidDel="00A249B4">
          <w:rPr>
            <w:color w:val="FF0000"/>
            <w:highlight w:val="white"/>
            <w:lang w:eastAsia="fi-FI"/>
            <w:rPrChange w:id="5784"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785" w:author="Tuomainen Mika" w:date="2014-04-04T00:09:00Z">
              <w:rPr>
                <w:color w:val="0000FF"/>
                <w:highlight w:val="white"/>
                <w:lang w:val="en-US" w:eastAsia="fi-FI"/>
              </w:rPr>
            </w:rPrChange>
          </w:rPr>
          <w:delText>="</w:delText>
        </w:r>
        <w:r w:rsidRPr="00A249B4" w:rsidDel="00A249B4">
          <w:rPr>
            <w:highlight w:val="white"/>
            <w:lang w:eastAsia="fi-FI"/>
            <w:rPrChange w:id="5786" w:author="Tuomainen Mika" w:date="2014-04-04T00:09:00Z">
              <w:rPr>
                <w:highlight w:val="white"/>
                <w:lang w:val="en-US" w:eastAsia="fi-FI"/>
              </w:rPr>
            </w:rPrChange>
          </w:rPr>
          <w:delText>1.2.246.537.5.40020.2003</w:delText>
        </w:r>
        <w:r w:rsidRPr="00A249B4" w:rsidDel="00A249B4">
          <w:rPr>
            <w:color w:val="0000FF"/>
            <w:highlight w:val="white"/>
            <w:lang w:eastAsia="fi-FI"/>
            <w:rPrChange w:id="5787" w:author="Tuomainen Mika" w:date="2014-04-04T00:09:00Z">
              <w:rPr>
                <w:color w:val="0000FF"/>
                <w:highlight w:val="white"/>
                <w:lang w:val="en-US" w:eastAsia="fi-FI"/>
              </w:rPr>
            </w:rPrChange>
          </w:rPr>
          <w:delText>"/&gt;</w:delText>
        </w:r>
      </w:del>
    </w:p>
    <w:p w:rsidR="003E639A" w:rsidRPr="00A249B4" w:rsidDel="00A249B4" w:rsidRDefault="003E639A">
      <w:pPr>
        <w:rPr>
          <w:del w:id="5788" w:author="Tuomainen Mika" w:date="2014-04-04T00:09:00Z"/>
          <w:color w:val="000000"/>
          <w:highlight w:val="white"/>
          <w:lang w:eastAsia="fi-FI"/>
          <w:rPrChange w:id="5789" w:author="Tuomainen Mika" w:date="2014-04-04T00:09:00Z">
            <w:rPr>
              <w:del w:id="5790" w:author="Tuomainen Mika" w:date="2014-04-04T00:09:00Z"/>
              <w:color w:val="000000"/>
              <w:highlight w:val="white"/>
              <w:lang w:val="en-US" w:eastAsia="fi-FI"/>
            </w:rPr>
          </w:rPrChange>
        </w:rPr>
        <w:pPrChange w:id="5791" w:author="Tuomainen Mika" w:date="2014-04-03T23:16:00Z">
          <w:pPr>
            <w:autoSpaceDE w:val="0"/>
            <w:autoSpaceDN w:val="0"/>
            <w:adjustRightInd w:val="0"/>
          </w:pPr>
        </w:pPrChange>
      </w:pPr>
      <w:del w:id="5792" w:author="Tuomainen Mika" w:date="2014-04-04T00:09:00Z">
        <w:r w:rsidRPr="00A249B4" w:rsidDel="00A249B4">
          <w:rPr>
            <w:color w:val="000000"/>
            <w:highlight w:val="white"/>
            <w:lang w:eastAsia="fi-FI"/>
            <w:rPrChange w:id="5793" w:author="Tuomainen Mika" w:date="2014-04-04T00:09:00Z">
              <w:rPr>
                <w:color w:val="000000"/>
                <w:highlight w:val="white"/>
                <w:lang w:val="en-US" w:eastAsia="fi-FI"/>
              </w:rPr>
            </w:rPrChange>
          </w:rPr>
          <w:tab/>
        </w:r>
        <w:r w:rsidRPr="00A249B4" w:rsidDel="00A249B4">
          <w:rPr>
            <w:color w:val="0000FF"/>
            <w:highlight w:val="white"/>
            <w:lang w:eastAsia="fi-FI"/>
            <w:rPrChange w:id="5794" w:author="Tuomainen Mika" w:date="2014-04-04T00:09:00Z">
              <w:rPr>
                <w:color w:val="0000FF"/>
                <w:highlight w:val="white"/>
                <w:lang w:val="en-US" w:eastAsia="fi-FI"/>
              </w:rPr>
            </w:rPrChange>
          </w:rPr>
          <w:delText>&lt;/</w:delText>
        </w:r>
        <w:r w:rsidRPr="00A249B4" w:rsidDel="00A249B4">
          <w:rPr>
            <w:highlight w:val="white"/>
            <w:lang w:eastAsia="fi-FI"/>
            <w:rPrChange w:id="5795" w:author="Tuomainen Mika" w:date="2014-04-04T00:09:00Z">
              <w:rPr>
                <w:highlight w:val="white"/>
                <w:lang w:val="en-US" w:eastAsia="fi-FI"/>
              </w:rPr>
            </w:rPrChange>
          </w:rPr>
          <w:delText>observation</w:delText>
        </w:r>
        <w:r w:rsidRPr="00A249B4" w:rsidDel="00A249B4">
          <w:rPr>
            <w:color w:val="0000FF"/>
            <w:highlight w:val="white"/>
            <w:lang w:eastAsia="fi-FI"/>
            <w:rPrChange w:id="5796" w:author="Tuomainen Mika" w:date="2014-04-04T00:09:00Z">
              <w:rPr>
                <w:color w:val="0000FF"/>
                <w:highlight w:val="white"/>
                <w:lang w:val="en-US" w:eastAsia="fi-FI"/>
              </w:rPr>
            </w:rPrChange>
          </w:rPr>
          <w:delText>&gt;</w:delText>
        </w:r>
      </w:del>
    </w:p>
    <w:p w:rsidR="003E639A" w:rsidRPr="00A249B4" w:rsidDel="00A249B4" w:rsidRDefault="003E639A">
      <w:pPr>
        <w:rPr>
          <w:del w:id="5797" w:author="Tuomainen Mika" w:date="2014-04-04T00:09:00Z"/>
          <w:color w:val="000000"/>
          <w:highlight w:val="white"/>
          <w:lang w:eastAsia="fi-FI"/>
          <w:rPrChange w:id="5798" w:author="Tuomainen Mika" w:date="2014-04-04T00:09:00Z">
            <w:rPr>
              <w:del w:id="5799" w:author="Tuomainen Mika" w:date="2014-04-04T00:09:00Z"/>
              <w:color w:val="000000"/>
              <w:highlight w:val="white"/>
              <w:lang w:val="en-US" w:eastAsia="fi-FI"/>
            </w:rPr>
          </w:rPrChange>
        </w:rPr>
        <w:pPrChange w:id="5800" w:author="Tuomainen Mika" w:date="2014-04-03T23:16:00Z">
          <w:pPr>
            <w:autoSpaceDE w:val="0"/>
            <w:autoSpaceDN w:val="0"/>
            <w:adjustRightInd w:val="0"/>
          </w:pPr>
        </w:pPrChange>
      </w:pPr>
      <w:del w:id="5801" w:author="Tuomainen Mika" w:date="2014-04-04T00:09:00Z">
        <w:r w:rsidRPr="00A249B4" w:rsidDel="00A249B4">
          <w:rPr>
            <w:color w:val="000000"/>
            <w:highlight w:val="white"/>
            <w:lang w:eastAsia="fi-FI"/>
            <w:rPrChange w:id="5802" w:author="Tuomainen Mika" w:date="2014-04-04T00:09:00Z">
              <w:rPr>
                <w:color w:val="000000"/>
                <w:highlight w:val="white"/>
                <w:lang w:val="en-US" w:eastAsia="fi-FI"/>
              </w:rPr>
            </w:rPrChange>
          </w:rPr>
          <w:lastRenderedPageBreak/>
          <w:tab/>
        </w:r>
        <w:r w:rsidRPr="00A249B4" w:rsidDel="00A249B4">
          <w:rPr>
            <w:color w:val="0000FF"/>
            <w:highlight w:val="white"/>
            <w:lang w:eastAsia="fi-FI"/>
            <w:rPrChange w:id="5803" w:author="Tuomainen Mika" w:date="2014-04-04T00:09:00Z">
              <w:rPr>
                <w:color w:val="0000FF"/>
                <w:highlight w:val="white"/>
                <w:lang w:val="en-US" w:eastAsia="fi-FI"/>
              </w:rPr>
            </w:rPrChange>
          </w:rPr>
          <w:delText>&lt;/</w:delText>
        </w:r>
        <w:r w:rsidRPr="00A249B4" w:rsidDel="00A249B4">
          <w:rPr>
            <w:highlight w:val="white"/>
            <w:lang w:eastAsia="fi-FI"/>
            <w:rPrChange w:id="5804" w:author="Tuomainen Mika" w:date="2014-04-04T00:09:00Z">
              <w:rPr>
                <w:highlight w:val="white"/>
                <w:lang w:val="en-US" w:eastAsia="fi-FI"/>
              </w:rPr>
            </w:rPrChange>
          </w:rPr>
          <w:delText>entryRelationship</w:delText>
        </w:r>
        <w:r w:rsidRPr="00A249B4" w:rsidDel="00A249B4">
          <w:rPr>
            <w:color w:val="0000FF"/>
            <w:highlight w:val="white"/>
            <w:lang w:eastAsia="fi-FI"/>
            <w:rPrChange w:id="5805" w:author="Tuomainen Mika" w:date="2014-04-04T00:09:00Z">
              <w:rPr>
                <w:color w:val="0000FF"/>
                <w:highlight w:val="white"/>
                <w:lang w:val="en-US" w:eastAsia="fi-FI"/>
              </w:rPr>
            </w:rPrChange>
          </w:rPr>
          <w:delText>&gt;</w:delText>
        </w:r>
      </w:del>
    </w:p>
    <w:p w:rsidR="003E639A" w:rsidRPr="00A249B4" w:rsidDel="00A249B4" w:rsidRDefault="003E639A">
      <w:pPr>
        <w:rPr>
          <w:del w:id="5806" w:author="Tuomainen Mika" w:date="2014-04-04T00:09:00Z"/>
          <w:color w:val="000000"/>
          <w:highlight w:val="white"/>
          <w:lang w:eastAsia="fi-FI"/>
          <w:rPrChange w:id="5807" w:author="Tuomainen Mika" w:date="2014-04-04T00:09:00Z">
            <w:rPr>
              <w:del w:id="5808" w:author="Tuomainen Mika" w:date="2014-04-04T00:09:00Z"/>
              <w:color w:val="000000"/>
              <w:highlight w:val="white"/>
              <w:lang w:val="en-US" w:eastAsia="fi-FI"/>
            </w:rPr>
          </w:rPrChange>
        </w:rPr>
        <w:pPrChange w:id="5809" w:author="Tuomainen Mika" w:date="2014-04-03T23:16:00Z">
          <w:pPr>
            <w:autoSpaceDE w:val="0"/>
            <w:autoSpaceDN w:val="0"/>
            <w:adjustRightInd w:val="0"/>
          </w:pPr>
        </w:pPrChange>
      </w:pPr>
      <w:del w:id="5810" w:author="Tuomainen Mika" w:date="2014-04-04T00:09:00Z">
        <w:r w:rsidRPr="00A249B4" w:rsidDel="00A249B4">
          <w:rPr>
            <w:color w:val="000000"/>
            <w:highlight w:val="white"/>
            <w:lang w:eastAsia="fi-FI"/>
            <w:rPrChange w:id="5811" w:author="Tuomainen Mika" w:date="2014-04-04T00:09:00Z">
              <w:rPr>
                <w:color w:val="000000"/>
                <w:highlight w:val="white"/>
                <w:lang w:val="en-US" w:eastAsia="fi-FI"/>
              </w:rPr>
            </w:rPrChange>
          </w:rPr>
          <w:tab/>
        </w:r>
        <w:r w:rsidRPr="00A249B4" w:rsidDel="00A249B4">
          <w:rPr>
            <w:color w:val="0000FF"/>
            <w:highlight w:val="white"/>
            <w:lang w:eastAsia="fi-FI"/>
            <w:rPrChange w:id="5812" w:author="Tuomainen Mika" w:date="2014-04-04T00:09:00Z">
              <w:rPr>
                <w:color w:val="0000FF"/>
                <w:highlight w:val="white"/>
                <w:lang w:val="en-US" w:eastAsia="fi-FI"/>
              </w:rPr>
            </w:rPrChange>
          </w:rPr>
          <w:delText>&lt;</w:delText>
        </w:r>
        <w:r w:rsidRPr="00A249B4" w:rsidDel="00A249B4">
          <w:rPr>
            <w:highlight w:val="white"/>
            <w:lang w:eastAsia="fi-FI"/>
            <w:rPrChange w:id="5813" w:author="Tuomainen Mika" w:date="2014-04-04T00:09:00Z">
              <w:rPr>
                <w:highlight w:val="white"/>
                <w:lang w:val="en-US" w:eastAsia="fi-FI"/>
              </w:rPr>
            </w:rPrChange>
          </w:rPr>
          <w:delText>entryRelationship</w:delText>
        </w:r>
        <w:r w:rsidRPr="00A249B4" w:rsidDel="00A249B4">
          <w:rPr>
            <w:color w:val="FF0000"/>
            <w:highlight w:val="white"/>
            <w:lang w:eastAsia="fi-FI"/>
            <w:rPrChange w:id="5814" w:author="Tuomainen Mika" w:date="2014-04-04T00:09:00Z">
              <w:rPr>
                <w:color w:val="FF0000"/>
                <w:highlight w:val="white"/>
                <w:lang w:val="en-US" w:eastAsia="fi-FI"/>
              </w:rPr>
            </w:rPrChange>
          </w:rPr>
          <w:delText xml:space="preserve"> typeCode</w:delText>
        </w:r>
        <w:r w:rsidRPr="00A249B4" w:rsidDel="00A249B4">
          <w:rPr>
            <w:color w:val="0000FF"/>
            <w:highlight w:val="white"/>
            <w:lang w:eastAsia="fi-FI"/>
            <w:rPrChange w:id="5815" w:author="Tuomainen Mika" w:date="2014-04-04T00:09:00Z">
              <w:rPr>
                <w:color w:val="0000FF"/>
                <w:highlight w:val="white"/>
                <w:lang w:val="en-US" w:eastAsia="fi-FI"/>
              </w:rPr>
            </w:rPrChange>
          </w:rPr>
          <w:delText>="</w:delText>
        </w:r>
        <w:r w:rsidRPr="00A249B4" w:rsidDel="00A249B4">
          <w:rPr>
            <w:color w:val="000000"/>
            <w:highlight w:val="white"/>
            <w:lang w:eastAsia="fi-FI"/>
            <w:rPrChange w:id="5816" w:author="Tuomainen Mika" w:date="2014-04-04T00:09:00Z">
              <w:rPr>
                <w:color w:val="000000"/>
                <w:highlight w:val="white"/>
                <w:lang w:val="en-US" w:eastAsia="fi-FI"/>
              </w:rPr>
            </w:rPrChange>
          </w:rPr>
          <w:delText>COMP</w:delText>
        </w:r>
        <w:r w:rsidRPr="00A249B4" w:rsidDel="00A249B4">
          <w:rPr>
            <w:color w:val="0000FF"/>
            <w:highlight w:val="white"/>
            <w:lang w:eastAsia="fi-FI"/>
            <w:rPrChange w:id="5817" w:author="Tuomainen Mika" w:date="2014-04-04T00:09:00Z">
              <w:rPr>
                <w:color w:val="0000FF"/>
                <w:highlight w:val="white"/>
                <w:lang w:val="en-US" w:eastAsia="fi-FI"/>
              </w:rPr>
            </w:rPrChange>
          </w:rPr>
          <w:delText>"&gt;</w:delText>
        </w:r>
      </w:del>
    </w:p>
    <w:p w:rsidR="003E639A" w:rsidRPr="00A249B4" w:rsidDel="00A249B4" w:rsidRDefault="003E639A">
      <w:pPr>
        <w:rPr>
          <w:del w:id="5818" w:author="Tuomainen Mika" w:date="2014-04-04T00:09:00Z"/>
          <w:color w:val="000000"/>
          <w:highlight w:val="white"/>
          <w:lang w:eastAsia="fi-FI"/>
          <w:rPrChange w:id="5819" w:author="Tuomainen Mika" w:date="2014-04-04T00:09:00Z">
            <w:rPr>
              <w:del w:id="5820" w:author="Tuomainen Mika" w:date="2014-04-04T00:09:00Z"/>
              <w:color w:val="000000"/>
              <w:highlight w:val="white"/>
              <w:lang w:val="en-US" w:eastAsia="fi-FI"/>
            </w:rPr>
          </w:rPrChange>
        </w:rPr>
        <w:pPrChange w:id="5821" w:author="Tuomainen Mika" w:date="2014-04-03T23:16:00Z">
          <w:pPr>
            <w:autoSpaceDE w:val="0"/>
            <w:autoSpaceDN w:val="0"/>
            <w:adjustRightInd w:val="0"/>
          </w:pPr>
        </w:pPrChange>
      </w:pPr>
      <w:del w:id="5822" w:author="Tuomainen Mika" w:date="2014-04-04T00:09:00Z">
        <w:r w:rsidRPr="00A249B4" w:rsidDel="00A249B4">
          <w:rPr>
            <w:color w:val="000000"/>
            <w:highlight w:val="white"/>
            <w:lang w:eastAsia="fi-FI"/>
            <w:rPrChange w:id="5823" w:author="Tuomainen Mika" w:date="2014-04-04T00:09:00Z">
              <w:rPr>
                <w:color w:val="000000"/>
                <w:highlight w:val="white"/>
                <w:lang w:val="en-US" w:eastAsia="fi-FI"/>
              </w:rPr>
            </w:rPrChange>
          </w:rPr>
          <w:tab/>
        </w:r>
        <w:r w:rsidRPr="00A249B4" w:rsidDel="00A249B4">
          <w:rPr>
            <w:color w:val="0000FF"/>
            <w:highlight w:val="white"/>
            <w:lang w:eastAsia="fi-FI"/>
            <w:rPrChange w:id="5824" w:author="Tuomainen Mika" w:date="2014-04-04T00:09:00Z">
              <w:rPr>
                <w:color w:val="0000FF"/>
                <w:highlight w:val="white"/>
                <w:lang w:val="en-US" w:eastAsia="fi-FI"/>
              </w:rPr>
            </w:rPrChange>
          </w:rPr>
          <w:delText>&lt;</w:delText>
        </w:r>
        <w:r w:rsidRPr="00A249B4" w:rsidDel="00A249B4">
          <w:rPr>
            <w:color w:val="800000"/>
            <w:highlight w:val="white"/>
            <w:lang w:eastAsia="fi-FI"/>
            <w:rPrChange w:id="5825" w:author="Tuomainen Mika" w:date="2014-04-04T00:09:00Z">
              <w:rPr>
                <w:color w:val="800000"/>
                <w:highlight w:val="white"/>
                <w:lang w:val="en-US" w:eastAsia="fi-FI"/>
              </w:rPr>
            </w:rPrChange>
          </w:rPr>
          <w:delText>observation</w:delText>
        </w:r>
        <w:r w:rsidRPr="00A249B4" w:rsidDel="00A249B4">
          <w:rPr>
            <w:highlight w:val="white"/>
            <w:lang w:eastAsia="fi-FI"/>
            <w:rPrChange w:id="5826"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5827" w:author="Tuomainen Mika" w:date="2014-04-04T00:09:00Z">
              <w:rPr>
                <w:color w:val="0000FF"/>
                <w:highlight w:val="white"/>
                <w:lang w:val="en-US" w:eastAsia="fi-FI"/>
              </w:rPr>
            </w:rPrChange>
          </w:rPr>
          <w:delText>="</w:delText>
        </w:r>
        <w:r w:rsidRPr="00A249B4" w:rsidDel="00A249B4">
          <w:rPr>
            <w:color w:val="000000"/>
            <w:highlight w:val="white"/>
            <w:lang w:eastAsia="fi-FI"/>
            <w:rPrChange w:id="5828" w:author="Tuomainen Mika" w:date="2014-04-04T00:09:00Z">
              <w:rPr>
                <w:color w:val="000000"/>
                <w:highlight w:val="white"/>
                <w:lang w:val="en-US" w:eastAsia="fi-FI"/>
              </w:rPr>
            </w:rPrChange>
          </w:rPr>
          <w:delText>OBS</w:delText>
        </w:r>
        <w:r w:rsidRPr="00A249B4" w:rsidDel="00A249B4">
          <w:rPr>
            <w:color w:val="0000FF"/>
            <w:highlight w:val="white"/>
            <w:lang w:eastAsia="fi-FI"/>
            <w:rPrChange w:id="5829" w:author="Tuomainen Mika" w:date="2014-04-04T00:09:00Z">
              <w:rPr>
                <w:color w:val="0000FF"/>
                <w:highlight w:val="white"/>
                <w:lang w:val="en-US" w:eastAsia="fi-FI"/>
              </w:rPr>
            </w:rPrChange>
          </w:rPr>
          <w:delText>"</w:delText>
        </w:r>
        <w:r w:rsidRPr="00A249B4" w:rsidDel="00A249B4">
          <w:rPr>
            <w:highlight w:val="white"/>
            <w:lang w:eastAsia="fi-FI"/>
            <w:rPrChange w:id="5830"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5831" w:author="Tuomainen Mika" w:date="2014-04-04T00:09:00Z">
              <w:rPr>
                <w:color w:val="0000FF"/>
                <w:highlight w:val="white"/>
                <w:lang w:val="en-US" w:eastAsia="fi-FI"/>
              </w:rPr>
            </w:rPrChange>
          </w:rPr>
          <w:delText>="</w:delText>
        </w:r>
        <w:r w:rsidRPr="00A249B4" w:rsidDel="00A249B4">
          <w:rPr>
            <w:color w:val="000000"/>
            <w:highlight w:val="white"/>
            <w:lang w:eastAsia="fi-FI"/>
            <w:rPrChange w:id="5832" w:author="Tuomainen Mika" w:date="2014-04-04T00:09:00Z">
              <w:rPr>
                <w:color w:val="000000"/>
                <w:highlight w:val="white"/>
                <w:lang w:val="en-US" w:eastAsia="fi-FI"/>
              </w:rPr>
            </w:rPrChange>
          </w:rPr>
          <w:delText>EVN</w:delText>
        </w:r>
        <w:r w:rsidRPr="00A249B4" w:rsidDel="00A249B4">
          <w:rPr>
            <w:color w:val="0000FF"/>
            <w:highlight w:val="white"/>
            <w:lang w:eastAsia="fi-FI"/>
            <w:rPrChange w:id="5833" w:author="Tuomainen Mika" w:date="2014-04-04T00:09:00Z">
              <w:rPr>
                <w:color w:val="0000FF"/>
                <w:highlight w:val="white"/>
                <w:lang w:val="en-US" w:eastAsia="fi-FI"/>
              </w:rPr>
            </w:rPrChange>
          </w:rPr>
          <w:delText>"&gt;</w:delText>
        </w:r>
      </w:del>
    </w:p>
    <w:p w:rsidR="003E639A" w:rsidRPr="00A249B4" w:rsidDel="00A249B4" w:rsidRDefault="003E639A">
      <w:pPr>
        <w:rPr>
          <w:del w:id="5834" w:author="Tuomainen Mika" w:date="2014-04-04T00:09:00Z"/>
          <w:highlight w:val="white"/>
          <w:lang w:eastAsia="fi-FI"/>
          <w:rPrChange w:id="5835" w:author="Tuomainen Mika" w:date="2014-04-04T00:09:00Z">
            <w:rPr>
              <w:del w:id="5836" w:author="Tuomainen Mika" w:date="2014-04-04T00:09:00Z"/>
              <w:highlight w:val="white"/>
              <w:lang w:val="en-US" w:eastAsia="fi-FI"/>
            </w:rPr>
          </w:rPrChange>
        </w:rPr>
        <w:pPrChange w:id="5837" w:author="Tuomainen Mika" w:date="2014-04-03T23:16:00Z">
          <w:pPr>
            <w:autoSpaceDE w:val="0"/>
            <w:autoSpaceDN w:val="0"/>
            <w:adjustRightInd w:val="0"/>
          </w:pPr>
        </w:pPrChange>
      </w:pPr>
      <w:del w:id="5838" w:author="Tuomainen Mika" w:date="2014-04-04T00:09:00Z">
        <w:r w:rsidRPr="00A249B4" w:rsidDel="00A249B4">
          <w:rPr>
            <w:highlight w:val="white"/>
            <w:lang w:eastAsia="fi-FI"/>
            <w:rPrChange w:id="5839" w:author="Tuomainen Mika" w:date="2014-04-04T00:09:00Z">
              <w:rPr>
                <w:highlight w:val="white"/>
                <w:lang w:val="en-US" w:eastAsia="fi-FI"/>
              </w:rPr>
            </w:rPrChange>
          </w:rPr>
          <w:tab/>
        </w:r>
        <w:r w:rsidRPr="00A249B4" w:rsidDel="00A249B4">
          <w:rPr>
            <w:color w:val="0000FF"/>
            <w:highlight w:val="white"/>
            <w:lang w:eastAsia="fi-FI"/>
            <w:rPrChange w:id="5840" w:author="Tuomainen Mika" w:date="2014-04-04T00:09:00Z">
              <w:rPr>
                <w:color w:val="0000FF"/>
                <w:highlight w:val="white"/>
                <w:lang w:val="en-US" w:eastAsia="fi-FI"/>
              </w:rPr>
            </w:rPrChange>
          </w:rPr>
          <w:delText>&lt;</w:delText>
        </w:r>
        <w:r w:rsidRPr="00A249B4" w:rsidDel="00A249B4">
          <w:rPr>
            <w:color w:val="800000"/>
            <w:highlight w:val="white"/>
            <w:lang w:eastAsia="fi-FI"/>
            <w:rPrChange w:id="5841" w:author="Tuomainen Mika" w:date="2014-04-04T00:09:00Z">
              <w:rPr>
                <w:color w:val="800000"/>
                <w:highlight w:val="white"/>
                <w:lang w:val="en-US" w:eastAsia="fi-FI"/>
              </w:rPr>
            </w:rPrChange>
          </w:rPr>
          <w:delText>code</w:delText>
        </w:r>
        <w:r w:rsidRPr="00A249B4" w:rsidDel="00A249B4">
          <w:rPr>
            <w:color w:val="FF0000"/>
            <w:highlight w:val="white"/>
            <w:lang w:eastAsia="fi-FI"/>
            <w:rPrChange w:id="5842"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843" w:author="Tuomainen Mika" w:date="2014-04-04T00:09:00Z">
              <w:rPr>
                <w:color w:val="0000FF"/>
                <w:highlight w:val="white"/>
                <w:lang w:val="en-US" w:eastAsia="fi-FI"/>
              </w:rPr>
            </w:rPrChange>
          </w:rPr>
          <w:delText>="</w:delText>
        </w:r>
        <w:r w:rsidRPr="00A249B4" w:rsidDel="00A249B4">
          <w:rPr>
            <w:highlight w:val="white"/>
            <w:lang w:eastAsia="fi-FI"/>
            <w:rPrChange w:id="5844" w:author="Tuomainen Mika" w:date="2014-04-04T00:09:00Z">
              <w:rPr>
                <w:highlight w:val="white"/>
                <w:lang w:val="en-US" w:eastAsia="fi-FI"/>
              </w:rPr>
            </w:rPrChange>
          </w:rPr>
          <w:delText>32.3</w:delText>
        </w:r>
        <w:r w:rsidRPr="00A249B4" w:rsidDel="00A249B4">
          <w:rPr>
            <w:color w:val="0000FF"/>
            <w:highlight w:val="white"/>
            <w:lang w:eastAsia="fi-FI"/>
            <w:rPrChange w:id="5845" w:author="Tuomainen Mika" w:date="2014-04-04T00:09:00Z">
              <w:rPr>
                <w:color w:val="0000FF"/>
                <w:highlight w:val="white"/>
                <w:lang w:val="en-US" w:eastAsia="fi-FI"/>
              </w:rPr>
            </w:rPrChange>
          </w:rPr>
          <w:delText>"</w:delText>
        </w:r>
        <w:r w:rsidRPr="00A249B4" w:rsidDel="00A249B4">
          <w:rPr>
            <w:color w:val="FF0000"/>
            <w:highlight w:val="white"/>
            <w:lang w:eastAsia="fi-FI"/>
            <w:rPrChange w:id="5846"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847" w:author="Tuomainen Mika" w:date="2014-04-04T00:09:00Z">
              <w:rPr>
                <w:color w:val="0000FF"/>
                <w:highlight w:val="white"/>
                <w:lang w:val="en-US" w:eastAsia="fi-FI"/>
              </w:rPr>
            </w:rPrChange>
          </w:rPr>
          <w:delText>="</w:delText>
        </w:r>
        <w:r w:rsidRPr="00A249B4" w:rsidDel="00A249B4">
          <w:rPr>
            <w:highlight w:val="white"/>
            <w:lang w:eastAsia="fi-FI"/>
            <w:rPrChange w:id="5848" w:author="Tuomainen Mika" w:date="2014-04-04T00:09:00Z">
              <w:rPr>
                <w:highlight w:val="white"/>
                <w:lang w:val="en-US" w:eastAsia="fi-FI"/>
              </w:rPr>
            </w:rPrChange>
          </w:rPr>
          <w:delText>1.2.246.537.6.12.2002.124</w:delText>
        </w:r>
        <w:r w:rsidRPr="00A249B4" w:rsidDel="00A249B4">
          <w:rPr>
            <w:color w:val="0000FF"/>
            <w:highlight w:val="white"/>
            <w:lang w:eastAsia="fi-FI"/>
            <w:rPrChange w:id="5849" w:author="Tuomainen Mika" w:date="2014-04-04T00:09:00Z">
              <w:rPr>
                <w:color w:val="0000FF"/>
                <w:highlight w:val="white"/>
                <w:lang w:val="en-US" w:eastAsia="fi-FI"/>
              </w:rPr>
            </w:rPrChange>
          </w:rPr>
          <w:delText>"/&gt;</w:delText>
        </w:r>
      </w:del>
    </w:p>
    <w:p w:rsidR="003E639A" w:rsidRPr="00A249B4" w:rsidDel="00A249B4" w:rsidRDefault="003E639A">
      <w:pPr>
        <w:rPr>
          <w:del w:id="5850" w:author="Tuomainen Mika" w:date="2014-04-04T00:09:00Z"/>
          <w:color w:val="000000"/>
          <w:highlight w:val="white"/>
          <w:lang w:eastAsia="fi-FI"/>
          <w:rPrChange w:id="5851" w:author="Tuomainen Mika" w:date="2014-04-04T00:09:00Z">
            <w:rPr>
              <w:del w:id="5852" w:author="Tuomainen Mika" w:date="2014-04-04T00:09:00Z"/>
              <w:color w:val="000000"/>
              <w:highlight w:val="white"/>
              <w:lang w:val="en-US" w:eastAsia="fi-FI"/>
            </w:rPr>
          </w:rPrChange>
        </w:rPr>
        <w:pPrChange w:id="5853" w:author="Tuomainen Mika" w:date="2014-04-03T23:16:00Z">
          <w:pPr>
            <w:autoSpaceDE w:val="0"/>
            <w:autoSpaceDN w:val="0"/>
            <w:adjustRightInd w:val="0"/>
          </w:pPr>
        </w:pPrChange>
      </w:pPr>
      <w:del w:id="5854" w:author="Tuomainen Mika" w:date="2014-04-04T00:09:00Z">
        <w:r w:rsidRPr="00A249B4" w:rsidDel="00A249B4">
          <w:rPr>
            <w:color w:val="000000"/>
            <w:highlight w:val="white"/>
            <w:lang w:eastAsia="fi-FI"/>
            <w:rPrChange w:id="5855" w:author="Tuomainen Mika" w:date="2014-04-04T00:09:00Z">
              <w:rPr>
                <w:color w:val="000000"/>
                <w:highlight w:val="white"/>
                <w:lang w:val="en-US" w:eastAsia="fi-FI"/>
              </w:rPr>
            </w:rPrChange>
          </w:rPr>
          <w:tab/>
        </w:r>
        <w:r w:rsidRPr="00A249B4" w:rsidDel="00A249B4">
          <w:rPr>
            <w:highlight w:val="white"/>
            <w:lang w:eastAsia="fi-FI"/>
            <w:rPrChange w:id="5856" w:author="Tuomainen Mika" w:date="2014-04-04T00:09:00Z">
              <w:rPr>
                <w:highlight w:val="white"/>
                <w:lang w:val="en-US" w:eastAsia="fi-FI"/>
              </w:rPr>
            </w:rPrChange>
          </w:rPr>
          <w:delText>&lt;effectiveTime value=“200309300945”/&gt;</w:delText>
        </w:r>
      </w:del>
    </w:p>
    <w:p w:rsidR="003E639A" w:rsidRPr="00A249B4" w:rsidDel="00A249B4" w:rsidRDefault="003E639A">
      <w:pPr>
        <w:rPr>
          <w:del w:id="5857" w:author="Tuomainen Mika" w:date="2014-04-04T00:09:00Z"/>
          <w:color w:val="000000"/>
          <w:highlight w:val="white"/>
          <w:lang w:eastAsia="fi-FI"/>
          <w:rPrChange w:id="5858" w:author="Tuomainen Mika" w:date="2014-04-04T00:09:00Z">
            <w:rPr>
              <w:del w:id="5859" w:author="Tuomainen Mika" w:date="2014-04-04T00:09:00Z"/>
              <w:color w:val="000000"/>
              <w:highlight w:val="white"/>
              <w:lang w:val="en-US" w:eastAsia="fi-FI"/>
            </w:rPr>
          </w:rPrChange>
        </w:rPr>
        <w:pPrChange w:id="5860" w:author="Tuomainen Mika" w:date="2014-04-03T23:16:00Z">
          <w:pPr>
            <w:autoSpaceDE w:val="0"/>
            <w:autoSpaceDN w:val="0"/>
            <w:adjustRightInd w:val="0"/>
          </w:pPr>
        </w:pPrChange>
      </w:pPr>
      <w:del w:id="5861" w:author="Tuomainen Mika" w:date="2014-04-04T00:09:00Z">
        <w:r w:rsidRPr="00A249B4" w:rsidDel="00A249B4">
          <w:rPr>
            <w:color w:val="000000"/>
            <w:highlight w:val="white"/>
            <w:lang w:eastAsia="fi-FI"/>
            <w:rPrChange w:id="5862" w:author="Tuomainen Mika" w:date="2014-04-04T00:09:00Z">
              <w:rPr>
                <w:color w:val="000000"/>
                <w:highlight w:val="white"/>
                <w:lang w:val="en-US" w:eastAsia="fi-FI"/>
              </w:rPr>
            </w:rPrChange>
          </w:rPr>
          <w:tab/>
        </w:r>
        <w:r w:rsidRPr="00A249B4" w:rsidDel="00A249B4">
          <w:rPr>
            <w:color w:val="0000FF"/>
            <w:highlight w:val="white"/>
            <w:lang w:eastAsia="fi-FI"/>
            <w:rPrChange w:id="5863" w:author="Tuomainen Mika" w:date="2014-04-04T00:09:00Z">
              <w:rPr>
                <w:color w:val="0000FF"/>
                <w:highlight w:val="white"/>
                <w:lang w:val="en-US" w:eastAsia="fi-FI"/>
              </w:rPr>
            </w:rPrChange>
          </w:rPr>
          <w:delText>&lt;</w:delText>
        </w:r>
        <w:r w:rsidRPr="00A249B4" w:rsidDel="00A249B4">
          <w:rPr>
            <w:color w:val="800000"/>
            <w:highlight w:val="white"/>
            <w:lang w:eastAsia="fi-FI"/>
            <w:rPrChange w:id="5864" w:author="Tuomainen Mika" w:date="2014-04-04T00:09:00Z">
              <w:rPr>
                <w:color w:val="800000"/>
                <w:highlight w:val="white"/>
                <w:lang w:val="en-US" w:eastAsia="fi-FI"/>
              </w:rPr>
            </w:rPrChange>
          </w:rPr>
          <w:delText>value</w:delText>
        </w:r>
        <w:r w:rsidRPr="00A249B4" w:rsidDel="00A249B4">
          <w:rPr>
            <w:highlight w:val="white"/>
            <w:lang w:eastAsia="fi-FI"/>
            <w:rPrChange w:id="5865"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5866" w:author="Tuomainen Mika" w:date="2014-04-04T00:09:00Z">
              <w:rPr>
                <w:color w:val="0000FF"/>
                <w:highlight w:val="white"/>
                <w:lang w:val="en-US" w:eastAsia="fi-FI"/>
              </w:rPr>
            </w:rPrChange>
          </w:rPr>
          <w:delText>="</w:delText>
        </w:r>
        <w:r w:rsidRPr="00A249B4" w:rsidDel="00A249B4">
          <w:rPr>
            <w:color w:val="000000"/>
            <w:highlight w:val="white"/>
            <w:lang w:eastAsia="fi-FI"/>
            <w:rPrChange w:id="5867" w:author="Tuomainen Mika" w:date="2014-04-04T00:09:00Z">
              <w:rPr>
                <w:color w:val="000000"/>
                <w:highlight w:val="white"/>
                <w:lang w:val="en-US" w:eastAsia="fi-FI"/>
              </w:rPr>
            </w:rPrChange>
          </w:rPr>
          <w:delText>BL</w:delText>
        </w:r>
        <w:r w:rsidRPr="00A249B4" w:rsidDel="00A249B4">
          <w:rPr>
            <w:color w:val="0000FF"/>
            <w:highlight w:val="white"/>
            <w:lang w:eastAsia="fi-FI"/>
            <w:rPrChange w:id="5868" w:author="Tuomainen Mika" w:date="2014-04-04T00:09:00Z">
              <w:rPr>
                <w:color w:val="0000FF"/>
                <w:highlight w:val="white"/>
                <w:lang w:val="en-US" w:eastAsia="fi-FI"/>
              </w:rPr>
            </w:rPrChange>
          </w:rPr>
          <w:delText>"</w:delText>
        </w:r>
        <w:r w:rsidRPr="00A249B4" w:rsidDel="00A249B4">
          <w:rPr>
            <w:highlight w:val="white"/>
            <w:lang w:eastAsia="fi-FI"/>
            <w:rPrChange w:id="5869" w:author="Tuomainen Mika" w:date="2014-04-04T00:09:00Z">
              <w:rPr>
                <w:highlight w:val="white"/>
                <w:lang w:val="en-US" w:eastAsia="fi-FI"/>
              </w:rPr>
            </w:rPrChange>
          </w:rPr>
          <w:delText xml:space="preserve"> value</w:delText>
        </w:r>
        <w:r w:rsidRPr="00A249B4" w:rsidDel="00A249B4">
          <w:rPr>
            <w:color w:val="0000FF"/>
            <w:highlight w:val="white"/>
            <w:lang w:eastAsia="fi-FI"/>
            <w:rPrChange w:id="5870" w:author="Tuomainen Mika" w:date="2014-04-04T00:09:00Z">
              <w:rPr>
                <w:color w:val="0000FF"/>
                <w:highlight w:val="white"/>
                <w:lang w:val="en-US" w:eastAsia="fi-FI"/>
              </w:rPr>
            </w:rPrChange>
          </w:rPr>
          <w:delText>="</w:delText>
        </w:r>
        <w:r w:rsidRPr="00A249B4" w:rsidDel="00A249B4">
          <w:rPr>
            <w:color w:val="000000"/>
            <w:highlight w:val="white"/>
            <w:lang w:eastAsia="fi-FI"/>
            <w:rPrChange w:id="5871" w:author="Tuomainen Mika" w:date="2014-04-04T00:09:00Z">
              <w:rPr>
                <w:color w:val="000000"/>
                <w:highlight w:val="white"/>
                <w:lang w:val="en-US" w:eastAsia="fi-FI"/>
              </w:rPr>
            </w:rPrChange>
          </w:rPr>
          <w:delText>false</w:delText>
        </w:r>
        <w:r w:rsidRPr="00A249B4" w:rsidDel="00A249B4">
          <w:rPr>
            <w:color w:val="0000FF"/>
            <w:highlight w:val="white"/>
            <w:lang w:eastAsia="fi-FI"/>
            <w:rPrChange w:id="5872" w:author="Tuomainen Mika" w:date="2014-04-04T00:09:00Z">
              <w:rPr>
                <w:color w:val="0000FF"/>
                <w:highlight w:val="white"/>
                <w:lang w:val="en-US" w:eastAsia="fi-FI"/>
              </w:rPr>
            </w:rPrChange>
          </w:rPr>
          <w:delText>"/&gt;</w:delText>
        </w:r>
      </w:del>
    </w:p>
    <w:p w:rsidR="003E639A" w:rsidRPr="00A249B4" w:rsidDel="00A249B4" w:rsidRDefault="003E639A">
      <w:pPr>
        <w:rPr>
          <w:del w:id="5873" w:author="Tuomainen Mika" w:date="2014-04-04T00:09:00Z"/>
          <w:color w:val="000000"/>
          <w:highlight w:val="white"/>
          <w:lang w:eastAsia="fi-FI"/>
          <w:rPrChange w:id="5874" w:author="Tuomainen Mika" w:date="2014-04-04T00:09:00Z">
            <w:rPr>
              <w:del w:id="5875" w:author="Tuomainen Mika" w:date="2014-04-04T00:09:00Z"/>
              <w:color w:val="000000"/>
              <w:highlight w:val="white"/>
              <w:lang w:val="en-US" w:eastAsia="fi-FI"/>
            </w:rPr>
          </w:rPrChange>
        </w:rPr>
        <w:pPrChange w:id="5876" w:author="Tuomainen Mika" w:date="2014-04-03T23:16:00Z">
          <w:pPr>
            <w:autoSpaceDE w:val="0"/>
            <w:autoSpaceDN w:val="0"/>
            <w:adjustRightInd w:val="0"/>
          </w:pPr>
        </w:pPrChange>
      </w:pPr>
      <w:del w:id="5877" w:author="Tuomainen Mika" w:date="2014-04-04T00:09:00Z">
        <w:r w:rsidRPr="00A249B4" w:rsidDel="00A249B4">
          <w:rPr>
            <w:color w:val="000000"/>
            <w:highlight w:val="white"/>
            <w:lang w:eastAsia="fi-FI"/>
            <w:rPrChange w:id="5878" w:author="Tuomainen Mika" w:date="2014-04-04T00:09:00Z">
              <w:rPr>
                <w:color w:val="000000"/>
                <w:highlight w:val="white"/>
                <w:lang w:val="en-US" w:eastAsia="fi-FI"/>
              </w:rPr>
            </w:rPrChange>
          </w:rPr>
          <w:tab/>
        </w:r>
        <w:r w:rsidRPr="00A249B4" w:rsidDel="00A249B4">
          <w:rPr>
            <w:color w:val="0000FF"/>
            <w:highlight w:val="white"/>
            <w:lang w:eastAsia="fi-FI"/>
            <w:rPrChange w:id="5879" w:author="Tuomainen Mika" w:date="2014-04-04T00:09:00Z">
              <w:rPr>
                <w:color w:val="0000FF"/>
                <w:highlight w:val="white"/>
                <w:lang w:val="en-US" w:eastAsia="fi-FI"/>
              </w:rPr>
            </w:rPrChange>
          </w:rPr>
          <w:delText>&lt;/</w:delText>
        </w:r>
        <w:r w:rsidRPr="00A249B4" w:rsidDel="00A249B4">
          <w:rPr>
            <w:highlight w:val="white"/>
            <w:lang w:eastAsia="fi-FI"/>
            <w:rPrChange w:id="5880" w:author="Tuomainen Mika" w:date="2014-04-04T00:09:00Z">
              <w:rPr>
                <w:highlight w:val="white"/>
                <w:lang w:val="en-US" w:eastAsia="fi-FI"/>
              </w:rPr>
            </w:rPrChange>
          </w:rPr>
          <w:delText>observation</w:delText>
        </w:r>
        <w:r w:rsidRPr="00A249B4" w:rsidDel="00A249B4">
          <w:rPr>
            <w:color w:val="0000FF"/>
            <w:highlight w:val="white"/>
            <w:lang w:eastAsia="fi-FI"/>
            <w:rPrChange w:id="5881" w:author="Tuomainen Mika" w:date="2014-04-04T00:09:00Z">
              <w:rPr>
                <w:color w:val="0000FF"/>
                <w:highlight w:val="white"/>
                <w:lang w:val="en-US" w:eastAsia="fi-FI"/>
              </w:rPr>
            </w:rPrChange>
          </w:rPr>
          <w:delText>&gt;</w:delText>
        </w:r>
      </w:del>
    </w:p>
    <w:p w:rsidR="003E639A" w:rsidRPr="00A249B4" w:rsidDel="00A249B4" w:rsidRDefault="003E639A">
      <w:pPr>
        <w:rPr>
          <w:del w:id="5882" w:author="Tuomainen Mika" w:date="2014-04-04T00:09:00Z"/>
          <w:color w:val="000000"/>
          <w:highlight w:val="white"/>
          <w:lang w:eastAsia="fi-FI"/>
          <w:rPrChange w:id="5883" w:author="Tuomainen Mika" w:date="2014-04-04T00:09:00Z">
            <w:rPr>
              <w:del w:id="5884" w:author="Tuomainen Mika" w:date="2014-04-04T00:09:00Z"/>
              <w:color w:val="000000"/>
              <w:highlight w:val="white"/>
              <w:lang w:val="en-US" w:eastAsia="fi-FI"/>
            </w:rPr>
          </w:rPrChange>
        </w:rPr>
        <w:pPrChange w:id="5885" w:author="Tuomainen Mika" w:date="2014-04-03T23:16:00Z">
          <w:pPr>
            <w:autoSpaceDE w:val="0"/>
            <w:autoSpaceDN w:val="0"/>
            <w:adjustRightInd w:val="0"/>
          </w:pPr>
        </w:pPrChange>
      </w:pPr>
      <w:del w:id="5886" w:author="Tuomainen Mika" w:date="2014-04-04T00:09:00Z">
        <w:r w:rsidRPr="00A249B4" w:rsidDel="00A249B4">
          <w:rPr>
            <w:color w:val="000000"/>
            <w:highlight w:val="white"/>
            <w:lang w:eastAsia="fi-FI"/>
            <w:rPrChange w:id="5887" w:author="Tuomainen Mika" w:date="2014-04-04T00:09:00Z">
              <w:rPr>
                <w:color w:val="000000"/>
                <w:highlight w:val="white"/>
                <w:lang w:val="en-US" w:eastAsia="fi-FI"/>
              </w:rPr>
            </w:rPrChange>
          </w:rPr>
          <w:tab/>
        </w:r>
        <w:r w:rsidRPr="00A249B4" w:rsidDel="00A249B4">
          <w:rPr>
            <w:color w:val="0000FF"/>
            <w:highlight w:val="white"/>
            <w:lang w:eastAsia="fi-FI"/>
            <w:rPrChange w:id="5888" w:author="Tuomainen Mika" w:date="2014-04-04T00:09:00Z">
              <w:rPr>
                <w:color w:val="0000FF"/>
                <w:highlight w:val="white"/>
                <w:lang w:val="en-US" w:eastAsia="fi-FI"/>
              </w:rPr>
            </w:rPrChange>
          </w:rPr>
          <w:delText>&lt;/</w:delText>
        </w:r>
        <w:r w:rsidRPr="00A249B4" w:rsidDel="00A249B4">
          <w:rPr>
            <w:highlight w:val="white"/>
            <w:lang w:eastAsia="fi-FI"/>
            <w:rPrChange w:id="5889" w:author="Tuomainen Mika" w:date="2014-04-04T00:09:00Z">
              <w:rPr>
                <w:highlight w:val="white"/>
                <w:lang w:val="en-US" w:eastAsia="fi-FI"/>
              </w:rPr>
            </w:rPrChange>
          </w:rPr>
          <w:delText>entryRelationship</w:delText>
        </w:r>
        <w:r w:rsidRPr="00A249B4" w:rsidDel="00A249B4">
          <w:rPr>
            <w:color w:val="0000FF"/>
            <w:highlight w:val="white"/>
            <w:lang w:eastAsia="fi-FI"/>
            <w:rPrChange w:id="5890" w:author="Tuomainen Mika" w:date="2014-04-04T00:09:00Z">
              <w:rPr>
                <w:color w:val="0000FF"/>
                <w:highlight w:val="white"/>
                <w:lang w:val="en-US" w:eastAsia="fi-FI"/>
              </w:rPr>
            </w:rPrChange>
          </w:rPr>
          <w:delText>&gt;</w:delText>
        </w:r>
      </w:del>
    </w:p>
    <w:p w:rsidR="003E639A" w:rsidRPr="00A249B4" w:rsidDel="00A249B4" w:rsidRDefault="003E639A">
      <w:pPr>
        <w:rPr>
          <w:del w:id="5891" w:author="Tuomainen Mika" w:date="2014-04-04T00:09:00Z"/>
          <w:color w:val="000000"/>
          <w:highlight w:val="white"/>
          <w:lang w:eastAsia="fi-FI"/>
          <w:rPrChange w:id="5892" w:author="Tuomainen Mika" w:date="2014-04-04T00:09:00Z">
            <w:rPr>
              <w:del w:id="5893" w:author="Tuomainen Mika" w:date="2014-04-04T00:09:00Z"/>
              <w:color w:val="000000"/>
              <w:highlight w:val="white"/>
              <w:lang w:val="en-US" w:eastAsia="fi-FI"/>
            </w:rPr>
          </w:rPrChange>
        </w:rPr>
        <w:pPrChange w:id="5894" w:author="Tuomainen Mika" w:date="2014-04-03T23:16:00Z">
          <w:pPr>
            <w:autoSpaceDE w:val="0"/>
            <w:autoSpaceDN w:val="0"/>
            <w:adjustRightInd w:val="0"/>
          </w:pPr>
        </w:pPrChange>
      </w:pPr>
      <w:del w:id="5895" w:author="Tuomainen Mika" w:date="2014-04-04T00:09:00Z">
        <w:r w:rsidRPr="00A249B4" w:rsidDel="00A249B4">
          <w:rPr>
            <w:color w:val="000000"/>
            <w:highlight w:val="white"/>
            <w:lang w:eastAsia="fi-FI"/>
            <w:rPrChange w:id="5896" w:author="Tuomainen Mika" w:date="2014-04-04T00:09:00Z">
              <w:rPr>
                <w:color w:val="000000"/>
                <w:highlight w:val="white"/>
                <w:lang w:val="en-US" w:eastAsia="fi-FI"/>
              </w:rPr>
            </w:rPrChange>
          </w:rPr>
          <w:tab/>
        </w:r>
        <w:r w:rsidRPr="00A249B4" w:rsidDel="00A249B4">
          <w:rPr>
            <w:color w:val="0000FF"/>
            <w:highlight w:val="white"/>
            <w:lang w:eastAsia="fi-FI"/>
            <w:rPrChange w:id="5897" w:author="Tuomainen Mika" w:date="2014-04-04T00:09:00Z">
              <w:rPr>
                <w:color w:val="0000FF"/>
                <w:highlight w:val="white"/>
                <w:lang w:val="en-US" w:eastAsia="fi-FI"/>
              </w:rPr>
            </w:rPrChange>
          </w:rPr>
          <w:delText>&lt;</w:delText>
        </w:r>
        <w:r w:rsidRPr="00A249B4" w:rsidDel="00A249B4">
          <w:rPr>
            <w:highlight w:val="white"/>
            <w:lang w:eastAsia="fi-FI"/>
            <w:rPrChange w:id="5898" w:author="Tuomainen Mika" w:date="2014-04-04T00:09:00Z">
              <w:rPr>
                <w:highlight w:val="white"/>
                <w:lang w:val="en-US" w:eastAsia="fi-FI"/>
              </w:rPr>
            </w:rPrChange>
          </w:rPr>
          <w:delText>entryRelationship</w:delText>
        </w:r>
        <w:r w:rsidRPr="00A249B4" w:rsidDel="00A249B4">
          <w:rPr>
            <w:color w:val="FF0000"/>
            <w:highlight w:val="white"/>
            <w:lang w:eastAsia="fi-FI"/>
            <w:rPrChange w:id="5899" w:author="Tuomainen Mika" w:date="2014-04-04T00:09:00Z">
              <w:rPr>
                <w:color w:val="FF0000"/>
                <w:highlight w:val="white"/>
                <w:lang w:val="en-US" w:eastAsia="fi-FI"/>
              </w:rPr>
            </w:rPrChange>
          </w:rPr>
          <w:delText xml:space="preserve"> typeCode</w:delText>
        </w:r>
        <w:r w:rsidRPr="00A249B4" w:rsidDel="00A249B4">
          <w:rPr>
            <w:color w:val="0000FF"/>
            <w:highlight w:val="white"/>
            <w:lang w:eastAsia="fi-FI"/>
            <w:rPrChange w:id="5900" w:author="Tuomainen Mika" w:date="2014-04-04T00:09:00Z">
              <w:rPr>
                <w:color w:val="0000FF"/>
                <w:highlight w:val="white"/>
                <w:lang w:val="en-US" w:eastAsia="fi-FI"/>
              </w:rPr>
            </w:rPrChange>
          </w:rPr>
          <w:delText>="</w:delText>
        </w:r>
        <w:r w:rsidRPr="00A249B4" w:rsidDel="00A249B4">
          <w:rPr>
            <w:color w:val="000000"/>
            <w:highlight w:val="white"/>
            <w:lang w:eastAsia="fi-FI"/>
            <w:rPrChange w:id="5901" w:author="Tuomainen Mika" w:date="2014-04-04T00:09:00Z">
              <w:rPr>
                <w:color w:val="000000"/>
                <w:highlight w:val="white"/>
                <w:lang w:val="en-US" w:eastAsia="fi-FI"/>
              </w:rPr>
            </w:rPrChange>
          </w:rPr>
          <w:delText>COMP</w:delText>
        </w:r>
        <w:r w:rsidRPr="00A249B4" w:rsidDel="00A249B4">
          <w:rPr>
            <w:color w:val="0000FF"/>
            <w:highlight w:val="white"/>
            <w:lang w:eastAsia="fi-FI"/>
            <w:rPrChange w:id="5902" w:author="Tuomainen Mika" w:date="2014-04-04T00:09:00Z">
              <w:rPr>
                <w:color w:val="0000FF"/>
                <w:highlight w:val="white"/>
                <w:lang w:val="en-US" w:eastAsia="fi-FI"/>
              </w:rPr>
            </w:rPrChange>
          </w:rPr>
          <w:delText>"&gt;</w:delText>
        </w:r>
      </w:del>
    </w:p>
    <w:p w:rsidR="003E639A" w:rsidRPr="00A249B4" w:rsidDel="00A249B4" w:rsidRDefault="003E639A">
      <w:pPr>
        <w:rPr>
          <w:del w:id="5903" w:author="Tuomainen Mika" w:date="2014-04-04T00:09:00Z"/>
          <w:color w:val="000000"/>
          <w:highlight w:val="white"/>
          <w:lang w:eastAsia="fi-FI"/>
          <w:rPrChange w:id="5904" w:author="Tuomainen Mika" w:date="2014-04-04T00:09:00Z">
            <w:rPr>
              <w:del w:id="5905" w:author="Tuomainen Mika" w:date="2014-04-04T00:09:00Z"/>
              <w:color w:val="000000"/>
              <w:highlight w:val="white"/>
              <w:lang w:val="en-US" w:eastAsia="fi-FI"/>
            </w:rPr>
          </w:rPrChange>
        </w:rPr>
        <w:pPrChange w:id="5906" w:author="Tuomainen Mika" w:date="2014-04-03T23:16:00Z">
          <w:pPr>
            <w:autoSpaceDE w:val="0"/>
            <w:autoSpaceDN w:val="0"/>
            <w:adjustRightInd w:val="0"/>
          </w:pPr>
        </w:pPrChange>
      </w:pPr>
      <w:del w:id="5907" w:author="Tuomainen Mika" w:date="2014-04-04T00:09:00Z">
        <w:r w:rsidRPr="00A249B4" w:rsidDel="00A249B4">
          <w:rPr>
            <w:color w:val="000000"/>
            <w:highlight w:val="white"/>
            <w:lang w:eastAsia="fi-FI"/>
            <w:rPrChange w:id="5908" w:author="Tuomainen Mika" w:date="2014-04-04T00:09:00Z">
              <w:rPr>
                <w:color w:val="000000"/>
                <w:highlight w:val="white"/>
                <w:lang w:val="en-US" w:eastAsia="fi-FI"/>
              </w:rPr>
            </w:rPrChange>
          </w:rPr>
          <w:tab/>
        </w:r>
        <w:r w:rsidRPr="00A249B4" w:rsidDel="00A249B4">
          <w:rPr>
            <w:color w:val="0000FF"/>
            <w:highlight w:val="white"/>
            <w:lang w:eastAsia="fi-FI"/>
            <w:rPrChange w:id="5909" w:author="Tuomainen Mika" w:date="2014-04-04T00:09:00Z">
              <w:rPr>
                <w:color w:val="0000FF"/>
                <w:highlight w:val="white"/>
                <w:lang w:val="en-US" w:eastAsia="fi-FI"/>
              </w:rPr>
            </w:rPrChange>
          </w:rPr>
          <w:delText>&lt;</w:delText>
        </w:r>
        <w:r w:rsidRPr="00A249B4" w:rsidDel="00A249B4">
          <w:rPr>
            <w:color w:val="800000"/>
            <w:highlight w:val="white"/>
            <w:lang w:eastAsia="fi-FI"/>
            <w:rPrChange w:id="5910" w:author="Tuomainen Mika" w:date="2014-04-04T00:09:00Z">
              <w:rPr>
                <w:color w:val="800000"/>
                <w:highlight w:val="white"/>
                <w:lang w:val="en-US" w:eastAsia="fi-FI"/>
              </w:rPr>
            </w:rPrChange>
          </w:rPr>
          <w:delText>observation</w:delText>
        </w:r>
        <w:r w:rsidRPr="00A249B4" w:rsidDel="00A249B4">
          <w:rPr>
            <w:highlight w:val="white"/>
            <w:lang w:eastAsia="fi-FI"/>
            <w:rPrChange w:id="5911" w:author="Tuomainen Mika" w:date="2014-04-04T00:09:00Z">
              <w:rPr>
                <w:highlight w:val="white"/>
                <w:lang w:val="en-US" w:eastAsia="fi-FI"/>
              </w:rPr>
            </w:rPrChange>
          </w:rPr>
          <w:delText xml:space="preserve"> classCode</w:delText>
        </w:r>
        <w:r w:rsidRPr="00A249B4" w:rsidDel="00A249B4">
          <w:rPr>
            <w:color w:val="0000FF"/>
            <w:highlight w:val="white"/>
            <w:lang w:eastAsia="fi-FI"/>
            <w:rPrChange w:id="5912" w:author="Tuomainen Mika" w:date="2014-04-04T00:09:00Z">
              <w:rPr>
                <w:color w:val="0000FF"/>
                <w:highlight w:val="white"/>
                <w:lang w:val="en-US" w:eastAsia="fi-FI"/>
              </w:rPr>
            </w:rPrChange>
          </w:rPr>
          <w:delText>="</w:delText>
        </w:r>
        <w:r w:rsidRPr="00A249B4" w:rsidDel="00A249B4">
          <w:rPr>
            <w:color w:val="000000"/>
            <w:highlight w:val="white"/>
            <w:lang w:eastAsia="fi-FI"/>
            <w:rPrChange w:id="5913" w:author="Tuomainen Mika" w:date="2014-04-04T00:09:00Z">
              <w:rPr>
                <w:color w:val="000000"/>
                <w:highlight w:val="white"/>
                <w:lang w:val="en-US" w:eastAsia="fi-FI"/>
              </w:rPr>
            </w:rPrChange>
          </w:rPr>
          <w:delText>OBS</w:delText>
        </w:r>
        <w:r w:rsidRPr="00A249B4" w:rsidDel="00A249B4">
          <w:rPr>
            <w:color w:val="0000FF"/>
            <w:highlight w:val="white"/>
            <w:lang w:eastAsia="fi-FI"/>
            <w:rPrChange w:id="5914" w:author="Tuomainen Mika" w:date="2014-04-04T00:09:00Z">
              <w:rPr>
                <w:color w:val="0000FF"/>
                <w:highlight w:val="white"/>
                <w:lang w:val="en-US" w:eastAsia="fi-FI"/>
              </w:rPr>
            </w:rPrChange>
          </w:rPr>
          <w:delText>"</w:delText>
        </w:r>
        <w:r w:rsidRPr="00A249B4" w:rsidDel="00A249B4">
          <w:rPr>
            <w:highlight w:val="white"/>
            <w:lang w:eastAsia="fi-FI"/>
            <w:rPrChange w:id="5915" w:author="Tuomainen Mika" w:date="2014-04-04T00:09:00Z">
              <w:rPr>
                <w:highlight w:val="white"/>
                <w:lang w:val="en-US" w:eastAsia="fi-FI"/>
              </w:rPr>
            </w:rPrChange>
          </w:rPr>
          <w:delText xml:space="preserve"> moodCode</w:delText>
        </w:r>
        <w:r w:rsidRPr="00A249B4" w:rsidDel="00A249B4">
          <w:rPr>
            <w:color w:val="0000FF"/>
            <w:highlight w:val="white"/>
            <w:lang w:eastAsia="fi-FI"/>
            <w:rPrChange w:id="5916" w:author="Tuomainen Mika" w:date="2014-04-04T00:09:00Z">
              <w:rPr>
                <w:color w:val="0000FF"/>
                <w:highlight w:val="white"/>
                <w:lang w:val="en-US" w:eastAsia="fi-FI"/>
              </w:rPr>
            </w:rPrChange>
          </w:rPr>
          <w:delText>="</w:delText>
        </w:r>
        <w:r w:rsidRPr="00A249B4" w:rsidDel="00A249B4">
          <w:rPr>
            <w:color w:val="000000"/>
            <w:highlight w:val="white"/>
            <w:lang w:eastAsia="fi-FI"/>
            <w:rPrChange w:id="5917" w:author="Tuomainen Mika" w:date="2014-04-04T00:09:00Z">
              <w:rPr>
                <w:color w:val="000000"/>
                <w:highlight w:val="white"/>
                <w:lang w:val="en-US" w:eastAsia="fi-FI"/>
              </w:rPr>
            </w:rPrChange>
          </w:rPr>
          <w:delText>EVN</w:delText>
        </w:r>
        <w:r w:rsidRPr="00A249B4" w:rsidDel="00A249B4">
          <w:rPr>
            <w:color w:val="0000FF"/>
            <w:highlight w:val="white"/>
            <w:lang w:eastAsia="fi-FI"/>
            <w:rPrChange w:id="5918" w:author="Tuomainen Mika" w:date="2014-04-04T00:09:00Z">
              <w:rPr>
                <w:color w:val="0000FF"/>
                <w:highlight w:val="white"/>
                <w:lang w:val="en-US" w:eastAsia="fi-FI"/>
              </w:rPr>
            </w:rPrChange>
          </w:rPr>
          <w:delText>"&gt;</w:delText>
        </w:r>
      </w:del>
    </w:p>
    <w:p w:rsidR="003E639A" w:rsidRPr="00A249B4" w:rsidDel="00A249B4" w:rsidRDefault="003E639A">
      <w:pPr>
        <w:rPr>
          <w:del w:id="5919" w:author="Tuomainen Mika" w:date="2014-04-04T00:09:00Z"/>
          <w:highlight w:val="white"/>
          <w:lang w:eastAsia="fi-FI"/>
          <w:rPrChange w:id="5920" w:author="Tuomainen Mika" w:date="2014-04-04T00:09:00Z">
            <w:rPr>
              <w:del w:id="5921" w:author="Tuomainen Mika" w:date="2014-04-04T00:09:00Z"/>
              <w:highlight w:val="white"/>
              <w:lang w:val="en-US" w:eastAsia="fi-FI"/>
            </w:rPr>
          </w:rPrChange>
        </w:rPr>
        <w:pPrChange w:id="5922" w:author="Tuomainen Mika" w:date="2014-04-03T23:16:00Z">
          <w:pPr>
            <w:autoSpaceDE w:val="0"/>
            <w:autoSpaceDN w:val="0"/>
            <w:adjustRightInd w:val="0"/>
          </w:pPr>
        </w:pPrChange>
      </w:pPr>
      <w:del w:id="5923" w:author="Tuomainen Mika" w:date="2014-04-04T00:09:00Z">
        <w:r w:rsidRPr="00A249B4" w:rsidDel="00A249B4">
          <w:rPr>
            <w:highlight w:val="white"/>
            <w:lang w:eastAsia="fi-FI"/>
            <w:rPrChange w:id="5924" w:author="Tuomainen Mika" w:date="2014-04-04T00:09:00Z">
              <w:rPr>
                <w:highlight w:val="white"/>
                <w:lang w:val="en-US" w:eastAsia="fi-FI"/>
              </w:rPr>
            </w:rPrChange>
          </w:rPr>
          <w:tab/>
        </w:r>
        <w:r w:rsidRPr="00A249B4" w:rsidDel="00A249B4">
          <w:rPr>
            <w:color w:val="0000FF"/>
            <w:highlight w:val="white"/>
            <w:lang w:eastAsia="fi-FI"/>
            <w:rPrChange w:id="5925" w:author="Tuomainen Mika" w:date="2014-04-04T00:09:00Z">
              <w:rPr>
                <w:color w:val="0000FF"/>
                <w:highlight w:val="white"/>
                <w:lang w:val="en-US" w:eastAsia="fi-FI"/>
              </w:rPr>
            </w:rPrChange>
          </w:rPr>
          <w:delText>&lt;</w:delText>
        </w:r>
        <w:r w:rsidRPr="00A249B4" w:rsidDel="00A249B4">
          <w:rPr>
            <w:color w:val="800000"/>
            <w:highlight w:val="white"/>
            <w:lang w:eastAsia="fi-FI"/>
            <w:rPrChange w:id="5926" w:author="Tuomainen Mika" w:date="2014-04-04T00:09:00Z">
              <w:rPr>
                <w:color w:val="800000"/>
                <w:highlight w:val="white"/>
                <w:lang w:val="en-US" w:eastAsia="fi-FI"/>
              </w:rPr>
            </w:rPrChange>
          </w:rPr>
          <w:delText>code</w:delText>
        </w:r>
        <w:r w:rsidRPr="00A249B4" w:rsidDel="00A249B4">
          <w:rPr>
            <w:color w:val="FF0000"/>
            <w:highlight w:val="white"/>
            <w:lang w:eastAsia="fi-FI"/>
            <w:rPrChange w:id="5927" w:author="Tuomainen Mika" w:date="2014-04-04T00:09:00Z">
              <w:rPr>
                <w:color w:val="FF0000"/>
                <w:highlight w:val="white"/>
                <w:lang w:val="en-US" w:eastAsia="fi-FI"/>
              </w:rPr>
            </w:rPrChange>
          </w:rPr>
          <w:delText xml:space="preserve"> code</w:delText>
        </w:r>
        <w:r w:rsidRPr="00A249B4" w:rsidDel="00A249B4">
          <w:rPr>
            <w:color w:val="0000FF"/>
            <w:highlight w:val="white"/>
            <w:lang w:eastAsia="fi-FI"/>
            <w:rPrChange w:id="5928" w:author="Tuomainen Mika" w:date="2014-04-04T00:09:00Z">
              <w:rPr>
                <w:color w:val="0000FF"/>
                <w:highlight w:val="white"/>
                <w:lang w:val="en-US" w:eastAsia="fi-FI"/>
              </w:rPr>
            </w:rPrChange>
          </w:rPr>
          <w:delText>="</w:delText>
        </w:r>
        <w:r w:rsidRPr="00A249B4" w:rsidDel="00A249B4">
          <w:rPr>
            <w:highlight w:val="white"/>
            <w:lang w:eastAsia="fi-FI"/>
            <w:rPrChange w:id="5929" w:author="Tuomainen Mika" w:date="2014-04-04T00:09:00Z">
              <w:rPr>
                <w:highlight w:val="white"/>
                <w:lang w:val="en-US" w:eastAsia="fi-FI"/>
              </w:rPr>
            </w:rPrChange>
          </w:rPr>
          <w:delText>32.4</w:delText>
        </w:r>
        <w:r w:rsidRPr="00A249B4" w:rsidDel="00A249B4">
          <w:rPr>
            <w:color w:val="0000FF"/>
            <w:highlight w:val="white"/>
            <w:lang w:eastAsia="fi-FI"/>
            <w:rPrChange w:id="5930" w:author="Tuomainen Mika" w:date="2014-04-04T00:09:00Z">
              <w:rPr>
                <w:color w:val="0000FF"/>
                <w:highlight w:val="white"/>
                <w:lang w:val="en-US" w:eastAsia="fi-FI"/>
              </w:rPr>
            </w:rPrChange>
          </w:rPr>
          <w:delText>"</w:delText>
        </w:r>
        <w:r w:rsidRPr="00A249B4" w:rsidDel="00A249B4">
          <w:rPr>
            <w:color w:val="FF0000"/>
            <w:highlight w:val="white"/>
            <w:lang w:eastAsia="fi-FI"/>
            <w:rPrChange w:id="5931" w:author="Tuomainen Mika" w:date="2014-04-04T00:09:00Z">
              <w:rPr>
                <w:color w:val="FF0000"/>
                <w:highlight w:val="white"/>
                <w:lang w:val="en-US" w:eastAsia="fi-FI"/>
              </w:rPr>
            </w:rPrChange>
          </w:rPr>
          <w:delText xml:space="preserve"> codeSystem</w:delText>
        </w:r>
        <w:r w:rsidRPr="00A249B4" w:rsidDel="00A249B4">
          <w:rPr>
            <w:color w:val="0000FF"/>
            <w:highlight w:val="white"/>
            <w:lang w:eastAsia="fi-FI"/>
            <w:rPrChange w:id="5932" w:author="Tuomainen Mika" w:date="2014-04-04T00:09:00Z">
              <w:rPr>
                <w:color w:val="0000FF"/>
                <w:highlight w:val="white"/>
                <w:lang w:val="en-US" w:eastAsia="fi-FI"/>
              </w:rPr>
            </w:rPrChange>
          </w:rPr>
          <w:delText>="</w:delText>
        </w:r>
        <w:r w:rsidRPr="00A249B4" w:rsidDel="00A249B4">
          <w:rPr>
            <w:highlight w:val="white"/>
            <w:lang w:eastAsia="fi-FI"/>
            <w:rPrChange w:id="5933" w:author="Tuomainen Mika" w:date="2014-04-04T00:09:00Z">
              <w:rPr>
                <w:highlight w:val="white"/>
                <w:lang w:val="en-US" w:eastAsia="fi-FI"/>
              </w:rPr>
            </w:rPrChange>
          </w:rPr>
          <w:delText>1.2.246.537.6.12.2002.124</w:delText>
        </w:r>
        <w:r w:rsidRPr="00A249B4" w:rsidDel="00A249B4">
          <w:rPr>
            <w:color w:val="0000FF"/>
            <w:highlight w:val="white"/>
            <w:lang w:eastAsia="fi-FI"/>
            <w:rPrChange w:id="5934" w:author="Tuomainen Mika" w:date="2014-04-04T00:09:00Z">
              <w:rPr>
                <w:color w:val="0000FF"/>
                <w:highlight w:val="white"/>
                <w:lang w:val="en-US" w:eastAsia="fi-FI"/>
              </w:rPr>
            </w:rPrChange>
          </w:rPr>
          <w:delText>"/&gt;</w:delText>
        </w:r>
      </w:del>
    </w:p>
    <w:p w:rsidR="003E639A" w:rsidRPr="00A249B4" w:rsidDel="00A249B4" w:rsidRDefault="003E639A">
      <w:pPr>
        <w:rPr>
          <w:del w:id="5935" w:author="Tuomainen Mika" w:date="2014-04-04T00:09:00Z"/>
          <w:color w:val="000000"/>
          <w:highlight w:val="white"/>
          <w:lang w:eastAsia="fi-FI"/>
          <w:rPrChange w:id="5936" w:author="Tuomainen Mika" w:date="2014-04-04T00:09:00Z">
            <w:rPr>
              <w:del w:id="5937" w:author="Tuomainen Mika" w:date="2014-04-04T00:09:00Z"/>
              <w:color w:val="000000"/>
              <w:highlight w:val="white"/>
              <w:lang w:val="en-US" w:eastAsia="fi-FI"/>
            </w:rPr>
          </w:rPrChange>
        </w:rPr>
        <w:pPrChange w:id="5938" w:author="Tuomainen Mika" w:date="2014-04-03T23:16:00Z">
          <w:pPr>
            <w:autoSpaceDE w:val="0"/>
            <w:autoSpaceDN w:val="0"/>
            <w:adjustRightInd w:val="0"/>
          </w:pPr>
        </w:pPrChange>
      </w:pPr>
      <w:del w:id="5939" w:author="Tuomainen Mika" w:date="2014-04-04T00:09:00Z">
        <w:r w:rsidRPr="00A249B4" w:rsidDel="00A249B4">
          <w:rPr>
            <w:color w:val="000000"/>
            <w:highlight w:val="white"/>
            <w:lang w:eastAsia="fi-FI"/>
            <w:rPrChange w:id="5940" w:author="Tuomainen Mika" w:date="2014-04-04T00:09:00Z">
              <w:rPr>
                <w:color w:val="000000"/>
                <w:highlight w:val="white"/>
                <w:lang w:val="en-US" w:eastAsia="fi-FI"/>
              </w:rPr>
            </w:rPrChange>
          </w:rPr>
          <w:tab/>
        </w:r>
        <w:r w:rsidRPr="00A249B4" w:rsidDel="00A249B4">
          <w:rPr>
            <w:highlight w:val="white"/>
            <w:lang w:eastAsia="fi-FI"/>
            <w:rPrChange w:id="5941" w:author="Tuomainen Mika" w:date="2014-04-04T00:09:00Z">
              <w:rPr>
                <w:highlight w:val="white"/>
                <w:lang w:val="en-US" w:eastAsia="fi-FI"/>
              </w:rPr>
            </w:rPrChange>
          </w:rPr>
          <w:delText>&lt;effectiveTime value=“200309300945”/&gt;</w:delText>
        </w:r>
      </w:del>
    </w:p>
    <w:p w:rsidR="003E639A" w:rsidRPr="00A249B4" w:rsidDel="00A249B4" w:rsidRDefault="003E639A">
      <w:pPr>
        <w:rPr>
          <w:del w:id="5942" w:author="Tuomainen Mika" w:date="2014-04-04T00:09:00Z"/>
          <w:color w:val="000000"/>
          <w:highlight w:val="white"/>
          <w:lang w:eastAsia="fi-FI"/>
          <w:rPrChange w:id="5943" w:author="Tuomainen Mika" w:date="2014-04-04T00:09:00Z">
            <w:rPr>
              <w:del w:id="5944" w:author="Tuomainen Mika" w:date="2014-04-04T00:09:00Z"/>
              <w:color w:val="000000"/>
              <w:highlight w:val="white"/>
              <w:lang w:val="en-US" w:eastAsia="fi-FI"/>
            </w:rPr>
          </w:rPrChange>
        </w:rPr>
        <w:pPrChange w:id="5945" w:author="Tuomainen Mika" w:date="2014-04-03T23:16:00Z">
          <w:pPr>
            <w:autoSpaceDE w:val="0"/>
            <w:autoSpaceDN w:val="0"/>
            <w:adjustRightInd w:val="0"/>
          </w:pPr>
        </w:pPrChange>
      </w:pPr>
      <w:del w:id="5946" w:author="Tuomainen Mika" w:date="2014-04-04T00:09:00Z">
        <w:r w:rsidRPr="00A249B4" w:rsidDel="00A249B4">
          <w:rPr>
            <w:color w:val="000000"/>
            <w:highlight w:val="white"/>
            <w:lang w:eastAsia="fi-FI"/>
            <w:rPrChange w:id="5947" w:author="Tuomainen Mika" w:date="2014-04-04T00:09:00Z">
              <w:rPr>
                <w:color w:val="000000"/>
                <w:highlight w:val="white"/>
                <w:lang w:val="en-US" w:eastAsia="fi-FI"/>
              </w:rPr>
            </w:rPrChange>
          </w:rPr>
          <w:tab/>
        </w:r>
        <w:r w:rsidRPr="00A249B4" w:rsidDel="00A249B4">
          <w:rPr>
            <w:color w:val="0000FF"/>
            <w:highlight w:val="white"/>
            <w:lang w:eastAsia="fi-FI"/>
            <w:rPrChange w:id="5948" w:author="Tuomainen Mika" w:date="2014-04-04T00:09:00Z">
              <w:rPr>
                <w:color w:val="0000FF"/>
                <w:highlight w:val="white"/>
                <w:lang w:val="en-US" w:eastAsia="fi-FI"/>
              </w:rPr>
            </w:rPrChange>
          </w:rPr>
          <w:delText>&lt;</w:delText>
        </w:r>
        <w:r w:rsidRPr="00A249B4" w:rsidDel="00A249B4">
          <w:rPr>
            <w:color w:val="800000"/>
            <w:highlight w:val="white"/>
            <w:lang w:eastAsia="fi-FI"/>
            <w:rPrChange w:id="5949" w:author="Tuomainen Mika" w:date="2014-04-04T00:09:00Z">
              <w:rPr>
                <w:color w:val="800000"/>
                <w:highlight w:val="white"/>
                <w:lang w:val="en-US" w:eastAsia="fi-FI"/>
              </w:rPr>
            </w:rPrChange>
          </w:rPr>
          <w:delText>value</w:delText>
        </w:r>
        <w:r w:rsidRPr="00A249B4" w:rsidDel="00A249B4">
          <w:rPr>
            <w:highlight w:val="white"/>
            <w:lang w:eastAsia="fi-FI"/>
            <w:rPrChange w:id="5950" w:author="Tuomainen Mika" w:date="2014-04-04T00:09:00Z">
              <w:rPr>
                <w:highlight w:val="white"/>
                <w:lang w:val="en-US" w:eastAsia="fi-FI"/>
              </w:rPr>
            </w:rPrChange>
          </w:rPr>
          <w:delText xml:space="preserve"> xsi:type</w:delText>
        </w:r>
        <w:r w:rsidRPr="00A249B4" w:rsidDel="00A249B4">
          <w:rPr>
            <w:color w:val="0000FF"/>
            <w:highlight w:val="white"/>
            <w:lang w:eastAsia="fi-FI"/>
            <w:rPrChange w:id="5951" w:author="Tuomainen Mika" w:date="2014-04-04T00:09:00Z">
              <w:rPr>
                <w:color w:val="0000FF"/>
                <w:highlight w:val="white"/>
                <w:lang w:val="en-US" w:eastAsia="fi-FI"/>
              </w:rPr>
            </w:rPrChange>
          </w:rPr>
          <w:delText>="</w:delText>
        </w:r>
        <w:r w:rsidRPr="00A249B4" w:rsidDel="00A249B4">
          <w:rPr>
            <w:color w:val="000000"/>
            <w:highlight w:val="white"/>
            <w:lang w:eastAsia="fi-FI"/>
            <w:rPrChange w:id="5952" w:author="Tuomainen Mika" w:date="2014-04-04T00:09:00Z">
              <w:rPr>
                <w:color w:val="000000"/>
                <w:highlight w:val="white"/>
                <w:lang w:val="en-US" w:eastAsia="fi-FI"/>
              </w:rPr>
            </w:rPrChange>
          </w:rPr>
          <w:delText>BL</w:delText>
        </w:r>
        <w:r w:rsidRPr="00A249B4" w:rsidDel="00A249B4">
          <w:rPr>
            <w:color w:val="0000FF"/>
            <w:highlight w:val="white"/>
            <w:lang w:eastAsia="fi-FI"/>
            <w:rPrChange w:id="5953" w:author="Tuomainen Mika" w:date="2014-04-04T00:09:00Z">
              <w:rPr>
                <w:color w:val="0000FF"/>
                <w:highlight w:val="white"/>
                <w:lang w:val="en-US" w:eastAsia="fi-FI"/>
              </w:rPr>
            </w:rPrChange>
          </w:rPr>
          <w:delText>"</w:delText>
        </w:r>
        <w:r w:rsidRPr="00A249B4" w:rsidDel="00A249B4">
          <w:rPr>
            <w:highlight w:val="white"/>
            <w:lang w:eastAsia="fi-FI"/>
            <w:rPrChange w:id="5954" w:author="Tuomainen Mika" w:date="2014-04-04T00:09:00Z">
              <w:rPr>
                <w:highlight w:val="white"/>
                <w:lang w:val="en-US" w:eastAsia="fi-FI"/>
              </w:rPr>
            </w:rPrChange>
          </w:rPr>
          <w:delText xml:space="preserve"> value</w:delText>
        </w:r>
        <w:r w:rsidRPr="00A249B4" w:rsidDel="00A249B4">
          <w:rPr>
            <w:color w:val="0000FF"/>
            <w:highlight w:val="white"/>
            <w:lang w:eastAsia="fi-FI"/>
            <w:rPrChange w:id="5955" w:author="Tuomainen Mika" w:date="2014-04-04T00:09:00Z">
              <w:rPr>
                <w:color w:val="0000FF"/>
                <w:highlight w:val="white"/>
                <w:lang w:val="en-US" w:eastAsia="fi-FI"/>
              </w:rPr>
            </w:rPrChange>
          </w:rPr>
          <w:delText>="</w:delText>
        </w:r>
        <w:r w:rsidRPr="00A249B4" w:rsidDel="00A249B4">
          <w:rPr>
            <w:color w:val="000000"/>
            <w:highlight w:val="white"/>
            <w:lang w:eastAsia="fi-FI"/>
            <w:rPrChange w:id="5956" w:author="Tuomainen Mika" w:date="2014-04-04T00:09:00Z">
              <w:rPr>
                <w:color w:val="000000"/>
                <w:highlight w:val="white"/>
                <w:lang w:val="en-US" w:eastAsia="fi-FI"/>
              </w:rPr>
            </w:rPrChange>
          </w:rPr>
          <w:delText>false</w:delText>
        </w:r>
        <w:r w:rsidRPr="00A249B4" w:rsidDel="00A249B4">
          <w:rPr>
            <w:color w:val="0000FF"/>
            <w:highlight w:val="white"/>
            <w:lang w:eastAsia="fi-FI"/>
            <w:rPrChange w:id="5957" w:author="Tuomainen Mika" w:date="2014-04-04T00:09:00Z">
              <w:rPr>
                <w:color w:val="0000FF"/>
                <w:highlight w:val="white"/>
                <w:lang w:val="en-US" w:eastAsia="fi-FI"/>
              </w:rPr>
            </w:rPrChange>
          </w:rPr>
          <w:delText>"/&gt;</w:delText>
        </w:r>
      </w:del>
    </w:p>
    <w:p w:rsidR="003E639A" w:rsidRPr="00A249B4" w:rsidDel="00A249B4" w:rsidRDefault="003E639A">
      <w:pPr>
        <w:rPr>
          <w:del w:id="5958" w:author="Tuomainen Mika" w:date="2014-04-04T00:09:00Z"/>
          <w:color w:val="000000"/>
          <w:highlight w:val="white"/>
          <w:lang w:eastAsia="fi-FI"/>
          <w:rPrChange w:id="5959" w:author="Tuomainen Mika" w:date="2014-04-04T00:09:00Z">
            <w:rPr>
              <w:del w:id="5960" w:author="Tuomainen Mika" w:date="2014-04-04T00:09:00Z"/>
              <w:color w:val="000000"/>
              <w:highlight w:val="white"/>
              <w:lang w:val="en-US" w:eastAsia="fi-FI"/>
            </w:rPr>
          </w:rPrChange>
        </w:rPr>
        <w:pPrChange w:id="5961" w:author="Tuomainen Mika" w:date="2014-04-03T23:16:00Z">
          <w:pPr>
            <w:autoSpaceDE w:val="0"/>
            <w:autoSpaceDN w:val="0"/>
            <w:adjustRightInd w:val="0"/>
          </w:pPr>
        </w:pPrChange>
      </w:pPr>
      <w:del w:id="5962" w:author="Tuomainen Mika" w:date="2014-04-04T00:09:00Z">
        <w:r w:rsidRPr="00A249B4" w:rsidDel="00A249B4">
          <w:rPr>
            <w:color w:val="000000"/>
            <w:highlight w:val="white"/>
            <w:lang w:eastAsia="fi-FI"/>
            <w:rPrChange w:id="5963" w:author="Tuomainen Mika" w:date="2014-04-04T00:09:00Z">
              <w:rPr>
                <w:color w:val="000000"/>
                <w:highlight w:val="white"/>
                <w:lang w:val="en-US" w:eastAsia="fi-FI"/>
              </w:rPr>
            </w:rPrChange>
          </w:rPr>
          <w:tab/>
        </w:r>
        <w:r w:rsidRPr="00A249B4" w:rsidDel="00A249B4">
          <w:rPr>
            <w:color w:val="0000FF"/>
            <w:highlight w:val="white"/>
            <w:lang w:eastAsia="fi-FI"/>
            <w:rPrChange w:id="5964" w:author="Tuomainen Mika" w:date="2014-04-04T00:09:00Z">
              <w:rPr>
                <w:color w:val="0000FF"/>
                <w:highlight w:val="white"/>
                <w:lang w:val="en-US" w:eastAsia="fi-FI"/>
              </w:rPr>
            </w:rPrChange>
          </w:rPr>
          <w:delText>&lt;/</w:delText>
        </w:r>
        <w:r w:rsidRPr="00A249B4" w:rsidDel="00A249B4">
          <w:rPr>
            <w:highlight w:val="white"/>
            <w:lang w:eastAsia="fi-FI"/>
            <w:rPrChange w:id="5965" w:author="Tuomainen Mika" w:date="2014-04-04T00:09:00Z">
              <w:rPr>
                <w:highlight w:val="white"/>
                <w:lang w:val="en-US" w:eastAsia="fi-FI"/>
              </w:rPr>
            </w:rPrChange>
          </w:rPr>
          <w:delText>observation</w:delText>
        </w:r>
        <w:r w:rsidRPr="00A249B4" w:rsidDel="00A249B4">
          <w:rPr>
            <w:color w:val="0000FF"/>
            <w:highlight w:val="white"/>
            <w:lang w:eastAsia="fi-FI"/>
            <w:rPrChange w:id="5966" w:author="Tuomainen Mika" w:date="2014-04-04T00:09:00Z">
              <w:rPr>
                <w:color w:val="0000FF"/>
                <w:highlight w:val="white"/>
                <w:lang w:val="en-US" w:eastAsia="fi-FI"/>
              </w:rPr>
            </w:rPrChange>
          </w:rPr>
          <w:delText>&gt;</w:delText>
        </w:r>
      </w:del>
    </w:p>
    <w:p w:rsidR="003E639A" w:rsidRPr="00A249B4" w:rsidDel="00A249B4" w:rsidRDefault="003E639A">
      <w:pPr>
        <w:rPr>
          <w:del w:id="5967" w:author="Tuomainen Mika" w:date="2014-04-04T00:09:00Z"/>
          <w:color w:val="000000"/>
          <w:highlight w:val="white"/>
          <w:lang w:eastAsia="fi-FI"/>
          <w:rPrChange w:id="5968" w:author="Tuomainen Mika" w:date="2014-04-04T00:09:00Z">
            <w:rPr>
              <w:del w:id="5969" w:author="Tuomainen Mika" w:date="2014-04-04T00:09:00Z"/>
              <w:color w:val="000000"/>
              <w:highlight w:val="white"/>
              <w:lang w:val="en-US" w:eastAsia="fi-FI"/>
            </w:rPr>
          </w:rPrChange>
        </w:rPr>
        <w:pPrChange w:id="5970" w:author="Tuomainen Mika" w:date="2014-04-03T23:16:00Z">
          <w:pPr>
            <w:autoSpaceDE w:val="0"/>
            <w:autoSpaceDN w:val="0"/>
            <w:adjustRightInd w:val="0"/>
          </w:pPr>
        </w:pPrChange>
      </w:pPr>
      <w:del w:id="5971" w:author="Tuomainen Mika" w:date="2014-04-04T00:09:00Z">
        <w:r w:rsidRPr="00A249B4" w:rsidDel="00A249B4">
          <w:rPr>
            <w:color w:val="000000"/>
            <w:highlight w:val="white"/>
            <w:lang w:eastAsia="fi-FI"/>
            <w:rPrChange w:id="5972" w:author="Tuomainen Mika" w:date="2014-04-04T00:09:00Z">
              <w:rPr>
                <w:color w:val="000000"/>
                <w:highlight w:val="white"/>
                <w:lang w:val="en-US" w:eastAsia="fi-FI"/>
              </w:rPr>
            </w:rPrChange>
          </w:rPr>
          <w:tab/>
        </w:r>
        <w:r w:rsidRPr="00A249B4" w:rsidDel="00A249B4">
          <w:rPr>
            <w:color w:val="0000FF"/>
            <w:highlight w:val="white"/>
            <w:lang w:eastAsia="fi-FI"/>
            <w:rPrChange w:id="5973" w:author="Tuomainen Mika" w:date="2014-04-04T00:09:00Z">
              <w:rPr>
                <w:color w:val="0000FF"/>
                <w:highlight w:val="white"/>
                <w:lang w:val="en-US" w:eastAsia="fi-FI"/>
              </w:rPr>
            </w:rPrChange>
          </w:rPr>
          <w:delText>&lt;/</w:delText>
        </w:r>
        <w:r w:rsidRPr="00A249B4" w:rsidDel="00A249B4">
          <w:rPr>
            <w:highlight w:val="white"/>
            <w:lang w:eastAsia="fi-FI"/>
            <w:rPrChange w:id="5974" w:author="Tuomainen Mika" w:date="2014-04-04T00:09:00Z">
              <w:rPr>
                <w:highlight w:val="white"/>
                <w:lang w:val="en-US" w:eastAsia="fi-FI"/>
              </w:rPr>
            </w:rPrChange>
          </w:rPr>
          <w:delText>entryRelationship</w:delText>
        </w:r>
        <w:r w:rsidRPr="00A249B4" w:rsidDel="00A249B4">
          <w:rPr>
            <w:color w:val="0000FF"/>
            <w:highlight w:val="white"/>
            <w:lang w:eastAsia="fi-FI"/>
            <w:rPrChange w:id="5975" w:author="Tuomainen Mika" w:date="2014-04-04T00:09:00Z">
              <w:rPr>
                <w:color w:val="0000FF"/>
                <w:highlight w:val="white"/>
                <w:lang w:val="en-US" w:eastAsia="fi-FI"/>
              </w:rPr>
            </w:rPrChange>
          </w:rPr>
          <w:delText>&gt;</w:delText>
        </w:r>
      </w:del>
    </w:p>
    <w:p w:rsidR="003E639A" w:rsidRPr="00A249B4" w:rsidDel="00A249B4" w:rsidRDefault="003E639A">
      <w:pPr>
        <w:rPr>
          <w:del w:id="5976" w:author="Tuomainen Mika" w:date="2014-04-04T00:09:00Z"/>
          <w:color w:val="000000"/>
          <w:highlight w:val="white"/>
          <w:lang w:eastAsia="fi-FI"/>
          <w:rPrChange w:id="5977" w:author="Tuomainen Mika" w:date="2014-04-04T00:09:00Z">
            <w:rPr>
              <w:del w:id="5978" w:author="Tuomainen Mika" w:date="2014-04-04T00:09:00Z"/>
              <w:color w:val="000000"/>
              <w:highlight w:val="white"/>
              <w:lang w:val="en-US" w:eastAsia="fi-FI"/>
            </w:rPr>
          </w:rPrChange>
        </w:rPr>
        <w:pPrChange w:id="5979" w:author="Tuomainen Mika" w:date="2014-04-03T23:16:00Z">
          <w:pPr>
            <w:autoSpaceDE w:val="0"/>
            <w:autoSpaceDN w:val="0"/>
            <w:adjustRightInd w:val="0"/>
          </w:pPr>
        </w:pPrChange>
      </w:pPr>
      <w:del w:id="5980" w:author="Tuomainen Mika" w:date="2014-04-04T00:09:00Z">
        <w:r w:rsidRPr="00A249B4" w:rsidDel="00A249B4">
          <w:rPr>
            <w:color w:val="000000"/>
            <w:highlight w:val="white"/>
            <w:lang w:eastAsia="fi-FI"/>
            <w:rPrChange w:id="5981" w:author="Tuomainen Mika" w:date="2014-04-04T00:09:00Z">
              <w:rPr>
                <w:color w:val="000000"/>
                <w:highlight w:val="white"/>
                <w:lang w:val="en-US" w:eastAsia="fi-FI"/>
              </w:rPr>
            </w:rPrChange>
          </w:rPr>
          <w:tab/>
        </w:r>
        <w:r w:rsidRPr="00A249B4" w:rsidDel="00A249B4">
          <w:rPr>
            <w:color w:val="0000FF"/>
            <w:highlight w:val="white"/>
            <w:lang w:eastAsia="fi-FI"/>
            <w:rPrChange w:id="5982" w:author="Tuomainen Mika" w:date="2014-04-04T00:09:00Z">
              <w:rPr>
                <w:color w:val="0000FF"/>
                <w:highlight w:val="white"/>
                <w:lang w:val="en-US" w:eastAsia="fi-FI"/>
              </w:rPr>
            </w:rPrChange>
          </w:rPr>
          <w:delText>&lt;/</w:delText>
        </w:r>
        <w:r w:rsidRPr="00A249B4" w:rsidDel="00A249B4">
          <w:rPr>
            <w:highlight w:val="white"/>
            <w:lang w:eastAsia="fi-FI"/>
            <w:rPrChange w:id="5983" w:author="Tuomainen Mika" w:date="2014-04-04T00:09:00Z">
              <w:rPr>
                <w:highlight w:val="white"/>
                <w:lang w:val="en-US" w:eastAsia="fi-FI"/>
              </w:rPr>
            </w:rPrChange>
          </w:rPr>
          <w:delText>observation</w:delText>
        </w:r>
        <w:r w:rsidRPr="00A249B4" w:rsidDel="00A249B4">
          <w:rPr>
            <w:color w:val="0000FF"/>
            <w:highlight w:val="white"/>
            <w:lang w:eastAsia="fi-FI"/>
            <w:rPrChange w:id="5984" w:author="Tuomainen Mika" w:date="2014-04-04T00:09:00Z">
              <w:rPr>
                <w:color w:val="0000FF"/>
                <w:highlight w:val="white"/>
                <w:lang w:val="en-US" w:eastAsia="fi-FI"/>
              </w:rPr>
            </w:rPrChange>
          </w:rPr>
          <w:delText>&gt;</w:delText>
        </w:r>
      </w:del>
    </w:p>
    <w:p w:rsidR="003E639A" w:rsidRPr="00A249B4" w:rsidDel="00A249B4" w:rsidRDefault="003E639A" w:rsidP="00CC1036">
      <w:pPr>
        <w:rPr>
          <w:del w:id="5985" w:author="Tuomainen Mika" w:date="2014-04-04T00:09:00Z"/>
          <w:rPrChange w:id="5986" w:author="Tuomainen Mika" w:date="2014-04-04T00:09:00Z">
            <w:rPr>
              <w:del w:id="5987" w:author="Tuomainen Mika" w:date="2014-04-04T00:09:00Z"/>
              <w:lang w:val="en-GB"/>
            </w:rPr>
          </w:rPrChange>
        </w:rPr>
      </w:pPr>
      <w:del w:id="5988" w:author="Tuomainen Mika" w:date="2014-04-04T00:09:00Z">
        <w:r w:rsidRPr="00A249B4" w:rsidDel="00A249B4">
          <w:rPr>
            <w:rFonts w:ascii="Arial" w:hAnsi="Arial" w:cs="Arial"/>
            <w:color w:val="0000FF"/>
            <w:highlight w:val="white"/>
            <w:lang w:eastAsia="fi-FI"/>
            <w:rPrChange w:id="5989" w:author="Tuomainen Mika" w:date="2014-04-04T00:09:00Z">
              <w:rPr>
                <w:rFonts w:ascii="Arial" w:hAnsi="Arial" w:cs="Arial"/>
                <w:color w:val="0000FF"/>
                <w:highlight w:val="white"/>
                <w:lang w:val="en-US" w:eastAsia="fi-FI"/>
              </w:rPr>
            </w:rPrChange>
          </w:rPr>
          <w:delText>&lt;/</w:delText>
        </w:r>
        <w:r w:rsidRPr="00A249B4" w:rsidDel="00A249B4">
          <w:rPr>
            <w:rFonts w:ascii="Arial" w:hAnsi="Arial" w:cs="Arial"/>
            <w:color w:val="800000"/>
            <w:highlight w:val="white"/>
            <w:lang w:eastAsia="fi-FI"/>
            <w:rPrChange w:id="5990" w:author="Tuomainen Mika" w:date="2014-04-04T00:09:00Z">
              <w:rPr>
                <w:rFonts w:ascii="Arial" w:hAnsi="Arial" w:cs="Arial"/>
                <w:color w:val="800000"/>
                <w:highlight w:val="white"/>
                <w:lang w:val="en-US" w:eastAsia="fi-FI"/>
              </w:rPr>
            </w:rPrChange>
          </w:rPr>
          <w:delText>entry</w:delText>
        </w:r>
        <w:r w:rsidRPr="00A249B4" w:rsidDel="00A249B4">
          <w:rPr>
            <w:rFonts w:ascii="Arial" w:hAnsi="Arial" w:cs="Arial"/>
            <w:color w:val="0000FF"/>
            <w:highlight w:val="white"/>
            <w:lang w:eastAsia="fi-FI"/>
            <w:rPrChange w:id="5991" w:author="Tuomainen Mika" w:date="2014-04-04T00:09:00Z">
              <w:rPr>
                <w:rFonts w:ascii="Arial" w:hAnsi="Arial" w:cs="Arial"/>
                <w:color w:val="0000FF"/>
                <w:highlight w:val="white"/>
                <w:lang w:val="en-US" w:eastAsia="fi-FI"/>
              </w:rPr>
            </w:rPrChange>
          </w:rPr>
          <w:delText>&gt;</w:delText>
        </w:r>
        <w:r w:rsidRPr="00A249B4" w:rsidDel="00A249B4">
          <w:rPr>
            <w:rPrChange w:id="5992" w:author="Tuomainen Mika" w:date="2014-04-04T00:09:00Z">
              <w:rPr>
                <w:lang w:val="en-US"/>
              </w:rPr>
            </w:rPrChange>
          </w:rPr>
          <w:delText>&lt;effectiveTime value=“200309300945”/&gt;&lt;effectiveTime value=“200309300945”/&gt;&lt;effectiveTime value=“200309300945”/&gt;&lt;effectiveTime value=“200309300945”/&gt;&lt;effectiveTime value=“200309300945”/&gt;</w:delText>
        </w:r>
      </w:del>
    </w:p>
    <w:p w:rsidR="003E639A" w:rsidRPr="00A249B4" w:rsidDel="00A249B4" w:rsidRDefault="003E639A" w:rsidP="00CC1036">
      <w:pPr>
        <w:rPr>
          <w:del w:id="5993" w:author="Tuomainen Mika" w:date="2014-04-04T00:09:00Z"/>
          <w:rPrChange w:id="5994" w:author="Tuomainen Mika" w:date="2014-04-04T00:09:00Z">
            <w:rPr>
              <w:del w:id="5995" w:author="Tuomainen Mika" w:date="2014-04-04T00:09:00Z"/>
              <w:lang w:val="en-GB"/>
            </w:rPr>
          </w:rPrChange>
        </w:rPr>
      </w:pPr>
    </w:p>
    <w:p w:rsidR="003E639A" w:rsidDel="00A249B4" w:rsidRDefault="003E639A" w:rsidP="00CC1036">
      <w:pPr>
        <w:pStyle w:val="Otsikko3"/>
        <w:rPr>
          <w:del w:id="5996" w:author="Tuomainen Mika" w:date="2014-04-04T00:09:00Z"/>
        </w:rPr>
      </w:pPr>
      <w:bookmarkStart w:id="5997" w:name="_Toc384330164"/>
      <w:bookmarkStart w:id="5998" w:name="_Toc384984328"/>
      <w:bookmarkStart w:id="5999" w:name="_Toc384985096"/>
      <w:bookmarkStart w:id="6000" w:name="_Toc384985766"/>
      <w:del w:id="6001" w:author="Tuomainen Mika" w:date="2014-04-04T00:09:00Z">
        <w:r w:rsidDel="00A249B4">
          <w:delText>Kuljetuksen järjestäminen</w:delText>
        </w:r>
        <w:bookmarkEnd w:id="5997"/>
        <w:bookmarkEnd w:id="5998"/>
        <w:bookmarkEnd w:id="5999"/>
        <w:bookmarkEnd w:id="6000"/>
        <w:r w:rsidDel="00A249B4">
          <w:delText xml:space="preserve"> </w:delText>
        </w:r>
      </w:del>
    </w:p>
    <w:p w:rsidR="003E639A" w:rsidDel="00A249B4" w:rsidRDefault="003E639A" w:rsidP="00CC1036">
      <w:pPr>
        <w:rPr>
          <w:del w:id="6002" w:author="Tuomainen Mika" w:date="2014-04-04T00:09:00Z"/>
        </w:rPr>
      </w:pPr>
    </w:p>
    <w:p w:rsidR="003E639A" w:rsidDel="00A249B4" w:rsidRDefault="003E639A" w:rsidP="00CC1036">
      <w:pPr>
        <w:rPr>
          <w:del w:id="6003" w:author="Tuomainen Mika" w:date="2014-04-04T00:09:00Z"/>
        </w:rPr>
      </w:pPr>
      <w:del w:id="6004" w:author="Tuomainen Mika" w:date="2014-04-04T00:09:00Z">
        <w:r w:rsidDel="00A249B4">
          <w:delText>Ei pakollinen</w:delText>
        </w:r>
      </w:del>
    </w:p>
    <w:p w:rsidR="003E639A" w:rsidDel="00A249B4" w:rsidRDefault="003E639A" w:rsidP="00CC1036">
      <w:pPr>
        <w:rPr>
          <w:del w:id="6005" w:author="Tuomainen Mika" w:date="2014-04-04T00:09:00Z"/>
        </w:rPr>
      </w:pPr>
    </w:p>
    <w:p w:rsidR="003E639A" w:rsidDel="00A249B4" w:rsidRDefault="003E639A" w:rsidP="00CC1036">
      <w:pPr>
        <w:rPr>
          <w:del w:id="6006" w:author="Tuomainen Mika" w:date="2014-04-04T00:09:00Z"/>
        </w:rPr>
      </w:pPr>
      <w:del w:id="6007" w:author="Tuomainen Mika" w:date="2014-04-04T00:09:00Z">
        <w:r w:rsidDel="00A249B4">
          <w:delText>Kuljetuksen järjestäminen:</w:delText>
        </w:r>
        <w:r w:rsidDel="00A249B4">
          <w:tab/>
          <w:delText>otsikkokoodi: 12</w:delText>
        </w:r>
        <w:r w:rsidDel="00A249B4">
          <w:tab/>
        </w:r>
        <w:r w:rsidDel="00A249B4">
          <w:tab/>
          <w:delText>otsikkokoodisto (</w:delText>
        </w:r>
        <w:r w:rsidRPr="00C4354C" w:rsidDel="00A249B4">
          <w:delText>1.2.246.537.6.40182.2009</w:delText>
        </w:r>
        <w:r w:rsidDel="00A249B4">
          <w:delText>)</w:delText>
        </w:r>
      </w:del>
    </w:p>
    <w:p w:rsidR="003E639A" w:rsidRPr="002A52D3" w:rsidDel="00A249B4" w:rsidRDefault="003E639A" w:rsidP="002A52D3">
      <w:pPr>
        <w:pStyle w:val="Default"/>
        <w:rPr>
          <w:del w:id="6008" w:author="Tuomainen Mika" w:date="2014-04-04T00:09:00Z"/>
          <w:sz w:val="20"/>
          <w:szCs w:val="20"/>
        </w:rPr>
      </w:pPr>
      <w:del w:id="6009" w:author="Tuomainen Mika" w:date="2014-04-04T00:09:00Z">
        <w:r w:rsidRPr="0038571B" w:rsidDel="00A249B4">
          <w:rPr>
            <w:sz w:val="20"/>
            <w:szCs w:val="20"/>
          </w:rPr>
          <w:delText>Kuljetuksen järjestäminen, ks. ”kertomus ja lomakkeet” 3.2.18.2 Kuljetuksen järjestäminen</w:delText>
        </w:r>
        <w:r w:rsidDel="00A249B4">
          <w:rPr>
            <w:sz w:val="20"/>
            <w:szCs w:val="20"/>
          </w:rPr>
          <w:delText>.</w:delText>
        </w:r>
      </w:del>
    </w:p>
    <w:p w:rsidR="003E639A" w:rsidRDefault="003E639A" w:rsidP="00CC1036"/>
    <w:p w:rsidR="003E639A" w:rsidRDefault="003E639A" w:rsidP="00CC1036"/>
    <w:p w:rsidR="003E639A" w:rsidRDefault="003E639A" w:rsidP="00CC1036">
      <w:pPr>
        <w:pStyle w:val="Otsikko1"/>
      </w:pPr>
      <w:bookmarkStart w:id="6010" w:name="_Toc384330165"/>
      <w:bookmarkStart w:id="6011" w:name="_Toc384989359"/>
      <w:r>
        <w:lastRenderedPageBreak/>
        <w:t>Hoitopalaute</w:t>
      </w:r>
      <w:bookmarkEnd w:id="6010"/>
      <w:bookmarkEnd w:id="6011"/>
    </w:p>
    <w:p w:rsidR="003E639A" w:rsidRDefault="003E639A" w:rsidP="00CC1036"/>
    <w:p w:rsidR="003E639A" w:rsidRDefault="0064412E" w:rsidP="00CC1036">
      <w:pPr>
        <w:pStyle w:val="Otsikko2"/>
      </w:pPr>
      <w:bookmarkStart w:id="6012" w:name="_Toc384330166"/>
      <w:bookmarkStart w:id="6013" w:name="_Toc384989360"/>
      <w:ins w:id="6014" w:author="Tuomainen Mika" w:date="2014-04-11T12:57:00Z">
        <w:r>
          <w:t xml:space="preserve">Hoitopalautteen </w:t>
        </w:r>
      </w:ins>
      <w:del w:id="6015" w:author="Tuomainen Mika" w:date="2014-04-11T12:58:00Z">
        <w:r w:rsidR="003E639A" w:rsidDel="0064412E">
          <w:delText>P</w:delText>
        </w:r>
      </w:del>
      <w:ins w:id="6016" w:author="Tuomainen Mika" w:date="2014-04-11T12:58:00Z">
        <w:r>
          <w:t>p</w:t>
        </w:r>
      </w:ins>
      <w:r w:rsidR="003E639A">
        <w:t>erusrakenne</w:t>
      </w:r>
      <w:bookmarkEnd w:id="6012"/>
      <w:bookmarkEnd w:id="6013"/>
    </w:p>
    <w:p w:rsidR="003E639A" w:rsidRDefault="003E639A" w:rsidP="00CC1036"/>
    <w:p w:rsidR="00BC09F1" w:rsidRDefault="00BC09F1" w:rsidP="00BC09F1">
      <w:pPr>
        <w:rPr>
          <w:ins w:id="6017" w:author="Tuomainen Mika" w:date="2014-04-04T00:14:00Z"/>
        </w:rPr>
      </w:pPr>
      <w:ins w:id="6018" w:author="Tuomainen Mika" w:date="2014-04-04T00:14:00Z">
        <w:r>
          <w:t>Hoitopalautteen rakenne noudattaa yleistä CDA R2-potilaskertomusrakennetta. Potilaskertomuksen perusrakenne on selitetty dokumentissa ”Kertomus ja lomakkeet".</w:t>
        </w:r>
      </w:ins>
    </w:p>
    <w:p w:rsidR="00BC09F1" w:rsidRDefault="00BC09F1" w:rsidP="00BC09F1">
      <w:pPr>
        <w:rPr>
          <w:ins w:id="6019" w:author="Tuomainen Mika" w:date="2014-04-04T00:14:00Z"/>
        </w:rPr>
      </w:pPr>
    </w:p>
    <w:p w:rsidR="003E639A" w:rsidRDefault="00BC09F1" w:rsidP="00CC1036">
      <w:ins w:id="6020" w:author="Tuomainen Mika" w:date="2014-04-04T00:14:00Z">
        <w:r>
          <w:t>Hoitopalautteessa näkymätunnustunnus ilmoitetaan ensimmäisellä section-tasolla section-luokan code-elementillä . AR/YDIN – Näkymät koodisto</w:t>
        </w:r>
        <w:r w:rsidRPr="00E37648">
          <w:t xml:space="preserve"> 1.2.246.537.6.12.2002 lö</w:t>
        </w:r>
        <w:r>
          <w:t>ytyy THL:n koodistopalvelimelta</w:t>
        </w:r>
      </w:ins>
      <w:del w:id="6021" w:author="Tuomainen Mika" w:date="2014-04-04T00:14:00Z">
        <w:r w:rsidR="003E639A" w:rsidDel="00BC09F1">
          <w:delText>Hoitopalautteessa lomaketunnus ilmoitetaan ensimmäisellä section-tasolla section codella 125 (koodisto 1.2.246.537.6.12.2002 lomake/näkymä) :</w:delText>
        </w:r>
      </w:del>
    </w:p>
    <w:p w:rsidR="003E639A" w:rsidRDefault="003E639A" w:rsidP="00CC1036"/>
    <w:p w:rsidR="00C87410" w:rsidRPr="00A3089C" w:rsidRDefault="00C87410" w:rsidP="00C87410">
      <w:pPr>
        <w:rPr>
          <w:ins w:id="6022" w:author="Tuomainen Mika" w:date="2014-04-11T15:25:00Z"/>
          <w:color w:val="0000FF"/>
          <w:highlight w:val="white"/>
          <w:lang w:eastAsia="fi-FI"/>
        </w:rPr>
      </w:pPr>
      <w:ins w:id="6023" w:author="Tuomainen Mika" w:date="2014-04-11T15:25:00Z">
        <w:r w:rsidRPr="00A3089C">
          <w:rPr>
            <w:color w:val="0000FF"/>
            <w:highlight w:val="white"/>
          </w:rPr>
          <w:t>&lt;</w:t>
        </w:r>
        <w:r w:rsidRPr="00A3089C">
          <w:rPr>
            <w:highlight w:val="white"/>
          </w:rPr>
          <w:t>structuredBody</w:t>
        </w:r>
        <w:r w:rsidRPr="00A3089C">
          <w:rPr>
            <w:color w:val="0000FF"/>
            <w:highlight w:val="white"/>
          </w:rPr>
          <w:t>&gt;</w:t>
        </w:r>
      </w:ins>
    </w:p>
    <w:p w:rsidR="003E639A" w:rsidRDefault="003E639A">
      <w:pPr>
        <w:ind w:firstLine="720"/>
        <w:rPr>
          <w:ins w:id="6024" w:author="Tuomainen Mika" w:date="2014-04-11T15:26:00Z"/>
          <w:color w:val="0000FF"/>
          <w:highlight w:val="white"/>
          <w:lang w:val="nl-NL" w:eastAsia="fi-FI"/>
        </w:rPr>
        <w:pPrChange w:id="6025" w:author="Tuomainen Mika" w:date="2014-04-11T15:26:00Z">
          <w:pPr>
            <w:autoSpaceDE w:val="0"/>
            <w:autoSpaceDN w:val="0"/>
            <w:adjustRightInd w:val="0"/>
          </w:pPr>
        </w:pPrChange>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rsidR="00C87410" w:rsidRPr="002450C6" w:rsidRDefault="00C87410">
      <w:pPr>
        <w:ind w:firstLine="720"/>
        <w:rPr>
          <w:color w:val="000000"/>
          <w:highlight w:val="white"/>
          <w:lang w:val="nl-NL" w:eastAsia="fi-FI"/>
        </w:rPr>
        <w:pPrChange w:id="6026" w:author="Tuomainen Mika" w:date="2014-04-11T15:26:00Z">
          <w:pPr>
            <w:autoSpaceDE w:val="0"/>
            <w:autoSpaceDN w:val="0"/>
            <w:adjustRightInd w:val="0"/>
          </w:pPr>
        </w:pPrChange>
      </w:pPr>
      <w:ins w:id="6027" w:author="Tuomainen Mika" w:date="2014-04-11T15:26:00Z">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ins>
    </w:p>
    <w:p w:rsidR="003E639A" w:rsidRPr="002450C6" w:rsidDel="00C87410" w:rsidRDefault="003E639A">
      <w:pPr>
        <w:rPr>
          <w:del w:id="6028" w:author="Tuomainen Mika" w:date="2014-04-11T15:26:00Z"/>
          <w:color w:val="000000"/>
          <w:highlight w:val="white"/>
          <w:lang w:val="nl-NL" w:eastAsia="fi-FI"/>
        </w:rPr>
        <w:pPrChange w:id="6029" w:author="Tuomainen Mika" w:date="2014-04-03T23:16:00Z">
          <w:pPr>
            <w:autoSpaceDE w:val="0"/>
            <w:autoSpaceDN w:val="0"/>
            <w:adjustRightInd w:val="0"/>
          </w:pPr>
        </w:pPrChange>
      </w:pPr>
      <w:r w:rsidRPr="009723D3">
        <w:rPr>
          <w:color w:val="000000"/>
          <w:highlight w:val="white"/>
          <w:lang w:val="nl-NL" w:eastAsia="fi-FI"/>
        </w:rPr>
        <w:tab/>
      </w:r>
      <w:del w:id="6030" w:author="Tuomainen Mika" w:date="2014-04-11T15:26:00Z">
        <w:r w:rsidRPr="002450C6" w:rsidDel="00C87410">
          <w:rPr>
            <w:color w:val="0000FF"/>
            <w:highlight w:val="white"/>
            <w:lang w:val="nl-NL" w:eastAsia="fi-FI"/>
          </w:rPr>
          <w:delText>&lt;</w:delText>
        </w:r>
        <w:r w:rsidRPr="002450C6" w:rsidDel="00C87410">
          <w:rPr>
            <w:highlight w:val="white"/>
            <w:lang w:val="nl-NL" w:eastAsia="fi-FI"/>
          </w:rPr>
          <w:delText>section&gt;</w:delText>
        </w:r>
      </w:del>
    </w:p>
    <w:p w:rsidR="003E639A" w:rsidRPr="002450C6" w:rsidDel="00BC09F1" w:rsidRDefault="003E639A">
      <w:pPr>
        <w:rPr>
          <w:del w:id="6031" w:author="Tuomainen Mika" w:date="2014-04-04T00:15:00Z"/>
          <w:highlight w:val="white"/>
          <w:lang w:val="nl-NL" w:eastAsia="fi-FI"/>
        </w:rPr>
        <w:pPrChange w:id="6032" w:author="Tuomainen Mika" w:date="2014-04-11T15:26:00Z">
          <w:pPr>
            <w:autoSpaceDE w:val="0"/>
            <w:autoSpaceDN w:val="0"/>
            <w:adjustRightInd w:val="0"/>
            <w:ind w:left="1440"/>
          </w:pPr>
        </w:pPrChange>
      </w:pP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p>
    <w:p w:rsidR="003E639A" w:rsidRPr="002450C6" w:rsidRDefault="003E639A">
      <w:pPr>
        <w:ind w:left="720" w:firstLine="720"/>
        <w:rPr>
          <w:color w:val="FF0000"/>
          <w:highlight w:val="white"/>
          <w:lang w:val="nl-NL" w:eastAsia="fi-FI"/>
        </w:rPr>
        <w:pPrChange w:id="6033" w:author="Tuomainen Mika" w:date="2014-04-04T00:15:00Z">
          <w:pPr>
            <w:autoSpaceDE w:val="0"/>
            <w:autoSpaceDN w:val="0"/>
            <w:adjustRightInd w:val="0"/>
            <w:ind w:left="1440"/>
          </w:pPr>
        </w:pPrChange>
      </w:pP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rsidR="003E639A" w:rsidRDefault="003E639A">
      <w:pPr>
        <w:ind w:left="1440" w:firstLine="720"/>
        <w:rPr>
          <w:color w:val="000000"/>
          <w:highlight w:val="white"/>
          <w:lang w:val="en-US" w:eastAsia="fi-FI"/>
        </w:rPr>
        <w:pPrChange w:id="6034" w:author="Tuomainen Mika" w:date="2014-04-11T15:26:00Z">
          <w:pPr>
            <w:autoSpaceDE w:val="0"/>
            <w:autoSpaceDN w:val="0"/>
            <w:adjustRightInd w:val="0"/>
            <w:ind w:left="1440"/>
          </w:pPr>
        </w:pPrChange>
      </w:pPr>
      <w:r w:rsidRPr="00B42E2C">
        <w:rPr>
          <w:highlight w:val="white"/>
          <w:lang w:val="en-US" w:eastAsia="fi-FI"/>
        </w:rPr>
        <w:t>codeSystemName</w:t>
      </w:r>
      <w:r w:rsidRPr="00B42E2C">
        <w:rPr>
          <w:color w:val="0000FF"/>
          <w:highlight w:val="white"/>
          <w:lang w:val="en-US" w:eastAsia="fi-FI"/>
        </w:rPr>
        <w:t>="</w:t>
      </w:r>
      <w:r w:rsidRPr="00B42E2C">
        <w:rPr>
          <w:color w:val="000000"/>
          <w:highlight w:val="white"/>
          <w:lang w:val="en-US" w:eastAsia="fi-FI"/>
        </w:rPr>
        <w:t>Lomake</w:t>
      </w:r>
      <w:r w:rsidRPr="00B42E2C">
        <w:rPr>
          <w:color w:val="0000FF"/>
          <w:highlight w:val="white"/>
          <w:lang w:val="en-US" w:eastAsia="fi-FI"/>
        </w:rPr>
        <w:t>"</w:t>
      </w:r>
      <w:r w:rsidRPr="00B42E2C">
        <w:rPr>
          <w:highlight w:val="white"/>
          <w:lang w:val="en-US" w:eastAsia="fi-FI"/>
        </w:rPr>
        <w:t xml:space="preserve"> displayName</w:t>
      </w:r>
      <w:r w:rsidRPr="00B42E2C">
        <w:rPr>
          <w:color w:val="0000FF"/>
          <w:highlight w:val="white"/>
          <w:lang w:val="en-US" w:eastAsia="fi-FI"/>
        </w:rPr>
        <w:t>="</w:t>
      </w:r>
      <w:r>
        <w:rPr>
          <w:color w:val="000000"/>
          <w:highlight w:val="white"/>
          <w:lang w:val="en-US" w:eastAsia="fi-FI"/>
        </w:rPr>
        <w:t>PAL</w:t>
      </w:r>
      <w:r w:rsidRPr="00B42E2C">
        <w:rPr>
          <w:color w:val="0000FF"/>
          <w:highlight w:val="white"/>
          <w:lang w:val="en-US" w:eastAsia="fi-FI"/>
        </w:rPr>
        <w:t>"/&gt;</w:t>
      </w:r>
    </w:p>
    <w:p w:rsidR="003E639A" w:rsidRPr="00F43965" w:rsidRDefault="003E639A" w:rsidP="00CC1036">
      <w:pPr>
        <w:rPr>
          <w:lang w:val="en-US"/>
        </w:rPr>
      </w:pPr>
      <w:r w:rsidRPr="00B42E2C">
        <w:rPr>
          <w:color w:val="000000"/>
          <w:highlight w:val="white"/>
          <w:lang w:val="en-US" w:eastAsia="fi-FI"/>
        </w:rPr>
        <w:tab/>
      </w:r>
      <w:r>
        <w:rPr>
          <w:color w:val="000000"/>
          <w:highlight w:val="white"/>
          <w:lang w:val="en-US" w:eastAsia="fi-FI"/>
        </w:rPr>
        <w:tab/>
      </w:r>
      <w:ins w:id="6035" w:author="Tuomainen Mika" w:date="2014-04-11T15:26:00Z">
        <w:r w:rsidR="00C87410">
          <w:rPr>
            <w:color w:val="000000"/>
            <w:highlight w:val="white"/>
            <w:lang w:val="en-US" w:eastAsia="fi-FI"/>
          </w:rPr>
          <w:tab/>
        </w:r>
      </w:ins>
      <w:r w:rsidRPr="00F43965">
        <w:rPr>
          <w:color w:val="0000FF"/>
          <w:highlight w:val="white"/>
          <w:lang w:val="en-US" w:eastAsia="fi-FI"/>
          <w:rPrChange w:id="6036" w:author="Tuomainen Mika" w:date="2014-04-10T22:55:00Z">
            <w:rPr>
              <w:rFonts w:ascii="Arial" w:hAnsi="Arial" w:cs="Arial"/>
              <w:color w:val="0000FF"/>
              <w:highlight w:val="white"/>
              <w:lang w:eastAsia="fi-FI"/>
            </w:rPr>
          </w:rPrChange>
        </w:rPr>
        <w:t>&lt;</w:t>
      </w:r>
      <w:r w:rsidRPr="00F43965">
        <w:rPr>
          <w:highlight w:val="white"/>
          <w:lang w:val="en-US" w:eastAsia="fi-FI"/>
          <w:rPrChange w:id="6037" w:author="Tuomainen Mika" w:date="2014-04-10T22:55:00Z">
            <w:rPr>
              <w:rFonts w:ascii="Arial" w:hAnsi="Arial" w:cs="Arial"/>
              <w:color w:val="800000"/>
              <w:highlight w:val="white"/>
              <w:lang w:eastAsia="fi-FI"/>
            </w:rPr>
          </w:rPrChange>
        </w:rPr>
        <w:t>title</w:t>
      </w:r>
      <w:r w:rsidRPr="00F43965">
        <w:rPr>
          <w:color w:val="0000FF"/>
          <w:highlight w:val="white"/>
          <w:lang w:val="en-US" w:eastAsia="fi-FI"/>
          <w:rPrChange w:id="6038" w:author="Tuomainen Mika" w:date="2014-04-10T22:55:00Z">
            <w:rPr>
              <w:rFonts w:ascii="Arial" w:hAnsi="Arial" w:cs="Arial"/>
              <w:color w:val="0000FF"/>
              <w:highlight w:val="white"/>
              <w:lang w:eastAsia="fi-FI"/>
            </w:rPr>
          </w:rPrChange>
        </w:rPr>
        <w:t>&gt;</w:t>
      </w:r>
      <w:r w:rsidRPr="00F43965">
        <w:rPr>
          <w:color w:val="000000"/>
          <w:highlight w:val="white"/>
          <w:lang w:val="en-US" w:eastAsia="fi-FI"/>
          <w:rPrChange w:id="6039" w:author="Tuomainen Mika" w:date="2014-04-10T22:55:00Z">
            <w:rPr>
              <w:rFonts w:ascii="Arial" w:hAnsi="Arial" w:cs="Arial"/>
              <w:color w:val="000000"/>
              <w:highlight w:val="white"/>
              <w:lang w:eastAsia="fi-FI"/>
            </w:rPr>
          </w:rPrChange>
        </w:rPr>
        <w:t>PAL</w:t>
      </w:r>
      <w:r w:rsidRPr="00F43965">
        <w:rPr>
          <w:color w:val="0000FF"/>
          <w:highlight w:val="white"/>
          <w:lang w:val="en-US" w:eastAsia="fi-FI"/>
          <w:rPrChange w:id="6040" w:author="Tuomainen Mika" w:date="2014-04-10T22:55:00Z">
            <w:rPr>
              <w:rFonts w:ascii="Arial" w:hAnsi="Arial" w:cs="Arial"/>
              <w:color w:val="0000FF"/>
              <w:highlight w:val="white"/>
              <w:lang w:eastAsia="fi-FI"/>
            </w:rPr>
          </w:rPrChange>
        </w:rPr>
        <w:t>&lt;/</w:t>
      </w:r>
      <w:r w:rsidRPr="00F43965">
        <w:rPr>
          <w:highlight w:val="white"/>
          <w:lang w:val="en-US" w:eastAsia="fi-FI"/>
          <w:rPrChange w:id="6041" w:author="Tuomainen Mika" w:date="2014-04-10T22:55:00Z">
            <w:rPr>
              <w:rFonts w:ascii="Arial" w:hAnsi="Arial" w:cs="Arial"/>
              <w:color w:val="800000"/>
              <w:highlight w:val="white"/>
              <w:lang w:eastAsia="fi-FI"/>
            </w:rPr>
          </w:rPrChange>
        </w:rPr>
        <w:t>title</w:t>
      </w:r>
      <w:r w:rsidRPr="00F43965">
        <w:rPr>
          <w:color w:val="0000FF"/>
          <w:highlight w:val="white"/>
          <w:lang w:val="en-US" w:eastAsia="fi-FI"/>
          <w:rPrChange w:id="6042" w:author="Tuomainen Mika" w:date="2014-04-10T22:55:00Z">
            <w:rPr>
              <w:rFonts w:ascii="Arial" w:hAnsi="Arial" w:cs="Arial"/>
              <w:color w:val="0000FF"/>
              <w:highlight w:val="white"/>
              <w:lang w:eastAsia="fi-FI"/>
            </w:rPr>
          </w:rPrChange>
        </w:rPr>
        <w:t>&gt;</w:t>
      </w:r>
    </w:p>
    <w:p w:rsidR="003E639A" w:rsidRPr="00F43965" w:rsidRDefault="003E639A" w:rsidP="00CC1036">
      <w:pPr>
        <w:rPr>
          <w:lang w:val="en-US"/>
        </w:rPr>
      </w:pPr>
    </w:p>
    <w:p w:rsidR="001F00D8" w:rsidRDefault="001F00D8" w:rsidP="001F00D8">
      <w:pPr>
        <w:rPr>
          <w:ins w:id="6043" w:author="Tuomainen Mika" w:date="2014-04-11T15:27:00Z"/>
        </w:rPr>
      </w:pPr>
      <w:ins w:id="6044" w:author="Tuomainen Mika" w:date="2014-04-11T14:56:00Z">
        <w:r>
          <w:t>Merkinnän osallistujien tekijöiden tiedot ja päiväys ilmoitetaan näyttömuodossa text-elementissä. Merkinnän tietojen osalta toteutus tehdään Kertomus ja lomakkeet -määrittelyn mukaisesti.</w:t>
        </w:r>
      </w:ins>
    </w:p>
    <w:p w:rsidR="00C87410" w:rsidRDefault="00C87410" w:rsidP="001F00D8">
      <w:pPr>
        <w:rPr>
          <w:ins w:id="6045" w:author="Tuomainen Mika" w:date="2014-04-11T14:56:00Z"/>
        </w:rPr>
      </w:pPr>
    </w:p>
    <w:p w:rsidR="001F00D8" w:rsidRDefault="001F00D8" w:rsidP="001F00D8">
      <w:pPr>
        <w:rPr>
          <w:ins w:id="6046" w:author="Tuomainen Mika" w:date="2014-04-11T14:56:00Z"/>
        </w:rPr>
      </w:pPr>
      <w:ins w:id="6047" w:author="Tuomainen Mika" w:date="2014-04-11T14:56:00Z">
        <w:r>
          <w:t>Potilaan tiedot esitetään bodyssä näkymätasolla.</w:t>
        </w:r>
      </w:ins>
    </w:p>
    <w:p w:rsidR="001F00D8" w:rsidRDefault="001F00D8" w:rsidP="001F00D8">
      <w:pPr>
        <w:rPr>
          <w:ins w:id="6048" w:author="Tuomainen Mika" w:date="2014-04-11T14:56:00Z"/>
        </w:rPr>
      </w:pPr>
    </w:p>
    <w:p w:rsidR="001F00D8" w:rsidRDefault="001F00D8" w:rsidP="001F00D8">
      <w:pPr>
        <w:rPr>
          <w:ins w:id="6049" w:author="Tuomainen Mika" w:date="2014-04-11T14:56:00Z"/>
        </w:rPr>
      </w:pPr>
      <w:ins w:id="6050" w:author="Tuomainen Mika" w:date="2014-04-11T14:56:00Z">
        <w:r w:rsidRPr="001F00D8">
          <w:lastRenderedPageBreak/>
          <w:t>Merkinnän palveluyksikkö, tekijät ja tapahtuma-aika</w:t>
        </w:r>
        <w:r>
          <w:t xml:space="preserve"> ilmoitetaan näkymätason author-elementillä, toteutus tehdään Kertomus ja lomakkeet -määrittelyn mukaisesti.</w:t>
        </w:r>
      </w:ins>
    </w:p>
    <w:p w:rsidR="003E639A" w:rsidRPr="00C8723F" w:rsidRDefault="003E639A" w:rsidP="00CC1036"/>
    <w:p w:rsidR="003E639A" w:rsidRDefault="00BC09F1" w:rsidP="00BC09F1">
      <w:ins w:id="6051" w:author="Tuomainen Mika" w:date="2014-04-04T00:15:00Z">
        <w:r>
          <w:t>Hoitoprosessin vaihe ilmoitetaan potilaskertomusrakennetta noudattaen toisella</w:t>
        </w:r>
      </w:ins>
      <w:ins w:id="6052" w:author="Tuomainen Mika" w:date="2014-04-10T23:00:00Z">
        <w:r w:rsidR="002C3638">
          <w:t xml:space="preserve"> </w:t>
        </w:r>
      </w:ins>
      <w:ins w:id="6053" w:author="Tuomainen Mika" w:date="2014-04-04T00:15:00Z">
        <w:r>
          <w:t>section-tasolla (component-elementin alla) section-luokan code-elementillä:</w:t>
        </w:r>
      </w:ins>
      <w:ins w:id="6054" w:author="Tuomainen Mika" w:date="2014-04-04T00:19:00Z">
        <w:r>
          <w:t xml:space="preserve"> </w:t>
        </w:r>
      </w:ins>
      <w:ins w:id="6055" w:author="Tuomainen Mika" w:date="2014-04-04T00:15:00Z">
        <w:r>
          <w:t>Hoitoprosessin vaihe koodisto 1.2.246.537.6.13.2006 löytyy THL:n koodistopalvelimelta.</w:t>
        </w:r>
        <w:r w:rsidRPr="00981867">
          <w:t xml:space="preserve"> </w:t>
        </w:r>
        <w:r>
          <w:t>Hoitoprosessin vaiheina käytetään vaiheita "</w:t>
        </w:r>
        <w:r w:rsidRPr="00923C60">
          <w:t>Mää</w:t>
        </w:r>
        <w:r>
          <w:t>rittämätön hoitoprosessin vaihe" ja "Hoidon arviointi".</w:t>
        </w:r>
      </w:ins>
      <w:del w:id="6056" w:author="Tuomainen Mika" w:date="2014-04-04T00:15:00Z">
        <w:r w:rsidR="003E639A" w:rsidDel="00BC09F1">
          <w:delText>Hoitoprosessin vaihe ilmoitetaan potilaskertomusrakennetta noudattaen seuraavalla section-tasolla (component-alla) section coden avulla:</w:delText>
        </w:r>
      </w:del>
    </w:p>
    <w:p w:rsidR="003E639A" w:rsidRDefault="003E639A" w:rsidP="00CC1036"/>
    <w:p w:rsidR="003E639A" w:rsidRPr="00C65CD6" w:rsidRDefault="003E639A">
      <w:pPr>
        <w:rPr>
          <w:highlight w:val="white"/>
          <w:lang w:eastAsia="fi-FI"/>
        </w:rPr>
        <w:pPrChange w:id="6057" w:author="Tuomainen Mika" w:date="2014-04-03T23:16:00Z">
          <w:pPr>
            <w:autoSpaceDE w:val="0"/>
            <w:autoSpaceDN w:val="0"/>
            <w:adjustRightInd w:val="0"/>
          </w:pPr>
        </w:pPrChange>
      </w:pPr>
    </w:p>
    <w:p w:rsidR="003E639A" w:rsidRPr="00E37648" w:rsidRDefault="003E639A">
      <w:pPr>
        <w:jc w:val="left"/>
        <w:rPr>
          <w:color w:val="000000"/>
          <w:highlight w:val="white"/>
          <w:lang w:val="en-GB" w:eastAsia="fi-FI"/>
        </w:rPr>
        <w:pPrChange w:id="6058" w:author="Tuomainen Mika" w:date="2014-04-04T00:15:00Z">
          <w:pPr>
            <w:autoSpaceDE w:val="0"/>
            <w:autoSpaceDN w:val="0"/>
            <w:adjustRightInd w:val="0"/>
          </w:pPr>
        </w:pPrChange>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rsidR="003E639A" w:rsidRPr="00E37648" w:rsidRDefault="003E639A">
      <w:pPr>
        <w:ind w:firstLine="720"/>
        <w:jc w:val="left"/>
        <w:rPr>
          <w:color w:val="000000"/>
          <w:highlight w:val="white"/>
          <w:lang w:val="en-GB" w:eastAsia="fi-FI"/>
        </w:rPr>
        <w:pPrChange w:id="6059" w:author="Tuomainen Mika" w:date="2014-04-04T00:15:00Z">
          <w:pPr>
            <w:autoSpaceDE w:val="0"/>
            <w:autoSpaceDN w:val="0"/>
            <w:adjustRightInd w:val="0"/>
            <w:ind w:firstLine="720"/>
          </w:pPr>
        </w:pPrChange>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rsidR="003E639A" w:rsidRPr="00E37648" w:rsidRDefault="003E639A">
      <w:pPr>
        <w:ind w:left="1440"/>
        <w:jc w:val="left"/>
        <w:rPr>
          <w:color w:val="0000FF"/>
          <w:highlight w:val="white"/>
          <w:lang w:val="en-GB" w:eastAsia="fi-FI"/>
        </w:rPr>
        <w:pPrChange w:id="6060" w:author="Tuomainen Mika" w:date="2014-04-04T00:16:00Z">
          <w:pPr>
            <w:autoSpaceDE w:val="0"/>
            <w:autoSpaceDN w:val="0"/>
            <w:adjustRightInd w:val="0"/>
            <w:ind w:left="1440"/>
          </w:pPr>
        </w:pPrChange>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codeSystemName</w:t>
      </w:r>
      <w:r w:rsidRPr="00E37648">
        <w:rPr>
          <w:color w:val="0000FF"/>
          <w:highlight w:val="white"/>
          <w:lang w:val="en-GB" w:eastAsia="fi-FI"/>
        </w:rPr>
        <w:t>="</w:t>
      </w:r>
      <w:r w:rsidRPr="00E37648">
        <w:rPr>
          <w:highlight w:val="white"/>
          <w:lang w:val="en-GB" w:eastAsia="fi-FI"/>
        </w:rPr>
        <w:t>Hoitoprosessin vaihe</w:t>
      </w:r>
      <w:r w:rsidRPr="00E37648">
        <w:rPr>
          <w:color w:val="0000FF"/>
          <w:highlight w:val="white"/>
          <w:lang w:val="en-GB" w:eastAsia="fi-FI"/>
        </w:rPr>
        <w:t>"</w:t>
      </w:r>
    </w:p>
    <w:p w:rsidR="003E639A" w:rsidRPr="009E385C" w:rsidRDefault="003E639A">
      <w:pPr>
        <w:ind w:left="720" w:firstLine="720"/>
        <w:jc w:val="left"/>
        <w:rPr>
          <w:highlight w:val="white"/>
          <w:lang w:eastAsia="fi-FI"/>
        </w:rPr>
        <w:pPrChange w:id="6061" w:author="Tuomainen Mika" w:date="2014-04-04T00:16:00Z">
          <w:pPr>
            <w:autoSpaceDE w:val="0"/>
            <w:autoSpaceDN w:val="0"/>
            <w:adjustRightInd w:val="0"/>
            <w:ind w:left="720" w:firstLine="720"/>
          </w:pPr>
        </w:pPrChange>
      </w:pPr>
      <w:r w:rsidRPr="0038571B">
        <w:rPr>
          <w:color w:val="FF0000"/>
          <w:highlight w:val="white"/>
          <w:lang w:eastAsia="fi-FI"/>
        </w:rPr>
        <w:t>displayName</w:t>
      </w:r>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rsidR="003E639A" w:rsidRPr="009E385C" w:rsidRDefault="003E639A">
      <w:pPr>
        <w:jc w:val="left"/>
        <w:rPr>
          <w:highlight w:val="white"/>
          <w:lang w:eastAsia="fi-FI"/>
        </w:rPr>
        <w:pPrChange w:id="6062" w:author="Tuomainen Mika" w:date="2014-04-04T00:15:00Z">
          <w:pPr>
            <w:autoSpaceDE w:val="0"/>
            <w:autoSpaceDN w:val="0"/>
            <w:adjustRightInd w:val="0"/>
          </w:pPr>
        </w:pPrChange>
      </w:pPr>
      <w:r w:rsidRPr="0038571B">
        <w:rPr>
          <w:highlight w:val="white"/>
          <w:lang w:eastAsia="fi-FI"/>
        </w:rPr>
        <w:tab/>
      </w:r>
      <w:r w:rsidRPr="0038571B">
        <w:rPr>
          <w:highlight w:val="white"/>
          <w:lang w:eastAsia="fi-FI"/>
        </w:rPr>
        <w:tab/>
      </w:r>
      <w:r w:rsidRPr="0038571B">
        <w:rPr>
          <w:color w:val="0000FF"/>
          <w:highlight w:val="white"/>
          <w:lang w:eastAsia="fi-FI"/>
        </w:rPr>
        <w:t>&lt;</w:t>
      </w:r>
      <w:r w:rsidRPr="0038571B">
        <w:rPr>
          <w:color w:val="800000"/>
          <w:highlight w:val="white"/>
          <w:lang w:eastAsia="fi-FI"/>
        </w:rPr>
        <w:t>title</w:t>
      </w:r>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r w:rsidRPr="0038571B">
        <w:rPr>
          <w:color w:val="800000"/>
          <w:highlight w:val="white"/>
          <w:lang w:eastAsia="fi-FI"/>
        </w:rPr>
        <w:t>title</w:t>
      </w:r>
      <w:r w:rsidRPr="0038571B">
        <w:rPr>
          <w:color w:val="0000FF"/>
          <w:highlight w:val="white"/>
          <w:lang w:eastAsia="fi-FI"/>
        </w:rPr>
        <w:t>&gt;</w:t>
      </w:r>
    </w:p>
    <w:p w:rsidR="003E639A" w:rsidRPr="009C78A3" w:rsidDel="00BC09F1" w:rsidRDefault="003E639A" w:rsidP="00CC1036">
      <w:pPr>
        <w:rPr>
          <w:del w:id="6063" w:author="Tuomainen Mika" w:date="2014-04-04T00:16:00Z"/>
        </w:rPr>
      </w:pPr>
    </w:p>
    <w:p w:rsidR="003E639A" w:rsidRPr="009C78A3" w:rsidRDefault="003E639A" w:rsidP="00CC1036"/>
    <w:p w:rsidR="003E639A" w:rsidDel="00BC09F1" w:rsidRDefault="00BC09F1" w:rsidP="00CC1036">
      <w:pPr>
        <w:rPr>
          <w:del w:id="6064" w:author="Tuomainen Mika" w:date="2014-04-04T00:16:00Z"/>
        </w:rPr>
      </w:pPr>
      <w:ins w:id="6065" w:author="Tuomainen Mika" w:date="2014-04-04T00:16:00Z">
        <w:r>
          <w:t xml:space="preserve">Tämän tason alla seuraavassa section-elementissä ilmoitetaan otsikot section-luokan code-elementillä. </w:t>
        </w:r>
      </w:ins>
      <w:ins w:id="6066" w:author="Tuomainen Mika" w:date="2014-04-04T00:19:00Z">
        <w:r>
          <w:t xml:space="preserve">Otsikkokoodisto 1.2.246.537.6.14.2006 (AR/YDIN - Otsikot) löytyy THL:n koodistopalvelimelta ja koodisto </w:t>
        </w:r>
        <w:r w:rsidRPr="001908CA">
          <w:t>Lähetteen ja hoitopalautteen otsikot</w:t>
        </w:r>
        <w:r w:rsidRPr="001C0ED8">
          <w:t xml:space="preserve"> 1.2.246.537.6.40182.2009</w:t>
        </w:r>
        <w:r>
          <w:t xml:space="preserve"> löytyy tämän dokumentin liitteenä.</w:t>
        </w:r>
      </w:ins>
      <w:ins w:id="6067" w:author="Tuomainen Mika" w:date="2014-04-04T00:16:00Z">
        <w:r>
          <w:t xml:space="preserve"> Otsikoiden alla tulevat hoitopalautteen tiedot tekstimuodossa omissa kappaleissaan (paragraph) ja tiedot koodatussa muodossa entry-rakenteissa.</w:t>
        </w:r>
      </w:ins>
      <w:del w:id="6068" w:author="Tuomainen Mika" w:date="2014-04-04T00:16:00Z">
        <w:r w:rsidR="003E639A" w:rsidDel="00BC09F1">
          <w:delText>Hoidon arvioinnin lisäksi hoitopalautteessa on mukana myös lähetteen mukana tullut tulotilanneosio.  Tulotilanteesta otetaan loppuarviossa mukaan vain keskeiset tiedot.</w:delText>
        </w:r>
      </w:del>
    </w:p>
    <w:p w:rsidR="003E639A" w:rsidDel="00BC09F1" w:rsidRDefault="003E639A" w:rsidP="00CC1036">
      <w:pPr>
        <w:rPr>
          <w:del w:id="6069" w:author="Tuomainen Mika" w:date="2014-04-04T00:16:00Z"/>
        </w:rPr>
      </w:pPr>
    </w:p>
    <w:p w:rsidR="003E639A" w:rsidRDefault="003E639A" w:rsidP="00CC1036">
      <w:del w:id="6070" w:author="Tuomainen Mika" w:date="2014-04-04T00:16:00Z">
        <w:r w:rsidDel="00BC09F1">
          <w:lastRenderedPageBreak/>
          <w:delText>Tämän tason alla seuraavassa section-elementissä ilmoitetaan otsikot section codella (codeSystem="1.2.246.537.6.14.2006"), tiedot tekstimuodossa omissa kappaleissaan (paragraph) ja tiedot koodatussa muodossa entry- ja component-rakenteissa.</w:delText>
        </w:r>
      </w:del>
    </w:p>
    <w:p w:rsidR="003E639A" w:rsidRDefault="003E639A" w:rsidP="00CC1036">
      <w:pPr>
        <w:rPr>
          <w:ins w:id="6071" w:author="Tuomainen Mika" w:date="2014-04-11T15:27:00Z"/>
        </w:rPr>
      </w:pPr>
    </w:p>
    <w:p w:rsidR="00C87410" w:rsidRPr="009E385C" w:rsidRDefault="00C87410" w:rsidP="00CC1036"/>
    <w:p w:rsidR="003E639A" w:rsidRPr="00E37648" w:rsidRDefault="003E639A">
      <w:pPr>
        <w:rPr>
          <w:color w:val="000000"/>
          <w:highlight w:val="white"/>
          <w:lang w:val="en-GB" w:eastAsia="fi-FI"/>
        </w:rPr>
        <w:pPrChange w:id="6072" w:author="Tuomainen Mika" w:date="2014-04-03T23:16:00Z">
          <w:pPr>
            <w:autoSpaceDE w:val="0"/>
            <w:autoSpaceDN w:val="0"/>
            <w:adjustRightInd w:val="0"/>
          </w:pPr>
        </w:pPrChange>
      </w:pPr>
      <w:r w:rsidRPr="00E37648">
        <w:rPr>
          <w:highlight w:val="white"/>
          <w:lang w:val="en-GB" w:eastAsia="fi-FI"/>
        </w:rPr>
        <w:t>&lt;section</w:t>
      </w:r>
      <w:r w:rsidRPr="00E37648">
        <w:rPr>
          <w:color w:val="0000FF"/>
          <w:highlight w:val="white"/>
          <w:lang w:val="en-GB" w:eastAsia="fi-FI"/>
        </w:rPr>
        <w:t>&gt;</w:t>
      </w:r>
    </w:p>
    <w:p w:rsidR="003E639A" w:rsidRPr="00E37648" w:rsidRDefault="003E639A">
      <w:pPr>
        <w:ind w:left="720"/>
        <w:rPr>
          <w:color w:val="000000"/>
          <w:highlight w:val="white"/>
          <w:lang w:val="en-GB" w:eastAsia="fi-FI"/>
        </w:rPr>
        <w:pPrChange w:id="6073" w:author="Tuomainen Mika" w:date="2014-04-11T15:27:00Z">
          <w:pPr>
            <w:autoSpaceDE w:val="0"/>
            <w:autoSpaceDN w:val="0"/>
            <w:adjustRightInd w:val="0"/>
            <w:ind w:left="720"/>
          </w:pPr>
        </w:pPrChange>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codeSystem</w:t>
      </w:r>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codeSystemName</w:t>
      </w:r>
      <w:r w:rsidRPr="00E37648">
        <w:rPr>
          <w:color w:val="0000FF"/>
          <w:highlight w:val="white"/>
          <w:lang w:val="en-GB" w:eastAsia="fi-FI"/>
        </w:rPr>
        <w:t>="</w:t>
      </w:r>
      <w:r w:rsidRPr="00E37648">
        <w:rPr>
          <w:color w:val="000000"/>
          <w:highlight w:val="white"/>
          <w:lang w:val="en-GB" w:eastAsia="fi-FI"/>
        </w:rPr>
        <w:t>Otsikot</w:t>
      </w:r>
      <w:r w:rsidRPr="00E37648">
        <w:rPr>
          <w:color w:val="0000FF"/>
          <w:highlight w:val="white"/>
          <w:lang w:val="en-GB" w:eastAsia="fi-FI"/>
        </w:rPr>
        <w:t>"</w:t>
      </w:r>
      <w:r w:rsidRPr="00E37648">
        <w:rPr>
          <w:highlight w:val="white"/>
          <w:lang w:val="en-GB" w:eastAsia="fi-FI"/>
        </w:rPr>
        <w:t xml:space="preserve"> displayName</w:t>
      </w:r>
      <w:r w:rsidRPr="00E37648">
        <w:rPr>
          <w:color w:val="0000FF"/>
          <w:highlight w:val="white"/>
          <w:lang w:val="en-GB" w:eastAsia="fi-FI"/>
        </w:rPr>
        <w:t>="</w:t>
      </w:r>
      <w:r w:rsidRPr="00E37648">
        <w:rPr>
          <w:color w:val="000000"/>
          <w:highlight w:val="white"/>
          <w:lang w:val="en-GB" w:eastAsia="fi-FI"/>
        </w:rPr>
        <w:t>Loppuarvio</w:t>
      </w:r>
      <w:r w:rsidRPr="00E37648">
        <w:rPr>
          <w:color w:val="0000FF"/>
          <w:highlight w:val="white"/>
          <w:lang w:val="en-GB" w:eastAsia="fi-FI"/>
        </w:rPr>
        <w:t>"/&gt;</w:t>
      </w:r>
    </w:p>
    <w:p w:rsidR="003E639A" w:rsidRPr="00E37648" w:rsidRDefault="00C87410">
      <w:pPr>
        <w:rPr>
          <w:highlight w:val="white"/>
          <w:lang w:val="en-GB" w:eastAsia="fi-FI"/>
        </w:rPr>
        <w:pPrChange w:id="6074" w:author="Tuomainen Mika" w:date="2014-04-03T23:16:00Z">
          <w:pPr>
            <w:autoSpaceDE w:val="0"/>
            <w:autoSpaceDN w:val="0"/>
            <w:adjustRightInd w:val="0"/>
          </w:pPr>
        </w:pPrChange>
      </w:pPr>
      <w:ins w:id="6075" w:author="Tuomainen Mika" w:date="2014-04-11T15:27:00Z">
        <w:r>
          <w:rPr>
            <w:highlight w:val="white"/>
            <w:lang w:val="en-GB" w:eastAsia="fi-FI"/>
          </w:rPr>
          <w:tab/>
        </w:r>
      </w:ins>
      <w:del w:id="6076" w:author="Tuomainen Mika" w:date="2014-04-11T15:27:00Z">
        <w:r w:rsidR="003E639A" w:rsidRPr="00E37648" w:rsidDel="00C87410">
          <w:rPr>
            <w:highlight w:val="white"/>
            <w:lang w:val="en-GB" w:eastAsia="fi-FI"/>
          </w:rPr>
          <w:tab/>
        </w:r>
      </w:del>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r w:rsidR="003E639A" w:rsidRPr="00E37648">
        <w:rPr>
          <w:highlight w:val="white"/>
          <w:lang w:val="en-GB" w:eastAsia="fi-FI"/>
        </w:rPr>
        <w:t>Loppuarvio</w:t>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rsidR="003E639A" w:rsidRPr="00E37648" w:rsidRDefault="003E639A">
      <w:pPr>
        <w:rPr>
          <w:highlight w:val="white"/>
          <w:lang w:val="en-GB" w:eastAsia="fi-FI"/>
        </w:rPr>
        <w:pPrChange w:id="6077" w:author="Tuomainen Mika" w:date="2014-04-03T23:16:00Z">
          <w:pPr>
            <w:autoSpaceDE w:val="0"/>
            <w:autoSpaceDN w:val="0"/>
            <w:adjustRightInd w:val="0"/>
          </w:pPr>
        </w:pPrChange>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rsidR="003E639A" w:rsidRDefault="003E639A">
      <w:pPr>
        <w:rPr>
          <w:highlight w:val="white"/>
          <w:lang w:eastAsia="fi-FI"/>
        </w:rPr>
        <w:pPrChange w:id="6078" w:author="Tuomainen Mika" w:date="2014-04-03T23:16:00Z">
          <w:pPr>
            <w:autoSpaceDE w:val="0"/>
            <w:autoSpaceDN w:val="0"/>
            <w:adjustRightInd w:val="0"/>
          </w:pPr>
        </w:pPrChange>
      </w:pPr>
      <w:r w:rsidRPr="00E37648">
        <w:rPr>
          <w:highlight w:val="white"/>
          <w:lang w:val="en-GB" w:eastAsia="fi-FI"/>
        </w:rPr>
        <w:tab/>
      </w:r>
      <w:r w:rsidRPr="00E37648">
        <w:rPr>
          <w:highlight w:val="white"/>
          <w:lang w:val="en-GB" w:eastAsia="fi-FI"/>
        </w:rPr>
        <w:tab/>
      </w: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Tähän tulee loppuarvio tekstinä.</w:t>
      </w:r>
      <w:r>
        <w:rPr>
          <w:color w:val="0000FF"/>
          <w:highlight w:val="white"/>
          <w:lang w:eastAsia="fi-FI"/>
        </w:rPr>
        <w:t>&lt;/</w:t>
      </w:r>
      <w:r>
        <w:rPr>
          <w:color w:val="800000"/>
          <w:highlight w:val="white"/>
          <w:lang w:eastAsia="fi-FI"/>
        </w:rPr>
        <w:t>paragraph</w:t>
      </w:r>
      <w:r>
        <w:rPr>
          <w:color w:val="0000FF"/>
          <w:highlight w:val="white"/>
          <w:lang w:eastAsia="fi-FI"/>
        </w:rPr>
        <w:t>&gt;</w:t>
      </w:r>
    </w:p>
    <w:p w:rsidR="003E639A" w:rsidRDefault="003E639A">
      <w:pPr>
        <w:ind w:firstLine="720"/>
        <w:rPr>
          <w:color w:val="000000"/>
          <w:highlight w:val="white"/>
          <w:lang w:eastAsia="fi-FI"/>
        </w:rPr>
        <w:pPrChange w:id="6079" w:author="Tuomainen Mika" w:date="2014-04-11T15:27:00Z">
          <w:pPr>
            <w:autoSpaceDE w:val="0"/>
            <w:autoSpaceDN w:val="0"/>
            <w:adjustRightInd w:val="0"/>
            <w:ind w:firstLine="720"/>
          </w:pPr>
        </w:pPrChange>
      </w:pPr>
      <w:r>
        <w:rPr>
          <w:color w:val="0000FF"/>
          <w:highlight w:val="white"/>
          <w:lang w:eastAsia="fi-FI"/>
        </w:rPr>
        <w:t>&lt;/</w:t>
      </w:r>
      <w:r>
        <w:rPr>
          <w:highlight w:val="white"/>
          <w:lang w:eastAsia="fi-FI"/>
        </w:rPr>
        <w:t>text</w:t>
      </w:r>
      <w:r>
        <w:rPr>
          <w:color w:val="0000FF"/>
          <w:highlight w:val="white"/>
          <w:lang w:eastAsia="fi-FI"/>
        </w:rPr>
        <w:t>&gt;</w:t>
      </w:r>
    </w:p>
    <w:p w:rsidR="003E639A" w:rsidRPr="005543C8" w:rsidRDefault="003E639A" w:rsidP="00CC1036">
      <w:r>
        <w:rPr>
          <w:color w:val="0000FF"/>
          <w:highlight w:val="white"/>
          <w:lang w:eastAsia="fi-FI"/>
        </w:rPr>
        <w:t>&lt;/</w:t>
      </w:r>
      <w:r>
        <w:rPr>
          <w:highlight w:val="white"/>
          <w:lang w:eastAsia="fi-FI"/>
        </w:rPr>
        <w:t>section</w:t>
      </w:r>
      <w:r>
        <w:rPr>
          <w:color w:val="0000FF"/>
          <w:highlight w:val="white"/>
          <w:lang w:eastAsia="fi-FI"/>
        </w:rPr>
        <w:t>&gt;</w:t>
      </w:r>
    </w:p>
    <w:p w:rsidR="003E639A" w:rsidRPr="005543C8" w:rsidRDefault="003E639A" w:rsidP="00CC1036"/>
    <w:p w:rsidR="003E639A" w:rsidRDefault="003E639A" w:rsidP="00CC1036"/>
    <w:p w:rsidR="003E639A" w:rsidDel="00E31D8D" w:rsidRDefault="003E639A" w:rsidP="00CC1036">
      <w:pPr>
        <w:rPr>
          <w:del w:id="6080" w:author="Tuomainen Mika" w:date="2014-04-11T15:07:00Z"/>
        </w:rPr>
      </w:pPr>
      <w:del w:id="6081" w:author="Tuomainen Mika" w:date="2014-04-11T15:07:00Z">
        <w:r w:rsidDel="00E31D8D">
          <w:delText xml:space="preserve">Hoitopaikka, lähetteen antopäivämäärä ja lähetteen antaneen lääkärin nimi (merkinnän tekijä) ilmoitetaan sectionion author-elementillä sekä narrative-osuudessa omissa kappaleissaan. </w:delText>
        </w:r>
      </w:del>
      <w:del w:id="6082" w:author="Tuomainen Mika" w:date="2014-04-04T00:17:00Z">
        <w:r w:rsidDel="00BC09F1">
          <w:delText>Näitä tietoja voidaan käyttää kaikilla tasoilla, näkymä, hoitoprosessin vaihe ja otsikko.</w:delText>
        </w:r>
      </w:del>
    </w:p>
    <w:p w:rsidR="003E639A" w:rsidRDefault="003E639A" w:rsidP="00CC1036"/>
    <w:p w:rsidR="00BC09F1" w:rsidRDefault="00BC09F1" w:rsidP="00BC09F1">
      <w:pPr>
        <w:rPr>
          <w:ins w:id="6083" w:author="Tuomainen Mika" w:date="2014-04-04T00:21:00Z"/>
        </w:rPr>
      </w:pPr>
      <w:ins w:id="6084" w:author="Tuomainen Mika" w:date="2014-04-04T00:20:00Z">
        <w:r>
          <w:t xml:space="preserve">Koodatut rakenteet tunnistetaan joko Lähete/hoitopalaute kenttäkoodistolla (1.2.246.537.6.12.2002.124), joka löytyy tämän dokumentin liitteenä (Liite A) tai </w:t>
        </w:r>
        <w:r w:rsidRPr="001D237B">
          <w:t>KanTa-palvelut - Tekninen CDA R2 rakennekoodisto</w:t>
        </w:r>
        <w:r>
          <w:t xml:space="preserve"> koodistolla (1.2.246.537.6.12.999), joka löytyy THL:n koodistopalvelimelta.  </w:t>
        </w:r>
        <w:r w:rsidRPr="001D237B">
          <w:t>Tekninen CDA R2 rakennekoodisto</w:t>
        </w:r>
        <w:r>
          <w:t xml:space="preserve">a käytetään </w:t>
        </w:r>
      </w:ins>
      <w:del w:id="6085" w:author="Tuomainen Mika" w:date="2014-04-04T00:20:00Z">
        <w:r w:rsidR="003E639A" w:rsidDel="00BC09F1">
          <w:delText xml:space="preserve">Koodatut rakenteet tunnistetaan joko lähete/hoitopalaute kenttäkoodistolla (lähete codeSystem="1.2.246.537.6.12.2002.124”  liite A) tai ydintietokoodistolla Koodisto löytyy THL:n koodistopalvelimelta.. Ydintietokoodia käytetään </w:delText>
        </w:r>
      </w:del>
      <w:r w:rsidR="003E639A">
        <w:t xml:space="preserve">ydintietojen tunnistamiseen (esim. diagnoosit ja toimenpiteet). Ydintieto (esim. diagnoosi) esiintyy lähetteen ja hoitopalautteen eri osioissa ja ydintiedon tarkka merkitys ja rooli riippuvat otsikosta, jonka alla ydintieto sijaitsee. </w:t>
      </w:r>
      <w:ins w:id="6086" w:author="Tuomainen Mika" w:date="2014-04-04T00:21:00Z">
        <w:r>
          <w:t xml:space="preserve">Lisäksi käytetään luokan attribuuttia moodCode, </w:t>
        </w:r>
        <w:r>
          <w:lastRenderedPageBreak/>
          <w:t>joka saamat arvot riippuvat käytetystä act-luokasta (observation, procedure, encounter). MoodCode kertoo act:in tilan,  onko kyse suunnitellusta, varatusta vai toteutuneesta tapahtumasta.</w:t>
        </w:r>
      </w:ins>
    </w:p>
    <w:p w:rsidR="003E639A" w:rsidDel="00BC09F1" w:rsidRDefault="003E639A" w:rsidP="00CC1036">
      <w:pPr>
        <w:rPr>
          <w:del w:id="6087" w:author="Tuomainen Mika" w:date="2014-04-04T00:21:00Z"/>
        </w:rPr>
      </w:pPr>
      <w:del w:id="6088" w:author="Tuomainen Mika" w:date="2014-04-04T00:21:00Z">
        <w:r w:rsidDel="00BC09F1">
          <w:delText>Lisäksi käytetään luokan attribuuttia moodCode, joka kertoo tapahtuman tilan (esim. tapahtunut, suunniteltu, tilattu).</w:delText>
        </w:r>
      </w:del>
    </w:p>
    <w:p w:rsidR="003E639A" w:rsidDel="00BC09F1" w:rsidRDefault="003E639A" w:rsidP="00CC1036">
      <w:pPr>
        <w:rPr>
          <w:del w:id="6089" w:author="Tuomainen Mika" w:date="2014-04-04T00:21:00Z"/>
        </w:rPr>
      </w:pPr>
    </w:p>
    <w:p w:rsidR="003E639A" w:rsidRDefault="003E639A" w:rsidP="00CC1036"/>
    <w:p w:rsidR="003E639A" w:rsidRDefault="003E639A" w:rsidP="00CC1036">
      <w:r>
        <w:t xml:space="preserve">Tietyissä tietokokonaisuuksissa kaikki tiedot eivät ole koodatussa muodossa. Esim. Toimenpideteksti, diagnoositeksti, tutkimusten lausuntoteksti esiintyvät vain tekstikappaleessa (paragraph) ja koodatuista tiedoista on linkki tekstikappaleeseen. </w:t>
      </w:r>
    </w:p>
    <w:p w:rsidR="003E639A" w:rsidDel="009725CB" w:rsidRDefault="003E639A" w:rsidP="00CC1036">
      <w:pPr>
        <w:rPr>
          <w:del w:id="6090" w:author="Tuomainen Mika" w:date="2014-04-11T15:10:00Z"/>
        </w:rPr>
      </w:pPr>
    </w:p>
    <w:p w:rsidR="003E639A" w:rsidDel="009725CB" w:rsidRDefault="003E639A" w:rsidP="00CC1036">
      <w:pPr>
        <w:rPr>
          <w:del w:id="6091" w:author="Tuomainen Mika" w:date="2014-04-11T15:10:00Z"/>
        </w:rPr>
      </w:pPr>
    </w:p>
    <w:p w:rsidR="003E639A" w:rsidRDefault="003E639A" w:rsidP="00CC1036"/>
    <w:p w:rsidR="003E639A" w:rsidRDefault="003E639A" w:rsidP="00CC1036">
      <w:pPr>
        <w:pStyle w:val="Otsikko2"/>
      </w:pPr>
      <w:bookmarkStart w:id="6092" w:name="_Toc384330167"/>
      <w:del w:id="6093" w:author="Tuomainen Mika" w:date="2014-04-10T09:53:00Z">
        <w:r w:rsidDel="0076016F">
          <w:delText>Otsikoiden ja kenttien</w:delText>
        </w:r>
      </w:del>
      <w:bookmarkStart w:id="6094" w:name="_Toc384989361"/>
      <w:ins w:id="6095" w:author="Tuomainen Mika" w:date="2014-04-10T09:53:00Z">
        <w:r w:rsidR="0076016F">
          <w:t>Hoitopalautteen perusrakenteiden</w:t>
        </w:r>
      </w:ins>
      <w:r>
        <w:t xml:space="preserve"> yhteenveto</w:t>
      </w:r>
      <w:bookmarkEnd w:id="6092"/>
      <w:bookmarkEnd w:id="6094"/>
      <w:r>
        <w:t xml:space="preserve"> </w:t>
      </w:r>
    </w:p>
    <w:p w:rsidR="003E639A" w:rsidRDefault="003E639A" w:rsidP="00CC1036"/>
    <w:p w:rsidR="0076016F" w:rsidRDefault="0076016F" w:rsidP="0076016F">
      <w:pPr>
        <w:rPr>
          <w:ins w:id="6096" w:author="Tuomainen Mika" w:date="2014-04-10T09:53:00Z"/>
        </w:rPr>
      </w:pPr>
      <w:ins w:id="6097" w:author="Tuomainen Mika" w:date="2014-04-10T09:53:00Z">
        <w:r>
          <w:t>Palaute-näkymässä käytetään seuraavia  hoitoprosessin vaiheita, otsikoita  ja tietokenttiä. Otsikkokoodistojen 1.2.246.537.6.14.2006 (AR/YDIN - Ots</w:t>
        </w:r>
        <w:r w:rsidR="00C87410">
          <w:t>ikot 2006)</w:t>
        </w:r>
        <w:r>
          <w:t xml:space="preserve"> ja </w:t>
        </w:r>
        <w:r w:rsidRPr="001C0ED8">
          <w:t>1.2.246.537.6.40182.2009</w:t>
        </w:r>
        <w:r>
          <w:t xml:space="preserve"> (</w:t>
        </w:r>
        <w:r w:rsidRPr="00835CA4">
          <w:t>Lähetteen ja hoitopalautteen otsikot</w:t>
        </w:r>
        <w:r>
          <w:t>) mukaiset koodit ovat suluissa otsikoiden perässä.</w:t>
        </w:r>
      </w:ins>
    </w:p>
    <w:p w:rsidR="003E639A" w:rsidDel="0076016F" w:rsidRDefault="003E639A" w:rsidP="00CC1036">
      <w:pPr>
        <w:rPr>
          <w:del w:id="6098" w:author="Tuomainen Mika" w:date="2014-04-10T09:53:00Z"/>
        </w:rPr>
      </w:pPr>
      <w:del w:id="6099" w:author="Tuomainen Mika" w:date="2014-04-10T09:53:00Z">
        <w:r w:rsidDel="0076016F">
          <w:delText xml:space="preserve">Palautteessa näytetään   seuraavat otsikot  ja tietokentät. Otsikkokoodistot 1.2.246.537.6.14.2006 ja </w:delText>
        </w:r>
        <w:r w:rsidRPr="00F716E5" w:rsidDel="0076016F">
          <w:delText>1.2.246.537.6.40182.2009</w:delText>
        </w:r>
        <w:r w:rsidDel="0076016F">
          <w:delText xml:space="preserve"> mukaiset otsikkokoodit ovat suluissa.</w:delText>
        </w:r>
      </w:del>
    </w:p>
    <w:p w:rsidR="003E639A" w:rsidRDefault="003E639A" w:rsidP="00CC1036">
      <w:pPr>
        <w:rPr>
          <w:ins w:id="6100" w:author="Tuomainen Mika" w:date="2014-04-10T09:55:00Z"/>
        </w:rPr>
      </w:pPr>
    </w:p>
    <w:p w:rsidR="0076016F" w:rsidRDefault="0076016F" w:rsidP="0076016F">
      <w:pPr>
        <w:rPr>
          <w:ins w:id="6101" w:author="Tuomainen Mika" w:date="2014-04-10T09:55:00Z"/>
        </w:rPr>
      </w:pPr>
      <w:ins w:id="6102" w:author="Tuomainen Mika" w:date="2014-04-10T09:55:00Z">
        <w:r w:rsidRPr="000750E7">
          <w:rPr>
            <w:b/>
            <w:rPrChange w:id="6103" w:author="Tuomainen Mika" w:date="2014-04-10T09:57:00Z">
              <w:rPr/>
            </w:rPrChange>
          </w:rPr>
          <w:t>PAL</w:t>
        </w:r>
        <w:r>
          <w:t xml:space="preserve"> (näkymä: 1.2.246.537.6.12.2002:125)</w:t>
        </w:r>
      </w:ins>
    </w:p>
    <w:p w:rsidR="0076016F" w:rsidRDefault="0076016F">
      <w:pPr>
        <w:ind w:left="720"/>
        <w:rPr>
          <w:ins w:id="6104" w:author="Tuomainen Mika" w:date="2014-04-10T09:55:00Z"/>
        </w:rPr>
        <w:pPrChange w:id="6105" w:author="Tuomainen Mika" w:date="2014-04-10T09:58:00Z">
          <w:pPr/>
        </w:pPrChange>
      </w:pPr>
      <w:ins w:id="6106" w:author="Tuomainen Mika" w:date="2014-04-10T09:55:00Z">
        <w:r w:rsidRPr="000750E7">
          <w:rPr>
            <w:b/>
            <w:rPrChange w:id="6107" w:author="Tuomainen Mika" w:date="2014-04-10T09:57:00Z">
              <w:rPr/>
            </w:rPrChange>
          </w:rPr>
          <w:t>Määrittämätön hoitoprosessin vaihe</w:t>
        </w:r>
        <w:r>
          <w:t xml:space="preserve"> (hoitoprosessin vaihe: 1.2.246.537.6.13.2006:99)</w:t>
        </w:r>
      </w:ins>
    </w:p>
    <w:p w:rsidR="0076016F" w:rsidRDefault="0076016F">
      <w:pPr>
        <w:ind w:left="1440"/>
        <w:rPr>
          <w:ins w:id="6108" w:author="Tuomainen Mika" w:date="2014-04-10T09:55:00Z"/>
        </w:rPr>
        <w:pPrChange w:id="6109" w:author="Tuomainen Mika" w:date="2014-04-10T09:58:00Z">
          <w:pPr/>
        </w:pPrChange>
      </w:pPr>
      <w:ins w:id="6110" w:author="Tuomainen Mika" w:date="2014-04-10T09:55:00Z">
        <w:r w:rsidRPr="000750E7">
          <w:rPr>
            <w:b/>
            <w:rPrChange w:id="6111" w:author="Tuomainen Mika" w:date="2014-04-10T09:57:00Z">
              <w:rPr/>
            </w:rPrChange>
          </w:rPr>
          <w:t>Lähetteen ja hoitopalautteen tekniset ja osapuolitiedot</w:t>
        </w:r>
        <w:r>
          <w:t xml:space="preserve"> (otsikko: </w:t>
        </w:r>
        <w:r w:rsidRPr="001C0ED8">
          <w:t>1.2.246.537.6.40182.2009</w:t>
        </w:r>
        <w:r>
          <w:t>:1)</w:t>
        </w:r>
      </w:ins>
    </w:p>
    <w:p w:rsidR="0076016F" w:rsidRDefault="0076016F" w:rsidP="0076016F">
      <w:pPr>
        <w:pStyle w:val="Luettelokappale"/>
        <w:numPr>
          <w:ilvl w:val="0"/>
          <w:numId w:val="32"/>
        </w:numPr>
        <w:jc w:val="left"/>
        <w:rPr>
          <w:ins w:id="6112" w:author="Tuomainen Mika" w:date="2014-04-10T09:55:00Z"/>
        </w:rPr>
      </w:pPr>
      <w:ins w:id="6113" w:author="Tuomainen Mika" w:date="2014-04-10T09:55:00Z">
        <w:r>
          <w:t>Hoitopalautteen tunnus ja vastuulääkäri (tietokenttä)</w:t>
        </w:r>
      </w:ins>
    </w:p>
    <w:p w:rsidR="0076016F" w:rsidRDefault="0076016F" w:rsidP="0076016F">
      <w:pPr>
        <w:pStyle w:val="Luettelokappale"/>
        <w:numPr>
          <w:ilvl w:val="0"/>
          <w:numId w:val="32"/>
        </w:numPr>
        <w:jc w:val="left"/>
        <w:rPr>
          <w:ins w:id="6114" w:author="Tuomainen Mika" w:date="2014-04-10T09:55:00Z"/>
        </w:rPr>
      </w:pPr>
      <w:ins w:id="6115" w:author="Tuomainen Mika" w:date="2014-04-10T09:55:00Z">
        <w:r>
          <w:lastRenderedPageBreak/>
          <w:t>Alkuperäisen järjestelmän lähetteen OID-tunnus, antopäivämäärä, lähettävä laitos ja lääkäri (tietokenttä)</w:t>
        </w:r>
      </w:ins>
    </w:p>
    <w:p w:rsidR="0076016F" w:rsidRDefault="0076016F" w:rsidP="0076016F">
      <w:pPr>
        <w:pStyle w:val="Luettelokappale"/>
        <w:numPr>
          <w:ilvl w:val="0"/>
          <w:numId w:val="32"/>
        </w:numPr>
        <w:jc w:val="left"/>
        <w:rPr>
          <w:ins w:id="6116" w:author="Tuomainen Mika" w:date="2014-04-10T09:55:00Z"/>
        </w:rPr>
      </w:pPr>
      <w:ins w:id="6117" w:author="Tuomainen Mika" w:date="2014-04-10T09:55:00Z">
        <w:r>
          <w:t>Lähettävän järjestelmän lähetteen OID-tunnus, käsittelypäivämäärä, lähettävä laitos ja lähettävä lääkäri (tietokenttä)</w:t>
        </w:r>
      </w:ins>
    </w:p>
    <w:p w:rsidR="0076016F" w:rsidRDefault="0076016F" w:rsidP="0076016F">
      <w:pPr>
        <w:pStyle w:val="Luettelokappale"/>
        <w:numPr>
          <w:ilvl w:val="0"/>
          <w:numId w:val="32"/>
        </w:numPr>
        <w:jc w:val="left"/>
        <w:rPr>
          <w:ins w:id="6118" w:author="Tuomainen Mika" w:date="2014-04-10T09:55:00Z"/>
        </w:rPr>
      </w:pPr>
      <w:ins w:id="6119" w:author="Tuomainen Mika" w:date="2014-04-10T09:55:00Z">
        <w:r>
          <w:t>Alkuperäisen järjestelmän lähetteen OID-tunnus, antopäivämäärä, lähettävä laitos ja lääkäri, String-muoto (tietokenttä)</w:t>
        </w:r>
      </w:ins>
    </w:p>
    <w:p w:rsidR="0076016F" w:rsidRDefault="0076016F" w:rsidP="0076016F">
      <w:pPr>
        <w:pStyle w:val="Luettelokappale"/>
        <w:numPr>
          <w:ilvl w:val="0"/>
          <w:numId w:val="32"/>
        </w:numPr>
        <w:jc w:val="left"/>
        <w:rPr>
          <w:ins w:id="6120" w:author="Tuomainen Mika" w:date="2014-04-10T09:55:00Z"/>
        </w:rPr>
      </w:pPr>
      <w:ins w:id="6121" w:author="Tuomainen Mika" w:date="2014-04-10T09:55:00Z">
        <w:r w:rsidRPr="00C32FB1">
          <w:t>Palvelutapahtuman / palvelukokonaisuuden OID-tunnus, luontiaika, omistava laitos ja vastuulääkäri (tietokenttä)</w:t>
        </w:r>
      </w:ins>
    </w:p>
    <w:p w:rsidR="0076016F" w:rsidRDefault="0076016F" w:rsidP="0076016F">
      <w:pPr>
        <w:pStyle w:val="Luettelokappale"/>
        <w:numPr>
          <w:ilvl w:val="0"/>
          <w:numId w:val="32"/>
        </w:numPr>
        <w:jc w:val="left"/>
        <w:rPr>
          <w:ins w:id="6122" w:author="Tuomainen Mika" w:date="2014-04-10T09:55:00Z"/>
        </w:rPr>
      </w:pPr>
      <w:ins w:id="6123" w:author="Tuomainen Mika" w:date="2014-04-10T09:55:00Z">
        <w:r w:rsidRPr="00167B22">
          <w:t>Sanoman tyyppi ja alityyppi ja lähetteen käyttötarkoitus</w:t>
        </w:r>
        <w:r>
          <w:t xml:space="preserve"> (tietokenttä)</w:t>
        </w:r>
      </w:ins>
    </w:p>
    <w:p w:rsidR="0076016F" w:rsidRDefault="0015047B" w:rsidP="0076016F">
      <w:pPr>
        <w:rPr>
          <w:ins w:id="6124" w:author="Tuomainen Mika" w:date="2014-04-10T09:55:00Z"/>
        </w:rPr>
      </w:pPr>
      <w:ins w:id="6125" w:author="Tuomainen Mika" w:date="2014-04-10T09:55:00Z">
        <w:r>
          <w:tab/>
        </w:r>
        <w:r w:rsidR="0076016F" w:rsidRPr="0015047B">
          <w:rPr>
            <w:b/>
            <w:rPrChange w:id="6126" w:author="Tuomainen Mika" w:date="2014-04-10T10:07:00Z">
              <w:rPr/>
            </w:rPrChange>
          </w:rPr>
          <w:t>Hoidon arviointi</w:t>
        </w:r>
        <w:r w:rsidR="0076016F">
          <w:t xml:space="preserve"> (hoitoprosessin vaihe: 1.2.246.537.6.13.2006:16)</w:t>
        </w:r>
      </w:ins>
    </w:p>
    <w:p w:rsidR="0076016F" w:rsidRDefault="0015047B" w:rsidP="0076016F">
      <w:pPr>
        <w:rPr>
          <w:ins w:id="6127" w:author="Tuomainen Mika" w:date="2014-04-10T09:55:00Z"/>
        </w:rPr>
      </w:pPr>
      <w:ins w:id="6128" w:author="Tuomainen Mika" w:date="2014-04-10T09:55:00Z">
        <w:r>
          <w:tab/>
        </w:r>
        <w:r>
          <w:tab/>
        </w:r>
        <w:r w:rsidR="0076016F" w:rsidRPr="0015047B">
          <w:rPr>
            <w:b/>
            <w:rPrChange w:id="6129" w:author="Tuomainen Mika" w:date="2014-04-10T10:07:00Z">
              <w:rPr/>
            </w:rPrChange>
          </w:rPr>
          <w:t>Palvelutapahtuma</w:t>
        </w:r>
        <w:r w:rsidR="0076016F">
          <w:t xml:space="preserve"> (otsikko: </w:t>
        </w:r>
        <w:r w:rsidR="0076016F" w:rsidRPr="008D2C1A">
          <w:t>1.2.246.537.6.40182.2009</w:t>
        </w:r>
        <w:r w:rsidR="0076016F">
          <w:t>:10)</w:t>
        </w:r>
      </w:ins>
    </w:p>
    <w:p w:rsidR="0076016F" w:rsidRDefault="0015047B" w:rsidP="0076016F">
      <w:pPr>
        <w:rPr>
          <w:ins w:id="6130" w:author="Tuomainen Mika" w:date="2014-04-10T09:55:00Z"/>
        </w:rPr>
      </w:pPr>
      <w:ins w:id="6131" w:author="Tuomainen Mika" w:date="2014-04-10T09:55:00Z">
        <w:r>
          <w:tab/>
        </w:r>
        <w:r>
          <w:tab/>
        </w:r>
        <w:r w:rsidR="0076016F" w:rsidRPr="0015047B">
          <w:rPr>
            <w:b/>
            <w:rPrChange w:id="6132" w:author="Tuomainen Mika" w:date="2014-04-10T10:08:00Z">
              <w:rPr/>
            </w:rPrChange>
          </w:rPr>
          <w:t>Loppuarvio</w:t>
        </w:r>
        <w:r w:rsidR="0076016F">
          <w:t xml:space="preserve"> (otsikko: 1.2.246.537.6.14.2006:29)</w:t>
        </w:r>
      </w:ins>
    </w:p>
    <w:p w:rsidR="0076016F" w:rsidRDefault="0076016F" w:rsidP="0076016F">
      <w:pPr>
        <w:rPr>
          <w:ins w:id="6133" w:author="Tuomainen Mika" w:date="2014-04-10T09:55:00Z"/>
        </w:rPr>
      </w:pPr>
      <w:ins w:id="6134" w:author="Tuomainen Mika" w:date="2014-04-10T09:55:00Z">
        <w:r>
          <w:tab/>
        </w:r>
        <w:r>
          <w:tab/>
        </w:r>
        <w:r w:rsidRPr="0015047B">
          <w:rPr>
            <w:b/>
            <w:rPrChange w:id="6135" w:author="Tuomainen Mika" w:date="2014-04-10T10:08:00Z">
              <w:rPr/>
            </w:rPrChange>
          </w:rPr>
          <w:t>Hoidon tarve</w:t>
        </w:r>
        <w:r>
          <w:t xml:space="preserve"> (otsikko: 1.2.246.537.6.14.2006:21)</w:t>
        </w:r>
      </w:ins>
    </w:p>
    <w:p w:rsidR="0076016F" w:rsidRDefault="0076016F" w:rsidP="0076016F">
      <w:pPr>
        <w:rPr>
          <w:ins w:id="6136" w:author="Tuomainen Mika" w:date="2014-04-10T09:55:00Z"/>
        </w:rPr>
      </w:pPr>
      <w:ins w:id="6137" w:author="Tuomainen Mika" w:date="2014-04-10T09:55:00Z">
        <w:r>
          <w:tab/>
        </w:r>
        <w:r>
          <w:tab/>
        </w:r>
        <w:r w:rsidRPr="0015047B">
          <w:rPr>
            <w:b/>
            <w:rPrChange w:id="6138" w:author="Tuomainen Mika" w:date="2014-04-10T10:08:00Z">
              <w:rPr/>
            </w:rPrChange>
          </w:rPr>
          <w:t>Tutkimukset</w:t>
        </w:r>
        <w:r>
          <w:t xml:space="preserve"> (otsikko: 1.2.246.537.6.14.2006:53)</w:t>
        </w:r>
      </w:ins>
    </w:p>
    <w:p w:rsidR="0076016F" w:rsidRDefault="0076016F" w:rsidP="0076016F">
      <w:pPr>
        <w:pStyle w:val="Luettelokappale"/>
        <w:numPr>
          <w:ilvl w:val="0"/>
          <w:numId w:val="40"/>
        </w:numPr>
        <w:jc w:val="left"/>
        <w:rPr>
          <w:ins w:id="6139" w:author="Tuomainen Mika" w:date="2014-04-10T09:55:00Z"/>
        </w:rPr>
      </w:pPr>
      <w:ins w:id="6140" w:author="Tuomainen Mika" w:date="2014-04-10T09:55:00Z">
        <w:r>
          <w:t>Tehdyt tutkimukset (tietokenttä)</w:t>
        </w:r>
      </w:ins>
    </w:p>
    <w:p w:rsidR="0076016F" w:rsidRDefault="0076016F" w:rsidP="0076016F">
      <w:pPr>
        <w:rPr>
          <w:ins w:id="6141" w:author="Tuomainen Mika" w:date="2014-04-10T09:55:00Z"/>
        </w:rPr>
      </w:pPr>
      <w:ins w:id="6142" w:author="Tuomainen Mika" w:date="2014-04-10T09:55:00Z">
        <w:r>
          <w:tab/>
        </w:r>
        <w:r>
          <w:tab/>
        </w:r>
        <w:r w:rsidRPr="0015047B">
          <w:rPr>
            <w:b/>
            <w:rPrChange w:id="6143" w:author="Tuomainen Mika" w:date="2014-04-10T10:08:00Z">
              <w:rPr/>
            </w:rPrChange>
          </w:rPr>
          <w:t>Toimenpiteet</w:t>
        </w:r>
        <w:r>
          <w:t xml:space="preserve"> (otsikko: 1.2.246.537.6.14.2006:51)</w:t>
        </w:r>
      </w:ins>
    </w:p>
    <w:p w:rsidR="0076016F" w:rsidRDefault="0076016F" w:rsidP="0076016F">
      <w:pPr>
        <w:pStyle w:val="Luettelokappale"/>
        <w:numPr>
          <w:ilvl w:val="0"/>
          <w:numId w:val="40"/>
        </w:numPr>
        <w:jc w:val="left"/>
        <w:rPr>
          <w:ins w:id="6144" w:author="Tuomainen Mika" w:date="2014-04-10T09:55:00Z"/>
        </w:rPr>
      </w:pPr>
      <w:ins w:id="6145" w:author="Tuomainen Mika" w:date="2014-04-10T09:55:00Z">
        <w:r>
          <w:t>Tehdyt toimenpiteet (tietokenttä)</w:t>
        </w:r>
      </w:ins>
    </w:p>
    <w:p w:rsidR="0076016F" w:rsidRDefault="0076016F">
      <w:pPr>
        <w:ind w:left="1440"/>
        <w:rPr>
          <w:ins w:id="6146" w:author="Tuomainen Mika" w:date="2014-04-10T09:55:00Z"/>
        </w:rPr>
        <w:pPrChange w:id="6147" w:author="Tuomainen Mika" w:date="2014-04-10T10:08:00Z">
          <w:pPr/>
        </w:pPrChange>
      </w:pPr>
      <w:ins w:id="6148" w:author="Tuomainen Mika" w:date="2014-04-10T09:55:00Z">
        <w:r w:rsidRPr="0015047B">
          <w:rPr>
            <w:b/>
            <w:rPrChange w:id="6149" w:author="Tuomainen Mika" w:date="2014-04-10T10:09:00Z">
              <w:rPr/>
            </w:rPrChange>
          </w:rPr>
          <w:t>Diagnoosi: asiakkaan aikaisemmat sairaudet</w:t>
        </w:r>
        <w:r>
          <w:t xml:space="preserve"> (otsikko: 1.2.246.537.6.14.2006:13)</w:t>
        </w:r>
      </w:ins>
    </w:p>
    <w:p w:rsidR="0076016F" w:rsidRDefault="0015047B" w:rsidP="0076016F">
      <w:pPr>
        <w:rPr>
          <w:ins w:id="6150" w:author="Tuomainen Mika" w:date="2014-04-10T09:55:00Z"/>
        </w:rPr>
      </w:pPr>
      <w:ins w:id="6151" w:author="Tuomainen Mika" w:date="2014-04-10T09:55:00Z">
        <w:r>
          <w:tab/>
        </w:r>
        <w:r>
          <w:tab/>
        </w:r>
        <w:r w:rsidR="0076016F" w:rsidRPr="0015047B">
          <w:rPr>
            <w:b/>
            <w:rPrChange w:id="6152" w:author="Tuomainen Mika" w:date="2014-04-10T10:09:00Z">
              <w:rPr/>
            </w:rPrChange>
          </w:rPr>
          <w:t>Lääkehoito</w:t>
        </w:r>
        <w:r w:rsidR="0076016F">
          <w:t xml:space="preserve"> (otsikko: 1.2.246.537.6.14.2006:55)</w:t>
        </w:r>
      </w:ins>
    </w:p>
    <w:p w:rsidR="0076016F" w:rsidRDefault="0076016F" w:rsidP="0076016F">
      <w:pPr>
        <w:rPr>
          <w:ins w:id="6153" w:author="Tuomainen Mika" w:date="2014-04-10T09:55:00Z"/>
        </w:rPr>
      </w:pPr>
      <w:ins w:id="6154" w:author="Tuomainen Mika" w:date="2014-04-10T09:55:00Z">
        <w:r>
          <w:tab/>
        </w:r>
        <w:r>
          <w:tab/>
        </w:r>
        <w:r w:rsidRPr="0015047B">
          <w:rPr>
            <w:b/>
            <w:rPrChange w:id="6155" w:author="Tuomainen Mika" w:date="2014-04-10T10:09:00Z">
              <w:rPr/>
            </w:rPrChange>
          </w:rPr>
          <w:t>Lausunnot</w:t>
        </w:r>
        <w:r>
          <w:t xml:space="preserve"> (otsikko: 1.2.246.537.6.14.2006:62)</w:t>
        </w:r>
      </w:ins>
    </w:p>
    <w:p w:rsidR="0076016F" w:rsidRDefault="0076016F" w:rsidP="0076016F">
      <w:pPr>
        <w:rPr>
          <w:ins w:id="6156" w:author="Tuomainen Mika" w:date="2014-04-10T09:55:00Z"/>
        </w:rPr>
      </w:pPr>
      <w:ins w:id="6157" w:author="Tuomainen Mika" w:date="2014-04-10T09:55:00Z">
        <w:r>
          <w:tab/>
        </w:r>
        <w:r>
          <w:tab/>
        </w:r>
        <w:r w:rsidRPr="0015047B">
          <w:rPr>
            <w:b/>
            <w:rPrChange w:id="6158" w:author="Tuomainen Mika" w:date="2014-04-10T10:09:00Z">
              <w:rPr/>
            </w:rPrChange>
          </w:rPr>
          <w:t>Apuvälineet</w:t>
        </w:r>
        <w:r>
          <w:t xml:space="preserve"> (otsikko: (1.2.246.537.6.14.2006:63)</w:t>
        </w:r>
      </w:ins>
    </w:p>
    <w:p w:rsidR="0076016F" w:rsidRDefault="0076016F" w:rsidP="0076016F">
      <w:pPr>
        <w:rPr>
          <w:ins w:id="6159" w:author="Tuomainen Mika" w:date="2014-04-10T09:55:00Z"/>
        </w:rPr>
      </w:pPr>
      <w:ins w:id="6160" w:author="Tuomainen Mika" w:date="2014-04-10T09:55:00Z">
        <w:r>
          <w:tab/>
        </w:r>
        <w:r>
          <w:tab/>
        </w:r>
        <w:r w:rsidRPr="0015047B">
          <w:rPr>
            <w:b/>
            <w:rPrChange w:id="6161" w:author="Tuomainen Mika" w:date="2014-04-10T10:09:00Z">
              <w:rPr/>
            </w:rPrChange>
          </w:rPr>
          <w:t>Kuntoutus</w:t>
        </w:r>
        <w:r>
          <w:t xml:space="preserve"> (otsikko: 1.2.246.537.6.14.2006:27)</w:t>
        </w:r>
      </w:ins>
    </w:p>
    <w:p w:rsidR="0076016F" w:rsidRDefault="0076016F" w:rsidP="0076016F">
      <w:pPr>
        <w:rPr>
          <w:ins w:id="6162" w:author="Tuomainen Mika" w:date="2014-04-10T09:55:00Z"/>
        </w:rPr>
      </w:pPr>
      <w:ins w:id="6163" w:author="Tuomainen Mika" w:date="2014-04-10T09:55:00Z">
        <w:r>
          <w:tab/>
        </w:r>
        <w:r>
          <w:tab/>
        </w:r>
        <w:r w:rsidRPr="0015047B">
          <w:rPr>
            <w:b/>
            <w:rPrChange w:id="6164" w:author="Tuomainen Mika" w:date="2014-04-10T10:09:00Z">
              <w:rPr/>
            </w:rPrChange>
          </w:rPr>
          <w:t>Toimintakyky</w:t>
        </w:r>
        <w:r>
          <w:t xml:space="preserve"> (otsikko: 1.2.246.537.6.14.2006:72)</w:t>
        </w:r>
      </w:ins>
    </w:p>
    <w:p w:rsidR="0076016F" w:rsidRDefault="0076016F">
      <w:pPr>
        <w:ind w:left="1440"/>
        <w:rPr>
          <w:ins w:id="6165" w:author="Tuomainen Mika" w:date="2014-04-10T09:55:00Z"/>
        </w:rPr>
        <w:pPrChange w:id="6166" w:author="Tuomainen Mika" w:date="2014-04-10T10:08:00Z">
          <w:pPr/>
        </w:pPrChange>
      </w:pPr>
      <w:ins w:id="6167" w:author="Tuomainen Mika" w:date="2014-04-10T09:55:00Z">
        <w:r w:rsidRPr="0015047B">
          <w:rPr>
            <w:b/>
            <w:rPrChange w:id="6168" w:author="Tuomainen Mika" w:date="2014-04-10T10:09:00Z">
              <w:rPr/>
            </w:rPrChange>
          </w:rPr>
          <w:t>Jatkohoidon järjestämistä koskevat tiedot</w:t>
        </w:r>
        <w:r>
          <w:t xml:space="preserve"> (otsikko: 1.2.246.537.6.14.2006:23)</w:t>
        </w:r>
      </w:ins>
    </w:p>
    <w:p w:rsidR="0076016F" w:rsidRDefault="0015047B" w:rsidP="0076016F">
      <w:pPr>
        <w:rPr>
          <w:ins w:id="6169" w:author="Tuomainen Mika" w:date="2014-04-10T09:55:00Z"/>
        </w:rPr>
      </w:pPr>
      <w:ins w:id="6170" w:author="Tuomainen Mika" w:date="2014-04-10T09:55:00Z">
        <w:r>
          <w:tab/>
        </w:r>
        <w:r>
          <w:tab/>
        </w:r>
        <w:r w:rsidR="0076016F" w:rsidRPr="0015047B">
          <w:rPr>
            <w:b/>
            <w:rPrChange w:id="6171" w:author="Tuomainen Mika" w:date="2014-04-10T10:09:00Z">
              <w:rPr/>
            </w:rPrChange>
          </w:rPr>
          <w:t>Kuljetuksen järjestäminen</w:t>
        </w:r>
        <w:r w:rsidR="0076016F">
          <w:t xml:space="preserve"> (otsikko)</w:t>
        </w:r>
      </w:ins>
    </w:p>
    <w:p w:rsidR="0076016F" w:rsidRDefault="0076016F" w:rsidP="00CC1036"/>
    <w:p w:rsidR="003E639A" w:rsidDel="0015047B" w:rsidRDefault="003E639A" w:rsidP="00CC1036">
      <w:pPr>
        <w:pStyle w:val="Otsikko2"/>
        <w:rPr>
          <w:del w:id="6172" w:author="Tuomainen Mika" w:date="2014-04-10T10:10:00Z"/>
        </w:rPr>
      </w:pPr>
      <w:bookmarkStart w:id="6173" w:name="_Toc384330168"/>
      <w:bookmarkStart w:id="6174" w:name="_Toc384984332"/>
      <w:bookmarkStart w:id="6175" w:name="_Toc384985100"/>
      <w:bookmarkStart w:id="6176" w:name="_Toc384985770"/>
      <w:del w:id="6177" w:author="Tuomainen Mika" w:date="2014-04-10T10:10:00Z">
        <w:r w:rsidDel="0015047B">
          <w:lastRenderedPageBreak/>
          <w:delText>Palautteen otsikot</w:delText>
        </w:r>
        <w:bookmarkStart w:id="6178" w:name="_Toc384989362"/>
        <w:bookmarkEnd w:id="6173"/>
        <w:bookmarkEnd w:id="6174"/>
        <w:bookmarkEnd w:id="6175"/>
        <w:bookmarkEnd w:id="6176"/>
        <w:bookmarkEnd w:id="6178"/>
      </w:del>
    </w:p>
    <w:p w:rsidR="003E639A" w:rsidDel="0015047B" w:rsidRDefault="003E639A">
      <w:pPr>
        <w:rPr>
          <w:del w:id="6179" w:author="Tuomainen Mika" w:date="2014-04-10T10:10:00Z"/>
        </w:rPr>
        <w:pPrChange w:id="6180" w:author="Tuomainen Mika" w:date="2014-04-03T23:16:00Z">
          <w:pPr>
            <w:ind w:left="576"/>
          </w:pPr>
        </w:pPrChange>
      </w:pPr>
      <w:bookmarkStart w:id="6181" w:name="_Toc384989363"/>
      <w:bookmarkEnd w:id="6181"/>
    </w:p>
    <w:p w:rsidR="003E639A" w:rsidDel="0015047B" w:rsidRDefault="003E639A" w:rsidP="00CC1036">
      <w:pPr>
        <w:rPr>
          <w:del w:id="6182" w:author="Tuomainen Mika" w:date="2014-04-10T10:10:00Z"/>
        </w:rPr>
      </w:pPr>
      <w:del w:id="6183" w:author="Tuomainen Mika" w:date="2014-04-10T10:10:00Z">
        <w:r w:rsidDel="0015047B">
          <w:delText>PAL</w:delText>
        </w:r>
        <w:bookmarkStart w:id="6184" w:name="_Toc384989364"/>
        <w:bookmarkEnd w:id="6184"/>
      </w:del>
    </w:p>
    <w:p w:rsidR="003E639A" w:rsidDel="0015047B" w:rsidRDefault="003E639A" w:rsidP="00CC1036">
      <w:pPr>
        <w:rPr>
          <w:del w:id="6185" w:author="Tuomainen Mika" w:date="2014-04-10T10:10:00Z"/>
        </w:rPr>
      </w:pPr>
      <w:del w:id="6186" w:author="Tuomainen Mika" w:date="2014-04-10T10:10:00Z">
        <w:r w:rsidDel="0015047B">
          <w:tab/>
        </w:r>
        <w:r w:rsidDel="0015047B">
          <w:tab/>
          <w:delText xml:space="preserve">hoidon arviointi </w:delText>
        </w:r>
        <w:bookmarkStart w:id="6187" w:name="_Toc384989365"/>
        <w:bookmarkEnd w:id="6187"/>
      </w:del>
    </w:p>
    <w:p w:rsidR="003E639A" w:rsidDel="0015047B" w:rsidRDefault="003E639A" w:rsidP="00CC1036">
      <w:pPr>
        <w:rPr>
          <w:del w:id="6188" w:author="Tuomainen Mika" w:date="2014-04-10T10:10:00Z"/>
        </w:rPr>
      </w:pPr>
      <w:del w:id="6189" w:author="Tuomainen Mika" w:date="2014-04-10T10:10:00Z">
        <w:r w:rsidDel="0015047B">
          <w:tab/>
        </w:r>
        <w:r w:rsidDel="0015047B">
          <w:tab/>
        </w:r>
        <w:r w:rsidDel="0015047B">
          <w:tab/>
          <w:delText>loppuarvio (1.2.246.537.6.14.2006:29)</w:delText>
        </w:r>
        <w:bookmarkStart w:id="6190" w:name="_Toc384989366"/>
        <w:bookmarkEnd w:id="6190"/>
      </w:del>
    </w:p>
    <w:p w:rsidR="003E639A" w:rsidDel="0015047B" w:rsidRDefault="003E639A" w:rsidP="00CC1036">
      <w:pPr>
        <w:rPr>
          <w:del w:id="6191" w:author="Tuomainen Mika" w:date="2014-04-10T10:10:00Z"/>
        </w:rPr>
      </w:pPr>
      <w:del w:id="6192" w:author="Tuomainen Mika" w:date="2014-04-10T10:10:00Z">
        <w:r w:rsidDel="0015047B">
          <w:tab/>
        </w:r>
        <w:r w:rsidDel="0015047B">
          <w:tab/>
        </w:r>
        <w:r w:rsidDel="0015047B">
          <w:tab/>
          <w:delText>hoidon tarve (1.2.246.537.6.14.2006:21)</w:delText>
        </w:r>
        <w:bookmarkStart w:id="6193" w:name="_Toc384989367"/>
        <w:bookmarkEnd w:id="6193"/>
      </w:del>
    </w:p>
    <w:p w:rsidR="003E639A" w:rsidDel="0015047B" w:rsidRDefault="003E639A" w:rsidP="00CC1036">
      <w:pPr>
        <w:rPr>
          <w:del w:id="6194" w:author="Tuomainen Mika" w:date="2014-04-10T10:10:00Z"/>
        </w:rPr>
      </w:pPr>
      <w:del w:id="6195" w:author="Tuomainen Mika" w:date="2014-04-10T10:10:00Z">
        <w:r w:rsidDel="0015047B">
          <w:tab/>
        </w:r>
        <w:r w:rsidDel="0015047B">
          <w:tab/>
        </w:r>
        <w:r w:rsidDel="0015047B">
          <w:tab/>
          <w:delText>tutkimukset  (1.2.246.537.6.14.2006:53)</w:delText>
        </w:r>
        <w:bookmarkStart w:id="6196" w:name="_Toc384989368"/>
        <w:bookmarkEnd w:id="6196"/>
      </w:del>
    </w:p>
    <w:p w:rsidR="003E639A" w:rsidDel="0015047B" w:rsidRDefault="003E639A">
      <w:pPr>
        <w:rPr>
          <w:del w:id="6197" w:author="Tuomainen Mika" w:date="2014-04-10T10:10:00Z"/>
        </w:rPr>
        <w:pPrChange w:id="6198" w:author="Tuomainen Mika" w:date="2014-04-03T23:16:00Z">
          <w:pPr>
            <w:ind w:left="2160" w:firstLine="720"/>
          </w:pPr>
        </w:pPrChange>
      </w:pPr>
      <w:del w:id="6199" w:author="Tuomainen Mika" w:date="2014-04-10T10:10:00Z">
        <w:r w:rsidDel="0015047B">
          <w:delText>tehdyt tutkimukset</w:delText>
        </w:r>
        <w:bookmarkStart w:id="6200" w:name="_Toc384989369"/>
        <w:bookmarkEnd w:id="6200"/>
      </w:del>
    </w:p>
    <w:p w:rsidR="003E639A" w:rsidDel="0015047B" w:rsidRDefault="003E639A" w:rsidP="00CC1036">
      <w:pPr>
        <w:rPr>
          <w:del w:id="6201" w:author="Tuomainen Mika" w:date="2014-04-10T10:10:00Z"/>
        </w:rPr>
      </w:pPr>
      <w:del w:id="6202" w:author="Tuomainen Mika" w:date="2014-04-10T10:10:00Z">
        <w:r w:rsidDel="0015047B">
          <w:tab/>
        </w:r>
        <w:r w:rsidDel="0015047B">
          <w:tab/>
        </w:r>
        <w:r w:rsidDel="0015047B">
          <w:tab/>
          <w:delText>toimenpiteet (1.2.246.537.6.14.2006:51)</w:delText>
        </w:r>
        <w:bookmarkStart w:id="6203" w:name="_Toc384989370"/>
        <w:bookmarkEnd w:id="6203"/>
      </w:del>
    </w:p>
    <w:p w:rsidR="003E639A" w:rsidDel="0015047B" w:rsidRDefault="003E639A" w:rsidP="00CC1036">
      <w:pPr>
        <w:rPr>
          <w:del w:id="6204" w:author="Tuomainen Mika" w:date="2014-04-10T10:10:00Z"/>
        </w:rPr>
      </w:pPr>
      <w:del w:id="6205" w:author="Tuomainen Mika" w:date="2014-04-10T10:10:00Z">
        <w:r w:rsidDel="0015047B">
          <w:tab/>
        </w:r>
        <w:r w:rsidDel="0015047B">
          <w:tab/>
        </w:r>
        <w:r w:rsidDel="0015047B">
          <w:tab/>
        </w:r>
        <w:r w:rsidDel="0015047B">
          <w:tab/>
          <w:delText>tehdyt toimenpiteet</w:delText>
        </w:r>
        <w:bookmarkStart w:id="6206" w:name="_Toc384989371"/>
        <w:bookmarkEnd w:id="6206"/>
      </w:del>
    </w:p>
    <w:p w:rsidR="003E639A" w:rsidDel="0015047B" w:rsidRDefault="003E639A" w:rsidP="00CC1036">
      <w:pPr>
        <w:rPr>
          <w:del w:id="6207" w:author="Tuomainen Mika" w:date="2014-04-10T10:10:00Z"/>
        </w:rPr>
      </w:pPr>
      <w:del w:id="6208" w:author="Tuomainen Mika" w:date="2014-04-10T10:10:00Z">
        <w:r w:rsidDel="0015047B">
          <w:tab/>
        </w:r>
        <w:r w:rsidDel="0015047B">
          <w:tab/>
        </w:r>
        <w:r w:rsidDel="0015047B">
          <w:tab/>
          <w:delText xml:space="preserve">diagnoosi:  asiakkaan aikaisemmat sairaudet  (1.2.246.537.6.14.2006:13) </w:delText>
        </w:r>
        <w:bookmarkStart w:id="6209" w:name="_Toc384989372"/>
        <w:bookmarkEnd w:id="6209"/>
      </w:del>
    </w:p>
    <w:p w:rsidR="003E639A" w:rsidDel="0015047B" w:rsidRDefault="003E639A" w:rsidP="00CC1036">
      <w:pPr>
        <w:rPr>
          <w:del w:id="6210" w:author="Tuomainen Mika" w:date="2014-04-10T10:10:00Z"/>
        </w:rPr>
      </w:pPr>
      <w:del w:id="6211" w:author="Tuomainen Mika" w:date="2014-04-10T10:10:00Z">
        <w:r w:rsidDel="0015047B">
          <w:tab/>
        </w:r>
        <w:r w:rsidDel="0015047B">
          <w:tab/>
        </w:r>
        <w:r w:rsidDel="0015047B">
          <w:tab/>
          <w:delText>lääkehoito  (1.2.246.537.6.14.2006:55)</w:delText>
        </w:r>
        <w:bookmarkStart w:id="6212" w:name="_Toc384989373"/>
        <w:bookmarkEnd w:id="6212"/>
      </w:del>
    </w:p>
    <w:p w:rsidR="003E639A" w:rsidDel="0015047B" w:rsidRDefault="003E639A" w:rsidP="00CC1036">
      <w:pPr>
        <w:rPr>
          <w:del w:id="6213" w:author="Tuomainen Mika" w:date="2014-04-10T10:10:00Z"/>
        </w:rPr>
      </w:pPr>
      <w:del w:id="6214" w:author="Tuomainen Mika" w:date="2014-04-10T10:10:00Z">
        <w:r w:rsidDel="0015047B">
          <w:tab/>
        </w:r>
        <w:r w:rsidDel="0015047B">
          <w:tab/>
        </w:r>
        <w:r w:rsidDel="0015047B">
          <w:tab/>
          <w:delText>lausunnot  (1.2.246.537.6.14.2006:62)</w:delText>
        </w:r>
        <w:bookmarkStart w:id="6215" w:name="_Toc384989374"/>
        <w:bookmarkEnd w:id="6215"/>
      </w:del>
    </w:p>
    <w:p w:rsidR="003E639A" w:rsidDel="0015047B" w:rsidRDefault="003E639A" w:rsidP="00CC1036">
      <w:pPr>
        <w:rPr>
          <w:del w:id="6216" w:author="Tuomainen Mika" w:date="2014-04-10T10:10:00Z"/>
        </w:rPr>
      </w:pPr>
      <w:del w:id="6217" w:author="Tuomainen Mika" w:date="2014-04-10T10:10:00Z">
        <w:r w:rsidDel="0015047B">
          <w:tab/>
        </w:r>
        <w:r w:rsidDel="0015047B">
          <w:tab/>
        </w:r>
        <w:r w:rsidDel="0015047B">
          <w:tab/>
          <w:delText xml:space="preserve">apuvälineet  (1.2.246.537.6.14.2006:63) </w:delText>
        </w:r>
        <w:bookmarkStart w:id="6218" w:name="_Toc384989375"/>
        <w:bookmarkEnd w:id="6218"/>
      </w:del>
    </w:p>
    <w:p w:rsidR="003E639A" w:rsidDel="0015047B" w:rsidRDefault="003E639A" w:rsidP="00CC1036">
      <w:pPr>
        <w:rPr>
          <w:del w:id="6219" w:author="Tuomainen Mika" w:date="2014-04-10T10:10:00Z"/>
        </w:rPr>
      </w:pPr>
      <w:del w:id="6220" w:author="Tuomainen Mika" w:date="2014-04-10T10:10:00Z">
        <w:r w:rsidDel="0015047B">
          <w:tab/>
        </w:r>
        <w:r w:rsidDel="0015047B">
          <w:tab/>
        </w:r>
        <w:r w:rsidDel="0015047B">
          <w:tab/>
          <w:delText>kuntoutus  (1.2.246.537.6.14.2006:27)</w:delText>
        </w:r>
        <w:bookmarkStart w:id="6221" w:name="_Toc384989376"/>
        <w:bookmarkEnd w:id="6221"/>
      </w:del>
    </w:p>
    <w:p w:rsidR="003E639A" w:rsidDel="0015047B" w:rsidRDefault="003E639A" w:rsidP="00CC1036">
      <w:pPr>
        <w:rPr>
          <w:del w:id="6222" w:author="Tuomainen Mika" w:date="2014-04-10T10:10:00Z"/>
        </w:rPr>
      </w:pPr>
      <w:del w:id="6223" w:author="Tuomainen Mika" w:date="2014-04-10T10:10:00Z">
        <w:r w:rsidDel="0015047B">
          <w:tab/>
        </w:r>
        <w:r w:rsidDel="0015047B">
          <w:tab/>
        </w:r>
        <w:r w:rsidDel="0015047B">
          <w:tab/>
          <w:delText>toimintakyky (1.2.246.537.6.14.2006:72)</w:delText>
        </w:r>
        <w:bookmarkStart w:id="6224" w:name="_Toc384989377"/>
        <w:bookmarkEnd w:id="6224"/>
      </w:del>
    </w:p>
    <w:p w:rsidR="003E639A" w:rsidDel="0015047B" w:rsidRDefault="003E639A" w:rsidP="00CC1036">
      <w:pPr>
        <w:rPr>
          <w:del w:id="6225" w:author="Tuomainen Mika" w:date="2014-04-10T10:10:00Z"/>
        </w:rPr>
      </w:pPr>
      <w:del w:id="6226" w:author="Tuomainen Mika" w:date="2014-04-10T10:10:00Z">
        <w:r w:rsidDel="0015047B">
          <w:tab/>
        </w:r>
        <w:r w:rsidDel="0015047B">
          <w:tab/>
        </w:r>
        <w:r w:rsidDel="0015047B">
          <w:tab/>
          <w:delText>jatkohoidon järjestämistä koskevat tiedot (1.2.246.537.6.14.2006:23)</w:delText>
        </w:r>
        <w:bookmarkStart w:id="6227" w:name="_Toc384989378"/>
        <w:bookmarkEnd w:id="6227"/>
      </w:del>
    </w:p>
    <w:p w:rsidR="0015047B" w:rsidRDefault="006779E4" w:rsidP="0015047B">
      <w:pPr>
        <w:pStyle w:val="Otsikko2"/>
        <w:jc w:val="left"/>
        <w:rPr>
          <w:ins w:id="6228" w:author="Tuomainen Mika" w:date="2014-04-10T10:10:00Z"/>
        </w:rPr>
      </w:pPr>
      <w:bookmarkStart w:id="6229" w:name="_Toc366676145"/>
      <w:bookmarkStart w:id="6230" w:name="_Toc384989379"/>
      <w:ins w:id="6231" w:author="Tuomainen Mika" w:date="2014-04-11T13:10:00Z">
        <w:r>
          <w:t>Määrittämättömän hoitoprosessin vaiheen alle tulevat h</w:t>
        </w:r>
      </w:ins>
      <w:ins w:id="6232" w:author="Tuomainen Mika" w:date="2014-04-11T13:09:00Z">
        <w:r>
          <w:t>oitop</w:t>
        </w:r>
      </w:ins>
      <w:ins w:id="6233" w:author="Tuomainen Mika" w:date="2014-04-10T10:10:00Z">
        <w:r w:rsidR="0015047B">
          <w:t>alautteen otsikot ja tietokentät</w:t>
        </w:r>
        <w:bookmarkEnd w:id="6229"/>
        <w:bookmarkEnd w:id="6230"/>
      </w:ins>
    </w:p>
    <w:p w:rsidR="0015047B" w:rsidRDefault="0015047B" w:rsidP="0015047B">
      <w:pPr>
        <w:rPr>
          <w:ins w:id="6234" w:author="Tuomainen Mika" w:date="2014-04-10T10:10:00Z"/>
        </w:rPr>
      </w:pPr>
    </w:p>
    <w:p w:rsidR="006779E4" w:rsidRDefault="006779E4" w:rsidP="006779E4">
      <w:pPr>
        <w:rPr>
          <w:ins w:id="6235" w:author="Tuomainen Mika" w:date="2014-04-11T13:10:00Z"/>
        </w:rPr>
      </w:pPr>
      <w:ins w:id="6236" w:author="Tuomainen Mika" w:date="2014-04-11T13:10:00Z">
        <w:r>
          <w:t>Tässä luvussa käydään läpi hoitoprosessin vaihekoodin 99 (</w:t>
        </w:r>
        <w:r w:rsidRPr="007E2DEB">
          <w:t>Määrittämätön hoitoprosessin vaihe</w:t>
        </w:r>
        <w:r>
          <w:t>) alle tulevat hoitopalautteen otsikot ja tietokentät.</w:t>
        </w:r>
      </w:ins>
    </w:p>
    <w:p w:rsidR="006779E4" w:rsidRDefault="006779E4" w:rsidP="0015047B">
      <w:pPr>
        <w:rPr>
          <w:ins w:id="6237" w:author="Tuomainen Mika" w:date="2014-04-11T13:11:00Z"/>
        </w:rPr>
      </w:pPr>
    </w:p>
    <w:p w:rsidR="0015047B" w:rsidRDefault="006779E4" w:rsidP="0015047B">
      <w:pPr>
        <w:rPr>
          <w:ins w:id="6238" w:author="Tuomainen Mika" w:date="2014-04-10T10:10:00Z"/>
        </w:rPr>
      </w:pPr>
      <w:ins w:id="6239" w:author="Tuomainen Mika" w:date="2014-04-11T13:11:00Z">
        <w:r>
          <w:t>Huom. h</w:t>
        </w:r>
      </w:ins>
      <w:ins w:id="6240" w:author="Tuomainen Mika" w:date="2014-04-10T10:10:00Z">
        <w:r w:rsidR="0015047B">
          <w:t xml:space="preserve">oitopalautteessa tulee tarvittavien otsikoiden lisäksi kuljettaa mukana </w:t>
        </w:r>
      </w:ins>
      <w:ins w:id="6241" w:author="Tuomainen Mika" w:date="2014-04-11T13:11:00Z">
        <w:r>
          <w:t xml:space="preserve">myös </w:t>
        </w:r>
      </w:ins>
      <w:ins w:id="6242" w:author="Tuomainen Mika" w:date="2014-04-10T10:10:00Z">
        <w:r w:rsidR="0015047B">
          <w:t>tarvittavat lähetteen tunnisteet</w:t>
        </w:r>
      </w:ins>
      <w:ins w:id="6243" w:author="Tuomainen Mika" w:date="2014-04-11T13:11:00Z">
        <w:r>
          <w:t>.</w:t>
        </w:r>
      </w:ins>
    </w:p>
    <w:p w:rsidR="003E639A" w:rsidRDefault="003E639A" w:rsidP="00CC1036">
      <w:pPr>
        <w:rPr>
          <w:ins w:id="6244" w:author="Tuomainen Mika" w:date="2014-04-10T10:11:00Z"/>
        </w:rPr>
      </w:pPr>
    </w:p>
    <w:p w:rsidR="0015047B" w:rsidRDefault="0015047B" w:rsidP="0015047B">
      <w:pPr>
        <w:pStyle w:val="Otsikko3"/>
        <w:jc w:val="left"/>
        <w:rPr>
          <w:ins w:id="6245" w:author="Tuomainen Mika" w:date="2014-04-10T10:11:00Z"/>
        </w:rPr>
      </w:pPr>
      <w:bookmarkStart w:id="6246" w:name="_Toc366676146"/>
      <w:bookmarkStart w:id="6247" w:name="_Toc384989380"/>
      <w:ins w:id="6248" w:author="Tuomainen Mika" w:date="2014-04-10T10:11:00Z">
        <w:r w:rsidRPr="00D84174">
          <w:lastRenderedPageBreak/>
          <w:t>Lähetteen ja hoitopalautteen tekniset</w:t>
        </w:r>
        <w:r>
          <w:t>-</w:t>
        </w:r>
        <w:r w:rsidRPr="00D84174">
          <w:t xml:space="preserve"> ja osapuolitiedot</w:t>
        </w:r>
        <w:bookmarkEnd w:id="6246"/>
        <w:bookmarkEnd w:id="6247"/>
      </w:ins>
    </w:p>
    <w:p w:rsidR="0015047B" w:rsidRDefault="0015047B" w:rsidP="0015047B">
      <w:pPr>
        <w:rPr>
          <w:ins w:id="6249" w:author="Tuomainen Mika" w:date="2014-04-11T13:12:00Z"/>
        </w:rPr>
      </w:pPr>
    </w:p>
    <w:p w:rsidR="00B132E4" w:rsidRDefault="006779E4" w:rsidP="006779E4">
      <w:pPr>
        <w:rPr>
          <w:ins w:id="6250" w:author="Tuomainen Mika" w:date="2014-04-11T15:53:00Z"/>
        </w:rPr>
      </w:pPr>
      <w:ins w:id="6251" w:author="Tuomainen Mika" w:date="2014-04-11T13:12:00Z">
        <w:r>
          <w:t>Tämä otsikko sijoitetaan hoitopalautteessa hoitoprosessin vaihekoodin 99 (</w:t>
        </w:r>
        <w:r w:rsidRPr="007E2DEB">
          <w:t>Määrittämätön hoitoprosessin vaihe</w:t>
        </w:r>
        <w:r>
          <w:t xml:space="preserve">) alle. </w:t>
        </w:r>
      </w:ins>
    </w:p>
    <w:p w:rsidR="00B132E4" w:rsidRDefault="00B132E4" w:rsidP="006779E4">
      <w:pPr>
        <w:rPr>
          <w:ins w:id="6252" w:author="Tuomainen Mika" w:date="2014-04-11T15:53:00Z"/>
        </w:rPr>
      </w:pPr>
    </w:p>
    <w:p w:rsidR="006779E4" w:rsidRDefault="006779E4" w:rsidP="006779E4">
      <w:pPr>
        <w:rPr>
          <w:ins w:id="6253" w:author="Tuomainen Mika" w:date="2014-04-11T13:12:00Z"/>
        </w:rPr>
      </w:pPr>
      <w:ins w:id="6254" w:author="Tuomainen Mika" w:date="2014-04-11T13:12:00Z">
        <w:r>
          <w:t>Otsikon alta on löydyttävä myös tarvittavat lähetteen tiedot.</w:t>
        </w:r>
      </w:ins>
    </w:p>
    <w:p w:rsidR="0015047B" w:rsidDel="00B132E4" w:rsidRDefault="0015047B" w:rsidP="006779E4">
      <w:pPr>
        <w:rPr>
          <w:del w:id="6255" w:author="Tuomainen Mika" w:date="2014-04-11T13:13:00Z"/>
        </w:rPr>
      </w:pPr>
    </w:p>
    <w:p w:rsidR="00B132E4" w:rsidRDefault="00B132E4" w:rsidP="00CC1036">
      <w:pPr>
        <w:rPr>
          <w:ins w:id="6256" w:author="Tuomainen Mika" w:date="2014-04-11T15:53:00Z"/>
        </w:rPr>
      </w:pPr>
    </w:p>
    <w:p w:rsidR="006779E4" w:rsidRDefault="006779E4" w:rsidP="006779E4">
      <w:pPr>
        <w:rPr>
          <w:ins w:id="6257" w:author="Tuomainen Mika" w:date="2014-04-11T13:14:00Z"/>
        </w:rPr>
      </w:pPr>
      <w:ins w:id="6258" w:author="Tuomainen Mika" w:date="2014-04-11T13:14:00Z">
        <w:r w:rsidRPr="00D84174">
          <w:t>Lähetteen ja hoitopalautteen tekniset ja osapuolitiedot</w:t>
        </w:r>
        <w:r>
          <w:t>:</w:t>
        </w:r>
        <w:r>
          <w:tab/>
        </w:r>
      </w:ins>
    </w:p>
    <w:p w:rsidR="006779E4" w:rsidRDefault="006779E4" w:rsidP="006779E4">
      <w:pPr>
        <w:rPr>
          <w:ins w:id="6259" w:author="Tuomainen Mika" w:date="2014-04-11T15:54:00Z"/>
        </w:rPr>
      </w:pPr>
      <w:ins w:id="6260" w:author="Tuomainen Mika" w:date="2014-04-11T13:14:00Z">
        <w:r>
          <w:t xml:space="preserve">otsikkokoodi: 1 </w:t>
        </w:r>
        <w:r>
          <w:tab/>
          <w:t>otsikkokoodisto (</w:t>
        </w:r>
        <w:r w:rsidRPr="00D84174">
          <w:t xml:space="preserve">1.2.246.537.6.40182.2009 </w:t>
        </w:r>
        <w:r>
          <w:t xml:space="preserve">)  </w:t>
        </w:r>
      </w:ins>
    </w:p>
    <w:p w:rsidR="00B132E4" w:rsidRDefault="00B132E4" w:rsidP="006779E4">
      <w:pPr>
        <w:rPr>
          <w:ins w:id="6261" w:author="Tuomainen Mika" w:date="2014-04-11T15:54:00Z"/>
        </w:rPr>
      </w:pPr>
    </w:p>
    <w:p w:rsidR="00B132E4" w:rsidRDefault="00B132E4" w:rsidP="00B132E4">
      <w:pPr>
        <w:rPr>
          <w:ins w:id="6262" w:author="Tuomainen Mika" w:date="2014-04-11T15:54:00Z"/>
        </w:rPr>
      </w:pPr>
      <w:ins w:id="6263" w:author="Tuomainen Mika" w:date="2014-04-11T15:54:00Z">
        <w:r>
          <w:t xml:space="preserve">Seuraavaksi käydään läpi tämän otsikon alle tulevat tietokentät. </w:t>
        </w:r>
      </w:ins>
    </w:p>
    <w:p w:rsidR="006779E4" w:rsidRDefault="006779E4" w:rsidP="006779E4">
      <w:pPr>
        <w:rPr>
          <w:ins w:id="6264" w:author="Tuomainen Mika" w:date="2014-04-11T13:14:00Z"/>
        </w:rPr>
      </w:pPr>
    </w:p>
    <w:p w:rsidR="003E639A" w:rsidDel="006779E4" w:rsidRDefault="003E639A" w:rsidP="006779E4">
      <w:pPr>
        <w:rPr>
          <w:del w:id="6265" w:author="Tuomainen Mika" w:date="2014-04-11T13:13:00Z"/>
        </w:rPr>
      </w:pPr>
    </w:p>
    <w:p w:rsidR="003E639A" w:rsidDel="006779E4" w:rsidRDefault="003E639A" w:rsidP="00CC1036">
      <w:pPr>
        <w:rPr>
          <w:del w:id="6266" w:author="Tuomainen Mika" w:date="2014-04-11T13:13:00Z"/>
        </w:rPr>
      </w:pPr>
    </w:p>
    <w:p w:rsidR="003E639A" w:rsidRDefault="003E639A">
      <w:pPr>
        <w:pStyle w:val="Otsikko4"/>
        <w:pPrChange w:id="6267" w:author="Tuomainen Mika" w:date="2014-04-10T23:10:00Z">
          <w:pPr>
            <w:pStyle w:val="Otsikko3"/>
          </w:pPr>
        </w:pPrChange>
      </w:pPr>
      <w:bookmarkStart w:id="6268" w:name="_Toc384330169"/>
      <w:r>
        <w:t>Hoitopalautteen tunnus ja vastuulääkäri</w:t>
      </w:r>
      <w:bookmarkEnd w:id="6268"/>
    </w:p>
    <w:p w:rsidR="003E639A" w:rsidRDefault="003E639A">
      <w:pPr>
        <w:pPrChange w:id="6269" w:author="Tuomainen Mika" w:date="2014-04-03T23:16:00Z">
          <w:pPr>
            <w:ind w:left="720"/>
          </w:pPr>
        </w:pPrChange>
      </w:pPr>
    </w:p>
    <w:p w:rsidR="00C8723F" w:rsidRDefault="003E639A" w:rsidP="00CC1036">
      <w:pPr>
        <w:rPr>
          <w:ins w:id="6270" w:author="Tuomainen Mika" w:date="2014-04-10T23:10:00Z"/>
        </w:rPr>
      </w:pPr>
      <w:r>
        <w:t xml:space="preserve">Hoitopalautteen tunnus ja vastuulääkäri: </w:t>
      </w:r>
    </w:p>
    <w:p w:rsidR="003E639A" w:rsidRDefault="003E639A" w:rsidP="00CC1036">
      <w:r>
        <w:t>kenttäkoodi: 36</w:t>
      </w:r>
      <w:r>
        <w:tab/>
        <w:t xml:space="preserve">koodisto: 1.2.246.537.6.12.2002.124 </w:t>
      </w:r>
    </w:p>
    <w:p w:rsidR="003E639A" w:rsidRDefault="003E639A" w:rsidP="00CC1036"/>
    <w:p w:rsidR="003E639A" w:rsidRDefault="003E639A" w:rsidP="00CC1036">
      <w:r>
        <w:t>OID-tunnus ilmoitetaan value-elementissä tietotyypillä II ja antopäivämäärä elementissä effectiveTime attribuutilla value. Laitos ja lääkäri ilmoitetaan elementissä author.</w:t>
      </w:r>
    </w:p>
    <w:p w:rsidR="003E639A" w:rsidRDefault="003E639A" w:rsidP="00CC1036"/>
    <w:p w:rsidR="003E639A" w:rsidRPr="00C65CD6" w:rsidRDefault="003E639A">
      <w:pPr>
        <w:jc w:val="left"/>
        <w:rPr>
          <w:color w:val="000000"/>
          <w:highlight w:val="white"/>
          <w:lang w:eastAsia="fi-FI"/>
        </w:rPr>
        <w:pPrChange w:id="6271" w:author="Tuomainen Mika" w:date="2014-04-10T23:11:00Z">
          <w:pPr>
            <w:autoSpaceDE w:val="0"/>
            <w:autoSpaceDN w:val="0"/>
            <w:adjustRightInd w:val="0"/>
          </w:pPr>
        </w:pPrChange>
      </w:pPr>
      <w:r w:rsidRPr="00C65CD6">
        <w:rPr>
          <w:color w:val="0000FF"/>
          <w:highlight w:val="white"/>
          <w:lang w:eastAsia="fi-FI"/>
        </w:rPr>
        <w:t>&lt;</w:t>
      </w:r>
      <w:r w:rsidRPr="00C65CD6">
        <w:rPr>
          <w:highlight w:val="white"/>
          <w:lang w:eastAsia="fi-FI"/>
        </w:rPr>
        <w:t>entry</w:t>
      </w:r>
      <w:r w:rsidRPr="00C65CD6">
        <w:rPr>
          <w:color w:val="0000FF"/>
          <w:highlight w:val="white"/>
          <w:lang w:eastAsia="fi-FI"/>
        </w:rPr>
        <w:t>&gt;</w:t>
      </w:r>
    </w:p>
    <w:p w:rsidR="003E639A" w:rsidRPr="006779E4" w:rsidRDefault="00C8723F">
      <w:pPr>
        <w:jc w:val="left"/>
        <w:rPr>
          <w:color w:val="000000"/>
          <w:highlight w:val="white"/>
          <w:lang w:eastAsia="fi-FI"/>
        </w:rPr>
        <w:pPrChange w:id="6272" w:author="Tuomainen Mika" w:date="2014-04-10T23:11:00Z">
          <w:pPr>
            <w:autoSpaceDE w:val="0"/>
            <w:autoSpaceDN w:val="0"/>
            <w:adjustRightInd w:val="0"/>
          </w:pPr>
        </w:pPrChange>
      </w:pPr>
      <w:ins w:id="6273" w:author="Tuomainen Mika" w:date="2014-04-10T23:11:00Z">
        <w:r w:rsidRPr="0064412E">
          <w:rPr>
            <w:color w:val="000000"/>
            <w:highlight w:val="white"/>
            <w:lang w:eastAsia="fi-FI"/>
            <w:rPrChange w:id="6274" w:author="Tuomainen Mika" w:date="2014-04-11T12:56:00Z">
              <w:rPr>
                <w:color w:val="000000"/>
                <w:highlight w:val="white"/>
                <w:lang w:val="en-US" w:eastAsia="fi-FI"/>
              </w:rPr>
            </w:rPrChange>
          </w:rPr>
          <w:tab/>
        </w:r>
      </w:ins>
      <w:del w:id="6275" w:author="Tuomainen Mika" w:date="2014-04-10T23:11:00Z">
        <w:r w:rsidR="003E639A" w:rsidRPr="0064412E" w:rsidDel="00C8723F">
          <w:rPr>
            <w:color w:val="000000"/>
            <w:highlight w:val="white"/>
            <w:lang w:eastAsia="fi-FI"/>
          </w:rPr>
          <w:tab/>
        </w:r>
      </w:del>
      <w:r w:rsidR="003E639A" w:rsidRPr="006779E4">
        <w:rPr>
          <w:color w:val="0000FF"/>
          <w:highlight w:val="white"/>
          <w:lang w:eastAsia="fi-FI"/>
        </w:rPr>
        <w:t>&lt;</w:t>
      </w:r>
      <w:r w:rsidR="003E639A" w:rsidRPr="006779E4">
        <w:rPr>
          <w:color w:val="800000"/>
          <w:highlight w:val="white"/>
          <w:lang w:eastAsia="fi-FI"/>
        </w:rPr>
        <w:t>observation</w:t>
      </w:r>
      <w:r w:rsidR="003E639A" w:rsidRPr="006779E4">
        <w:rPr>
          <w:highlight w:val="white"/>
          <w:lang w:eastAsia="fi-FI"/>
        </w:rPr>
        <w:t xml:space="preserve"> classCode</w:t>
      </w:r>
      <w:r w:rsidR="003E639A" w:rsidRPr="006779E4">
        <w:rPr>
          <w:color w:val="0000FF"/>
          <w:highlight w:val="white"/>
          <w:lang w:eastAsia="fi-FI"/>
        </w:rPr>
        <w:t>="</w:t>
      </w:r>
      <w:r w:rsidR="003E639A" w:rsidRPr="006779E4">
        <w:rPr>
          <w:color w:val="000000"/>
          <w:highlight w:val="white"/>
          <w:lang w:eastAsia="fi-FI"/>
        </w:rPr>
        <w:t>OBS</w:t>
      </w:r>
      <w:r w:rsidR="003E639A" w:rsidRPr="006779E4">
        <w:rPr>
          <w:color w:val="0000FF"/>
          <w:highlight w:val="white"/>
          <w:lang w:eastAsia="fi-FI"/>
        </w:rPr>
        <w:t>"</w:t>
      </w:r>
      <w:r w:rsidR="003E639A" w:rsidRPr="006779E4">
        <w:rPr>
          <w:highlight w:val="white"/>
          <w:lang w:eastAsia="fi-FI"/>
        </w:rPr>
        <w:t xml:space="preserve"> moodCode</w:t>
      </w:r>
      <w:r w:rsidR="003E639A" w:rsidRPr="006779E4">
        <w:rPr>
          <w:color w:val="0000FF"/>
          <w:highlight w:val="white"/>
          <w:lang w:eastAsia="fi-FI"/>
        </w:rPr>
        <w:t>="</w:t>
      </w:r>
      <w:r w:rsidR="003E639A" w:rsidRPr="006779E4">
        <w:rPr>
          <w:color w:val="000000"/>
          <w:highlight w:val="white"/>
          <w:lang w:eastAsia="fi-FI"/>
        </w:rPr>
        <w:t>EVN</w:t>
      </w:r>
      <w:r w:rsidR="003E639A" w:rsidRPr="006779E4">
        <w:rPr>
          <w:color w:val="0000FF"/>
          <w:highlight w:val="white"/>
          <w:lang w:eastAsia="fi-FI"/>
        </w:rPr>
        <w:t>"&gt;</w:t>
      </w:r>
    </w:p>
    <w:p w:rsidR="003E639A" w:rsidRPr="004741ED" w:rsidRDefault="003E639A">
      <w:pPr>
        <w:jc w:val="left"/>
        <w:rPr>
          <w:highlight w:val="white"/>
          <w:lang w:val="en-US" w:eastAsia="fi-FI"/>
        </w:rPr>
        <w:pPrChange w:id="6276" w:author="Tuomainen Mika" w:date="2014-04-10T23:11:00Z">
          <w:pPr>
            <w:autoSpaceDE w:val="0"/>
            <w:autoSpaceDN w:val="0"/>
            <w:adjustRightInd w:val="0"/>
          </w:pPr>
        </w:pPrChange>
      </w:pPr>
      <w:r w:rsidRPr="006779E4">
        <w:rPr>
          <w:highlight w:val="white"/>
          <w:lang w:eastAsia="fi-FI"/>
        </w:rPr>
        <w:tab/>
      </w:r>
      <w:ins w:id="6277" w:author="Tuomainen Mika" w:date="2014-04-10T23:11:00Z">
        <w:r w:rsidR="00C8723F" w:rsidRPr="0064412E">
          <w:rPr>
            <w:highlight w:val="white"/>
            <w:lang w:eastAsia="fi-FI"/>
            <w:rPrChange w:id="6278" w:author="Tuomainen Mika" w:date="2014-04-11T12:56:00Z">
              <w:rPr>
                <w:highlight w:val="white"/>
                <w:lang w:val="en-US" w:eastAsia="fi-FI"/>
              </w:rPr>
            </w:rPrChange>
          </w:rPr>
          <w:tab/>
        </w:r>
      </w:ins>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codeSystem</w:t>
      </w:r>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rsidR="003E639A" w:rsidRPr="004741ED" w:rsidRDefault="003E639A">
      <w:pPr>
        <w:jc w:val="left"/>
        <w:rPr>
          <w:color w:val="000000"/>
          <w:highlight w:val="white"/>
          <w:lang w:val="en-US" w:eastAsia="fi-FI"/>
        </w:rPr>
        <w:pPrChange w:id="6279" w:author="Tuomainen Mika" w:date="2014-04-10T23:11:00Z">
          <w:pPr>
            <w:autoSpaceDE w:val="0"/>
            <w:autoSpaceDN w:val="0"/>
            <w:adjustRightInd w:val="0"/>
          </w:pPr>
        </w:pPrChange>
      </w:pPr>
      <w:r w:rsidRPr="00A129D9">
        <w:rPr>
          <w:color w:val="000000"/>
          <w:highlight w:val="white"/>
          <w:lang w:val="en-US" w:eastAsia="fi-FI"/>
        </w:rPr>
        <w:tab/>
      </w:r>
      <w:ins w:id="6280" w:author="Tuomainen Mika" w:date="2014-04-10T23:11:00Z">
        <w:r w:rsidR="00C8723F">
          <w:rPr>
            <w:color w:val="000000"/>
            <w:highlight w:val="white"/>
            <w:lang w:val="en-US" w:eastAsia="fi-FI"/>
          </w:rPr>
          <w:tab/>
        </w:r>
      </w:ins>
      <w:r w:rsidRPr="00A129D9">
        <w:rPr>
          <w:color w:val="0000FF"/>
          <w:highlight w:val="white"/>
          <w:lang w:val="en-US" w:eastAsia="fi-FI"/>
        </w:rPr>
        <w:t>&lt;</w:t>
      </w:r>
      <w:r w:rsidRPr="00A129D9">
        <w:rPr>
          <w:highlight w:val="white"/>
          <w:lang w:val="en-US" w:eastAsia="fi-FI"/>
        </w:rPr>
        <w:t>effectiveTime</w:t>
      </w:r>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rsidR="003E639A" w:rsidRPr="004741ED" w:rsidRDefault="003E639A">
      <w:pPr>
        <w:ind w:left="1440"/>
        <w:jc w:val="left"/>
        <w:rPr>
          <w:highlight w:val="white"/>
          <w:lang w:val="en-US" w:eastAsia="fi-FI"/>
        </w:rPr>
        <w:pPrChange w:id="6281" w:author="Tuomainen Mika" w:date="2014-04-10T23:11:00Z">
          <w:pPr>
            <w:autoSpaceDE w:val="0"/>
            <w:autoSpaceDN w:val="0"/>
            <w:adjustRightInd w:val="0"/>
          </w:pPr>
        </w:pPrChange>
      </w:pPr>
      <w:del w:id="6282" w:author="Tuomainen Mika" w:date="2014-04-10T23:11:00Z">
        <w:r w:rsidRPr="00A129D9" w:rsidDel="00C8723F">
          <w:rPr>
            <w:highlight w:val="white"/>
            <w:lang w:val="en-US" w:eastAsia="fi-FI"/>
          </w:rPr>
          <w:lastRenderedPageBreak/>
          <w:tab/>
        </w:r>
      </w:del>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xsi:type</w:t>
      </w:r>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rsidR="003E639A" w:rsidRDefault="003E639A">
      <w:pPr>
        <w:ind w:left="720" w:firstLine="720"/>
        <w:jc w:val="left"/>
        <w:rPr>
          <w:color w:val="000000"/>
          <w:highlight w:val="white"/>
          <w:lang w:val="en-US" w:eastAsia="fi-FI"/>
        </w:rPr>
        <w:pPrChange w:id="6283" w:author="Tuomainen Mika" w:date="2014-04-10T23:11:00Z">
          <w:pPr>
            <w:autoSpaceDE w:val="0"/>
            <w:autoSpaceDN w:val="0"/>
            <w:adjustRightInd w:val="0"/>
            <w:ind w:firstLine="720"/>
          </w:pPr>
        </w:pPrChange>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rsidR="003E639A" w:rsidRPr="005E50DA" w:rsidRDefault="003E639A">
      <w:pPr>
        <w:ind w:left="2160"/>
        <w:jc w:val="left"/>
        <w:rPr>
          <w:highlight w:val="white"/>
          <w:lang w:val="en-US" w:eastAsia="fi-FI"/>
        </w:rPr>
        <w:pPrChange w:id="6284" w:author="Tuomainen Mika" w:date="2014-04-10T23:12:00Z">
          <w:pPr>
            <w:autoSpaceDE w:val="0"/>
            <w:autoSpaceDN w:val="0"/>
            <w:adjustRightInd w:val="0"/>
            <w:ind w:left="720"/>
          </w:pPr>
        </w:pPrChange>
      </w:pPr>
      <w:r w:rsidRPr="005E50DA">
        <w:rPr>
          <w:color w:val="0000FF"/>
          <w:highlight w:val="white"/>
          <w:lang w:val="en-US" w:eastAsia="fi-FI"/>
        </w:rPr>
        <w:t>&lt;</w:t>
      </w:r>
      <w:r w:rsidRPr="005E50DA">
        <w:rPr>
          <w:color w:val="800000"/>
          <w:highlight w:val="white"/>
          <w:lang w:val="en-US" w:eastAsia="fi-FI"/>
        </w:rPr>
        <w:t>functionCode</w:t>
      </w:r>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38571B">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rsidR="003E639A" w:rsidRPr="004741ED" w:rsidRDefault="003E639A">
      <w:pPr>
        <w:jc w:val="left"/>
        <w:rPr>
          <w:highlight w:val="white"/>
          <w:lang w:val="en-US" w:eastAsia="fi-FI"/>
        </w:rPr>
        <w:pPrChange w:id="6285" w:author="Tuomainen Mika" w:date="2014-04-10T23:11:00Z">
          <w:pPr>
            <w:autoSpaceDE w:val="0"/>
            <w:autoSpaceDN w:val="0"/>
            <w:adjustRightInd w:val="0"/>
          </w:pPr>
        </w:pPrChange>
      </w:pPr>
      <w:r w:rsidRPr="0038571B">
        <w:rPr>
          <w:highlight w:val="white"/>
          <w:lang w:val="en-US" w:eastAsia="fi-FI"/>
        </w:rPr>
        <w:tab/>
      </w:r>
      <w:ins w:id="6286" w:author="Tuomainen Mika" w:date="2014-04-10T23:12:00Z">
        <w:r w:rsidR="00C8723F">
          <w:rPr>
            <w:highlight w:val="white"/>
            <w:lang w:val="en-US" w:eastAsia="fi-FI"/>
          </w:rPr>
          <w:tab/>
        </w:r>
        <w:r w:rsidR="00C8723F">
          <w:rPr>
            <w:highlight w:val="white"/>
            <w:lang w:val="en-US" w:eastAsia="fi-FI"/>
          </w:rPr>
          <w:tab/>
        </w:r>
      </w:ins>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rsidR="003E639A" w:rsidRPr="004741ED" w:rsidRDefault="003E639A">
      <w:pPr>
        <w:jc w:val="left"/>
        <w:rPr>
          <w:color w:val="000000"/>
          <w:highlight w:val="white"/>
          <w:lang w:val="en-US" w:eastAsia="fi-FI"/>
        </w:rPr>
        <w:pPrChange w:id="6287" w:author="Tuomainen Mika" w:date="2014-04-10T23:11:00Z">
          <w:pPr>
            <w:autoSpaceDE w:val="0"/>
            <w:autoSpaceDN w:val="0"/>
            <w:adjustRightInd w:val="0"/>
          </w:pPr>
        </w:pPrChange>
      </w:pPr>
      <w:r w:rsidRPr="00A129D9">
        <w:rPr>
          <w:color w:val="000000"/>
          <w:highlight w:val="white"/>
          <w:lang w:val="en-US" w:eastAsia="fi-FI"/>
        </w:rPr>
        <w:tab/>
      </w:r>
      <w:ins w:id="6288" w:author="Tuomainen Mika" w:date="2014-04-10T23:12:00Z">
        <w:r w:rsidR="00C8723F">
          <w:rPr>
            <w:color w:val="000000"/>
            <w:highlight w:val="white"/>
            <w:lang w:val="en-US" w:eastAsia="fi-FI"/>
          </w:rPr>
          <w:tab/>
        </w:r>
        <w:r w:rsidR="00C8723F">
          <w:rPr>
            <w:color w:val="000000"/>
            <w:highlight w:val="white"/>
            <w:lang w:val="en-US" w:eastAsia="fi-FI"/>
          </w:rPr>
          <w:tab/>
        </w:r>
      </w:ins>
      <w:r w:rsidRPr="00A129D9">
        <w:rPr>
          <w:color w:val="0000FF"/>
          <w:highlight w:val="white"/>
          <w:lang w:val="en-US" w:eastAsia="fi-FI"/>
        </w:rPr>
        <w:t>&lt;</w:t>
      </w:r>
      <w:r w:rsidRPr="00A129D9">
        <w:rPr>
          <w:highlight w:val="white"/>
          <w:lang w:val="en-US" w:eastAsia="fi-FI"/>
        </w:rPr>
        <w:t>assignedAuthor</w:t>
      </w:r>
      <w:r w:rsidRPr="00A129D9">
        <w:rPr>
          <w:color w:val="0000FF"/>
          <w:highlight w:val="white"/>
          <w:lang w:val="en-US" w:eastAsia="fi-FI"/>
        </w:rPr>
        <w:t>&gt;</w:t>
      </w:r>
    </w:p>
    <w:p w:rsidR="003E639A" w:rsidRPr="004741ED" w:rsidRDefault="003E639A">
      <w:pPr>
        <w:jc w:val="left"/>
        <w:rPr>
          <w:highlight w:val="white"/>
          <w:lang w:val="en-US" w:eastAsia="fi-FI"/>
        </w:rPr>
        <w:pPrChange w:id="6289" w:author="Tuomainen Mika" w:date="2014-04-10T23:11:00Z">
          <w:pPr>
            <w:autoSpaceDE w:val="0"/>
            <w:autoSpaceDN w:val="0"/>
            <w:adjustRightInd w:val="0"/>
          </w:pPr>
        </w:pPrChange>
      </w:pPr>
      <w:r w:rsidRPr="00A129D9">
        <w:rPr>
          <w:highlight w:val="white"/>
          <w:lang w:val="en-US" w:eastAsia="fi-FI"/>
        </w:rPr>
        <w:tab/>
      </w:r>
      <w:ins w:id="6290" w:author="Tuomainen Mika" w:date="2014-04-10T23:12:00Z">
        <w:r w:rsidR="00C8723F">
          <w:rPr>
            <w:highlight w:val="white"/>
            <w:lang w:val="en-US" w:eastAsia="fi-FI"/>
          </w:rPr>
          <w:tab/>
        </w:r>
        <w:r w:rsidR="00C8723F">
          <w:rPr>
            <w:highlight w:val="white"/>
            <w:lang w:val="en-US" w:eastAsia="fi-FI"/>
          </w:rPr>
          <w:tab/>
        </w:r>
        <w:r w:rsidR="00C8723F">
          <w:rPr>
            <w:highlight w:val="white"/>
            <w:lang w:val="en-US" w:eastAsia="fi-FI"/>
          </w:rPr>
          <w:tab/>
        </w:r>
      </w:ins>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121256-1234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rsidR="003E639A" w:rsidRPr="004741ED" w:rsidRDefault="003E639A">
      <w:pPr>
        <w:jc w:val="left"/>
        <w:rPr>
          <w:color w:val="000000"/>
          <w:highlight w:val="white"/>
          <w:lang w:val="en-US" w:eastAsia="fi-FI"/>
        </w:rPr>
        <w:pPrChange w:id="6291" w:author="Tuomainen Mika" w:date="2014-04-10T23:11:00Z">
          <w:pPr>
            <w:autoSpaceDE w:val="0"/>
            <w:autoSpaceDN w:val="0"/>
            <w:adjustRightInd w:val="0"/>
          </w:pPr>
        </w:pPrChange>
      </w:pPr>
      <w:r w:rsidRPr="00A129D9">
        <w:rPr>
          <w:color w:val="000000"/>
          <w:highlight w:val="white"/>
          <w:lang w:val="en-US" w:eastAsia="fi-FI"/>
        </w:rPr>
        <w:tab/>
      </w:r>
      <w:ins w:id="6292" w:author="Tuomainen Mika" w:date="2014-04-10T23:12:00Z">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ins>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rsidR="003E639A" w:rsidRPr="006779E4" w:rsidRDefault="003E639A">
      <w:pPr>
        <w:jc w:val="left"/>
        <w:rPr>
          <w:highlight w:val="white"/>
          <w:lang w:val="en-US" w:eastAsia="fi-FI"/>
        </w:rPr>
        <w:pPrChange w:id="6293" w:author="Tuomainen Mika" w:date="2014-04-10T23:11:00Z">
          <w:pPr>
            <w:autoSpaceDE w:val="0"/>
            <w:autoSpaceDN w:val="0"/>
            <w:adjustRightInd w:val="0"/>
          </w:pPr>
        </w:pPrChange>
      </w:pPr>
      <w:r w:rsidRPr="00A129D9">
        <w:rPr>
          <w:highlight w:val="white"/>
          <w:lang w:val="en-US" w:eastAsia="fi-FI"/>
        </w:rPr>
        <w:tab/>
      </w:r>
      <w:ins w:id="6294" w:author="Tuomainen Mika" w:date="2014-04-10T23:12:00Z">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ins>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rsidR="003E639A" w:rsidRPr="00511831" w:rsidRDefault="003E639A">
      <w:pPr>
        <w:jc w:val="left"/>
        <w:rPr>
          <w:highlight w:val="white"/>
          <w:lang w:val="en-US" w:eastAsia="fi-FI"/>
          <w:rPrChange w:id="6295" w:author="Tuomainen Mika" w:date="2014-04-23T14:58:00Z">
            <w:rPr>
              <w:rFonts w:ascii="Arial" w:hAnsi="Arial" w:cs="Arial"/>
              <w:color w:val="000000"/>
              <w:highlight w:val="white"/>
              <w:lang w:val="en-US" w:eastAsia="fi-FI"/>
            </w:rPr>
          </w:rPrChange>
        </w:rPr>
        <w:pPrChange w:id="6296" w:author="Tuomainen Mika" w:date="2014-04-10T23:11:00Z">
          <w:pPr>
            <w:autoSpaceDE w:val="0"/>
            <w:autoSpaceDN w:val="0"/>
            <w:adjustRightInd w:val="0"/>
          </w:pPr>
        </w:pPrChange>
      </w:pPr>
      <w:r w:rsidRPr="006779E4">
        <w:rPr>
          <w:highlight w:val="white"/>
          <w:lang w:val="en-US" w:eastAsia="fi-FI"/>
        </w:rPr>
        <w:tab/>
      </w:r>
      <w:ins w:id="6297" w:author="Tuomainen Mika" w:date="2014-04-10T23:12:00Z">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ins>
      <w:r w:rsidRPr="00511831">
        <w:rPr>
          <w:color w:val="0000FF"/>
          <w:highlight w:val="white"/>
          <w:lang w:val="en-US" w:eastAsia="fi-FI"/>
          <w:rPrChange w:id="6298" w:author="Tuomainen Mika" w:date="2014-04-23T14:58:00Z">
            <w:rPr>
              <w:rFonts w:ascii="Arial" w:hAnsi="Arial" w:cs="Arial"/>
              <w:color w:val="0000FF"/>
              <w:highlight w:val="white"/>
              <w:lang w:val="en-US" w:eastAsia="fi-FI"/>
            </w:rPr>
          </w:rPrChange>
        </w:rPr>
        <w:t>&lt;</w:t>
      </w:r>
      <w:r w:rsidRPr="00511831">
        <w:rPr>
          <w:color w:val="800000"/>
          <w:highlight w:val="white"/>
          <w:lang w:val="en-US" w:eastAsia="fi-FI"/>
          <w:rPrChange w:id="6299"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6300" w:author="Tuomainen Mika" w:date="2014-04-23T14:58:00Z">
            <w:rPr>
              <w:rFonts w:ascii="Arial" w:hAnsi="Arial" w:cs="Arial"/>
              <w:color w:val="0000FF"/>
              <w:highlight w:val="white"/>
              <w:lang w:val="en-US" w:eastAsia="fi-FI"/>
            </w:rPr>
          </w:rPrChange>
        </w:rPr>
        <w:t>&gt;</w:t>
      </w:r>
      <w:r w:rsidRPr="00511831">
        <w:rPr>
          <w:highlight w:val="white"/>
          <w:lang w:val="en-US" w:eastAsia="fi-FI"/>
          <w:rPrChange w:id="6301" w:author="Tuomainen Mika" w:date="2014-04-23T14:58:00Z">
            <w:rPr>
              <w:rFonts w:ascii="Arial" w:hAnsi="Arial" w:cs="Arial"/>
              <w:color w:val="000000"/>
              <w:highlight w:val="white"/>
              <w:lang w:val="en-US" w:eastAsia="fi-FI"/>
            </w:rPr>
          </w:rPrChange>
        </w:rPr>
        <w:t>Y-Y sairaanhoitopiiri os 13</w:t>
      </w:r>
      <w:r w:rsidRPr="00511831">
        <w:rPr>
          <w:color w:val="0000FF"/>
          <w:highlight w:val="white"/>
          <w:lang w:val="en-US" w:eastAsia="fi-FI"/>
          <w:rPrChange w:id="6302" w:author="Tuomainen Mika" w:date="2014-04-23T14:58:00Z">
            <w:rPr>
              <w:rFonts w:ascii="Arial" w:hAnsi="Arial" w:cs="Arial"/>
              <w:color w:val="0000FF"/>
              <w:highlight w:val="white"/>
              <w:lang w:val="en-US" w:eastAsia="fi-FI"/>
            </w:rPr>
          </w:rPrChange>
        </w:rPr>
        <w:t>&lt;/</w:t>
      </w:r>
      <w:r w:rsidRPr="00511831">
        <w:rPr>
          <w:color w:val="800000"/>
          <w:highlight w:val="white"/>
          <w:lang w:val="en-US" w:eastAsia="fi-FI"/>
          <w:rPrChange w:id="6303" w:author="Tuomainen Mika" w:date="2014-04-23T14:58:00Z">
            <w:rPr>
              <w:rFonts w:ascii="Arial" w:hAnsi="Arial" w:cs="Arial"/>
              <w:color w:val="800000"/>
              <w:highlight w:val="white"/>
              <w:lang w:val="en-US" w:eastAsia="fi-FI"/>
            </w:rPr>
          </w:rPrChange>
        </w:rPr>
        <w:t>name</w:t>
      </w:r>
      <w:r w:rsidRPr="00511831">
        <w:rPr>
          <w:color w:val="0000FF"/>
          <w:highlight w:val="white"/>
          <w:lang w:val="en-US" w:eastAsia="fi-FI"/>
          <w:rPrChange w:id="6304" w:author="Tuomainen Mika" w:date="2014-04-23T14:58:00Z">
            <w:rPr>
              <w:rFonts w:ascii="Arial" w:hAnsi="Arial" w:cs="Arial"/>
              <w:color w:val="0000FF"/>
              <w:highlight w:val="white"/>
              <w:lang w:val="en-US" w:eastAsia="fi-FI"/>
            </w:rPr>
          </w:rPrChange>
        </w:rPr>
        <w:t>&gt;</w:t>
      </w:r>
    </w:p>
    <w:p w:rsidR="003E639A" w:rsidRPr="004741ED" w:rsidRDefault="003E639A">
      <w:pPr>
        <w:jc w:val="left"/>
        <w:rPr>
          <w:color w:val="000000"/>
          <w:highlight w:val="white"/>
          <w:lang w:val="en-US" w:eastAsia="fi-FI"/>
        </w:rPr>
        <w:pPrChange w:id="6305" w:author="Tuomainen Mika" w:date="2014-04-10T23:11:00Z">
          <w:pPr>
            <w:autoSpaceDE w:val="0"/>
            <w:autoSpaceDN w:val="0"/>
            <w:adjustRightInd w:val="0"/>
          </w:pPr>
        </w:pPrChange>
      </w:pPr>
      <w:r w:rsidRPr="00511831">
        <w:rPr>
          <w:color w:val="000000"/>
          <w:highlight w:val="white"/>
          <w:lang w:val="en-US" w:eastAsia="fi-FI"/>
          <w:rPrChange w:id="6306" w:author="Tuomainen Mika" w:date="2014-04-23T14:58:00Z">
            <w:rPr>
              <w:rFonts w:ascii="Arial" w:hAnsi="Arial" w:cs="Arial"/>
              <w:color w:val="000000"/>
              <w:highlight w:val="white"/>
              <w:lang w:val="en-US" w:eastAsia="fi-FI"/>
            </w:rPr>
          </w:rPrChange>
        </w:rPr>
        <w:tab/>
      </w:r>
      <w:ins w:id="6307" w:author="Tuomainen Mika" w:date="2014-04-10T23:12:00Z">
        <w:r w:rsidR="00C8723F" w:rsidRPr="00511831">
          <w:rPr>
            <w:color w:val="000000"/>
            <w:highlight w:val="white"/>
            <w:lang w:val="en-US" w:eastAsia="fi-FI"/>
          </w:rPr>
          <w:tab/>
        </w:r>
        <w:r w:rsidR="00C8723F" w:rsidRPr="00511831">
          <w:rPr>
            <w:color w:val="000000"/>
            <w:highlight w:val="white"/>
            <w:lang w:val="en-US" w:eastAsia="fi-FI"/>
          </w:rPr>
          <w:tab/>
        </w:r>
      </w:ins>
      <w:ins w:id="6308" w:author="Tuomainen Mika" w:date="2014-04-10T23:13:00Z">
        <w:r w:rsidR="00C8723F" w:rsidRPr="00511831">
          <w:rPr>
            <w:color w:val="000000"/>
            <w:highlight w:val="white"/>
            <w:lang w:val="en-US" w:eastAsia="fi-FI"/>
          </w:rPr>
          <w:tab/>
        </w:r>
      </w:ins>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rsidR="003E639A" w:rsidRPr="00F43965" w:rsidRDefault="003E639A">
      <w:pPr>
        <w:jc w:val="left"/>
        <w:rPr>
          <w:color w:val="000000"/>
          <w:highlight w:val="white"/>
          <w:lang w:val="en-US" w:eastAsia="fi-FI"/>
          <w:rPrChange w:id="6309" w:author="Tuomainen Mika" w:date="2014-04-10T22:55:00Z">
            <w:rPr>
              <w:rFonts w:ascii="Arial" w:hAnsi="Arial" w:cs="Arial"/>
              <w:color w:val="000000"/>
              <w:highlight w:val="white"/>
              <w:lang w:eastAsia="fi-FI"/>
            </w:rPr>
          </w:rPrChange>
        </w:rPr>
        <w:pPrChange w:id="6310" w:author="Tuomainen Mika" w:date="2014-04-10T23:11:00Z">
          <w:pPr>
            <w:autoSpaceDE w:val="0"/>
            <w:autoSpaceDN w:val="0"/>
            <w:adjustRightInd w:val="0"/>
          </w:pPr>
        </w:pPrChange>
      </w:pPr>
      <w:r w:rsidRPr="00A129D9">
        <w:rPr>
          <w:color w:val="000000"/>
          <w:highlight w:val="white"/>
          <w:lang w:val="en-US" w:eastAsia="fi-FI"/>
        </w:rPr>
        <w:tab/>
      </w:r>
      <w:ins w:id="6311" w:author="Tuomainen Mika" w:date="2014-04-10T23:12:00Z">
        <w:r w:rsidR="00C8723F">
          <w:rPr>
            <w:color w:val="000000"/>
            <w:highlight w:val="white"/>
            <w:lang w:val="en-US" w:eastAsia="fi-FI"/>
          </w:rPr>
          <w:tab/>
        </w:r>
      </w:ins>
      <w:ins w:id="6312" w:author="Tuomainen Mika" w:date="2014-04-10T23:13:00Z">
        <w:r w:rsidR="00C8723F">
          <w:rPr>
            <w:color w:val="000000"/>
            <w:highlight w:val="white"/>
            <w:lang w:val="en-US" w:eastAsia="fi-FI"/>
          </w:rPr>
          <w:tab/>
        </w:r>
      </w:ins>
      <w:r w:rsidRPr="00F43965">
        <w:rPr>
          <w:color w:val="0000FF"/>
          <w:highlight w:val="white"/>
          <w:lang w:val="en-US" w:eastAsia="fi-FI"/>
          <w:rPrChange w:id="6313" w:author="Tuomainen Mika" w:date="2014-04-10T22:55:00Z">
            <w:rPr>
              <w:rFonts w:ascii="Arial" w:hAnsi="Arial" w:cs="Arial"/>
              <w:color w:val="0000FF"/>
              <w:highlight w:val="white"/>
              <w:lang w:eastAsia="fi-FI"/>
            </w:rPr>
          </w:rPrChange>
        </w:rPr>
        <w:t>&lt;/</w:t>
      </w:r>
      <w:r w:rsidRPr="00F43965">
        <w:rPr>
          <w:highlight w:val="white"/>
          <w:lang w:val="en-US" w:eastAsia="fi-FI"/>
          <w:rPrChange w:id="6314" w:author="Tuomainen Mika" w:date="2014-04-10T22:55:00Z">
            <w:rPr>
              <w:rFonts w:ascii="Arial" w:hAnsi="Arial" w:cs="Arial"/>
              <w:color w:val="800000"/>
              <w:highlight w:val="white"/>
              <w:lang w:eastAsia="fi-FI"/>
            </w:rPr>
          </w:rPrChange>
        </w:rPr>
        <w:t>assignedAuthor</w:t>
      </w:r>
      <w:r w:rsidRPr="00F43965">
        <w:rPr>
          <w:color w:val="0000FF"/>
          <w:highlight w:val="white"/>
          <w:lang w:val="en-US" w:eastAsia="fi-FI"/>
          <w:rPrChange w:id="6315" w:author="Tuomainen Mika" w:date="2014-04-10T22:55:00Z">
            <w:rPr>
              <w:rFonts w:ascii="Arial" w:hAnsi="Arial" w:cs="Arial"/>
              <w:color w:val="0000FF"/>
              <w:highlight w:val="white"/>
              <w:lang w:eastAsia="fi-FI"/>
            </w:rPr>
          </w:rPrChange>
        </w:rPr>
        <w:t>&gt;</w:t>
      </w:r>
    </w:p>
    <w:p w:rsidR="003E639A" w:rsidRPr="00F43965" w:rsidRDefault="003E639A">
      <w:pPr>
        <w:jc w:val="left"/>
        <w:rPr>
          <w:color w:val="000000"/>
          <w:highlight w:val="white"/>
          <w:lang w:val="en-US" w:eastAsia="fi-FI"/>
          <w:rPrChange w:id="6316" w:author="Tuomainen Mika" w:date="2014-04-10T22:55:00Z">
            <w:rPr>
              <w:rFonts w:ascii="Arial" w:hAnsi="Arial" w:cs="Arial"/>
              <w:color w:val="000000"/>
              <w:highlight w:val="white"/>
              <w:lang w:eastAsia="fi-FI"/>
            </w:rPr>
          </w:rPrChange>
        </w:rPr>
        <w:pPrChange w:id="6317" w:author="Tuomainen Mika" w:date="2014-04-10T23:11:00Z">
          <w:pPr>
            <w:autoSpaceDE w:val="0"/>
            <w:autoSpaceDN w:val="0"/>
            <w:adjustRightInd w:val="0"/>
          </w:pPr>
        </w:pPrChange>
      </w:pPr>
      <w:r w:rsidRPr="00F43965">
        <w:rPr>
          <w:color w:val="000000"/>
          <w:highlight w:val="white"/>
          <w:lang w:val="en-US" w:eastAsia="fi-FI"/>
          <w:rPrChange w:id="6318" w:author="Tuomainen Mika" w:date="2014-04-10T22:55:00Z">
            <w:rPr>
              <w:rFonts w:ascii="Arial" w:hAnsi="Arial" w:cs="Arial"/>
              <w:color w:val="000000"/>
              <w:highlight w:val="white"/>
              <w:lang w:eastAsia="fi-FI"/>
            </w:rPr>
          </w:rPrChange>
        </w:rPr>
        <w:tab/>
      </w:r>
      <w:ins w:id="6319" w:author="Tuomainen Mika" w:date="2014-04-10T23:12:00Z">
        <w:r w:rsidR="00C8723F" w:rsidRPr="00F43965">
          <w:rPr>
            <w:color w:val="000000"/>
            <w:highlight w:val="white"/>
            <w:lang w:val="en-US" w:eastAsia="fi-FI"/>
          </w:rPr>
          <w:tab/>
        </w:r>
      </w:ins>
      <w:r w:rsidRPr="00F43965">
        <w:rPr>
          <w:color w:val="0000FF"/>
          <w:highlight w:val="white"/>
          <w:lang w:val="en-US" w:eastAsia="fi-FI"/>
          <w:rPrChange w:id="6320" w:author="Tuomainen Mika" w:date="2014-04-10T22:55:00Z">
            <w:rPr>
              <w:rFonts w:ascii="Arial" w:hAnsi="Arial" w:cs="Arial"/>
              <w:color w:val="0000FF"/>
              <w:highlight w:val="white"/>
              <w:lang w:eastAsia="fi-FI"/>
            </w:rPr>
          </w:rPrChange>
        </w:rPr>
        <w:t>&lt;/</w:t>
      </w:r>
      <w:r w:rsidRPr="00F43965">
        <w:rPr>
          <w:highlight w:val="white"/>
          <w:lang w:val="en-US" w:eastAsia="fi-FI"/>
          <w:rPrChange w:id="6321" w:author="Tuomainen Mika" w:date="2014-04-10T22:55:00Z">
            <w:rPr>
              <w:rFonts w:ascii="Arial" w:hAnsi="Arial" w:cs="Arial"/>
              <w:color w:val="800000"/>
              <w:highlight w:val="white"/>
              <w:lang w:eastAsia="fi-FI"/>
            </w:rPr>
          </w:rPrChange>
        </w:rPr>
        <w:t>author</w:t>
      </w:r>
      <w:r w:rsidRPr="00F43965">
        <w:rPr>
          <w:color w:val="0000FF"/>
          <w:highlight w:val="white"/>
          <w:lang w:val="en-US" w:eastAsia="fi-FI"/>
          <w:rPrChange w:id="6322" w:author="Tuomainen Mika" w:date="2014-04-10T22:55:00Z">
            <w:rPr>
              <w:rFonts w:ascii="Arial" w:hAnsi="Arial" w:cs="Arial"/>
              <w:color w:val="0000FF"/>
              <w:highlight w:val="white"/>
              <w:lang w:eastAsia="fi-FI"/>
            </w:rPr>
          </w:rPrChange>
        </w:rPr>
        <w:t>&gt;</w:t>
      </w:r>
    </w:p>
    <w:p w:rsidR="003E639A" w:rsidRPr="00F43965" w:rsidRDefault="003E639A">
      <w:pPr>
        <w:jc w:val="left"/>
        <w:rPr>
          <w:color w:val="000000"/>
          <w:highlight w:val="white"/>
          <w:lang w:val="en-US" w:eastAsia="fi-FI"/>
          <w:rPrChange w:id="6323" w:author="Tuomainen Mika" w:date="2014-04-10T22:55:00Z">
            <w:rPr>
              <w:rFonts w:ascii="Arial" w:hAnsi="Arial" w:cs="Arial"/>
              <w:color w:val="000000"/>
              <w:highlight w:val="white"/>
              <w:lang w:eastAsia="fi-FI"/>
            </w:rPr>
          </w:rPrChange>
        </w:rPr>
        <w:pPrChange w:id="6324" w:author="Tuomainen Mika" w:date="2014-04-10T23:11:00Z">
          <w:pPr>
            <w:autoSpaceDE w:val="0"/>
            <w:autoSpaceDN w:val="0"/>
            <w:adjustRightInd w:val="0"/>
          </w:pPr>
        </w:pPrChange>
      </w:pPr>
      <w:r w:rsidRPr="00F43965">
        <w:rPr>
          <w:color w:val="000000"/>
          <w:highlight w:val="white"/>
          <w:lang w:val="en-US" w:eastAsia="fi-FI"/>
          <w:rPrChange w:id="6325" w:author="Tuomainen Mika" w:date="2014-04-10T22:55:00Z">
            <w:rPr>
              <w:rFonts w:ascii="Arial" w:hAnsi="Arial" w:cs="Arial"/>
              <w:color w:val="000000"/>
              <w:highlight w:val="white"/>
              <w:lang w:eastAsia="fi-FI"/>
            </w:rPr>
          </w:rPrChange>
        </w:rPr>
        <w:tab/>
      </w:r>
      <w:r w:rsidRPr="00F43965">
        <w:rPr>
          <w:color w:val="0000FF"/>
          <w:highlight w:val="white"/>
          <w:lang w:val="en-US" w:eastAsia="fi-FI"/>
          <w:rPrChange w:id="6326" w:author="Tuomainen Mika" w:date="2014-04-10T22:55:00Z">
            <w:rPr>
              <w:rFonts w:ascii="Arial" w:hAnsi="Arial" w:cs="Arial"/>
              <w:color w:val="0000FF"/>
              <w:highlight w:val="white"/>
              <w:lang w:eastAsia="fi-FI"/>
            </w:rPr>
          </w:rPrChange>
        </w:rPr>
        <w:t>&lt;/</w:t>
      </w:r>
      <w:r w:rsidRPr="00F43965">
        <w:rPr>
          <w:highlight w:val="white"/>
          <w:lang w:val="en-US" w:eastAsia="fi-FI"/>
          <w:rPrChange w:id="6327" w:author="Tuomainen Mika" w:date="2014-04-10T22:55:00Z">
            <w:rPr>
              <w:rFonts w:ascii="Arial" w:hAnsi="Arial" w:cs="Arial"/>
              <w:color w:val="800000"/>
              <w:highlight w:val="white"/>
              <w:lang w:eastAsia="fi-FI"/>
            </w:rPr>
          </w:rPrChange>
        </w:rPr>
        <w:t>observation</w:t>
      </w:r>
      <w:r w:rsidRPr="00F43965">
        <w:rPr>
          <w:color w:val="0000FF"/>
          <w:highlight w:val="white"/>
          <w:lang w:val="en-US" w:eastAsia="fi-FI"/>
          <w:rPrChange w:id="6328" w:author="Tuomainen Mika" w:date="2014-04-10T22:55:00Z">
            <w:rPr>
              <w:rFonts w:ascii="Arial" w:hAnsi="Arial" w:cs="Arial"/>
              <w:color w:val="0000FF"/>
              <w:highlight w:val="white"/>
              <w:lang w:eastAsia="fi-FI"/>
            </w:rPr>
          </w:rPrChange>
        </w:rPr>
        <w:t>&gt;</w:t>
      </w:r>
    </w:p>
    <w:p w:rsidR="003E639A" w:rsidRPr="00F43965" w:rsidRDefault="003E639A" w:rsidP="002639D5">
      <w:pPr>
        <w:jc w:val="left"/>
        <w:rPr>
          <w:lang w:val="en-US"/>
        </w:rPr>
      </w:pPr>
      <w:r w:rsidRPr="00F43965">
        <w:rPr>
          <w:color w:val="0000FF"/>
          <w:highlight w:val="white"/>
          <w:lang w:val="en-US" w:eastAsia="fi-FI"/>
          <w:rPrChange w:id="6329" w:author="Tuomainen Mika" w:date="2014-04-10T22:55:00Z">
            <w:rPr>
              <w:rFonts w:ascii="Arial" w:hAnsi="Arial" w:cs="Arial"/>
              <w:color w:val="0000FF"/>
              <w:highlight w:val="white"/>
              <w:lang w:eastAsia="fi-FI"/>
            </w:rPr>
          </w:rPrChange>
        </w:rPr>
        <w:t>&lt;/</w:t>
      </w:r>
      <w:r w:rsidRPr="00F43965">
        <w:rPr>
          <w:highlight w:val="white"/>
          <w:lang w:val="en-US" w:eastAsia="fi-FI"/>
          <w:rPrChange w:id="6330" w:author="Tuomainen Mika" w:date="2014-04-10T22:55:00Z">
            <w:rPr>
              <w:rFonts w:ascii="Arial" w:hAnsi="Arial" w:cs="Arial"/>
              <w:color w:val="800000"/>
              <w:highlight w:val="white"/>
              <w:lang w:eastAsia="fi-FI"/>
            </w:rPr>
          </w:rPrChange>
        </w:rPr>
        <w:t>entry</w:t>
      </w:r>
      <w:r w:rsidRPr="00F43965">
        <w:rPr>
          <w:color w:val="0000FF"/>
          <w:highlight w:val="white"/>
          <w:lang w:val="en-US" w:eastAsia="fi-FI"/>
          <w:rPrChange w:id="6331" w:author="Tuomainen Mika" w:date="2014-04-10T22:55:00Z">
            <w:rPr>
              <w:rFonts w:ascii="Arial" w:hAnsi="Arial" w:cs="Arial"/>
              <w:color w:val="0000FF"/>
              <w:highlight w:val="white"/>
              <w:lang w:eastAsia="fi-FI"/>
            </w:rPr>
          </w:rPrChange>
        </w:rPr>
        <w:t>&gt;</w:t>
      </w:r>
    </w:p>
    <w:p w:rsidR="003E639A" w:rsidRPr="00F43965" w:rsidRDefault="003E639A" w:rsidP="00CC1036">
      <w:pPr>
        <w:rPr>
          <w:lang w:val="en-US"/>
        </w:rPr>
      </w:pPr>
    </w:p>
    <w:p w:rsidR="003E639A" w:rsidDel="00B132E4" w:rsidRDefault="003E639A" w:rsidP="00CC1036">
      <w:pPr>
        <w:rPr>
          <w:del w:id="6332" w:author="Tuomainen Mika" w:date="2014-04-11T15:54:00Z"/>
        </w:rPr>
      </w:pPr>
      <w:r>
        <w:t>Huomaa: II:n root:issa  (OID) asiakirjat ovat organisaation alla solmuluokassa 11.</w:t>
      </w:r>
    </w:p>
    <w:p w:rsidR="003E639A" w:rsidRDefault="003E639A" w:rsidP="00CC1036">
      <w:pPr>
        <w:rPr>
          <w:ins w:id="6333" w:author="Tuomainen Mika" w:date="2014-04-10T23:13:00Z"/>
        </w:rPr>
      </w:pPr>
    </w:p>
    <w:p w:rsidR="00C8723F" w:rsidRDefault="00C8723F" w:rsidP="00C8723F">
      <w:pPr>
        <w:pStyle w:val="Otsikko4"/>
        <w:jc w:val="left"/>
        <w:rPr>
          <w:ins w:id="6334" w:author="Tuomainen Mika" w:date="2014-04-10T23:13:00Z"/>
        </w:rPr>
      </w:pPr>
      <w:bookmarkStart w:id="6335" w:name="_Toc366676150"/>
      <w:ins w:id="6336" w:author="Tuomainen Mika" w:date="2014-04-10T23:13:00Z">
        <w:r>
          <w:t>Alkuperäisen järjestelmän lähetteen OID-tunnus, antopäivämäärä, lähettävä laitos ja lääkäri</w:t>
        </w:r>
        <w:bookmarkEnd w:id="6335"/>
        <w:r>
          <w:t xml:space="preserve">  </w:t>
        </w:r>
      </w:ins>
    </w:p>
    <w:p w:rsidR="00C8723F" w:rsidRDefault="00C8723F" w:rsidP="00C8723F">
      <w:pPr>
        <w:rPr>
          <w:ins w:id="6337" w:author="Tuomainen Mika" w:date="2014-04-10T23:13:00Z"/>
        </w:rPr>
      </w:pPr>
    </w:p>
    <w:p w:rsidR="00C8723F" w:rsidRDefault="00C8723F" w:rsidP="00C8723F">
      <w:pPr>
        <w:rPr>
          <w:ins w:id="6338" w:author="Tuomainen Mika" w:date="2014-04-10T23:13:00Z"/>
        </w:rPr>
      </w:pPr>
      <w:ins w:id="6339" w:author="Tuomainen Mika" w:date="2014-04-10T23:13:00Z">
        <w:r>
          <w:t>Kenttäkoodi: 1</w:t>
        </w:r>
        <w:r>
          <w:tab/>
        </w:r>
      </w:ins>
      <w:ins w:id="6340" w:author="Tuomainen Mika" w:date="2014-04-11T15:54:00Z">
        <w:r w:rsidR="00B132E4">
          <w:tab/>
        </w:r>
      </w:ins>
      <w:ins w:id="6341" w:author="Tuomainen Mika" w:date="2014-04-10T23:13:00Z">
        <w:r>
          <w:t>koodisto: 1.2.246.537.6.12.2002.124</w:t>
        </w:r>
      </w:ins>
    </w:p>
    <w:p w:rsidR="00C8723F" w:rsidRDefault="00C8723F" w:rsidP="00C8723F">
      <w:pPr>
        <w:rPr>
          <w:ins w:id="6342" w:author="Tuomainen Mika" w:date="2014-04-10T23:13:00Z"/>
        </w:rPr>
      </w:pPr>
    </w:p>
    <w:p w:rsidR="00C8723F" w:rsidRDefault="00C8723F" w:rsidP="00C8723F">
      <w:pPr>
        <w:rPr>
          <w:ins w:id="6343" w:author="Tuomainen Mika" w:date="2014-04-10T23:13:00Z"/>
        </w:rPr>
      </w:pPr>
      <w:ins w:id="6344" w:author="Tuomainen Mika" w:date="2014-04-10T23:13:00Z">
        <w:r>
          <w:t>Katso kentän tarkempi kuvaus lähetteen puolelta.</w:t>
        </w:r>
      </w:ins>
    </w:p>
    <w:p w:rsidR="00C8723F" w:rsidRDefault="00C8723F" w:rsidP="00CC1036">
      <w:pPr>
        <w:rPr>
          <w:ins w:id="6345" w:author="Tuomainen Mika" w:date="2014-04-10T23:14:00Z"/>
        </w:rPr>
      </w:pPr>
    </w:p>
    <w:p w:rsidR="00C8723F" w:rsidRDefault="00C8723F" w:rsidP="00C8723F">
      <w:pPr>
        <w:pStyle w:val="Otsikko4"/>
        <w:jc w:val="left"/>
        <w:rPr>
          <w:ins w:id="6346" w:author="Tuomainen Mika" w:date="2014-04-10T23:14:00Z"/>
        </w:rPr>
      </w:pPr>
      <w:bookmarkStart w:id="6347" w:name="_Toc366676151"/>
      <w:ins w:id="6348" w:author="Tuomainen Mika" w:date="2014-04-10T23:14:00Z">
        <w:r w:rsidRPr="002D741C">
          <w:lastRenderedPageBreak/>
          <w:t>Lähettävän järjestelmän lähetteen OID-tunnus, käsittelypäivämäärä, lähettävä laitos ja lähettävä lääkäri</w:t>
        </w:r>
        <w:bookmarkEnd w:id="6347"/>
      </w:ins>
    </w:p>
    <w:p w:rsidR="00C8723F" w:rsidRDefault="00C8723F" w:rsidP="00C8723F">
      <w:pPr>
        <w:rPr>
          <w:ins w:id="6349" w:author="Tuomainen Mika" w:date="2014-04-10T23:14:00Z"/>
        </w:rPr>
      </w:pPr>
    </w:p>
    <w:p w:rsidR="00C8723F" w:rsidRPr="002D741C" w:rsidRDefault="00C8723F" w:rsidP="00C8723F">
      <w:pPr>
        <w:rPr>
          <w:ins w:id="6350" w:author="Tuomainen Mika" w:date="2014-04-10T23:14:00Z"/>
        </w:rPr>
      </w:pPr>
      <w:ins w:id="6351" w:author="Tuomainen Mika" w:date="2014-04-10T23:14:00Z">
        <w:r w:rsidRPr="002D741C">
          <w:t>Kenttäkoodi: 2</w:t>
        </w:r>
        <w:r w:rsidRPr="002D741C">
          <w:tab/>
        </w:r>
      </w:ins>
      <w:ins w:id="6352" w:author="Tuomainen Mika" w:date="2014-04-11T15:54:00Z">
        <w:r w:rsidR="00B132E4">
          <w:tab/>
        </w:r>
      </w:ins>
      <w:ins w:id="6353" w:author="Tuomainen Mika" w:date="2014-04-10T23:14:00Z">
        <w:r w:rsidRPr="002D741C">
          <w:t>koodisto: 1.2.246.537.6.12.2002.124</w:t>
        </w:r>
      </w:ins>
    </w:p>
    <w:p w:rsidR="00C8723F" w:rsidRDefault="00C8723F" w:rsidP="00C8723F">
      <w:pPr>
        <w:rPr>
          <w:ins w:id="6354" w:author="Tuomainen Mika" w:date="2014-04-10T23:14:00Z"/>
        </w:rPr>
      </w:pPr>
    </w:p>
    <w:p w:rsidR="00C8723F" w:rsidRDefault="00C8723F" w:rsidP="00C8723F">
      <w:pPr>
        <w:rPr>
          <w:ins w:id="6355" w:author="Tuomainen Mika" w:date="2014-04-11T15:55:00Z"/>
        </w:rPr>
      </w:pPr>
      <w:ins w:id="6356" w:author="Tuomainen Mika" w:date="2014-04-10T23:14:00Z">
        <w:r>
          <w:t>Katso kentän tarkempi kuvaus lähetteen puolelta.</w:t>
        </w:r>
      </w:ins>
    </w:p>
    <w:p w:rsidR="00B132E4" w:rsidRDefault="00B132E4" w:rsidP="00C8723F">
      <w:pPr>
        <w:rPr>
          <w:ins w:id="6357" w:author="Tuomainen Mika" w:date="2014-04-11T15:55:00Z"/>
        </w:rPr>
      </w:pPr>
    </w:p>
    <w:p w:rsidR="00C8723F" w:rsidRDefault="00C8723F" w:rsidP="00C8723F">
      <w:pPr>
        <w:rPr>
          <w:ins w:id="6358" w:author="Tuomainen Mika" w:date="2014-04-10T23:14:00Z"/>
        </w:rPr>
      </w:pPr>
    </w:p>
    <w:p w:rsidR="00C8723F" w:rsidRDefault="00C8723F" w:rsidP="00C8723F">
      <w:pPr>
        <w:pStyle w:val="Otsikko4"/>
        <w:jc w:val="left"/>
        <w:rPr>
          <w:ins w:id="6359" w:author="Tuomainen Mika" w:date="2014-04-10T23:14:00Z"/>
        </w:rPr>
      </w:pPr>
      <w:bookmarkStart w:id="6360" w:name="_Toc366676152"/>
      <w:ins w:id="6361" w:author="Tuomainen Mika" w:date="2014-04-10T23:14:00Z">
        <w:r w:rsidRPr="002D741C">
          <w:t>Alkuperäisen järjestelmän lähetteen OID-tunnus, antopäivämäärä, lähettävä laitos ja lääkäri, String-muoto</w:t>
        </w:r>
        <w:bookmarkEnd w:id="6360"/>
      </w:ins>
    </w:p>
    <w:p w:rsidR="00C8723F" w:rsidRDefault="00C8723F" w:rsidP="00C8723F">
      <w:pPr>
        <w:rPr>
          <w:ins w:id="6362" w:author="Tuomainen Mika" w:date="2014-04-10T23:14:00Z"/>
        </w:rPr>
      </w:pPr>
    </w:p>
    <w:p w:rsidR="00C8723F" w:rsidRDefault="00C8723F" w:rsidP="00C8723F">
      <w:pPr>
        <w:rPr>
          <w:ins w:id="6363" w:author="Tuomainen Mika" w:date="2014-04-10T23:14:00Z"/>
        </w:rPr>
      </w:pPr>
      <w:ins w:id="6364" w:author="Tuomainen Mika" w:date="2014-04-10T23:14:00Z">
        <w:r w:rsidRPr="002D741C">
          <w:t>Kenttäkoodi: 40</w:t>
        </w:r>
        <w:r>
          <w:t xml:space="preserve"> </w:t>
        </w:r>
        <w:r w:rsidRPr="002D741C">
          <w:tab/>
          <w:t>koodisto: 1.2.246.537.6.12.2002.124</w:t>
        </w:r>
      </w:ins>
    </w:p>
    <w:p w:rsidR="00C8723F" w:rsidRPr="002D741C" w:rsidRDefault="00C8723F" w:rsidP="00C8723F">
      <w:pPr>
        <w:rPr>
          <w:ins w:id="6365" w:author="Tuomainen Mika" w:date="2014-04-10T23:14:00Z"/>
        </w:rPr>
      </w:pPr>
    </w:p>
    <w:p w:rsidR="00C8723F" w:rsidRDefault="00C8723F" w:rsidP="00C8723F">
      <w:pPr>
        <w:rPr>
          <w:ins w:id="6366" w:author="Tuomainen Mika" w:date="2014-04-11T15:56:00Z"/>
        </w:rPr>
      </w:pPr>
      <w:ins w:id="6367" w:author="Tuomainen Mika" w:date="2014-04-10T23:14:00Z">
        <w:r>
          <w:t>Katso kentän tarkempi kuvaus lähetteen puolelta.</w:t>
        </w:r>
      </w:ins>
    </w:p>
    <w:p w:rsidR="00B132E4" w:rsidRDefault="00B132E4" w:rsidP="00C8723F">
      <w:pPr>
        <w:rPr>
          <w:ins w:id="6368" w:author="Tuomainen Mika" w:date="2014-04-11T15:56:00Z"/>
        </w:rPr>
      </w:pPr>
    </w:p>
    <w:p w:rsidR="00B132E4" w:rsidRDefault="00B132E4" w:rsidP="00B132E4">
      <w:pPr>
        <w:pStyle w:val="Otsikko4"/>
        <w:rPr>
          <w:ins w:id="6369" w:author="Tuomainen Mika" w:date="2014-04-11T15:56:00Z"/>
        </w:rPr>
      </w:pPr>
      <w:ins w:id="6370" w:author="Tuomainen Mika" w:date="2014-04-11T15:56:00Z">
        <w:r>
          <w:t xml:space="preserve">Lähettävän järjestelmän </w:t>
        </w:r>
        <w:r w:rsidRPr="002450C6">
          <w:t>lähetteen OID-tunnus</w:t>
        </w:r>
        <w:r w:rsidRPr="00E50B11">
          <w:t>,</w:t>
        </w:r>
        <w:r>
          <w:t xml:space="preserve"> käsittelypäivämäärä, lähettävä laitos ja lähettävä lääkäri, String-muoto</w:t>
        </w:r>
      </w:ins>
    </w:p>
    <w:p w:rsidR="00B132E4" w:rsidRDefault="00B132E4" w:rsidP="00B132E4">
      <w:pPr>
        <w:rPr>
          <w:ins w:id="6371" w:author="Tuomainen Mika" w:date="2014-04-11T15:56:00Z"/>
        </w:rPr>
      </w:pPr>
    </w:p>
    <w:p w:rsidR="00B132E4" w:rsidRDefault="00B132E4" w:rsidP="00B132E4">
      <w:pPr>
        <w:rPr>
          <w:ins w:id="6372" w:author="Tuomainen Mika" w:date="2014-04-11T15:56:00Z"/>
        </w:rPr>
      </w:pPr>
      <w:ins w:id="6373" w:author="Tuomainen Mika" w:date="2014-04-11T15:56:00Z">
        <w:r>
          <w:t>Kenttäkoodi: 41</w:t>
        </w:r>
        <w:r>
          <w:tab/>
          <w:t xml:space="preserve">koodisto: 1.2.246.537.6.12.2002.124 </w:t>
        </w:r>
      </w:ins>
    </w:p>
    <w:p w:rsidR="00B132E4" w:rsidRDefault="00B132E4" w:rsidP="00B132E4">
      <w:pPr>
        <w:rPr>
          <w:ins w:id="6374" w:author="Tuomainen Mika" w:date="2014-04-11T15:56:00Z"/>
        </w:rPr>
      </w:pPr>
    </w:p>
    <w:p w:rsidR="00B132E4" w:rsidRDefault="00B132E4" w:rsidP="00B132E4">
      <w:pPr>
        <w:rPr>
          <w:ins w:id="6375" w:author="Tuomainen Mika" w:date="2014-04-11T15:56:00Z"/>
        </w:rPr>
      </w:pPr>
      <w:ins w:id="6376" w:author="Tuomainen Mika" w:date="2014-04-11T15:56:00Z">
        <w:r>
          <w:t>Katso kentän tarkempi kuvaus lähetteen puolelta.</w:t>
        </w:r>
      </w:ins>
    </w:p>
    <w:p w:rsidR="00B132E4" w:rsidRDefault="00B132E4" w:rsidP="00C8723F">
      <w:pPr>
        <w:rPr>
          <w:ins w:id="6377" w:author="Tuomainen Mika" w:date="2014-04-10T23:14:00Z"/>
        </w:rPr>
      </w:pPr>
    </w:p>
    <w:p w:rsidR="00C8723F" w:rsidRDefault="00C8723F" w:rsidP="00C8723F">
      <w:pPr>
        <w:rPr>
          <w:ins w:id="6378" w:author="Tuomainen Mika" w:date="2014-04-10T23:14:00Z"/>
        </w:rPr>
      </w:pPr>
    </w:p>
    <w:p w:rsidR="00C8723F" w:rsidRDefault="00C8723F" w:rsidP="00C8723F">
      <w:pPr>
        <w:pStyle w:val="Otsikko4"/>
        <w:jc w:val="left"/>
        <w:rPr>
          <w:ins w:id="6379" w:author="Tuomainen Mika" w:date="2014-04-10T23:14:00Z"/>
        </w:rPr>
      </w:pPr>
      <w:bookmarkStart w:id="6380" w:name="_Toc366676153"/>
      <w:ins w:id="6381" w:author="Tuomainen Mika" w:date="2014-04-10T23:14:00Z">
        <w:r w:rsidRPr="00C32FB1">
          <w:t>Palvelutapahtuman / palvelukokonaisuuden OID-tunnus, luontiaika, omistava laitos ja vastuulääkäri (tietokenttä)</w:t>
        </w:r>
        <w:bookmarkEnd w:id="6380"/>
      </w:ins>
    </w:p>
    <w:p w:rsidR="00C8723F" w:rsidRDefault="00C8723F" w:rsidP="00C8723F">
      <w:pPr>
        <w:rPr>
          <w:ins w:id="6382" w:author="Tuomainen Mika" w:date="2014-04-10T23:14:00Z"/>
        </w:rPr>
      </w:pPr>
    </w:p>
    <w:p w:rsidR="00C8723F" w:rsidRDefault="00C8723F" w:rsidP="00C8723F">
      <w:pPr>
        <w:rPr>
          <w:ins w:id="6383" w:author="Tuomainen Mika" w:date="2014-04-10T23:14:00Z"/>
        </w:rPr>
      </w:pPr>
    </w:p>
    <w:p w:rsidR="00B132E4" w:rsidRDefault="00C8723F" w:rsidP="00C8723F">
      <w:pPr>
        <w:rPr>
          <w:ins w:id="6384" w:author="Tuomainen Mika" w:date="2014-04-11T15:56:00Z"/>
        </w:rPr>
      </w:pPr>
      <w:ins w:id="6385" w:author="Tuomainen Mika" w:date="2014-04-10T23:14:00Z">
        <w:r>
          <w:t>Palvelutapahtuman/palvelukokonaisuuden  perustiedot:</w:t>
        </w:r>
        <w:r>
          <w:tab/>
        </w:r>
      </w:ins>
    </w:p>
    <w:p w:rsidR="00C8723F" w:rsidRDefault="00C8723F" w:rsidP="00C8723F">
      <w:pPr>
        <w:rPr>
          <w:ins w:id="6386" w:author="Tuomainen Mika" w:date="2014-04-10T23:14:00Z"/>
        </w:rPr>
      </w:pPr>
      <w:ins w:id="6387" w:author="Tuomainen Mika" w:date="2014-04-10T23:14:00Z">
        <w:r>
          <w:t>kenttäkoodi: 12</w:t>
        </w:r>
        <w:r>
          <w:tab/>
          <w:t>koodisto:1.2.246.537.6.12.999.2003</w:t>
        </w:r>
      </w:ins>
    </w:p>
    <w:p w:rsidR="00C8723F" w:rsidRDefault="00C8723F" w:rsidP="00C8723F">
      <w:pPr>
        <w:rPr>
          <w:ins w:id="6388" w:author="Tuomainen Mika" w:date="2014-04-10T23:14:00Z"/>
        </w:rPr>
      </w:pPr>
    </w:p>
    <w:p w:rsidR="00C8723F" w:rsidRDefault="00C8723F" w:rsidP="00C8723F">
      <w:pPr>
        <w:rPr>
          <w:ins w:id="6389" w:author="Tuomainen Mika" w:date="2014-04-10T23:14:00Z"/>
        </w:rPr>
      </w:pPr>
      <w:ins w:id="6390" w:author="Tuomainen Mika" w:date="2014-04-10T23:14:00Z">
        <w:r>
          <w:t>Katso kentän tarkempi kuvaus lähetteen puolelta.</w:t>
        </w:r>
      </w:ins>
    </w:p>
    <w:p w:rsidR="00C8723F" w:rsidRDefault="00C8723F" w:rsidP="00C8723F">
      <w:pPr>
        <w:rPr>
          <w:ins w:id="6391" w:author="Tuomainen Mika" w:date="2014-04-10T23:14:00Z"/>
        </w:rPr>
      </w:pPr>
    </w:p>
    <w:p w:rsidR="00C8723F" w:rsidRPr="00C32FB1" w:rsidRDefault="00C8723F" w:rsidP="00C8723F">
      <w:pPr>
        <w:rPr>
          <w:ins w:id="6392" w:author="Tuomainen Mika" w:date="2014-04-10T23:14:00Z"/>
        </w:rPr>
      </w:pPr>
    </w:p>
    <w:p w:rsidR="00C8723F" w:rsidRDefault="00C8723F" w:rsidP="00C8723F">
      <w:pPr>
        <w:pStyle w:val="Otsikko4"/>
        <w:jc w:val="left"/>
        <w:rPr>
          <w:ins w:id="6393" w:author="Tuomainen Mika" w:date="2014-04-10T23:14:00Z"/>
        </w:rPr>
      </w:pPr>
      <w:bookmarkStart w:id="6394" w:name="_Toc366676154"/>
      <w:ins w:id="6395" w:author="Tuomainen Mika" w:date="2014-04-10T23:14:00Z">
        <w:r w:rsidRPr="00167B22">
          <w:t>Sanoman tyyppi ja alityyppi ja lähetteen käyttötarkoitus</w:t>
        </w:r>
        <w:bookmarkEnd w:id="6394"/>
      </w:ins>
    </w:p>
    <w:p w:rsidR="00C8723F" w:rsidRDefault="00C8723F" w:rsidP="00C8723F">
      <w:pPr>
        <w:rPr>
          <w:ins w:id="6396" w:author="Tuomainen Mika" w:date="2014-04-10T23:14:00Z"/>
        </w:rPr>
      </w:pPr>
    </w:p>
    <w:p w:rsidR="00C8723F" w:rsidRDefault="00C8723F" w:rsidP="00C8723F">
      <w:pPr>
        <w:rPr>
          <w:ins w:id="6397" w:author="Tuomainen Mika" w:date="2014-04-10T23:14:00Z"/>
        </w:rPr>
      </w:pPr>
      <w:ins w:id="6398" w:author="Tuomainen Mika" w:date="2014-04-10T23:14:00Z">
        <w:r w:rsidRPr="00167B22">
          <w:t>Sanoman tyyppi:</w:t>
        </w:r>
        <w:r w:rsidRPr="00167B22">
          <w:tab/>
        </w:r>
        <w:r w:rsidRPr="00167B22">
          <w:tab/>
          <w:t>kenttäkoodi: 33</w:t>
        </w:r>
        <w:r w:rsidRPr="00167B22">
          <w:tab/>
        </w:r>
        <w:r w:rsidRPr="00167B22">
          <w:tab/>
          <w:t>koodisto: 1.2.246.537.6.12.2002.124</w:t>
        </w:r>
      </w:ins>
    </w:p>
    <w:p w:rsidR="00C8723F" w:rsidRDefault="00C8723F" w:rsidP="00C8723F">
      <w:pPr>
        <w:rPr>
          <w:ins w:id="6399" w:author="Tuomainen Mika" w:date="2014-04-10T23:14:00Z"/>
        </w:rPr>
      </w:pPr>
      <w:ins w:id="6400" w:author="Tuomainen Mika" w:date="2014-04-10T23:14:00Z">
        <w:r>
          <w:t xml:space="preserve">Sanoman alityyppi: </w:t>
        </w:r>
        <w:r>
          <w:tab/>
        </w:r>
        <w:r>
          <w:tab/>
          <w:t>kenttäkoodi: 34</w:t>
        </w:r>
        <w:r>
          <w:tab/>
        </w:r>
        <w:r>
          <w:tab/>
          <w:t xml:space="preserve">koodisto: 1.2.246.537.6.12.2002.124 </w:t>
        </w:r>
      </w:ins>
    </w:p>
    <w:p w:rsidR="00C8723F" w:rsidRDefault="00C8723F" w:rsidP="00C8723F">
      <w:pPr>
        <w:rPr>
          <w:ins w:id="6401" w:author="Tuomainen Mika" w:date="2014-04-10T23:14:00Z"/>
        </w:rPr>
      </w:pPr>
      <w:ins w:id="6402" w:author="Tuomainen Mika" w:date="2014-04-10T23:14:00Z">
        <w:r>
          <w:t>Lähetteen käyttötarkoitus</w:t>
        </w:r>
        <w:r>
          <w:tab/>
          <w:t>kenttäkoodi: 39</w:t>
        </w:r>
        <w:r>
          <w:tab/>
        </w:r>
        <w:r>
          <w:tab/>
          <w:t>koodisto: 1.2.246.537.6.12.2002.124</w:t>
        </w:r>
      </w:ins>
    </w:p>
    <w:p w:rsidR="00C8723F" w:rsidRDefault="00C8723F" w:rsidP="00C8723F">
      <w:pPr>
        <w:rPr>
          <w:ins w:id="6403" w:author="Tuomainen Mika" w:date="2014-04-10T23:14:00Z"/>
        </w:rPr>
      </w:pPr>
    </w:p>
    <w:p w:rsidR="00C8723F" w:rsidRDefault="00C8723F" w:rsidP="00C8723F">
      <w:pPr>
        <w:rPr>
          <w:ins w:id="6404" w:author="Tuomainen Mika" w:date="2014-04-10T23:14:00Z"/>
        </w:rPr>
      </w:pPr>
      <w:ins w:id="6405" w:author="Tuomainen Mika" w:date="2014-04-10T23:14:00Z">
        <w:r>
          <w:t>Katso kentän tarkempi kuvaus lähetteen puolelta.</w:t>
        </w:r>
      </w:ins>
    </w:p>
    <w:p w:rsidR="00C8723F" w:rsidRDefault="00C8723F" w:rsidP="00CC1036">
      <w:pPr>
        <w:rPr>
          <w:ins w:id="6406" w:author="Tuomainen Mika" w:date="2014-04-11T13:16:00Z"/>
        </w:rPr>
      </w:pPr>
    </w:p>
    <w:p w:rsidR="00686FE0" w:rsidRDefault="00686FE0" w:rsidP="00686FE0">
      <w:pPr>
        <w:pStyle w:val="Otsikko2"/>
        <w:jc w:val="left"/>
        <w:rPr>
          <w:ins w:id="6407" w:author="Tuomainen Mika" w:date="2014-04-11T13:16:00Z"/>
        </w:rPr>
      </w:pPr>
      <w:bookmarkStart w:id="6408" w:name="_Toc384989381"/>
      <w:ins w:id="6409" w:author="Tuomainen Mika" w:date="2014-04-11T13:17:00Z">
        <w:r>
          <w:t>Hoidon arviointi</w:t>
        </w:r>
      </w:ins>
      <w:ins w:id="6410" w:author="Tuomainen Mika" w:date="2014-04-11T13:16:00Z">
        <w:r>
          <w:t xml:space="preserve"> hoitoprosessin vaiheen alle tulevat hoitopalautteen otsikot ja tietokentät</w:t>
        </w:r>
        <w:bookmarkEnd w:id="6408"/>
      </w:ins>
    </w:p>
    <w:p w:rsidR="00686FE0" w:rsidRDefault="00686FE0" w:rsidP="00686FE0">
      <w:pPr>
        <w:rPr>
          <w:ins w:id="6411" w:author="Tuomainen Mika" w:date="2014-04-11T13:16:00Z"/>
        </w:rPr>
      </w:pPr>
    </w:p>
    <w:p w:rsidR="00686FE0" w:rsidRDefault="00686FE0" w:rsidP="00686FE0">
      <w:pPr>
        <w:rPr>
          <w:ins w:id="6412" w:author="Tuomainen Mika" w:date="2014-04-11T13:16:00Z"/>
        </w:rPr>
      </w:pPr>
      <w:ins w:id="6413" w:author="Tuomainen Mika" w:date="2014-04-11T13:16:00Z">
        <w:r>
          <w:t>Tässä luvussa käydään läpi hoitoprosessin vaihekoodin 16 (</w:t>
        </w:r>
      </w:ins>
      <w:ins w:id="6414" w:author="Tuomainen Mika" w:date="2014-04-11T13:17:00Z">
        <w:r>
          <w:t>Hoidon arviointi</w:t>
        </w:r>
      </w:ins>
      <w:ins w:id="6415" w:author="Tuomainen Mika" w:date="2014-04-11T13:16:00Z">
        <w:r>
          <w:t>) alle tulevat hoitopalautteen otsikot ja tietokentät.</w:t>
        </w:r>
      </w:ins>
    </w:p>
    <w:p w:rsidR="00686FE0" w:rsidDel="00686FE0" w:rsidRDefault="00686FE0" w:rsidP="00CC1036">
      <w:pPr>
        <w:rPr>
          <w:del w:id="6416" w:author="Tuomainen Mika" w:date="2014-04-11T13:17:00Z"/>
        </w:rPr>
      </w:pPr>
      <w:bookmarkStart w:id="6417" w:name="_Toc384989382"/>
      <w:bookmarkEnd w:id="6417"/>
    </w:p>
    <w:p w:rsidR="003E639A" w:rsidRDefault="003E639A" w:rsidP="00CC1036">
      <w:pPr>
        <w:pStyle w:val="Otsikko3"/>
      </w:pPr>
      <w:bookmarkStart w:id="6418" w:name="_Toc384989383"/>
      <w:bookmarkStart w:id="6419" w:name="_Toc384330170"/>
      <w:r>
        <w:t>Palvelutapahtuma</w:t>
      </w:r>
      <w:bookmarkEnd w:id="6418"/>
      <w:del w:id="6420" w:author="Tuomainen Mika" w:date="2014-04-11T13:21:00Z">
        <w:r w:rsidDel="00686FE0">
          <w:delText>t</w:delText>
        </w:r>
      </w:del>
      <w:bookmarkEnd w:id="6419"/>
    </w:p>
    <w:p w:rsidR="003E639A" w:rsidRDefault="003E639A" w:rsidP="00CC1036"/>
    <w:p w:rsidR="007B074B" w:rsidRDefault="007B074B" w:rsidP="007B074B">
      <w:pPr>
        <w:rPr>
          <w:ins w:id="6421" w:author="Tuomainen Mika" w:date="2014-04-10T23:15:00Z"/>
        </w:rPr>
      </w:pPr>
      <w:ins w:id="6422" w:author="Tuomainen Mika" w:date="2014-04-10T23:15:00Z">
        <w:r>
          <w:lastRenderedPageBreak/>
          <w:t>Tämä otsikko sijoitetaan hoitopalautteessa hoitoprosessin vaihekoodin 16 (Hoidon arviointi) alle.</w:t>
        </w:r>
      </w:ins>
    </w:p>
    <w:p w:rsidR="007B074B" w:rsidRDefault="007B074B" w:rsidP="007B074B">
      <w:pPr>
        <w:rPr>
          <w:ins w:id="6423" w:author="Tuomainen Mika" w:date="2014-04-10T23:15:00Z"/>
        </w:rPr>
      </w:pPr>
    </w:p>
    <w:p w:rsidR="007B074B" w:rsidRDefault="007B074B" w:rsidP="007B074B">
      <w:pPr>
        <w:rPr>
          <w:ins w:id="6424" w:author="Tuomainen Mika" w:date="2014-04-10T23:15:00Z"/>
        </w:rPr>
      </w:pPr>
      <w:ins w:id="6425" w:author="Tuomainen Mika" w:date="2014-04-10T23:15:00Z">
        <w:r>
          <w:t>Palvelutapahtuma:</w:t>
        </w:r>
        <w:r>
          <w:tab/>
        </w:r>
      </w:ins>
    </w:p>
    <w:p w:rsidR="007B074B" w:rsidRDefault="007B074B" w:rsidP="007B074B">
      <w:pPr>
        <w:rPr>
          <w:ins w:id="6426" w:author="Tuomainen Mika" w:date="2014-04-10T23:15:00Z"/>
        </w:rPr>
      </w:pPr>
      <w:ins w:id="6427" w:author="Tuomainen Mika" w:date="2014-04-10T23:15:00Z">
        <w:r>
          <w:t>otsikkokoodi: 10</w:t>
        </w:r>
        <w:r>
          <w:tab/>
        </w:r>
        <w:r>
          <w:tab/>
          <w:t>otsikkokoodisto (</w:t>
        </w:r>
        <w:r w:rsidRPr="008D2C1A">
          <w:t>1.2.246.537.6.40182.2009</w:t>
        </w:r>
        <w:r>
          <w:t>)</w:t>
        </w:r>
      </w:ins>
    </w:p>
    <w:p w:rsidR="007B074B" w:rsidRDefault="007B074B" w:rsidP="007B074B">
      <w:pPr>
        <w:rPr>
          <w:ins w:id="6428" w:author="Tuomainen Mika" w:date="2014-04-10T23:15:00Z"/>
        </w:rPr>
      </w:pPr>
    </w:p>
    <w:p w:rsidR="003E639A" w:rsidRDefault="007B074B" w:rsidP="007B074B">
      <w:ins w:id="6429" w:author="Tuomainen Mika" w:date="2014-04-10T23:15:00Z">
        <w:r>
          <w:t>Ydintietokomponenttia palvelutapahtuma toistetaan tarvittava määrä. Palvelutapahtuman tiedot löytyvät myös lähetteen teknisistä ja osapuolitiedoista ja Header-tiedoista.</w:t>
        </w:r>
      </w:ins>
      <w:del w:id="6430" w:author="Tuomainen Mika" w:date="2014-04-10T23:15:00Z">
        <w:r w:rsidR="003E639A" w:rsidDel="007B074B">
          <w:delText>Toteutunut palvelutapahtuma kuvataan palvelutapahtuman ydintietorakenteella. Ydintietokomponenttia palvelutapahtuma toistetaan tarvittava määrä.</w:delText>
        </w:r>
      </w:del>
    </w:p>
    <w:p w:rsidR="003E639A" w:rsidRDefault="003E639A" w:rsidP="00CC1036">
      <w:pPr>
        <w:pStyle w:val="Otsikko3"/>
      </w:pPr>
      <w:bookmarkStart w:id="6431" w:name="_Toc384330171"/>
      <w:bookmarkStart w:id="6432" w:name="_Toc384989384"/>
      <w:r>
        <w:t>Loppuarvio</w:t>
      </w:r>
      <w:bookmarkEnd w:id="6431"/>
      <w:bookmarkEnd w:id="6432"/>
    </w:p>
    <w:p w:rsidR="003E639A" w:rsidRDefault="003E639A">
      <w:pPr>
        <w:pPrChange w:id="6433" w:author="Tuomainen Mika" w:date="2014-04-03T23:16:00Z">
          <w:pPr>
            <w:ind w:left="720"/>
          </w:pPr>
        </w:pPrChange>
      </w:pPr>
    </w:p>
    <w:p w:rsidR="007B074B" w:rsidRDefault="007B074B" w:rsidP="007B074B">
      <w:pPr>
        <w:rPr>
          <w:ins w:id="6434" w:author="Tuomainen Mika" w:date="2014-04-10T23:16:00Z"/>
        </w:rPr>
      </w:pPr>
      <w:ins w:id="6435" w:author="Tuomainen Mika" w:date="2014-04-10T23:16:00Z">
        <w:r>
          <w:t>Tämä otsikko sijoitetaan</w:t>
        </w:r>
        <w:r w:rsidRPr="00285095">
          <w:t xml:space="preserve"> </w:t>
        </w:r>
        <w:r>
          <w:t>hoitopalautteessa hoitoprosessin vaihekoodin 16 (Hoidon arviointi) alle.</w:t>
        </w:r>
      </w:ins>
    </w:p>
    <w:p w:rsidR="007B074B" w:rsidRDefault="007B074B" w:rsidP="00CC1036">
      <w:pPr>
        <w:rPr>
          <w:ins w:id="6436" w:author="Tuomainen Mika" w:date="2014-04-10T23:16:00Z"/>
        </w:rPr>
      </w:pPr>
    </w:p>
    <w:p w:rsidR="007B074B" w:rsidRDefault="003E639A" w:rsidP="00CC1036">
      <w:pPr>
        <w:rPr>
          <w:ins w:id="6437" w:author="Tuomainen Mika" w:date="2014-04-10T23:16:00Z"/>
        </w:rPr>
      </w:pPr>
      <w:r>
        <w:t>Loppuarvio:</w:t>
      </w:r>
      <w:r>
        <w:tab/>
      </w:r>
    </w:p>
    <w:p w:rsidR="003E639A" w:rsidRDefault="003E639A" w:rsidP="00CC1036">
      <w:r>
        <w:t>otsikkokoodi: 29</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 xml:space="preserve">Loppuarvio tulee tekstinä narrative-osuudessa. </w:t>
      </w:r>
    </w:p>
    <w:p w:rsidR="003E639A" w:rsidRDefault="003E639A" w:rsidP="00CC1036">
      <w:pPr>
        <w:pStyle w:val="Otsikko3"/>
      </w:pPr>
      <w:bookmarkStart w:id="6438" w:name="_Toc384330172"/>
      <w:bookmarkStart w:id="6439" w:name="_Toc384989385"/>
      <w:r>
        <w:t>Hoidon tarve</w:t>
      </w:r>
      <w:bookmarkEnd w:id="6438"/>
      <w:bookmarkEnd w:id="6439"/>
    </w:p>
    <w:p w:rsidR="003E639A" w:rsidRDefault="003E639A">
      <w:pPr>
        <w:rPr>
          <w:ins w:id="6440" w:author="Tuomainen Mika" w:date="2014-04-10T23:17:00Z"/>
        </w:rPr>
        <w:pPrChange w:id="6441" w:author="Tuomainen Mika" w:date="2014-04-03T23:16:00Z">
          <w:pPr>
            <w:ind w:left="720"/>
          </w:pPr>
        </w:pPrChange>
      </w:pPr>
    </w:p>
    <w:p w:rsidR="007B074B" w:rsidRDefault="007B074B">
      <w:pPr>
        <w:rPr>
          <w:ins w:id="6442" w:author="Tuomainen Mika" w:date="2014-04-10T23:17:00Z"/>
        </w:rPr>
        <w:pPrChange w:id="6443" w:author="Tuomainen Mika" w:date="2014-04-03T23:16:00Z">
          <w:pPr>
            <w:ind w:left="720"/>
          </w:pPr>
        </w:pPrChange>
      </w:pPr>
      <w:ins w:id="6444" w:author="Tuomainen Mika" w:date="2014-04-10T23:17:00Z">
        <w:r>
          <w:t>Tämä otsikko sijoitetaan</w:t>
        </w:r>
        <w:r w:rsidRPr="00285095">
          <w:t xml:space="preserve"> </w:t>
        </w:r>
        <w:r>
          <w:t>hoitopalautteessa hoitoprosessin vaihekoodin 16 (Hoidon arviointi) alle.</w:t>
        </w:r>
      </w:ins>
    </w:p>
    <w:p w:rsidR="007B074B" w:rsidRDefault="007B074B">
      <w:pPr>
        <w:pPrChange w:id="6445" w:author="Tuomainen Mika" w:date="2014-04-03T23:16:00Z">
          <w:pPr>
            <w:ind w:left="720"/>
          </w:pPr>
        </w:pPrChange>
      </w:pPr>
    </w:p>
    <w:p w:rsidR="007B074B" w:rsidRDefault="003E639A" w:rsidP="00CC1036">
      <w:pPr>
        <w:rPr>
          <w:ins w:id="6446" w:author="Tuomainen Mika" w:date="2014-04-10T23:17:00Z"/>
        </w:rPr>
      </w:pPr>
      <w:r>
        <w:t xml:space="preserve">Hoidon tarve: </w:t>
      </w:r>
      <w:r>
        <w:tab/>
      </w:r>
    </w:p>
    <w:p w:rsidR="003E639A" w:rsidRDefault="003E639A" w:rsidP="00CC1036">
      <w:r>
        <w:t xml:space="preserve">otsikkokoodi: 21 </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Hoidon tarve ilmoitetaan koodistolla 1.2.246.537.5.18.1997 (HILMO-7).</w:t>
      </w:r>
    </w:p>
    <w:p w:rsidR="003E639A" w:rsidRDefault="003E639A" w:rsidP="00CC1036"/>
    <w:p w:rsidR="003E639A" w:rsidRPr="009415C2" w:rsidRDefault="003E639A">
      <w:pPr>
        <w:jc w:val="left"/>
        <w:rPr>
          <w:color w:val="000000"/>
          <w:highlight w:val="white"/>
          <w:lang w:val="en-US" w:eastAsia="fi-FI"/>
        </w:rPr>
        <w:pPrChange w:id="6447" w:author="Tuomainen Mika" w:date="2014-04-10T23:17: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9415C2" w:rsidRDefault="003E639A">
      <w:pPr>
        <w:jc w:val="left"/>
        <w:rPr>
          <w:color w:val="000000"/>
          <w:highlight w:val="white"/>
          <w:lang w:val="en-US" w:eastAsia="fi-FI"/>
        </w:rPr>
        <w:pPrChange w:id="6448" w:author="Tuomainen Mika" w:date="2014-04-10T23:17: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9415C2" w:rsidRDefault="003E639A">
      <w:pPr>
        <w:jc w:val="left"/>
        <w:rPr>
          <w:highlight w:val="white"/>
          <w:lang w:val="en-US" w:eastAsia="fi-FI"/>
        </w:rPr>
        <w:pPrChange w:id="6449" w:author="Tuomainen Mika" w:date="2014-04-10T23:17:00Z">
          <w:pPr>
            <w:autoSpaceDE w:val="0"/>
            <w:autoSpaceDN w:val="0"/>
            <w:adjustRightInd w:val="0"/>
          </w:pPr>
        </w:pPrChange>
      </w:pPr>
      <w:r w:rsidRPr="0038571B">
        <w:rPr>
          <w:highlight w:val="white"/>
          <w:lang w:val="en-US" w:eastAsia="fi-FI"/>
        </w:rPr>
        <w:tab/>
      </w:r>
      <w:ins w:id="6450" w:author="Tuomainen Mika" w:date="2014-04-10T23:17:00Z">
        <w:r w:rsidR="007B074B">
          <w:rPr>
            <w:highlight w:val="white"/>
            <w:lang w:val="en-US" w:eastAsia="fi-FI"/>
          </w:rPr>
          <w:tab/>
        </w:r>
      </w:ins>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37</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rsidR="003E639A" w:rsidRPr="009415C2" w:rsidRDefault="003E639A">
      <w:pPr>
        <w:jc w:val="left"/>
        <w:rPr>
          <w:color w:val="000000"/>
          <w:highlight w:val="white"/>
          <w:lang w:val="en-US" w:eastAsia="fi-FI"/>
        </w:rPr>
        <w:pPrChange w:id="6451" w:author="Tuomainen Mika" w:date="2014-04-10T23:17:00Z">
          <w:pPr>
            <w:autoSpaceDE w:val="0"/>
            <w:autoSpaceDN w:val="0"/>
            <w:adjustRightInd w:val="0"/>
          </w:pPr>
        </w:pPrChange>
      </w:pPr>
      <w:r w:rsidRPr="0038571B">
        <w:rPr>
          <w:color w:val="000000"/>
          <w:highlight w:val="white"/>
          <w:lang w:val="en-US" w:eastAsia="fi-FI"/>
        </w:rPr>
        <w:tab/>
      </w:r>
      <w:ins w:id="6452" w:author="Tuomainen Mika" w:date="2014-04-10T23:17:00Z">
        <w:r w:rsidR="007B074B">
          <w:rPr>
            <w:color w:val="000000"/>
            <w:highlight w:val="white"/>
            <w:lang w:val="en-US" w:eastAsia="fi-FI"/>
          </w:rPr>
          <w:tab/>
        </w:r>
      </w:ins>
      <w:r>
        <w:rPr>
          <w:highlight w:val="white"/>
          <w:lang w:val="en-US" w:eastAsia="fi-FI"/>
        </w:rPr>
        <w:t>&lt;effectiveTime value=“200309300945”/&gt;</w:t>
      </w:r>
    </w:p>
    <w:p w:rsidR="003E639A" w:rsidRPr="00E37648" w:rsidRDefault="003E639A">
      <w:pPr>
        <w:ind w:left="1440"/>
        <w:jc w:val="left"/>
        <w:rPr>
          <w:highlight w:val="white"/>
          <w:lang w:eastAsia="fi-FI"/>
        </w:rPr>
        <w:pPrChange w:id="6453" w:author="Tuomainen Mika" w:date="2014-04-10T23:17:00Z">
          <w:pPr>
            <w:autoSpaceDE w:val="0"/>
            <w:autoSpaceDN w:val="0"/>
            <w:adjustRightInd w:val="0"/>
            <w:ind w:left="720"/>
          </w:pPr>
        </w:pPrChange>
      </w:pPr>
      <w:r w:rsidRPr="00E37648">
        <w:rPr>
          <w:color w:val="0000FF"/>
          <w:highlight w:val="white"/>
          <w:lang w:eastAsia="fi-FI"/>
        </w:rPr>
        <w:t>&lt;</w:t>
      </w:r>
      <w:r w:rsidRPr="00E37648">
        <w:rPr>
          <w:color w:val="800000"/>
          <w:highlight w:val="white"/>
          <w:lang w:eastAsia="fi-FI"/>
        </w:rPr>
        <w:t>value</w:t>
      </w:r>
      <w:r w:rsidRPr="00E37648">
        <w:rPr>
          <w:color w:val="FF0000"/>
          <w:highlight w:val="white"/>
          <w:lang w:eastAsia="fi-FI"/>
        </w:rPr>
        <w:t xml:space="preserve"> xsi:type</w:t>
      </w:r>
      <w:r w:rsidRPr="00E37648">
        <w:rPr>
          <w:color w:val="0000FF"/>
          <w:highlight w:val="white"/>
          <w:lang w:eastAsia="fi-FI"/>
        </w:rPr>
        <w:t>="</w:t>
      </w:r>
      <w:r w:rsidRPr="00E37648">
        <w:rPr>
          <w:highlight w:val="white"/>
          <w:lang w:eastAsia="fi-FI"/>
        </w:rPr>
        <w:t>CE</w:t>
      </w:r>
      <w:r w:rsidRPr="00E37648">
        <w:rPr>
          <w:color w:val="0000FF"/>
          <w:highlight w:val="white"/>
          <w:lang w:eastAsia="fi-FI"/>
        </w:rPr>
        <w:t>"</w:t>
      </w:r>
      <w:r w:rsidRPr="00E37648">
        <w:rPr>
          <w:color w:val="FF0000"/>
          <w:highlight w:val="white"/>
          <w:lang w:eastAsia="fi-FI"/>
        </w:rPr>
        <w:t xml:space="preserve"> code</w:t>
      </w:r>
      <w:r w:rsidRPr="00E37648">
        <w:rPr>
          <w:color w:val="0000FF"/>
          <w:highlight w:val="white"/>
          <w:lang w:eastAsia="fi-FI"/>
        </w:rPr>
        <w:t>="</w:t>
      </w:r>
      <w:r w:rsidRPr="00E37648">
        <w:rPr>
          <w:highlight w:val="white"/>
          <w:lang w:eastAsia="fi-FI"/>
        </w:rPr>
        <w:t>1</w:t>
      </w:r>
      <w:r w:rsidRPr="00E37648">
        <w:rPr>
          <w:color w:val="0000FF"/>
          <w:highlight w:val="white"/>
          <w:lang w:eastAsia="fi-FI"/>
        </w:rPr>
        <w:t>"</w:t>
      </w:r>
      <w:r w:rsidRPr="00E37648">
        <w:rPr>
          <w:color w:val="FF0000"/>
          <w:highlight w:val="white"/>
          <w:lang w:eastAsia="fi-FI"/>
        </w:rPr>
        <w:t xml:space="preserve"> displayName</w:t>
      </w:r>
      <w:r w:rsidRPr="00E37648">
        <w:rPr>
          <w:color w:val="0000FF"/>
          <w:highlight w:val="white"/>
          <w:lang w:eastAsia="fi-FI"/>
        </w:rPr>
        <w:t>="</w:t>
      </w:r>
      <w:r w:rsidRPr="00E37648">
        <w:rPr>
          <w:highlight w:val="white"/>
          <w:lang w:eastAsia="fi-FI"/>
        </w:rPr>
        <w:t>täysin tai lähes omatoiminen</w:t>
      </w:r>
      <w:r w:rsidRPr="00E37648">
        <w:rPr>
          <w:color w:val="0000FF"/>
          <w:highlight w:val="white"/>
          <w:lang w:eastAsia="fi-FI"/>
        </w:rPr>
        <w:t>"</w:t>
      </w:r>
      <w:r w:rsidRPr="00E37648">
        <w:rPr>
          <w:color w:val="FF0000"/>
          <w:highlight w:val="white"/>
          <w:lang w:eastAsia="fi-FI"/>
        </w:rPr>
        <w:t xml:space="preserve"> codeSystem</w:t>
      </w:r>
      <w:r w:rsidRPr="00E37648">
        <w:rPr>
          <w:color w:val="0000FF"/>
          <w:highlight w:val="white"/>
          <w:lang w:eastAsia="fi-FI"/>
        </w:rPr>
        <w:t>="</w:t>
      </w:r>
      <w:r w:rsidRPr="00E37648">
        <w:rPr>
          <w:highlight w:val="white"/>
          <w:lang w:eastAsia="fi-FI"/>
        </w:rPr>
        <w:t>1.2.246.537.5.18.1997</w:t>
      </w:r>
      <w:r w:rsidRPr="00E37648">
        <w:rPr>
          <w:color w:val="0000FF"/>
          <w:highlight w:val="white"/>
          <w:lang w:eastAsia="fi-FI"/>
        </w:rPr>
        <w:t>"/&gt;</w:t>
      </w:r>
    </w:p>
    <w:p w:rsidR="003E639A" w:rsidRDefault="003E639A">
      <w:pPr>
        <w:jc w:val="left"/>
        <w:rPr>
          <w:color w:val="000000"/>
          <w:highlight w:val="white"/>
          <w:lang w:eastAsia="fi-FI"/>
        </w:rPr>
        <w:pPrChange w:id="6454" w:author="Tuomainen Mika" w:date="2014-04-10T23:17:00Z">
          <w:pPr>
            <w:autoSpaceDE w:val="0"/>
            <w:autoSpaceDN w:val="0"/>
            <w:adjustRightInd w:val="0"/>
          </w:pPr>
        </w:pPrChange>
      </w:pPr>
      <w:r w:rsidRPr="00E37648">
        <w:rPr>
          <w:color w:val="000000"/>
          <w:highlight w:val="white"/>
          <w:lang w:eastAsia="fi-FI"/>
        </w:rPr>
        <w:tab/>
      </w:r>
      <w:r>
        <w:rPr>
          <w:color w:val="0000FF"/>
          <w:highlight w:val="white"/>
          <w:lang w:eastAsia="fi-FI"/>
        </w:rPr>
        <w:t>&lt;/</w:t>
      </w:r>
      <w:r>
        <w:rPr>
          <w:highlight w:val="white"/>
          <w:lang w:eastAsia="fi-FI"/>
        </w:rPr>
        <w:t>observation</w:t>
      </w:r>
      <w:r>
        <w:rPr>
          <w:color w:val="0000FF"/>
          <w:highlight w:val="white"/>
          <w:lang w:eastAsia="fi-FI"/>
        </w:rPr>
        <w:t>&gt;</w:t>
      </w:r>
    </w:p>
    <w:p w:rsidR="003E639A" w:rsidRDefault="003E639A" w:rsidP="002639D5">
      <w:pPr>
        <w:jc w:val="left"/>
      </w:pPr>
      <w:r>
        <w:rPr>
          <w:color w:val="0000FF"/>
          <w:highlight w:val="white"/>
          <w:lang w:eastAsia="fi-FI"/>
        </w:rPr>
        <w:t>&lt;/</w:t>
      </w:r>
      <w:r>
        <w:rPr>
          <w:highlight w:val="white"/>
          <w:lang w:eastAsia="fi-FI"/>
        </w:rPr>
        <w:t>entry</w:t>
      </w:r>
      <w:r>
        <w:rPr>
          <w:color w:val="0000FF"/>
          <w:highlight w:val="white"/>
          <w:lang w:eastAsia="fi-FI"/>
        </w:rPr>
        <w:t>&gt;</w:t>
      </w:r>
    </w:p>
    <w:p w:rsidR="003E639A" w:rsidRDefault="003E639A" w:rsidP="00CC1036">
      <w:pPr>
        <w:pStyle w:val="Otsikko3"/>
      </w:pPr>
      <w:bookmarkStart w:id="6455" w:name="_Toc384330173"/>
      <w:bookmarkStart w:id="6456" w:name="_Toc384989386"/>
      <w:r>
        <w:t>Tutkimukset</w:t>
      </w:r>
      <w:bookmarkEnd w:id="6455"/>
      <w:bookmarkEnd w:id="6456"/>
    </w:p>
    <w:p w:rsidR="003E639A" w:rsidRDefault="003E639A">
      <w:pPr>
        <w:rPr>
          <w:ins w:id="6457" w:author="Tuomainen Mika" w:date="2014-04-10T23:17:00Z"/>
        </w:rPr>
        <w:pPrChange w:id="6458" w:author="Tuomainen Mika" w:date="2014-04-03T23:16:00Z">
          <w:pPr>
            <w:ind w:left="720"/>
          </w:pPr>
        </w:pPrChange>
      </w:pPr>
    </w:p>
    <w:p w:rsidR="007B074B" w:rsidRDefault="007B074B" w:rsidP="007B074B">
      <w:pPr>
        <w:rPr>
          <w:ins w:id="6459" w:author="Tuomainen Mika" w:date="2014-04-10T23:17:00Z"/>
        </w:rPr>
      </w:pPr>
      <w:ins w:id="6460" w:author="Tuomainen Mika" w:date="2014-04-10T23:17:00Z">
        <w:r>
          <w:t>Tämä otsikko sijoitetaan</w:t>
        </w:r>
        <w:r w:rsidRPr="00285095">
          <w:t xml:space="preserve"> </w:t>
        </w:r>
        <w:r>
          <w:t>hoitopalautteessa hoitoprosessin vaihekoodin 16 (Hoidon arviointi) alle.</w:t>
        </w:r>
      </w:ins>
    </w:p>
    <w:p w:rsidR="007B074B" w:rsidRDefault="007B074B">
      <w:pPr>
        <w:pPrChange w:id="6461" w:author="Tuomainen Mika" w:date="2014-04-03T23:16:00Z">
          <w:pPr>
            <w:ind w:left="720"/>
          </w:pPr>
        </w:pPrChange>
      </w:pPr>
    </w:p>
    <w:p w:rsidR="007B074B" w:rsidRDefault="003E639A" w:rsidP="00CC1036">
      <w:pPr>
        <w:rPr>
          <w:ins w:id="6462" w:author="Tuomainen Mika" w:date="2014-04-10T23:17:00Z"/>
        </w:rPr>
      </w:pPr>
      <w:r>
        <w:t xml:space="preserve">Tutkimukset: </w:t>
      </w:r>
      <w:r>
        <w:tab/>
      </w:r>
    </w:p>
    <w:p w:rsidR="003E639A" w:rsidRDefault="003E639A" w:rsidP="00CC1036">
      <w:r>
        <w:t>otsikkokoodi: 53</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Tekstimuodossa tutkimukset sijoitetaan omiin kappaleisiinsa narrative-osuuteen. Entry-rakennettatoistetaan siten, että kaikki tutkimukset saadaan ilmoitettua yditietorakenteilla,</w:t>
      </w:r>
      <w:r w:rsidRPr="005E50DA">
        <w:t xml:space="preserve"> </w:t>
      </w:r>
      <w:r>
        <w:t xml:space="preserve">Ks. </w:t>
      </w:r>
      <w:r w:rsidRPr="0038571B">
        <w:t>Kertomus ja lomakkeet 3.2.</w:t>
      </w:r>
      <w:r>
        <w:t>4</w:t>
      </w:r>
      <w:r w:rsidRPr="0038571B">
        <w:t xml:space="preserve">  </w:t>
      </w:r>
      <w:r>
        <w:t>Tutkimukset ja tulokset.</w:t>
      </w:r>
    </w:p>
    <w:p w:rsidR="003E639A" w:rsidRDefault="003E639A" w:rsidP="00CC1036"/>
    <w:p w:rsidR="003E639A" w:rsidRPr="006779E4" w:rsidRDefault="003E639A">
      <w:pPr>
        <w:jc w:val="left"/>
        <w:rPr>
          <w:color w:val="000000"/>
          <w:highlight w:val="white"/>
          <w:lang w:eastAsia="fi-FI"/>
        </w:rPr>
        <w:pPrChange w:id="6463" w:author="Tuomainen Mika" w:date="2014-04-10T23:18:00Z">
          <w:pPr>
            <w:autoSpaceDE w:val="0"/>
            <w:autoSpaceDN w:val="0"/>
            <w:adjustRightInd w:val="0"/>
            <w:ind w:firstLine="720"/>
          </w:pPr>
        </w:pPrChange>
      </w:pPr>
      <w:r w:rsidRPr="0064412E">
        <w:rPr>
          <w:color w:val="0000FF"/>
          <w:highlight w:val="white"/>
          <w:lang w:eastAsia="fi-FI"/>
        </w:rPr>
        <w:t>&lt;</w:t>
      </w:r>
      <w:r w:rsidRPr="006779E4">
        <w:rPr>
          <w:highlight w:val="white"/>
          <w:lang w:eastAsia="fi-FI"/>
        </w:rPr>
        <w:t>entry</w:t>
      </w:r>
      <w:r w:rsidRPr="006779E4">
        <w:rPr>
          <w:color w:val="0000FF"/>
          <w:highlight w:val="white"/>
          <w:lang w:eastAsia="fi-FI"/>
        </w:rPr>
        <w:t>&gt;</w:t>
      </w:r>
    </w:p>
    <w:p w:rsidR="003E639A" w:rsidRPr="00686FE0" w:rsidRDefault="003E639A">
      <w:pPr>
        <w:jc w:val="left"/>
        <w:rPr>
          <w:color w:val="000000"/>
          <w:highlight w:val="white"/>
          <w:lang w:eastAsia="fi-FI"/>
        </w:rPr>
        <w:pPrChange w:id="6464" w:author="Tuomainen Mika" w:date="2014-04-10T23:18:00Z">
          <w:pPr>
            <w:autoSpaceDE w:val="0"/>
            <w:autoSpaceDN w:val="0"/>
            <w:adjustRightInd w:val="0"/>
          </w:pPr>
        </w:pPrChange>
      </w:pPr>
      <w:r w:rsidRPr="006779E4">
        <w:rPr>
          <w:color w:val="000000"/>
          <w:highlight w:val="white"/>
          <w:lang w:eastAsia="fi-FI"/>
        </w:rPr>
        <w:tab/>
      </w:r>
      <w:r w:rsidRPr="006779E4">
        <w:rPr>
          <w:color w:val="0000FF"/>
          <w:highlight w:val="white"/>
          <w:lang w:eastAsia="fi-FI"/>
        </w:rPr>
        <w:t>&lt;</w:t>
      </w:r>
      <w:r w:rsidRPr="006779E4">
        <w:rPr>
          <w:color w:val="800000"/>
          <w:highlight w:val="white"/>
          <w:lang w:eastAsia="fi-FI"/>
        </w:rPr>
        <w:t>observation</w:t>
      </w:r>
      <w:r w:rsidRPr="006779E4">
        <w:rPr>
          <w:highlight w:val="white"/>
          <w:lang w:eastAsia="fi-FI"/>
        </w:rPr>
        <w:t xml:space="preserve"> classCode</w:t>
      </w:r>
      <w:r w:rsidRPr="006779E4">
        <w:rPr>
          <w:color w:val="0000FF"/>
          <w:highlight w:val="white"/>
          <w:lang w:eastAsia="fi-FI"/>
        </w:rPr>
        <w:t>="</w:t>
      </w:r>
      <w:r w:rsidRPr="006779E4">
        <w:rPr>
          <w:color w:val="000000"/>
          <w:highlight w:val="white"/>
          <w:lang w:eastAsia="fi-FI"/>
        </w:rPr>
        <w:t>OBS</w:t>
      </w:r>
      <w:r w:rsidRPr="00686FE0">
        <w:rPr>
          <w:color w:val="0000FF"/>
          <w:highlight w:val="white"/>
          <w:lang w:eastAsia="fi-FI"/>
        </w:rPr>
        <w:t>"</w:t>
      </w:r>
      <w:r w:rsidRPr="00686FE0">
        <w:rPr>
          <w:highlight w:val="white"/>
          <w:lang w:eastAsia="fi-FI"/>
        </w:rPr>
        <w:t xml:space="preserve"> moodCode</w:t>
      </w:r>
      <w:r w:rsidRPr="00686FE0">
        <w:rPr>
          <w:color w:val="0000FF"/>
          <w:highlight w:val="white"/>
          <w:lang w:eastAsia="fi-FI"/>
        </w:rPr>
        <w:t>="</w:t>
      </w:r>
      <w:r w:rsidRPr="00686FE0">
        <w:rPr>
          <w:color w:val="000000"/>
          <w:highlight w:val="white"/>
          <w:lang w:eastAsia="fi-FI"/>
        </w:rPr>
        <w:t>EVN</w:t>
      </w:r>
      <w:r w:rsidRPr="00686FE0">
        <w:rPr>
          <w:color w:val="0000FF"/>
          <w:highlight w:val="white"/>
          <w:lang w:eastAsia="fi-FI"/>
        </w:rPr>
        <w:t>"&gt;</w:t>
      </w:r>
    </w:p>
    <w:p w:rsidR="003E639A" w:rsidRPr="001C6E45" w:rsidRDefault="003E639A">
      <w:pPr>
        <w:ind w:left="1440"/>
        <w:jc w:val="left"/>
        <w:rPr>
          <w:highlight w:val="white"/>
          <w:lang w:eastAsia="fi-FI"/>
        </w:rPr>
        <w:pPrChange w:id="6465" w:author="Tuomainen Mika" w:date="2014-04-10T23:18:00Z">
          <w:pPr>
            <w:autoSpaceDE w:val="0"/>
            <w:autoSpaceDN w:val="0"/>
            <w:adjustRightInd w:val="0"/>
            <w:ind w:left="720"/>
          </w:pPr>
        </w:pPrChange>
      </w:pPr>
      <w:r w:rsidRPr="00686FE0">
        <w:rPr>
          <w:color w:val="0000FF"/>
          <w:highlight w:val="white"/>
          <w:lang w:eastAsia="fi-FI"/>
        </w:rPr>
        <w:t>&lt;</w:t>
      </w:r>
      <w:r w:rsidRPr="00A64CFC">
        <w:rPr>
          <w:color w:val="800000"/>
          <w:highlight w:val="white"/>
          <w:lang w:eastAsia="fi-FI"/>
        </w:rPr>
        <w:t>code</w:t>
      </w:r>
      <w:r w:rsidRPr="00A64CFC">
        <w:rPr>
          <w:color w:val="FF0000"/>
          <w:highlight w:val="white"/>
          <w:lang w:eastAsia="fi-FI"/>
        </w:rPr>
        <w:t xml:space="preserve"> code</w:t>
      </w:r>
      <w:r w:rsidRPr="00CA1FAD">
        <w:rPr>
          <w:color w:val="0000FF"/>
          <w:highlight w:val="white"/>
          <w:lang w:eastAsia="fi-FI"/>
        </w:rPr>
        <w:t>="</w:t>
      </w:r>
      <w:r w:rsidRPr="00515AB8">
        <w:rPr>
          <w:highlight w:val="white"/>
          <w:lang w:eastAsia="fi-FI"/>
        </w:rPr>
        <w:t>NG1AA</w:t>
      </w:r>
      <w:r w:rsidRPr="00515AB8">
        <w:rPr>
          <w:color w:val="0000FF"/>
          <w:highlight w:val="white"/>
          <w:lang w:eastAsia="fi-FI"/>
        </w:rPr>
        <w:t>"</w:t>
      </w:r>
      <w:r w:rsidRPr="00515AB8">
        <w:rPr>
          <w:color w:val="FF0000"/>
          <w:highlight w:val="white"/>
          <w:lang w:eastAsia="fi-FI"/>
        </w:rPr>
        <w:t xml:space="preserve"> codeSystem</w:t>
      </w:r>
      <w:r w:rsidRPr="00515AB8">
        <w:rPr>
          <w:color w:val="0000FF"/>
          <w:highlight w:val="white"/>
          <w:lang w:eastAsia="fi-FI"/>
        </w:rPr>
        <w:t>="</w:t>
      </w:r>
      <w:r w:rsidRPr="00515AB8">
        <w:rPr>
          <w:highlight w:val="white"/>
          <w:lang w:eastAsia="fi-FI"/>
        </w:rPr>
        <w:t>1.2.246.537.6.4.2003</w:t>
      </w:r>
      <w:r w:rsidRPr="00515AB8">
        <w:rPr>
          <w:color w:val="0000FF"/>
          <w:highlight w:val="white"/>
          <w:lang w:eastAsia="fi-FI"/>
        </w:rPr>
        <w:t>"</w:t>
      </w:r>
      <w:r w:rsidRPr="001C6E45">
        <w:rPr>
          <w:color w:val="FF0000"/>
          <w:highlight w:val="white"/>
          <w:lang w:eastAsia="fi-FI"/>
        </w:rPr>
        <w:t xml:space="preserve"> codeSystemName</w:t>
      </w:r>
      <w:r w:rsidRPr="001C6E45">
        <w:rPr>
          <w:color w:val="0000FF"/>
          <w:highlight w:val="white"/>
          <w:lang w:eastAsia="fi-FI"/>
        </w:rPr>
        <w:t>="</w:t>
      </w:r>
      <w:r w:rsidRPr="001C6E45">
        <w:rPr>
          <w:highlight w:val="white"/>
          <w:lang w:eastAsia="fi-FI"/>
        </w:rPr>
        <w:t>Radiologinen tutkimus- ja toimenpideluokitus 2003</w:t>
      </w:r>
      <w:r w:rsidRPr="001C6E45">
        <w:rPr>
          <w:color w:val="0000FF"/>
          <w:highlight w:val="white"/>
          <w:lang w:eastAsia="fi-FI"/>
        </w:rPr>
        <w:t>"</w:t>
      </w:r>
      <w:r w:rsidRPr="001C6E45">
        <w:rPr>
          <w:color w:val="FF0000"/>
          <w:highlight w:val="white"/>
          <w:lang w:eastAsia="fi-FI"/>
        </w:rPr>
        <w:t xml:space="preserve"> displayName</w:t>
      </w:r>
      <w:r w:rsidRPr="001C6E45">
        <w:rPr>
          <w:color w:val="0000FF"/>
          <w:highlight w:val="white"/>
          <w:lang w:eastAsia="fi-FI"/>
        </w:rPr>
        <w:t>="</w:t>
      </w:r>
      <w:r w:rsidRPr="001C6E45">
        <w:rPr>
          <w:highlight w:val="white"/>
          <w:lang w:eastAsia="fi-FI"/>
        </w:rPr>
        <w:t>Polven röntgen</w:t>
      </w:r>
      <w:r w:rsidRPr="001C6E45">
        <w:rPr>
          <w:color w:val="0000FF"/>
          <w:highlight w:val="white"/>
          <w:lang w:eastAsia="fi-FI"/>
        </w:rPr>
        <w:t>"&gt;</w:t>
      </w:r>
    </w:p>
    <w:p w:rsidR="003E639A" w:rsidRPr="006779E4" w:rsidRDefault="003E639A">
      <w:pPr>
        <w:jc w:val="left"/>
        <w:rPr>
          <w:color w:val="000000"/>
          <w:highlight w:val="white"/>
          <w:lang w:eastAsia="fi-FI"/>
        </w:rPr>
        <w:pPrChange w:id="6466" w:author="Tuomainen Mika" w:date="2014-04-10T23:18:00Z">
          <w:pPr>
            <w:autoSpaceDE w:val="0"/>
            <w:autoSpaceDN w:val="0"/>
            <w:adjustRightInd w:val="0"/>
          </w:pPr>
        </w:pPrChange>
      </w:pPr>
      <w:r w:rsidRPr="001C6E45">
        <w:rPr>
          <w:color w:val="000000"/>
          <w:highlight w:val="white"/>
          <w:lang w:eastAsia="fi-FI"/>
        </w:rPr>
        <w:tab/>
      </w:r>
      <w:ins w:id="6467" w:author="Tuomainen Mika" w:date="2014-04-10T23:18:00Z">
        <w:r w:rsidR="007B074B" w:rsidRPr="0064412E">
          <w:rPr>
            <w:color w:val="000000"/>
            <w:highlight w:val="white"/>
            <w:lang w:eastAsia="fi-FI"/>
            <w:rPrChange w:id="6468" w:author="Tuomainen Mika" w:date="2014-04-11T12:56:00Z">
              <w:rPr>
                <w:color w:val="000000"/>
                <w:highlight w:val="white"/>
                <w:lang w:val="en-US" w:eastAsia="fi-FI"/>
              </w:rPr>
            </w:rPrChange>
          </w:rPr>
          <w:tab/>
        </w:r>
        <w:r w:rsidR="007B074B" w:rsidRPr="0064412E">
          <w:rPr>
            <w:color w:val="000000"/>
            <w:highlight w:val="white"/>
            <w:lang w:eastAsia="fi-FI"/>
            <w:rPrChange w:id="6469" w:author="Tuomainen Mika" w:date="2014-04-11T12:56:00Z">
              <w:rPr>
                <w:color w:val="000000"/>
                <w:highlight w:val="white"/>
                <w:lang w:val="en-US" w:eastAsia="fi-FI"/>
              </w:rPr>
            </w:rPrChange>
          </w:rPr>
          <w:tab/>
        </w:r>
      </w:ins>
      <w:r w:rsidRPr="0064412E">
        <w:rPr>
          <w:color w:val="0000FF"/>
          <w:highlight w:val="white"/>
          <w:lang w:eastAsia="fi-FI"/>
        </w:rPr>
        <w:t>&lt;</w:t>
      </w:r>
      <w:r w:rsidRPr="006779E4">
        <w:rPr>
          <w:highlight w:val="white"/>
          <w:lang w:eastAsia="fi-FI"/>
        </w:rPr>
        <w:t>qualifier</w:t>
      </w:r>
      <w:r w:rsidRPr="006779E4">
        <w:rPr>
          <w:color w:val="0000FF"/>
          <w:highlight w:val="white"/>
          <w:lang w:eastAsia="fi-FI"/>
        </w:rPr>
        <w:t>&gt;</w:t>
      </w:r>
    </w:p>
    <w:p w:rsidR="003E639A" w:rsidRPr="00515AB8" w:rsidRDefault="003E639A">
      <w:pPr>
        <w:ind w:left="2880"/>
        <w:jc w:val="left"/>
        <w:rPr>
          <w:highlight w:val="white"/>
          <w:lang w:eastAsia="fi-FI"/>
        </w:rPr>
        <w:pPrChange w:id="6470" w:author="Tuomainen Mika" w:date="2014-04-10T23:18:00Z">
          <w:pPr>
            <w:autoSpaceDE w:val="0"/>
            <w:autoSpaceDN w:val="0"/>
            <w:adjustRightInd w:val="0"/>
            <w:ind w:left="720"/>
          </w:pPr>
        </w:pPrChange>
      </w:pPr>
      <w:r w:rsidRPr="006779E4">
        <w:rPr>
          <w:color w:val="0000FF"/>
          <w:highlight w:val="white"/>
          <w:lang w:eastAsia="fi-FI"/>
        </w:rPr>
        <w:lastRenderedPageBreak/>
        <w:t>&lt;</w:t>
      </w:r>
      <w:r w:rsidRPr="006779E4">
        <w:rPr>
          <w:color w:val="800000"/>
          <w:highlight w:val="white"/>
          <w:lang w:eastAsia="fi-FI"/>
        </w:rPr>
        <w:t>value</w:t>
      </w:r>
      <w:r w:rsidRPr="006779E4">
        <w:rPr>
          <w:color w:val="FF0000"/>
          <w:highlight w:val="white"/>
          <w:lang w:eastAsia="fi-FI"/>
        </w:rPr>
        <w:t xml:space="preserve"> code</w:t>
      </w:r>
      <w:r w:rsidRPr="006779E4">
        <w:rPr>
          <w:color w:val="0000FF"/>
          <w:highlight w:val="white"/>
          <w:lang w:eastAsia="fi-FI"/>
        </w:rPr>
        <w:t>="</w:t>
      </w:r>
      <w:r w:rsidRPr="006779E4">
        <w:rPr>
          <w:highlight w:val="white"/>
          <w:lang w:eastAsia="fi-FI"/>
        </w:rPr>
        <w:t>F</w:t>
      </w:r>
      <w:r w:rsidRPr="00686FE0">
        <w:rPr>
          <w:color w:val="0000FF"/>
          <w:highlight w:val="white"/>
          <w:lang w:eastAsia="fi-FI"/>
        </w:rPr>
        <w:t>"</w:t>
      </w:r>
      <w:r w:rsidRPr="00686FE0">
        <w:rPr>
          <w:color w:val="FF0000"/>
          <w:highlight w:val="white"/>
          <w:lang w:eastAsia="fi-FI"/>
        </w:rPr>
        <w:t xml:space="preserve"> codeSystem</w:t>
      </w:r>
      <w:r w:rsidRPr="00686FE0">
        <w:rPr>
          <w:color w:val="0000FF"/>
          <w:highlight w:val="white"/>
          <w:lang w:eastAsia="fi-FI"/>
        </w:rPr>
        <w:t>="</w:t>
      </w:r>
      <w:r w:rsidRPr="00686FE0">
        <w:rPr>
          <w:highlight w:val="white"/>
          <w:lang w:eastAsia="fi-FI"/>
        </w:rPr>
        <w:t>1.2.246.537.5.85.1997</w:t>
      </w:r>
      <w:r w:rsidRPr="00686FE0">
        <w:rPr>
          <w:color w:val="0000FF"/>
          <w:highlight w:val="white"/>
          <w:lang w:eastAsia="fi-FI"/>
        </w:rPr>
        <w:t>"</w:t>
      </w:r>
      <w:r w:rsidRPr="00686FE0">
        <w:rPr>
          <w:color w:val="FF0000"/>
          <w:highlight w:val="white"/>
          <w:lang w:eastAsia="fi-FI"/>
        </w:rPr>
        <w:t xml:space="preserve"> codeSystemName</w:t>
      </w:r>
      <w:r w:rsidRPr="00A64CFC">
        <w:rPr>
          <w:color w:val="0000FF"/>
          <w:highlight w:val="white"/>
          <w:lang w:eastAsia="fi-FI"/>
        </w:rPr>
        <w:t>="</w:t>
      </w:r>
      <w:r w:rsidRPr="00A64CFC">
        <w:rPr>
          <w:highlight w:val="white"/>
          <w:lang w:eastAsia="fi-FI"/>
        </w:rPr>
        <w:t>Tutkimusvastauksen tulkintakoodi</w:t>
      </w:r>
      <w:r w:rsidRPr="00CA1FAD">
        <w:rPr>
          <w:color w:val="0000FF"/>
          <w:highlight w:val="white"/>
          <w:lang w:eastAsia="fi-FI"/>
        </w:rPr>
        <w:t>"</w:t>
      </w:r>
      <w:r w:rsidRPr="00515AB8">
        <w:rPr>
          <w:color w:val="FF0000"/>
          <w:highlight w:val="white"/>
          <w:lang w:eastAsia="fi-FI"/>
        </w:rPr>
        <w:t xml:space="preserve"> displayName</w:t>
      </w:r>
      <w:r w:rsidRPr="00515AB8">
        <w:rPr>
          <w:color w:val="0000FF"/>
          <w:highlight w:val="white"/>
          <w:lang w:eastAsia="fi-FI"/>
        </w:rPr>
        <w:t>="</w:t>
      </w:r>
      <w:r w:rsidRPr="00515AB8">
        <w:rPr>
          <w:highlight w:val="white"/>
          <w:lang w:eastAsia="fi-FI"/>
        </w:rPr>
        <w:t>Lopullinen tulos</w:t>
      </w:r>
      <w:r w:rsidRPr="00515AB8">
        <w:rPr>
          <w:color w:val="0000FF"/>
          <w:highlight w:val="white"/>
          <w:lang w:eastAsia="fi-FI"/>
        </w:rPr>
        <w:t>"/&gt;</w:t>
      </w:r>
    </w:p>
    <w:p w:rsidR="003E639A" w:rsidRDefault="003E639A">
      <w:pPr>
        <w:jc w:val="left"/>
        <w:rPr>
          <w:color w:val="000000"/>
          <w:highlight w:val="white"/>
          <w:lang w:val="en-US" w:eastAsia="fi-FI"/>
        </w:rPr>
        <w:pPrChange w:id="6471" w:author="Tuomainen Mika" w:date="2014-04-10T23:18:00Z">
          <w:pPr>
            <w:autoSpaceDE w:val="0"/>
            <w:autoSpaceDN w:val="0"/>
            <w:adjustRightInd w:val="0"/>
          </w:pPr>
        </w:pPrChange>
      </w:pPr>
      <w:r w:rsidRPr="00515AB8">
        <w:rPr>
          <w:color w:val="000000"/>
          <w:highlight w:val="white"/>
          <w:lang w:eastAsia="fi-FI"/>
        </w:rPr>
        <w:tab/>
      </w:r>
      <w:ins w:id="6472" w:author="Tuomainen Mika" w:date="2014-04-10T23:18:00Z">
        <w:r w:rsidR="007B074B" w:rsidRPr="0064412E">
          <w:rPr>
            <w:color w:val="000000"/>
            <w:highlight w:val="white"/>
            <w:lang w:eastAsia="fi-FI"/>
            <w:rPrChange w:id="6473" w:author="Tuomainen Mika" w:date="2014-04-11T12:56:00Z">
              <w:rPr>
                <w:color w:val="000000"/>
                <w:highlight w:val="white"/>
                <w:lang w:val="en-US" w:eastAsia="fi-FI"/>
              </w:rPr>
            </w:rPrChange>
          </w:rPr>
          <w:tab/>
        </w:r>
        <w:r w:rsidR="007B074B" w:rsidRPr="0064412E">
          <w:rPr>
            <w:color w:val="000000"/>
            <w:highlight w:val="white"/>
            <w:lang w:eastAsia="fi-FI"/>
            <w:rPrChange w:id="6474" w:author="Tuomainen Mika" w:date="2014-04-11T12:56:00Z">
              <w:rPr>
                <w:color w:val="000000"/>
                <w:highlight w:val="white"/>
                <w:lang w:val="en-US" w:eastAsia="fi-FI"/>
              </w:rPr>
            </w:rPrChange>
          </w:rPr>
          <w:tab/>
        </w:r>
      </w:ins>
      <w:r>
        <w:rPr>
          <w:color w:val="0000FF"/>
          <w:highlight w:val="white"/>
          <w:lang w:val="en-US" w:eastAsia="fi-FI"/>
        </w:rPr>
        <w:t>&lt;/</w:t>
      </w:r>
      <w:r>
        <w:rPr>
          <w:highlight w:val="white"/>
          <w:lang w:val="en-US" w:eastAsia="fi-FI"/>
        </w:rPr>
        <w:t>qualifier</w:t>
      </w:r>
      <w:r>
        <w:rPr>
          <w:color w:val="0000FF"/>
          <w:highlight w:val="white"/>
          <w:lang w:val="en-US" w:eastAsia="fi-FI"/>
        </w:rPr>
        <w:t>&gt;</w:t>
      </w:r>
    </w:p>
    <w:p w:rsidR="003E639A" w:rsidRDefault="003E639A">
      <w:pPr>
        <w:jc w:val="left"/>
        <w:rPr>
          <w:color w:val="000000"/>
          <w:highlight w:val="white"/>
          <w:lang w:val="en-US" w:eastAsia="fi-FI"/>
        </w:rPr>
        <w:pPrChange w:id="6475" w:author="Tuomainen Mika" w:date="2014-04-10T23:18:00Z">
          <w:pPr>
            <w:autoSpaceDE w:val="0"/>
            <w:autoSpaceDN w:val="0"/>
            <w:adjustRightInd w:val="0"/>
          </w:pPr>
        </w:pPrChange>
      </w:pPr>
      <w:r>
        <w:rPr>
          <w:color w:val="000000"/>
          <w:highlight w:val="white"/>
          <w:lang w:val="en-US" w:eastAsia="fi-FI"/>
        </w:rPr>
        <w:tab/>
      </w:r>
      <w:ins w:id="6476" w:author="Tuomainen Mika" w:date="2014-04-10T23:18:00Z">
        <w:r w:rsidR="007B074B">
          <w:rPr>
            <w:color w:val="000000"/>
            <w:highlight w:val="white"/>
            <w:lang w:val="en-US" w:eastAsia="fi-FI"/>
          </w:rPr>
          <w:tab/>
        </w:r>
      </w:ins>
      <w:r>
        <w:rPr>
          <w:color w:val="0000FF"/>
          <w:highlight w:val="white"/>
          <w:lang w:val="en-US" w:eastAsia="fi-FI"/>
        </w:rPr>
        <w:t>&lt;/</w:t>
      </w:r>
      <w:r>
        <w:rPr>
          <w:highlight w:val="white"/>
          <w:lang w:val="en-US" w:eastAsia="fi-FI"/>
        </w:rPr>
        <w:t>code</w:t>
      </w:r>
      <w:r>
        <w:rPr>
          <w:color w:val="0000FF"/>
          <w:highlight w:val="white"/>
          <w:lang w:val="en-US" w:eastAsia="fi-FI"/>
        </w:rPr>
        <w:t>&gt;</w:t>
      </w:r>
    </w:p>
    <w:p w:rsidR="003E639A" w:rsidRDefault="003E639A">
      <w:pPr>
        <w:jc w:val="left"/>
        <w:rPr>
          <w:highlight w:val="white"/>
          <w:lang w:val="en-US" w:eastAsia="fi-FI"/>
        </w:rPr>
        <w:pPrChange w:id="6477" w:author="Tuomainen Mika" w:date="2014-04-10T23:18:00Z">
          <w:pPr>
            <w:autoSpaceDE w:val="0"/>
            <w:autoSpaceDN w:val="0"/>
            <w:adjustRightInd w:val="0"/>
          </w:pPr>
        </w:pPrChange>
      </w:pPr>
      <w:r>
        <w:rPr>
          <w:highlight w:val="white"/>
          <w:lang w:val="en-US" w:eastAsia="fi-FI"/>
        </w:rPr>
        <w:tab/>
      </w:r>
      <w:ins w:id="6478" w:author="Tuomainen Mika" w:date="2014-04-10T23:18:00Z">
        <w:r w:rsidR="007B074B">
          <w:rPr>
            <w:highlight w:val="white"/>
            <w:lang w:val="en-US" w:eastAsia="fi-FI"/>
          </w:rPr>
          <w:tab/>
        </w:r>
      </w:ins>
      <w:r>
        <w:rPr>
          <w:color w:val="0000FF"/>
          <w:highlight w:val="white"/>
          <w:lang w:val="en-US" w:eastAsia="fi-FI"/>
        </w:rPr>
        <w:t>&lt;</w:t>
      </w:r>
      <w:r>
        <w:rPr>
          <w:color w:val="800000"/>
          <w:highlight w:val="white"/>
          <w:lang w:val="en-US" w:eastAsia="fi-FI"/>
        </w:rPr>
        <w:t>text</w:t>
      </w:r>
      <w:r>
        <w:rPr>
          <w:color w:val="FF0000"/>
          <w:highlight w:val="white"/>
          <w:lang w:val="en-US" w:eastAsia="fi-FI"/>
        </w:rPr>
        <w:t xml:space="preserve"> mediaType</w:t>
      </w:r>
      <w:r>
        <w:rPr>
          <w:color w:val="0000FF"/>
          <w:highlight w:val="white"/>
          <w:lang w:val="en-US" w:eastAsia="fi-FI"/>
        </w:rPr>
        <w:t>="</w:t>
      </w:r>
      <w:r>
        <w:rPr>
          <w:highlight w:val="white"/>
          <w:lang w:val="en-US" w:eastAsia="fi-FI"/>
        </w:rPr>
        <w:t>text/xml</w:t>
      </w:r>
      <w:r>
        <w:rPr>
          <w:color w:val="0000FF"/>
          <w:highlight w:val="white"/>
          <w:lang w:val="en-US" w:eastAsia="fi-FI"/>
        </w:rPr>
        <w:t>"&gt;</w:t>
      </w:r>
    </w:p>
    <w:p w:rsidR="003E639A" w:rsidRDefault="003E639A">
      <w:pPr>
        <w:jc w:val="left"/>
        <w:rPr>
          <w:color w:val="000000"/>
          <w:highlight w:val="white"/>
          <w:lang w:val="en-US" w:eastAsia="fi-FI"/>
        </w:rPr>
        <w:pPrChange w:id="6479" w:author="Tuomainen Mika" w:date="2014-04-10T23:18:00Z">
          <w:pPr>
            <w:autoSpaceDE w:val="0"/>
            <w:autoSpaceDN w:val="0"/>
            <w:adjustRightInd w:val="0"/>
          </w:pPr>
        </w:pPrChange>
      </w:pPr>
      <w:r>
        <w:rPr>
          <w:color w:val="000000"/>
          <w:highlight w:val="white"/>
          <w:lang w:val="en-US" w:eastAsia="fi-FI"/>
        </w:rPr>
        <w:tab/>
      </w:r>
      <w:ins w:id="6480" w:author="Tuomainen Mika" w:date="2014-04-10T23:18:00Z">
        <w:r w:rsidR="007B074B">
          <w:rPr>
            <w:color w:val="000000"/>
            <w:highlight w:val="white"/>
            <w:lang w:val="en-US" w:eastAsia="fi-FI"/>
          </w:rPr>
          <w:tab/>
        </w:r>
        <w:r w:rsidR="007B074B">
          <w:rPr>
            <w:color w:val="000000"/>
            <w:highlight w:val="white"/>
            <w:lang w:val="en-US" w:eastAsia="fi-FI"/>
          </w:rPr>
          <w:tab/>
        </w:r>
      </w:ins>
      <w:r>
        <w:rPr>
          <w:color w:val="0000FF"/>
          <w:highlight w:val="white"/>
          <w:lang w:val="en-US" w:eastAsia="fi-FI"/>
        </w:rPr>
        <w:t>&lt;</w:t>
      </w:r>
      <w:r>
        <w:rPr>
          <w:highlight w:val="white"/>
          <w:lang w:val="en-US" w:eastAsia="fi-FI"/>
        </w:rPr>
        <w:t>reference</w:t>
      </w:r>
      <w:r>
        <w:rPr>
          <w:color w:val="FF0000"/>
          <w:highlight w:val="white"/>
          <w:lang w:val="en-US" w:eastAsia="fi-FI"/>
        </w:rPr>
        <w:t xml:space="preserve"> value</w:t>
      </w:r>
      <w:r>
        <w:rPr>
          <w:color w:val="0000FF"/>
          <w:highlight w:val="white"/>
          <w:lang w:val="en-US" w:eastAsia="fi-FI"/>
        </w:rPr>
        <w:t>="</w:t>
      </w:r>
      <w:r>
        <w:rPr>
          <w:color w:val="000000"/>
          <w:highlight w:val="white"/>
          <w:lang w:val="en-US" w:eastAsia="fi-FI"/>
        </w:rPr>
        <w:t>#X136</w:t>
      </w:r>
      <w:r>
        <w:rPr>
          <w:color w:val="0000FF"/>
          <w:highlight w:val="white"/>
          <w:lang w:val="en-US" w:eastAsia="fi-FI"/>
        </w:rPr>
        <w:t>"/&gt;</w:t>
      </w:r>
    </w:p>
    <w:p w:rsidR="003E639A" w:rsidRDefault="003E639A">
      <w:pPr>
        <w:jc w:val="left"/>
        <w:rPr>
          <w:color w:val="000000"/>
          <w:highlight w:val="white"/>
          <w:lang w:val="en-US" w:eastAsia="fi-FI"/>
        </w:rPr>
        <w:pPrChange w:id="6481" w:author="Tuomainen Mika" w:date="2014-04-10T23:18:00Z">
          <w:pPr>
            <w:autoSpaceDE w:val="0"/>
            <w:autoSpaceDN w:val="0"/>
            <w:adjustRightInd w:val="0"/>
          </w:pPr>
        </w:pPrChange>
      </w:pPr>
      <w:r>
        <w:rPr>
          <w:color w:val="000000"/>
          <w:highlight w:val="white"/>
          <w:lang w:val="en-US" w:eastAsia="fi-FI"/>
        </w:rPr>
        <w:tab/>
      </w:r>
      <w:ins w:id="6482" w:author="Tuomainen Mika" w:date="2014-04-10T23:18:00Z">
        <w:r w:rsidR="007B074B">
          <w:rPr>
            <w:color w:val="000000"/>
            <w:highlight w:val="white"/>
            <w:lang w:val="en-US" w:eastAsia="fi-FI"/>
          </w:rPr>
          <w:tab/>
        </w:r>
      </w:ins>
      <w:r>
        <w:rPr>
          <w:color w:val="0000FF"/>
          <w:highlight w:val="white"/>
          <w:lang w:val="en-US" w:eastAsia="fi-FI"/>
        </w:rPr>
        <w:t>&lt;/</w:t>
      </w:r>
      <w:r>
        <w:rPr>
          <w:highlight w:val="white"/>
          <w:lang w:val="en-US" w:eastAsia="fi-FI"/>
        </w:rPr>
        <w:t>text</w:t>
      </w:r>
      <w:r>
        <w:rPr>
          <w:color w:val="0000FF"/>
          <w:highlight w:val="white"/>
          <w:lang w:val="en-US" w:eastAsia="fi-FI"/>
        </w:rPr>
        <w:t>&gt;</w:t>
      </w:r>
    </w:p>
    <w:p w:rsidR="003E639A" w:rsidRDefault="003E639A">
      <w:pPr>
        <w:ind w:left="720" w:firstLine="720"/>
        <w:jc w:val="left"/>
        <w:rPr>
          <w:highlight w:val="white"/>
          <w:lang w:val="en-US" w:eastAsia="fi-FI"/>
        </w:rPr>
        <w:pPrChange w:id="6483" w:author="Tuomainen Mika" w:date="2014-04-10T23:18:00Z">
          <w:pPr>
            <w:autoSpaceDE w:val="0"/>
            <w:autoSpaceDN w:val="0"/>
            <w:adjustRightInd w:val="0"/>
            <w:ind w:firstLine="720"/>
          </w:pPr>
        </w:pPrChange>
      </w:pPr>
      <w:r>
        <w:rPr>
          <w:color w:val="0000FF"/>
          <w:highlight w:val="white"/>
          <w:lang w:val="en-US" w:eastAsia="fi-FI"/>
        </w:rPr>
        <w:t>&lt;</w:t>
      </w:r>
      <w:r>
        <w:rPr>
          <w:color w:val="800000"/>
          <w:highlight w:val="white"/>
          <w:lang w:val="en-US" w:eastAsia="fi-FI"/>
        </w:rPr>
        <w:t>statusCode</w:t>
      </w:r>
      <w:r>
        <w:rPr>
          <w:color w:val="FF0000"/>
          <w:highlight w:val="white"/>
          <w:lang w:val="en-US" w:eastAsia="fi-FI"/>
        </w:rPr>
        <w:t xml:space="preserve"> code</w:t>
      </w:r>
      <w:r>
        <w:rPr>
          <w:color w:val="0000FF"/>
          <w:highlight w:val="white"/>
          <w:lang w:val="en-US" w:eastAsia="fi-FI"/>
        </w:rPr>
        <w:t>="</w:t>
      </w:r>
      <w:r>
        <w:rPr>
          <w:highlight w:val="white"/>
          <w:lang w:val="en-US" w:eastAsia="fi-FI"/>
        </w:rPr>
        <w:t>completed</w:t>
      </w:r>
      <w:r>
        <w:rPr>
          <w:color w:val="0000FF"/>
          <w:highlight w:val="white"/>
          <w:lang w:val="en-US" w:eastAsia="fi-FI"/>
        </w:rPr>
        <w:t>"/&gt;</w:t>
      </w:r>
      <w:r>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del w:id="6484" w:author="Tuomainen Mika" w:date="2014-04-10T23:18:00Z">
        <w:r w:rsidDel="007B074B">
          <w:rPr>
            <w:highlight w:val="white"/>
            <w:lang w:val="en-US" w:eastAsia="fi-FI"/>
          </w:rPr>
          <w:tab/>
        </w:r>
      </w:del>
      <w:r>
        <w:rPr>
          <w:color w:val="0000FF"/>
          <w:highlight w:val="white"/>
          <w:lang w:val="en-US" w:eastAsia="fi-FI"/>
        </w:rPr>
        <w:t>&lt;</w:t>
      </w:r>
      <w:r>
        <w:rPr>
          <w:color w:val="800000"/>
          <w:highlight w:val="white"/>
          <w:lang w:val="en-US" w:eastAsia="fi-FI"/>
        </w:rPr>
        <w:t>effectiveTime</w:t>
      </w:r>
      <w:r>
        <w:rPr>
          <w:color w:val="FF0000"/>
          <w:highlight w:val="white"/>
          <w:lang w:val="en-US" w:eastAsia="fi-FI"/>
        </w:rPr>
        <w:t xml:space="preserve"> value</w:t>
      </w:r>
      <w:r>
        <w:rPr>
          <w:color w:val="0000FF"/>
          <w:highlight w:val="white"/>
          <w:lang w:val="en-US" w:eastAsia="fi-FI"/>
        </w:rPr>
        <w:t>="</w:t>
      </w:r>
      <w:r>
        <w:rPr>
          <w:highlight w:val="white"/>
          <w:lang w:val="en-US" w:eastAsia="fi-FI"/>
        </w:rPr>
        <w:t>200411071200</w:t>
      </w:r>
      <w:r>
        <w:rPr>
          <w:color w:val="0000FF"/>
          <w:highlight w:val="white"/>
          <w:lang w:val="en-US" w:eastAsia="fi-FI"/>
        </w:rPr>
        <w:t>"/&gt;</w:t>
      </w:r>
    </w:p>
    <w:p w:rsidR="003E639A" w:rsidRDefault="003E639A">
      <w:pPr>
        <w:jc w:val="left"/>
        <w:rPr>
          <w:color w:val="000000"/>
          <w:highlight w:val="white"/>
          <w:lang w:val="en-US" w:eastAsia="fi-FI"/>
        </w:rPr>
        <w:pPrChange w:id="6485" w:author="Tuomainen Mika" w:date="2014-04-10T23:18:00Z">
          <w:pPr>
            <w:autoSpaceDE w:val="0"/>
            <w:autoSpaceDN w:val="0"/>
            <w:adjustRightInd w:val="0"/>
          </w:pPr>
        </w:pPrChange>
      </w:pPr>
      <w:r>
        <w:rPr>
          <w:color w:val="000000"/>
          <w:highlight w:val="white"/>
          <w:lang w:val="en-US" w:eastAsia="fi-FI"/>
        </w:rPr>
        <w:tab/>
      </w:r>
      <w:ins w:id="6486" w:author="Tuomainen Mika" w:date="2014-04-10T23:18:00Z">
        <w:r w:rsidR="007B074B">
          <w:rPr>
            <w:color w:val="000000"/>
            <w:highlight w:val="white"/>
            <w:lang w:val="en-US" w:eastAsia="fi-FI"/>
          </w:rPr>
          <w:tab/>
        </w:r>
      </w:ins>
      <w:r>
        <w:rPr>
          <w:color w:val="0000FF"/>
          <w:highlight w:val="white"/>
          <w:lang w:val="en-US" w:eastAsia="fi-FI"/>
        </w:rPr>
        <w:t>&lt;</w:t>
      </w:r>
      <w:r>
        <w:rPr>
          <w:highlight w:val="white"/>
          <w:lang w:val="en-US" w:eastAsia="fi-FI"/>
        </w:rPr>
        <w:t>entryRelationship</w:t>
      </w:r>
      <w:r>
        <w:rPr>
          <w:color w:val="FF0000"/>
          <w:highlight w:val="white"/>
          <w:lang w:val="en-US" w:eastAsia="fi-FI"/>
        </w:rPr>
        <w:t xml:space="preserve"> typeCode</w:t>
      </w:r>
      <w:r>
        <w:rPr>
          <w:color w:val="0000FF"/>
          <w:highlight w:val="white"/>
          <w:lang w:val="en-US" w:eastAsia="fi-FI"/>
        </w:rPr>
        <w:t>="</w:t>
      </w:r>
      <w:r>
        <w:rPr>
          <w:color w:val="000000"/>
          <w:highlight w:val="white"/>
          <w:lang w:val="en-US" w:eastAsia="fi-FI"/>
        </w:rPr>
        <w:t>REFR</w:t>
      </w:r>
      <w:r>
        <w:rPr>
          <w:color w:val="0000FF"/>
          <w:highlight w:val="white"/>
          <w:lang w:val="en-US" w:eastAsia="fi-FI"/>
        </w:rPr>
        <w:t>"&gt;</w:t>
      </w:r>
    </w:p>
    <w:p w:rsidR="003E639A" w:rsidRDefault="003E639A">
      <w:pPr>
        <w:jc w:val="left"/>
        <w:rPr>
          <w:color w:val="000000"/>
          <w:highlight w:val="white"/>
          <w:lang w:val="en-US" w:eastAsia="fi-FI"/>
        </w:rPr>
        <w:pPrChange w:id="6487" w:author="Tuomainen Mika" w:date="2014-04-10T23:18:00Z">
          <w:pPr>
            <w:autoSpaceDE w:val="0"/>
            <w:autoSpaceDN w:val="0"/>
            <w:adjustRightInd w:val="0"/>
          </w:pPr>
        </w:pPrChange>
      </w:pPr>
      <w:r>
        <w:rPr>
          <w:color w:val="000000"/>
          <w:highlight w:val="white"/>
          <w:lang w:val="en-US" w:eastAsia="fi-FI"/>
        </w:rPr>
        <w:tab/>
      </w:r>
      <w:ins w:id="6488" w:author="Tuomainen Mika" w:date="2014-04-10T23:18:00Z">
        <w:r w:rsidR="007B074B">
          <w:rPr>
            <w:color w:val="000000"/>
            <w:highlight w:val="white"/>
            <w:lang w:val="en-US" w:eastAsia="fi-FI"/>
          </w:rPr>
          <w:tab/>
        </w:r>
        <w:r w:rsidR="007B074B">
          <w:rPr>
            <w:color w:val="000000"/>
            <w:highlight w:val="white"/>
            <w:lang w:val="en-US" w:eastAsia="fi-FI"/>
          </w:rPr>
          <w:tab/>
        </w:r>
      </w:ins>
      <w:r>
        <w:rPr>
          <w:color w:val="0000FF"/>
          <w:highlight w:val="white"/>
          <w:lang w:val="en-US" w:eastAsia="fi-FI"/>
        </w:rPr>
        <w:t>&lt;</w:t>
      </w:r>
      <w:r>
        <w:rPr>
          <w:color w:val="800000"/>
          <w:highlight w:val="white"/>
          <w:lang w:val="en-US" w:eastAsia="fi-FI"/>
        </w:rPr>
        <w:t>observation</w:t>
      </w:r>
      <w:r>
        <w:rPr>
          <w:highlight w:val="white"/>
          <w:lang w:val="en-US" w:eastAsia="fi-FI"/>
        </w:rPr>
        <w:t xml:space="preserve"> classCode</w:t>
      </w:r>
      <w:r>
        <w:rPr>
          <w:color w:val="0000FF"/>
          <w:highlight w:val="white"/>
          <w:lang w:val="en-US" w:eastAsia="fi-FI"/>
        </w:rPr>
        <w:t>="</w:t>
      </w:r>
      <w:r>
        <w:rPr>
          <w:color w:val="000000"/>
          <w:highlight w:val="white"/>
          <w:lang w:val="en-US" w:eastAsia="fi-FI"/>
        </w:rPr>
        <w:t>OBS</w:t>
      </w:r>
      <w:r>
        <w:rPr>
          <w:color w:val="0000FF"/>
          <w:highlight w:val="white"/>
          <w:lang w:val="en-US" w:eastAsia="fi-FI"/>
        </w:rPr>
        <w:t>"</w:t>
      </w:r>
      <w:r>
        <w:rPr>
          <w:highlight w:val="white"/>
          <w:lang w:val="en-US" w:eastAsia="fi-FI"/>
        </w:rPr>
        <w:t xml:space="preserve"> moodCode</w:t>
      </w:r>
      <w:r>
        <w:rPr>
          <w:color w:val="0000FF"/>
          <w:highlight w:val="white"/>
          <w:lang w:val="en-US" w:eastAsia="fi-FI"/>
        </w:rPr>
        <w:t>="</w:t>
      </w:r>
      <w:r>
        <w:rPr>
          <w:color w:val="000000"/>
          <w:highlight w:val="white"/>
          <w:lang w:val="en-US" w:eastAsia="fi-FI"/>
        </w:rPr>
        <w:t>EVN</w:t>
      </w:r>
      <w:r>
        <w:rPr>
          <w:color w:val="0000FF"/>
          <w:highlight w:val="white"/>
          <w:lang w:val="en-US" w:eastAsia="fi-FI"/>
        </w:rPr>
        <w:t>"&gt;</w:t>
      </w:r>
    </w:p>
    <w:p w:rsidR="003E639A" w:rsidRDefault="003E639A">
      <w:pPr>
        <w:ind w:left="2160" w:firstLine="720"/>
        <w:jc w:val="left"/>
        <w:rPr>
          <w:color w:val="000000"/>
          <w:highlight w:val="white"/>
          <w:lang w:val="en-US" w:eastAsia="fi-FI"/>
        </w:rPr>
        <w:pPrChange w:id="6489" w:author="Tuomainen Mika" w:date="2014-04-10T23:18:00Z">
          <w:pPr>
            <w:autoSpaceDE w:val="0"/>
            <w:autoSpaceDN w:val="0"/>
            <w:adjustRightInd w:val="0"/>
            <w:ind w:firstLine="720"/>
          </w:pPr>
        </w:pPrChange>
      </w:pPr>
      <w:r>
        <w:rPr>
          <w:highlight w:val="white"/>
          <w:lang w:val="en-US" w:eastAsia="fi-FI"/>
        </w:rPr>
        <w:t>&lt;</w:t>
      </w:r>
      <w:r>
        <w:rPr>
          <w:color w:val="800000"/>
          <w:highlight w:val="white"/>
          <w:lang w:val="en-US" w:eastAsia="fi-FI"/>
        </w:rPr>
        <w:t>id</w:t>
      </w:r>
      <w:r>
        <w:rPr>
          <w:highlight w:val="white"/>
          <w:lang w:val="en-US" w:eastAsia="fi-FI"/>
        </w:rPr>
        <w:t>/&gt;</w:t>
      </w:r>
    </w:p>
    <w:p w:rsidR="003E639A" w:rsidRDefault="003E639A">
      <w:pPr>
        <w:ind w:left="2880"/>
        <w:jc w:val="left"/>
        <w:rPr>
          <w:highlight w:val="white"/>
          <w:lang w:val="en-US" w:eastAsia="fi-FI"/>
        </w:rPr>
        <w:pPrChange w:id="6490" w:author="Tuomainen Mika" w:date="2014-04-10T23:19:00Z">
          <w:pPr>
            <w:autoSpaceDE w:val="0"/>
            <w:autoSpaceDN w:val="0"/>
            <w:adjustRightInd w:val="0"/>
          </w:pPr>
        </w:pPrChange>
      </w:pPr>
      <w:del w:id="6491" w:author="Tuomainen Mika" w:date="2014-04-10T23:19:00Z">
        <w:r w:rsidDel="007B074B">
          <w:rPr>
            <w:highlight w:val="white"/>
            <w:lang w:val="en-US" w:eastAsia="fi-FI"/>
          </w:rPr>
          <w:tab/>
        </w:r>
      </w:del>
      <w:r>
        <w:rPr>
          <w:color w:val="0000FF"/>
          <w:highlight w:val="white"/>
          <w:lang w:val="en-US" w:eastAsia="fi-FI"/>
        </w:rPr>
        <w:t>&lt;</w:t>
      </w:r>
      <w:r>
        <w:rPr>
          <w:color w:val="800000"/>
          <w:highlight w:val="white"/>
          <w:lang w:val="en-US" w:eastAsia="fi-FI"/>
        </w:rPr>
        <w:t>code</w:t>
      </w:r>
      <w:r>
        <w:rPr>
          <w:color w:val="FF0000"/>
          <w:highlight w:val="white"/>
          <w:lang w:val="en-US" w:eastAsia="fi-FI"/>
        </w:rPr>
        <w:t xml:space="preserve"> code</w:t>
      </w:r>
      <w:r>
        <w:rPr>
          <w:color w:val="0000FF"/>
          <w:highlight w:val="white"/>
          <w:lang w:val="en-US" w:eastAsia="fi-FI"/>
        </w:rPr>
        <w:t>="</w:t>
      </w:r>
      <w:r>
        <w:rPr>
          <w:highlight w:val="white"/>
          <w:lang w:val="en-US" w:eastAsia="fi-FI"/>
        </w:rPr>
        <w:t>8</w:t>
      </w:r>
      <w:r>
        <w:rPr>
          <w:color w:val="0000FF"/>
          <w:highlight w:val="white"/>
          <w:lang w:val="en-US" w:eastAsia="fi-FI"/>
        </w:rPr>
        <w:t>"</w:t>
      </w:r>
      <w:r>
        <w:rPr>
          <w:color w:val="FF0000"/>
          <w:highlight w:val="white"/>
          <w:lang w:val="en-US" w:eastAsia="fi-FI"/>
        </w:rPr>
        <w:t xml:space="preserve"> codeSystem</w:t>
      </w:r>
      <w:r>
        <w:rPr>
          <w:color w:val="0000FF"/>
          <w:highlight w:val="white"/>
          <w:lang w:val="en-US" w:eastAsia="fi-FI"/>
        </w:rPr>
        <w:t>="</w:t>
      </w:r>
      <w:r>
        <w:rPr>
          <w:highlight w:val="white"/>
          <w:lang w:val="en-US" w:eastAsia="fi-FI"/>
        </w:rPr>
        <w:t>1.2.246.537.6.12.2002.103</w:t>
      </w:r>
      <w:r>
        <w:rPr>
          <w:color w:val="0000FF"/>
          <w:highlight w:val="white"/>
          <w:lang w:val="en-US" w:eastAsia="fi-FI"/>
        </w:rPr>
        <w:t>"/&gt;</w:t>
      </w:r>
    </w:p>
    <w:p w:rsidR="003E639A" w:rsidRDefault="003E639A">
      <w:pPr>
        <w:jc w:val="left"/>
        <w:rPr>
          <w:color w:val="000000"/>
          <w:highlight w:val="white"/>
          <w:lang w:val="en-US" w:eastAsia="fi-FI"/>
        </w:rPr>
        <w:pPrChange w:id="6492" w:author="Tuomainen Mika" w:date="2014-04-10T23:18:00Z">
          <w:pPr>
            <w:autoSpaceDE w:val="0"/>
            <w:autoSpaceDN w:val="0"/>
            <w:adjustRightInd w:val="0"/>
          </w:pPr>
        </w:pPrChange>
      </w:pPr>
      <w:r>
        <w:rPr>
          <w:color w:val="000000"/>
          <w:highlight w:val="white"/>
          <w:lang w:val="en-US" w:eastAsia="fi-FI"/>
        </w:rPr>
        <w:tab/>
      </w:r>
      <w:ins w:id="6493" w:author="Tuomainen Mika" w:date="2014-04-10T23:19:00Z">
        <w:r w:rsidR="007B074B">
          <w:rPr>
            <w:color w:val="000000"/>
            <w:highlight w:val="white"/>
            <w:lang w:val="en-US" w:eastAsia="fi-FI"/>
          </w:rPr>
          <w:tab/>
        </w:r>
        <w:r w:rsidR="007B074B">
          <w:rPr>
            <w:color w:val="000000"/>
            <w:highlight w:val="white"/>
            <w:lang w:val="en-US" w:eastAsia="fi-FI"/>
          </w:rPr>
          <w:tab/>
        </w:r>
      </w:ins>
      <w:r>
        <w:rPr>
          <w:color w:val="0000FF"/>
          <w:highlight w:val="white"/>
          <w:lang w:val="en-US" w:eastAsia="fi-FI"/>
        </w:rPr>
        <w:t>&lt;/</w:t>
      </w:r>
      <w:r>
        <w:rPr>
          <w:highlight w:val="white"/>
          <w:lang w:val="en-US" w:eastAsia="fi-FI"/>
        </w:rPr>
        <w:t>observation</w:t>
      </w:r>
      <w:r>
        <w:rPr>
          <w:color w:val="0000FF"/>
          <w:highlight w:val="white"/>
          <w:lang w:val="en-US" w:eastAsia="fi-FI"/>
        </w:rPr>
        <w:t>&gt;</w:t>
      </w:r>
    </w:p>
    <w:p w:rsidR="003E639A" w:rsidRDefault="003E639A">
      <w:pPr>
        <w:ind w:left="720" w:firstLine="720"/>
        <w:jc w:val="left"/>
        <w:rPr>
          <w:color w:val="000000"/>
          <w:highlight w:val="white"/>
          <w:lang w:val="en-US" w:eastAsia="fi-FI"/>
        </w:rPr>
        <w:pPrChange w:id="6494" w:author="Tuomainen Mika" w:date="2014-04-10T23:19:00Z">
          <w:pPr>
            <w:autoSpaceDE w:val="0"/>
            <w:autoSpaceDN w:val="0"/>
            <w:adjustRightInd w:val="0"/>
            <w:ind w:firstLine="720"/>
          </w:pPr>
        </w:pPrChange>
      </w:pPr>
      <w:r>
        <w:rPr>
          <w:color w:val="0000FF"/>
          <w:highlight w:val="white"/>
          <w:lang w:val="en-US" w:eastAsia="fi-FI"/>
        </w:rPr>
        <w:t>&lt;/</w:t>
      </w:r>
      <w:r>
        <w:rPr>
          <w:highlight w:val="white"/>
          <w:lang w:val="en-US" w:eastAsia="fi-FI"/>
        </w:rPr>
        <w:t>entryRelationship</w:t>
      </w:r>
      <w:r>
        <w:rPr>
          <w:color w:val="0000FF"/>
          <w:highlight w:val="white"/>
          <w:lang w:val="en-US" w:eastAsia="fi-FI"/>
        </w:rPr>
        <w:t>&gt;</w:t>
      </w:r>
    </w:p>
    <w:p w:rsidR="003E639A" w:rsidRDefault="003E639A">
      <w:pPr>
        <w:jc w:val="left"/>
        <w:rPr>
          <w:color w:val="000000"/>
          <w:highlight w:val="white"/>
          <w:lang w:val="en-US" w:eastAsia="fi-FI"/>
        </w:rPr>
        <w:pPrChange w:id="6495" w:author="Tuomainen Mika" w:date="2014-04-10T23:18:00Z">
          <w:pPr>
            <w:autoSpaceDE w:val="0"/>
            <w:autoSpaceDN w:val="0"/>
            <w:adjustRightInd w:val="0"/>
          </w:pPr>
        </w:pPrChange>
      </w:pP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ins w:id="6496" w:author="Tuomainen Mika" w:date="2014-04-10T23:19:00Z">
        <w:r w:rsidR="007B074B">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ins>
      <w:r>
        <w:rPr>
          <w:color w:val="0000FF"/>
          <w:highlight w:val="white"/>
          <w:lang w:val="en-US" w:eastAsia="fi-FI"/>
        </w:rPr>
        <w:t>&lt;</w:t>
      </w:r>
      <w:r>
        <w:rPr>
          <w:highlight w:val="white"/>
          <w:lang w:val="en-US" w:eastAsia="fi-FI"/>
        </w:rPr>
        <w:t>entryRelationship</w:t>
      </w:r>
      <w:r>
        <w:rPr>
          <w:color w:val="FF0000"/>
          <w:highlight w:val="white"/>
          <w:lang w:val="en-US" w:eastAsia="fi-FI"/>
        </w:rPr>
        <w:t xml:space="preserve"> typeCode</w:t>
      </w:r>
      <w:r>
        <w:rPr>
          <w:color w:val="0000FF"/>
          <w:highlight w:val="white"/>
          <w:lang w:val="en-US" w:eastAsia="fi-FI"/>
        </w:rPr>
        <w:t>="</w:t>
      </w:r>
      <w:r>
        <w:rPr>
          <w:color w:val="000000"/>
          <w:highlight w:val="white"/>
          <w:lang w:val="en-US" w:eastAsia="fi-FI"/>
        </w:rPr>
        <w:t>COMP</w:t>
      </w:r>
      <w:r>
        <w:rPr>
          <w:color w:val="0000FF"/>
          <w:highlight w:val="white"/>
          <w:lang w:val="en-US" w:eastAsia="fi-FI"/>
        </w:rPr>
        <w:t>"&gt;</w:t>
      </w:r>
    </w:p>
    <w:p w:rsidR="003E639A" w:rsidRDefault="003E639A">
      <w:pPr>
        <w:jc w:val="left"/>
        <w:rPr>
          <w:color w:val="000000"/>
          <w:highlight w:val="white"/>
          <w:lang w:val="en-US" w:eastAsia="fi-FI"/>
        </w:rPr>
        <w:pPrChange w:id="6497" w:author="Tuomainen Mika" w:date="2014-04-10T23:18:00Z">
          <w:pPr>
            <w:autoSpaceDE w:val="0"/>
            <w:autoSpaceDN w:val="0"/>
            <w:adjustRightInd w:val="0"/>
          </w:pPr>
        </w:pPrChange>
      </w:pPr>
      <w:r>
        <w:rPr>
          <w:color w:val="000000"/>
          <w:highlight w:val="white"/>
          <w:lang w:val="en-US" w:eastAsia="fi-FI"/>
        </w:rPr>
        <w:tab/>
      </w:r>
      <w:ins w:id="6498" w:author="Tuomainen Mika" w:date="2014-04-10T23:19:00Z">
        <w:r w:rsidR="007B074B">
          <w:rPr>
            <w:color w:val="000000"/>
            <w:highlight w:val="white"/>
            <w:lang w:val="en-US" w:eastAsia="fi-FI"/>
          </w:rPr>
          <w:tab/>
        </w:r>
        <w:r w:rsidR="007B074B">
          <w:rPr>
            <w:color w:val="000000"/>
            <w:highlight w:val="white"/>
            <w:lang w:val="en-US" w:eastAsia="fi-FI"/>
          </w:rPr>
          <w:tab/>
        </w:r>
      </w:ins>
      <w:r>
        <w:rPr>
          <w:color w:val="0000FF"/>
          <w:highlight w:val="white"/>
          <w:lang w:val="en-US" w:eastAsia="fi-FI"/>
        </w:rPr>
        <w:t>&lt;</w:t>
      </w:r>
      <w:r>
        <w:rPr>
          <w:color w:val="800000"/>
          <w:highlight w:val="white"/>
          <w:lang w:val="en-US" w:eastAsia="fi-FI"/>
        </w:rPr>
        <w:t>observation</w:t>
      </w:r>
      <w:r>
        <w:rPr>
          <w:highlight w:val="white"/>
          <w:lang w:val="en-US" w:eastAsia="fi-FI"/>
        </w:rPr>
        <w:t xml:space="preserve"> classCode</w:t>
      </w:r>
      <w:r>
        <w:rPr>
          <w:color w:val="0000FF"/>
          <w:highlight w:val="white"/>
          <w:lang w:val="en-US" w:eastAsia="fi-FI"/>
        </w:rPr>
        <w:t>="</w:t>
      </w:r>
      <w:r>
        <w:rPr>
          <w:color w:val="000000"/>
          <w:highlight w:val="white"/>
          <w:lang w:val="en-US" w:eastAsia="fi-FI"/>
        </w:rPr>
        <w:t>OBS</w:t>
      </w:r>
      <w:r>
        <w:rPr>
          <w:color w:val="0000FF"/>
          <w:highlight w:val="white"/>
          <w:lang w:val="en-US" w:eastAsia="fi-FI"/>
        </w:rPr>
        <w:t>"</w:t>
      </w:r>
      <w:r>
        <w:rPr>
          <w:highlight w:val="white"/>
          <w:lang w:val="en-US" w:eastAsia="fi-FI"/>
        </w:rPr>
        <w:t xml:space="preserve"> moodCode</w:t>
      </w:r>
      <w:r>
        <w:rPr>
          <w:color w:val="0000FF"/>
          <w:highlight w:val="white"/>
          <w:lang w:val="en-US" w:eastAsia="fi-FI"/>
        </w:rPr>
        <w:t>="</w:t>
      </w:r>
      <w:r>
        <w:rPr>
          <w:color w:val="000000"/>
          <w:highlight w:val="white"/>
          <w:lang w:val="en-US" w:eastAsia="fi-FI"/>
        </w:rPr>
        <w:t>EVN</w:t>
      </w:r>
      <w:r>
        <w:rPr>
          <w:color w:val="0000FF"/>
          <w:highlight w:val="white"/>
          <w:lang w:val="en-US" w:eastAsia="fi-FI"/>
        </w:rPr>
        <w:t>"&gt;</w:t>
      </w:r>
    </w:p>
    <w:p w:rsidR="003E639A" w:rsidRDefault="003E639A">
      <w:pPr>
        <w:jc w:val="left"/>
        <w:rPr>
          <w:highlight w:val="white"/>
          <w:lang w:val="en-US" w:eastAsia="fi-FI"/>
        </w:rPr>
        <w:pPrChange w:id="6499" w:author="Tuomainen Mika" w:date="2014-04-10T23:18:00Z">
          <w:pPr>
            <w:autoSpaceDE w:val="0"/>
            <w:autoSpaceDN w:val="0"/>
            <w:adjustRightInd w:val="0"/>
          </w:pPr>
        </w:pPrChange>
      </w:pPr>
      <w:r>
        <w:rPr>
          <w:highlight w:val="white"/>
          <w:lang w:val="en-US" w:eastAsia="fi-FI"/>
        </w:rPr>
        <w:tab/>
      </w:r>
      <w:ins w:id="6500" w:author="Tuomainen Mika" w:date="2014-04-10T23:19:00Z">
        <w:r w:rsidR="007B074B">
          <w:rPr>
            <w:highlight w:val="white"/>
            <w:lang w:val="en-US" w:eastAsia="fi-FI"/>
          </w:rPr>
          <w:tab/>
        </w:r>
        <w:r w:rsidR="007B074B">
          <w:rPr>
            <w:highlight w:val="white"/>
            <w:lang w:val="en-US" w:eastAsia="fi-FI"/>
          </w:rPr>
          <w:tab/>
        </w:r>
      </w:ins>
      <w:r>
        <w:rPr>
          <w:color w:val="0000FF"/>
          <w:highlight w:val="white"/>
          <w:lang w:val="en-US" w:eastAsia="fi-FI"/>
        </w:rPr>
        <w:t>&lt;</w:t>
      </w:r>
      <w:r>
        <w:rPr>
          <w:color w:val="800000"/>
          <w:highlight w:val="white"/>
          <w:lang w:val="en-US" w:eastAsia="fi-FI"/>
        </w:rPr>
        <w:t>code</w:t>
      </w:r>
      <w:r>
        <w:rPr>
          <w:color w:val="FF0000"/>
          <w:highlight w:val="white"/>
          <w:lang w:val="en-US" w:eastAsia="fi-FI"/>
        </w:rPr>
        <w:t xml:space="preserve"> code</w:t>
      </w:r>
      <w:r>
        <w:rPr>
          <w:color w:val="0000FF"/>
          <w:highlight w:val="white"/>
          <w:lang w:val="en-US" w:eastAsia="fi-FI"/>
        </w:rPr>
        <w:t>="</w:t>
      </w:r>
      <w:r>
        <w:rPr>
          <w:highlight w:val="white"/>
          <w:lang w:val="en-US" w:eastAsia="fi-FI"/>
        </w:rPr>
        <w:t>4</w:t>
      </w:r>
      <w:r>
        <w:rPr>
          <w:color w:val="0000FF"/>
          <w:highlight w:val="white"/>
          <w:lang w:val="en-US" w:eastAsia="fi-FI"/>
        </w:rPr>
        <w:t>"</w:t>
      </w:r>
      <w:r>
        <w:rPr>
          <w:color w:val="FF0000"/>
          <w:highlight w:val="white"/>
          <w:lang w:val="en-US" w:eastAsia="fi-FI"/>
        </w:rPr>
        <w:t xml:space="preserve"> codeSystem</w:t>
      </w:r>
      <w:r>
        <w:rPr>
          <w:color w:val="0000FF"/>
          <w:highlight w:val="white"/>
          <w:lang w:val="en-US" w:eastAsia="fi-FI"/>
        </w:rPr>
        <w:t>="</w:t>
      </w:r>
      <w:r>
        <w:rPr>
          <w:highlight w:val="white"/>
          <w:lang w:val="en-US" w:eastAsia="fi-FI"/>
        </w:rPr>
        <w:t>1.2.246.537.6.12.2002.103</w:t>
      </w:r>
      <w:r>
        <w:rPr>
          <w:color w:val="0000FF"/>
          <w:highlight w:val="white"/>
          <w:lang w:val="en-US" w:eastAsia="fi-FI"/>
        </w:rPr>
        <w:t>"/&gt;</w:t>
      </w:r>
    </w:p>
    <w:p w:rsidR="003E639A" w:rsidRDefault="003E639A">
      <w:pPr>
        <w:jc w:val="left"/>
        <w:rPr>
          <w:highlight w:val="white"/>
          <w:lang w:val="en-US" w:eastAsia="fi-FI"/>
        </w:rPr>
        <w:pPrChange w:id="6501" w:author="Tuomainen Mika" w:date="2014-04-10T23:18:00Z">
          <w:pPr>
            <w:autoSpaceDE w:val="0"/>
            <w:autoSpaceDN w:val="0"/>
            <w:adjustRightInd w:val="0"/>
          </w:pPr>
        </w:pPrChange>
      </w:pPr>
      <w:r>
        <w:rPr>
          <w:highlight w:val="white"/>
          <w:lang w:val="en-US" w:eastAsia="fi-FI"/>
        </w:rPr>
        <w:tab/>
      </w:r>
      <w:ins w:id="6502" w:author="Tuomainen Mika" w:date="2014-04-10T23:19:00Z">
        <w:r w:rsidR="007B074B">
          <w:rPr>
            <w:highlight w:val="white"/>
            <w:lang w:val="en-US" w:eastAsia="fi-FI"/>
          </w:rPr>
          <w:tab/>
        </w:r>
        <w:r w:rsidR="007B074B">
          <w:rPr>
            <w:highlight w:val="white"/>
            <w:lang w:val="en-US" w:eastAsia="fi-FI"/>
          </w:rPr>
          <w:tab/>
        </w:r>
      </w:ins>
      <w:r>
        <w:rPr>
          <w:color w:val="0000FF"/>
          <w:highlight w:val="white"/>
          <w:lang w:val="en-US" w:eastAsia="fi-FI"/>
        </w:rPr>
        <w:t>&lt;</w:t>
      </w:r>
      <w:r>
        <w:rPr>
          <w:color w:val="800000"/>
          <w:highlight w:val="white"/>
          <w:lang w:val="en-US" w:eastAsia="fi-FI"/>
        </w:rPr>
        <w:t>text</w:t>
      </w:r>
      <w:r>
        <w:rPr>
          <w:color w:val="FF0000"/>
          <w:highlight w:val="white"/>
          <w:lang w:val="en-US" w:eastAsia="fi-FI"/>
        </w:rPr>
        <w:t xml:space="preserve"> mediaType</w:t>
      </w:r>
      <w:r>
        <w:rPr>
          <w:color w:val="0000FF"/>
          <w:highlight w:val="white"/>
          <w:lang w:val="en-US" w:eastAsia="fi-FI"/>
        </w:rPr>
        <w:t>="</w:t>
      </w:r>
      <w:r>
        <w:rPr>
          <w:highlight w:val="white"/>
          <w:lang w:val="en-US" w:eastAsia="fi-FI"/>
        </w:rPr>
        <w:t>text/xml</w:t>
      </w:r>
      <w:r>
        <w:rPr>
          <w:color w:val="0000FF"/>
          <w:highlight w:val="white"/>
          <w:lang w:val="en-US" w:eastAsia="fi-FI"/>
        </w:rPr>
        <w:t>"&gt;</w:t>
      </w:r>
    </w:p>
    <w:p w:rsidR="003E639A" w:rsidRDefault="003E639A">
      <w:pPr>
        <w:jc w:val="left"/>
        <w:rPr>
          <w:color w:val="000000"/>
          <w:highlight w:val="white"/>
          <w:lang w:val="en-US" w:eastAsia="fi-FI"/>
        </w:rPr>
        <w:pPrChange w:id="6503" w:author="Tuomainen Mika" w:date="2014-04-10T23:18:00Z">
          <w:pPr>
            <w:autoSpaceDE w:val="0"/>
            <w:autoSpaceDN w:val="0"/>
            <w:adjustRightInd w:val="0"/>
          </w:pPr>
        </w:pPrChange>
      </w:pPr>
      <w:r>
        <w:rPr>
          <w:color w:val="000000"/>
          <w:highlight w:val="white"/>
          <w:lang w:val="en-US" w:eastAsia="fi-FI"/>
        </w:rPr>
        <w:tab/>
      </w:r>
      <w:ins w:id="6504" w:author="Tuomainen Mika" w:date="2014-04-10T23:19:00Z">
        <w:r w:rsidR="007B074B">
          <w:rPr>
            <w:color w:val="000000"/>
            <w:highlight w:val="white"/>
            <w:lang w:val="en-US" w:eastAsia="fi-FI"/>
          </w:rPr>
          <w:tab/>
        </w:r>
        <w:r w:rsidR="007B074B">
          <w:rPr>
            <w:color w:val="000000"/>
            <w:highlight w:val="white"/>
            <w:lang w:val="en-US" w:eastAsia="fi-FI"/>
          </w:rPr>
          <w:tab/>
        </w:r>
        <w:r w:rsidR="007B074B">
          <w:rPr>
            <w:color w:val="000000"/>
            <w:highlight w:val="white"/>
            <w:lang w:val="en-US" w:eastAsia="fi-FI"/>
          </w:rPr>
          <w:tab/>
        </w:r>
      </w:ins>
      <w:r>
        <w:rPr>
          <w:color w:val="0000FF"/>
          <w:highlight w:val="white"/>
          <w:lang w:val="en-US" w:eastAsia="fi-FI"/>
        </w:rPr>
        <w:t>&lt;</w:t>
      </w:r>
      <w:r>
        <w:rPr>
          <w:highlight w:val="white"/>
          <w:lang w:val="en-US" w:eastAsia="fi-FI"/>
        </w:rPr>
        <w:t>reference</w:t>
      </w:r>
      <w:r>
        <w:rPr>
          <w:color w:val="FF0000"/>
          <w:highlight w:val="white"/>
          <w:lang w:val="en-US" w:eastAsia="fi-FI"/>
        </w:rPr>
        <w:t xml:space="preserve"> value</w:t>
      </w:r>
      <w:r>
        <w:rPr>
          <w:color w:val="0000FF"/>
          <w:highlight w:val="white"/>
          <w:lang w:val="en-US" w:eastAsia="fi-FI"/>
        </w:rPr>
        <w:t>="</w:t>
      </w:r>
      <w:r>
        <w:rPr>
          <w:color w:val="000000"/>
          <w:highlight w:val="white"/>
          <w:lang w:val="en-US" w:eastAsia="fi-FI"/>
        </w:rPr>
        <w:t>#ref-3</w:t>
      </w:r>
      <w:r>
        <w:rPr>
          <w:color w:val="0000FF"/>
          <w:highlight w:val="white"/>
          <w:lang w:val="en-US" w:eastAsia="fi-FI"/>
        </w:rPr>
        <w:t>"/&gt;</w:t>
      </w:r>
    </w:p>
    <w:p w:rsidR="003E639A" w:rsidRDefault="003E639A">
      <w:pPr>
        <w:jc w:val="left"/>
        <w:rPr>
          <w:color w:val="000000"/>
          <w:highlight w:val="white"/>
          <w:lang w:val="en-US" w:eastAsia="fi-FI"/>
        </w:rPr>
        <w:pPrChange w:id="6505" w:author="Tuomainen Mika" w:date="2014-04-10T23:18:00Z">
          <w:pPr>
            <w:autoSpaceDE w:val="0"/>
            <w:autoSpaceDN w:val="0"/>
            <w:adjustRightInd w:val="0"/>
          </w:pPr>
        </w:pPrChange>
      </w:pPr>
      <w:r>
        <w:rPr>
          <w:color w:val="000000"/>
          <w:highlight w:val="white"/>
          <w:lang w:val="en-US" w:eastAsia="fi-FI"/>
        </w:rPr>
        <w:tab/>
      </w:r>
      <w:ins w:id="6506" w:author="Tuomainen Mika" w:date="2014-04-10T23:19:00Z">
        <w:r w:rsidR="007B074B">
          <w:rPr>
            <w:color w:val="000000"/>
            <w:highlight w:val="white"/>
            <w:lang w:val="en-US" w:eastAsia="fi-FI"/>
          </w:rPr>
          <w:tab/>
        </w:r>
        <w:r w:rsidR="007B074B">
          <w:rPr>
            <w:color w:val="000000"/>
            <w:highlight w:val="white"/>
            <w:lang w:val="en-US" w:eastAsia="fi-FI"/>
          </w:rPr>
          <w:tab/>
        </w:r>
      </w:ins>
      <w:r>
        <w:rPr>
          <w:color w:val="0000FF"/>
          <w:highlight w:val="white"/>
          <w:lang w:val="en-US" w:eastAsia="fi-FI"/>
        </w:rPr>
        <w:t>&lt;/</w:t>
      </w:r>
      <w:r>
        <w:rPr>
          <w:highlight w:val="white"/>
          <w:lang w:val="en-US" w:eastAsia="fi-FI"/>
        </w:rPr>
        <w:t>text</w:t>
      </w:r>
      <w:r>
        <w:rPr>
          <w:color w:val="0000FF"/>
          <w:highlight w:val="white"/>
          <w:lang w:val="en-US" w:eastAsia="fi-FI"/>
        </w:rPr>
        <w:t>&gt;</w:t>
      </w:r>
    </w:p>
    <w:p w:rsidR="003E639A" w:rsidRDefault="003E639A">
      <w:pPr>
        <w:jc w:val="left"/>
        <w:rPr>
          <w:color w:val="000000"/>
          <w:highlight w:val="white"/>
          <w:lang w:val="en-US" w:eastAsia="fi-FI"/>
        </w:rPr>
        <w:pPrChange w:id="6507" w:author="Tuomainen Mika" w:date="2014-04-10T23:18:00Z">
          <w:pPr>
            <w:autoSpaceDE w:val="0"/>
            <w:autoSpaceDN w:val="0"/>
            <w:adjustRightInd w:val="0"/>
          </w:pPr>
        </w:pPrChange>
      </w:pPr>
      <w:r>
        <w:rPr>
          <w:color w:val="000000"/>
          <w:highlight w:val="white"/>
          <w:lang w:val="en-US" w:eastAsia="fi-FI"/>
        </w:rPr>
        <w:tab/>
      </w:r>
      <w:ins w:id="6508" w:author="Tuomainen Mika" w:date="2014-04-10T23:19:00Z">
        <w:r w:rsidR="007B074B">
          <w:rPr>
            <w:color w:val="000000"/>
            <w:highlight w:val="white"/>
            <w:lang w:val="en-US" w:eastAsia="fi-FI"/>
          </w:rPr>
          <w:tab/>
        </w:r>
        <w:r w:rsidR="007B074B">
          <w:rPr>
            <w:color w:val="000000"/>
            <w:highlight w:val="white"/>
            <w:lang w:val="en-US" w:eastAsia="fi-FI"/>
          </w:rPr>
          <w:tab/>
        </w:r>
      </w:ins>
      <w:r>
        <w:rPr>
          <w:color w:val="0000FF"/>
          <w:highlight w:val="white"/>
          <w:lang w:val="en-US" w:eastAsia="fi-FI"/>
        </w:rPr>
        <w:t>&lt;/</w:t>
      </w:r>
      <w:r>
        <w:rPr>
          <w:highlight w:val="white"/>
          <w:lang w:val="en-US" w:eastAsia="fi-FI"/>
        </w:rPr>
        <w:t>observation</w:t>
      </w:r>
      <w:r>
        <w:rPr>
          <w:color w:val="0000FF"/>
          <w:highlight w:val="white"/>
          <w:lang w:val="en-US" w:eastAsia="fi-FI"/>
        </w:rPr>
        <w:t>&gt;</w:t>
      </w:r>
    </w:p>
    <w:p w:rsidR="003E639A" w:rsidRDefault="003E639A">
      <w:pPr>
        <w:jc w:val="left"/>
        <w:rPr>
          <w:color w:val="000000"/>
          <w:highlight w:val="white"/>
          <w:lang w:val="en-US" w:eastAsia="fi-FI"/>
        </w:rPr>
        <w:pPrChange w:id="6509" w:author="Tuomainen Mika" w:date="2014-04-10T23:18:00Z">
          <w:pPr>
            <w:autoSpaceDE w:val="0"/>
            <w:autoSpaceDN w:val="0"/>
            <w:adjustRightInd w:val="0"/>
          </w:pPr>
        </w:pPrChange>
      </w:pPr>
      <w:r>
        <w:rPr>
          <w:color w:val="000000"/>
          <w:highlight w:val="white"/>
          <w:lang w:val="en-US" w:eastAsia="fi-FI"/>
        </w:rPr>
        <w:tab/>
      </w:r>
      <w:ins w:id="6510" w:author="Tuomainen Mika" w:date="2014-04-10T23:19:00Z">
        <w:r w:rsidR="007B074B">
          <w:rPr>
            <w:color w:val="000000"/>
            <w:highlight w:val="white"/>
            <w:lang w:val="en-US" w:eastAsia="fi-FI"/>
          </w:rPr>
          <w:tab/>
        </w:r>
      </w:ins>
      <w:r>
        <w:rPr>
          <w:color w:val="0000FF"/>
          <w:highlight w:val="white"/>
          <w:lang w:val="en-US" w:eastAsia="fi-FI"/>
        </w:rPr>
        <w:t>&lt;/</w:t>
      </w:r>
      <w:r>
        <w:rPr>
          <w:highlight w:val="white"/>
          <w:lang w:val="en-US" w:eastAsia="fi-FI"/>
        </w:rPr>
        <w:t>entryRelationship</w:t>
      </w:r>
      <w:r>
        <w:rPr>
          <w:color w:val="0000FF"/>
          <w:highlight w:val="white"/>
          <w:lang w:val="en-US" w:eastAsia="fi-FI"/>
        </w:rPr>
        <w:t>&gt;</w:t>
      </w:r>
    </w:p>
    <w:p w:rsidR="003E639A" w:rsidRDefault="003E639A">
      <w:pPr>
        <w:ind w:firstLine="720"/>
        <w:jc w:val="left"/>
        <w:rPr>
          <w:color w:val="000000"/>
          <w:highlight w:val="white"/>
          <w:lang w:val="en-US" w:eastAsia="fi-FI"/>
        </w:rPr>
        <w:pPrChange w:id="6511" w:author="Tuomainen Mika" w:date="2014-04-10T23:19:00Z">
          <w:pPr>
            <w:autoSpaceDE w:val="0"/>
            <w:autoSpaceDN w:val="0"/>
            <w:adjustRightInd w:val="0"/>
          </w:pPr>
        </w:pPrChange>
      </w:pPr>
      <w:r>
        <w:rPr>
          <w:color w:val="0000FF"/>
          <w:highlight w:val="white"/>
          <w:lang w:val="en-US" w:eastAsia="fi-FI"/>
        </w:rPr>
        <w:t>&lt;/</w:t>
      </w:r>
      <w:r>
        <w:rPr>
          <w:highlight w:val="white"/>
          <w:lang w:val="en-US" w:eastAsia="fi-FI"/>
        </w:rPr>
        <w:t>observation</w:t>
      </w:r>
      <w:r>
        <w:rPr>
          <w:color w:val="0000FF"/>
          <w:highlight w:val="white"/>
          <w:lang w:val="en-US" w:eastAsia="fi-FI"/>
        </w:rPr>
        <w:t>&gt;</w:t>
      </w:r>
    </w:p>
    <w:p w:rsidR="003E639A" w:rsidRDefault="003E639A">
      <w:pPr>
        <w:jc w:val="left"/>
        <w:rPr>
          <w:color w:val="000000"/>
          <w:highlight w:val="white"/>
          <w:lang w:val="en-US" w:eastAsia="fi-FI"/>
        </w:rPr>
        <w:pPrChange w:id="6512" w:author="Tuomainen Mika" w:date="2014-04-10T23:18:00Z">
          <w:pPr>
            <w:autoSpaceDE w:val="0"/>
            <w:autoSpaceDN w:val="0"/>
            <w:adjustRightInd w:val="0"/>
          </w:pPr>
        </w:pPrChange>
      </w:pPr>
      <w:r>
        <w:rPr>
          <w:color w:val="0000FF"/>
          <w:highlight w:val="white"/>
          <w:lang w:val="en-US" w:eastAsia="fi-FI"/>
        </w:rPr>
        <w:t>&lt;/</w:t>
      </w:r>
      <w:r>
        <w:rPr>
          <w:highlight w:val="white"/>
          <w:lang w:val="en-US" w:eastAsia="fi-FI"/>
        </w:rPr>
        <w:t>entry</w:t>
      </w:r>
      <w:r>
        <w:rPr>
          <w:color w:val="0000FF"/>
          <w:highlight w:val="white"/>
          <w:lang w:val="en-US" w:eastAsia="fi-FI"/>
        </w:rPr>
        <w:t>&gt;</w:t>
      </w:r>
    </w:p>
    <w:p w:rsidR="003E639A" w:rsidRDefault="003E639A" w:rsidP="00CC1036">
      <w:pPr>
        <w:pStyle w:val="Otsikko3"/>
      </w:pPr>
      <w:bookmarkStart w:id="6513" w:name="_Toc384330174"/>
      <w:bookmarkStart w:id="6514" w:name="_Toc384989387"/>
      <w:r>
        <w:lastRenderedPageBreak/>
        <w:t>Toimenpiteet</w:t>
      </w:r>
      <w:bookmarkEnd w:id="6513"/>
      <w:bookmarkEnd w:id="6514"/>
    </w:p>
    <w:p w:rsidR="003E639A" w:rsidRDefault="003E639A">
      <w:pPr>
        <w:pPrChange w:id="6515" w:author="Tuomainen Mika" w:date="2014-04-03T23:16:00Z">
          <w:pPr>
            <w:ind w:left="720"/>
          </w:pPr>
        </w:pPrChange>
      </w:pPr>
    </w:p>
    <w:p w:rsidR="007B074B" w:rsidRDefault="007B074B" w:rsidP="007B074B">
      <w:pPr>
        <w:rPr>
          <w:ins w:id="6516" w:author="Tuomainen Mika" w:date="2014-04-10T23:20:00Z"/>
        </w:rPr>
      </w:pPr>
      <w:ins w:id="6517" w:author="Tuomainen Mika" w:date="2014-04-10T23:20:00Z">
        <w:r>
          <w:t>Tämä otsikko sijoitetaan</w:t>
        </w:r>
        <w:r w:rsidRPr="00285095">
          <w:t xml:space="preserve"> </w:t>
        </w:r>
        <w:r>
          <w:t>hoitopalautteessa hoitoprosessin vaihekoodin 16 (Hoidon arviointi) alle.</w:t>
        </w:r>
      </w:ins>
    </w:p>
    <w:p w:rsidR="007B074B" w:rsidRDefault="007B074B" w:rsidP="00CC1036">
      <w:pPr>
        <w:rPr>
          <w:ins w:id="6518" w:author="Tuomainen Mika" w:date="2014-04-10T23:20:00Z"/>
        </w:rPr>
      </w:pPr>
    </w:p>
    <w:p w:rsidR="007B074B" w:rsidRDefault="003E639A" w:rsidP="00CC1036">
      <w:pPr>
        <w:rPr>
          <w:ins w:id="6519" w:author="Tuomainen Mika" w:date="2014-04-10T23:20:00Z"/>
        </w:rPr>
      </w:pPr>
      <w:r>
        <w:t xml:space="preserve">Toimenpiteet: </w:t>
      </w:r>
    </w:p>
    <w:p w:rsidR="003E639A" w:rsidRDefault="003E639A" w:rsidP="00CC1036">
      <w:del w:id="6520" w:author="Tuomainen Mika" w:date="2014-04-10T23:20:00Z">
        <w:r w:rsidDel="007B074B">
          <w:tab/>
        </w:r>
      </w:del>
      <w:r>
        <w:t>otsikkokoodi: 51</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Pr="00C31FCF" w:rsidDel="00C207B1" w:rsidRDefault="003E639A" w:rsidP="00CC1036">
      <w:pPr>
        <w:rPr>
          <w:del w:id="6521" w:author="Tuomainen Mika" w:date="2014-04-11T16:00:00Z"/>
        </w:rPr>
      </w:pPr>
      <w:r>
        <w:t>Tekstimuodossa toimenpiteet sijoitetaan omiin kappaleisiinsa narrative-osuuteen. Entry-rakennetta toistetaan siten, että kaikki toimenpiteet saadaan ilmoitettua</w:t>
      </w:r>
      <w:ins w:id="6522" w:author="Tuomainen Mika" w:date="2014-04-11T15:59:00Z">
        <w:r w:rsidR="00C207B1">
          <w:t xml:space="preserve">. </w:t>
        </w:r>
      </w:ins>
      <w:del w:id="6523" w:author="Tuomainen Mika" w:date="2014-04-11T16:00:00Z">
        <w:r w:rsidDel="00C207B1">
          <w:delText xml:space="preserve"> yditietorakenteilla, </w:delText>
        </w:r>
      </w:del>
      <w:r>
        <w:t>Ks.</w:t>
      </w:r>
      <w:ins w:id="6524" w:author="Tuomainen Mika" w:date="2014-04-11T16:00:00Z">
        <w:r w:rsidR="00C207B1">
          <w:t xml:space="preserve"> tarkempi rakeneen kuvaus</w:t>
        </w:r>
      </w:ins>
      <w:r>
        <w:t xml:space="preserve"> </w:t>
      </w:r>
      <w:r w:rsidRPr="0038571B">
        <w:t>Kertomus ja lomakkeet</w:t>
      </w:r>
      <w:ins w:id="6525" w:author="Tuomainen Mika" w:date="2014-04-11T16:00:00Z">
        <w:r w:rsidR="00C207B1">
          <w:t xml:space="preserve"> dokumentista.</w:t>
        </w:r>
      </w:ins>
      <w:del w:id="6526" w:author="Tuomainen Mika" w:date="2014-04-11T16:00:00Z">
        <w:r w:rsidRPr="0038571B" w:rsidDel="00C207B1">
          <w:delText xml:space="preserve"> 3.2.3  Toimenpiteet</w:delText>
        </w:r>
      </w:del>
    </w:p>
    <w:p w:rsidR="003E639A" w:rsidRPr="00C31FCF" w:rsidRDefault="003E639A" w:rsidP="00CC1036"/>
    <w:p w:rsidR="003E639A" w:rsidRPr="002639D5" w:rsidDel="00C207B1" w:rsidRDefault="003E639A">
      <w:pPr>
        <w:rPr>
          <w:del w:id="6527" w:author="Tuomainen Mika" w:date="2014-04-11T16:00:00Z"/>
          <w:color w:val="000000"/>
          <w:highlight w:val="white"/>
          <w:lang w:eastAsia="fi-FI"/>
        </w:rPr>
        <w:pPrChange w:id="6528" w:author="Tuomainen Mika" w:date="2014-04-03T23:16:00Z">
          <w:pPr>
            <w:autoSpaceDE w:val="0"/>
            <w:autoSpaceDN w:val="0"/>
            <w:adjustRightInd w:val="0"/>
          </w:pPr>
        </w:pPrChange>
      </w:pPr>
      <w:del w:id="6529" w:author="Tuomainen Mika" w:date="2014-04-11T16:00:00Z">
        <w:r w:rsidRPr="002639D5" w:rsidDel="00C207B1">
          <w:rPr>
            <w:color w:val="0000FF"/>
            <w:highlight w:val="white"/>
            <w:lang w:eastAsia="fi-FI"/>
          </w:rPr>
          <w:delText>&lt;</w:delText>
        </w:r>
        <w:r w:rsidRPr="002639D5" w:rsidDel="00C207B1">
          <w:rPr>
            <w:highlight w:val="white"/>
            <w:lang w:eastAsia="fi-FI"/>
          </w:rPr>
          <w:delText>entry</w:delText>
        </w:r>
        <w:r w:rsidRPr="002639D5" w:rsidDel="00C207B1">
          <w:rPr>
            <w:color w:val="0000FF"/>
            <w:highlight w:val="white"/>
            <w:lang w:eastAsia="fi-FI"/>
          </w:rPr>
          <w:delText>&gt;</w:delText>
        </w:r>
      </w:del>
    </w:p>
    <w:p w:rsidR="003E639A" w:rsidRPr="00686FE0" w:rsidDel="00C207B1" w:rsidRDefault="003E639A">
      <w:pPr>
        <w:ind w:firstLine="720"/>
        <w:rPr>
          <w:del w:id="6530" w:author="Tuomainen Mika" w:date="2014-04-11T16:00:00Z"/>
          <w:color w:val="000000"/>
          <w:highlight w:val="white"/>
          <w:lang w:eastAsia="fi-FI"/>
        </w:rPr>
        <w:pPrChange w:id="6531" w:author="Tuomainen Mika" w:date="2014-04-10T23:20:00Z">
          <w:pPr>
            <w:autoSpaceDE w:val="0"/>
            <w:autoSpaceDN w:val="0"/>
            <w:adjustRightInd w:val="0"/>
            <w:ind w:firstLine="720"/>
          </w:pPr>
        </w:pPrChange>
      </w:pPr>
      <w:del w:id="6532" w:author="Tuomainen Mika" w:date="2014-04-11T16:00:00Z">
        <w:r w:rsidRPr="0064412E" w:rsidDel="00C207B1">
          <w:rPr>
            <w:color w:val="0000FF"/>
            <w:highlight w:val="white"/>
            <w:lang w:eastAsia="fi-FI"/>
          </w:rPr>
          <w:delText>&lt;</w:delText>
        </w:r>
        <w:r w:rsidRPr="006779E4" w:rsidDel="00C207B1">
          <w:rPr>
            <w:color w:val="800000"/>
            <w:highlight w:val="white"/>
            <w:lang w:eastAsia="fi-FI"/>
          </w:rPr>
          <w:delText>procedure</w:delText>
        </w:r>
        <w:r w:rsidRPr="006779E4" w:rsidDel="00C207B1">
          <w:rPr>
            <w:highlight w:val="white"/>
            <w:lang w:eastAsia="fi-FI"/>
          </w:rPr>
          <w:delText xml:space="preserve"> classCode</w:delText>
        </w:r>
        <w:r w:rsidRPr="006779E4" w:rsidDel="00C207B1">
          <w:rPr>
            <w:color w:val="0000FF"/>
            <w:highlight w:val="white"/>
            <w:lang w:eastAsia="fi-FI"/>
          </w:rPr>
          <w:delText>="</w:delText>
        </w:r>
        <w:r w:rsidRPr="006779E4" w:rsidDel="00C207B1">
          <w:rPr>
            <w:color w:val="000000"/>
            <w:highlight w:val="white"/>
            <w:lang w:eastAsia="fi-FI"/>
          </w:rPr>
          <w:delText>PROC</w:delText>
        </w:r>
        <w:r w:rsidRPr="006779E4" w:rsidDel="00C207B1">
          <w:rPr>
            <w:color w:val="0000FF"/>
            <w:highlight w:val="white"/>
            <w:lang w:eastAsia="fi-FI"/>
          </w:rPr>
          <w:delText>"</w:delText>
        </w:r>
        <w:r w:rsidRPr="006779E4" w:rsidDel="00C207B1">
          <w:rPr>
            <w:highlight w:val="white"/>
            <w:lang w:eastAsia="fi-FI"/>
          </w:rPr>
          <w:delText xml:space="preserve"> moodCode</w:delText>
        </w:r>
        <w:r w:rsidRPr="006779E4" w:rsidDel="00C207B1">
          <w:rPr>
            <w:color w:val="0000FF"/>
            <w:highlight w:val="white"/>
            <w:lang w:eastAsia="fi-FI"/>
          </w:rPr>
          <w:delText>="</w:delText>
        </w:r>
        <w:r w:rsidRPr="006779E4" w:rsidDel="00C207B1">
          <w:rPr>
            <w:color w:val="000000"/>
            <w:highlight w:val="white"/>
            <w:lang w:eastAsia="fi-FI"/>
          </w:rPr>
          <w:delText>EVN</w:delText>
        </w:r>
        <w:r w:rsidRPr="006779E4" w:rsidDel="00C207B1">
          <w:rPr>
            <w:color w:val="0000FF"/>
            <w:highlight w:val="white"/>
            <w:lang w:eastAsia="fi-FI"/>
          </w:rPr>
          <w:delText>"&gt;</w:delText>
        </w:r>
      </w:del>
    </w:p>
    <w:p w:rsidR="003E639A" w:rsidRPr="001C6E45" w:rsidDel="00C207B1" w:rsidRDefault="003E639A">
      <w:pPr>
        <w:ind w:left="720" w:firstLine="720"/>
        <w:rPr>
          <w:del w:id="6533" w:author="Tuomainen Mika" w:date="2014-04-11T16:00:00Z"/>
          <w:highlight w:val="white"/>
          <w:lang w:eastAsia="fi-FI"/>
        </w:rPr>
        <w:pPrChange w:id="6534" w:author="Tuomainen Mika" w:date="2014-04-10T23:20:00Z">
          <w:pPr>
            <w:autoSpaceDE w:val="0"/>
            <w:autoSpaceDN w:val="0"/>
            <w:adjustRightInd w:val="0"/>
            <w:ind w:left="720"/>
          </w:pPr>
        </w:pPrChange>
      </w:pPr>
      <w:del w:id="6535" w:author="Tuomainen Mika" w:date="2014-04-11T16:00:00Z">
        <w:r w:rsidRPr="00686FE0" w:rsidDel="00C207B1">
          <w:rPr>
            <w:color w:val="0000FF"/>
            <w:highlight w:val="white"/>
            <w:lang w:eastAsia="fi-FI"/>
          </w:rPr>
          <w:delText>&lt;</w:delText>
        </w:r>
        <w:r w:rsidRPr="00686FE0" w:rsidDel="00C207B1">
          <w:rPr>
            <w:color w:val="800000"/>
            <w:highlight w:val="white"/>
            <w:lang w:eastAsia="fi-FI"/>
          </w:rPr>
          <w:delText>code</w:delText>
        </w:r>
        <w:r w:rsidRPr="00686FE0" w:rsidDel="00C207B1">
          <w:rPr>
            <w:color w:val="FF0000"/>
            <w:highlight w:val="white"/>
            <w:lang w:eastAsia="fi-FI"/>
          </w:rPr>
          <w:delText xml:space="preserve"> code</w:delText>
        </w:r>
        <w:r w:rsidRPr="00686FE0" w:rsidDel="00C207B1">
          <w:rPr>
            <w:color w:val="0000FF"/>
            <w:highlight w:val="white"/>
            <w:lang w:eastAsia="fi-FI"/>
          </w:rPr>
          <w:delText>="</w:delText>
        </w:r>
        <w:r w:rsidRPr="00A64CFC" w:rsidDel="00C207B1">
          <w:rPr>
            <w:highlight w:val="white"/>
            <w:lang w:eastAsia="fi-FI"/>
          </w:rPr>
          <w:delText>NG1AA</w:delText>
        </w:r>
        <w:r w:rsidRPr="00A64CFC" w:rsidDel="00C207B1">
          <w:rPr>
            <w:color w:val="0000FF"/>
            <w:highlight w:val="white"/>
            <w:lang w:eastAsia="fi-FI"/>
          </w:rPr>
          <w:delText>"</w:delText>
        </w:r>
        <w:r w:rsidRPr="00CA1FAD" w:rsidDel="00C207B1">
          <w:rPr>
            <w:color w:val="FF0000"/>
            <w:highlight w:val="white"/>
            <w:lang w:eastAsia="fi-FI"/>
          </w:rPr>
          <w:delText xml:space="preserve"> codeSystem</w:delText>
        </w:r>
        <w:r w:rsidRPr="00515AB8" w:rsidDel="00C207B1">
          <w:rPr>
            <w:color w:val="0000FF"/>
            <w:highlight w:val="white"/>
            <w:lang w:eastAsia="fi-FI"/>
          </w:rPr>
          <w:delText>="</w:delText>
        </w:r>
        <w:r w:rsidRPr="00515AB8" w:rsidDel="00C207B1">
          <w:rPr>
            <w:highlight w:val="white"/>
            <w:lang w:eastAsia="fi-FI"/>
          </w:rPr>
          <w:delText>1.2.246.537.6.4.2003</w:delText>
        </w:r>
        <w:r w:rsidRPr="00515AB8" w:rsidDel="00C207B1">
          <w:rPr>
            <w:color w:val="0000FF"/>
            <w:highlight w:val="white"/>
            <w:lang w:eastAsia="fi-FI"/>
          </w:rPr>
          <w:delText>"</w:delText>
        </w:r>
        <w:r w:rsidRPr="00515AB8" w:rsidDel="00C207B1">
          <w:rPr>
            <w:color w:val="FF0000"/>
            <w:highlight w:val="white"/>
            <w:lang w:eastAsia="fi-FI"/>
          </w:rPr>
          <w:delText xml:space="preserve"> codeSystemName</w:delText>
        </w:r>
        <w:r w:rsidRPr="001C6E45" w:rsidDel="00C207B1">
          <w:rPr>
            <w:color w:val="0000FF"/>
            <w:highlight w:val="white"/>
            <w:lang w:eastAsia="fi-FI"/>
          </w:rPr>
          <w:delText>="</w:delText>
        </w:r>
        <w:r w:rsidRPr="001C6E45" w:rsidDel="00C207B1">
          <w:rPr>
            <w:highlight w:val="white"/>
            <w:lang w:eastAsia="fi-FI"/>
          </w:rPr>
          <w:delText>Radiologinen tutkimus- ja toimenpideluokitus 2003</w:delText>
        </w:r>
        <w:r w:rsidRPr="001C6E45" w:rsidDel="00C207B1">
          <w:rPr>
            <w:color w:val="0000FF"/>
            <w:highlight w:val="white"/>
            <w:lang w:eastAsia="fi-FI"/>
          </w:rPr>
          <w:delText>"</w:delText>
        </w:r>
        <w:r w:rsidRPr="001C6E45" w:rsidDel="00C207B1">
          <w:rPr>
            <w:color w:val="FF0000"/>
            <w:highlight w:val="white"/>
            <w:lang w:eastAsia="fi-FI"/>
          </w:rPr>
          <w:delText xml:space="preserve"> displayName</w:delText>
        </w:r>
        <w:r w:rsidRPr="001C6E45" w:rsidDel="00C207B1">
          <w:rPr>
            <w:color w:val="0000FF"/>
            <w:highlight w:val="white"/>
            <w:lang w:eastAsia="fi-FI"/>
          </w:rPr>
          <w:delText>="</w:delText>
        </w:r>
        <w:r w:rsidRPr="001C6E45" w:rsidDel="00C207B1">
          <w:rPr>
            <w:highlight w:val="white"/>
            <w:lang w:eastAsia="fi-FI"/>
          </w:rPr>
          <w:delText>Polven röntgen</w:delText>
        </w:r>
        <w:r w:rsidRPr="001C6E45" w:rsidDel="00C207B1">
          <w:rPr>
            <w:color w:val="0000FF"/>
            <w:highlight w:val="white"/>
            <w:lang w:eastAsia="fi-FI"/>
          </w:rPr>
          <w:delText>"&gt;</w:delText>
        </w:r>
      </w:del>
    </w:p>
    <w:p w:rsidR="003E639A" w:rsidRPr="00F43965" w:rsidDel="00C207B1" w:rsidRDefault="003E639A">
      <w:pPr>
        <w:ind w:left="1440" w:firstLine="720"/>
        <w:rPr>
          <w:del w:id="6536" w:author="Tuomainen Mika" w:date="2014-04-11T16:00:00Z"/>
          <w:color w:val="000000"/>
          <w:highlight w:val="white"/>
          <w:lang w:eastAsia="fi-FI"/>
        </w:rPr>
        <w:pPrChange w:id="6537" w:author="Tuomainen Mika" w:date="2014-04-10T23:20:00Z">
          <w:pPr>
            <w:autoSpaceDE w:val="0"/>
            <w:autoSpaceDN w:val="0"/>
            <w:adjustRightInd w:val="0"/>
            <w:ind w:firstLine="720"/>
          </w:pPr>
        </w:pPrChange>
      </w:pPr>
      <w:del w:id="6538" w:author="Tuomainen Mika" w:date="2014-04-11T16:00:00Z">
        <w:r w:rsidRPr="00F43965" w:rsidDel="00C207B1">
          <w:rPr>
            <w:color w:val="0000FF"/>
            <w:highlight w:val="white"/>
            <w:lang w:eastAsia="fi-FI"/>
          </w:rPr>
          <w:delText>&lt;</w:delText>
        </w:r>
        <w:r w:rsidRPr="00F43965" w:rsidDel="00C207B1">
          <w:rPr>
            <w:highlight w:val="white"/>
            <w:lang w:eastAsia="fi-FI"/>
          </w:rPr>
          <w:delText>originalText</w:delText>
        </w:r>
        <w:r w:rsidRPr="00F43965" w:rsidDel="00C207B1">
          <w:rPr>
            <w:color w:val="0000FF"/>
            <w:highlight w:val="white"/>
            <w:lang w:eastAsia="fi-FI"/>
          </w:rPr>
          <w:delText>&gt;</w:delText>
        </w:r>
      </w:del>
    </w:p>
    <w:p w:rsidR="003E639A" w:rsidRPr="00F43965" w:rsidDel="00C207B1" w:rsidRDefault="003E639A">
      <w:pPr>
        <w:ind w:left="2160" w:firstLine="720"/>
        <w:rPr>
          <w:del w:id="6539" w:author="Tuomainen Mika" w:date="2014-04-11T16:00:00Z"/>
          <w:color w:val="000000"/>
          <w:highlight w:val="white"/>
          <w:lang w:eastAsia="fi-FI"/>
        </w:rPr>
        <w:pPrChange w:id="6540" w:author="Tuomainen Mika" w:date="2014-04-10T23:20:00Z">
          <w:pPr>
            <w:autoSpaceDE w:val="0"/>
            <w:autoSpaceDN w:val="0"/>
            <w:adjustRightInd w:val="0"/>
            <w:ind w:firstLine="720"/>
          </w:pPr>
        </w:pPrChange>
      </w:pPr>
      <w:del w:id="6541" w:author="Tuomainen Mika" w:date="2014-04-11T16:00:00Z">
        <w:r w:rsidRPr="00F43965" w:rsidDel="00C207B1">
          <w:rPr>
            <w:color w:val="0000FF"/>
            <w:highlight w:val="white"/>
            <w:lang w:eastAsia="fi-FI"/>
          </w:rPr>
          <w:delText>&lt;</w:delText>
        </w:r>
        <w:r w:rsidRPr="00F43965" w:rsidDel="00C207B1">
          <w:rPr>
            <w:highlight w:val="white"/>
            <w:lang w:eastAsia="fi-FI"/>
          </w:rPr>
          <w:delText>reference</w:delText>
        </w:r>
        <w:r w:rsidRPr="00F43965" w:rsidDel="00C207B1">
          <w:rPr>
            <w:color w:val="FF0000"/>
            <w:highlight w:val="white"/>
            <w:lang w:eastAsia="fi-FI"/>
          </w:rPr>
          <w:delText xml:space="preserve"> value</w:delText>
        </w:r>
        <w:r w:rsidRPr="00F43965" w:rsidDel="00C207B1">
          <w:rPr>
            <w:color w:val="0000FF"/>
            <w:highlight w:val="white"/>
            <w:lang w:eastAsia="fi-FI"/>
          </w:rPr>
          <w:delText>="</w:delText>
        </w:r>
        <w:r w:rsidRPr="00F43965" w:rsidDel="00C207B1">
          <w:rPr>
            <w:color w:val="000000"/>
            <w:highlight w:val="white"/>
            <w:lang w:eastAsia="fi-FI"/>
          </w:rPr>
          <w:delText>#139</w:delText>
        </w:r>
        <w:r w:rsidRPr="00F43965" w:rsidDel="00C207B1">
          <w:rPr>
            <w:color w:val="0000FF"/>
            <w:highlight w:val="white"/>
            <w:lang w:eastAsia="fi-FI"/>
          </w:rPr>
          <w:delText>"/&gt;</w:delText>
        </w:r>
      </w:del>
    </w:p>
    <w:p w:rsidR="003E639A" w:rsidRPr="00F43965" w:rsidDel="00C207B1" w:rsidRDefault="003E639A">
      <w:pPr>
        <w:ind w:left="1440" w:firstLine="720"/>
        <w:rPr>
          <w:del w:id="6542" w:author="Tuomainen Mika" w:date="2014-04-11T16:00:00Z"/>
          <w:color w:val="000000"/>
          <w:highlight w:val="white"/>
          <w:lang w:eastAsia="fi-FI"/>
        </w:rPr>
        <w:pPrChange w:id="6543" w:author="Tuomainen Mika" w:date="2014-04-10T23:20:00Z">
          <w:pPr>
            <w:autoSpaceDE w:val="0"/>
            <w:autoSpaceDN w:val="0"/>
            <w:adjustRightInd w:val="0"/>
            <w:ind w:firstLine="720"/>
          </w:pPr>
        </w:pPrChange>
      </w:pPr>
      <w:del w:id="6544" w:author="Tuomainen Mika" w:date="2014-04-11T16:00:00Z">
        <w:r w:rsidRPr="00F43965" w:rsidDel="00C207B1">
          <w:rPr>
            <w:color w:val="0000FF"/>
            <w:highlight w:val="white"/>
            <w:lang w:eastAsia="fi-FI"/>
          </w:rPr>
          <w:delText>&lt;/</w:delText>
        </w:r>
        <w:r w:rsidRPr="00F43965" w:rsidDel="00C207B1">
          <w:rPr>
            <w:highlight w:val="white"/>
            <w:lang w:eastAsia="fi-FI"/>
          </w:rPr>
          <w:delText>originalText</w:delText>
        </w:r>
        <w:r w:rsidRPr="00F43965" w:rsidDel="00C207B1">
          <w:rPr>
            <w:color w:val="0000FF"/>
            <w:highlight w:val="white"/>
            <w:lang w:eastAsia="fi-FI"/>
          </w:rPr>
          <w:delText>&gt;</w:delText>
        </w:r>
      </w:del>
    </w:p>
    <w:p w:rsidR="003E639A" w:rsidRPr="00F43965" w:rsidDel="00C207B1" w:rsidRDefault="003E639A">
      <w:pPr>
        <w:ind w:left="1440" w:firstLine="720"/>
        <w:rPr>
          <w:del w:id="6545" w:author="Tuomainen Mika" w:date="2014-04-11T16:00:00Z"/>
          <w:color w:val="000000"/>
          <w:highlight w:val="white"/>
          <w:lang w:eastAsia="fi-FI"/>
        </w:rPr>
        <w:pPrChange w:id="6546" w:author="Tuomainen Mika" w:date="2014-04-10T23:20:00Z">
          <w:pPr>
            <w:autoSpaceDE w:val="0"/>
            <w:autoSpaceDN w:val="0"/>
            <w:adjustRightInd w:val="0"/>
            <w:ind w:firstLine="720"/>
          </w:pPr>
        </w:pPrChange>
      </w:pPr>
      <w:del w:id="6547" w:author="Tuomainen Mika" w:date="2014-04-11T16:00:00Z">
        <w:r w:rsidRPr="00F43965" w:rsidDel="00C207B1">
          <w:rPr>
            <w:color w:val="0000FF"/>
            <w:highlight w:val="white"/>
            <w:lang w:eastAsia="fi-FI"/>
          </w:rPr>
          <w:delText>&lt;</w:delText>
        </w:r>
        <w:r w:rsidRPr="00F43965" w:rsidDel="00C207B1">
          <w:rPr>
            <w:highlight w:val="white"/>
            <w:lang w:eastAsia="fi-FI"/>
          </w:rPr>
          <w:delText>qualifier</w:delText>
        </w:r>
        <w:r w:rsidRPr="00F43965" w:rsidDel="00C207B1">
          <w:rPr>
            <w:color w:val="0000FF"/>
            <w:highlight w:val="white"/>
            <w:lang w:eastAsia="fi-FI"/>
          </w:rPr>
          <w:delText>&gt;</w:delText>
        </w:r>
      </w:del>
    </w:p>
    <w:p w:rsidR="003E639A" w:rsidRPr="00F43965" w:rsidDel="00C207B1" w:rsidRDefault="003E639A">
      <w:pPr>
        <w:ind w:left="2160" w:firstLine="720"/>
        <w:rPr>
          <w:del w:id="6548" w:author="Tuomainen Mika" w:date="2014-04-11T16:00:00Z"/>
          <w:highlight w:val="white"/>
          <w:lang w:eastAsia="fi-FI"/>
        </w:rPr>
        <w:pPrChange w:id="6549" w:author="Tuomainen Mika" w:date="2014-04-10T23:20:00Z">
          <w:pPr>
            <w:autoSpaceDE w:val="0"/>
            <w:autoSpaceDN w:val="0"/>
            <w:adjustRightInd w:val="0"/>
            <w:ind w:left="720"/>
          </w:pPr>
        </w:pPrChange>
      </w:pPr>
      <w:del w:id="6550" w:author="Tuomainen Mika" w:date="2014-04-11T16:00:00Z">
        <w:r w:rsidRPr="00F43965" w:rsidDel="00C207B1">
          <w:rPr>
            <w:color w:val="0000FF"/>
            <w:highlight w:val="white"/>
            <w:lang w:eastAsia="fi-FI"/>
          </w:rPr>
          <w:delText>&lt;</w:delText>
        </w:r>
        <w:r w:rsidRPr="00F43965" w:rsidDel="00C207B1">
          <w:rPr>
            <w:color w:val="800000"/>
            <w:highlight w:val="white"/>
            <w:lang w:eastAsia="fi-FI"/>
          </w:rPr>
          <w:delText>value</w:delText>
        </w:r>
        <w:r w:rsidRPr="00F43965" w:rsidDel="00C207B1">
          <w:rPr>
            <w:color w:val="FF0000"/>
            <w:highlight w:val="white"/>
            <w:lang w:eastAsia="fi-FI"/>
          </w:rPr>
          <w:delText xml:space="preserve"> code</w:delText>
        </w:r>
        <w:r w:rsidRPr="00F43965" w:rsidDel="00C207B1">
          <w:rPr>
            <w:color w:val="0000FF"/>
            <w:highlight w:val="white"/>
            <w:lang w:eastAsia="fi-FI"/>
          </w:rPr>
          <w:delText>="</w:delText>
        </w:r>
        <w:r w:rsidRPr="00F43965" w:rsidDel="00C207B1">
          <w:rPr>
            <w:highlight w:val="white"/>
            <w:lang w:eastAsia="fi-FI"/>
          </w:rPr>
          <w:delText>PAA</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w:delText>
        </w:r>
        <w:r w:rsidRPr="00F43965" w:rsidDel="00C207B1">
          <w:rPr>
            <w:color w:val="0000FF"/>
            <w:highlight w:val="white"/>
            <w:lang w:eastAsia="fi-FI"/>
          </w:rPr>
          <w:delText>="</w:delText>
        </w:r>
        <w:r w:rsidRPr="00F43965" w:rsidDel="00C207B1">
          <w:rPr>
            <w:highlight w:val="white"/>
            <w:lang w:eastAsia="fi-FI"/>
          </w:rPr>
          <w:delText>1.2.246.537.5.40005.2003</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codeSystemName</w:delText>
        </w:r>
        <w:r w:rsidRPr="00F43965" w:rsidDel="00C207B1">
          <w:rPr>
            <w:color w:val="0000FF"/>
            <w:highlight w:val="white"/>
            <w:lang w:eastAsia="fi-FI"/>
          </w:rPr>
          <w:delText>="</w:delText>
        </w:r>
        <w:r w:rsidRPr="00F43965" w:rsidDel="00C207B1">
          <w:rPr>
            <w:highlight w:val="white"/>
            <w:lang w:eastAsia="fi-FI"/>
          </w:rPr>
          <w:delText>Diagnoosin Ensisijaisuus</w:delText>
        </w:r>
        <w:r w:rsidRPr="00F43965" w:rsidDel="00C207B1">
          <w:rPr>
            <w:color w:val="0000FF"/>
            <w:highlight w:val="white"/>
            <w:lang w:eastAsia="fi-FI"/>
          </w:rPr>
          <w:delText>"</w:delText>
        </w:r>
        <w:r w:rsidRPr="00F43965" w:rsidDel="00C207B1">
          <w:rPr>
            <w:color w:val="FF0000"/>
            <w:highlight w:val="white"/>
            <w:lang w:eastAsia="fi-FI"/>
          </w:rPr>
          <w:delText xml:space="preserve"> displayName</w:delText>
        </w:r>
        <w:r w:rsidRPr="00F43965" w:rsidDel="00C207B1">
          <w:rPr>
            <w:color w:val="0000FF"/>
            <w:highlight w:val="white"/>
            <w:lang w:eastAsia="fi-FI"/>
          </w:rPr>
          <w:delText>="</w:delText>
        </w:r>
        <w:r w:rsidRPr="00F43965" w:rsidDel="00C207B1">
          <w:rPr>
            <w:highlight w:val="white"/>
            <w:lang w:eastAsia="fi-FI"/>
          </w:rPr>
          <w:delText>aaaa</w:delText>
        </w:r>
        <w:r w:rsidRPr="00F43965" w:rsidDel="00C207B1">
          <w:rPr>
            <w:color w:val="0000FF"/>
            <w:highlight w:val="white"/>
            <w:lang w:eastAsia="fi-FI"/>
          </w:rPr>
          <w:delText>"/&gt;</w:delText>
        </w:r>
      </w:del>
    </w:p>
    <w:p w:rsidR="003E639A" w:rsidRPr="00F43965" w:rsidDel="00C207B1" w:rsidRDefault="003E639A">
      <w:pPr>
        <w:ind w:left="1440" w:firstLine="720"/>
        <w:rPr>
          <w:del w:id="6551" w:author="Tuomainen Mika" w:date="2014-04-11T16:00:00Z"/>
          <w:color w:val="000000"/>
          <w:highlight w:val="white"/>
          <w:lang w:eastAsia="fi-FI"/>
        </w:rPr>
        <w:pPrChange w:id="6552" w:author="Tuomainen Mika" w:date="2014-04-10T23:21:00Z">
          <w:pPr>
            <w:autoSpaceDE w:val="0"/>
            <w:autoSpaceDN w:val="0"/>
            <w:adjustRightInd w:val="0"/>
            <w:ind w:firstLine="720"/>
          </w:pPr>
        </w:pPrChange>
      </w:pPr>
      <w:del w:id="6553" w:author="Tuomainen Mika" w:date="2014-04-11T16:00:00Z">
        <w:r w:rsidRPr="00F43965" w:rsidDel="00C207B1">
          <w:rPr>
            <w:color w:val="0000FF"/>
            <w:highlight w:val="white"/>
            <w:lang w:eastAsia="fi-FI"/>
          </w:rPr>
          <w:delText>&lt;/</w:delText>
        </w:r>
        <w:r w:rsidRPr="00F43965" w:rsidDel="00C207B1">
          <w:rPr>
            <w:highlight w:val="white"/>
            <w:lang w:eastAsia="fi-FI"/>
          </w:rPr>
          <w:delText>qualifier</w:delText>
        </w:r>
        <w:r w:rsidRPr="00F43965" w:rsidDel="00C207B1">
          <w:rPr>
            <w:color w:val="0000FF"/>
            <w:highlight w:val="white"/>
            <w:lang w:eastAsia="fi-FI"/>
          </w:rPr>
          <w:delText>&gt;</w:delText>
        </w:r>
      </w:del>
    </w:p>
    <w:p w:rsidR="003E639A" w:rsidRPr="00F43965" w:rsidDel="00C207B1" w:rsidRDefault="003E639A">
      <w:pPr>
        <w:ind w:left="720" w:firstLine="720"/>
        <w:rPr>
          <w:del w:id="6554" w:author="Tuomainen Mika" w:date="2014-04-11T16:00:00Z"/>
          <w:color w:val="000000"/>
          <w:highlight w:val="white"/>
          <w:lang w:eastAsia="fi-FI"/>
        </w:rPr>
        <w:pPrChange w:id="6555" w:author="Tuomainen Mika" w:date="2014-04-10T23:21:00Z">
          <w:pPr>
            <w:autoSpaceDE w:val="0"/>
            <w:autoSpaceDN w:val="0"/>
            <w:adjustRightInd w:val="0"/>
            <w:ind w:firstLine="720"/>
          </w:pPr>
        </w:pPrChange>
      </w:pPr>
      <w:del w:id="6556" w:author="Tuomainen Mika" w:date="2014-04-11T16:00:00Z">
        <w:r w:rsidRPr="00F43965" w:rsidDel="00C207B1">
          <w:rPr>
            <w:color w:val="0000FF"/>
            <w:highlight w:val="white"/>
            <w:lang w:eastAsia="fi-FI"/>
          </w:rPr>
          <w:delText>&lt;/</w:delText>
        </w:r>
        <w:r w:rsidRPr="00F43965" w:rsidDel="00C207B1">
          <w:rPr>
            <w:highlight w:val="white"/>
            <w:lang w:eastAsia="fi-FI"/>
          </w:rPr>
          <w:delText>code</w:delText>
        </w:r>
        <w:r w:rsidRPr="00F43965" w:rsidDel="00C207B1">
          <w:rPr>
            <w:color w:val="0000FF"/>
            <w:highlight w:val="white"/>
            <w:lang w:eastAsia="fi-FI"/>
          </w:rPr>
          <w:delText>&gt;</w:delText>
        </w:r>
      </w:del>
    </w:p>
    <w:p w:rsidR="003E639A" w:rsidRPr="00F43965" w:rsidDel="00C207B1" w:rsidRDefault="003E639A">
      <w:pPr>
        <w:ind w:left="720" w:firstLine="720"/>
        <w:rPr>
          <w:del w:id="6557" w:author="Tuomainen Mika" w:date="2014-04-11T16:00:00Z"/>
          <w:color w:val="000000"/>
          <w:highlight w:val="white"/>
          <w:lang w:eastAsia="fi-FI"/>
        </w:rPr>
        <w:pPrChange w:id="6558" w:author="Tuomainen Mika" w:date="2014-04-10T23:21:00Z">
          <w:pPr>
            <w:autoSpaceDE w:val="0"/>
            <w:autoSpaceDN w:val="0"/>
            <w:adjustRightInd w:val="0"/>
            <w:ind w:firstLine="720"/>
          </w:pPr>
        </w:pPrChange>
      </w:pPr>
      <w:del w:id="6559" w:author="Tuomainen Mika" w:date="2014-04-11T16:00:00Z">
        <w:r w:rsidRPr="00F43965" w:rsidDel="00C207B1">
          <w:rPr>
            <w:color w:val="0000FF"/>
            <w:highlight w:val="white"/>
            <w:lang w:eastAsia="fi-FI"/>
          </w:rPr>
          <w:delText>&lt;</w:delText>
        </w:r>
        <w:r w:rsidRPr="00F43965" w:rsidDel="00C207B1">
          <w:rPr>
            <w:color w:val="800000"/>
            <w:highlight w:val="white"/>
            <w:lang w:eastAsia="fi-FI"/>
          </w:rPr>
          <w:delText>text</w:delText>
        </w:r>
        <w:r w:rsidRPr="00F43965" w:rsidDel="00C207B1">
          <w:rPr>
            <w:highlight w:val="white"/>
            <w:lang w:eastAsia="fi-FI"/>
          </w:rPr>
          <w:delText xml:space="preserve"> mediaType</w:delText>
        </w:r>
        <w:r w:rsidRPr="00F43965" w:rsidDel="00C207B1">
          <w:rPr>
            <w:color w:val="0000FF"/>
            <w:highlight w:val="white"/>
            <w:lang w:eastAsia="fi-FI"/>
          </w:rPr>
          <w:delText>="</w:delText>
        </w:r>
        <w:r w:rsidRPr="00F43965" w:rsidDel="00C207B1">
          <w:rPr>
            <w:color w:val="000000"/>
            <w:highlight w:val="white"/>
            <w:lang w:eastAsia="fi-FI"/>
          </w:rPr>
          <w:delText>text/xml</w:delText>
        </w:r>
        <w:r w:rsidRPr="00F43965" w:rsidDel="00C207B1">
          <w:rPr>
            <w:color w:val="0000FF"/>
            <w:highlight w:val="white"/>
            <w:lang w:eastAsia="fi-FI"/>
          </w:rPr>
          <w:delText>"&gt;</w:delText>
        </w:r>
      </w:del>
    </w:p>
    <w:p w:rsidR="003E639A" w:rsidRPr="00F43965" w:rsidDel="00C207B1" w:rsidRDefault="003E639A">
      <w:pPr>
        <w:ind w:left="1440" w:firstLine="720"/>
        <w:rPr>
          <w:del w:id="6560" w:author="Tuomainen Mika" w:date="2014-04-11T16:00:00Z"/>
          <w:color w:val="000000"/>
          <w:highlight w:val="white"/>
          <w:lang w:eastAsia="fi-FI"/>
        </w:rPr>
        <w:pPrChange w:id="6561" w:author="Tuomainen Mika" w:date="2014-04-10T23:21:00Z">
          <w:pPr>
            <w:autoSpaceDE w:val="0"/>
            <w:autoSpaceDN w:val="0"/>
            <w:adjustRightInd w:val="0"/>
            <w:ind w:firstLine="720"/>
          </w:pPr>
        </w:pPrChange>
      </w:pPr>
      <w:del w:id="6562" w:author="Tuomainen Mika" w:date="2014-04-11T16:00:00Z">
        <w:r w:rsidRPr="00F43965" w:rsidDel="00C207B1">
          <w:rPr>
            <w:color w:val="0000FF"/>
            <w:highlight w:val="white"/>
            <w:lang w:eastAsia="fi-FI"/>
          </w:rPr>
          <w:delText>&lt;</w:delText>
        </w:r>
        <w:r w:rsidRPr="00F43965" w:rsidDel="00C207B1">
          <w:rPr>
            <w:highlight w:val="white"/>
            <w:lang w:eastAsia="fi-FI"/>
          </w:rPr>
          <w:delText>reference</w:delText>
        </w:r>
        <w:r w:rsidRPr="00F43965" w:rsidDel="00C207B1">
          <w:rPr>
            <w:color w:val="FF0000"/>
            <w:highlight w:val="white"/>
            <w:lang w:eastAsia="fi-FI"/>
          </w:rPr>
          <w:delText xml:space="preserve"> value</w:delText>
        </w:r>
        <w:r w:rsidRPr="00F43965" w:rsidDel="00C207B1">
          <w:rPr>
            <w:color w:val="0000FF"/>
            <w:highlight w:val="white"/>
            <w:lang w:eastAsia="fi-FI"/>
          </w:rPr>
          <w:delText>="</w:delText>
        </w:r>
        <w:r w:rsidRPr="00F43965" w:rsidDel="00C207B1">
          <w:rPr>
            <w:color w:val="000000"/>
            <w:highlight w:val="white"/>
            <w:lang w:eastAsia="fi-FI"/>
          </w:rPr>
          <w:delText>#X166</w:delText>
        </w:r>
        <w:r w:rsidRPr="00F43965" w:rsidDel="00C207B1">
          <w:rPr>
            <w:color w:val="0000FF"/>
            <w:highlight w:val="white"/>
            <w:lang w:eastAsia="fi-FI"/>
          </w:rPr>
          <w:delText>"/&gt;</w:delText>
        </w:r>
      </w:del>
    </w:p>
    <w:p w:rsidR="003E639A" w:rsidRPr="00F43965" w:rsidDel="00C207B1" w:rsidRDefault="003E639A">
      <w:pPr>
        <w:ind w:left="720" w:firstLine="720"/>
        <w:rPr>
          <w:del w:id="6563" w:author="Tuomainen Mika" w:date="2014-04-11T16:00:00Z"/>
          <w:color w:val="000000"/>
          <w:highlight w:val="white"/>
          <w:lang w:eastAsia="fi-FI"/>
        </w:rPr>
        <w:pPrChange w:id="6564" w:author="Tuomainen Mika" w:date="2014-04-10T23:21:00Z">
          <w:pPr>
            <w:autoSpaceDE w:val="0"/>
            <w:autoSpaceDN w:val="0"/>
            <w:adjustRightInd w:val="0"/>
            <w:ind w:firstLine="720"/>
          </w:pPr>
        </w:pPrChange>
      </w:pPr>
      <w:del w:id="6565" w:author="Tuomainen Mika" w:date="2014-04-11T16:00:00Z">
        <w:r w:rsidRPr="00F43965" w:rsidDel="00C207B1">
          <w:rPr>
            <w:color w:val="0000FF"/>
            <w:highlight w:val="white"/>
            <w:lang w:eastAsia="fi-FI"/>
          </w:rPr>
          <w:lastRenderedPageBreak/>
          <w:delText>&lt;/</w:delText>
        </w:r>
        <w:r w:rsidRPr="00F43965" w:rsidDel="00C207B1">
          <w:rPr>
            <w:highlight w:val="white"/>
            <w:lang w:eastAsia="fi-FI"/>
          </w:rPr>
          <w:delText>text</w:delText>
        </w:r>
        <w:r w:rsidRPr="00F43965" w:rsidDel="00C207B1">
          <w:rPr>
            <w:color w:val="0000FF"/>
            <w:highlight w:val="white"/>
            <w:lang w:eastAsia="fi-FI"/>
          </w:rPr>
          <w:delText>&gt;</w:delText>
        </w:r>
      </w:del>
    </w:p>
    <w:p w:rsidR="003E639A" w:rsidRPr="00F43965" w:rsidDel="00C207B1" w:rsidRDefault="003E639A">
      <w:pPr>
        <w:ind w:left="1440"/>
        <w:rPr>
          <w:del w:id="6566" w:author="Tuomainen Mika" w:date="2014-04-11T16:00:00Z"/>
          <w:color w:val="000000"/>
          <w:highlight w:val="white"/>
          <w:lang w:eastAsia="fi-FI"/>
        </w:rPr>
        <w:pPrChange w:id="6567" w:author="Tuomainen Mika" w:date="2014-04-10T23:21:00Z">
          <w:pPr>
            <w:autoSpaceDE w:val="0"/>
            <w:autoSpaceDN w:val="0"/>
            <w:adjustRightInd w:val="0"/>
            <w:ind w:firstLine="720"/>
          </w:pPr>
        </w:pPrChange>
      </w:pPr>
      <w:del w:id="6568" w:author="Tuomainen Mika" w:date="2014-04-11T16:00:00Z">
        <w:r w:rsidRPr="00F43965" w:rsidDel="00C207B1">
          <w:rPr>
            <w:highlight w:val="white"/>
            <w:lang w:eastAsia="fi-FI"/>
          </w:rPr>
          <w:delText>&lt;effectiveTime value=“200309300945”/&gt;</w:delText>
        </w:r>
      </w:del>
    </w:p>
    <w:p w:rsidR="003E639A" w:rsidRPr="00F43965" w:rsidDel="00C207B1" w:rsidRDefault="003E639A">
      <w:pPr>
        <w:ind w:left="720" w:firstLine="720"/>
        <w:rPr>
          <w:del w:id="6569" w:author="Tuomainen Mika" w:date="2014-04-11T16:00:00Z"/>
          <w:color w:val="000000"/>
          <w:highlight w:val="white"/>
          <w:lang w:eastAsia="fi-FI"/>
        </w:rPr>
        <w:pPrChange w:id="6570" w:author="Tuomainen Mika" w:date="2014-04-10T23:21:00Z">
          <w:pPr>
            <w:autoSpaceDE w:val="0"/>
            <w:autoSpaceDN w:val="0"/>
            <w:adjustRightInd w:val="0"/>
            <w:ind w:firstLine="720"/>
          </w:pPr>
        </w:pPrChange>
      </w:pPr>
      <w:del w:id="6571" w:author="Tuomainen Mika" w:date="2014-04-11T16:00:00Z">
        <w:r w:rsidRPr="00F43965" w:rsidDel="00C207B1">
          <w:rPr>
            <w:color w:val="0000FF"/>
            <w:highlight w:val="white"/>
            <w:lang w:eastAsia="fi-FI"/>
          </w:rPr>
          <w:delText>&lt;</w:delText>
        </w:r>
        <w:r w:rsidRPr="00F43965" w:rsidDel="00C207B1">
          <w:rPr>
            <w:highlight w:val="white"/>
            <w:lang w:eastAsia="fi-FI"/>
          </w:rPr>
          <w:delText>author</w:delText>
        </w:r>
        <w:r w:rsidRPr="00F43965" w:rsidDel="00C207B1">
          <w:rPr>
            <w:color w:val="0000FF"/>
            <w:highlight w:val="white"/>
            <w:lang w:eastAsia="fi-FI"/>
          </w:rPr>
          <w:delText>&gt;</w:delText>
        </w:r>
      </w:del>
    </w:p>
    <w:p w:rsidR="003E639A" w:rsidRPr="00F43965" w:rsidDel="00C207B1" w:rsidRDefault="003E639A">
      <w:pPr>
        <w:ind w:left="1440" w:firstLine="720"/>
        <w:rPr>
          <w:del w:id="6572" w:author="Tuomainen Mika" w:date="2014-04-11T16:00:00Z"/>
          <w:highlight w:val="white"/>
          <w:lang w:eastAsia="fi-FI"/>
        </w:rPr>
        <w:pPrChange w:id="6573" w:author="Tuomainen Mika" w:date="2014-04-10T23:21:00Z">
          <w:pPr>
            <w:autoSpaceDE w:val="0"/>
            <w:autoSpaceDN w:val="0"/>
            <w:adjustRightInd w:val="0"/>
            <w:ind w:left="720"/>
          </w:pPr>
        </w:pPrChange>
      </w:pPr>
      <w:del w:id="6574" w:author="Tuomainen Mika" w:date="2014-04-11T16:00:00Z">
        <w:r w:rsidRPr="00F43965" w:rsidDel="00C207B1">
          <w:rPr>
            <w:color w:val="0000FF"/>
            <w:highlight w:val="white"/>
            <w:lang w:eastAsia="fi-FI"/>
          </w:rPr>
          <w:delText>&lt;</w:delText>
        </w:r>
        <w:r w:rsidRPr="00F43965" w:rsidDel="00C207B1">
          <w:rPr>
            <w:color w:val="800000"/>
            <w:highlight w:val="white"/>
            <w:lang w:eastAsia="fi-FI"/>
          </w:rPr>
          <w:delText>functionCode</w:delText>
        </w:r>
        <w:r w:rsidRPr="00F43965" w:rsidDel="00C207B1">
          <w:rPr>
            <w:color w:val="FF0000"/>
            <w:highlight w:val="white"/>
            <w:lang w:eastAsia="fi-FI"/>
          </w:rPr>
          <w:delText xml:space="preserve"> code</w:delText>
        </w:r>
        <w:r w:rsidRPr="00F43965" w:rsidDel="00C207B1">
          <w:rPr>
            <w:color w:val="0000FF"/>
            <w:highlight w:val="white"/>
            <w:lang w:eastAsia="fi-FI"/>
          </w:rPr>
          <w:delText>="</w:delText>
        </w:r>
        <w:r w:rsidRPr="00F43965" w:rsidDel="00C207B1">
          <w:rPr>
            <w:highlight w:val="white"/>
            <w:lang w:eastAsia="fi-FI"/>
          </w:rPr>
          <w:delText>MER</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w:delText>
        </w:r>
        <w:r w:rsidRPr="00F43965" w:rsidDel="00C207B1">
          <w:rPr>
            <w:color w:val="0000FF"/>
            <w:highlight w:val="white"/>
            <w:lang w:eastAsia="fi-FI"/>
          </w:rPr>
          <w:delText>="</w:delText>
        </w:r>
        <w:r w:rsidRPr="00F43965" w:rsidDel="00C207B1">
          <w:rPr>
            <w:highlight w:val="white"/>
            <w:lang w:eastAsia="fi-FI"/>
          </w:rPr>
          <w:delText>1.2.246.537.5.40006.2003</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codeSystemName</w:delText>
        </w:r>
        <w:r w:rsidRPr="00F43965" w:rsidDel="00C207B1">
          <w:rPr>
            <w:color w:val="0000FF"/>
            <w:highlight w:val="white"/>
            <w:lang w:eastAsia="fi-FI"/>
          </w:rPr>
          <w:delText>="</w:delText>
        </w:r>
        <w:r w:rsidRPr="00F43965" w:rsidDel="00C207B1">
          <w:rPr>
            <w:highlight w:val="white"/>
            <w:lang w:eastAsia="fi-FI"/>
          </w:rPr>
          <w:delText>HL7 -Tekninen CDA R2 henkilötarkennin</w:delText>
        </w:r>
        <w:r w:rsidRPr="00F43965" w:rsidDel="00C207B1">
          <w:rPr>
            <w:color w:val="0000FF"/>
            <w:highlight w:val="white"/>
            <w:lang w:eastAsia="fi-FI"/>
          </w:rPr>
          <w:delText>"</w:delText>
        </w:r>
        <w:r w:rsidRPr="00F43965" w:rsidDel="00C207B1">
          <w:rPr>
            <w:color w:val="FF0000"/>
            <w:highlight w:val="white"/>
            <w:lang w:eastAsia="fi-FI"/>
          </w:rPr>
          <w:delText xml:space="preserve"> displayName</w:delText>
        </w:r>
        <w:r w:rsidRPr="00F43965" w:rsidDel="00C207B1">
          <w:rPr>
            <w:color w:val="0000FF"/>
            <w:highlight w:val="white"/>
            <w:lang w:eastAsia="fi-FI"/>
          </w:rPr>
          <w:delText>="</w:delText>
        </w:r>
        <w:r w:rsidRPr="00F43965" w:rsidDel="00C207B1">
          <w:rPr>
            <w:highlight w:val="white"/>
            <w:lang w:eastAsia="fi-FI"/>
          </w:rPr>
          <w:delText>merkinnän tekijä</w:delText>
        </w:r>
        <w:r w:rsidRPr="00F43965" w:rsidDel="00C207B1">
          <w:rPr>
            <w:color w:val="0000FF"/>
            <w:highlight w:val="white"/>
            <w:lang w:eastAsia="fi-FI"/>
          </w:rPr>
          <w:delText>"/&gt;</w:delText>
        </w:r>
      </w:del>
    </w:p>
    <w:p w:rsidR="003E639A" w:rsidRPr="00F43965" w:rsidDel="00C207B1" w:rsidRDefault="003E639A">
      <w:pPr>
        <w:ind w:left="1440" w:firstLine="720"/>
        <w:rPr>
          <w:del w:id="6575" w:author="Tuomainen Mika" w:date="2014-04-11T16:00:00Z"/>
          <w:highlight w:val="white"/>
          <w:lang w:eastAsia="fi-FI"/>
        </w:rPr>
        <w:pPrChange w:id="6576" w:author="Tuomainen Mika" w:date="2014-04-10T23:21:00Z">
          <w:pPr>
            <w:autoSpaceDE w:val="0"/>
            <w:autoSpaceDN w:val="0"/>
            <w:adjustRightInd w:val="0"/>
            <w:ind w:firstLine="720"/>
          </w:pPr>
        </w:pPrChange>
      </w:pPr>
      <w:del w:id="6577" w:author="Tuomainen Mika" w:date="2014-04-11T16:00:00Z">
        <w:r w:rsidRPr="00F43965" w:rsidDel="00C207B1">
          <w:rPr>
            <w:color w:val="0000FF"/>
            <w:highlight w:val="white"/>
            <w:lang w:eastAsia="fi-FI"/>
          </w:rPr>
          <w:delText>&lt;</w:delText>
        </w:r>
        <w:r w:rsidRPr="00F43965" w:rsidDel="00C207B1">
          <w:rPr>
            <w:color w:val="800000"/>
            <w:highlight w:val="white"/>
            <w:lang w:eastAsia="fi-FI"/>
          </w:rPr>
          <w:delText>time</w:delText>
        </w:r>
        <w:r w:rsidRPr="00F43965" w:rsidDel="00C207B1">
          <w:rPr>
            <w:color w:val="FF0000"/>
            <w:highlight w:val="white"/>
            <w:lang w:eastAsia="fi-FI"/>
          </w:rPr>
          <w:delText xml:space="preserve"> value</w:delText>
        </w:r>
        <w:r w:rsidRPr="00F43965" w:rsidDel="00C207B1">
          <w:rPr>
            <w:color w:val="0000FF"/>
            <w:highlight w:val="white"/>
            <w:lang w:eastAsia="fi-FI"/>
          </w:rPr>
          <w:delText>="</w:delText>
        </w:r>
        <w:r w:rsidRPr="00F43965" w:rsidDel="00C207B1">
          <w:rPr>
            <w:highlight w:val="white"/>
            <w:lang w:eastAsia="fi-FI"/>
          </w:rPr>
          <w:delText>200801301122</w:delText>
        </w:r>
        <w:r w:rsidRPr="00F43965" w:rsidDel="00C207B1">
          <w:rPr>
            <w:color w:val="0000FF"/>
            <w:highlight w:val="white"/>
            <w:lang w:eastAsia="fi-FI"/>
          </w:rPr>
          <w:delText>"/&gt;</w:delText>
        </w:r>
      </w:del>
    </w:p>
    <w:p w:rsidR="003E639A" w:rsidRPr="00F43965" w:rsidDel="00C207B1" w:rsidRDefault="003E639A">
      <w:pPr>
        <w:ind w:left="1440" w:firstLine="720"/>
        <w:rPr>
          <w:del w:id="6578" w:author="Tuomainen Mika" w:date="2014-04-11T16:00:00Z"/>
          <w:color w:val="000000"/>
          <w:highlight w:val="white"/>
          <w:lang w:eastAsia="fi-FI"/>
        </w:rPr>
        <w:pPrChange w:id="6579" w:author="Tuomainen Mika" w:date="2014-04-10T23:21:00Z">
          <w:pPr>
            <w:autoSpaceDE w:val="0"/>
            <w:autoSpaceDN w:val="0"/>
            <w:adjustRightInd w:val="0"/>
            <w:ind w:firstLine="720"/>
          </w:pPr>
        </w:pPrChange>
      </w:pPr>
      <w:del w:id="6580" w:author="Tuomainen Mika" w:date="2014-04-11T16:00:00Z">
        <w:r w:rsidRPr="00F43965" w:rsidDel="00C207B1">
          <w:rPr>
            <w:color w:val="0000FF"/>
            <w:highlight w:val="white"/>
            <w:lang w:eastAsia="fi-FI"/>
          </w:rPr>
          <w:delText>&lt;</w:delText>
        </w:r>
        <w:r w:rsidRPr="00F43965" w:rsidDel="00C207B1">
          <w:rPr>
            <w:highlight w:val="white"/>
            <w:lang w:eastAsia="fi-FI"/>
          </w:rPr>
          <w:delText>assignedAuthor</w:delText>
        </w:r>
        <w:r w:rsidRPr="00F43965" w:rsidDel="00C207B1">
          <w:rPr>
            <w:color w:val="0000FF"/>
            <w:highlight w:val="white"/>
            <w:lang w:eastAsia="fi-FI"/>
          </w:rPr>
          <w:delText>&gt;</w:delText>
        </w:r>
      </w:del>
    </w:p>
    <w:p w:rsidR="003E639A" w:rsidRPr="00F43965" w:rsidDel="00C207B1" w:rsidRDefault="003E639A">
      <w:pPr>
        <w:ind w:left="2160" w:firstLine="720"/>
        <w:rPr>
          <w:del w:id="6581" w:author="Tuomainen Mika" w:date="2014-04-11T16:00:00Z"/>
          <w:highlight w:val="white"/>
          <w:lang w:eastAsia="fi-FI"/>
        </w:rPr>
        <w:pPrChange w:id="6582" w:author="Tuomainen Mika" w:date="2014-04-10T23:21:00Z">
          <w:pPr>
            <w:autoSpaceDE w:val="0"/>
            <w:autoSpaceDN w:val="0"/>
            <w:adjustRightInd w:val="0"/>
            <w:ind w:firstLine="720"/>
          </w:pPr>
        </w:pPrChange>
      </w:pPr>
      <w:del w:id="6583" w:author="Tuomainen Mika" w:date="2014-04-11T16:00:00Z">
        <w:r w:rsidRPr="00F43965" w:rsidDel="00C207B1">
          <w:rPr>
            <w:color w:val="0000FF"/>
            <w:highlight w:val="white"/>
            <w:lang w:eastAsia="fi-FI"/>
          </w:rPr>
          <w:delText>&lt;</w:delText>
        </w:r>
        <w:r w:rsidRPr="00F43965" w:rsidDel="00C207B1">
          <w:rPr>
            <w:color w:val="800000"/>
            <w:highlight w:val="white"/>
            <w:lang w:eastAsia="fi-FI"/>
          </w:rPr>
          <w:delText>id</w:delText>
        </w:r>
        <w:r w:rsidRPr="00F43965" w:rsidDel="00C207B1">
          <w:rPr>
            <w:color w:val="FF0000"/>
            <w:highlight w:val="white"/>
            <w:lang w:eastAsia="fi-FI"/>
          </w:rPr>
          <w:delText xml:space="preserve"> extension</w:delText>
        </w:r>
        <w:r w:rsidRPr="00F43965" w:rsidDel="00C207B1">
          <w:rPr>
            <w:color w:val="0000FF"/>
            <w:highlight w:val="white"/>
            <w:lang w:eastAsia="fi-FI"/>
          </w:rPr>
          <w:delText>="</w:delText>
        </w:r>
        <w:r w:rsidRPr="00F43965" w:rsidDel="00C207B1">
          <w:rPr>
            <w:highlight w:val="white"/>
            <w:lang w:eastAsia="fi-FI"/>
          </w:rPr>
          <w:delText>121256-1234</w:delText>
        </w:r>
        <w:r w:rsidRPr="00F43965" w:rsidDel="00C207B1">
          <w:rPr>
            <w:color w:val="0000FF"/>
            <w:highlight w:val="white"/>
            <w:lang w:eastAsia="fi-FI"/>
          </w:rPr>
          <w:delText>"</w:delText>
        </w:r>
        <w:r w:rsidRPr="00F43965" w:rsidDel="00C207B1">
          <w:rPr>
            <w:color w:val="FF0000"/>
            <w:highlight w:val="white"/>
            <w:lang w:eastAsia="fi-FI"/>
          </w:rPr>
          <w:delText xml:space="preserve"> root</w:delText>
        </w:r>
        <w:r w:rsidRPr="00F43965" w:rsidDel="00C207B1">
          <w:rPr>
            <w:color w:val="0000FF"/>
            <w:highlight w:val="white"/>
            <w:lang w:eastAsia="fi-FI"/>
          </w:rPr>
          <w:delText>="</w:delText>
        </w:r>
        <w:r w:rsidRPr="00F43965" w:rsidDel="00C207B1">
          <w:rPr>
            <w:highlight w:val="white"/>
            <w:lang w:eastAsia="fi-FI"/>
          </w:rPr>
          <w:delText>1.2.246.21</w:delText>
        </w:r>
        <w:r w:rsidRPr="00F43965" w:rsidDel="00C207B1">
          <w:rPr>
            <w:color w:val="0000FF"/>
            <w:highlight w:val="white"/>
            <w:lang w:eastAsia="fi-FI"/>
          </w:rPr>
          <w:delText>"/&gt;</w:delText>
        </w:r>
      </w:del>
    </w:p>
    <w:p w:rsidR="003E639A" w:rsidRPr="00F43965" w:rsidDel="00C207B1" w:rsidRDefault="003E639A">
      <w:pPr>
        <w:ind w:left="2880"/>
        <w:rPr>
          <w:del w:id="6584" w:author="Tuomainen Mika" w:date="2014-04-11T16:00:00Z"/>
          <w:color w:val="000000"/>
          <w:highlight w:val="white"/>
          <w:lang w:eastAsia="fi-FI"/>
        </w:rPr>
        <w:pPrChange w:id="6585" w:author="Tuomainen Mika" w:date="2014-04-10T23:21:00Z">
          <w:pPr>
            <w:autoSpaceDE w:val="0"/>
            <w:autoSpaceDN w:val="0"/>
            <w:adjustRightInd w:val="0"/>
            <w:ind w:firstLine="720"/>
          </w:pPr>
        </w:pPrChange>
      </w:pPr>
      <w:del w:id="6586" w:author="Tuomainen Mika" w:date="2014-04-11T16:00:00Z">
        <w:r w:rsidRPr="00F43965" w:rsidDel="00C207B1">
          <w:rPr>
            <w:color w:val="0000FF"/>
            <w:highlight w:val="white"/>
            <w:lang w:eastAsia="fi-FI"/>
          </w:rPr>
          <w:delText>&lt;</w:delText>
        </w:r>
        <w:r w:rsidRPr="00F43965" w:rsidDel="00C207B1">
          <w:rPr>
            <w:highlight w:val="white"/>
            <w:lang w:eastAsia="fi-FI"/>
          </w:rPr>
          <w:delText>representedOrganization</w:delText>
        </w:r>
        <w:r w:rsidRPr="00F43965" w:rsidDel="00C207B1">
          <w:rPr>
            <w:color w:val="0000FF"/>
            <w:highlight w:val="white"/>
            <w:lang w:eastAsia="fi-FI"/>
          </w:rPr>
          <w:delText>&gt;</w:delText>
        </w:r>
      </w:del>
    </w:p>
    <w:p w:rsidR="003E639A" w:rsidRPr="00F43965" w:rsidDel="00C207B1" w:rsidRDefault="003E639A">
      <w:pPr>
        <w:ind w:left="2880" w:firstLine="720"/>
        <w:rPr>
          <w:del w:id="6587" w:author="Tuomainen Mika" w:date="2014-04-11T16:00:00Z"/>
          <w:highlight w:val="white"/>
          <w:lang w:eastAsia="fi-FI"/>
        </w:rPr>
        <w:pPrChange w:id="6588" w:author="Tuomainen Mika" w:date="2014-04-10T23:21:00Z">
          <w:pPr>
            <w:autoSpaceDE w:val="0"/>
            <w:autoSpaceDN w:val="0"/>
            <w:adjustRightInd w:val="0"/>
            <w:ind w:firstLine="720"/>
          </w:pPr>
        </w:pPrChange>
      </w:pPr>
      <w:del w:id="6589" w:author="Tuomainen Mika" w:date="2014-04-11T16:00:00Z">
        <w:r w:rsidRPr="00F43965" w:rsidDel="00C207B1">
          <w:rPr>
            <w:color w:val="0000FF"/>
            <w:highlight w:val="white"/>
            <w:lang w:eastAsia="fi-FI"/>
          </w:rPr>
          <w:delText>&lt;</w:delText>
        </w:r>
        <w:r w:rsidRPr="00F43965" w:rsidDel="00C207B1">
          <w:rPr>
            <w:color w:val="800000"/>
            <w:highlight w:val="white"/>
            <w:lang w:eastAsia="fi-FI"/>
          </w:rPr>
          <w:delText>id</w:delText>
        </w:r>
        <w:r w:rsidRPr="00F43965" w:rsidDel="00C207B1">
          <w:rPr>
            <w:color w:val="FF0000"/>
            <w:highlight w:val="white"/>
            <w:lang w:eastAsia="fi-FI"/>
          </w:rPr>
          <w:delText xml:space="preserve"> extension</w:delText>
        </w:r>
        <w:r w:rsidRPr="00F43965" w:rsidDel="00C207B1">
          <w:rPr>
            <w:color w:val="0000FF"/>
            <w:highlight w:val="white"/>
            <w:lang w:eastAsia="fi-FI"/>
          </w:rPr>
          <w:delText>="</w:delText>
        </w:r>
        <w:r w:rsidRPr="00F43965" w:rsidDel="00C207B1">
          <w:rPr>
            <w:highlight w:val="white"/>
            <w:lang w:eastAsia="fi-FI"/>
          </w:rPr>
          <w:delText>102</w:delText>
        </w:r>
        <w:r w:rsidRPr="00F43965" w:rsidDel="00C207B1">
          <w:rPr>
            <w:color w:val="0000FF"/>
            <w:highlight w:val="white"/>
            <w:lang w:eastAsia="fi-FI"/>
          </w:rPr>
          <w:delText>"</w:delText>
        </w:r>
        <w:r w:rsidRPr="00F43965" w:rsidDel="00C207B1">
          <w:rPr>
            <w:color w:val="FF0000"/>
            <w:highlight w:val="white"/>
            <w:lang w:eastAsia="fi-FI"/>
          </w:rPr>
          <w:delText xml:space="preserve"> root</w:delText>
        </w:r>
        <w:r w:rsidRPr="00F43965" w:rsidDel="00C207B1">
          <w:rPr>
            <w:color w:val="0000FF"/>
            <w:highlight w:val="white"/>
            <w:lang w:eastAsia="fi-FI"/>
          </w:rPr>
          <w:delText>="</w:delText>
        </w:r>
        <w:r w:rsidRPr="00F43965" w:rsidDel="00C207B1">
          <w:rPr>
            <w:highlight w:val="white"/>
            <w:lang w:eastAsia="fi-FI"/>
          </w:rPr>
          <w:delText>1.2.246.10.1234567.10</w:delText>
        </w:r>
        <w:r w:rsidRPr="00F43965" w:rsidDel="00C207B1">
          <w:rPr>
            <w:color w:val="0000FF"/>
            <w:highlight w:val="white"/>
            <w:lang w:eastAsia="fi-FI"/>
          </w:rPr>
          <w:delText>"/&gt;</w:delText>
        </w:r>
      </w:del>
    </w:p>
    <w:p w:rsidR="003E639A" w:rsidRPr="00F43965" w:rsidDel="00C207B1" w:rsidRDefault="003E639A">
      <w:pPr>
        <w:ind w:left="2880" w:firstLine="720"/>
        <w:rPr>
          <w:del w:id="6590" w:author="Tuomainen Mika" w:date="2014-04-11T16:00:00Z"/>
          <w:highlight w:val="white"/>
          <w:lang w:eastAsia="fi-FI"/>
          <w:rPrChange w:id="6591" w:author="Tuomainen Mika" w:date="2014-04-11T12:56:00Z">
            <w:rPr>
              <w:del w:id="6592" w:author="Tuomainen Mika" w:date="2014-04-11T16:00:00Z"/>
              <w:rFonts w:ascii="Arial" w:hAnsi="Arial" w:cs="Arial"/>
              <w:color w:val="000000"/>
              <w:highlight w:val="white"/>
              <w:lang w:val="en-US" w:eastAsia="fi-FI"/>
            </w:rPr>
          </w:rPrChange>
        </w:rPr>
        <w:pPrChange w:id="6593" w:author="Tuomainen Mika" w:date="2014-04-10T23:21:00Z">
          <w:pPr>
            <w:autoSpaceDE w:val="0"/>
            <w:autoSpaceDN w:val="0"/>
            <w:adjustRightInd w:val="0"/>
            <w:ind w:firstLine="720"/>
          </w:pPr>
        </w:pPrChange>
      </w:pPr>
      <w:del w:id="6594" w:author="Tuomainen Mika" w:date="2014-04-11T16:00:00Z">
        <w:r w:rsidRPr="00F43965" w:rsidDel="00C207B1">
          <w:rPr>
            <w:color w:val="0000FF"/>
            <w:highlight w:val="white"/>
            <w:lang w:eastAsia="fi-FI"/>
            <w:rPrChange w:id="6595" w:author="Tuomainen Mika" w:date="2014-04-11T12:56:00Z">
              <w:rPr>
                <w:rFonts w:ascii="Arial" w:hAnsi="Arial" w:cs="Arial"/>
                <w:color w:val="0000FF"/>
                <w:highlight w:val="white"/>
                <w:lang w:val="en-US" w:eastAsia="fi-FI"/>
              </w:rPr>
            </w:rPrChange>
          </w:rPr>
          <w:delText>&lt;</w:delText>
        </w:r>
        <w:r w:rsidRPr="00F43965" w:rsidDel="00C207B1">
          <w:rPr>
            <w:color w:val="800000"/>
            <w:highlight w:val="white"/>
            <w:lang w:eastAsia="fi-FI"/>
            <w:rPrChange w:id="6596" w:author="Tuomainen Mika" w:date="2014-04-11T12:56:00Z">
              <w:rPr>
                <w:rFonts w:ascii="Arial" w:hAnsi="Arial" w:cs="Arial"/>
                <w:color w:val="800000"/>
                <w:highlight w:val="white"/>
                <w:lang w:val="en-US" w:eastAsia="fi-FI"/>
              </w:rPr>
            </w:rPrChange>
          </w:rPr>
          <w:delText>name</w:delText>
        </w:r>
        <w:r w:rsidRPr="00F43965" w:rsidDel="00C207B1">
          <w:rPr>
            <w:color w:val="0000FF"/>
            <w:highlight w:val="white"/>
            <w:lang w:eastAsia="fi-FI"/>
            <w:rPrChange w:id="6597" w:author="Tuomainen Mika" w:date="2014-04-11T12:56:00Z">
              <w:rPr>
                <w:rFonts w:ascii="Arial" w:hAnsi="Arial" w:cs="Arial"/>
                <w:color w:val="0000FF"/>
                <w:highlight w:val="white"/>
                <w:lang w:val="en-US" w:eastAsia="fi-FI"/>
              </w:rPr>
            </w:rPrChange>
          </w:rPr>
          <w:delText>&gt;</w:delText>
        </w:r>
        <w:r w:rsidRPr="00F43965" w:rsidDel="00C207B1">
          <w:rPr>
            <w:highlight w:val="white"/>
            <w:lang w:eastAsia="fi-FI"/>
            <w:rPrChange w:id="6598" w:author="Tuomainen Mika" w:date="2014-04-11T12:56:00Z">
              <w:rPr>
                <w:rFonts w:ascii="Arial" w:hAnsi="Arial" w:cs="Arial"/>
                <w:color w:val="000000"/>
                <w:highlight w:val="white"/>
                <w:lang w:val="en-US" w:eastAsia="fi-FI"/>
              </w:rPr>
            </w:rPrChange>
          </w:rPr>
          <w:delText>Y-Y sairaanhoitopiiri os 13</w:delText>
        </w:r>
        <w:r w:rsidRPr="00F43965" w:rsidDel="00C207B1">
          <w:rPr>
            <w:color w:val="0000FF"/>
            <w:highlight w:val="white"/>
            <w:lang w:eastAsia="fi-FI"/>
            <w:rPrChange w:id="6599" w:author="Tuomainen Mika" w:date="2014-04-11T12:56:00Z">
              <w:rPr>
                <w:rFonts w:ascii="Arial" w:hAnsi="Arial" w:cs="Arial"/>
                <w:color w:val="0000FF"/>
                <w:highlight w:val="white"/>
                <w:lang w:val="en-US" w:eastAsia="fi-FI"/>
              </w:rPr>
            </w:rPrChange>
          </w:rPr>
          <w:delText>&lt;/</w:delText>
        </w:r>
        <w:r w:rsidRPr="00F43965" w:rsidDel="00C207B1">
          <w:rPr>
            <w:color w:val="800000"/>
            <w:highlight w:val="white"/>
            <w:lang w:eastAsia="fi-FI"/>
            <w:rPrChange w:id="6600" w:author="Tuomainen Mika" w:date="2014-04-11T12:56:00Z">
              <w:rPr>
                <w:rFonts w:ascii="Arial" w:hAnsi="Arial" w:cs="Arial"/>
                <w:color w:val="800000"/>
                <w:highlight w:val="white"/>
                <w:lang w:val="en-US" w:eastAsia="fi-FI"/>
              </w:rPr>
            </w:rPrChange>
          </w:rPr>
          <w:delText>name</w:delText>
        </w:r>
        <w:r w:rsidRPr="00F43965" w:rsidDel="00C207B1">
          <w:rPr>
            <w:color w:val="0000FF"/>
            <w:highlight w:val="white"/>
            <w:lang w:eastAsia="fi-FI"/>
            <w:rPrChange w:id="6601" w:author="Tuomainen Mika" w:date="2014-04-11T12:56:00Z">
              <w:rPr>
                <w:rFonts w:ascii="Arial" w:hAnsi="Arial" w:cs="Arial"/>
                <w:color w:val="0000FF"/>
                <w:highlight w:val="white"/>
                <w:lang w:val="en-US" w:eastAsia="fi-FI"/>
              </w:rPr>
            </w:rPrChange>
          </w:rPr>
          <w:delText>&gt;</w:delText>
        </w:r>
      </w:del>
    </w:p>
    <w:p w:rsidR="003E639A" w:rsidRPr="00F43965" w:rsidDel="00C207B1" w:rsidRDefault="003E639A">
      <w:pPr>
        <w:ind w:left="2160" w:firstLine="720"/>
        <w:rPr>
          <w:del w:id="6602" w:author="Tuomainen Mika" w:date="2014-04-11T16:00:00Z"/>
          <w:color w:val="000000"/>
          <w:highlight w:val="white"/>
          <w:lang w:eastAsia="fi-FI"/>
        </w:rPr>
        <w:pPrChange w:id="6603" w:author="Tuomainen Mika" w:date="2014-04-10T23:21:00Z">
          <w:pPr>
            <w:autoSpaceDE w:val="0"/>
            <w:autoSpaceDN w:val="0"/>
            <w:adjustRightInd w:val="0"/>
            <w:ind w:firstLine="720"/>
          </w:pPr>
        </w:pPrChange>
      </w:pPr>
      <w:del w:id="6604" w:author="Tuomainen Mika" w:date="2014-04-11T16:00:00Z">
        <w:r w:rsidRPr="00F43965" w:rsidDel="00C207B1">
          <w:rPr>
            <w:color w:val="0000FF"/>
            <w:highlight w:val="white"/>
            <w:lang w:eastAsia="fi-FI"/>
          </w:rPr>
          <w:delText>&lt;/</w:delText>
        </w:r>
        <w:r w:rsidRPr="00F43965" w:rsidDel="00C207B1">
          <w:rPr>
            <w:highlight w:val="white"/>
            <w:lang w:eastAsia="fi-FI"/>
          </w:rPr>
          <w:delText>representedOrganization</w:delText>
        </w:r>
        <w:r w:rsidRPr="00F43965" w:rsidDel="00C207B1">
          <w:rPr>
            <w:color w:val="0000FF"/>
            <w:highlight w:val="white"/>
            <w:lang w:eastAsia="fi-FI"/>
          </w:rPr>
          <w:delText>&gt;</w:delText>
        </w:r>
      </w:del>
    </w:p>
    <w:p w:rsidR="003E639A" w:rsidRPr="00F43965" w:rsidDel="00C207B1" w:rsidRDefault="003E639A">
      <w:pPr>
        <w:ind w:left="1440" w:firstLine="720"/>
        <w:rPr>
          <w:del w:id="6605" w:author="Tuomainen Mika" w:date="2014-04-11T16:00:00Z"/>
          <w:color w:val="000000"/>
          <w:highlight w:val="white"/>
          <w:lang w:eastAsia="fi-FI"/>
        </w:rPr>
        <w:pPrChange w:id="6606" w:author="Tuomainen Mika" w:date="2014-04-10T23:22:00Z">
          <w:pPr>
            <w:autoSpaceDE w:val="0"/>
            <w:autoSpaceDN w:val="0"/>
            <w:adjustRightInd w:val="0"/>
            <w:ind w:firstLine="720"/>
          </w:pPr>
        </w:pPrChange>
      </w:pPr>
      <w:del w:id="6607" w:author="Tuomainen Mika" w:date="2014-04-11T16:00:00Z">
        <w:r w:rsidRPr="00F43965" w:rsidDel="00C207B1">
          <w:rPr>
            <w:color w:val="0000FF"/>
            <w:highlight w:val="white"/>
            <w:lang w:eastAsia="fi-FI"/>
          </w:rPr>
          <w:delText>&lt;/</w:delText>
        </w:r>
        <w:r w:rsidRPr="00F43965" w:rsidDel="00C207B1">
          <w:rPr>
            <w:highlight w:val="white"/>
            <w:lang w:eastAsia="fi-FI"/>
          </w:rPr>
          <w:delText>assignedAuthor</w:delText>
        </w:r>
        <w:r w:rsidRPr="00F43965" w:rsidDel="00C207B1">
          <w:rPr>
            <w:color w:val="0000FF"/>
            <w:highlight w:val="white"/>
            <w:lang w:eastAsia="fi-FI"/>
          </w:rPr>
          <w:delText>&gt;</w:delText>
        </w:r>
      </w:del>
    </w:p>
    <w:p w:rsidR="003E639A" w:rsidRPr="00F43965" w:rsidDel="00C207B1" w:rsidRDefault="003E639A">
      <w:pPr>
        <w:ind w:left="720" w:firstLine="720"/>
        <w:rPr>
          <w:del w:id="6608" w:author="Tuomainen Mika" w:date="2014-04-11T16:00:00Z"/>
          <w:color w:val="000000"/>
          <w:highlight w:val="white"/>
          <w:lang w:eastAsia="fi-FI"/>
        </w:rPr>
        <w:pPrChange w:id="6609" w:author="Tuomainen Mika" w:date="2014-04-10T23:22:00Z">
          <w:pPr>
            <w:autoSpaceDE w:val="0"/>
            <w:autoSpaceDN w:val="0"/>
            <w:adjustRightInd w:val="0"/>
            <w:ind w:firstLine="720"/>
          </w:pPr>
        </w:pPrChange>
      </w:pPr>
      <w:del w:id="6610" w:author="Tuomainen Mika" w:date="2014-04-11T16:00:00Z">
        <w:r w:rsidRPr="00F43965" w:rsidDel="00C207B1">
          <w:rPr>
            <w:color w:val="0000FF"/>
            <w:highlight w:val="white"/>
            <w:lang w:eastAsia="fi-FI"/>
          </w:rPr>
          <w:delText>&lt;/</w:delText>
        </w:r>
        <w:r w:rsidRPr="00F43965" w:rsidDel="00C207B1">
          <w:rPr>
            <w:highlight w:val="white"/>
            <w:lang w:eastAsia="fi-FI"/>
          </w:rPr>
          <w:delText>author</w:delText>
        </w:r>
        <w:r w:rsidRPr="00F43965" w:rsidDel="00C207B1">
          <w:rPr>
            <w:color w:val="0000FF"/>
            <w:highlight w:val="white"/>
            <w:lang w:eastAsia="fi-FI"/>
          </w:rPr>
          <w:delText>&gt;</w:delText>
        </w:r>
      </w:del>
    </w:p>
    <w:p w:rsidR="003E639A" w:rsidRPr="00F43965" w:rsidDel="00C207B1" w:rsidRDefault="003E639A">
      <w:pPr>
        <w:rPr>
          <w:del w:id="6611" w:author="Tuomainen Mika" w:date="2014-04-11T16:00:00Z"/>
          <w:color w:val="000000"/>
          <w:highlight w:val="white"/>
          <w:lang w:eastAsia="fi-FI"/>
        </w:rPr>
        <w:pPrChange w:id="6612" w:author="Tuomainen Mika" w:date="2014-04-03T23:16:00Z">
          <w:pPr>
            <w:autoSpaceDE w:val="0"/>
            <w:autoSpaceDN w:val="0"/>
            <w:adjustRightInd w:val="0"/>
          </w:pPr>
        </w:pPrChange>
      </w:pPr>
      <w:del w:id="6613"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entryRelationship</w:delText>
        </w:r>
        <w:r w:rsidRPr="00F43965" w:rsidDel="00C207B1">
          <w:rPr>
            <w:color w:val="FF0000"/>
            <w:highlight w:val="white"/>
            <w:lang w:eastAsia="fi-FI"/>
          </w:rPr>
          <w:delText xml:space="preserve"> typeCode</w:delText>
        </w:r>
        <w:r w:rsidRPr="00F43965" w:rsidDel="00C207B1">
          <w:rPr>
            <w:color w:val="0000FF"/>
            <w:highlight w:val="white"/>
            <w:lang w:eastAsia="fi-FI"/>
          </w:rPr>
          <w:delText>="</w:delText>
        </w:r>
        <w:r w:rsidRPr="00F43965" w:rsidDel="00C207B1">
          <w:rPr>
            <w:color w:val="000000"/>
            <w:highlight w:val="white"/>
            <w:lang w:eastAsia="fi-FI"/>
          </w:rPr>
          <w:delText>COMP</w:delText>
        </w:r>
        <w:r w:rsidRPr="00F43965" w:rsidDel="00C207B1">
          <w:rPr>
            <w:color w:val="0000FF"/>
            <w:highlight w:val="white"/>
            <w:lang w:eastAsia="fi-FI"/>
          </w:rPr>
          <w:delText>"&gt;</w:delText>
        </w:r>
      </w:del>
    </w:p>
    <w:p w:rsidR="003E639A" w:rsidRPr="00F43965" w:rsidDel="00C207B1" w:rsidRDefault="003E639A">
      <w:pPr>
        <w:rPr>
          <w:del w:id="6614" w:author="Tuomainen Mika" w:date="2014-04-11T16:00:00Z"/>
          <w:color w:val="000000"/>
          <w:highlight w:val="white"/>
          <w:lang w:eastAsia="fi-FI"/>
        </w:rPr>
        <w:pPrChange w:id="6615" w:author="Tuomainen Mika" w:date="2014-04-03T23:16:00Z">
          <w:pPr>
            <w:autoSpaceDE w:val="0"/>
            <w:autoSpaceDN w:val="0"/>
            <w:adjustRightInd w:val="0"/>
          </w:pPr>
        </w:pPrChange>
      </w:pPr>
      <w:del w:id="6616"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observation</w:delText>
        </w:r>
        <w:r w:rsidRPr="00F43965" w:rsidDel="00C207B1">
          <w:rPr>
            <w:highlight w:val="white"/>
            <w:lang w:eastAsia="fi-FI"/>
          </w:rPr>
          <w:delText xml:space="preserve"> classCode</w:delText>
        </w:r>
        <w:r w:rsidRPr="00F43965" w:rsidDel="00C207B1">
          <w:rPr>
            <w:color w:val="0000FF"/>
            <w:highlight w:val="white"/>
            <w:lang w:eastAsia="fi-FI"/>
          </w:rPr>
          <w:delText>="</w:delText>
        </w:r>
        <w:r w:rsidRPr="00F43965" w:rsidDel="00C207B1">
          <w:rPr>
            <w:color w:val="000000"/>
            <w:highlight w:val="white"/>
            <w:lang w:eastAsia="fi-FI"/>
          </w:rPr>
          <w:delText>OBS</w:delText>
        </w:r>
        <w:r w:rsidRPr="00F43965" w:rsidDel="00C207B1">
          <w:rPr>
            <w:color w:val="0000FF"/>
            <w:highlight w:val="white"/>
            <w:lang w:eastAsia="fi-FI"/>
          </w:rPr>
          <w:delText>"</w:delText>
        </w:r>
        <w:r w:rsidRPr="00F43965" w:rsidDel="00C207B1">
          <w:rPr>
            <w:highlight w:val="white"/>
            <w:lang w:eastAsia="fi-FI"/>
          </w:rPr>
          <w:delText xml:space="preserve"> moodCode</w:delText>
        </w:r>
        <w:r w:rsidRPr="00F43965" w:rsidDel="00C207B1">
          <w:rPr>
            <w:color w:val="0000FF"/>
            <w:highlight w:val="white"/>
            <w:lang w:eastAsia="fi-FI"/>
          </w:rPr>
          <w:delText>="</w:delText>
        </w:r>
        <w:r w:rsidRPr="00F43965" w:rsidDel="00C207B1">
          <w:rPr>
            <w:color w:val="000000"/>
            <w:highlight w:val="white"/>
            <w:lang w:eastAsia="fi-FI"/>
          </w:rPr>
          <w:delText>EVN</w:delText>
        </w:r>
        <w:r w:rsidRPr="00F43965" w:rsidDel="00C207B1">
          <w:rPr>
            <w:color w:val="0000FF"/>
            <w:highlight w:val="white"/>
            <w:lang w:eastAsia="fi-FI"/>
          </w:rPr>
          <w:delText>"&gt;</w:delText>
        </w:r>
      </w:del>
    </w:p>
    <w:p w:rsidR="003E639A" w:rsidRPr="00F43965" w:rsidDel="00C207B1" w:rsidRDefault="003E639A">
      <w:pPr>
        <w:rPr>
          <w:del w:id="6617" w:author="Tuomainen Mika" w:date="2014-04-11T16:00:00Z"/>
          <w:highlight w:val="white"/>
          <w:lang w:eastAsia="fi-FI"/>
        </w:rPr>
        <w:pPrChange w:id="6618" w:author="Tuomainen Mika" w:date="2014-04-03T23:16:00Z">
          <w:pPr>
            <w:autoSpaceDE w:val="0"/>
            <w:autoSpaceDN w:val="0"/>
            <w:adjustRightInd w:val="0"/>
          </w:pPr>
        </w:pPrChange>
      </w:pPr>
      <w:del w:id="6619" w:author="Tuomainen Mika" w:date="2014-04-11T16:00:00Z">
        <w:r w:rsidRPr="00F43965" w:rsidDel="00C207B1">
          <w:rPr>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code</w:delText>
        </w:r>
        <w:r w:rsidRPr="00F43965" w:rsidDel="00C207B1">
          <w:rPr>
            <w:color w:val="FF0000"/>
            <w:highlight w:val="white"/>
            <w:lang w:eastAsia="fi-FI"/>
          </w:rPr>
          <w:delText xml:space="preserve"> code</w:delText>
        </w:r>
        <w:r w:rsidRPr="00F43965" w:rsidDel="00C207B1">
          <w:rPr>
            <w:color w:val="0000FF"/>
            <w:highlight w:val="white"/>
            <w:lang w:eastAsia="fi-FI"/>
          </w:rPr>
          <w:delText>="</w:delText>
        </w:r>
        <w:r w:rsidRPr="00F43965" w:rsidDel="00C207B1">
          <w:rPr>
            <w:highlight w:val="white"/>
            <w:lang w:eastAsia="fi-FI"/>
          </w:rPr>
          <w:delText>3.1</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w:delText>
        </w:r>
        <w:r w:rsidRPr="00F43965" w:rsidDel="00C207B1">
          <w:rPr>
            <w:color w:val="0000FF"/>
            <w:highlight w:val="white"/>
            <w:lang w:eastAsia="fi-FI"/>
          </w:rPr>
          <w:delText>="</w:delText>
        </w:r>
        <w:r w:rsidRPr="00F43965" w:rsidDel="00C207B1">
          <w:rPr>
            <w:highlight w:val="white"/>
            <w:lang w:eastAsia="fi-FI"/>
          </w:rPr>
          <w:delText>1.2.246.537.6.4.2003</w:delText>
        </w:r>
        <w:r w:rsidRPr="00F43965" w:rsidDel="00C207B1">
          <w:rPr>
            <w:color w:val="0000FF"/>
            <w:highlight w:val="white"/>
            <w:lang w:eastAsia="fi-FI"/>
          </w:rPr>
          <w:delText>"/&gt;</w:delText>
        </w:r>
      </w:del>
    </w:p>
    <w:p w:rsidR="003E639A" w:rsidRPr="00F43965" w:rsidDel="00C207B1" w:rsidRDefault="003E639A">
      <w:pPr>
        <w:rPr>
          <w:del w:id="6620" w:author="Tuomainen Mika" w:date="2014-04-11T16:00:00Z"/>
          <w:highlight w:val="white"/>
          <w:lang w:eastAsia="fi-FI"/>
        </w:rPr>
        <w:pPrChange w:id="6621" w:author="Tuomainen Mika" w:date="2014-04-03T23:16:00Z">
          <w:pPr>
            <w:autoSpaceDE w:val="0"/>
            <w:autoSpaceDN w:val="0"/>
            <w:adjustRightInd w:val="0"/>
          </w:pPr>
        </w:pPrChange>
      </w:pPr>
      <w:del w:id="6622" w:author="Tuomainen Mika" w:date="2014-04-11T16:00:00Z">
        <w:r w:rsidRPr="00F43965" w:rsidDel="00C207B1">
          <w:rPr>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text</w:delText>
        </w:r>
        <w:r w:rsidRPr="00F43965" w:rsidDel="00C207B1">
          <w:rPr>
            <w:color w:val="FF0000"/>
            <w:highlight w:val="white"/>
            <w:lang w:eastAsia="fi-FI"/>
          </w:rPr>
          <w:delText xml:space="preserve"> mediaType</w:delText>
        </w:r>
        <w:r w:rsidRPr="00F43965" w:rsidDel="00C207B1">
          <w:rPr>
            <w:color w:val="0000FF"/>
            <w:highlight w:val="white"/>
            <w:lang w:eastAsia="fi-FI"/>
          </w:rPr>
          <w:delText>="</w:delText>
        </w:r>
        <w:r w:rsidRPr="00F43965" w:rsidDel="00C207B1">
          <w:rPr>
            <w:highlight w:val="white"/>
            <w:lang w:eastAsia="fi-FI"/>
          </w:rPr>
          <w:delText>text/xml</w:delText>
        </w:r>
        <w:r w:rsidRPr="00F43965" w:rsidDel="00C207B1">
          <w:rPr>
            <w:color w:val="0000FF"/>
            <w:highlight w:val="white"/>
            <w:lang w:eastAsia="fi-FI"/>
          </w:rPr>
          <w:delText>"&gt;</w:delText>
        </w:r>
      </w:del>
    </w:p>
    <w:p w:rsidR="003E639A" w:rsidRPr="00F43965" w:rsidDel="00C207B1" w:rsidRDefault="003E639A">
      <w:pPr>
        <w:rPr>
          <w:del w:id="6623" w:author="Tuomainen Mika" w:date="2014-04-11T16:00:00Z"/>
          <w:color w:val="000000"/>
          <w:highlight w:val="white"/>
          <w:lang w:eastAsia="fi-FI"/>
        </w:rPr>
        <w:pPrChange w:id="6624" w:author="Tuomainen Mika" w:date="2014-04-03T23:16:00Z">
          <w:pPr>
            <w:autoSpaceDE w:val="0"/>
            <w:autoSpaceDN w:val="0"/>
            <w:adjustRightInd w:val="0"/>
          </w:pPr>
        </w:pPrChange>
      </w:pPr>
      <w:del w:id="6625"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reference</w:delText>
        </w:r>
        <w:r w:rsidRPr="00F43965" w:rsidDel="00C207B1">
          <w:rPr>
            <w:color w:val="FF0000"/>
            <w:highlight w:val="white"/>
            <w:lang w:eastAsia="fi-FI"/>
          </w:rPr>
          <w:delText xml:space="preserve"> value</w:delText>
        </w:r>
        <w:r w:rsidRPr="00F43965" w:rsidDel="00C207B1">
          <w:rPr>
            <w:color w:val="0000FF"/>
            <w:highlight w:val="white"/>
            <w:lang w:eastAsia="fi-FI"/>
          </w:rPr>
          <w:delText>="</w:delText>
        </w:r>
        <w:r w:rsidRPr="00F43965" w:rsidDel="00C207B1">
          <w:rPr>
            <w:color w:val="000000"/>
            <w:highlight w:val="white"/>
            <w:lang w:eastAsia="fi-FI"/>
          </w:rPr>
          <w:delText>#X166</w:delText>
        </w:r>
        <w:r w:rsidRPr="00F43965" w:rsidDel="00C207B1">
          <w:rPr>
            <w:color w:val="0000FF"/>
            <w:highlight w:val="white"/>
            <w:lang w:eastAsia="fi-FI"/>
          </w:rPr>
          <w:delText>"/&gt;</w:delText>
        </w:r>
      </w:del>
    </w:p>
    <w:p w:rsidR="003E639A" w:rsidRPr="00F43965" w:rsidDel="00C207B1" w:rsidRDefault="003E639A">
      <w:pPr>
        <w:rPr>
          <w:del w:id="6626" w:author="Tuomainen Mika" w:date="2014-04-11T16:00:00Z"/>
          <w:color w:val="000000"/>
          <w:highlight w:val="white"/>
          <w:lang w:eastAsia="fi-FI"/>
        </w:rPr>
        <w:pPrChange w:id="6627" w:author="Tuomainen Mika" w:date="2014-04-03T23:16:00Z">
          <w:pPr>
            <w:autoSpaceDE w:val="0"/>
            <w:autoSpaceDN w:val="0"/>
            <w:adjustRightInd w:val="0"/>
          </w:pPr>
        </w:pPrChange>
      </w:pPr>
      <w:del w:id="6628"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text</w:delText>
        </w:r>
        <w:r w:rsidRPr="00F43965" w:rsidDel="00C207B1">
          <w:rPr>
            <w:color w:val="0000FF"/>
            <w:highlight w:val="white"/>
            <w:lang w:eastAsia="fi-FI"/>
          </w:rPr>
          <w:delText>&gt;</w:delText>
        </w:r>
      </w:del>
    </w:p>
    <w:p w:rsidR="003E639A" w:rsidRPr="00F43965" w:rsidDel="00C207B1" w:rsidRDefault="003E639A">
      <w:pPr>
        <w:rPr>
          <w:del w:id="6629" w:author="Tuomainen Mika" w:date="2014-04-11T16:00:00Z"/>
          <w:color w:val="000000"/>
          <w:highlight w:val="white"/>
          <w:lang w:eastAsia="fi-FI"/>
        </w:rPr>
        <w:pPrChange w:id="6630" w:author="Tuomainen Mika" w:date="2014-04-03T23:16:00Z">
          <w:pPr>
            <w:autoSpaceDE w:val="0"/>
            <w:autoSpaceDN w:val="0"/>
            <w:adjustRightInd w:val="0"/>
          </w:pPr>
        </w:pPrChange>
      </w:pPr>
      <w:del w:id="6631"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observation</w:delText>
        </w:r>
        <w:r w:rsidRPr="00F43965" w:rsidDel="00C207B1">
          <w:rPr>
            <w:color w:val="0000FF"/>
            <w:highlight w:val="white"/>
            <w:lang w:eastAsia="fi-FI"/>
          </w:rPr>
          <w:delText>&gt;</w:delText>
        </w:r>
      </w:del>
    </w:p>
    <w:p w:rsidR="003E639A" w:rsidRPr="00F43965" w:rsidDel="00C207B1" w:rsidRDefault="003E639A">
      <w:pPr>
        <w:rPr>
          <w:del w:id="6632" w:author="Tuomainen Mika" w:date="2014-04-11T16:00:00Z"/>
          <w:color w:val="000000"/>
          <w:highlight w:val="white"/>
          <w:lang w:eastAsia="fi-FI"/>
        </w:rPr>
        <w:pPrChange w:id="6633" w:author="Tuomainen Mika" w:date="2014-04-03T23:16:00Z">
          <w:pPr>
            <w:autoSpaceDE w:val="0"/>
            <w:autoSpaceDN w:val="0"/>
            <w:adjustRightInd w:val="0"/>
          </w:pPr>
        </w:pPrChange>
      </w:pPr>
      <w:del w:id="6634"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entryRelationship</w:delText>
        </w:r>
        <w:r w:rsidRPr="00F43965" w:rsidDel="00C207B1">
          <w:rPr>
            <w:color w:val="0000FF"/>
            <w:highlight w:val="white"/>
            <w:lang w:eastAsia="fi-FI"/>
          </w:rPr>
          <w:delText>&gt;</w:delText>
        </w:r>
      </w:del>
    </w:p>
    <w:p w:rsidR="003E639A" w:rsidRPr="00F43965" w:rsidDel="00C207B1" w:rsidRDefault="003E639A">
      <w:pPr>
        <w:rPr>
          <w:del w:id="6635" w:author="Tuomainen Mika" w:date="2014-04-11T16:00:00Z"/>
          <w:color w:val="000000"/>
          <w:highlight w:val="white"/>
          <w:lang w:eastAsia="fi-FI"/>
        </w:rPr>
        <w:pPrChange w:id="6636" w:author="Tuomainen Mika" w:date="2014-04-03T23:16:00Z">
          <w:pPr>
            <w:autoSpaceDE w:val="0"/>
            <w:autoSpaceDN w:val="0"/>
            <w:adjustRightInd w:val="0"/>
          </w:pPr>
        </w:pPrChange>
      </w:pPr>
      <w:del w:id="6637"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entryRelationship</w:delText>
        </w:r>
        <w:r w:rsidRPr="00F43965" w:rsidDel="00C207B1">
          <w:rPr>
            <w:color w:val="FF0000"/>
            <w:highlight w:val="white"/>
            <w:lang w:eastAsia="fi-FI"/>
          </w:rPr>
          <w:delText xml:space="preserve"> typeCode</w:delText>
        </w:r>
        <w:r w:rsidRPr="00F43965" w:rsidDel="00C207B1">
          <w:rPr>
            <w:color w:val="0000FF"/>
            <w:highlight w:val="white"/>
            <w:lang w:eastAsia="fi-FI"/>
          </w:rPr>
          <w:delText>="</w:delText>
        </w:r>
        <w:r w:rsidRPr="00F43965" w:rsidDel="00C207B1">
          <w:rPr>
            <w:color w:val="000000"/>
            <w:highlight w:val="white"/>
            <w:lang w:eastAsia="fi-FI"/>
          </w:rPr>
          <w:delText>CAUS</w:delText>
        </w:r>
        <w:r w:rsidRPr="00F43965" w:rsidDel="00C207B1">
          <w:rPr>
            <w:color w:val="0000FF"/>
            <w:highlight w:val="white"/>
            <w:lang w:eastAsia="fi-FI"/>
          </w:rPr>
          <w:delText>"&gt;</w:delText>
        </w:r>
      </w:del>
    </w:p>
    <w:p w:rsidR="003E639A" w:rsidRPr="00F43965" w:rsidDel="00C207B1" w:rsidRDefault="003E639A">
      <w:pPr>
        <w:ind w:left="1440" w:firstLine="720"/>
        <w:rPr>
          <w:del w:id="6638" w:author="Tuomainen Mika" w:date="2014-04-11T16:00:00Z"/>
          <w:color w:val="000000"/>
          <w:highlight w:val="white"/>
          <w:lang w:eastAsia="fi-FI"/>
        </w:rPr>
        <w:pPrChange w:id="6639" w:author="Tuomainen Mika" w:date="2014-04-10T23:22:00Z">
          <w:pPr>
            <w:autoSpaceDE w:val="0"/>
            <w:autoSpaceDN w:val="0"/>
            <w:adjustRightInd w:val="0"/>
            <w:ind w:firstLine="720"/>
          </w:pPr>
        </w:pPrChange>
      </w:pPr>
      <w:del w:id="6640" w:author="Tuomainen Mika" w:date="2014-04-11T16:00:00Z">
        <w:r w:rsidRPr="00F43965" w:rsidDel="00C207B1">
          <w:rPr>
            <w:color w:val="0000FF"/>
            <w:highlight w:val="white"/>
            <w:lang w:eastAsia="fi-FI"/>
          </w:rPr>
          <w:delText>&lt;</w:delText>
        </w:r>
        <w:r w:rsidRPr="00F43965" w:rsidDel="00C207B1">
          <w:rPr>
            <w:color w:val="800000"/>
            <w:highlight w:val="white"/>
            <w:lang w:eastAsia="fi-FI"/>
          </w:rPr>
          <w:delText>observation</w:delText>
        </w:r>
        <w:r w:rsidRPr="00F43965" w:rsidDel="00C207B1">
          <w:rPr>
            <w:highlight w:val="white"/>
            <w:lang w:eastAsia="fi-FI"/>
          </w:rPr>
          <w:delText xml:space="preserve"> classCode</w:delText>
        </w:r>
        <w:r w:rsidRPr="00F43965" w:rsidDel="00C207B1">
          <w:rPr>
            <w:color w:val="0000FF"/>
            <w:highlight w:val="white"/>
            <w:lang w:eastAsia="fi-FI"/>
          </w:rPr>
          <w:delText>="</w:delText>
        </w:r>
        <w:r w:rsidRPr="00F43965" w:rsidDel="00C207B1">
          <w:rPr>
            <w:color w:val="000000"/>
            <w:highlight w:val="white"/>
            <w:lang w:eastAsia="fi-FI"/>
          </w:rPr>
          <w:delText>OBS</w:delText>
        </w:r>
        <w:r w:rsidRPr="00F43965" w:rsidDel="00C207B1">
          <w:rPr>
            <w:color w:val="0000FF"/>
            <w:highlight w:val="white"/>
            <w:lang w:eastAsia="fi-FI"/>
          </w:rPr>
          <w:delText>"</w:delText>
        </w:r>
        <w:r w:rsidRPr="00F43965" w:rsidDel="00C207B1">
          <w:rPr>
            <w:highlight w:val="white"/>
            <w:lang w:eastAsia="fi-FI"/>
          </w:rPr>
          <w:delText xml:space="preserve"> moodCode</w:delText>
        </w:r>
        <w:r w:rsidRPr="00F43965" w:rsidDel="00C207B1">
          <w:rPr>
            <w:color w:val="0000FF"/>
            <w:highlight w:val="white"/>
            <w:lang w:eastAsia="fi-FI"/>
          </w:rPr>
          <w:delText>="</w:delText>
        </w:r>
        <w:r w:rsidRPr="00F43965" w:rsidDel="00C207B1">
          <w:rPr>
            <w:color w:val="000000"/>
            <w:highlight w:val="white"/>
            <w:lang w:eastAsia="fi-FI"/>
          </w:rPr>
          <w:delText>EVN</w:delText>
        </w:r>
        <w:r w:rsidRPr="00F43965" w:rsidDel="00C207B1">
          <w:rPr>
            <w:color w:val="0000FF"/>
            <w:highlight w:val="white"/>
            <w:lang w:eastAsia="fi-FI"/>
          </w:rPr>
          <w:delText>"&gt;</w:delText>
        </w:r>
      </w:del>
    </w:p>
    <w:p w:rsidR="003E639A" w:rsidRPr="00F43965" w:rsidDel="00C207B1" w:rsidRDefault="003E639A">
      <w:pPr>
        <w:rPr>
          <w:del w:id="6641" w:author="Tuomainen Mika" w:date="2014-04-11T16:00:00Z"/>
          <w:highlight w:val="white"/>
          <w:lang w:eastAsia="fi-FI"/>
        </w:rPr>
        <w:pPrChange w:id="6642" w:author="Tuomainen Mika" w:date="2014-04-03T23:16:00Z">
          <w:pPr>
            <w:autoSpaceDE w:val="0"/>
            <w:autoSpaceDN w:val="0"/>
            <w:adjustRightInd w:val="0"/>
          </w:pPr>
        </w:pPrChange>
      </w:pPr>
      <w:del w:id="6643" w:author="Tuomainen Mika" w:date="2014-04-11T16:00:00Z">
        <w:r w:rsidRPr="00F43965" w:rsidDel="00C207B1">
          <w:rPr>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code</w:delText>
        </w:r>
        <w:r w:rsidRPr="00F43965" w:rsidDel="00C207B1">
          <w:rPr>
            <w:color w:val="FF0000"/>
            <w:highlight w:val="white"/>
            <w:lang w:eastAsia="fi-FI"/>
          </w:rPr>
          <w:delText xml:space="preserve"> code</w:delText>
        </w:r>
        <w:r w:rsidRPr="00F43965" w:rsidDel="00C207B1">
          <w:rPr>
            <w:color w:val="0000FF"/>
            <w:highlight w:val="white"/>
            <w:lang w:eastAsia="fi-FI"/>
          </w:rPr>
          <w:delText>="</w:delText>
        </w:r>
        <w:r w:rsidRPr="00F43965" w:rsidDel="00C207B1">
          <w:rPr>
            <w:highlight w:val="white"/>
            <w:lang w:eastAsia="fi-FI"/>
          </w:rPr>
          <w:delText>1</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w:delText>
        </w:r>
        <w:r w:rsidRPr="00F43965" w:rsidDel="00C207B1">
          <w:rPr>
            <w:color w:val="0000FF"/>
            <w:highlight w:val="white"/>
            <w:lang w:eastAsia="fi-FI"/>
          </w:rPr>
          <w:delText>="</w:delText>
        </w:r>
        <w:r w:rsidRPr="00F43965" w:rsidDel="00C207B1">
          <w:rPr>
            <w:highlight w:val="white"/>
            <w:lang w:eastAsia="fi-FI"/>
          </w:rPr>
          <w:delText>1.2.246.537.5.40007.2003</w:delText>
        </w:r>
        <w:r w:rsidRPr="00F43965" w:rsidDel="00C207B1">
          <w:rPr>
            <w:color w:val="0000FF"/>
            <w:highlight w:val="white"/>
            <w:lang w:eastAsia="fi-FI"/>
          </w:rPr>
          <w:delText>"/&gt;</w:delText>
        </w:r>
      </w:del>
    </w:p>
    <w:p w:rsidR="003E639A" w:rsidRPr="00F43965" w:rsidDel="00C207B1" w:rsidRDefault="003E639A">
      <w:pPr>
        <w:rPr>
          <w:del w:id="6644" w:author="Tuomainen Mika" w:date="2014-04-11T16:00:00Z"/>
          <w:color w:val="000000"/>
          <w:highlight w:val="white"/>
          <w:lang w:eastAsia="fi-FI"/>
        </w:rPr>
        <w:pPrChange w:id="6645" w:author="Tuomainen Mika" w:date="2014-04-03T23:16:00Z">
          <w:pPr>
            <w:autoSpaceDE w:val="0"/>
            <w:autoSpaceDN w:val="0"/>
            <w:adjustRightInd w:val="0"/>
          </w:pPr>
        </w:pPrChange>
      </w:pPr>
      <w:del w:id="6646" w:author="Tuomainen Mika" w:date="2014-04-11T16:00:00Z">
        <w:r w:rsidRPr="00F43965" w:rsidDel="00C207B1">
          <w:rPr>
            <w:color w:val="000000"/>
            <w:highlight w:val="white"/>
            <w:lang w:eastAsia="fi-FI"/>
          </w:rPr>
          <w:tab/>
        </w:r>
        <w:r w:rsidRPr="00F43965" w:rsidDel="00C207B1">
          <w:rPr>
            <w:highlight w:val="white"/>
            <w:lang w:eastAsia="fi-FI"/>
          </w:rPr>
          <w:delText>&lt;effectiveTime value=“200309300945”/&gt;</w:delText>
        </w:r>
      </w:del>
    </w:p>
    <w:p w:rsidR="003E639A" w:rsidRPr="00F43965" w:rsidDel="00C207B1" w:rsidRDefault="003E639A">
      <w:pPr>
        <w:ind w:left="2160" w:firstLine="720"/>
        <w:rPr>
          <w:del w:id="6647" w:author="Tuomainen Mika" w:date="2014-04-11T16:00:00Z"/>
          <w:highlight w:val="white"/>
          <w:lang w:eastAsia="fi-FI"/>
        </w:rPr>
        <w:pPrChange w:id="6648" w:author="Tuomainen Mika" w:date="2014-04-10T23:22:00Z">
          <w:pPr>
            <w:autoSpaceDE w:val="0"/>
            <w:autoSpaceDN w:val="0"/>
            <w:adjustRightInd w:val="0"/>
            <w:ind w:left="720"/>
          </w:pPr>
        </w:pPrChange>
      </w:pPr>
      <w:del w:id="6649" w:author="Tuomainen Mika" w:date="2014-04-11T16:00:00Z">
        <w:r w:rsidRPr="00F43965" w:rsidDel="00C207B1">
          <w:rPr>
            <w:color w:val="0000FF"/>
            <w:highlight w:val="white"/>
            <w:lang w:eastAsia="fi-FI"/>
          </w:rPr>
          <w:lastRenderedPageBreak/>
          <w:delText>&lt;</w:delText>
        </w:r>
        <w:r w:rsidRPr="00F43965" w:rsidDel="00C207B1">
          <w:rPr>
            <w:color w:val="800000"/>
            <w:highlight w:val="white"/>
            <w:lang w:eastAsia="fi-FI"/>
          </w:rPr>
          <w:delText>value</w:delText>
        </w:r>
        <w:r w:rsidRPr="00F43965" w:rsidDel="00C207B1">
          <w:rPr>
            <w:color w:val="FF0000"/>
            <w:highlight w:val="white"/>
            <w:lang w:eastAsia="fi-FI"/>
          </w:rPr>
          <w:delText xml:space="preserve"> xsi:type</w:delText>
        </w:r>
        <w:r w:rsidRPr="00F43965" w:rsidDel="00C207B1">
          <w:rPr>
            <w:color w:val="0000FF"/>
            <w:highlight w:val="white"/>
            <w:lang w:eastAsia="fi-FI"/>
          </w:rPr>
          <w:delText>="</w:delText>
        </w:r>
        <w:r w:rsidRPr="00F43965" w:rsidDel="00C207B1">
          <w:rPr>
            <w:highlight w:val="white"/>
            <w:lang w:eastAsia="fi-FI"/>
          </w:rPr>
          <w:delText>CD</w:delText>
        </w:r>
        <w:r w:rsidRPr="00F43965" w:rsidDel="00C207B1">
          <w:rPr>
            <w:color w:val="0000FF"/>
            <w:highlight w:val="white"/>
            <w:lang w:eastAsia="fi-FI"/>
          </w:rPr>
          <w:delText>"</w:delText>
        </w:r>
        <w:r w:rsidRPr="00F43965" w:rsidDel="00C207B1">
          <w:rPr>
            <w:color w:val="FF0000"/>
            <w:highlight w:val="white"/>
            <w:lang w:eastAsia="fi-FI"/>
          </w:rPr>
          <w:delText xml:space="preserve"> code</w:delText>
        </w:r>
        <w:r w:rsidRPr="00F43965" w:rsidDel="00C207B1">
          <w:rPr>
            <w:color w:val="0000FF"/>
            <w:highlight w:val="white"/>
            <w:lang w:eastAsia="fi-FI"/>
          </w:rPr>
          <w:delText>="</w:delText>
        </w:r>
        <w:r w:rsidRPr="00F43965" w:rsidDel="00C207B1">
          <w:rPr>
            <w:highlight w:val="white"/>
            <w:lang w:eastAsia="fi-FI"/>
          </w:rPr>
          <w:delText>1</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w:delText>
        </w:r>
        <w:r w:rsidRPr="00F43965" w:rsidDel="00C207B1">
          <w:rPr>
            <w:color w:val="0000FF"/>
            <w:highlight w:val="white"/>
            <w:lang w:eastAsia="fi-FI"/>
          </w:rPr>
          <w:delText>="</w:delText>
        </w:r>
        <w:r w:rsidRPr="00F43965" w:rsidDel="00C207B1">
          <w:rPr>
            <w:highlight w:val="white"/>
            <w:lang w:eastAsia="fi-FI"/>
          </w:rPr>
          <w:delText>1.2.246.537.6.1.1996</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codeSystemName</w:delText>
        </w:r>
        <w:r w:rsidRPr="00F43965" w:rsidDel="00C207B1">
          <w:rPr>
            <w:color w:val="0000FF"/>
            <w:highlight w:val="white"/>
            <w:lang w:eastAsia="fi-FI"/>
          </w:rPr>
          <w:delText>="</w:delText>
        </w:r>
        <w:r w:rsidRPr="00F43965" w:rsidDel="00C207B1">
          <w:rPr>
            <w:highlight w:val="white"/>
            <w:lang w:eastAsia="fi-FI"/>
          </w:rPr>
          <w:delText>ICD-10 1996</w:delText>
        </w:r>
        <w:r w:rsidRPr="00F43965" w:rsidDel="00C207B1">
          <w:rPr>
            <w:color w:val="0000FF"/>
            <w:highlight w:val="white"/>
            <w:lang w:eastAsia="fi-FI"/>
          </w:rPr>
          <w:delText>"</w:delText>
        </w:r>
        <w:r w:rsidRPr="00F43965" w:rsidDel="00C207B1">
          <w:rPr>
            <w:color w:val="FF0000"/>
            <w:highlight w:val="white"/>
            <w:lang w:eastAsia="fi-FI"/>
          </w:rPr>
          <w:delText xml:space="preserve"> displayName</w:delText>
        </w:r>
        <w:r w:rsidRPr="00F43965" w:rsidDel="00C207B1">
          <w:rPr>
            <w:color w:val="0000FF"/>
            <w:highlight w:val="white"/>
            <w:lang w:eastAsia="fi-FI"/>
          </w:rPr>
          <w:delText>="</w:delText>
        </w:r>
        <w:r w:rsidRPr="00F43965" w:rsidDel="00C207B1">
          <w:rPr>
            <w:highlight w:val="white"/>
            <w:lang w:eastAsia="fi-FI"/>
          </w:rPr>
          <w:delText>diagnoosin nimi selväkielisenä</w:delText>
        </w:r>
        <w:r w:rsidRPr="00F43965" w:rsidDel="00C207B1">
          <w:rPr>
            <w:color w:val="0000FF"/>
            <w:highlight w:val="white"/>
            <w:lang w:eastAsia="fi-FI"/>
          </w:rPr>
          <w:delText>"/&gt;</w:delText>
        </w:r>
      </w:del>
    </w:p>
    <w:p w:rsidR="003E639A" w:rsidRPr="00F43965" w:rsidDel="00C207B1" w:rsidRDefault="003E639A">
      <w:pPr>
        <w:rPr>
          <w:del w:id="6650" w:author="Tuomainen Mika" w:date="2014-04-11T16:00:00Z"/>
          <w:color w:val="000000"/>
          <w:highlight w:val="white"/>
          <w:lang w:eastAsia="fi-FI"/>
        </w:rPr>
        <w:pPrChange w:id="6651" w:author="Tuomainen Mika" w:date="2014-04-03T23:16:00Z">
          <w:pPr>
            <w:autoSpaceDE w:val="0"/>
            <w:autoSpaceDN w:val="0"/>
            <w:adjustRightInd w:val="0"/>
          </w:pPr>
        </w:pPrChange>
      </w:pPr>
      <w:del w:id="6652"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observation</w:delText>
        </w:r>
        <w:r w:rsidRPr="00F43965" w:rsidDel="00C207B1">
          <w:rPr>
            <w:color w:val="0000FF"/>
            <w:highlight w:val="white"/>
            <w:lang w:eastAsia="fi-FI"/>
          </w:rPr>
          <w:delText>&gt;</w:delText>
        </w:r>
      </w:del>
    </w:p>
    <w:p w:rsidR="003E639A" w:rsidRPr="00F43965" w:rsidDel="00C207B1" w:rsidRDefault="003E639A">
      <w:pPr>
        <w:rPr>
          <w:del w:id="6653" w:author="Tuomainen Mika" w:date="2014-04-11T16:00:00Z"/>
          <w:color w:val="000000"/>
          <w:highlight w:val="white"/>
          <w:lang w:eastAsia="fi-FI"/>
        </w:rPr>
        <w:pPrChange w:id="6654" w:author="Tuomainen Mika" w:date="2014-04-03T23:16:00Z">
          <w:pPr>
            <w:autoSpaceDE w:val="0"/>
            <w:autoSpaceDN w:val="0"/>
            <w:adjustRightInd w:val="0"/>
          </w:pPr>
        </w:pPrChange>
      </w:pPr>
      <w:del w:id="6655"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entryRelationship</w:delText>
        </w:r>
        <w:r w:rsidRPr="00F43965" w:rsidDel="00C207B1">
          <w:rPr>
            <w:color w:val="0000FF"/>
            <w:highlight w:val="white"/>
            <w:lang w:eastAsia="fi-FI"/>
          </w:rPr>
          <w:delText>&gt;</w:delText>
        </w:r>
      </w:del>
    </w:p>
    <w:p w:rsidR="003E639A" w:rsidRPr="00F43965" w:rsidDel="00C207B1" w:rsidRDefault="003E639A">
      <w:pPr>
        <w:rPr>
          <w:del w:id="6656" w:author="Tuomainen Mika" w:date="2014-04-11T16:00:00Z"/>
          <w:color w:val="000000"/>
          <w:highlight w:val="white"/>
          <w:lang w:eastAsia="fi-FI"/>
        </w:rPr>
        <w:pPrChange w:id="6657" w:author="Tuomainen Mika" w:date="2014-04-03T23:16:00Z">
          <w:pPr>
            <w:autoSpaceDE w:val="0"/>
            <w:autoSpaceDN w:val="0"/>
            <w:adjustRightInd w:val="0"/>
          </w:pPr>
        </w:pPrChange>
      </w:pPr>
      <w:del w:id="6658" w:author="Tuomainen Mika" w:date="2014-04-11T16:00: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procedure</w:delText>
        </w:r>
        <w:r w:rsidRPr="00F43965" w:rsidDel="00C207B1">
          <w:rPr>
            <w:color w:val="0000FF"/>
            <w:highlight w:val="white"/>
            <w:lang w:eastAsia="fi-FI"/>
          </w:rPr>
          <w:delText>&gt;</w:delText>
        </w:r>
      </w:del>
    </w:p>
    <w:p w:rsidR="003E639A" w:rsidRPr="00F43965" w:rsidDel="00C207B1" w:rsidRDefault="003E639A" w:rsidP="00CC1036">
      <w:pPr>
        <w:rPr>
          <w:del w:id="6659" w:author="Tuomainen Mika" w:date="2014-04-11T16:00:00Z"/>
        </w:rPr>
      </w:pPr>
      <w:del w:id="6660" w:author="Tuomainen Mika" w:date="2014-04-11T16:00:00Z">
        <w:r w:rsidRPr="00F43965" w:rsidDel="00C207B1">
          <w:rPr>
            <w:color w:val="0000FF"/>
            <w:highlight w:val="white"/>
            <w:lang w:eastAsia="fi-FI"/>
          </w:rPr>
          <w:delText>&lt;/</w:delText>
        </w:r>
        <w:r w:rsidRPr="00F43965" w:rsidDel="00C207B1">
          <w:rPr>
            <w:highlight w:val="white"/>
            <w:lang w:eastAsia="fi-FI"/>
          </w:rPr>
          <w:delText>entry</w:delText>
        </w:r>
        <w:r w:rsidRPr="00F43965" w:rsidDel="00C207B1">
          <w:rPr>
            <w:color w:val="0000FF"/>
            <w:highlight w:val="white"/>
            <w:lang w:eastAsia="fi-FI"/>
          </w:rPr>
          <w:delText>&gt;</w:delText>
        </w:r>
      </w:del>
    </w:p>
    <w:p w:rsidR="003E639A" w:rsidRPr="00F43965" w:rsidRDefault="003E639A" w:rsidP="00CC1036"/>
    <w:p w:rsidR="003E639A" w:rsidRDefault="003E639A" w:rsidP="00CC1036">
      <w:pPr>
        <w:pStyle w:val="Otsikko3"/>
      </w:pPr>
      <w:bookmarkStart w:id="6661" w:name="_Toc384330175"/>
      <w:bookmarkStart w:id="6662" w:name="_Toc384989388"/>
      <w:r>
        <w:t>Diagnoosi: asiakkaan aikaisemmat sairaudet</w:t>
      </w:r>
      <w:bookmarkEnd w:id="6661"/>
      <w:bookmarkEnd w:id="6662"/>
    </w:p>
    <w:p w:rsidR="003E639A" w:rsidRDefault="003E639A">
      <w:pPr>
        <w:rPr>
          <w:ins w:id="6663" w:author="Tuomainen Mika" w:date="2014-04-10T23:23:00Z"/>
        </w:rPr>
        <w:pPrChange w:id="6664" w:author="Tuomainen Mika" w:date="2014-04-03T23:16:00Z">
          <w:pPr>
            <w:ind w:left="720"/>
          </w:pPr>
        </w:pPrChange>
      </w:pPr>
    </w:p>
    <w:p w:rsidR="007B074B" w:rsidRDefault="007B074B" w:rsidP="007B074B">
      <w:pPr>
        <w:rPr>
          <w:ins w:id="6665" w:author="Tuomainen Mika" w:date="2014-04-10T23:23:00Z"/>
        </w:rPr>
      </w:pPr>
      <w:ins w:id="6666" w:author="Tuomainen Mika" w:date="2014-04-10T23:23:00Z">
        <w:r>
          <w:t>Tämä otsikko sijoitetaan</w:t>
        </w:r>
        <w:r w:rsidRPr="00285095">
          <w:t xml:space="preserve"> </w:t>
        </w:r>
        <w:r>
          <w:t>hoitopalautteessa hoitoprosessin vaihekoodin 16 (Hoidon arviointi) alle.</w:t>
        </w:r>
      </w:ins>
    </w:p>
    <w:p w:rsidR="007B074B" w:rsidRDefault="007B074B">
      <w:pPr>
        <w:pPrChange w:id="6667" w:author="Tuomainen Mika" w:date="2014-04-03T23:16:00Z">
          <w:pPr>
            <w:ind w:left="720"/>
          </w:pPr>
        </w:pPrChange>
      </w:pPr>
    </w:p>
    <w:p w:rsidR="007B074B" w:rsidRDefault="003E639A" w:rsidP="00CC1036">
      <w:pPr>
        <w:rPr>
          <w:ins w:id="6668" w:author="Tuomainen Mika" w:date="2014-04-10T23:23:00Z"/>
        </w:rPr>
      </w:pPr>
      <w:r>
        <w:t xml:space="preserve">Diagnoosi: </w:t>
      </w:r>
      <w:r>
        <w:tab/>
      </w:r>
    </w:p>
    <w:p w:rsidR="003E639A" w:rsidRDefault="003E639A" w:rsidP="00CC1036">
      <w:r>
        <w:t>otsikkokoodi: 13</w:t>
      </w:r>
      <w:r>
        <w:tab/>
      </w:r>
      <w:r>
        <w:tab/>
      </w:r>
      <w:r>
        <w:tab/>
        <w:t>otsikkokoodisto (</w:t>
      </w:r>
      <w:r>
        <w:rPr>
          <w:rFonts w:ascii="Arial" w:hAnsi="Arial" w:cs="Arial"/>
          <w:color w:val="000000"/>
          <w:highlight w:val="white"/>
          <w:lang w:eastAsia="fi-FI"/>
        </w:rPr>
        <w:t>1.2.246.537.6.14.2006</w:t>
      </w:r>
      <w:r>
        <w:t>)</w:t>
      </w:r>
    </w:p>
    <w:p w:rsidR="003E639A" w:rsidRDefault="003E639A" w:rsidP="00CC1036"/>
    <w:p w:rsidR="00C207B1" w:rsidRPr="00C31FCF" w:rsidRDefault="003E639A" w:rsidP="00C207B1">
      <w:pPr>
        <w:rPr>
          <w:ins w:id="6669" w:author="Tuomainen Mika" w:date="2014-04-11T16:00:00Z"/>
        </w:rPr>
      </w:pPr>
      <w:r>
        <w:t>Tekstimuodossa asiakkaan aikaisemmat sairaudet  sijoitetaan omiin kappaleisiinsa narrative-osuuteen. Entry-rakennetta toistetaan siten, että kaikki diagnoosit saadaan ilmoitettu</w:t>
      </w:r>
      <w:ins w:id="6670" w:author="Tuomainen Mika" w:date="2014-04-11T16:00:00Z">
        <w:r w:rsidR="00C207B1">
          <w:t>a. Ks. tarkempi raken</w:t>
        </w:r>
      </w:ins>
      <w:ins w:id="6671" w:author="Tuomainen Mika" w:date="2014-04-11T16:02:00Z">
        <w:r w:rsidR="00C207B1">
          <w:t>t</w:t>
        </w:r>
      </w:ins>
      <w:ins w:id="6672" w:author="Tuomainen Mika" w:date="2014-04-11T16:00:00Z">
        <w:r w:rsidR="00C207B1">
          <w:t xml:space="preserve">een kuvaus </w:t>
        </w:r>
        <w:r w:rsidR="00C207B1" w:rsidRPr="0038571B">
          <w:t>Kertomus ja lomakkeet</w:t>
        </w:r>
        <w:r w:rsidR="00C207B1">
          <w:t xml:space="preserve"> dokumentista.</w:t>
        </w:r>
      </w:ins>
    </w:p>
    <w:p w:rsidR="003E639A" w:rsidDel="00C207B1" w:rsidRDefault="003E639A" w:rsidP="00CC1036">
      <w:pPr>
        <w:rPr>
          <w:del w:id="6673" w:author="Tuomainen Mika" w:date="2014-04-11T16:01:00Z"/>
        </w:rPr>
      </w:pPr>
      <w:del w:id="6674" w:author="Tuomainen Mika" w:date="2014-04-11T16:00:00Z">
        <w:r w:rsidDel="00C207B1">
          <w:delText xml:space="preserve">a yditietorakenteilla, </w:delText>
        </w:r>
      </w:del>
    </w:p>
    <w:p w:rsidR="003E639A" w:rsidDel="00C207B1" w:rsidRDefault="003E639A" w:rsidP="00CC1036">
      <w:pPr>
        <w:rPr>
          <w:del w:id="6675" w:author="Tuomainen Mika" w:date="2014-04-11T16:01:00Z"/>
        </w:rPr>
      </w:pPr>
    </w:p>
    <w:p w:rsidR="003E639A" w:rsidRPr="00C22554" w:rsidDel="00C207B1" w:rsidRDefault="003E639A">
      <w:pPr>
        <w:rPr>
          <w:del w:id="6676" w:author="Tuomainen Mika" w:date="2014-04-11T16:01:00Z"/>
          <w:color w:val="000000"/>
          <w:highlight w:val="white"/>
          <w:lang w:val="en-US" w:eastAsia="fi-FI"/>
        </w:rPr>
        <w:pPrChange w:id="6677" w:author="Tuomainen Mika" w:date="2014-04-03T23:16:00Z">
          <w:pPr>
            <w:autoSpaceDE w:val="0"/>
            <w:autoSpaceDN w:val="0"/>
            <w:adjustRightInd w:val="0"/>
          </w:pPr>
        </w:pPrChange>
      </w:pPr>
      <w:del w:id="6678" w:author="Tuomainen Mika" w:date="2014-04-11T16:01:00Z">
        <w:r w:rsidRPr="0038571B" w:rsidDel="00C207B1">
          <w:rPr>
            <w:color w:val="0000FF"/>
            <w:highlight w:val="white"/>
            <w:lang w:val="en-US" w:eastAsia="fi-FI"/>
          </w:rPr>
          <w:delText>&lt;</w:delText>
        </w:r>
        <w:r w:rsidRPr="0038571B" w:rsidDel="00C207B1">
          <w:rPr>
            <w:highlight w:val="white"/>
            <w:lang w:val="en-US" w:eastAsia="fi-FI"/>
          </w:rPr>
          <w:delText>text</w:delText>
        </w:r>
        <w:r w:rsidRPr="0038571B" w:rsidDel="00C207B1">
          <w:rPr>
            <w:color w:val="0000FF"/>
            <w:highlight w:val="white"/>
            <w:lang w:val="en-US" w:eastAsia="fi-FI"/>
          </w:rPr>
          <w:delText>&gt;</w:delText>
        </w:r>
      </w:del>
    </w:p>
    <w:p w:rsidR="003E639A" w:rsidRPr="00C22554" w:rsidDel="00C207B1" w:rsidRDefault="003E639A">
      <w:pPr>
        <w:rPr>
          <w:del w:id="6679" w:author="Tuomainen Mika" w:date="2014-04-11T16:01:00Z"/>
          <w:highlight w:val="white"/>
          <w:lang w:val="en-US" w:eastAsia="fi-FI"/>
        </w:rPr>
        <w:pPrChange w:id="6680" w:author="Tuomainen Mika" w:date="2014-04-03T23:16:00Z">
          <w:pPr>
            <w:autoSpaceDE w:val="0"/>
            <w:autoSpaceDN w:val="0"/>
            <w:adjustRightInd w:val="0"/>
          </w:pPr>
        </w:pPrChange>
      </w:pPr>
      <w:del w:id="6681"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paragraph</w:delText>
        </w:r>
        <w:r w:rsidRPr="0038571B" w:rsidDel="00C207B1">
          <w:rPr>
            <w:color w:val="0000FF"/>
            <w:highlight w:val="white"/>
            <w:lang w:val="en-US" w:eastAsia="fi-FI"/>
          </w:rPr>
          <w:delText>&gt;&lt;</w:delText>
        </w:r>
        <w:r w:rsidRPr="0038571B" w:rsidDel="00C207B1">
          <w:rPr>
            <w:color w:val="800000"/>
            <w:highlight w:val="white"/>
            <w:lang w:val="en-US" w:eastAsia="fi-FI"/>
          </w:rPr>
          <w:delText>content</w:delText>
        </w:r>
        <w:r w:rsidRPr="0038571B" w:rsidDel="00C207B1">
          <w:rPr>
            <w:color w:val="0000FF"/>
            <w:highlight w:val="white"/>
            <w:lang w:val="en-US" w:eastAsia="fi-FI"/>
          </w:rPr>
          <w:delText>&gt;</w:delText>
        </w:r>
        <w:r w:rsidRPr="0038571B" w:rsidDel="00C207B1">
          <w:rPr>
            <w:highlight w:val="white"/>
            <w:lang w:val="en-US" w:eastAsia="fi-FI"/>
          </w:rPr>
          <w:delText xml:space="preserve"> Nuoruustyypin diabetes</w:delText>
        </w:r>
        <w:r w:rsidRPr="0038571B" w:rsidDel="00C207B1">
          <w:rPr>
            <w:color w:val="0000FF"/>
            <w:highlight w:val="white"/>
            <w:lang w:val="en-US" w:eastAsia="fi-FI"/>
          </w:rPr>
          <w:delText>&lt;/</w:delText>
        </w:r>
        <w:r w:rsidRPr="0038571B" w:rsidDel="00C207B1">
          <w:rPr>
            <w:color w:val="800000"/>
            <w:highlight w:val="white"/>
            <w:lang w:val="en-US" w:eastAsia="fi-FI"/>
          </w:rPr>
          <w:delText>content</w:delText>
        </w:r>
        <w:r w:rsidRPr="0038571B" w:rsidDel="00C207B1">
          <w:rPr>
            <w:color w:val="0000FF"/>
            <w:highlight w:val="white"/>
            <w:lang w:val="en-US" w:eastAsia="fi-FI"/>
          </w:rPr>
          <w:delText>&gt;</w:delText>
        </w:r>
      </w:del>
    </w:p>
    <w:p w:rsidR="003E639A" w:rsidRPr="00C22554" w:rsidDel="00C207B1" w:rsidRDefault="003E639A">
      <w:pPr>
        <w:rPr>
          <w:del w:id="6682" w:author="Tuomainen Mika" w:date="2014-04-11T16:01:00Z"/>
          <w:highlight w:val="white"/>
          <w:lang w:val="en-US" w:eastAsia="fi-FI"/>
        </w:rPr>
        <w:pPrChange w:id="6683" w:author="Tuomainen Mika" w:date="2014-04-03T23:16:00Z">
          <w:pPr>
            <w:autoSpaceDE w:val="0"/>
            <w:autoSpaceDN w:val="0"/>
            <w:adjustRightInd w:val="0"/>
          </w:pPr>
        </w:pPrChange>
      </w:pPr>
      <w:del w:id="6684"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content</w:delText>
        </w:r>
        <w:r w:rsidRPr="0038571B" w:rsidDel="00C207B1">
          <w:rPr>
            <w:color w:val="FF0000"/>
            <w:highlight w:val="white"/>
            <w:lang w:val="en-US" w:eastAsia="fi-FI"/>
          </w:rPr>
          <w:delText xml:space="preserve"> ID</w:delText>
        </w:r>
        <w:r w:rsidRPr="0038571B" w:rsidDel="00C207B1">
          <w:rPr>
            <w:color w:val="0000FF"/>
            <w:highlight w:val="white"/>
            <w:lang w:val="en-US" w:eastAsia="fi-FI"/>
          </w:rPr>
          <w:delText>="</w:delText>
        </w:r>
        <w:r w:rsidRPr="0038571B" w:rsidDel="00C207B1">
          <w:rPr>
            <w:highlight w:val="white"/>
            <w:lang w:val="en-US" w:eastAsia="fi-FI"/>
          </w:rPr>
          <w:delText>ref-122</w:delText>
        </w:r>
        <w:r w:rsidRPr="0038571B" w:rsidDel="00C207B1">
          <w:rPr>
            <w:color w:val="0000FF"/>
            <w:highlight w:val="white"/>
            <w:lang w:val="en-US" w:eastAsia="fi-FI"/>
          </w:rPr>
          <w:delText>"/&gt;</w:delText>
        </w:r>
      </w:del>
    </w:p>
    <w:p w:rsidR="003E639A" w:rsidRPr="00C22554" w:rsidDel="00C207B1" w:rsidRDefault="003E639A">
      <w:pPr>
        <w:rPr>
          <w:del w:id="6685" w:author="Tuomainen Mika" w:date="2014-04-11T16:01:00Z"/>
          <w:highlight w:val="white"/>
          <w:lang w:val="en-US" w:eastAsia="fi-FI"/>
        </w:rPr>
        <w:pPrChange w:id="6686" w:author="Tuomainen Mika" w:date="2014-04-03T23:16:00Z">
          <w:pPr>
            <w:autoSpaceDE w:val="0"/>
            <w:autoSpaceDN w:val="0"/>
            <w:adjustRightInd w:val="0"/>
          </w:pPr>
        </w:pPrChange>
      </w:pPr>
      <w:del w:id="6687"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content</w:delText>
        </w:r>
        <w:r w:rsidRPr="0038571B" w:rsidDel="00C207B1">
          <w:rPr>
            <w:color w:val="FF0000"/>
            <w:highlight w:val="white"/>
            <w:lang w:val="en-US" w:eastAsia="fi-FI"/>
          </w:rPr>
          <w:delText xml:space="preserve"> ID</w:delText>
        </w:r>
        <w:r w:rsidRPr="0038571B" w:rsidDel="00C207B1">
          <w:rPr>
            <w:color w:val="0000FF"/>
            <w:highlight w:val="white"/>
            <w:lang w:val="en-US" w:eastAsia="fi-FI"/>
          </w:rPr>
          <w:delText>="</w:delText>
        </w:r>
        <w:r w:rsidRPr="0038571B" w:rsidDel="00C207B1">
          <w:rPr>
            <w:highlight w:val="white"/>
            <w:lang w:val="en-US" w:eastAsia="fi-FI"/>
          </w:rPr>
          <w:delText>X13221</w:delText>
        </w:r>
        <w:r w:rsidRPr="0038571B" w:rsidDel="00C207B1">
          <w:rPr>
            <w:color w:val="0000FF"/>
            <w:highlight w:val="white"/>
            <w:lang w:val="en-US" w:eastAsia="fi-FI"/>
          </w:rPr>
          <w:delText>"/&gt;</w:delText>
        </w:r>
      </w:del>
    </w:p>
    <w:p w:rsidR="003E639A" w:rsidRPr="00C22554" w:rsidDel="00C207B1" w:rsidRDefault="003E639A">
      <w:pPr>
        <w:rPr>
          <w:del w:id="6688" w:author="Tuomainen Mika" w:date="2014-04-11T16:01:00Z"/>
          <w:color w:val="000000"/>
          <w:highlight w:val="white"/>
          <w:lang w:val="en-US" w:eastAsia="fi-FI"/>
        </w:rPr>
        <w:pPrChange w:id="6689" w:author="Tuomainen Mika" w:date="2014-04-03T23:16:00Z">
          <w:pPr>
            <w:autoSpaceDE w:val="0"/>
            <w:autoSpaceDN w:val="0"/>
            <w:adjustRightInd w:val="0"/>
          </w:pPr>
        </w:pPrChange>
      </w:pPr>
      <w:del w:id="6690"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content</w:delText>
        </w:r>
        <w:r w:rsidRPr="0038571B" w:rsidDel="00C207B1">
          <w:rPr>
            <w:color w:val="FF0000"/>
            <w:highlight w:val="white"/>
            <w:lang w:val="en-US" w:eastAsia="fi-FI"/>
          </w:rPr>
          <w:delText xml:space="preserve"> ID</w:delText>
        </w:r>
        <w:r w:rsidRPr="0038571B" w:rsidDel="00C207B1">
          <w:rPr>
            <w:color w:val="0000FF"/>
            <w:highlight w:val="white"/>
            <w:lang w:val="en-US" w:eastAsia="fi-FI"/>
          </w:rPr>
          <w:delText>="</w:delText>
        </w:r>
        <w:r w:rsidRPr="0038571B" w:rsidDel="00C207B1">
          <w:rPr>
            <w:color w:val="000000"/>
            <w:highlight w:val="white"/>
            <w:lang w:val="en-US" w:eastAsia="fi-FI"/>
          </w:rPr>
          <w:delText>X136</w:delText>
        </w:r>
        <w:r w:rsidRPr="0038571B" w:rsidDel="00C207B1">
          <w:rPr>
            <w:color w:val="0000FF"/>
            <w:highlight w:val="white"/>
            <w:lang w:val="en-US" w:eastAsia="fi-FI"/>
          </w:rPr>
          <w:delText>"/&gt;&lt;/</w:delText>
        </w:r>
        <w:r w:rsidRPr="0038571B" w:rsidDel="00C207B1">
          <w:rPr>
            <w:highlight w:val="white"/>
            <w:lang w:val="en-US" w:eastAsia="fi-FI"/>
          </w:rPr>
          <w:delText>paragraph</w:delText>
        </w:r>
        <w:r w:rsidRPr="0038571B" w:rsidDel="00C207B1">
          <w:rPr>
            <w:color w:val="0000FF"/>
            <w:highlight w:val="white"/>
            <w:lang w:val="en-US" w:eastAsia="fi-FI"/>
          </w:rPr>
          <w:delText>&gt;</w:delText>
        </w:r>
      </w:del>
    </w:p>
    <w:p w:rsidR="003E639A" w:rsidRPr="00C22554" w:rsidDel="00C207B1" w:rsidRDefault="003E639A">
      <w:pPr>
        <w:rPr>
          <w:del w:id="6691" w:author="Tuomainen Mika" w:date="2014-04-11T16:01:00Z"/>
          <w:color w:val="000000"/>
          <w:highlight w:val="white"/>
          <w:lang w:val="en-US" w:eastAsia="fi-FI"/>
        </w:rPr>
        <w:pPrChange w:id="6692" w:author="Tuomainen Mika" w:date="2014-04-03T23:16:00Z">
          <w:pPr>
            <w:autoSpaceDE w:val="0"/>
            <w:autoSpaceDN w:val="0"/>
            <w:adjustRightInd w:val="0"/>
          </w:pPr>
        </w:pPrChange>
      </w:pPr>
      <w:del w:id="6693" w:author="Tuomainen Mika" w:date="2014-04-11T16:01:00Z">
        <w:r w:rsidRPr="0038571B" w:rsidDel="00C207B1">
          <w:rPr>
            <w:color w:val="0000FF"/>
            <w:highlight w:val="white"/>
            <w:lang w:val="en-US" w:eastAsia="fi-FI"/>
          </w:rPr>
          <w:delText>&lt;/</w:delText>
        </w:r>
        <w:r w:rsidRPr="0038571B" w:rsidDel="00C207B1">
          <w:rPr>
            <w:highlight w:val="white"/>
            <w:lang w:val="en-US" w:eastAsia="fi-FI"/>
          </w:rPr>
          <w:delText>text</w:delText>
        </w:r>
        <w:r w:rsidRPr="0038571B" w:rsidDel="00C207B1">
          <w:rPr>
            <w:color w:val="0000FF"/>
            <w:highlight w:val="white"/>
            <w:lang w:val="en-US" w:eastAsia="fi-FI"/>
          </w:rPr>
          <w:delText>&gt;</w:delText>
        </w:r>
      </w:del>
    </w:p>
    <w:p w:rsidR="003E639A" w:rsidRPr="00C22554" w:rsidDel="00C207B1" w:rsidRDefault="003E639A">
      <w:pPr>
        <w:rPr>
          <w:del w:id="6694" w:author="Tuomainen Mika" w:date="2014-04-11T16:01:00Z"/>
          <w:color w:val="000000"/>
          <w:highlight w:val="white"/>
          <w:lang w:val="en-US" w:eastAsia="fi-FI"/>
        </w:rPr>
        <w:pPrChange w:id="6695" w:author="Tuomainen Mika" w:date="2014-04-03T23:16:00Z">
          <w:pPr>
            <w:autoSpaceDE w:val="0"/>
            <w:autoSpaceDN w:val="0"/>
            <w:adjustRightInd w:val="0"/>
          </w:pPr>
        </w:pPrChange>
      </w:pPr>
      <w:del w:id="6696" w:author="Tuomainen Mika" w:date="2014-04-11T16:01:00Z">
        <w:r w:rsidRPr="0038571B" w:rsidDel="00C207B1">
          <w:rPr>
            <w:color w:val="0000FF"/>
            <w:highlight w:val="white"/>
            <w:lang w:val="en-US" w:eastAsia="fi-FI"/>
          </w:rPr>
          <w:delText>&lt;</w:delText>
        </w:r>
        <w:r w:rsidRPr="0038571B" w:rsidDel="00C207B1">
          <w:rPr>
            <w:highlight w:val="white"/>
            <w:lang w:val="en-US" w:eastAsia="fi-FI"/>
          </w:rPr>
          <w:delText>entry</w:delText>
        </w:r>
        <w:r w:rsidRPr="0038571B" w:rsidDel="00C207B1">
          <w:rPr>
            <w:color w:val="0000FF"/>
            <w:highlight w:val="white"/>
            <w:lang w:val="en-US" w:eastAsia="fi-FI"/>
          </w:rPr>
          <w:delText>&gt;</w:delText>
        </w:r>
      </w:del>
    </w:p>
    <w:p w:rsidR="003E639A" w:rsidRPr="00C22554" w:rsidDel="00C207B1" w:rsidRDefault="003E639A">
      <w:pPr>
        <w:rPr>
          <w:del w:id="6697" w:author="Tuomainen Mika" w:date="2014-04-11T16:01:00Z"/>
          <w:color w:val="000000"/>
          <w:highlight w:val="white"/>
          <w:lang w:val="en-US" w:eastAsia="fi-FI"/>
        </w:rPr>
        <w:pPrChange w:id="6698" w:author="Tuomainen Mika" w:date="2014-04-03T23:16:00Z">
          <w:pPr>
            <w:autoSpaceDE w:val="0"/>
            <w:autoSpaceDN w:val="0"/>
            <w:adjustRightInd w:val="0"/>
          </w:pPr>
        </w:pPrChange>
      </w:pPr>
      <w:del w:id="6699"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observation</w:delText>
        </w:r>
        <w:r w:rsidRPr="0038571B" w:rsidDel="00C207B1">
          <w:rPr>
            <w:highlight w:val="white"/>
            <w:lang w:val="en-US" w:eastAsia="fi-FI"/>
          </w:rPr>
          <w:delText xml:space="preserve"> classCode</w:delText>
        </w:r>
        <w:r w:rsidRPr="0038571B" w:rsidDel="00C207B1">
          <w:rPr>
            <w:color w:val="0000FF"/>
            <w:highlight w:val="white"/>
            <w:lang w:val="en-US" w:eastAsia="fi-FI"/>
          </w:rPr>
          <w:delText>="</w:delText>
        </w:r>
        <w:r w:rsidRPr="0038571B" w:rsidDel="00C207B1">
          <w:rPr>
            <w:color w:val="000000"/>
            <w:highlight w:val="white"/>
            <w:lang w:val="en-US" w:eastAsia="fi-FI"/>
          </w:rPr>
          <w:delText>COND</w:delText>
        </w:r>
        <w:r w:rsidRPr="0038571B" w:rsidDel="00C207B1">
          <w:rPr>
            <w:color w:val="0000FF"/>
            <w:highlight w:val="white"/>
            <w:lang w:val="en-US" w:eastAsia="fi-FI"/>
          </w:rPr>
          <w:delText>"</w:delText>
        </w:r>
        <w:r w:rsidRPr="0038571B" w:rsidDel="00C207B1">
          <w:rPr>
            <w:highlight w:val="white"/>
            <w:lang w:val="en-US" w:eastAsia="fi-FI"/>
          </w:rPr>
          <w:delText xml:space="preserve"> moodCode</w:delText>
        </w:r>
        <w:r w:rsidRPr="0038571B" w:rsidDel="00C207B1">
          <w:rPr>
            <w:color w:val="0000FF"/>
            <w:highlight w:val="white"/>
            <w:lang w:val="en-US" w:eastAsia="fi-FI"/>
          </w:rPr>
          <w:delText>="</w:delText>
        </w:r>
        <w:r w:rsidRPr="0038571B" w:rsidDel="00C207B1">
          <w:rPr>
            <w:color w:val="000000"/>
            <w:highlight w:val="white"/>
            <w:lang w:val="en-US" w:eastAsia="fi-FI"/>
          </w:rPr>
          <w:delText>EVN</w:delText>
        </w:r>
        <w:r w:rsidRPr="0038571B" w:rsidDel="00C207B1">
          <w:rPr>
            <w:color w:val="0000FF"/>
            <w:highlight w:val="white"/>
            <w:lang w:val="en-US" w:eastAsia="fi-FI"/>
          </w:rPr>
          <w:delText>"&gt;</w:delText>
        </w:r>
      </w:del>
    </w:p>
    <w:p w:rsidR="003E639A" w:rsidRPr="00C22554" w:rsidDel="00C207B1" w:rsidRDefault="003E639A">
      <w:pPr>
        <w:rPr>
          <w:del w:id="6700" w:author="Tuomainen Mika" w:date="2014-04-11T16:01:00Z"/>
          <w:highlight w:val="white"/>
          <w:lang w:val="en-US" w:eastAsia="fi-FI"/>
        </w:rPr>
        <w:pPrChange w:id="6701" w:author="Tuomainen Mika" w:date="2014-04-03T23:16:00Z">
          <w:pPr>
            <w:autoSpaceDE w:val="0"/>
            <w:autoSpaceDN w:val="0"/>
            <w:adjustRightInd w:val="0"/>
          </w:pPr>
        </w:pPrChange>
      </w:pPr>
      <w:del w:id="6702" w:author="Tuomainen Mika" w:date="2014-04-11T16:01:00Z">
        <w:r w:rsidRPr="0038571B" w:rsidDel="00C207B1">
          <w:rPr>
            <w:highlight w:val="white"/>
            <w:lang w:val="en-US" w:eastAsia="fi-FI"/>
          </w:rPr>
          <w:lastRenderedPageBreak/>
          <w:tab/>
        </w:r>
        <w:r w:rsidRPr="0038571B" w:rsidDel="00C207B1">
          <w:rPr>
            <w:color w:val="0000FF"/>
            <w:highlight w:val="white"/>
            <w:lang w:val="en-US" w:eastAsia="fi-FI"/>
          </w:rPr>
          <w:delText>&lt;</w:delText>
        </w:r>
        <w:r w:rsidRPr="0038571B" w:rsidDel="00C207B1">
          <w:rPr>
            <w:color w:val="800000"/>
            <w:highlight w:val="white"/>
            <w:lang w:val="en-US" w:eastAsia="fi-FI"/>
          </w:rPr>
          <w:delText>templateId</w:delText>
        </w:r>
        <w:r w:rsidRPr="0038571B" w:rsidDel="00C207B1">
          <w:rPr>
            <w:color w:val="FF0000"/>
            <w:highlight w:val="white"/>
            <w:lang w:val="en-US" w:eastAsia="fi-FI"/>
          </w:rPr>
          <w:delText xml:space="preserve"> root</w:delText>
        </w:r>
        <w:r w:rsidRPr="0038571B" w:rsidDel="00C207B1">
          <w:rPr>
            <w:color w:val="0000FF"/>
            <w:highlight w:val="white"/>
            <w:lang w:val="en-US" w:eastAsia="fi-FI"/>
          </w:rPr>
          <w:delText>="</w:delText>
        </w:r>
        <w:r w:rsidRPr="0038571B" w:rsidDel="00C207B1">
          <w:rPr>
            <w:highlight w:val="white"/>
            <w:lang w:val="en-US" w:eastAsia="fi-FI"/>
          </w:rPr>
          <w:delText>1.2.246.537.6.12.999.2003.2</w:delText>
        </w:r>
        <w:r w:rsidRPr="0038571B" w:rsidDel="00C207B1">
          <w:rPr>
            <w:color w:val="0000FF"/>
            <w:highlight w:val="white"/>
            <w:lang w:val="en-US" w:eastAsia="fi-FI"/>
          </w:rPr>
          <w:delText>"/&gt;&lt;</w:delText>
        </w:r>
        <w:r w:rsidRPr="0038571B" w:rsidDel="00C207B1">
          <w:rPr>
            <w:color w:val="800000"/>
            <w:highlight w:val="white"/>
            <w:lang w:val="en-US" w:eastAsia="fi-FI"/>
          </w:rPr>
          <w:delText>id</w:delText>
        </w:r>
        <w:r w:rsidRPr="0038571B" w:rsidDel="00C207B1">
          <w:rPr>
            <w:color w:val="0000FF"/>
            <w:highlight w:val="white"/>
            <w:lang w:val="en-US" w:eastAsia="fi-FI"/>
          </w:rPr>
          <w:delText>/&gt;</w:delText>
        </w:r>
      </w:del>
    </w:p>
    <w:p w:rsidR="003E639A" w:rsidDel="00C207B1" w:rsidRDefault="003E639A">
      <w:pPr>
        <w:rPr>
          <w:del w:id="6703" w:author="Tuomainen Mika" w:date="2014-04-11T16:01:00Z"/>
          <w:color w:val="0000FF"/>
          <w:highlight w:val="white"/>
          <w:lang w:val="en-US" w:eastAsia="fi-FI"/>
        </w:rPr>
        <w:pPrChange w:id="6704" w:author="Tuomainen Mika" w:date="2014-04-03T23:16:00Z">
          <w:pPr>
            <w:autoSpaceDE w:val="0"/>
            <w:autoSpaceDN w:val="0"/>
            <w:adjustRightInd w:val="0"/>
            <w:ind w:left="720"/>
          </w:pPr>
        </w:pPrChange>
      </w:pPr>
      <w:del w:id="6705" w:author="Tuomainen Mika" w:date="2014-04-11T16:01:00Z">
        <w:r w:rsidRPr="0038571B" w:rsidDel="00C207B1">
          <w:rPr>
            <w:color w:val="0000FF"/>
            <w:highlight w:val="white"/>
            <w:lang w:val="en-US" w:eastAsia="fi-FI"/>
          </w:rPr>
          <w:delText>&lt;</w:delText>
        </w:r>
        <w:r w:rsidRPr="0038571B" w:rsidDel="00C207B1">
          <w:rPr>
            <w:color w:val="800000"/>
            <w:highlight w:val="white"/>
            <w:lang w:val="en-US" w:eastAsia="fi-FI"/>
          </w:rPr>
          <w:delText>code</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1</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w:delText>
        </w:r>
        <w:r w:rsidRPr="0038571B" w:rsidDel="00C207B1">
          <w:rPr>
            <w:color w:val="0000FF"/>
            <w:highlight w:val="white"/>
            <w:lang w:val="en-US" w:eastAsia="fi-FI"/>
          </w:rPr>
          <w:delText>="</w:delText>
        </w:r>
        <w:r w:rsidRPr="0038571B" w:rsidDel="00C207B1">
          <w:rPr>
            <w:highlight w:val="white"/>
            <w:lang w:val="en-US" w:eastAsia="fi-FI"/>
          </w:rPr>
          <w:delText>1.2.246.537.5.40007.2003</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codeSystemName</w:delText>
        </w:r>
        <w:r w:rsidRPr="0038571B" w:rsidDel="00C207B1">
          <w:rPr>
            <w:color w:val="0000FF"/>
            <w:highlight w:val="white"/>
            <w:lang w:val="en-US" w:eastAsia="fi-FI"/>
          </w:rPr>
          <w:delText>="</w:delText>
        </w:r>
        <w:r w:rsidRPr="0038571B" w:rsidDel="00C207B1">
          <w:rPr>
            <w:highlight w:val="white"/>
            <w:lang w:val="en-US" w:eastAsia="fi-FI"/>
          </w:rPr>
          <w:delText>Diagnoosin tyyppi</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displayName</w:delText>
        </w:r>
        <w:r w:rsidRPr="0038571B" w:rsidDel="00C207B1">
          <w:rPr>
            <w:color w:val="0000FF"/>
            <w:highlight w:val="white"/>
            <w:lang w:val="en-US" w:eastAsia="fi-FI"/>
          </w:rPr>
          <w:delText>="</w:delText>
        </w:r>
        <w:r w:rsidRPr="0038571B" w:rsidDel="00C207B1">
          <w:rPr>
            <w:highlight w:val="white"/>
            <w:lang w:val="en-US" w:eastAsia="fi-FI"/>
          </w:rPr>
          <w:delText>Tulosyydiagnoosi</w:delText>
        </w:r>
        <w:r w:rsidRPr="0038571B" w:rsidDel="00C207B1">
          <w:rPr>
            <w:color w:val="0000FF"/>
            <w:highlight w:val="white"/>
            <w:lang w:val="en-US" w:eastAsia="fi-FI"/>
          </w:rPr>
          <w:delText>"&gt;</w:delText>
        </w:r>
      </w:del>
    </w:p>
    <w:p w:rsidR="003E639A" w:rsidDel="00C207B1" w:rsidRDefault="003E639A">
      <w:pPr>
        <w:rPr>
          <w:del w:id="6706" w:author="Tuomainen Mika" w:date="2014-04-11T16:01:00Z"/>
          <w:color w:val="000000"/>
          <w:highlight w:val="white"/>
          <w:lang w:val="en-US" w:eastAsia="fi-FI"/>
        </w:rPr>
        <w:pPrChange w:id="6707" w:author="Tuomainen Mika" w:date="2014-04-03T23:16:00Z">
          <w:pPr>
            <w:autoSpaceDE w:val="0"/>
            <w:autoSpaceDN w:val="0"/>
            <w:adjustRightInd w:val="0"/>
            <w:ind w:left="720"/>
          </w:pPr>
        </w:pPrChange>
      </w:pPr>
      <w:del w:id="6708" w:author="Tuomainen Mika" w:date="2014-04-11T16:01:00Z">
        <w:r w:rsidRPr="0038571B" w:rsidDel="00C207B1">
          <w:rPr>
            <w:color w:val="000000"/>
            <w:highlight w:val="white"/>
            <w:lang w:val="en-US" w:eastAsia="fi-FI"/>
          </w:rPr>
          <w:delText xml:space="preserve"> </w:delText>
        </w:r>
        <w:r w:rsidRPr="0038571B" w:rsidDel="00C207B1">
          <w:rPr>
            <w:color w:val="0000FF"/>
            <w:highlight w:val="white"/>
            <w:lang w:val="en-US" w:eastAsia="fi-FI"/>
          </w:rPr>
          <w:delText>&lt;/</w:delText>
        </w:r>
        <w:r w:rsidRPr="0038571B" w:rsidDel="00C207B1">
          <w:rPr>
            <w:highlight w:val="white"/>
            <w:lang w:val="en-US" w:eastAsia="fi-FI"/>
          </w:rPr>
          <w:delText>code</w:delText>
        </w:r>
        <w:r w:rsidRPr="0038571B" w:rsidDel="00C207B1">
          <w:rPr>
            <w:color w:val="0000FF"/>
            <w:highlight w:val="white"/>
            <w:lang w:val="en-US" w:eastAsia="fi-FI"/>
          </w:rPr>
          <w:delText>&gt;</w:delText>
        </w:r>
      </w:del>
    </w:p>
    <w:p w:rsidR="003E639A" w:rsidRPr="00C22554" w:rsidDel="00C207B1" w:rsidRDefault="003E639A">
      <w:pPr>
        <w:rPr>
          <w:del w:id="6709" w:author="Tuomainen Mika" w:date="2014-04-11T16:01:00Z"/>
          <w:highlight w:val="white"/>
          <w:lang w:val="en-US" w:eastAsia="fi-FI"/>
        </w:rPr>
        <w:pPrChange w:id="6710" w:author="Tuomainen Mika" w:date="2014-04-03T23:16:00Z">
          <w:pPr>
            <w:autoSpaceDE w:val="0"/>
            <w:autoSpaceDN w:val="0"/>
            <w:adjustRightInd w:val="0"/>
          </w:pPr>
        </w:pPrChange>
      </w:pPr>
      <w:del w:id="6711"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text</w:delText>
        </w:r>
        <w:r w:rsidRPr="0038571B" w:rsidDel="00C207B1">
          <w:rPr>
            <w:color w:val="FF0000"/>
            <w:highlight w:val="white"/>
            <w:lang w:val="en-US" w:eastAsia="fi-FI"/>
          </w:rPr>
          <w:delText xml:space="preserve"> mediaType</w:delText>
        </w:r>
        <w:r w:rsidRPr="0038571B" w:rsidDel="00C207B1">
          <w:rPr>
            <w:color w:val="0000FF"/>
            <w:highlight w:val="white"/>
            <w:lang w:val="en-US" w:eastAsia="fi-FI"/>
          </w:rPr>
          <w:delText>="</w:delText>
        </w:r>
        <w:r w:rsidRPr="0038571B" w:rsidDel="00C207B1">
          <w:rPr>
            <w:highlight w:val="white"/>
            <w:lang w:val="en-US" w:eastAsia="fi-FI"/>
          </w:rPr>
          <w:delText>text/xml</w:delText>
        </w:r>
        <w:r w:rsidRPr="0038571B" w:rsidDel="00C207B1">
          <w:rPr>
            <w:color w:val="0000FF"/>
            <w:highlight w:val="white"/>
            <w:lang w:val="en-US" w:eastAsia="fi-FI"/>
          </w:rPr>
          <w:delText>"&gt;</w:delText>
        </w:r>
      </w:del>
    </w:p>
    <w:p w:rsidR="003E639A" w:rsidRPr="00C22554" w:rsidDel="00C207B1" w:rsidRDefault="003E639A">
      <w:pPr>
        <w:rPr>
          <w:del w:id="6712" w:author="Tuomainen Mika" w:date="2014-04-11T16:01:00Z"/>
          <w:highlight w:val="white"/>
          <w:lang w:val="en-US" w:eastAsia="fi-FI"/>
        </w:rPr>
        <w:pPrChange w:id="6713" w:author="Tuomainen Mika" w:date="2014-04-03T23:16:00Z">
          <w:pPr>
            <w:autoSpaceDE w:val="0"/>
            <w:autoSpaceDN w:val="0"/>
            <w:adjustRightInd w:val="0"/>
          </w:pPr>
        </w:pPrChange>
      </w:pPr>
      <w:del w:id="6714"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reference</w:delText>
        </w:r>
        <w:r w:rsidRPr="0038571B" w:rsidDel="00C207B1">
          <w:rPr>
            <w:color w:val="FF0000"/>
            <w:highlight w:val="white"/>
            <w:lang w:val="en-US" w:eastAsia="fi-FI"/>
          </w:rPr>
          <w:delText xml:space="preserve"> value</w:delText>
        </w:r>
        <w:r w:rsidRPr="0038571B" w:rsidDel="00C207B1">
          <w:rPr>
            <w:color w:val="0000FF"/>
            <w:highlight w:val="white"/>
            <w:lang w:val="en-US" w:eastAsia="fi-FI"/>
          </w:rPr>
          <w:delText>="</w:delText>
        </w:r>
        <w:r w:rsidRPr="0038571B" w:rsidDel="00C207B1">
          <w:rPr>
            <w:highlight w:val="white"/>
            <w:lang w:val="en-US" w:eastAsia="fi-FI"/>
          </w:rPr>
          <w:delText>#ref-122</w:delText>
        </w:r>
        <w:r w:rsidRPr="0038571B" w:rsidDel="00C207B1">
          <w:rPr>
            <w:color w:val="0000FF"/>
            <w:highlight w:val="white"/>
            <w:lang w:val="en-US" w:eastAsia="fi-FI"/>
          </w:rPr>
          <w:delText>"/&gt;</w:delText>
        </w:r>
      </w:del>
    </w:p>
    <w:p w:rsidR="003E639A" w:rsidRPr="00C65CD6" w:rsidDel="00C207B1" w:rsidRDefault="003E639A">
      <w:pPr>
        <w:rPr>
          <w:del w:id="6715" w:author="Tuomainen Mika" w:date="2014-04-11T16:01:00Z"/>
          <w:color w:val="000000"/>
          <w:highlight w:val="white"/>
          <w:lang w:val="en-US" w:eastAsia="fi-FI"/>
        </w:rPr>
        <w:pPrChange w:id="6716" w:author="Tuomainen Mika" w:date="2014-04-03T23:16:00Z">
          <w:pPr>
            <w:autoSpaceDE w:val="0"/>
            <w:autoSpaceDN w:val="0"/>
            <w:adjustRightInd w:val="0"/>
          </w:pPr>
        </w:pPrChange>
      </w:pPr>
      <w:del w:id="6717"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text</w:delText>
        </w:r>
        <w:r w:rsidRPr="0038571B" w:rsidDel="00C207B1">
          <w:rPr>
            <w:color w:val="0000FF"/>
            <w:highlight w:val="white"/>
            <w:lang w:val="en-US" w:eastAsia="fi-FI"/>
          </w:rPr>
          <w:delText>&gt;</w:delText>
        </w:r>
      </w:del>
    </w:p>
    <w:p w:rsidR="003E639A" w:rsidRPr="00C65CD6" w:rsidDel="00C207B1" w:rsidRDefault="003E639A">
      <w:pPr>
        <w:rPr>
          <w:del w:id="6718" w:author="Tuomainen Mika" w:date="2014-04-11T16:01:00Z"/>
          <w:color w:val="000000"/>
          <w:highlight w:val="white"/>
          <w:lang w:val="en-US" w:eastAsia="fi-FI"/>
        </w:rPr>
        <w:pPrChange w:id="6719" w:author="Tuomainen Mika" w:date="2014-04-03T23:16:00Z">
          <w:pPr>
            <w:autoSpaceDE w:val="0"/>
            <w:autoSpaceDN w:val="0"/>
            <w:adjustRightInd w:val="0"/>
          </w:pPr>
        </w:pPrChange>
      </w:pPr>
      <w:del w:id="6720"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effectiveTime</w:delText>
        </w:r>
        <w:r w:rsidRPr="0038571B" w:rsidDel="00C207B1">
          <w:rPr>
            <w:color w:val="FF0000"/>
            <w:highlight w:val="white"/>
            <w:lang w:val="en-US" w:eastAsia="fi-FI"/>
          </w:rPr>
          <w:delText xml:space="preserve"> value</w:delText>
        </w:r>
        <w:r w:rsidRPr="0038571B" w:rsidDel="00C207B1">
          <w:rPr>
            <w:color w:val="0000FF"/>
            <w:highlight w:val="white"/>
            <w:lang w:val="en-US" w:eastAsia="fi-FI"/>
          </w:rPr>
          <w:delText>="</w:delText>
        </w:r>
        <w:r w:rsidRPr="0038571B" w:rsidDel="00C207B1">
          <w:rPr>
            <w:color w:val="000000"/>
            <w:highlight w:val="white"/>
            <w:lang w:val="en-US" w:eastAsia="fi-FI"/>
          </w:rPr>
          <w:delText>20031124</w:delText>
        </w:r>
        <w:r w:rsidRPr="0038571B" w:rsidDel="00C207B1">
          <w:rPr>
            <w:color w:val="0000FF"/>
            <w:highlight w:val="white"/>
            <w:lang w:val="en-US" w:eastAsia="fi-FI"/>
          </w:rPr>
          <w:delText>"/&gt;</w:delText>
        </w:r>
      </w:del>
    </w:p>
    <w:p w:rsidR="003E639A" w:rsidDel="00C207B1" w:rsidRDefault="003E639A">
      <w:pPr>
        <w:rPr>
          <w:del w:id="6721" w:author="Tuomainen Mika" w:date="2014-04-11T16:01:00Z"/>
          <w:highlight w:val="white"/>
          <w:lang w:val="en-US" w:eastAsia="fi-FI"/>
        </w:rPr>
        <w:pPrChange w:id="6722" w:author="Tuomainen Mika" w:date="2014-04-03T23:16:00Z">
          <w:pPr>
            <w:autoSpaceDE w:val="0"/>
            <w:autoSpaceDN w:val="0"/>
            <w:adjustRightInd w:val="0"/>
            <w:ind w:left="720"/>
          </w:pPr>
        </w:pPrChange>
      </w:pPr>
      <w:del w:id="6723" w:author="Tuomainen Mika" w:date="2014-04-11T16:01:00Z">
        <w:r w:rsidRPr="0038571B" w:rsidDel="00C207B1">
          <w:rPr>
            <w:color w:val="0000FF"/>
            <w:highlight w:val="white"/>
            <w:lang w:val="en-US" w:eastAsia="fi-FI"/>
          </w:rPr>
          <w:delText>&lt;</w:delText>
        </w:r>
        <w:r w:rsidRPr="0038571B" w:rsidDel="00C207B1">
          <w:rPr>
            <w:color w:val="800000"/>
            <w:highlight w:val="white"/>
            <w:lang w:val="en-US" w:eastAsia="fi-FI"/>
          </w:rPr>
          <w:delText>value</w:delText>
        </w:r>
        <w:r w:rsidRPr="0038571B" w:rsidDel="00C207B1">
          <w:rPr>
            <w:color w:val="FF0000"/>
            <w:highlight w:val="white"/>
            <w:lang w:val="en-US" w:eastAsia="fi-FI"/>
          </w:rPr>
          <w:delText xml:space="preserve"> xsi:type</w:delText>
        </w:r>
        <w:r w:rsidRPr="0038571B" w:rsidDel="00C207B1">
          <w:rPr>
            <w:color w:val="0000FF"/>
            <w:highlight w:val="white"/>
            <w:lang w:val="en-US" w:eastAsia="fi-FI"/>
          </w:rPr>
          <w:delText>="</w:delText>
        </w:r>
        <w:r w:rsidRPr="0038571B" w:rsidDel="00C207B1">
          <w:rPr>
            <w:highlight w:val="white"/>
            <w:lang w:val="en-US" w:eastAsia="fi-FI"/>
          </w:rPr>
          <w:delText>BXIT_CD</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E10</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codeSystemName</w:delText>
        </w:r>
        <w:r w:rsidRPr="0038571B" w:rsidDel="00C207B1">
          <w:rPr>
            <w:color w:val="0000FF"/>
            <w:highlight w:val="white"/>
            <w:lang w:val="en-US" w:eastAsia="fi-FI"/>
          </w:rPr>
          <w:delText>="</w:delText>
        </w:r>
        <w:r w:rsidRPr="0038571B" w:rsidDel="00C207B1">
          <w:rPr>
            <w:highlight w:val="white"/>
            <w:lang w:val="en-US" w:eastAsia="fi-FI"/>
          </w:rPr>
          <w:delText>ICD-10 1996</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displayName</w:delText>
        </w:r>
        <w:r w:rsidRPr="0038571B" w:rsidDel="00C207B1">
          <w:rPr>
            <w:color w:val="0000FF"/>
            <w:highlight w:val="white"/>
            <w:lang w:val="en-US" w:eastAsia="fi-FI"/>
          </w:rPr>
          <w:delText>="</w:delText>
        </w:r>
        <w:r w:rsidRPr="0038571B" w:rsidDel="00C207B1">
          <w:rPr>
            <w:highlight w:val="white"/>
            <w:lang w:val="en-US" w:eastAsia="fi-FI"/>
          </w:rPr>
          <w:delText>Nuoruustyypin diabetes</w:delText>
        </w:r>
        <w:r w:rsidRPr="0038571B" w:rsidDel="00C207B1">
          <w:rPr>
            <w:color w:val="0000FF"/>
            <w:highlight w:val="white"/>
            <w:lang w:val="en-US" w:eastAsia="fi-FI"/>
          </w:rPr>
          <w:delText>"&gt;</w:delText>
        </w:r>
      </w:del>
    </w:p>
    <w:p w:rsidR="003E639A" w:rsidRPr="00C65CD6" w:rsidDel="00C207B1" w:rsidRDefault="003E639A">
      <w:pPr>
        <w:rPr>
          <w:del w:id="6724" w:author="Tuomainen Mika" w:date="2014-04-11T16:01:00Z"/>
          <w:color w:val="000000"/>
          <w:highlight w:val="white"/>
          <w:lang w:val="en-US" w:eastAsia="fi-FI"/>
        </w:rPr>
        <w:pPrChange w:id="6725" w:author="Tuomainen Mika" w:date="2014-04-03T23:16:00Z">
          <w:pPr>
            <w:autoSpaceDE w:val="0"/>
            <w:autoSpaceDN w:val="0"/>
            <w:adjustRightInd w:val="0"/>
          </w:pPr>
        </w:pPrChange>
      </w:pPr>
      <w:del w:id="6726"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originalText</w:delText>
        </w:r>
        <w:r w:rsidRPr="0038571B" w:rsidDel="00C207B1">
          <w:rPr>
            <w:color w:val="0000FF"/>
            <w:highlight w:val="white"/>
            <w:lang w:val="en-US" w:eastAsia="fi-FI"/>
          </w:rPr>
          <w:delText>&gt;</w:delText>
        </w:r>
      </w:del>
    </w:p>
    <w:p w:rsidR="003E639A" w:rsidRPr="00C22554" w:rsidDel="00C207B1" w:rsidRDefault="003E639A">
      <w:pPr>
        <w:rPr>
          <w:del w:id="6727" w:author="Tuomainen Mika" w:date="2014-04-11T16:01:00Z"/>
          <w:highlight w:val="white"/>
          <w:lang w:val="en-US" w:eastAsia="fi-FI"/>
        </w:rPr>
        <w:pPrChange w:id="6728" w:author="Tuomainen Mika" w:date="2014-04-03T23:16:00Z">
          <w:pPr>
            <w:autoSpaceDE w:val="0"/>
            <w:autoSpaceDN w:val="0"/>
            <w:adjustRightInd w:val="0"/>
          </w:pPr>
        </w:pPrChange>
      </w:pPr>
      <w:del w:id="6729"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reference</w:delText>
        </w:r>
        <w:r w:rsidRPr="0038571B" w:rsidDel="00C207B1">
          <w:rPr>
            <w:color w:val="FF0000"/>
            <w:highlight w:val="white"/>
            <w:lang w:val="en-US" w:eastAsia="fi-FI"/>
          </w:rPr>
          <w:delText xml:space="preserve"> value</w:delText>
        </w:r>
        <w:r w:rsidRPr="0038571B" w:rsidDel="00C207B1">
          <w:rPr>
            <w:color w:val="0000FF"/>
            <w:highlight w:val="white"/>
            <w:lang w:val="en-US" w:eastAsia="fi-FI"/>
          </w:rPr>
          <w:delText>="</w:delText>
        </w:r>
        <w:r w:rsidRPr="0038571B" w:rsidDel="00C207B1">
          <w:rPr>
            <w:highlight w:val="white"/>
            <w:lang w:val="en-US" w:eastAsia="fi-FI"/>
          </w:rPr>
          <w:delText>#X13221</w:delText>
        </w:r>
        <w:r w:rsidRPr="0038571B" w:rsidDel="00C207B1">
          <w:rPr>
            <w:color w:val="0000FF"/>
            <w:highlight w:val="white"/>
            <w:lang w:val="en-US" w:eastAsia="fi-FI"/>
          </w:rPr>
          <w:delText>"/&gt;</w:delText>
        </w:r>
      </w:del>
    </w:p>
    <w:p w:rsidR="003E639A" w:rsidRPr="00C22554" w:rsidDel="00C207B1" w:rsidRDefault="003E639A">
      <w:pPr>
        <w:rPr>
          <w:del w:id="6730" w:author="Tuomainen Mika" w:date="2014-04-11T16:01:00Z"/>
          <w:color w:val="000000"/>
          <w:highlight w:val="white"/>
          <w:lang w:val="en-US" w:eastAsia="fi-FI"/>
        </w:rPr>
        <w:pPrChange w:id="6731" w:author="Tuomainen Mika" w:date="2014-04-03T23:16:00Z">
          <w:pPr>
            <w:autoSpaceDE w:val="0"/>
            <w:autoSpaceDN w:val="0"/>
            <w:adjustRightInd w:val="0"/>
          </w:pPr>
        </w:pPrChange>
      </w:pPr>
      <w:del w:id="6732"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originalText</w:delText>
        </w:r>
        <w:r w:rsidRPr="0038571B" w:rsidDel="00C207B1">
          <w:rPr>
            <w:color w:val="0000FF"/>
            <w:highlight w:val="white"/>
            <w:lang w:val="en-US" w:eastAsia="fi-FI"/>
          </w:rPr>
          <w:delText>&gt;</w:delText>
        </w:r>
      </w:del>
    </w:p>
    <w:p w:rsidR="003E639A" w:rsidRPr="00C22554" w:rsidDel="00C207B1" w:rsidRDefault="003E639A">
      <w:pPr>
        <w:rPr>
          <w:del w:id="6733" w:author="Tuomainen Mika" w:date="2014-04-11T16:01:00Z"/>
          <w:color w:val="000000"/>
          <w:highlight w:val="white"/>
          <w:lang w:val="en-US" w:eastAsia="fi-FI"/>
        </w:rPr>
        <w:pPrChange w:id="6734" w:author="Tuomainen Mika" w:date="2014-04-03T23:16:00Z">
          <w:pPr>
            <w:autoSpaceDE w:val="0"/>
            <w:autoSpaceDN w:val="0"/>
            <w:adjustRightInd w:val="0"/>
          </w:pPr>
        </w:pPrChange>
      </w:pPr>
      <w:del w:id="6735"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value</w:delText>
        </w:r>
        <w:r w:rsidRPr="0038571B" w:rsidDel="00C207B1">
          <w:rPr>
            <w:color w:val="0000FF"/>
            <w:highlight w:val="white"/>
            <w:lang w:val="en-US" w:eastAsia="fi-FI"/>
          </w:rPr>
          <w:delText>&gt;</w:delText>
        </w:r>
      </w:del>
    </w:p>
    <w:p w:rsidR="003E639A" w:rsidDel="00C207B1" w:rsidRDefault="003E639A">
      <w:pPr>
        <w:rPr>
          <w:del w:id="6736" w:author="Tuomainen Mika" w:date="2014-04-11T16:01:00Z"/>
          <w:color w:val="000000"/>
          <w:highlight w:val="white"/>
          <w:lang w:val="en-US" w:eastAsia="fi-FI"/>
        </w:rPr>
        <w:pPrChange w:id="6737" w:author="Tuomainen Mika" w:date="2014-04-03T23:16:00Z">
          <w:pPr>
            <w:autoSpaceDE w:val="0"/>
            <w:autoSpaceDN w:val="0"/>
            <w:adjustRightInd w:val="0"/>
            <w:ind w:firstLine="720"/>
          </w:pPr>
        </w:pPrChange>
      </w:pPr>
      <w:del w:id="6738" w:author="Tuomainen Mika" w:date="2014-04-11T16:01:00Z">
        <w:r w:rsidRPr="0038571B" w:rsidDel="00C207B1">
          <w:rPr>
            <w:color w:val="0000FF"/>
            <w:highlight w:val="white"/>
            <w:lang w:val="en-US" w:eastAsia="fi-FI"/>
          </w:rPr>
          <w:delText>&lt;</w:delText>
        </w:r>
        <w:r w:rsidRPr="0038571B" w:rsidDel="00C207B1">
          <w:rPr>
            <w:highlight w:val="white"/>
            <w:lang w:val="en-US" w:eastAsia="fi-FI"/>
          </w:rPr>
          <w:delText>author</w:delText>
        </w:r>
        <w:r w:rsidRPr="0038571B" w:rsidDel="00C207B1">
          <w:rPr>
            <w:color w:val="0000FF"/>
            <w:highlight w:val="white"/>
            <w:lang w:val="en-US" w:eastAsia="fi-FI"/>
          </w:rPr>
          <w:delText>&gt;</w:delText>
        </w:r>
      </w:del>
    </w:p>
    <w:p w:rsidR="003E639A" w:rsidDel="00C207B1" w:rsidRDefault="003E639A">
      <w:pPr>
        <w:rPr>
          <w:del w:id="6739" w:author="Tuomainen Mika" w:date="2014-04-11T16:01:00Z"/>
          <w:highlight w:val="white"/>
          <w:lang w:val="en-US" w:eastAsia="fi-FI"/>
        </w:rPr>
        <w:pPrChange w:id="6740" w:author="Tuomainen Mika" w:date="2014-04-03T23:16:00Z">
          <w:pPr>
            <w:autoSpaceDE w:val="0"/>
            <w:autoSpaceDN w:val="0"/>
            <w:adjustRightInd w:val="0"/>
            <w:ind w:left="720"/>
          </w:pPr>
        </w:pPrChange>
      </w:pPr>
      <w:del w:id="6741" w:author="Tuomainen Mika" w:date="2014-04-11T16:01:00Z">
        <w:r w:rsidRPr="0038571B" w:rsidDel="00C207B1">
          <w:rPr>
            <w:color w:val="0000FF"/>
            <w:highlight w:val="white"/>
            <w:lang w:val="en-US" w:eastAsia="fi-FI"/>
          </w:rPr>
          <w:delText>&lt;</w:delText>
        </w:r>
        <w:r w:rsidRPr="0038571B" w:rsidDel="00C207B1">
          <w:rPr>
            <w:color w:val="800000"/>
            <w:highlight w:val="white"/>
            <w:lang w:val="en-US" w:eastAsia="fi-FI"/>
          </w:rPr>
          <w:delText>functionCode</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MER</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w:delText>
        </w:r>
        <w:r w:rsidRPr="0038571B" w:rsidDel="00C207B1">
          <w:rPr>
            <w:color w:val="0000FF"/>
            <w:highlight w:val="white"/>
            <w:lang w:val="en-US" w:eastAsia="fi-FI"/>
          </w:rPr>
          <w:delText>="</w:delText>
        </w:r>
        <w:r w:rsidRPr="0038571B" w:rsidDel="00C207B1">
          <w:rPr>
            <w:highlight w:val="white"/>
            <w:lang w:val="en-US" w:eastAsia="fi-FI"/>
          </w:rPr>
          <w:delText>1.2.246.537.5.40006.2003</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codeSystemName</w:delText>
        </w:r>
        <w:r w:rsidRPr="0038571B" w:rsidDel="00C207B1">
          <w:rPr>
            <w:color w:val="0000FF"/>
            <w:highlight w:val="white"/>
            <w:lang w:val="en-US" w:eastAsia="fi-FI"/>
          </w:rPr>
          <w:delText>="</w:delText>
        </w:r>
        <w:r w:rsidDel="00C207B1">
          <w:rPr>
            <w:highlight w:val="white"/>
            <w:lang w:val="en-US" w:eastAsia="fi-FI"/>
          </w:rPr>
          <w:delText>HL7 -Tekninen CDA R2 henkilötarkennin</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displayName</w:delText>
        </w:r>
        <w:r w:rsidRPr="0038571B" w:rsidDel="00C207B1">
          <w:rPr>
            <w:color w:val="0000FF"/>
            <w:highlight w:val="white"/>
            <w:lang w:val="en-US" w:eastAsia="fi-FI"/>
          </w:rPr>
          <w:delText>="</w:delText>
        </w:r>
        <w:r w:rsidRPr="0038571B" w:rsidDel="00C207B1">
          <w:rPr>
            <w:highlight w:val="white"/>
            <w:lang w:val="en-US" w:eastAsia="fi-FI"/>
          </w:rPr>
          <w:delText>merkinnän tekijä</w:delText>
        </w:r>
        <w:r w:rsidRPr="0038571B" w:rsidDel="00C207B1">
          <w:rPr>
            <w:color w:val="0000FF"/>
            <w:highlight w:val="white"/>
            <w:lang w:val="en-US" w:eastAsia="fi-FI"/>
          </w:rPr>
          <w:delText>"/&gt;</w:delText>
        </w:r>
      </w:del>
    </w:p>
    <w:p w:rsidR="003E639A" w:rsidRPr="00C65CD6" w:rsidDel="00C207B1" w:rsidRDefault="003E639A">
      <w:pPr>
        <w:rPr>
          <w:del w:id="6742" w:author="Tuomainen Mika" w:date="2014-04-11T16:01:00Z"/>
          <w:highlight w:val="white"/>
          <w:lang w:val="en-US" w:eastAsia="fi-FI"/>
        </w:rPr>
        <w:pPrChange w:id="6743" w:author="Tuomainen Mika" w:date="2014-04-03T23:16:00Z">
          <w:pPr>
            <w:autoSpaceDE w:val="0"/>
            <w:autoSpaceDN w:val="0"/>
            <w:adjustRightInd w:val="0"/>
          </w:pPr>
        </w:pPrChange>
      </w:pPr>
      <w:del w:id="6744"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time</w:delText>
        </w:r>
        <w:r w:rsidRPr="0038571B" w:rsidDel="00C207B1">
          <w:rPr>
            <w:color w:val="FF0000"/>
            <w:highlight w:val="white"/>
            <w:lang w:val="en-US" w:eastAsia="fi-FI"/>
          </w:rPr>
          <w:delText xml:space="preserve"> value</w:delText>
        </w:r>
        <w:r w:rsidRPr="0038571B" w:rsidDel="00C207B1">
          <w:rPr>
            <w:color w:val="0000FF"/>
            <w:highlight w:val="white"/>
            <w:lang w:val="en-US" w:eastAsia="fi-FI"/>
          </w:rPr>
          <w:delText>="</w:delText>
        </w:r>
        <w:r w:rsidRPr="0038571B" w:rsidDel="00C207B1">
          <w:rPr>
            <w:highlight w:val="white"/>
            <w:lang w:val="en-US" w:eastAsia="fi-FI"/>
          </w:rPr>
          <w:delText>200801301122</w:delText>
        </w:r>
        <w:r w:rsidRPr="0038571B" w:rsidDel="00C207B1">
          <w:rPr>
            <w:color w:val="0000FF"/>
            <w:highlight w:val="white"/>
            <w:lang w:val="en-US" w:eastAsia="fi-FI"/>
          </w:rPr>
          <w:delText>"/&gt;</w:delText>
        </w:r>
      </w:del>
    </w:p>
    <w:p w:rsidR="003E639A" w:rsidRPr="00C65CD6" w:rsidDel="00C207B1" w:rsidRDefault="003E639A">
      <w:pPr>
        <w:rPr>
          <w:del w:id="6745" w:author="Tuomainen Mika" w:date="2014-04-11T16:01:00Z"/>
          <w:color w:val="000000"/>
          <w:highlight w:val="white"/>
          <w:lang w:val="en-US" w:eastAsia="fi-FI"/>
        </w:rPr>
        <w:pPrChange w:id="6746" w:author="Tuomainen Mika" w:date="2014-04-03T23:16:00Z">
          <w:pPr>
            <w:autoSpaceDE w:val="0"/>
            <w:autoSpaceDN w:val="0"/>
            <w:adjustRightInd w:val="0"/>
          </w:pPr>
        </w:pPrChange>
      </w:pPr>
      <w:del w:id="6747"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assignedAuthor</w:delText>
        </w:r>
        <w:r w:rsidRPr="0038571B" w:rsidDel="00C207B1">
          <w:rPr>
            <w:color w:val="0000FF"/>
            <w:highlight w:val="white"/>
            <w:lang w:val="en-US" w:eastAsia="fi-FI"/>
          </w:rPr>
          <w:delText>&gt;</w:delText>
        </w:r>
      </w:del>
    </w:p>
    <w:p w:rsidR="003E639A" w:rsidDel="00C207B1" w:rsidRDefault="003E639A">
      <w:pPr>
        <w:rPr>
          <w:del w:id="6748" w:author="Tuomainen Mika" w:date="2014-04-11T16:01:00Z"/>
          <w:highlight w:val="white"/>
          <w:lang w:val="en-US" w:eastAsia="fi-FI"/>
        </w:rPr>
        <w:pPrChange w:id="6749" w:author="Tuomainen Mika" w:date="2014-04-03T23:16:00Z">
          <w:pPr>
            <w:autoSpaceDE w:val="0"/>
            <w:autoSpaceDN w:val="0"/>
            <w:adjustRightInd w:val="0"/>
            <w:ind w:firstLine="720"/>
          </w:pPr>
        </w:pPrChange>
      </w:pPr>
      <w:del w:id="6750" w:author="Tuomainen Mika" w:date="2014-04-11T16:01:00Z">
        <w:r w:rsidRPr="0038571B" w:rsidDel="00C207B1">
          <w:rPr>
            <w:color w:val="0000FF"/>
            <w:highlight w:val="white"/>
            <w:lang w:val="en-US" w:eastAsia="fi-FI"/>
          </w:rPr>
          <w:delText>&lt;</w:delText>
        </w:r>
        <w:r w:rsidRPr="0038571B" w:rsidDel="00C207B1">
          <w:rPr>
            <w:color w:val="800000"/>
            <w:highlight w:val="white"/>
            <w:lang w:val="en-US" w:eastAsia="fi-FI"/>
          </w:rPr>
          <w:delText>id</w:delText>
        </w:r>
        <w:r w:rsidRPr="0038571B" w:rsidDel="00C207B1">
          <w:rPr>
            <w:color w:val="FF0000"/>
            <w:highlight w:val="white"/>
            <w:lang w:val="en-US" w:eastAsia="fi-FI"/>
          </w:rPr>
          <w:delText xml:space="preserve"> extension</w:delText>
        </w:r>
        <w:r w:rsidRPr="0038571B" w:rsidDel="00C207B1">
          <w:rPr>
            <w:color w:val="0000FF"/>
            <w:highlight w:val="white"/>
            <w:lang w:val="en-US" w:eastAsia="fi-FI"/>
          </w:rPr>
          <w:delText>="</w:delText>
        </w:r>
        <w:r w:rsidRPr="0038571B" w:rsidDel="00C207B1">
          <w:rPr>
            <w:highlight w:val="white"/>
            <w:lang w:val="en-US" w:eastAsia="fi-FI"/>
          </w:rPr>
          <w:delText>121256-1234</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root</w:delText>
        </w:r>
        <w:r w:rsidRPr="0038571B" w:rsidDel="00C207B1">
          <w:rPr>
            <w:color w:val="0000FF"/>
            <w:highlight w:val="white"/>
            <w:lang w:val="en-US" w:eastAsia="fi-FI"/>
          </w:rPr>
          <w:delText>="</w:delText>
        </w:r>
        <w:r w:rsidRPr="0038571B" w:rsidDel="00C207B1">
          <w:rPr>
            <w:highlight w:val="white"/>
            <w:lang w:val="en-US" w:eastAsia="fi-FI"/>
          </w:rPr>
          <w:delText>1.2.246.21</w:delText>
        </w:r>
        <w:r w:rsidRPr="0038571B" w:rsidDel="00C207B1">
          <w:rPr>
            <w:color w:val="0000FF"/>
            <w:highlight w:val="white"/>
            <w:lang w:val="en-US" w:eastAsia="fi-FI"/>
          </w:rPr>
          <w:delText>"/&gt;</w:delText>
        </w:r>
      </w:del>
    </w:p>
    <w:p w:rsidR="003E639A" w:rsidRPr="00C22554" w:rsidDel="00C207B1" w:rsidRDefault="003E639A">
      <w:pPr>
        <w:rPr>
          <w:del w:id="6751" w:author="Tuomainen Mika" w:date="2014-04-11T16:01:00Z"/>
          <w:color w:val="000000"/>
          <w:highlight w:val="white"/>
          <w:lang w:val="en-US" w:eastAsia="fi-FI"/>
        </w:rPr>
        <w:pPrChange w:id="6752" w:author="Tuomainen Mika" w:date="2014-04-03T23:16:00Z">
          <w:pPr>
            <w:autoSpaceDE w:val="0"/>
            <w:autoSpaceDN w:val="0"/>
            <w:adjustRightInd w:val="0"/>
          </w:pPr>
        </w:pPrChange>
      </w:pPr>
      <w:del w:id="6753"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representedOrganization</w:delText>
        </w:r>
        <w:r w:rsidRPr="0038571B" w:rsidDel="00C207B1">
          <w:rPr>
            <w:color w:val="0000FF"/>
            <w:highlight w:val="white"/>
            <w:lang w:val="en-US" w:eastAsia="fi-FI"/>
          </w:rPr>
          <w:delText>&gt;</w:delText>
        </w:r>
      </w:del>
    </w:p>
    <w:p w:rsidR="003E639A" w:rsidRPr="00E37648" w:rsidDel="00C207B1" w:rsidRDefault="003E639A">
      <w:pPr>
        <w:rPr>
          <w:del w:id="6754" w:author="Tuomainen Mika" w:date="2014-04-11T16:01:00Z"/>
          <w:highlight w:val="white"/>
          <w:lang w:val="en-GB" w:eastAsia="fi-FI"/>
        </w:rPr>
        <w:pPrChange w:id="6755" w:author="Tuomainen Mika" w:date="2014-04-03T23:16:00Z">
          <w:pPr>
            <w:autoSpaceDE w:val="0"/>
            <w:autoSpaceDN w:val="0"/>
            <w:adjustRightInd w:val="0"/>
          </w:pPr>
        </w:pPrChange>
      </w:pPr>
      <w:del w:id="6756" w:author="Tuomainen Mika" w:date="2014-04-11T16:01:00Z">
        <w:r w:rsidRPr="0038571B" w:rsidDel="00C207B1">
          <w:rPr>
            <w:highlight w:val="white"/>
            <w:lang w:val="en-US" w:eastAsia="fi-FI"/>
          </w:rPr>
          <w:tab/>
        </w:r>
        <w:r w:rsidRPr="00E37648" w:rsidDel="00C207B1">
          <w:rPr>
            <w:color w:val="0000FF"/>
            <w:highlight w:val="white"/>
            <w:lang w:val="en-GB" w:eastAsia="fi-FI"/>
          </w:rPr>
          <w:delText>&lt;</w:delText>
        </w:r>
        <w:r w:rsidRPr="00E37648" w:rsidDel="00C207B1">
          <w:rPr>
            <w:color w:val="800000"/>
            <w:highlight w:val="white"/>
            <w:lang w:val="en-GB" w:eastAsia="fi-FI"/>
          </w:rPr>
          <w:delText>id</w:delText>
        </w:r>
        <w:r w:rsidRPr="00E37648" w:rsidDel="00C207B1">
          <w:rPr>
            <w:color w:val="FF0000"/>
            <w:highlight w:val="white"/>
            <w:lang w:val="en-GB" w:eastAsia="fi-FI"/>
          </w:rPr>
          <w:delText xml:space="preserve"> extension</w:delText>
        </w:r>
        <w:r w:rsidRPr="00E37648" w:rsidDel="00C207B1">
          <w:rPr>
            <w:color w:val="0000FF"/>
            <w:highlight w:val="white"/>
            <w:lang w:val="en-GB" w:eastAsia="fi-FI"/>
          </w:rPr>
          <w:delText>="</w:delText>
        </w:r>
        <w:r w:rsidRPr="00E37648" w:rsidDel="00C207B1">
          <w:rPr>
            <w:highlight w:val="white"/>
            <w:lang w:val="en-GB" w:eastAsia="fi-FI"/>
          </w:rPr>
          <w:delText>102</w:delText>
        </w:r>
        <w:r w:rsidRPr="00E37648" w:rsidDel="00C207B1">
          <w:rPr>
            <w:color w:val="0000FF"/>
            <w:highlight w:val="white"/>
            <w:lang w:val="en-GB" w:eastAsia="fi-FI"/>
          </w:rPr>
          <w:delText>"</w:delText>
        </w:r>
        <w:r w:rsidRPr="00E37648" w:rsidDel="00C207B1">
          <w:rPr>
            <w:color w:val="FF0000"/>
            <w:highlight w:val="white"/>
            <w:lang w:val="en-GB" w:eastAsia="fi-FI"/>
          </w:rPr>
          <w:delText xml:space="preserve"> root</w:delText>
        </w:r>
        <w:r w:rsidRPr="00E37648" w:rsidDel="00C207B1">
          <w:rPr>
            <w:color w:val="0000FF"/>
            <w:highlight w:val="white"/>
            <w:lang w:val="en-GB" w:eastAsia="fi-FI"/>
          </w:rPr>
          <w:delText>="</w:delText>
        </w:r>
        <w:r w:rsidRPr="00E37648" w:rsidDel="00C207B1">
          <w:rPr>
            <w:highlight w:val="white"/>
            <w:lang w:val="en-GB" w:eastAsia="fi-FI"/>
          </w:rPr>
          <w:delText>1.2.246.10.1234567.10</w:delText>
        </w:r>
        <w:r w:rsidRPr="00E37648" w:rsidDel="00C207B1">
          <w:rPr>
            <w:color w:val="0000FF"/>
            <w:highlight w:val="white"/>
            <w:lang w:val="en-GB" w:eastAsia="fi-FI"/>
          </w:rPr>
          <w:delText>"/&gt;</w:delText>
        </w:r>
      </w:del>
    </w:p>
    <w:p w:rsidR="003E639A" w:rsidRPr="0064412E" w:rsidDel="00C207B1" w:rsidRDefault="003E639A">
      <w:pPr>
        <w:rPr>
          <w:del w:id="6757" w:author="Tuomainen Mika" w:date="2014-04-11T16:01:00Z"/>
          <w:highlight w:val="white"/>
          <w:lang w:val="en-US" w:eastAsia="fi-FI"/>
          <w:rPrChange w:id="6758" w:author="Tuomainen Mika" w:date="2014-04-11T12:56:00Z">
            <w:rPr>
              <w:del w:id="6759" w:author="Tuomainen Mika" w:date="2014-04-11T16:01:00Z"/>
              <w:rFonts w:ascii="Arial" w:hAnsi="Arial" w:cs="Arial"/>
              <w:color w:val="000000"/>
              <w:highlight w:val="white"/>
              <w:lang w:val="en-GB" w:eastAsia="fi-FI"/>
            </w:rPr>
          </w:rPrChange>
        </w:rPr>
        <w:pPrChange w:id="6760" w:author="Tuomainen Mika" w:date="2014-04-03T23:16:00Z">
          <w:pPr>
            <w:autoSpaceDE w:val="0"/>
            <w:autoSpaceDN w:val="0"/>
            <w:adjustRightInd w:val="0"/>
          </w:pPr>
        </w:pPrChange>
      </w:pPr>
      <w:del w:id="6761" w:author="Tuomainen Mika" w:date="2014-04-11T16:01:00Z">
        <w:r w:rsidRPr="00E37648" w:rsidDel="00C207B1">
          <w:rPr>
            <w:highlight w:val="white"/>
            <w:lang w:val="en-GB" w:eastAsia="fi-FI"/>
          </w:rPr>
          <w:tab/>
        </w:r>
        <w:r w:rsidRPr="0064412E" w:rsidDel="00C207B1">
          <w:rPr>
            <w:color w:val="0000FF"/>
            <w:highlight w:val="white"/>
            <w:lang w:val="en-US" w:eastAsia="fi-FI"/>
            <w:rPrChange w:id="6762" w:author="Tuomainen Mika" w:date="2014-04-11T12:56:00Z">
              <w:rPr>
                <w:rFonts w:ascii="Arial" w:hAnsi="Arial" w:cs="Arial"/>
                <w:color w:val="0000FF"/>
                <w:highlight w:val="white"/>
                <w:lang w:val="en-GB" w:eastAsia="fi-FI"/>
              </w:rPr>
            </w:rPrChange>
          </w:rPr>
          <w:delText>&lt;</w:delText>
        </w:r>
        <w:r w:rsidRPr="0064412E" w:rsidDel="00C207B1">
          <w:rPr>
            <w:color w:val="800000"/>
            <w:highlight w:val="white"/>
            <w:lang w:val="en-US" w:eastAsia="fi-FI"/>
            <w:rPrChange w:id="6763" w:author="Tuomainen Mika" w:date="2014-04-11T12:56:00Z">
              <w:rPr>
                <w:rFonts w:ascii="Arial" w:hAnsi="Arial" w:cs="Arial"/>
                <w:color w:val="800000"/>
                <w:highlight w:val="white"/>
                <w:lang w:val="en-GB" w:eastAsia="fi-FI"/>
              </w:rPr>
            </w:rPrChange>
          </w:rPr>
          <w:delText>name</w:delText>
        </w:r>
        <w:r w:rsidRPr="0064412E" w:rsidDel="00C207B1">
          <w:rPr>
            <w:color w:val="0000FF"/>
            <w:highlight w:val="white"/>
            <w:lang w:val="en-US" w:eastAsia="fi-FI"/>
            <w:rPrChange w:id="6764" w:author="Tuomainen Mika" w:date="2014-04-11T12:56:00Z">
              <w:rPr>
                <w:rFonts w:ascii="Arial" w:hAnsi="Arial" w:cs="Arial"/>
                <w:color w:val="0000FF"/>
                <w:highlight w:val="white"/>
                <w:lang w:val="en-GB" w:eastAsia="fi-FI"/>
              </w:rPr>
            </w:rPrChange>
          </w:rPr>
          <w:delText>&gt;</w:delText>
        </w:r>
        <w:r w:rsidRPr="0064412E" w:rsidDel="00C207B1">
          <w:rPr>
            <w:highlight w:val="white"/>
            <w:lang w:val="en-US" w:eastAsia="fi-FI"/>
            <w:rPrChange w:id="6765" w:author="Tuomainen Mika" w:date="2014-04-11T12:56:00Z">
              <w:rPr>
                <w:rFonts w:ascii="Arial" w:hAnsi="Arial" w:cs="Arial"/>
                <w:color w:val="000000"/>
                <w:highlight w:val="white"/>
                <w:lang w:val="en-GB" w:eastAsia="fi-FI"/>
              </w:rPr>
            </w:rPrChange>
          </w:rPr>
          <w:delText>Y-Y sairaanhoitopiiri os 13</w:delText>
        </w:r>
        <w:r w:rsidRPr="0064412E" w:rsidDel="00C207B1">
          <w:rPr>
            <w:color w:val="0000FF"/>
            <w:highlight w:val="white"/>
            <w:lang w:val="en-US" w:eastAsia="fi-FI"/>
            <w:rPrChange w:id="6766" w:author="Tuomainen Mika" w:date="2014-04-11T12:56:00Z">
              <w:rPr>
                <w:rFonts w:ascii="Arial" w:hAnsi="Arial" w:cs="Arial"/>
                <w:color w:val="0000FF"/>
                <w:highlight w:val="white"/>
                <w:lang w:val="en-GB" w:eastAsia="fi-FI"/>
              </w:rPr>
            </w:rPrChange>
          </w:rPr>
          <w:delText>&lt;/</w:delText>
        </w:r>
        <w:r w:rsidRPr="0064412E" w:rsidDel="00C207B1">
          <w:rPr>
            <w:color w:val="800000"/>
            <w:highlight w:val="white"/>
            <w:lang w:val="en-US" w:eastAsia="fi-FI"/>
            <w:rPrChange w:id="6767" w:author="Tuomainen Mika" w:date="2014-04-11T12:56:00Z">
              <w:rPr>
                <w:rFonts w:ascii="Arial" w:hAnsi="Arial" w:cs="Arial"/>
                <w:color w:val="800000"/>
                <w:highlight w:val="white"/>
                <w:lang w:val="en-GB" w:eastAsia="fi-FI"/>
              </w:rPr>
            </w:rPrChange>
          </w:rPr>
          <w:delText>name</w:delText>
        </w:r>
        <w:r w:rsidRPr="0064412E" w:rsidDel="00C207B1">
          <w:rPr>
            <w:color w:val="0000FF"/>
            <w:highlight w:val="white"/>
            <w:lang w:val="en-US" w:eastAsia="fi-FI"/>
            <w:rPrChange w:id="6768" w:author="Tuomainen Mika" w:date="2014-04-11T12:56:00Z">
              <w:rPr>
                <w:rFonts w:ascii="Arial" w:hAnsi="Arial" w:cs="Arial"/>
                <w:color w:val="0000FF"/>
                <w:highlight w:val="white"/>
                <w:lang w:val="en-GB" w:eastAsia="fi-FI"/>
              </w:rPr>
            </w:rPrChange>
          </w:rPr>
          <w:delText>&gt;</w:delText>
        </w:r>
      </w:del>
    </w:p>
    <w:p w:rsidR="003E639A" w:rsidRPr="00C22554" w:rsidDel="00C207B1" w:rsidRDefault="003E639A">
      <w:pPr>
        <w:rPr>
          <w:del w:id="6769" w:author="Tuomainen Mika" w:date="2014-04-11T16:01:00Z"/>
          <w:color w:val="000000"/>
          <w:highlight w:val="white"/>
          <w:lang w:val="en-US" w:eastAsia="fi-FI"/>
        </w:rPr>
        <w:pPrChange w:id="6770" w:author="Tuomainen Mika" w:date="2014-04-03T23:16:00Z">
          <w:pPr>
            <w:autoSpaceDE w:val="0"/>
            <w:autoSpaceDN w:val="0"/>
            <w:adjustRightInd w:val="0"/>
          </w:pPr>
        </w:pPrChange>
      </w:pPr>
      <w:del w:id="6771" w:author="Tuomainen Mika" w:date="2014-04-11T16:01:00Z">
        <w:r w:rsidRPr="0064412E" w:rsidDel="00C207B1">
          <w:rPr>
            <w:color w:val="000000"/>
            <w:highlight w:val="white"/>
            <w:lang w:val="en-US" w:eastAsia="fi-FI"/>
            <w:rPrChange w:id="6772" w:author="Tuomainen Mika" w:date="2014-04-11T12:56:00Z">
              <w:rPr>
                <w:rFonts w:ascii="Arial" w:hAnsi="Arial" w:cs="Arial"/>
                <w:color w:val="000000"/>
                <w:highlight w:val="white"/>
                <w:lang w:val="en-GB" w:eastAsia="fi-FI"/>
              </w:rPr>
            </w:rPrChange>
          </w:rPr>
          <w:tab/>
        </w:r>
        <w:r w:rsidRPr="0038571B" w:rsidDel="00C207B1">
          <w:rPr>
            <w:color w:val="0000FF"/>
            <w:highlight w:val="white"/>
            <w:lang w:val="en-US" w:eastAsia="fi-FI"/>
          </w:rPr>
          <w:delText>&lt;/</w:delText>
        </w:r>
        <w:r w:rsidRPr="0038571B" w:rsidDel="00C207B1">
          <w:rPr>
            <w:highlight w:val="white"/>
            <w:lang w:val="en-US" w:eastAsia="fi-FI"/>
          </w:rPr>
          <w:delText>representedOrganization</w:delText>
        </w:r>
        <w:r w:rsidRPr="0038571B" w:rsidDel="00C207B1">
          <w:rPr>
            <w:color w:val="0000FF"/>
            <w:highlight w:val="white"/>
            <w:lang w:val="en-US" w:eastAsia="fi-FI"/>
          </w:rPr>
          <w:delText>&gt;</w:delText>
        </w:r>
      </w:del>
    </w:p>
    <w:p w:rsidR="003E639A" w:rsidRPr="00C22554" w:rsidDel="00C207B1" w:rsidRDefault="003E639A">
      <w:pPr>
        <w:rPr>
          <w:del w:id="6773" w:author="Tuomainen Mika" w:date="2014-04-11T16:01:00Z"/>
          <w:color w:val="000000"/>
          <w:highlight w:val="white"/>
          <w:lang w:val="en-US" w:eastAsia="fi-FI"/>
        </w:rPr>
        <w:pPrChange w:id="6774" w:author="Tuomainen Mika" w:date="2014-04-03T23:16:00Z">
          <w:pPr>
            <w:autoSpaceDE w:val="0"/>
            <w:autoSpaceDN w:val="0"/>
            <w:adjustRightInd w:val="0"/>
          </w:pPr>
        </w:pPrChange>
      </w:pPr>
      <w:del w:id="6775"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assignedAuthor</w:delText>
        </w:r>
        <w:r w:rsidRPr="0038571B" w:rsidDel="00C207B1">
          <w:rPr>
            <w:color w:val="0000FF"/>
            <w:highlight w:val="white"/>
            <w:lang w:val="en-US" w:eastAsia="fi-FI"/>
          </w:rPr>
          <w:delText>&gt;</w:delText>
        </w:r>
      </w:del>
    </w:p>
    <w:p w:rsidR="003E639A" w:rsidRPr="00C22554" w:rsidDel="00C207B1" w:rsidRDefault="003E639A">
      <w:pPr>
        <w:rPr>
          <w:del w:id="6776" w:author="Tuomainen Mika" w:date="2014-04-11T16:01:00Z"/>
          <w:color w:val="000000"/>
          <w:highlight w:val="white"/>
          <w:lang w:val="en-US" w:eastAsia="fi-FI"/>
        </w:rPr>
        <w:pPrChange w:id="6777" w:author="Tuomainen Mika" w:date="2014-04-03T23:16:00Z">
          <w:pPr>
            <w:autoSpaceDE w:val="0"/>
            <w:autoSpaceDN w:val="0"/>
            <w:adjustRightInd w:val="0"/>
          </w:pPr>
        </w:pPrChange>
      </w:pPr>
      <w:del w:id="6778"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author</w:delText>
        </w:r>
        <w:r w:rsidRPr="0038571B" w:rsidDel="00C207B1">
          <w:rPr>
            <w:color w:val="0000FF"/>
            <w:highlight w:val="white"/>
            <w:lang w:val="en-US" w:eastAsia="fi-FI"/>
          </w:rPr>
          <w:delText>&gt;</w:delText>
        </w:r>
      </w:del>
    </w:p>
    <w:p w:rsidR="003E639A" w:rsidRPr="00C22554" w:rsidDel="00C207B1" w:rsidRDefault="003E639A">
      <w:pPr>
        <w:rPr>
          <w:del w:id="6779" w:author="Tuomainen Mika" w:date="2014-04-11T16:01:00Z"/>
          <w:color w:val="000000"/>
          <w:highlight w:val="white"/>
          <w:lang w:val="en-US" w:eastAsia="fi-FI"/>
        </w:rPr>
        <w:pPrChange w:id="6780" w:author="Tuomainen Mika" w:date="2014-04-03T23:16:00Z">
          <w:pPr>
            <w:autoSpaceDE w:val="0"/>
            <w:autoSpaceDN w:val="0"/>
            <w:adjustRightInd w:val="0"/>
          </w:pPr>
        </w:pPrChange>
      </w:pPr>
      <w:del w:id="6781"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entryRelationship</w:delText>
        </w:r>
        <w:r w:rsidRPr="0038571B" w:rsidDel="00C207B1">
          <w:rPr>
            <w:color w:val="FF0000"/>
            <w:highlight w:val="white"/>
            <w:lang w:val="en-US" w:eastAsia="fi-FI"/>
          </w:rPr>
          <w:delText xml:space="preserve"> typeCode</w:delText>
        </w:r>
        <w:r w:rsidRPr="0038571B" w:rsidDel="00C207B1">
          <w:rPr>
            <w:color w:val="0000FF"/>
            <w:highlight w:val="white"/>
            <w:lang w:val="en-US" w:eastAsia="fi-FI"/>
          </w:rPr>
          <w:delText>="</w:delText>
        </w:r>
        <w:r w:rsidRPr="0038571B" w:rsidDel="00C207B1">
          <w:rPr>
            <w:color w:val="000000"/>
            <w:highlight w:val="white"/>
            <w:lang w:val="en-US" w:eastAsia="fi-FI"/>
          </w:rPr>
          <w:delText>COMP</w:delText>
        </w:r>
        <w:r w:rsidRPr="0038571B" w:rsidDel="00C207B1">
          <w:rPr>
            <w:color w:val="0000FF"/>
            <w:highlight w:val="white"/>
            <w:lang w:val="en-US" w:eastAsia="fi-FI"/>
          </w:rPr>
          <w:delText>"&gt;</w:delText>
        </w:r>
      </w:del>
    </w:p>
    <w:p w:rsidR="003E639A" w:rsidDel="00C207B1" w:rsidRDefault="003E639A">
      <w:pPr>
        <w:rPr>
          <w:del w:id="6782" w:author="Tuomainen Mika" w:date="2014-04-11T16:01:00Z"/>
          <w:color w:val="000000"/>
          <w:highlight w:val="white"/>
          <w:lang w:val="en-US" w:eastAsia="fi-FI"/>
        </w:rPr>
        <w:pPrChange w:id="6783" w:author="Tuomainen Mika" w:date="2014-04-03T23:16:00Z">
          <w:pPr>
            <w:autoSpaceDE w:val="0"/>
            <w:autoSpaceDN w:val="0"/>
            <w:adjustRightInd w:val="0"/>
            <w:ind w:firstLine="720"/>
          </w:pPr>
        </w:pPrChange>
      </w:pPr>
      <w:del w:id="6784" w:author="Tuomainen Mika" w:date="2014-04-11T16:01:00Z">
        <w:r w:rsidRPr="0038571B" w:rsidDel="00C207B1">
          <w:rPr>
            <w:color w:val="0000FF"/>
            <w:highlight w:val="white"/>
            <w:lang w:val="en-US" w:eastAsia="fi-FI"/>
          </w:rPr>
          <w:delText>&lt;</w:delText>
        </w:r>
        <w:r w:rsidRPr="0038571B" w:rsidDel="00C207B1">
          <w:rPr>
            <w:color w:val="800000"/>
            <w:highlight w:val="white"/>
            <w:lang w:val="en-US" w:eastAsia="fi-FI"/>
          </w:rPr>
          <w:delText>observation</w:delText>
        </w:r>
        <w:r w:rsidRPr="0038571B" w:rsidDel="00C207B1">
          <w:rPr>
            <w:highlight w:val="white"/>
            <w:lang w:val="en-US" w:eastAsia="fi-FI"/>
          </w:rPr>
          <w:delText xml:space="preserve"> classCode</w:delText>
        </w:r>
        <w:r w:rsidRPr="0038571B" w:rsidDel="00C207B1">
          <w:rPr>
            <w:color w:val="0000FF"/>
            <w:highlight w:val="white"/>
            <w:lang w:val="en-US" w:eastAsia="fi-FI"/>
          </w:rPr>
          <w:delText>="</w:delText>
        </w:r>
        <w:r w:rsidRPr="0038571B" w:rsidDel="00C207B1">
          <w:rPr>
            <w:color w:val="000000"/>
            <w:highlight w:val="white"/>
            <w:lang w:val="en-US" w:eastAsia="fi-FI"/>
          </w:rPr>
          <w:delText>COND</w:delText>
        </w:r>
        <w:r w:rsidRPr="0038571B" w:rsidDel="00C207B1">
          <w:rPr>
            <w:color w:val="0000FF"/>
            <w:highlight w:val="white"/>
            <w:lang w:val="en-US" w:eastAsia="fi-FI"/>
          </w:rPr>
          <w:delText>"</w:delText>
        </w:r>
        <w:r w:rsidRPr="0038571B" w:rsidDel="00C207B1">
          <w:rPr>
            <w:highlight w:val="white"/>
            <w:lang w:val="en-US" w:eastAsia="fi-FI"/>
          </w:rPr>
          <w:delText xml:space="preserve"> moodCode</w:delText>
        </w:r>
        <w:r w:rsidRPr="0038571B" w:rsidDel="00C207B1">
          <w:rPr>
            <w:color w:val="0000FF"/>
            <w:highlight w:val="white"/>
            <w:lang w:val="en-US" w:eastAsia="fi-FI"/>
          </w:rPr>
          <w:delText>="</w:delText>
        </w:r>
        <w:r w:rsidRPr="0038571B" w:rsidDel="00C207B1">
          <w:rPr>
            <w:color w:val="000000"/>
            <w:highlight w:val="white"/>
            <w:lang w:val="en-US" w:eastAsia="fi-FI"/>
          </w:rPr>
          <w:delText>EVN</w:delText>
        </w:r>
        <w:r w:rsidRPr="0038571B" w:rsidDel="00C207B1">
          <w:rPr>
            <w:color w:val="0000FF"/>
            <w:highlight w:val="white"/>
            <w:lang w:val="en-US" w:eastAsia="fi-FI"/>
          </w:rPr>
          <w:delText>"&gt;</w:delText>
        </w:r>
      </w:del>
    </w:p>
    <w:p w:rsidR="003E639A" w:rsidRPr="00C22554" w:rsidDel="00C207B1" w:rsidRDefault="003E639A">
      <w:pPr>
        <w:rPr>
          <w:del w:id="6785" w:author="Tuomainen Mika" w:date="2014-04-11T16:01:00Z"/>
          <w:highlight w:val="white"/>
          <w:lang w:val="en-US" w:eastAsia="fi-FI"/>
        </w:rPr>
        <w:pPrChange w:id="6786" w:author="Tuomainen Mika" w:date="2014-04-03T23:16:00Z">
          <w:pPr>
            <w:autoSpaceDE w:val="0"/>
            <w:autoSpaceDN w:val="0"/>
            <w:adjustRightInd w:val="0"/>
          </w:pPr>
        </w:pPrChange>
      </w:pPr>
      <w:del w:id="6787"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code</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2.1</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w:delText>
        </w:r>
        <w:r w:rsidRPr="0038571B" w:rsidDel="00C207B1">
          <w:rPr>
            <w:color w:val="0000FF"/>
            <w:highlight w:val="white"/>
            <w:lang w:val="en-US" w:eastAsia="fi-FI"/>
          </w:rPr>
          <w:delText>="</w:delText>
        </w:r>
        <w:r w:rsidRPr="0038571B" w:rsidDel="00C207B1">
          <w:rPr>
            <w:highlight w:val="white"/>
            <w:lang w:val="en-US" w:eastAsia="fi-FI"/>
          </w:rPr>
          <w:delText>1.2.246.537.6.12.999.2003</w:delText>
        </w:r>
        <w:r w:rsidRPr="0038571B" w:rsidDel="00C207B1">
          <w:rPr>
            <w:color w:val="0000FF"/>
            <w:highlight w:val="white"/>
            <w:lang w:val="en-US" w:eastAsia="fi-FI"/>
          </w:rPr>
          <w:delText>"/&gt;</w:delText>
        </w:r>
      </w:del>
    </w:p>
    <w:p w:rsidR="003E639A" w:rsidRPr="00C22554" w:rsidDel="00C207B1" w:rsidRDefault="003E639A">
      <w:pPr>
        <w:rPr>
          <w:del w:id="6788" w:author="Tuomainen Mika" w:date="2014-04-11T16:01:00Z"/>
          <w:color w:val="000000"/>
          <w:highlight w:val="white"/>
          <w:lang w:val="en-US" w:eastAsia="fi-FI"/>
        </w:rPr>
        <w:pPrChange w:id="6789" w:author="Tuomainen Mika" w:date="2014-04-03T23:16:00Z">
          <w:pPr>
            <w:autoSpaceDE w:val="0"/>
            <w:autoSpaceDN w:val="0"/>
            <w:adjustRightInd w:val="0"/>
          </w:pPr>
        </w:pPrChange>
      </w:pPr>
      <w:del w:id="6790" w:author="Tuomainen Mika" w:date="2014-04-11T16:01:00Z">
        <w:r w:rsidRPr="0038571B" w:rsidDel="00C207B1">
          <w:rPr>
            <w:color w:val="000000"/>
            <w:highlight w:val="white"/>
            <w:lang w:val="en-US" w:eastAsia="fi-FI"/>
          </w:rPr>
          <w:lastRenderedPageBreak/>
          <w:tab/>
        </w:r>
        <w:r w:rsidDel="00C207B1">
          <w:rPr>
            <w:highlight w:val="white"/>
            <w:lang w:val="en-US" w:eastAsia="fi-FI"/>
          </w:rPr>
          <w:delText>&lt;effectiveTime value=“200309300945”/&gt;</w:delText>
        </w:r>
      </w:del>
    </w:p>
    <w:p w:rsidR="003E639A" w:rsidDel="00C207B1" w:rsidRDefault="003E639A">
      <w:pPr>
        <w:rPr>
          <w:del w:id="6791" w:author="Tuomainen Mika" w:date="2014-04-11T16:01:00Z"/>
          <w:highlight w:val="white"/>
          <w:lang w:val="en-US" w:eastAsia="fi-FI"/>
        </w:rPr>
        <w:pPrChange w:id="6792" w:author="Tuomainen Mika" w:date="2014-04-03T23:16:00Z">
          <w:pPr>
            <w:autoSpaceDE w:val="0"/>
            <w:autoSpaceDN w:val="0"/>
            <w:adjustRightInd w:val="0"/>
            <w:ind w:left="720"/>
          </w:pPr>
        </w:pPrChange>
      </w:pPr>
      <w:del w:id="6793" w:author="Tuomainen Mika" w:date="2014-04-11T16:01:00Z">
        <w:r w:rsidRPr="0038571B" w:rsidDel="00C207B1">
          <w:rPr>
            <w:color w:val="0000FF"/>
            <w:highlight w:val="white"/>
            <w:lang w:val="en-US" w:eastAsia="fi-FI"/>
          </w:rPr>
          <w:delText>&lt;</w:delText>
        </w:r>
        <w:r w:rsidRPr="0038571B" w:rsidDel="00C207B1">
          <w:rPr>
            <w:color w:val="800000"/>
            <w:highlight w:val="white"/>
            <w:lang w:val="en-US" w:eastAsia="fi-FI"/>
          </w:rPr>
          <w:delText>value</w:delText>
        </w:r>
        <w:r w:rsidRPr="0038571B" w:rsidDel="00C207B1">
          <w:rPr>
            <w:color w:val="FF0000"/>
            <w:highlight w:val="white"/>
            <w:lang w:val="en-US" w:eastAsia="fi-FI"/>
          </w:rPr>
          <w:delText xml:space="preserve"> xsi:type</w:delText>
        </w:r>
        <w:r w:rsidRPr="0038571B" w:rsidDel="00C207B1">
          <w:rPr>
            <w:color w:val="0000FF"/>
            <w:highlight w:val="white"/>
            <w:lang w:val="en-US" w:eastAsia="fi-FI"/>
          </w:rPr>
          <w:delText>="</w:delText>
        </w:r>
        <w:r w:rsidRPr="0038571B" w:rsidDel="00C207B1">
          <w:rPr>
            <w:highlight w:val="white"/>
            <w:lang w:val="en-US" w:eastAsia="fi-FI"/>
          </w:rPr>
          <w:delText>CE</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1</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w:delText>
        </w:r>
        <w:r w:rsidRPr="0038571B" w:rsidDel="00C207B1">
          <w:rPr>
            <w:color w:val="0000FF"/>
            <w:highlight w:val="white"/>
            <w:lang w:val="en-US" w:eastAsia="fi-FI"/>
          </w:rPr>
          <w:delText>="</w:delText>
        </w:r>
        <w:r w:rsidRPr="0038571B" w:rsidDel="00C207B1">
          <w:rPr>
            <w:highlight w:val="white"/>
            <w:lang w:val="en-US" w:eastAsia="fi-FI"/>
          </w:rPr>
          <w:delText>1.2.246.537.5.40003.2003</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displayName</w:delText>
        </w:r>
        <w:r w:rsidRPr="0038571B" w:rsidDel="00C207B1">
          <w:rPr>
            <w:color w:val="0000FF"/>
            <w:highlight w:val="white"/>
            <w:lang w:val="en-US" w:eastAsia="fi-FI"/>
          </w:rPr>
          <w:delText>="</w:delText>
        </w:r>
        <w:r w:rsidRPr="0038571B" w:rsidDel="00C207B1">
          <w:rPr>
            <w:highlight w:val="white"/>
            <w:lang w:val="en-US" w:eastAsia="fi-FI"/>
          </w:rPr>
          <w:delText>Diagnoosin pysyvyys</w:delText>
        </w:r>
        <w:r w:rsidRPr="0038571B" w:rsidDel="00C207B1">
          <w:rPr>
            <w:color w:val="0000FF"/>
            <w:highlight w:val="white"/>
            <w:lang w:val="en-US" w:eastAsia="fi-FI"/>
          </w:rPr>
          <w:delText>"/&gt;</w:delText>
        </w:r>
      </w:del>
    </w:p>
    <w:p w:rsidR="003E639A" w:rsidDel="00C207B1" w:rsidRDefault="003E639A">
      <w:pPr>
        <w:rPr>
          <w:del w:id="6794" w:author="Tuomainen Mika" w:date="2014-04-11T16:01:00Z"/>
          <w:color w:val="000000"/>
          <w:highlight w:val="white"/>
          <w:lang w:val="en-US" w:eastAsia="fi-FI"/>
        </w:rPr>
        <w:pPrChange w:id="6795" w:author="Tuomainen Mika" w:date="2014-04-03T23:16:00Z">
          <w:pPr>
            <w:autoSpaceDE w:val="0"/>
            <w:autoSpaceDN w:val="0"/>
            <w:adjustRightInd w:val="0"/>
            <w:ind w:firstLine="720"/>
          </w:pPr>
        </w:pPrChange>
      </w:pPr>
      <w:del w:id="6796" w:author="Tuomainen Mika" w:date="2014-04-11T16:01:00Z">
        <w:r w:rsidRPr="0038571B" w:rsidDel="00C207B1">
          <w:rPr>
            <w:color w:val="0000FF"/>
            <w:highlight w:val="white"/>
            <w:lang w:val="en-US" w:eastAsia="fi-FI"/>
          </w:rPr>
          <w:delText>&lt;/</w:delText>
        </w:r>
        <w:r w:rsidRPr="0038571B" w:rsidDel="00C207B1">
          <w:rPr>
            <w:highlight w:val="white"/>
            <w:lang w:val="en-US" w:eastAsia="fi-FI"/>
          </w:rPr>
          <w:delText>observation</w:delText>
        </w:r>
        <w:r w:rsidRPr="0038571B" w:rsidDel="00C207B1">
          <w:rPr>
            <w:color w:val="0000FF"/>
            <w:highlight w:val="white"/>
            <w:lang w:val="en-US" w:eastAsia="fi-FI"/>
          </w:rPr>
          <w:delText>&gt;</w:delText>
        </w:r>
      </w:del>
    </w:p>
    <w:p w:rsidR="003E639A" w:rsidDel="00C207B1" w:rsidRDefault="003E639A">
      <w:pPr>
        <w:rPr>
          <w:del w:id="6797" w:author="Tuomainen Mika" w:date="2014-04-11T16:01:00Z"/>
          <w:color w:val="000000"/>
          <w:highlight w:val="white"/>
          <w:lang w:val="en-US" w:eastAsia="fi-FI"/>
        </w:rPr>
        <w:pPrChange w:id="6798" w:author="Tuomainen Mika" w:date="2014-04-03T23:16:00Z">
          <w:pPr>
            <w:autoSpaceDE w:val="0"/>
            <w:autoSpaceDN w:val="0"/>
            <w:adjustRightInd w:val="0"/>
            <w:ind w:firstLine="720"/>
          </w:pPr>
        </w:pPrChange>
      </w:pPr>
      <w:del w:id="6799" w:author="Tuomainen Mika" w:date="2014-04-11T16:01:00Z">
        <w:r w:rsidRPr="0038571B" w:rsidDel="00C207B1">
          <w:rPr>
            <w:color w:val="0000FF"/>
            <w:highlight w:val="white"/>
            <w:lang w:val="en-US" w:eastAsia="fi-FI"/>
          </w:rPr>
          <w:delText>&lt;/</w:delText>
        </w:r>
        <w:r w:rsidRPr="0038571B" w:rsidDel="00C207B1">
          <w:rPr>
            <w:highlight w:val="white"/>
            <w:lang w:val="en-US" w:eastAsia="fi-FI"/>
          </w:rPr>
          <w:delText>entryRelationship</w:delText>
        </w:r>
        <w:r w:rsidRPr="0038571B" w:rsidDel="00C207B1">
          <w:rPr>
            <w:color w:val="0000FF"/>
            <w:highlight w:val="white"/>
            <w:lang w:val="en-US" w:eastAsia="fi-FI"/>
          </w:rPr>
          <w:delText>&gt;</w:delText>
        </w:r>
      </w:del>
    </w:p>
    <w:p w:rsidR="003E639A" w:rsidRPr="00C22554" w:rsidDel="00C207B1" w:rsidRDefault="003E639A">
      <w:pPr>
        <w:rPr>
          <w:del w:id="6800" w:author="Tuomainen Mika" w:date="2014-04-11T16:01:00Z"/>
          <w:color w:val="000000"/>
          <w:highlight w:val="white"/>
          <w:lang w:val="en-US" w:eastAsia="fi-FI"/>
        </w:rPr>
        <w:pPrChange w:id="6801" w:author="Tuomainen Mika" w:date="2014-04-03T23:16:00Z">
          <w:pPr>
            <w:autoSpaceDE w:val="0"/>
            <w:autoSpaceDN w:val="0"/>
            <w:adjustRightInd w:val="0"/>
          </w:pPr>
        </w:pPrChange>
      </w:pPr>
      <w:del w:id="6802"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entryRelationship</w:delText>
        </w:r>
        <w:r w:rsidRPr="0038571B" w:rsidDel="00C207B1">
          <w:rPr>
            <w:color w:val="FF0000"/>
            <w:highlight w:val="white"/>
            <w:lang w:val="en-US" w:eastAsia="fi-FI"/>
          </w:rPr>
          <w:delText xml:space="preserve"> typeCode</w:delText>
        </w:r>
        <w:r w:rsidRPr="0038571B" w:rsidDel="00C207B1">
          <w:rPr>
            <w:color w:val="0000FF"/>
            <w:highlight w:val="white"/>
            <w:lang w:val="en-US" w:eastAsia="fi-FI"/>
          </w:rPr>
          <w:delText>="</w:delText>
        </w:r>
        <w:r w:rsidRPr="0038571B" w:rsidDel="00C207B1">
          <w:rPr>
            <w:color w:val="000000"/>
            <w:highlight w:val="white"/>
            <w:lang w:val="en-US" w:eastAsia="fi-FI"/>
          </w:rPr>
          <w:delText>COMP</w:delText>
        </w:r>
        <w:r w:rsidRPr="0038571B" w:rsidDel="00C207B1">
          <w:rPr>
            <w:color w:val="0000FF"/>
            <w:highlight w:val="white"/>
            <w:lang w:val="en-US" w:eastAsia="fi-FI"/>
          </w:rPr>
          <w:delText>"&gt;</w:delText>
        </w:r>
      </w:del>
    </w:p>
    <w:p w:rsidR="003E639A" w:rsidDel="00C207B1" w:rsidRDefault="003E639A">
      <w:pPr>
        <w:rPr>
          <w:del w:id="6803" w:author="Tuomainen Mika" w:date="2014-04-11T16:01:00Z"/>
          <w:color w:val="000000"/>
          <w:highlight w:val="white"/>
          <w:lang w:val="en-US" w:eastAsia="fi-FI"/>
        </w:rPr>
        <w:pPrChange w:id="6804" w:author="Tuomainen Mika" w:date="2014-04-03T23:16:00Z">
          <w:pPr>
            <w:autoSpaceDE w:val="0"/>
            <w:autoSpaceDN w:val="0"/>
            <w:adjustRightInd w:val="0"/>
            <w:ind w:firstLine="720"/>
          </w:pPr>
        </w:pPrChange>
      </w:pPr>
      <w:del w:id="6805" w:author="Tuomainen Mika" w:date="2014-04-11T16:01:00Z">
        <w:r w:rsidRPr="0038571B" w:rsidDel="00C207B1">
          <w:rPr>
            <w:color w:val="0000FF"/>
            <w:highlight w:val="white"/>
            <w:lang w:val="en-US" w:eastAsia="fi-FI"/>
          </w:rPr>
          <w:delText>&lt;</w:delText>
        </w:r>
        <w:r w:rsidRPr="0038571B" w:rsidDel="00C207B1">
          <w:rPr>
            <w:color w:val="800000"/>
            <w:highlight w:val="white"/>
            <w:lang w:val="en-US" w:eastAsia="fi-FI"/>
          </w:rPr>
          <w:delText>observation</w:delText>
        </w:r>
        <w:r w:rsidRPr="0038571B" w:rsidDel="00C207B1">
          <w:rPr>
            <w:highlight w:val="white"/>
            <w:lang w:val="en-US" w:eastAsia="fi-FI"/>
          </w:rPr>
          <w:delText xml:space="preserve"> classCode</w:delText>
        </w:r>
        <w:r w:rsidRPr="0038571B" w:rsidDel="00C207B1">
          <w:rPr>
            <w:color w:val="0000FF"/>
            <w:highlight w:val="white"/>
            <w:lang w:val="en-US" w:eastAsia="fi-FI"/>
          </w:rPr>
          <w:delText>="</w:delText>
        </w:r>
        <w:r w:rsidRPr="0038571B" w:rsidDel="00C207B1">
          <w:rPr>
            <w:color w:val="000000"/>
            <w:highlight w:val="white"/>
            <w:lang w:val="en-US" w:eastAsia="fi-FI"/>
          </w:rPr>
          <w:delText>OBS</w:delText>
        </w:r>
        <w:r w:rsidRPr="0038571B" w:rsidDel="00C207B1">
          <w:rPr>
            <w:color w:val="0000FF"/>
            <w:highlight w:val="white"/>
            <w:lang w:val="en-US" w:eastAsia="fi-FI"/>
          </w:rPr>
          <w:delText>"</w:delText>
        </w:r>
        <w:r w:rsidRPr="0038571B" w:rsidDel="00C207B1">
          <w:rPr>
            <w:highlight w:val="white"/>
            <w:lang w:val="en-US" w:eastAsia="fi-FI"/>
          </w:rPr>
          <w:delText xml:space="preserve"> moodCode</w:delText>
        </w:r>
        <w:r w:rsidRPr="0038571B" w:rsidDel="00C207B1">
          <w:rPr>
            <w:color w:val="0000FF"/>
            <w:highlight w:val="white"/>
            <w:lang w:val="en-US" w:eastAsia="fi-FI"/>
          </w:rPr>
          <w:delText>="</w:delText>
        </w:r>
        <w:r w:rsidRPr="0038571B" w:rsidDel="00C207B1">
          <w:rPr>
            <w:color w:val="000000"/>
            <w:highlight w:val="white"/>
            <w:lang w:val="en-US" w:eastAsia="fi-FI"/>
          </w:rPr>
          <w:delText>EVN</w:delText>
        </w:r>
        <w:r w:rsidRPr="0038571B" w:rsidDel="00C207B1">
          <w:rPr>
            <w:color w:val="0000FF"/>
            <w:highlight w:val="white"/>
            <w:lang w:val="en-US" w:eastAsia="fi-FI"/>
          </w:rPr>
          <w:delText>"&gt;</w:delText>
        </w:r>
      </w:del>
    </w:p>
    <w:p w:rsidR="003E639A" w:rsidRPr="0046430C" w:rsidDel="00C207B1" w:rsidRDefault="003E639A">
      <w:pPr>
        <w:rPr>
          <w:del w:id="6806" w:author="Tuomainen Mika" w:date="2014-04-11T16:01:00Z"/>
          <w:highlight w:val="white"/>
          <w:lang w:val="en-US" w:eastAsia="fi-FI"/>
        </w:rPr>
        <w:pPrChange w:id="6807" w:author="Tuomainen Mika" w:date="2014-04-03T23:16:00Z">
          <w:pPr>
            <w:autoSpaceDE w:val="0"/>
            <w:autoSpaceDN w:val="0"/>
            <w:adjustRightInd w:val="0"/>
          </w:pPr>
        </w:pPrChange>
      </w:pPr>
      <w:del w:id="6808"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code</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2.2</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w:delText>
        </w:r>
        <w:r w:rsidRPr="0038571B" w:rsidDel="00C207B1">
          <w:rPr>
            <w:color w:val="0000FF"/>
            <w:highlight w:val="white"/>
            <w:lang w:val="en-US" w:eastAsia="fi-FI"/>
          </w:rPr>
          <w:delText>="</w:delText>
        </w:r>
        <w:r w:rsidRPr="0038571B" w:rsidDel="00C207B1">
          <w:rPr>
            <w:highlight w:val="white"/>
            <w:lang w:val="en-US" w:eastAsia="fi-FI"/>
          </w:rPr>
          <w:delText>1.2.246.537.6.12.999.2003</w:delText>
        </w:r>
        <w:r w:rsidRPr="0038571B" w:rsidDel="00C207B1">
          <w:rPr>
            <w:color w:val="0000FF"/>
            <w:highlight w:val="white"/>
            <w:lang w:val="en-US" w:eastAsia="fi-FI"/>
          </w:rPr>
          <w:delText>"/&gt;</w:delText>
        </w:r>
      </w:del>
    </w:p>
    <w:p w:rsidR="003E639A" w:rsidDel="00C207B1" w:rsidRDefault="003E639A">
      <w:pPr>
        <w:rPr>
          <w:del w:id="6809" w:author="Tuomainen Mika" w:date="2014-04-11T16:01:00Z"/>
          <w:color w:val="000000"/>
          <w:highlight w:val="white"/>
          <w:lang w:val="en-US" w:eastAsia="fi-FI"/>
        </w:rPr>
        <w:pPrChange w:id="6810" w:author="Tuomainen Mika" w:date="2014-04-03T23:16:00Z">
          <w:pPr>
            <w:autoSpaceDE w:val="0"/>
            <w:autoSpaceDN w:val="0"/>
            <w:adjustRightInd w:val="0"/>
            <w:ind w:firstLine="720"/>
          </w:pPr>
        </w:pPrChange>
      </w:pPr>
      <w:del w:id="6811" w:author="Tuomainen Mika" w:date="2014-04-11T16:01:00Z">
        <w:r w:rsidDel="00C207B1">
          <w:rPr>
            <w:highlight w:val="white"/>
            <w:lang w:val="en-US" w:eastAsia="fi-FI"/>
          </w:rPr>
          <w:delText>&lt;effectiveTime value=“200309300945”/&gt;</w:delText>
        </w:r>
      </w:del>
    </w:p>
    <w:p w:rsidR="003E639A" w:rsidDel="00C207B1" w:rsidRDefault="003E639A">
      <w:pPr>
        <w:rPr>
          <w:del w:id="6812" w:author="Tuomainen Mika" w:date="2014-04-11T16:01:00Z"/>
          <w:highlight w:val="white"/>
          <w:lang w:val="en-US" w:eastAsia="fi-FI"/>
        </w:rPr>
        <w:pPrChange w:id="6813" w:author="Tuomainen Mika" w:date="2014-04-03T23:16:00Z">
          <w:pPr>
            <w:autoSpaceDE w:val="0"/>
            <w:autoSpaceDN w:val="0"/>
            <w:adjustRightInd w:val="0"/>
            <w:ind w:left="720"/>
          </w:pPr>
        </w:pPrChange>
      </w:pPr>
      <w:del w:id="6814" w:author="Tuomainen Mika" w:date="2014-04-11T16:01:00Z">
        <w:r w:rsidRPr="0038571B" w:rsidDel="00C207B1">
          <w:rPr>
            <w:color w:val="0000FF"/>
            <w:highlight w:val="white"/>
            <w:lang w:val="en-US" w:eastAsia="fi-FI"/>
          </w:rPr>
          <w:delText>&lt;</w:delText>
        </w:r>
        <w:r w:rsidRPr="0038571B" w:rsidDel="00C207B1">
          <w:rPr>
            <w:color w:val="800000"/>
            <w:highlight w:val="white"/>
            <w:lang w:val="en-US" w:eastAsia="fi-FI"/>
          </w:rPr>
          <w:delText>value</w:delText>
        </w:r>
        <w:r w:rsidRPr="0038571B" w:rsidDel="00C207B1">
          <w:rPr>
            <w:color w:val="FF0000"/>
            <w:highlight w:val="white"/>
            <w:lang w:val="en-US" w:eastAsia="fi-FI"/>
          </w:rPr>
          <w:delText xml:space="preserve"> xsi:type</w:delText>
        </w:r>
        <w:r w:rsidRPr="0038571B" w:rsidDel="00C207B1">
          <w:rPr>
            <w:color w:val="0000FF"/>
            <w:highlight w:val="white"/>
            <w:lang w:val="en-US" w:eastAsia="fi-FI"/>
          </w:rPr>
          <w:delText>="</w:delText>
        </w:r>
        <w:r w:rsidRPr="0038571B" w:rsidDel="00C207B1">
          <w:rPr>
            <w:highlight w:val="white"/>
            <w:lang w:val="en-US" w:eastAsia="fi-FI"/>
          </w:rPr>
          <w:delText>CE</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A</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w:delText>
        </w:r>
        <w:r w:rsidRPr="0038571B" w:rsidDel="00C207B1">
          <w:rPr>
            <w:color w:val="0000FF"/>
            <w:highlight w:val="white"/>
            <w:lang w:val="en-US" w:eastAsia="fi-FI"/>
          </w:rPr>
          <w:delText>="</w:delText>
        </w:r>
        <w:r w:rsidRPr="0038571B" w:rsidDel="00C207B1">
          <w:rPr>
            <w:highlight w:val="white"/>
            <w:lang w:val="en-US" w:eastAsia="fi-FI"/>
          </w:rPr>
          <w:delText>1.2.246.537.5.40004.2003</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displayName</w:delText>
        </w:r>
        <w:r w:rsidRPr="0038571B" w:rsidDel="00C207B1">
          <w:rPr>
            <w:color w:val="0000FF"/>
            <w:highlight w:val="white"/>
            <w:lang w:val="en-US" w:eastAsia="fi-FI"/>
          </w:rPr>
          <w:delText>="</w:delText>
        </w:r>
        <w:r w:rsidRPr="0038571B" w:rsidDel="00C207B1">
          <w:rPr>
            <w:highlight w:val="white"/>
            <w:lang w:val="en-US" w:eastAsia="fi-FI"/>
          </w:rPr>
          <w:delText>Varmuusaste</w:delText>
        </w:r>
        <w:r w:rsidRPr="0038571B" w:rsidDel="00C207B1">
          <w:rPr>
            <w:color w:val="0000FF"/>
            <w:highlight w:val="white"/>
            <w:lang w:val="en-US" w:eastAsia="fi-FI"/>
          </w:rPr>
          <w:delText>"/&gt;</w:delText>
        </w:r>
      </w:del>
    </w:p>
    <w:p w:rsidR="003E639A" w:rsidRPr="00C22554" w:rsidDel="00C207B1" w:rsidRDefault="003E639A">
      <w:pPr>
        <w:rPr>
          <w:del w:id="6815" w:author="Tuomainen Mika" w:date="2014-04-11T16:01:00Z"/>
          <w:color w:val="000000"/>
          <w:highlight w:val="white"/>
          <w:lang w:val="en-US" w:eastAsia="fi-FI"/>
        </w:rPr>
        <w:pPrChange w:id="6816" w:author="Tuomainen Mika" w:date="2014-04-03T23:16:00Z">
          <w:pPr>
            <w:autoSpaceDE w:val="0"/>
            <w:autoSpaceDN w:val="0"/>
            <w:adjustRightInd w:val="0"/>
          </w:pPr>
        </w:pPrChange>
      </w:pPr>
      <w:del w:id="6817"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observation</w:delText>
        </w:r>
        <w:r w:rsidRPr="0038571B" w:rsidDel="00C207B1">
          <w:rPr>
            <w:color w:val="0000FF"/>
            <w:highlight w:val="white"/>
            <w:lang w:val="en-US" w:eastAsia="fi-FI"/>
          </w:rPr>
          <w:delText>&gt;</w:delText>
        </w:r>
      </w:del>
    </w:p>
    <w:p w:rsidR="003E639A" w:rsidDel="00C207B1" w:rsidRDefault="003E639A">
      <w:pPr>
        <w:rPr>
          <w:del w:id="6818" w:author="Tuomainen Mika" w:date="2014-04-11T16:01:00Z"/>
          <w:color w:val="000000"/>
          <w:highlight w:val="white"/>
          <w:lang w:val="en-US" w:eastAsia="fi-FI"/>
        </w:rPr>
        <w:pPrChange w:id="6819" w:author="Tuomainen Mika" w:date="2014-04-03T23:16:00Z">
          <w:pPr>
            <w:autoSpaceDE w:val="0"/>
            <w:autoSpaceDN w:val="0"/>
            <w:adjustRightInd w:val="0"/>
            <w:ind w:firstLine="720"/>
          </w:pPr>
        </w:pPrChange>
      </w:pPr>
      <w:del w:id="6820" w:author="Tuomainen Mika" w:date="2014-04-11T16:01:00Z">
        <w:r w:rsidRPr="0038571B" w:rsidDel="00C207B1">
          <w:rPr>
            <w:color w:val="0000FF"/>
            <w:highlight w:val="white"/>
            <w:lang w:val="en-US" w:eastAsia="fi-FI"/>
          </w:rPr>
          <w:delText>&lt;/</w:delText>
        </w:r>
        <w:r w:rsidRPr="0038571B" w:rsidDel="00C207B1">
          <w:rPr>
            <w:highlight w:val="white"/>
            <w:lang w:val="en-US" w:eastAsia="fi-FI"/>
          </w:rPr>
          <w:delText>entryRelationship</w:delText>
        </w:r>
        <w:r w:rsidRPr="0038571B" w:rsidDel="00C207B1">
          <w:rPr>
            <w:color w:val="0000FF"/>
            <w:highlight w:val="white"/>
            <w:lang w:val="en-US" w:eastAsia="fi-FI"/>
          </w:rPr>
          <w:delText>&gt;</w:delText>
        </w:r>
      </w:del>
    </w:p>
    <w:p w:rsidR="003E639A" w:rsidRPr="00C22554" w:rsidDel="00C207B1" w:rsidRDefault="003E639A">
      <w:pPr>
        <w:rPr>
          <w:del w:id="6821" w:author="Tuomainen Mika" w:date="2014-04-11T16:01:00Z"/>
          <w:color w:val="000000"/>
          <w:highlight w:val="white"/>
          <w:lang w:val="en-US" w:eastAsia="fi-FI"/>
        </w:rPr>
        <w:pPrChange w:id="6822" w:author="Tuomainen Mika" w:date="2014-04-03T23:16:00Z">
          <w:pPr>
            <w:autoSpaceDE w:val="0"/>
            <w:autoSpaceDN w:val="0"/>
            <w:adjustRightInd w:val="0"/>
          </w:pPr>
        </w:pPrChange>
      </w:pPr>
      <w:del w:id="6823"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entryRelationship</w:delText>
        </w:r>
        <w:r w:rsidRPr="0038571B" w:rsidDel="00C207B1">
          <w:rPr>
            <w:color w:val="FF0000"/>
            <w:highlight w:val="white"/>
            <w:lang w:val="en-US" w:eastAsia="fi-FI"/>
          </w:rPr>
          <w:delText xml:space="preserve"> typeCode</w:delText>
        </w:r>
        <w:r w:rsidRPr="0038571B" w:rsidDel="00C207B1">
          <w:rPr>
            <w:color w:val="0000FF"/>
            <w:highlight w:val="white"/>
            <w:lang w:val="en-US" w:eastAsia="fi-FI"/>
          </w:rPr>
          <w:delText>="</w:delText>
        </w:r>
        <w:r w:rsidRPr="0038571B" w:rsidDel="00C207B1">
          <w:rPr>
            <w:color w:val="000000"/>
            <w:highlight w:val="white"/>
            <w:lang w:val="en-US" w:eastAsia="fi-FI"/>
          </w:rPr>
          <w:delText>COMP</w:delText>
        </w:r>
        <w:r w:rsidRPr="0038571B" w:rsidDel="00C207B1">
          <w:rPr>
            <w:color w:val="0000FF"/>
            <w:highlight w:val="white"/>
            <w:lang w:val="en-US" w:eastAsia="fi-FI"/>
          </w:rPr>
          <w:delText>"&gt;</w:delText>
        </w:r>
      </w:del>
    </w:p>
    <w:p w:rsidR="003E639A" w:rsidRPr="00C22554" w:rsidDel="00C207B1" w:rsidRDefault="003E639A">
      <w:pPr>
        <w:rPr>
          <w:del w:id="6824" w:author="Tuomainen Mika" w:date="2014-04-11T16:01:00Z"/>
          <w:color w:val="000000"/>
          <w:highlight w:val="white"/>
          <w:lang w:val="en-US" w:eastAsia="fi-FI"/>
        </w:rPr>
        <w:pPrChange w:id="6825" w:author="Tuomainen Mika" w:date="2014-04-03T23:16:00Z">
          <w:pPr>
            <w:autoSpaceDE w:val="0"/>
            <w:autoSpaceDN w:val="0"/>
            <w:adjustRightInd w:val="0"/>
          </w:pPr>
        </w:pPrChange>
      </w:pPr>
      <w:del w:id="6826"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observation</w:delText>
        </w:r>
        <w:r w:rsidRPr="0038571B" w:rsidDel="00C207B1">
          <w:rPr>
            <w:highlight w:val="white"/>
            <w:lang w:val="en-US" w:eastAsia="fi-FI"/>
          </w:rPr>
          <w:delText xml:space="preserve"> classCode</w:delText>
        </w:r>
        <w:r w:rsidRPr="0038571B" w:rsidDel="00C207B1">
          <w:rPr>
            <w:color w:val="0000FF"/>
            <w:highlight w:val="white"/>
            <w:lang w:val="en-US" w:eastAsia="fi-FI"/>
          </w:rPr>
          <w:delText>="</w:delText>
        </w:r>
        <w:r w:rsidRPr="0038571B" w:rsidDel="00C207B1">
          <w:rPr>
            <w:color w:val="000000"/>
            <w:highlight w:val="white"/>
            <w:lang w:val="en-US" w:eastAsia="fi-FI"/>
          </w:rPr>
          <w:delText>OBS</w:delText>
        </w:r>
        <w:r w:rsidRPr="0038571B" w:rsidDel="00C207B1">
          <w:rPr>
            <w:color w:val="0000FF"/>
            <w:highlight w:val="white"/>
            <w:lang w:val="en-US" w:eastAsia="fi-FI"/>
          </w:rPr>
          <w:delText>"</w:delText>
        </w:r>
        <w:r w:rsidRPr="0038571B" w:rsidDel="00C207B1">
          <w:rPr>
            <w:highlight w:val="white"/>
            <w:lang w:val="en-US" w:eastAsia="fi-FI"/>
          </w:rPr>
          <w:delText xml:space="preserve"> moodCode</w:delText>
        </w:r>
        <w:r w:rsidRPr="0038571B" w:rsidDel="00C207B1">
          <w:rPr>
            <w:color w:val="0000FF"/>
            <w:highlight w:val="white"/>
            <w:lang w:val="en-US" w:eastAsia="fi-FI"/>
          </w:rPr>
          <w:delText>="</w:delText>
        </w:r>
        <w:r w:rsidRPr="0038571B" w:rsidDel="00C207B1">
          <w:rPr>
            <w:color w:val="000000"/>
            <w:highlight w:val="white"/>
            <w:lang w:val="en-US" w:eastAsia="fi-FI"/>
          </w:rPr>
          <w:delText>EVN</w:delText>
        </w:r>
        <w:r w:rsidRPr="0038571B" w:rsidDel="00C207B1">
          <w:rPr>
            <w:color w:val="0000FF"/>
            <w:highlight w:val="white"/>
            <w:lang w:val="en-US" w:eastAsia="fi-FI"/>
          </w:rPr>
          <w:delText>"&gt;</w:delText>
        </w:r>
      </w:del>
    </w:p>
    <w:p w:rsidR="003E639A" w:rsidRPr="00C22554" w:rsidDel="00C207B1" w:rsidRDefault="003E639A">
      <w:pPr>
        <w:rPr>
          <w:del w:id="6827" w:author="Tuomainen Mika" w:date="2014-04-11T16:01:00Z"/>
          <w:highlight w:val="white"/>
          <w:lang w:val="en-US" w:eastAsia="fi-FI"/>
        </w:rPr>
        <w:pPrChange w:id="6828" w:author="Tuomainen Mika" w:date="2014-04-03T23:16:00Z">
          <w:pPr>
            <w:autoSpaceDE w:val="0"/>
            <w:autoSpaceDN w:val="0"/>
            <w:adjustRightInd w:val="0"/>
          </w:pPr>
        </w:pPrChange>
      </w:pPr>
      <w:del w:id="6829"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code</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2.3</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w:delText>
        </w:r>
        <w:r w:rsidRPr="0038571B" w:rsidDel="00C207B1">
          <w:rPr>
            <w:color w:val="0000FF"/>
            <w:highlight w:val="white"/>
            <w:lang w:val="en-US" w:eastAsia="fi-FI"/>
          </w:rPr>
          <w:delText>="</w:delText>
        </w:r>
        <w:r w:rsidRPr="0038571B" w:rsidDel="00C207B1">
          <w:rPr>
            <w:highlight w:val="white"/>
            <w:lang w:val="en-US" w:eastAsia="fi-FI"/>
          </w:rPr>
          <w:delText>1.2.246.537.6.12.999.2003</w:delText>
        </w:r>
        <w:r w:rsidRPr="0038571B" w:rsidDel="00C207B1">
          <w:rPr>
            <w:color w:val="0000FF"/>
            <w:highlight w:val="white"/>
            <w:lang w:val="en-US" w:eastAsia="fi-FI"/>
          </w:rPr>
          <w:delText>"/&gt;</w:delText>
        </w:r>
      </w:del>
    </w:p>
    <w:p w:rsidR="003E639A" w:rsidRPr="00C22554" w:rsidDel="00C207B1" w:rsidRDefault="003E639A">
      <w:pPr>
        <w:rPr>
          <w:del w:id="6830" w:author="Tuomainen Mika" w:date="2014-04-11T16:01:00Z"/>
          <w:highlight w:val="white"/>
          <w:lang w:val="en-US" w:eastAsia="fi-FI"/>
        </w:rPr>
        <w:pPrChange w:id="6831" w:author="Tuomainen Mika" w:date="2014-04-03T23:16:00Z">
          <w:pPr>
            <w:autoSpaceDE w:val="0"/>
            <w:autoSpaceDN w:val="0"/>
            <w:adjustRightInd w:val="0"/>
          </w:pPr>
        </w:pPrChange>
      </w:pPr>
      <w:del w:id="6832"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text</w:delText>
        </w:r>
        <w:r w:rsidRPr="0038571B" w:rsidDel="00C207B1">
          <w:rPr>
            <w:color w:val="FF0000"/>
            <w:highlight w:val="white"/>
            <w:lang w:val="en-US" w:eastAsia="fi-FI"/>
          </w:rPr>
          <w:delText xml:space="preserve"> mediaType</w:delText>
        </w:r>
        <w:r w:rsidRPr="0038571B" w:rsidDel="00C207B1">
          <w:rPr>
            <w:color w:val="0000FF"/>
            <w:highlight w:val="white"/>
            <w:lang w:val="en-US" w:eastAsia="fi-FI"/>
          </w:rPr>
          <w:delText>="</w:delText>
        </w:r>
        <w:r w:rsidRPr="0038571B" w:rsidDel="00C207B1">
          <w:rPr>
            <w:highlight w:val="white"/>
            <w:lang w:val="en-US" w:eastAsia="fi-FI"/>
          </w:rPr>
          <w:delText>text/xml</w:delText>
        </w:r>
        <w:r w:rsidRPr="0038571B" w:rsidDel="00C207B1">
          <w:rPr>
            <w:color w:val="0000FF"/>
            <w:highlight w:val="white"/>
            <w:lang w:val="en-US" w:eastAsia="fi-FI"/>
          </w:rPr>
          <w:delText>"&gt;</w:delText>
        </w:r>
      </w:del>
    </w:p>
    <w:p w:rsidR="003E639A" w:rsidRPr="00C22554" w:rsidDel="00C207B1" w:rsidRDefault="003E639A">
      <w:pPr>
        <w:rPr>
          <w:del w:id="6833" w:author="Tuomainen Mika" w:date="2014-04-11T16:01:00Z"/>
          <w:color w:val="000000"/>
          <w:highlight w:val="white"/>
          <w:lang w:val="en-US" w:eastAsia="fi-FI"/>
        </w:rPr>
        <w:pPrChange w:id="6834" w:author="Tuomainen Mika" w:date="2014-04-03T23:16:00Z">
          <w:pPr>
            <w:autoSpaceDE w:val="0"/>
            <w:autoSpaceDN w:val="0"/>
            <w:adjustRightInd w:val="0"/>
          </w:pPr>
        </w:pPrChange>
      </w:pPr>
      <w:del w:id="6835"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reference</w:delText>
        </w:r>
        <w:r w:rsidRPr="0038571B" w:rsidDel="00C207B1">
          <w:rPr>
            <w:color w:val="FF0000"/>
            <w:highlight w:val="white"/>
            <w:lang w:val="en-US" w:eastAsia="fi-FI"/>
          </w:rPr>
          <w:delText xml:space="preserve"> value</w:delText>
        </w:r>
        <w:r w:rsidRPr="0038571B" w:rsidDel="00C207B1">
          <w:rPr>
            <w:color w:val="0000FF"/>
            <w:highlight w:val="white"/>
            <w:lang w:val="en-US" w:eastAsia="fi-FI"/>
          </w:rPr>
          <w:delText>="</w:delText>
        </w:r>
        <w:r w:rsidRPr="0038571B" w:rsidDel="00C207B1">
          <w:rPr>
            <w:color w:val="000000"/>
            <w:highlight w:val="white"/>
            <w:lang w:val="en-US" w:eastAsia="fi-FI"/>
          </w:rPr>
          <w:delText>#X136</w:delText>
        </w:r>
        <w:r w:rsidRPr="0038571B" w:rsidDel="00C207B1">
          <w:rPr>
            <w:color w:val="0000FF"/>
            <w:highlight w:val="white"/>
            <w:lang w:val="en-US" w:eastAsia="fi-FI"/>
          </w:rPr>
          <w:delText>"/&gt;</w:delText>
        </w:r>
      </w:del>
    </w:p>
    <w:p w:rsidR="003E639A" w:rsidRPr="00C22554" w:rsidDel="00C207B1" w:rsidRDefault="003E639A">
      <w:pPr>
        <w:rPr>
          <w:del w:id="6836" w:author="Tuomainen Mika" w:date="2014-04-11T16:01:00Z"/>
          <w:color w:val="000000"/>
          <w:highlight w:val="white"/>
          <w:lang w:val="en-US" w:eastAsia="fi-FI"/>
        </w:rPr>
        <w:pPrChange w:id="6837" w:author="Tuomainen Mika" w:date="2014-04-03T23:16:00Z">
          <w:pPr>
            <w:autoSpaceDE w:val="0"/>
            <w:autoSpaceDN w:val="0"/>
            <w:adjustRightInd w:val="0"/>
          </w:pPr>
        </w:pPrChange>
      </w:pPr>
      <w:del w:id="6838"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text</w:delText>
        </w:r>
        <w:r w:rsidRPr="0038571B" w:rsidDel="00C207B1">
          <w:rPr>
            <w:color w:val="0000FF"/>
            <w:highlight w:val="white"/>
            <w:lang w:val="en-US" w:eastAsia="fi-FI"/>
          </w:rPr>
          <w:delText>&gt;</w:delText>
        </w:r>
      </w:del>
    </w:p>
    <w:p w:rsidR="003E639A" w:rsidRPr="00C22554" w:rsidDel="00C207B1" w:rsidRDefault="003E639A">
      <w:pPr>
        <w:rPr>
          <w:del w:id="6839" w:author="Tuomainen Mika" w:date="2014-04-11T16:01:00Z"/>
          <w:color w:val="000000"/>
          <w:highlight w:val="white"/>
          <w:lang w:val="en-US" w:eastAsia="fi-FI"/>
        </w:rPr>
        <w:pPrChange w:id="6840" w:author="Tuomainen Mika" w:date="2014-04-03T23:16:00Z">
          <w:pPr>
            <w:autoSpaceDE w:val="0"/>
            <w:autoSpaceDN w:val="0"/>
            <w:adjustRightInd w:val="0"/>
          </w:pPr>
        </w:pPrChange>
      </w:pPr>
      <w:del w:id="6841"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observation</w:delText>
        </w:r>
        <w:r w:rsidRPr="0038571B" w:rsidDel="00C207B1">
          <w:rPr>
            <w:color w:val="0000FF"/>
            <w:highlight w:val="white"/>
            <w:lang w:val="en-US" w:eastAsia="fi-FI"/>
          </w:rPr>
          <w:delText>&gt;</w:delText>
        </w:r>
      </w:del>
    </w:p>
    <w:p w:rsidR="003E639A" w:rsidRPr="00C22554" w:rsidDel="00C207B1" w:rsidRDefault="003E639A">
      <w:pPr>
        <w:rPr>
          <w:del w:id="6842" w:author="Tuomainen Mika" w:date="2014-04-11T16:01:00Z"/>
          <w:color w:val="000000"/>
          <w:highlight w:val="white"/>
          <w:lang w:val="en-US" w:eastAsia="fi-FI"/>
        </w:rPr>
        <w:pPrChange w:id="6843" w:author="Tuomainen Mika" w:date="2014-04-03T23:16:00Z">
          <w:pPr>
            <w:autoSpaceDE w:val="0"/>
            <w:autoSpaceDN w:val="0"/>
            <w:adjustRightInd w:val="0"/>
          </w:pPr>
        </w:pPrChange>
      </w:pPr>
      <w:del w:id="6844"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entryRelationship</w:delText>
        </w:r>
        <w:r w:rsidRPr="0038571B" w:rsidDel="00C207B1">
          <w:rPr>
            <w:color w:val="0000FF"/>
            <w:highlight w:val="white"/>
            <w:lang w:val="en-US" w:eastAsia="fi-FI"/>
          </w:rPr>
          <w:delText>&gt;</w:delText>
        </w:r>
      </w:del>
    </w:p>
    <w:p w:rsidR="003E639A" w:rsidRPr="00C22554" w:rsidDel="00C207B1" w:rsidRDefault="003E639A">
      <w:pPr>
        <w:rPr>
          <w:del w:id="6845" w:author="Tuomainen Mika" w:date="2014-04-11T16:01:00Z"/>
          <w:color w:val="000000"/>
          <w:highlight w:val="white"/>
          <w:lang w:val="en-US" w:eastAsia="fi-FI"/>
        </w:rPr>
        <w:pPrChange w:id="6846" w:author="Tuomainen Mika" w:date="2014-04-03T23:16:00Z">
          <w:pPr>
            <w:autoSpaceDE w:val="0"/>
            <w:autoSpaceDN w:val="0"/>
            <w:adjustRightInd w:val="0"/>
          </w:pPr>
        </w:pPrChange>
      </w:pPr>
      <w:del w:id="6847"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entryRelationship</w:delText>
        </w:r>
        <w:r w:rsidRPr="0038571B" w:rsidDel="00C207B1">
          <w:rPr>
            <w:color w:val="FF0000"/>
            <w:highlight w:val="white"/>
            <w:lang w:val="en-US" w:eastAsia="fi-FI"/>
          </w:rPr>
          <w:delText xml:space="preserve"> typeCode</w:delText>
        </w:r>
        <w:r w:rsidRPr="0038571B" w:rsidDel="00C207B1">
          <w:rPr>
            <w:color w:val="0000FF"/>
            <w:highlight w:val="white"/>
            <w:lang w:val="en-US" w:eastAsia="fi-FI"/>
          </w:rPr>
          <w:delText>="</w:delText>
        </w:r>
        <w:r w:rsidRPr="0038571B" w:rsidDel="00C207B1">
          <w:rPr>
            <w:color w:val="000000"/>
            <w:highlight w:val="white"/>
            <w:lang w:val="en-US" w:eastAsia="fi-FI"/>
          </w:rPr>
          <w:delText>MFST</w:delText>
        </w:r>
        <w:r w:rsidRPr="0038571B" w:rsidDel="00C207B1">
          <w:rPr>
            <w:color w:val="0000FF"/>
            <w:highlight w:val="white"/>
            <w:lang w:val="en-US" w:eastAsia="fi-FI"/>
          </w:rPr>
          <w:delText>"&gt;</w:delText>
        </w:r>
      </w:del>
    </w:p>
    <w:p w:rsidR="003E639A" w:rsidRPr="00C22554" w:rsidDel="00C207B1" w:rsidRDefault="003E639A">
      <w:pPr>
        <w:rPr>
          <w:del w:id="6848" w:author="Tuomainen Mika" w:date="2014-04-11T16:01:00Z"/>
          <w:color w:val="000000"/>
          <w:highlight w:val="white"/>
          <w:lang w:val="en-US" w:eastAsia="fi-FI"/>
        </w:rPr>
        <w:pPrChange w:id="6849" w:author="Tuomainen Mika" w:date="2014-04-03T23:16:00Z">
          <w:pPr>
            <w:autoSpaceDE w:val="0"/>
            <w:autoSpaceDN w:val="0"/>
            <w:adjustRightInd w:val="0"/>
          </w:pPr>
        </w:pPrChange>
      </w:pPr>
      <w:del w:id="6850"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observation</w:delText>
        </w:r>
        <w:r w:rsidRPr="0038571B" w:rsidDel="00C207B1">
          <w:rPr>
            <w:highlight w:val="white"/>
            <w:lang w:val="en-US" w:eastAsia="fi-FI"/>
          </w:rPr>
          <w:delText xml:space="preserve"> classCode</w:delText>
        </w:r>
        <w:r w:rsidRPr="0038571B" w:rsidDel="00C207B1">
          <w:rPr>
            <w:color w:val="0000FF"/>
            <w:highlight w:val="white"/>
            <w:lang w:val="en-US" w:eastAsia="fi-FI"/>
          </w:rPr>
          <w:delText>="</w:delText>
        </w:r>
        <w:r w:rsidRPr="0038571B" w:rsidDel="00C207B1">
          <w:rPr>
            <w:color w:val="000000"/>
            <w:highlight w:val="white"/>
            <w:lang w:val="en-US" w:eastAsia="fi-FI"/>
          </w:rPr>
          <w:delText>OBS</w:delText>
        </w:r>
        <w:r w:rsidRPr="0038571B" w:rsidDel="00C207B1">
          <w:rPr>
            <w:color w:val="0000FF"/>
            <w:highlight w:val="white"/>
            <w:lang w:val="en-US" w:eastAsia="fi-FI"/>
          </w:rPr>
          <w:delText>"</w:delText>
        </w:r>
        <w:r w:rsidRPr="0038571B" w:rsidDel="00C207B1">
          <w:rPr>
            <w:highlight w:val="white"/>
            <w:lang w:val="en-US" w:eastAsia="fi-FI"/>
          </w:rPr>
          <w:delText xml:space="preserve"> moodCode</w:delText>
        </w:r>
        <w:r w:rsidRPr="0038571B" w:rsidDel="00C207B1">
          <w:rPr>
            <w:color w:val="0000FF"/>
            <w:highlight w:val="white"/>
            <w:lang w:val="en-US" w:eastAsia="fi-FI"/>
          </w:rPr>
          <w:delText>="</w:delText>
        </w:r>
        <w:r w:rsidRPr="0038571B" w:rsidDel="00C207B1">
          <w:rPr>
            <w:color w:val="000000"/>
            <w:highlight w:val="white"/>
            <w:lang w:val="en-US" w:eastAsia="fi-FI"/>
          </w:rPr>
          <w:delText>EVN</w:delText>
        </w:r>
        <w:r w:rsidRPr="0038571B" w:rsidDel="00C207B1">
          <w:rPr>
            <w:color w:val="0000FF"/>
            <w:highlight w:val="white"/>
            <w:lang w:val="en-US" w:eastAsia="fi-FI"/>
          </w:rPr>
          <w:delText>"&gt;</w:delText>
        </w:r>
      </w:del>
    </w:p>
    <w:p w:rsidR="003E639A" w:rsidRPr="00C22554" w:rsidDel="00C207B1" w:rsidRDefault="003E639A">
      <w:pPr>
        <w:rPr>
          <w:del w:id="6851" w:author="Tuomainen Mika" w:date="2014-04-11T16:01:00Z"/>
          <w:highlight w:val="white"/>
          <w:lang w:val="en-US" w:eastAsia="fi-FI"/>
        </w:rPr>
        <w:pPrChange w:id="6852" w:author="Tuomainen Mika" w:date="2014-04-03T23:16:00Z">
          <w:pPr>
            <w:autoSpaceDE w:val="0"/>
            <w:autoSpaceDN w:val="0"/>
            <w:adjustRightInd w:val="0"/>
          </w:pPr>
        </w:pPrChange>
      </w:pPr>
      <w:del w:id="6853" w:author="Tuomainen Mika" w:date="2014-04-11T16:01:00Z">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code</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1</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w:delText>
        </w:r>
        <w:r w:rsidRPr="0038571B" w:rsidDel="00C207B1">
          <w:rPr>
            <w:color w:val="0000FF"/>
            <w:highlight w:val="white"/>
            <w:lang w:val="en-US" w:eastAsia="fi-FI"/>
          </w:rPr>
          <w:delText>="</w:delText>
        </w:r>
        <w:r w:rsidRPr="0038571B" w:rsidDel="00C207B1">
          <w:rPr>
            <w:highlight w:val="white"/>
            <w:lang w:val="en-US" w:eastAsia="fi-FI"/>
          </w:rPr>
          <w:delText>1.2.246.537.5.40007.2003</w:delText>
        </w:r>
        <w:r w:rsidRPr="0038571B" w:rsidDel="00C207B1">
          <w:rPr>
            <w:color w:val="0000FF"/>
            <w:highlight w:val="white"/>
            <w:lang w:val="en-US" w:eastAsia="fi-FI"/>
          </w:rPr>
          <w:delText>"/&gt;</w:delText>
        </w:r>
      </w:del>
    </w:p>
    <w:p w:rsidR="003E639A" w:rsidRPr="00C22554" w:rsidDel="00C207B1" w:rsidRDefault="003E639A">
      <w:pPr>
        <w:rPr>
          <w:del w:id="6854" w:author="Tuomainen Mika" w:date="2014-04-11T16:01:00Z"/>
          <w:color w:val="000000"/>
          <w:highlight w:val="white"/>
          <w:lang w:val="en-US" w:eastAsia="fi-FI"/>
        </w:rPr>
        <w:pPrChange w:id="6855" w:author="Tuomainen Mika" w:date="2014-04-03T23:16:00Z">
          <w:pPr>
            <w:autoSpaceDE w:val="0"/>
            <w:autoSpaceDN w:val="0"/>
            <w:adjustRightInd w:val="0"/>
          </w:pPr>
        </w:pPrChange>
      </w:pPr>
      <w:del w:id="6856" w:author="Tuomainen Mika" w:date="2014-04-11T16:01:00Z">
        <w:r w:rsidRPr="0038571B" w:rsidDel="00C207B1">
          <w:rPr>
            <w:color w:val="000000"/>
            <w:highlight w:val="white"/>
            <w:lang w:val="en-US" w:eastAsia="fi-FI"/>
          </w:rPr>
          <w:tab/>
        </w:r>
        <w:r w:rsidDel="00C207B1">
          <w:rPr>
            <w:highlight w:val="white"/>
            <w:lang w:val="en-US" w:eastAsia="fi-FI"/>
          </w:rPr>
          <w:delText>&lt;effectiveTime value=“200309300945”/&gt;</w:delText>
        </w:r>
      </w:del>
    </w:p>
    <w:p w:rsidR="003E639A" w:rsidDel="00C207B1" w:rsidRDefault="003E639A">
      <w:pPr>
        <w:rPr>
          <w:del w:id="6857" w:author="Tuomainen Mika" w:date="2014-04-11T16:01:00Z"/>
          <w:highlight w:val="white"/>
          <w:lang w:val="en-US" w:eastAsia="fi-FI"/>
        </w:rPr>
        <w:pPrChange w:id="6858" w:author="Tuomainen Mika" w:date="2014-04-03T23:16:00Z">
          <w:pPr>
            <w:autoSpaceDE w:val="0"/>
            <w:autoSpaceDN w:val="0"/>
            <w:adjustRightInd w:val="0"/>
            <w:ind w:left="720"/>
          </w:pPr>
        </w:pPrChange>
      </w:pPr>
      <w:del w:id="6859" w:author="Tuomainen Mika" w:date="2014-04-11T16:01:00Z">
        <w:r w:rsidRPr="0038571B" w:rsidDel="00C207B1">
          <w:rPr>
            <w:color w:val="0000FF"/>
            <w:highlight w:val="white"/>
            <w:lang w:val="en-US" w:eastAsia="fi-FI"/>
          </w:rPr>
          <w:delText>&lt;</w:delText>
        </w:r>
        <w:r w:rsidRPr="0038571B" w:rsidDel="00C207B1">
          <w:rPr>
            <w:color w:val="800000"/>
            <w:highlight w:val="white"/>
            <w:lang w:val="en-US" w:eastAsia="fi-FI"/>
          </w:rPr>
          <w:delText>value</w:delText>
        </w:r>
        <w:r w:rsidRPr="0038571B" w:rsidDel="00C207B1">
          <w:rPr>
            <w:color w:val="FF0000"/>
            <w:highlight w:val="white"/>
            <w:lang w:val="en-US" w:eastAsia="fi-FI"/>
          </w:rPr>
          <w:delText xml:space="preserve"> xsi:type</w:delText>
        </w:r>
        <w:r w:rsidRPr="0038571B" w:rsidDel="00C207B1">
          <w:rPr>
            <w:color w:val="0000FF"/>
            <w:highlight w:val="white"/>
            <w:lang w:val="en-US" w:eastAsia="fi-FI"/>
          </w:rPr>
          <w:delText>="</w:delText>
        </w:r>
        <w:r w:rsidRPr="0038571B" w:rsidDel="00C207B1">
          <w:rPr>
            <w:highlight w:val="white"/>
            <w:lang w:val="en-US" w:eastAsia="fi-FI"/>
          </w:rPr>
          <w:delText>CD</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w:delText>
        </w:r>
        <w:r w:rsidRPr="0038571B" w:rsidDel="00C207B1">
          <w:rPr>
            <w:color w:val="0000FF"/>
            <w:highlight w:val="white"/>
            <w:lang w:val="en-US" w:eastAsia="fi-FI"/>
          </w:rPr>
          <w:delText>="</w:delText>
        </w:r>
        <w:r w:rsidRPr="0038571B" w:rsidDel="00C207B1">
          <w:rPr>
            <w:highlight w:val="white"/>
            <w:lang w:val="en-US" w:eastAsia="fi-FI"/>
          </w:rPr>
          <w:delText>1</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w:delText>
        </w:r>
        <w:r w:rsidRPr="0038571B" w:rsidDel="00C207B1">
          <w:rPr>
            <w:color w:val="0000FF"/>
            <w:highlight w:val="white"/>
            <w:lang w:val="en-US" w:eastAsia="fi-FI"/>
          </w:rPr>
          <w:delText>="</w:delText>
        </w:r>
        <w:r w:rsidRPr="0038571B" w:rsidDel="00C207B1">
          <w:rPr>
            <w:highlight w:val="white"/>
            <w:lang w:val="en-US" w:eastAsia="fi-FI"/>
          </w:rPr>
          <w:delText>1.2.246.537.6.1.1996</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codeSystemName</w:delText>
        </w:r>
        <w:r w:rsidRPr="0038571B" w:rsidDel="00C207B1">
          <w:rPr>
            <w:color w:val="0000FF"/>
            <w:highlight w:val="white"/>
            <w:lang w:val="en-US" w:eastAsia="fi-FI"/>
          </w:rPr>
          <w:delText>="</w:delText>
        </w:r>
        <w:r w:rsidRPr="0038571B" w:rsidDel="00C207B1">
          <w:rPr>
            <w:highlight w:val="white"/>
            <w:lang w:val="en-US" w:eastAsia="fi-FI"/>
          </w:rPr>
          <w:delText>ICD-10 1996</w:delText>
        </w:r>
        <w:r w:rsidRPr="0038571B" w:rsidDel="00C207B1">
          <w:rPr>
            <w:color w:val="0000FF"/>
            <w:highlight w:val="white"/>
            <w:lang w:val="en-US" w:eastAsia="fi-FI"/>
          </w:rPr>
          <w:delText>"</w:delText>
        </w:r>
        <w:r w:rsidRPr="0038571B" w:rsidDel="00C207B1">
          <w:rPr>
            <w:color w:val="FF0000"/>
            <w:highlight w:val="white"/>
            <w:lang w:val="en-US" w:eastAsia="fi-FI"/>
          </w:rPr>
          <w:delText xml:space="preserve"> displayName</w:delText>
        </w:r>
        <w:r w:rsidRPr="0038571B" w:rsidDel="00C207B1">
          <w:rPr>
            <w:color w:val="0000FF"/>
            <w:highlight w:val="white"/>
            <w:lang w:val="en-US" w:eastAsia="fi-FI"/>
          </w:rPr>
          <w:delText>="</w:delText>
        </w:r>
        <w:r w:rsidRPr="0038571B" w:rsidDel="00C207B1">
          <w:rPr>
            <w:highlight w:val="white"/>
            <w:lang w:val="en-US" w:eastAsia="fi-FI"/>
          </w:rPr>
          <w:delText>diagnoosin nimi selväkielisenä</w:delText>
        </w:r>
        <w:r w:rsidRPr="0038571B" w:rsidDel="00C207B1">
          <w:rPr>
            <w:color w:val="0000FF"/>
            <w:highlight w:val="white"/>
            <w:lang w:val="en-US" w:eastAsia="fi-FI"/>
          </w:rPr>
          <w:delText>"/&gt;</w:delText>
        </w:r>
      </w:del>
    </w:p>
    <w:p w:rsidR="003E639A" w:rsidRPr="00C22554" w:rsidDel="00C207B1" w:rsidRDefault="003E639A">
      <w:pPr>
        <w:rPr>
          <w:del w:id="6860" w:author="Tuomainen Mika" w:date="2014-04-11T16:01:00Z"/>
          <w:highlight w:val="white"/>
          <w:lang w:val="en-US" w:eastAsia="fi-FI"/>
        </w:rPr>
        <w:pPrChange w:id="6861" w:author="Tuomainen Mika" w:date="2014-04-03T23:16:00Z">
          <w:pPr>
            <w:autoSpaceDE w:val="0"/>
            <w:autoSpaceDN w:val="0"/>
            <w:adjustRightInd w:val="0"/>
          </w:pPr>
        </w:pPrChange>
      </w:pPr>
      <w:del w:id="6862" w:author="Tuomainen Mika" w:date="2014-04-11T16:01:00Z">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observation</w:delText>
        </w:r>
        <w:r w:rsidRPr="0038571B" w:rsidDel="00C207B1">
          <w:rPr>
            <w:color w:val="0000FF"/>
            <w:highlight w:val="white"/>
            <w:lang w:val="en-US" w:eastAsia="fi-FI"/>
          </w:rPr>
          <w:delText>&gt;</w:delText>
        </w:r>
      </w:del>
    </w:p>
    <w:p w:rsidR="003E639A" w:rsidRPr="00C22554" w:rsidDel="00C207B1" w:rsidRDefault="003E639A">
      <w:pPr>
        <w:rPr>
          <w:del w:id="6863" w:author="Tuomainen Mika" w:date="2014-04-11T16:01:00Z"/>
          <w:color w:val="000000"/>
          <w:highlight w:val="white"/>
          <w:lang w:val="en-US" w:eastAsia="fi-FI"/>
        </w:rPr>
        <w:pPrChange w:id="6864" w:author="Tuomainen Mika" w:date="2014-04-03T23:16:00Z">
          <w:pPr>
            <w:autoSpaceDE w:val="0"/>
            <w:autoSpaceDN w:val="0"/>
            <w:adjustRightInd w:val="0"/>
          </w:pPr>
        </w:pPrChange>
      </w:pPr>
      <w:del w:id="6865"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entryRelationship</w:delText>
        </w:r>
        <w:r w:rsidRPr="0038571B" w:rsidDel="00C207B1">
          <w:rPr>
            <w:color w:val="0000FF"/>
            <w:highlight w:val="white"/>
            <w:lang w:val="en-US" w:eastAsia="fi-FI"/>
          </w:rPr>
          <w:delText>&gt;</w:delText>
        </w:r>
      </w:del>
    </w:p>
    <w:p w:rsidR="003E639A" w:rsidRPr="00C22554" w:rsidDel="00C207B1" w:rsidRDefault="003E639A">
      <w:pPr>
        <w:rPr>
          <w:del w:id="6866" w:author="Tuomainen Mika" w:date="2014-04-11T16:01:00Z"/>
          <w:color w:val="000000"/>
          <w:highlight w:val="white"/>
          <w:lang w:val="en-US" w:eastAsia="fi-FI"/>
        </w:rPr>
        <w:pPrChange w:id="6867" w:author="Tuomainen Mika" w:date="2014-04-03T23:16:00Z">
          <w:pPr>
            <w:autoSpaceDE w:val="0"/>
            <w:autoSpaceDN w:val="0"/>
            <w:adjustRightInd w:val="0"/>
          </w:pPr>
        </w:pPrChange>
      </w:pPr>
      <w:del w:id="6868" w:author="Tuomainen Mika" w:date="2014-04-11T16:01:00Z">
        <w:r w:rsidRPr="0038571B" w:rsidDel="00C207B1">
          <w:rPr>
            <w:color w:val="000000"/>
            <w:highlight w:val="white"/>
            <w:lang w:val="en-US" w:eastAsia="fi-FI"/>
          </w:rPr>
          <w:lastRenderedPageBreak/>
          <w:tab/>
        </w:r>
        <w:r w:rsidRPr="0038571B" w:rsidDel="00C207B1">
          <w:rPr>
            <w:color w:val="0000FF"/>
            <w:highlight w:val="white"/>
            <w:lang w:val="en-US" w:eastAsia="fi-FI"/>
          </w:rPr>
          <w:delText>&lt;</w:delText>
        </w:r>
        <w:r w:rsidRPr="0038571B" w:rsidDel="00C207B1">
          <w:rPr>
            <w:highlight w:val="white"/>
            <w:lang w:val="en-US" w:eastAsia="fi-FI"/>
          </w:rPr>
          <w:delText>reference</w:delText>
        </w:r>
        <w:r w:rsidRPr="0038571B" w:rsidDel="00C207B1">
          <w:rPr>
            <w:color w:val="FF0000"/>
            <w:highlight w:val="white"/>
            <w:lang w:val="en-US" w:eastAsia="fi-FI"/>
          </w:rPr>
          <w:delText xml:space="preserve"> typeCode</w:delText>
        </w:r>
        <w:r w:rsidRPr="0038571B" w:rsidDel="00C207B1">
          <w:rPr>
            <w:color w:val="0000FF"/>
            <w:highlight w:val="white"/>
            <w:lang w:val="en-US" w:eastAsia="fi-FI"/>
          </w:rPr>
          <w:delText>="</w:delText>
        </w:r>
        <w:r w:rsidRPr="0038571B" w:rsidDel="00C207B1">
          <w:rPr>
            <w:color w:val="000000"/>
            <w:highlight w:val="white"/>
            <w:lang w:val="en-US" w:eastAsia="fi-FI"/>
          </w:rPr>
          <w:delText>ELNK</w:delText>
        </w:r>
        <w:r w:rsidRPr="0038571B" w:rsidDel="00C207B1">
          <w:rPr>
            <w:color w:val="0000FF"/>
            <w:highlight w:val="white"/>
            <w:lang w:val="en-US" w:eastAsia="fi-FI"/>
          </w:rPr>
          <w:delText>"&gt;</w:delText>
        </w:r>
      </w:del>
    </w:p>
    <w:p w:rsidR="003E639A" w:rsidRPr="00C22554" w:rsidDel="00C207B1" w:rsidRDefault="003E639A">
      <w:pPr>
        <w:rPr>
          <w:del w:id="6869" w:author="Tuomainen Mika" w:date="2014-04-11T16:01:00Z"/>
          <w:color w:val="000000"/>
          <w:highlight w:val="white"/>
          <w:lang w:val="en-US" w:eastAsia="fi-FI"/>
        </w:rPr>
        <w:pPrChange w:id="6870" w:author="Tuomainen Mika" w:date="2014-04-03T23:16:00Z">
          <w:pPr>
            <w:autoSpaceDE w:val="0"/>
            <w:autoSpaceDN w:val="0"/>
            <w:adjustRightInd w:val="0"/>
          </w:pPr>
        </w:pPrChange>
      </w:pPr>
      <w:del w:id="6871"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seperatableInd</w:delText>
        </w:r>
        <w:r w:rsidRPr="0038571B" w:rsidDel="00C207B1">
          <w:rPr>
            <w:color w:val="FF0000"/>
            <w:highlight w:val="white"/>
            <w:lang w:val="en-US" w:eastAsia="fi-FI"/>
          </w:rPr>
          <w:delText xml:space="preserve"> value</w:delText>
        </w:r>
        <w:r w:rsidRPr="0038571B" w:rsidDel="00C207B1">
          <w:rPr>
            <w:color w:val="0000FF"/>
            <w:highlight w:val="white"/>
            <w:lang w:val="en-US" w:eastAsia="fi-FI"/>
          </w:rPr>
          <w:delText>="</w:delText>
        </w:r>
        <w:r w:rsidRPr="0038571B" w:rsidDel="00C207B1">
          <w:rPr>
            <w:color w:val="000000"/>
            <w:highlight w:val="white"/>
            <w:lang w:val="en-US" w:eastAsia="fi-FI"/>
          </w:rPr>
          <w:delText>true</w:delText>
        </w:r>
        <w:r w:rsidRPr="0038571B" w:rsidDel="00C207B1">
          <w:rPr>
            <w:color w:val="0000FF"/>
            <w:highlight w:val="white"/>
            <w:lang w:val="en-US" w:eastAsia="fi-FI"/>
          </w:rPr>
          <w:delText>"/&gt;</w:delText>
        </w:r>
      </w:del>
    </w:p>
    <w:p w:rsidR="003E639A" w:rsidRPr="00C22554" w:rsidDel="00C207B1" w:rsidRDefault="003E639A">
      <w:pPr>
        <w:rPr>
          <w:del w:id="6872" w:author="Tuomainen Mika" w:date="2014-04-11T16:01:00Z"/>
          <w:color w:val="000000"/>
          <w:highlight w:val="white"/>
          <w:lang w:val="en-US" w:eastAsia="fi-FI"/>
        </w:rPr>
        <w:pPrChange w:id="6873" w:author="Tuomainen Mika" w:date="2014-04-03T23:16:00Z">
          <w:pPr>
            <w:autoSpaceDE w:val="0"/>
            <w:autoSpaceDN w:val="0"/>
            <w:adjustRightInd w:val="0"/>
          </w:pPr>
        </w:pPrChange>
      </w:pPr>
      <w:del w:id="6874"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highlight w:val="white"/>
            <w:lang w:val="en-US" w:eastAsia="fi-FI"/>
          </w:rPr>
          <w:delText>externalObservation</w:delText>
        </w:r>
        <w:r w:rsidRPr="0038571B" w:rsidDel="00C207B1">
          <w:rPr>
            <w:color w:val="0000FF"/>
            <w:highlight w:val="white"/>
            <w:lang w:val="en-US" w:eastAsia="fi-FI"/>
          </w:rPr>
          <w:delText>&gt;</w:delText>
        </w:r>
      </w:del>
    </w:p>
    <w:p w:rsidR="003E639A" w:rsidRPr="00C22554" w:rsidDel="00C207B1" w:rsidRDefault="003E639A">
      <w:pPr>
        <w:rPr>
          <w:del w:id="6875" w:author="Tuomainen Mika" w:date="2014-04-11T16:01:00Z"/>
          <w:color w:val="000000"/>
          <w:highlight w:val="white"/>
          <w:lang w:val="en-US" w:eastAsia="fi-FI"/>
        </w:rPr>
        <w:pPrChange w:id="6876" w:author="Tuomainen Mika" w:date="2014-04-03T23:16:00Z">
          <w:pPr>
            <w:autoSpaceDE w:val="0"/>
            <w:autoSpaceDN w:val="0"/>
            <w:adjustRightInd w:val="0"/>
          </w:pPr>
        </w:pPrChange>
      </w:pPr>
      <w:del w:id="6877" w:author="Tuomainen Mika" w:date="2014-04-11T16:01:00Z">
        <w:r w:rsidRPr="0038571B" w:rsidDel="00C207B1">
          <w:rPr>
            <w:color w:val="000000"/>
            <w:highlight w:val="white"/>
            <w:lang w:val="en-US" w:eastAsia="fi-FI"/>
          </w:rPr>
          <w:tab/>
        </w:r>
        <w:r w:rsidRPr="0038571B" w:rsidDel="00C207B1">
          <w:rPr>
            <w:color w:val="0000FF"/>
            <w:highlight w:val="white"/>
            <w:lang w:val="en-US" w:eastAsia="fi-FI"/>
          </w:rPr>
          <w:delText>&lt;</w:delText>
        </w:r>
        <w:r w:rsidRPr="0038571B" w:rsidDel="00C207B1">
          <w:rPr>
            <w:color w:val="800000"/>
            <w:highlight w:val="white"/>
            <w:lang w:val="en-US" w:eastAsia="fi-FI"/>
          </w:rPr>
          <w:delText>id</w:delText>
        </w:r>
        <w:r w:rsidRPr="0038571B" w:rsidDel="00C207B1">
          <w:rPr>
            <w:highlight w:val="white"/>
            <w:lang w:val="en-US" w:eastAsia="fi-FI"/>
          </w:rPr>
          <w:delText xml:space="preserve"> root</w:delText>
        </w:r>
        <w:r w:rsidRPr="0038571B" w:rsidDel="00C207B1">
          <w:rPr>
            <w:color w:val="0000FF"/>
            <w:highlight w:val="white"/>
            <w:lang w:val="en-US" w:eastAsia="fi-FI"/>
          </w:rPr>
          <w:delText>="</w:delText>
        </w:r>
        <w:r w:rsidRPr="0038571B" w:rsidDel="00C207B1">
          <w:rPr>
            <w:color w:val="000000"/>
            <w:highlight w:val="white"/>
            <w:lang w:val="en-US" w:eastAsia="fi-FI"/>
          </w:rPr>
          <w:delText>1</w:delText>
        </w:r>
        <w:r w:rsidRPr="0038571B" w:rsidDel="00C207B1">
          <w:rPr>
            <w:color w:val="0000FF"/>
            <w:highlight w:val="white"/>
            <w:lang w:val="en-US" w:eastAsia="fi-FI"/>
          </w:rPr>
          <w:delText>"</w:delText>
        </w:r>
        <w:r w:rsidRPr="0038571B" w:rsidDel="00C207B1">
          <w:rPr>
            <w:highlight w:val="white"/>
            <w:lang w:val="en-US" w:eastAsia="fi-FI"/>
          </w:rPr>
          <w:delText xml:space="preserve"> extension</w:delText>
        </w:r>
        <w:r w:rsidRPr="0038571B" w:rsidDel="00C207B1">
          <w:rPr>
            <w:color w:val="0000FF"/>
            <w:highlight w:val="white"/>
            <w:lang w:val="en-US" w:eastAsia="fi-FI"/>
          </w:rPr>
          <w:delText>="</w:delText>
        </w:r>
        <w:r w:rsidRPr="0038571B" w:rsidDel="00C207B1">
          <w:rPr>
            <w:color w:val="000000"/>
            <w:highlight w:val="white"/>
            <w:lang w:val="en-US" w:eastAsia="fi-FI"/>
          </w:rPr>
          <w:delText>1</w:delText>
        </w:r>
        <w:r w:rsidRPr="0038571B" w:rsidDel="00C207B1">
          <w:rPr>
            <w:color w:val="0000FF"/>
            <w:highlight w:val="white"/>
            <w:lang w:val="en-US" w:eastAsia="fi-FI"/>
          </w:rPr>
          <w:delText>"/&gt;</w:delText>
        </w:r>
      </w:del>
    </w:p>
    <w:p w:rsidR="003E639A" w:rsidRPr="002450C6" w:rsidDel="00C207B1" w:rsidRDefault="003E639A">
      <w:pPr>
        <w:rPr>
          <w:del w:id="6878" w:author="Tuomainen Mika" w:date="2014-04-11T16:01:00Z"/>
          <w:color w:val="000000"/>
          <w:highlight w:val="white"/>
          <w:lang w:val="en-GB" w:eastAsia="fi-FI"/>
        </w:rPr>
        <w:pPrChange w:id="6879" w:author="Tuomainen Mika" w:date="2014-04-03T23:16:00Z">
          <w:pPr>
            <w:autoSpaceDE w:val="0"/>
            <w:autoSpaceDN w:val="0"/>
            <w:adjustRightInd w:val="0"/>
          </w:pPr>
        </w:pPrChange>
      </w:pPr>
      <w:del w:id="6880" w:author="Tuomainen Mika" w:date="2014-04-11T16:01:00Z">
        <w:r w:rsidRPr="0038571B" w:rsidDel="00C207B1">
          <w:rPr>
            <w:color w:val="000000"/>
            <w:highlight w:val="white"/>
            <w:lang w:val="en-US" w:eastAsia="fi-FI"/>
          </w:rPr>
          <w:tab/>
        </w:r>
        <w:r w:rsidRPr="002450C6" w:rsidDel="00C207B1">
          <w:rPr>
            <w:color w:val="0000FF"/>
            <w:highlight w:val="white"/>
            <w:lang w:val="en-GB" w:eastAsia="fi-FI"/>
          </w:rPr>
          <w:delText>&lt;/</w:delText>
        </w:r>
        <w:r w:rsidRPr="002450C6" w:rsidDel="00C207B1">
          <w:rPr>
            <w:highlight w:val="white"/>
            <w:lang w:val="en-GB" w:eastAsia="fi-FI"/>
          </w:rPr>
          <w:delText>externalObservation</w:delText>
        </w:r>
        <w:r w:rsidRPr="002450C6" w:rsidDel="00C207B1">
          <w:rPr>
            <w:color w:val="0000FF"/>
            <w:highlight w:val="white"/>
            <w:lang w:val="en-GB" w:eastAsia="fi-FI"/>
          </w:rPr>
          <w:delText>&gt;</w:delText>
        </w:r>
      </w:del>
    </w:p>
    <w:p w:rsidR="003E639A" w:rsidRPr="002450C6" w:rsidDel="00C207B1" w:rsidRDefault="003E639A">
      <w:pPr>
        <w:rPr>
          <w:del w:id="6881" w:author="Tuomainen Mika" w:date="2014-04-11T16:01:00Z"/>
          <w:color w:val="000000"/>
          <w:highlight w:val="white"/>
          <w:lang w:val="en-GB" w:eastAsia="fi-FI"/>
        </w:rPr>
        <w:pPrChange w:id="6882" w:author="Tuomainen Mika" w:date="2014-04-03T23:16:00Z">
          <w:pPr>
            <w:autoSpaceDE w:val="0"/>
            <w:autoSpaceDN w:val="0"/>
            <w:adjustRightInd w:val="0"/>
          </w:pPr>
        </w:pPrChange>
      </w:pPr>
      <w:del w:id="6883" w:author="Tuomainen Mika" w:date="2014-04-11T16:01:00Z">
        <w:r w:rsidRPr="009723D3" w:rsidDel="00C207B1">
          <w:rPr>
            <w:color w:val="000000"/>
            <w:highlight w:val="white"/>
            <w:lang w:val="en-GB" w:eastAsia="fi-FI"/>
          </w:rPr>
          <w:tab/>
        </w:r>
        <w:r w:rsidRPr="002450C6" w:rsidDel="00C207B1">
          <w:rPr>
            <w:color w:val="0000FF"/>
            <w:highlight w:val="white"/>
            <w:lang w:val="en-GB" w:eastAsia="fi-FI"/>
          </w:rPr>
          <w:delText>&lt;/</w:delText>
        </w:r>
        <w:r w:rsidRPr="002450C6" w:rsidDel="00C207B1">
          <w:rPr>
            <w:highlight w:val="white"/>
            <w:lang w:val="en-GB" w:eastAsia="fi-FI"/>
          </w:rPr>
          <w:delText>reference</w:delText>
        </w:r>
        <w:r w:rsidRPr="002450C6" w:rsidDel="00C207B1">
          <w:rPr>
            <w:color w:val="0000FF"/>
            <w:highlight w:val="white"/>
            <w:lang w:val="en-GB" w:eastAsia="fi-FI"/>
          </w:rPr>
          <w:delText>&gt;</w:delText>
        </w:r>
      </w:del>
    </w:p>
    <w:p w:rsidR="003E639A" w:rsidDel="00C207B1" w:rsidRDefault="003E639A">
      <w:pPr>
        <w:rPr>
          <w:del w:id="6884" w:author="Tuomainen Mika" w:date="2014-04-11T16:01:00Z"/>
          <w:color w:val="000000"/>
          <w:highlight w:val="white"/>
          <w:lang w:eastAsia="fi-FI"/>
        </w:rPr>
        <w:pPrChange w:id="6885" w:author="Tuomainen Mika" w:date="2014-04-03T23:16:00Z">
          <w:pPr>
            <w:autoSpaceDE w:val="0"/>
            <w:autoSpaceDN w:val="0"/>
            <w:adjustRightInd w:val="0"/>
            <w:ind w:firstLine="720"/>
          </w:pPr>
        </w:pPrChange>
      </w:pPr>
      <w:del w:id="6886" w:author="Tuomainen Mika" w:date="2014-04-11T16:01:00Z">
        <w:r w:rsidDel="00C207B1">
          <w:rPr>
            <w:color w:val="0000FF"/>
            <w:highlight w:val="white"/>
            <w:lang w:eastAsia="fi-FI"/>
          </w:rPr>
          <w:delText>&lt;/</w:delText>
        </w:r>
        <w:r w:rsidDel="00C207B1">
          <w:rPr>
            <w:highlight w:val="white"/>
            <w:lang w:eastAsia="fi-FI"/>
          </w:rPr>
          <w:delText>observation</w:delText>
        </w:r>
        <w:r w:rsidDel="00C207B1">
          <w:rPr>
            <w:color w:val="0000FF"/>
            <w:highlight w:val="white"/>
            <w:lang w:eastAsia="fi-FI"/>
          </w:rPr>
          <w:delText>&gt;</w:delText>
        </w:r>
      </w:del>
    </w:p>
    <w:p w:rsidR="003E639A" w:rsidDel="00C207B1" w:rsidRDefault="003E639A" w:rsidP="00CC1036">
      <w:pPr>
        <w:rPr>
          <w:del w:id="6887" w:author="Tuomainen Mika" w:date="2014-04-11T16:01:00Z"/>
        </w:rPr>
      </w:pPr>
      <w:del w:id="6888" w:author="Tuomainen Mika" w:date="2014-04-11T16:01:00Z">
        <w:r w:rsidDel="00C207B1">
          <w:rPr>
            <w:color w:val="0000FF"/>
            <w:highlight w:val="white"/>
            <w:lang w:eastAsia="fi-FI"/>
          </w:rPr>
          <w:delText>&lt;/</w:delText>
        </w:r>
        <w:r w:rsidDel="00C207B1">
          <w:rPr>
            <w:highlight w:val="white"/>
            <w:lang w:eastAsia="fi-FI"/>
          </w:rPr>
          <w:delText>entry</w:delText>
        </w:r>
        <w:r w:rsidDel="00C207B1">
          <w:rPr>
            <w:color w:val="0000FF"/>
            <w:highlight w:val="white"/>
            <w:lang w:eastAsia="fi-FI"/>
          </w:rPr>
          <w:delText>&gt;</w:delText>
        </w:r>
      </w:del>
    </w:p>
    <w:p w:rsidR="003E639A" w:rsidRDefault="003E639A" w:rsidP="00CC1036">
      <w:pPr>
        <w:pStyle w:val="Otsikko3"/>
      </w:pPr>
      <w:bookmarkStart w:id="6889" w:name="_Toc384330176"/>
      <w:bookmarkStart w:id="6890" w:name="_Toc384989389"/>
      <w:r>
        <w:t>Lääkehoito</w:t>
      </w:r>
      <w:bookmarkEnd w:id="6889"/>
      <w:bookmarkEnd w:id="6890"/>
    </w:p>
    <w:p w:rsidR="003E639A" w:rsidRDefault="003E639A">
      <w:pPr>
        <w:rPr>
          <w:ins w:id="6891" w:author="Tuomainen Mika" w:date="2014-04-10T23:23:00Z"/>
        </w:rPr>
        <w:pPrChange w:id="6892" w:author="Tuomainen Mika" w:date="2014-04-03T23:16:00Z">
          <w:pPr>
            <w:ind w:left="720"/>
          </w:pPr>
        </w:pPrChange>
      </w:pPr>
    </w:p>
    <w:p w:rsidR="007B074B" w:rsidRDefault="007B074B">
      <w:pPr>
        <w:rPr>
          <w:ins w:id="6893" w:author="Tuomainen Mika" w:date="2014-04-10T23:23:00Z"/>
        </w:rPr>
        <w:pPrChange w:id="6894" w:author="Tuomainen Mika" w:date="2014-04-03T23:16:00Z">
          <w:pPr>
            <w:ind w:left="720"/>
          </w:pPr>
        </w:pPrChange>
      </w:pPr>
      <w:ins w:id="6895" w:author="Tuomainen Mika" w:date="2014-04-10T23:23:00Z">
        <w:r>
          <w:t>Tämä otsikko sijoitetaan hoitopalautteessa hoitoprosessin vaihekoodin 16 (Hoidon arviointi) alle.</w:t>
        </w:r>
      </w:ins>
    </w:p>
    <w:p w:rsidR="007B074B" w:rsidRDefault="007B074B">
      <w:pPr>
        <w:pPrChange w:id="6896" w:author="Tuomainen Mika" w:date="2014-04-03T23:16:00Z">
          <w:pPr>
            <w:ind w:left="720"/>
          </w:pPr>
        </w:pPrChange>
      </w:pPr>
    </w:p>
    <w:p w:rsidR="007B074B" w:rsidRDefault="003E639A" w:rsidP="00CC1036">
      <w:pPr>
        <w:rPr>
          <w:ins w:id="6897" w:author="Tuomainen Mika" w:date="2014-04-10T23:24:00Z"/>
        </w:rPr>
      </w:pPr>
      <w:r>
        <w:t>Lääkehoito:</w:t>
      </w:r>
      <w:r>
        <w:tab/>
      </w:r>
      <w:r>
        <w:tab/>
      </w:r>
    </w:p>
    <w:p w:rsidR="003E639A" w:rsidRDefault="003E639A" w:rsidP="00CC1036">
      <w:r>
        <w:t>otsikkokoodi: 55</w:t>
      </w:r>
      <w:r>
        <w:tab/>
      </w:r>
      <w:r>
        <w:tab/>
      </w:r>
      <w:r>
        <w:tab/>
        <w:t>otsikkokoodisto (1.2.246.537.6.14.2006)</w:t>
      </w:r>
    </w:p>
    <w:p w:rsidR="003E639A" w:rsidRDefault="003E639A" w:rsidP="00CC1036"/>
    <w:p w:rsidR="00C207B1" w:rsidRDefault="003E639A" w:rsidP="00CC1036">
      <w:pPr>
        <w:rPr>
          <w:ins w:id="6898" w:author="Tuomainen Mika" w:date="2014-04-11T16:01:00Z"/>
        </w:rPr>
      </w:pPr>
      <w:r>
        <w:t xml:space="preserve">Lääkelistaa käsitellään yksityiskohtaisesti omassa </w:t>
      </w:r>
      <w:ins w:id="6899" w:author="Tuomainen Mika" w:date="2014-04-11T16:01:00Z">
        <w:r w:rsidR="00C207B1">
          <w:t xml:space="preserve">CDA R2 dokumentaatiossa. </w:t>
        </w:r>
      </w:ins>
    </w:p>
    <w:p w:rsidR="003E639A" w:rsidRDefault="003E639A" w:rsidP="00CC1036">
      <w:del w:id="6900" w:author="Tuomainen Mika" w:date="2014-04-11T16:01:00Z">
        <w:r w:rsidDel="00C207B1">
          <w:delText>raportissa. OID-tunnus on 1.2.246,777,11.2006,8.</w:delText>
        </w:r>
      </w:del>
    </w:p>
    <w:p w:rsidR="003E639A" w:rsidRDefault="003E639A" w:rsidP="00CC1036">
      <w:pPr>
        <w:pStyle w:val="Otsikko3"/>
      </w:pPr>
      <w:bookmarkStart w:id="6901" w:name="_Toc384330177"/>
      <w:bookmarkStart w:id="6902" w:name="_Toc384989390"/>
      <w:r>
        <w:t>Lausunnot</w:t>
      </w:r>
      <w:bookmarkEnd w:id="6901"/>
      <w:bookmarkEnd w:id="6902"/>
    </w:p>
    <w:p w:rsidR="003E639A" w:rsidRDefault="003E639A">
      <w:pPr>
        <w:pPrChange w:id="6903" w:author="Tuomainen Mika" w:date="2014-04-03T23:16:00Z">
          <w:pPr>
            <w:ind w:left="720"/>
          </w:pPr>
        </w:pPrChange>
      </w:pPr>
    </w:p>
    <w:p w:rsidR="007B074B" w:rsidRDefault="007B074B" w:rsidP="00CC1036">
      <w:pPr>
        <w:rPr>
          <w:ins w:id="6904" w:author="Tuomainen Mika" w:date="2014-04-10T23:24:00Z"/>
        </w:rPr>
      </w:pPr>
      <w:ins w:id="6905" w:author="Tuomainen Mika" w:date="2014-04-10T23:24:00Z">
        <w:r>
          <w:t>Tämä otsikko sijoitetaan hoitopalautteessa hoitoprosessin vaihekoodin 16 (Hoidon arviointi) alle.</w:t>
        </w:r>
      </w:ins>
    </w:p>
    <w:p w:rsidR="007B074B" w:rsidRDefault="007B074B" w:rsidP="00CC1036">
      <w:pPr>
        <w:rPr>
          <w:ins w:id="6906" w:author="Tuomainen Mika" w:date="2014-04-10T23:24:00Z"/>
        </w:rPr>
      </w:pPr>
    </w:p>
    <w:p w:rsidR="003E639A" w:rsidRDefault="003E639A" w:rsidP="00CC1036">
      <w:r>
        <w:t>Lausunnot:</w:t>
      </w:r>
      <w:r>
        <w:tab/>
      </w:r>
      <w:r>
        <w:tab/>
        <w:t>otsikkokoodi: 62</w:t>
      </w:r>
      <w:r>
        <w:tab/>
      </w:r>
      <w:r>
        <w:tab/>
      </w:r>
      <w:r>
        <w:tab/>
        <w:t>otsikkokoodisto (1.2.246.537.6.14.2006)</w:t>
      </w:r>
    </w:p>
    <w:p w:rsidR="003E639A" w:rsidRDefault="003E639A" w:rsidP="00CC1036"/>
    <w:p w:rsidR="003E639A" w:rsidRDefault="003E639A" w:rsidP="00CC1036">
      <w:r>
        <w:t>Lausunnot  tulevat tekstinä narrative-osuudessa.</w:t>
      </w:r>
    </w:p>
    <w:p w:rsidR="003E639A" w:rsidRDefault="003E639A" w:rsidP="00CC1036"/>
    <w:p w:rsidR="003E639A" w:rsidRDefault="003E639A">
      <w:pPr>
        <w:rPr>
          <w:color w:val="000000"/>
          <w:highlight w:val="white"/>
          <w:lang w:eastAsia="fi-FI"/>
        </w:rPr>
        <w:pPrChange w:id="6907" w:author="Tuomainen Mika" w:date="2014-04-03T23:16:00Z">
          <w:pPr>
            <w:autoSpaceDE w:val="0"/>
            <w:autoSpaceDN w:val="0"/>
            <w:adjustRightInd w:val="0"/>
          </w:pPr>
        </w:pPrChange>
      </w:pPr>
      <w:r>
        <w:rPr>
          <w:color w:val="0000FF"/>
          <w:highlight w:val="white"/>
          <w:lang w:eastAsia="fi-FI"/>
        </w:rPr>
        <w:lastRenderedPageBreak/>
        <w:t>&lt;</w:t>
      </w:r>
      <w:r>
        <w:rPr>
          <w:highlight w:val="white"/>
          <w:lang w:eastAsia="fi-FI"/>
        </w:rPr>
        <w:t>text</w:t>
      </w:r>
      <w:r>
        <w:rPr>
          <w:color w:val="0000FF"/>
          <w:highlight w:val="white"/>
          <w:lang w:eastAsia="fi-FI"/>
        </w:rPr>
        <w:t>&gt;</w:t>
      </w:r>
    </w:p>
    <w:p w:rsidR="003E639A" w:rsidRPr="003E5F24" w:rsidRDefault="003E639A">
      <w:pPr>
        <w:rPr>
          <w:highlight w:val="white"/>
          <w:lang w:val="en-US" w:eastAsia="fi-FI"/>
        </w:rPr>
        <w:pPrChange w:id="6908" w:author="Tuomainen Mika" w:date="2014-04-03T23:16:00Z">
          <w:pPr>
            <w:autoSpaceDE w:val="0"/>
            <w:autoSpaceDN w:val="0"/>
            <w:adjustRightInd w:val="0"/>
          </w:pPr>
        </w:pPrChange>
      </w:pPr>
      <w:r>
        <w:rPr>
          <w:highlight w:val="white"/>
          <w:lang w:eastAsia="fi-FI"/>
        </w:rPr>
        <w:tab/>
      </w:r>
      <w:r>
        <w:rPr>
          <w:color w:val="0000FF"/>
          <w:highlight w:val="white"/>
          <w:lang w:eastAsia="fi-FI"/>
        </w:rPr>
        <w:t>&lt;</w:t>
      </w:r>
      <w:r>
        <w:rPr>
          <w:color w:val="800000"/>
          <w:highlight w:val="white"/>
          <w:lang w:eastAsia="fi-FI"/>
        </w:rPr>
        <w:t>content</w:t>
      </w:r>
      <w:r>
        <w:rPr>
          <w:color w:val="0000FF"/>
          <w:highlight w:val="white"/>
          <w:lang w:eastAsia="fi-FI"/>
        </w:rPr>
        <w:t>&gt;</w:t>
      </w:r>
      <w:r>
        <w:rPr>
          <w:highlight w:val="white"/>
          <w:lang w:eastAsia="fi-FI"/>
        </w:rPr>
        <w:t xml:space="preserve">Tähän tulee lausuntoja. </w:t>
      </w:r>
      <w:r w:rsidRPr="0038571B">
        <w:rPr>
          <w:color w:val="0000FF"/>
          <w:highlight w:val="white"/>
          <w:lang w:val="en-US" w:eastAsia="fi-FI"/>
        </w:rPr>
        <w:t>&lt;/</w:t>
      </w:r>
      <w:r w:rsidRPr="0038571B">
        <w:rPr>
          <w:color w:val="800000"/>
          <w:highlight w:val="white"/>
          <w:lang w:val="en-US" w:eastAsia="fi-FI"/>
        </w:rPr>
        <w:t>content</w:t>
      </w:r>
      <w:r w:rsidRPr="0038571B">
        <w:rPr>
          <w:color w:val="0000FF"/>
          <w:highlight w:val="white"/>
          <w:lang w:val="en-US" w:eastAsia="fi-FI"/>
        </w:rPr>
        <w:t>&gt;</w:t>
      </w:r>
    </w:p>
    <w:p w:rsidR="003E639A" w:rsidRPr="003E5F24" w:rsidRDefault="003E639A">
      <w:pPr>
        <w:rPr>
          <w:highlight w:val="white"/>
          <w:lang w:val="en-US" w:eastAsia="fi-FI"/>
        </w:rPr>
        <w:pPrChange w:id="6909" w:author="Tuomainen Mika" w:date="2014-04-03T23:16:00Z">
          <w:pPr>
            <w:autoSpaceDE w:val="0"/>
            <w:autoSpaceDN w:val="0"/>
            <w:adjustRightInd w:val="0"/>
          </w:pPr>
        </w:pPrChange>
      </w:pP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content</w:t>
      </w:r>
      <w:r w:rsidRPr="0038571B">
        <w:rPr>
          <w:color w:val="FF0000"/>
          <w:highlight w:val="white"/>
          <w:lang w:val="en-US" w:eastAsia="fi-FI"/>
        </w:rPr>
        <w:t xml:space="preserve"> ID</w:t>
      </w:r>
      <w:r w:rsidRPr="0038571B">
        <w:rPr>
          <w:color w:val="0000FF"/>
          <w:highlight w:val="white"/>
          <w:lang w:val="en-US" w:eastAsia="fi-FI"/>
        </w:rPr>
        <w:t>="</w:t>
      </w:r>
      <w:r w:rsidRPr="0038571B">
        <w:rPr>
          <w:highlight w:val="white"/>
          <w:lang w:val="en-US" w:eastAsia="fi-FI"/>
        </w:rPr>
        <w:t>ref-100</w:t>
      </w:r>
      <w:r w:rsidRPr="0038571B">
        <w:rPr>
          <w:color w:val="0000FF"/>
          <w:highlight w:val="white"/>
          <w:lang w:val="en-US" w:eastAsia="fi-FI"/>
        </w:rPr>
        <w:t>"/&gt;</w:t>
      </w:r>
    </w:p>
    <w:p w:rsidR="003E639A" w:rsidRPr="003E5F24" w:rsidRDefault="003E639A">
      <w:pPr>
        <w:rPr>
          <w:color w:val="000000"/>
          <w:highlight w:val="white"/>
          <w:lang w:val="en-US" w:eastAsia="fi-FI"/>
        </w:rPr>
        <w:pPrChange w:id="6910" w:author="Tuomainen Mika" w:date="2014-04-03T23:16: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text</w:t>
      </w:r>
      <w:r w:rsidRPr="0038571B">
        <w:rPr>
          <w:color w:val="0000FF"/>
          <w:highlight w:val="white"/>
          <w:lang w:val="en-US" w:eastAsia="fi-FI"/>
        </w:rPr>
        <w:t>&gt;</w:t>
      </w:r>
    </w:p>
    <w:p w:rsidR="003E639A" w:rsidRPr="003E5F24" w:rsidRDefault="003E639A">
      <w:pPr>
        <w:rPr>
          <w:color w:val="000000"/>
          <w:highlight w:val="white"/>
          <w:lang w:val="en-US" w:eastAsia="fi-FI"/>
        </w:rPr>
        <w:pPrChange w:id="6911" w:author="Tuomainen Mika" w:date="2014-04-03T23:16:00Z">
          <w:pPr>
            <w:autoSpaceDE w:val="0"/>
            <w:autoSpaceDN w:val="0"/>
            <w:adjustRightInd w:val="0"/>
          </w:pPr>
        </w:pPrChange>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rsidR="003E639A" w:rsidRPr="003E5F24" w:rsidRDefault="003E639A">
      <w:pPr>
        <w:rPr>
          <w:color w:val="000000"/>
          <w:highlight w:val="white"/>
          <w:lang w:val="en-US" w:eastAsia="fi-FI"/>
        </w:rPr>
        <w:pPrChange w:id="6912"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rsidR="003E639A" w:rsidRPr="002450C6" w:rsidRDefault="003E639A">
      <w:pPr>
        <w:rPr>
          <w:highlight w:val="white"/>
          <w:lang w:val="nl-NL" w:eastAsia="fi-FI"/>
        </w:rPr>
        <w:pPrChange w:id="6913" w:author="Tuomainen Mika" w:date="2014-04-03T23:16:00Z">
          <w:pPr>
            <w:autoSpaceDE w:val="0"/>
            <w:autoSpaceDN w:val="0"/>
            <w:adjustRightInd w:val="0"/>
          </w:pPr>
        </w:pPrChange>
      </w:pPr>
      <w:r w:rsidRPr="0038571B">
        <w:rPr>
          <w:highlight w:val="white"/>
          <w:lang w:val="en-US" w:eastAsia="fi-FI"/>
        </w:rPr>
        <w:tab/>
      </w:r>
      <w:r w:rsidRPr="002450C6">
        <w:rPr>
          <w:color w:val="0000FF"/>
          <w:highlight w:val="white"/>
          <w:lang w:val="nl-NL" w:eastAsia="fi-FI"/>
        </w:rPr>
        <w:t>&lt;</w:t>
      </w:r>
      <w:r w:rsidRPr="002450C6">
        <w:rPr>
          <w:color w:val="800000"/>
          <w:highlight w:val="white"/>
          <w:lang w:val="nl-NL" w:eastAsia="fi-FI"/>
        </w:rPr>
        <w:t>templateId</w:t>
      </w:r>
      <w:r w:rsidRPr="002450C6">
        <w:rPr>
          <w:color w:val="FF0000"/>
          <w:highlight w:val="white"/>
          <w:lang w:val="nl-NL" w:eastAsia="fi-FI"/>
        </w:rPr>
        <w:t xml:space="preserve"> root</w:t>
      </w:r>
      <w:r w:rsidRPr="002450C6">
        <w:rPr>
          <w:color w:val="0000FF"/>
          <w:highlight w:val="white"/>
          <w:lang w:val="nl-NL" w:eastAsia="fi-FI"/>
        </w:rPr>
        <w:t>="</w:t>
      </w:r>
      <w:r w:rsidRPr="002450C6">
        <w:rPr>
          <w:highlight w:val="white"/>
          <w:lang w:val="nl-NL" w:eastAsia="fi-FI"/>
        </w:rPr>
        <w:t>1.2.246.537.6.12.999.2003.9</w:t>
      </w:r>
      <w:r w:rsidRPr="002450C6">
        <w:rPr>
          <w:color w:val="0000FF"/>
          <w:highlight w:val="white"/>
          <w:lang w:val="nl-NL" w:eastAsia="fi-FI"/>
        </w:rPr>
        <w:t>"/&gt;</w:t>
      </w:r>
    </w:p>
    <w:p w:rsidR="003E639A" w:rsidRPr="002450C6" w:rsidRDefault="003E639A">
      <w:pPr>
        <w:rPr>
          <w:highlight w:val="white"/>
          <w:lang w:val="nl-NL" w:eastAsia="fi-FI"/>
        </w:rPr>
        <w:pPrChange w:id="6914" w:author="Tuomainen Mika" w:date="2014-04-03T23:16:00Z">
          <w:pPr>
            <w:autoSpaceDE w:val="0"/>
            <w:autoSpaceDN w:val="0"/>
            <w:adjustRightInd w:val="0"/>
          </w:pPr>
        </w:pPrChange>
      </w:pP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9</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1.2.246.537.6.12.999.2003</w:t>
      </w:r>
      <w:r w:rsidRPr="002450C6">
        <w:rPr>
          <w:color w:val="0000FF"/>
          <w:highlight w:val="white"/>
          <w:lang w:val="nl-NL" w:eastAsia="fi-FI"/>
        </w:rPr>
        <w:t>"/&gt;</w:t>
      </w:r>
    </w:p>
    <w:p w:rsidR="003E639A" w:rsidRPr="003E5F24" w:rsidRDefault="003E639A">
      <w:pPr>
        <w:rPr>
          <w:highlight w:val="white"/>
          <w:lang w:val="en-US" w:eastAsia="fi-FI"/>
        </w:rPr>
        <w:pPrChange w:id="6915" w:author="Tuomainen Mika" w:date="2014-04-03T23:16:00Z">
          <w:pPr>
            <w:autoSpaceDE w:val="0"/>
            <w:autoSpaceDN w:val="0"/>
            <w:adjustRightInd w:val="0"/>
          </w:pPr>
        </w:pPrChange>
      </w:pPr>
      <w:r w:rsidRPr="009723D3">
        <w:rPr>
          <w:highlight w:val="white"/>
          <w:lang w:val="nl-NL" w:eastAsia="fi-FI"/>
        </w:rPr>
        <w:tab/>
      </w:r>
      <w:r w:rsidRPr="0038571B">
        <w:rPr>
          <w:color w:val="0000FF"/>
          <w:highlight w:val="white"/>
          <w:lang w:val="en-US" w:eastAsia="fi-FI"/>
        </w:rPr>
        <w:t>&lt;</w:t>
      </w:r>
      <w:r w:rsidRPr="0038571B">
        <w:rPr>
          <w:color w:val="800000"/>
          <w:highlight w:val="white"/>
          <w:lang w:val="en-US" w:eastAsia="fi-FI"/>
        </w:rPr>
        <w:t>text</w:t>
      </w:r>
      <w:r w:rsidRPr="0038571B">
        <w:rPr>
          <w:color w:val="FF0000"/>
          <w:highlight w:val="white"/>
          <w:lang w:val="en-US" w:eastAsia="fi-FI"/>
        </w:rPr>
        <w:t xml:space="preserve"> mediaType</w:t>
      </w:r>
      <w:r w:rsidRPr="0038571B">
        <w:rPr>
          <w:color w:val="0000FF"/>
          <w:highlight w:val="white"/>
          <w:lang w:val="en-US" w:eastAsia="fi-FI"/>
        </w:rPr>
        <w:t>="</w:t>
      </w:r>
      <w:r w:rsidRPr="0038571B">
        <w:rPr>
          <w:highlight w:val="white"/>
          <w:lang w:val="en-US" w:eastAsia="fi-FI"/>
        </w:rPr>
        <w:t>text/xml</w:t>
      </w:r>
      <w:r w:rsidRPr="0038571B">
        <w:rPr>
          <w:color w:val="0000FF"/>
          <w:highlight w:val="white"/>
          <w:lang w:val="en-US" w:eastAsia="fi-FI"/>
        </w:rPr>
        <w:t>"&gt;</w:t>
      </w:r>
    </w:p>
    <w:p w:rsidR="003E639A" w:rsidRPr="003E5F24" w:rsidRDefault="003E639A">
      <w:pPr>
        <w:rPr>
          <w:highlight w:val="white"/>
          <w:lang w:val="en-US" w:eastAsia="fi-FI"/>
        </w:rPr>
        <w:pPrChange w:id="6916" w:author="Tuomainen Mika" w:date="2014-04-03T23:16:00Z">
          <w:pPr>
            <w:autoSpaceDE w:val="0"/>
            <w:autoSpaceDN w:val="0"/>
            <w:adjustRightInd w:val="0"/>
          </w:pPr>
        </w:pPrChange>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reference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#ref-100</w:t>
      </w:r>
      <w:r w:rsidRPr="0038571B">
        <w:rPr>
          <w:color w:val="0000FF"/>
          <w:highlight w:val="white"/>
          <w:lang w:val="en-US" w:eastAsia="fi-FI"/>
        </w:rPr>
        <w:t>"/&gt;</w:t>
      </w:r>
    </w:p>
    <w:p w:rsidR="003E639A" w:rsidRDefault="003E639A">
      <w:pPr>
        <w:rPr>
          <w:color w:val="000000"/>
          <w:highlight w:val="white"/>
          <w:lang w:val="en-US" w:eastAsia="fi-FI"/>
        </w:rPr>
        <w:pPrChange w:id="6917" w:author="Tuomainen Mika" w:date="2014-04-03T23:16: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text</w:t>
      </w:r>
      <w:r w:rsidRPr="0038571B">
        <w:rPr>
          <w:color w:val="0000FF"/>
          <w:highlight w:val="white"/>
          <w:lang w:val="en-US" w:eastAsia="fi-FI"/>
        </w:rPr>
        <w:t>&gt;</w:t>
      </w:r>
    </w:p>
    <w:p w:rsidR="003E639A" w:rsidRPr="003E5F24" w:rsidRDefault="003E639A">
      <w:pPr>
        <w:rPr>
          <w:color w:val="000000"/>
          <w:highlight w:val="white"/>
          <w:lang w:val="en-US" w:eastAsia="fi-FI"/>
        </w:rPr>
        <w:pPrChange w:id="6918" w:author="Tuomainen Mika" w:date="2014-04-03T23:16:00Z">
          <w:pPr>
            <w:autoSpaceDE w:val="0"/>
            <w:autoSpaceDN w:val="0"/>
            <w:adjustRightInd w:val="0"/>
          </w:pPr>
        </w:pPrChange>
      </w:pPr>
      <w:r w:rsidRPr="0038571B">
        <w:rPr>
          <w:color w:val="000000"/>
          <w:highlight w:val="white"/>
          <w:lang w:val="en-US" w:eastAsia="fi-FI"/>
        </w:rPr>
        <w:tab/>
      </w:r>
      <w:r w:rsidRPr="0038571B">
        <w:rPr>
          <w:highlight w:val="white"/>
          <w:lang w:val="en-US" w:eastAsia="fi-FI"/>
        </w:rPr>
        <w:t>&lt;!--</w:t>
      </w:r>
      <w:r w:rsidRPr="0038571B">
        <w:rPr>
          <w:color w:val="808080"/>
          <w:highlight w:val="white"/>
          <w:lang w:val="en-US" w:eastAsia="fi-FI"/>
        </w:rPr>
        <w:t xml:space="preserve"> aika </w:t>
      </w:r>
      <w:r w:rsidRPr="0038571B">
        <w:rPr>
          <w:highlight w:val="white"/>
          <w:lang w:val="en-US" w:eastAsia="fi-FI"/>
        </w:rPr>
        <w:t>--&gt;</w:t>
      </w:r>
    </w:p>
    <w:p w:rsidR="003E639A" w:rsidRPr="003E5F24" w:rsidRDefault="003E639A">
      <w:pPr>
        <w:rPr>
          <w:color w:val="000000"/>
          <w:highlight w:val="white"/>
          <w:lang w:val="en-US" w:eastAsia="fi-FI"/>
        </w:rPr>
        <w:pPrChange w:id="6919"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20031209</w:t>
      </w:r>
      <w:r w:rsidRPr="0038571B">
        <w:rPr>
          <w:color w:val="0000FF"/>
          <w:highlight w:val="white"/>
          <w:lang w:val="en-US" w:eastAsia="fi-FI"/>
        </w:rPr>
        <w:t>"/&gt;</w:t>
      </w:r>
    </w:p>
    <w:p w:rsidR="003E639A" w:rsidRPr="003E5F24" w:rsidRDefault="003E639A">
      <w:pPr>
        <w:rPr>
          <w:highlight w:val="white"/>
          <w:lang w:val="en-US" w:eastAsia="fi-FI"/>
        </w:rPr>
        <w:pPrChange w:id="6920" w:author="Tuomainen Mika" w:date="2014-04-03T23:16:00Z">
          <w:pPr>
            <w:autoSpaceDE w:val="0"/>
            <w:autoSpaceDN w:val="0"/>
            <w:adjustRightInd w:val="0"/>
          </w:pPr>
        </w:pPrChange>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CD</w:t>
      </w:r>
      <w:r w:rsidRPr="0038571B">
        <w:rPr>
          <w:color w:val="0000FF"/>
          <w:highlight w:val="white"/>
          <w:lang w:val="en-US" w:eastAsia="fi-FI"/>
        </w:rPr>
        <w:t>"</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"&gt;</w:t>
      </w:r>
    </w:p>
    <w:p w:rsidR="003E639A" w:rsidRDefault="003E639A">
      <w:pPr>
        <w:rPr>
          <w:color w:val="000000"/>
          <w:highlight w:val="white"/>
          <w:lang w:val="en-US" w:eastAsia="fi-FI"/>
        </w:rPr>
        <w:pPrChange w:id="6921" w:author="Tuomainen Mika" w:date="2014-04-03T23:16:00Z">
          <w:pPr>
            <w:autoSpaceDE w:val="0"/>
            <w:autoSpaceDN w:val="0"/>
            <w:adjustRightInd w:val="0"/>
            <w:ind w:firstLine="720"/>
          </w:pPr>
        </w:pPrChange>
      </w:pPr>
      <w:r w:rsidRPr="0038571B">
        <w:rPr>
          <w:color w:val="0000FF"/>
          <w:highlight w:val="white"/>
          <w:lang w:val="en-US" w:eastAsia="fi-FI"/>
        </w:rPr>
        <w:t>&lt;</w:t>
      </w:r>
      <w:r w:rsidRPr="0038571B">
        <w:rPr>
          <w:highlight w:val="white"/>
          <w:lang w:val="en-US" w:eastAsia="fi-FI"/>
        </w:rPr>
        <w:t>originalText</w:t>
      </w:r>
      <w:r w:rsidRPr="0038571B">
        <w:rPr>
          <w:color w:val="0000FF"/>
          <w:highlight w:val="white"/>
          <w:lang w:val="en-US" w:eastAsia="fi-FI"/>
        </w:rPr>
        <w:t>/&gt;</w:t>
      </w:r>
    </w:p>
    <w:p w:rsidR="003E639A" w:rsidRPr="003E5F24" w:rsidRDefault="003E639A">
      <w:pPr>
        <w:rPr>
          <w:color w:val="000000"/>
          <w:highlight w:val="white"/>
          <w:lang w:val="en-US" w:eastAsia="fi-FI"/>
        </w:rPr>
        <w:pPrChange w:id="6922"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rsidR="003E639A" w:rsidRPr="003E5F24" w:rsidRDefault="003E639A">
      <w:pPr>
        <w:rPr>
          <w:color w:val="000000"/>
          <w:highlight w:val="white"/>
          <w:lang w:val="en-US" w:eastAsia="fi-FI"/>
        </w:rPr>
        <w:pPrChange w:id="6923"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reference</w:t>
      </w:r>
      <w:r w:rsidRPr="0038571B">
        <w:rPr>
          <w:color w:val="FF0000"/>
          <w:highlight w:val="white"/>
          <w:lang w:val="en-US" w:eastAsia="fi-FI"/>
        </w:rPr>
        <w:t xml:space="preserve"> typeCode</w:t>
      </w:r>
      <w:r w:rsidRPr="0038571B">
        <w:rPr>
          <w:color w:val="0000FF"/>
          <w:highlight w:val="white"/>
          <w:lang w:val="en-US" w:eastAsia="fi-FI"/>
        </w:rPr>
        <w:t>="</w:t>
      </w:r>
      <w:r w:rsidRPr="0038571B">
        <w:rPr>
          <w:color w:val="000000"/>
          <w:highlight w:val="white"/>
          <w:lang w:val="en-US" w:eastAsia="fi-FI"/>
        </w:rPr>
        <w:t>SPRT</w:t>
      </w:r>
      <w:r w:rsidRPr="0038571B">
        <w:rPr>
          <w:color w:val="0000FF"/>
          <w:highlight w:val="white"/>
          <w:lang w:val="en-US" w:eastAsia="fi-FI"/>
        </w:rPr>
        <w:t>"&gt;</w:t>
      </w:r>
    </w:p>
    <w:p w:rsidR="003E639A" w:rsidRPr="003E5F24" w:rsidRDefault="003E639A">
      <w:pPr>
        <w:rPr>
          <w:color w:val="000000"/>
          <w:highlight w:val="white"/>
          <w:lang w:val="en-US" w:eastAsia="fi-FI"/>
        </w:rPr>
        <w:pPrChange w:id="6924"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seperatableInd</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true</w:t>
      </w:r>
      <w:r w:rsidRPr="0038571B">
        <w:rPr>
          <w:color w:val="0000FF"/>
          <w:highlight w:val="white"/>
          <w:lang w:val="en-US" w:eastAsia="fi-FI"/>
        </w:rPr>
        <w:t>"/&gt;</w:t>
      </w:r>
    </w:p>
    <w:p w:rsidR="003E639A" w:rsidRPr="003E5F24" w:rsidRDefault="003E639A">
      <w:pPr>
        <w:rPr>
          <w:color w:val="000000"/>
          <w:highlight w:val="white"/>
          <w:lang w:val="en-US" w:eastAsia="fi-FI"/>
        </w:rPr>
        <w:pPrChange w:id="6925"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highlight w:val="white"/>
          <w:lang w:val="en-US" w:eastAsia="fi-FI"/>
        </w:rPr>
        <w:t>externalObservation</w:t>
      </w:r>
      <w:r w:rsidRPr="0038571B">
        <w:rPr>
          <w:color w:val="0000FF"/>
          <w:highlight w:val="white"/>
          <w:lang w:val="en-US" w:eastAsia="fi-FI"/>
        </w:rPr>
        <w:t>&gt;</w:t>
      </w:r>
    </w:p>
    <w:p w:rsidR="003E639A" w:rsidRPr="003E5F24" w:rsidRDefault="003E639A">
      <w:pPr>
        <w:rPr>
          <w:color w:val="000000"/>
          <w:highlight w:val="white"/>
          <w:lang w:val="en-US" w:eastAsia="fi-FI"/>
        </w:rPr>
        <w:pPrChange w:id="6926" w:author="Tuomainen Mika" w:date="2014-04-03T23:16:00Z">
          <w:pPr>
            <w:autoSpaceDE w:val="0"/>
            <w:autoSpaceDN w:val="0"/>
            <w:adjustRightInd w:val="0"/>
          </w:pPr>
        </w:pPrChange>
      </w:pPr>
      <w:r w:rsidRPr="0038571B">
        <w:rPr>
          <w:color w:val="000000"/>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highlight w:val="white"/>
          <w:lang w:val="en-US" w:eastAsia="fi-FI"/>
        </w:rPr>
        <w:t xml:space="preserve"> root</w:t>
      </w:r>
      <w:r w:rsidRPr="0038571B">
        <w:rPr>
          <w:color w:val="0000FF"/>
          <w:highlight w:val="white"/>
          <w:lang w:val="en-US" w:eastAsia="fi-FI"/>
        </w:rPr>
        <w:t>="</w:t>
      </w:r>
      <w:r w:rsidRPr="0038571B">
        <w:rPr>
          <w:color w:val="000000"/>
          <w:highlight w:val="white"/>
          <w:lang w:val="en-US" w:eastAsia="fi-FI"/>
        </w:rPr>
        <w:t>1</w:t>
      </w:r>
      <w:r w:rsidRPr="0038571B">
        <w:rPr>
          <w:color w:val="0000FF"/>
          <w:highlight w:val="white"/>
          <w:lang w:val="en-US" w:eastAsia="fi-FI"/>
        </w:rPr>
        <w:t>"</w:t>
      </w:r>
      <w:r w:rsidRPr="0038571B">
        <w:rPr>
          <w:highlight w:val="white"/>
          <w:lang w:val="en-US" w:eastAsia="fi-FI"/>
        </w:rPr>
        <w:t xml:space="preserve"> extension</w:t>
      </w:r>
      <w:r w:rsidRPr="0038571B">
        <w:rPr>
          <w:color w:val="0000FF"/>
          <w:highlight w:val="white"/>
          <w:lang w:val="en-US" w:eastAsia="fi-FI"/>
        </w:rPr>
        <w:t>="</w:t>
      </w:r>
      <w:r w:rsidRPr="0038571B">
        <w:rPr>
          <w:color w:val="000000"/>
          <w:highlight w:val="white"/>
          <w:lang w:val="en-US" w:eastAsia="fi-FI"/>
        </w:rPr>
        <w:t>1</w:t>
      </w:r>
      <w:r w:rsidRPr="0038571B">
        <w:rPr>
          <w:color w:val="0000FF"/>
          <w:highlight w:val="white"/>
          <w:lang w:val="en-US" w:eastAsia="fi-FI"/>
        </w:rPr>
        <w:t>"/&gt;</w:t>
      </w:r>
    </w:p>
    <w:p w:rsidR="003E639A" w:rsidRDefault="003E639A">
      <w:pPr>
        <w:rPr>
          <w:color w:val="000000"/>
          <w:highlight w:val="white"/>
          <w:lang w:eastAsia="fi-FI"/>
        </w:rPr>
        <w:pPrChange w:id="6927" w:author="Tuomainen Mika" w:date="2014-04-03T23:16:00Z">
          <w:pPr>
            <w:autoSpaceDE w:val="0"/>
            <w:autoSpaceDN w:val="0"/>
            <w:adjustRightInd w:val="0"/>
          </w:pPr>
        </w:pPrChange>
      </w:pPr>
      <w:r w:rsidRPr="0038571B">
        <w:rPr>
          <w:color w:val="000000"/>
          <w:highlight w:val="white"/>
          <w:lang w:val="en-US" w:eastAsia="fi-FI"/>
        </w:rPr>
        <w:tab/>
      </w:r>
      <w:r>
        <w:rPr>
          <w:color w:val="0000FF"/>
          <w:highlight w:val="white"/>
          <w:lang w:eastAsia="fi-FI"/>
        </w:rPr>
        <w:t>&lt;/</w:t>
      </w:r>
      <w:r>
        <w:rPr>
          <w:highlight w:val="white"/>
          <w:lang w:eastAsia="fi-FI"/>
        </w:rPr>
        <w:t>externalObservation</w:t>
      </w:r>
      <w:r>
        <w:rPr>
          <w:color w:val="0000FF"/>
          <w:highlight w:val="white"/>
          <w:lang w:eastAsia="fi-FI"/>
        </w:rPr>
        <w:t>&gt;</w:t>
      </w:r>
    </w:p>
    <w:p w:rsidR="003E639A" w:rsidRDefault="003E639A">
      <w:pPr>
        <w:rPr>
          <w:color w:val="000000"/>
          <w:highlight w:val="white"/>
          <w:lang w:eastAsia="fi-FI"/>
        </w:rPr>
        <w:pPrChange w:id="6928" w:author="Tuomainen Mika" w:date="2014-04-03T23:16:00Z">
          <w:pPr>
            <w:autoSpaceDE w:val="0"/>
            <w:autoSpaceDN w:val="0"/>
            <w:adjustRightInd w:val="0"/>
          </w:pPr>
        </w:pPrChange>
      </w:pPr>
      <w:r>
        <w:rPr>
          <w:color w:val="000000"/>
          <w:highlight w:val="white"/>
          <w:lang w:eastAsia="fi-FI"/>
        </w:rPr>
        <w:tab/>
      </w:r>
      <w:r>
        <w:rPr>
          <w:color w:val="0000FF"/>
          <w:highlight w:val="white"/>
          <w:lang w:eastAsia="fi-FI"/>
        </w:rPr>
        <w:t>&lt;/</w:t>
      </w:r>
      <w:r>
        <w:rPr>
          <w:highlight w:val="white"/>
          <w:lang w:eastAsia="fi-FI"/>
        </w:rPr>
        <w:t>reference</w:t>
      </w:r>
      <w:r>
        <w:rPr>
          <w:color w:val="0000FF"/>
          <w:highlight w:val="white"/>
          <w:lang w:eastAsia="fi-FI"/>
        </w:rPr>
        <w:t>&gt;</w:t>
      </w:r>
    </w:p>
    <w:p w:rsidR="003E639A" w:rsidRDefault="003E639A">
      <w:pPr>
        <w:rPr>
          <w:color w:val="000000"/>
          <w:highlight w:val="white"/>
          <w:lang w:eastAsia="fi-FI"/>
        </w:rPr>
        <w:pPrChange w:id="6929" w:author="Tuomainen Mika" w:date="2014-04-03T23:16:00Z">
          <w:pPr>
            <w:autoSpaceDE w:val="0"/>
            <w:autoSpaceDN w:val="0"/>
            <w:adjustRightInd w:val="0"/>
          </w:pPr>
        </w:pPrChange>
      </w:pPr>
      <w:r>
        <w:rPr>
          <w:color w:val="000000"/>
          <w:highlight w:val="white"/>
          <w:lang w:eastAsia="fi-FI"/>
        </w:rPr>
        <w:tab/>
      </w:r>
      <w:r>
        <w:rPr>
          <w:color w:val="0000FF"/>
          <w:highlight w:val="white"/>
          <w:lang w:eastAsia="fi-FI"/>
        </w:rPr>
        <w:t>&lt;/</w:t>
      </w:r>
      <w:r>
        <w:rPr>
          <w:highlight w:val="white"/>
          <w:lang w:eastAsia="fi-FI"/>
        </w:rPr>
        <w:t>observation</w:t>
      </w:r>
      <w:r>
        <w:rPr>
          <w:color w:val="0000FF"/>
          <w:highlight w:val="white"/>
          <w:lang w:eastAsia="fi-FI"/>
        </w:rPr>
        <w:t>&gt;</w:t>
      </w:r>
    </w:p>
    <w:p w:rsidR="003E639A" w:rsidRDefault="003E639A" w:rsidP="00CC1036">
      <w:r>
        <w:rPr>
          <w:color w:val="0000FF"/>
          <w:highlight w:val="white"/>
          <w:lang w:eastAsia="fi-FI"/>
        </w:rPr>
        <w:t>&lt;/</w:t>
      </w:r>
      <w:r>
        <w:rPr>
          <w:highlight w:val="white"/>
          <w:lang w:eastAsia="fi-FI"/>
        </w:rPr>
        <w:t>entry</w:t>
      </w:r>
      <w:r>
        <w:rPr>
          <w:color w:val="0000FF"/>
          <w:highlight w:val="white"/>
          <w:lang w:eastAsia="fi-FI"/>
        </w:rPr>
        <w:t>&gt;</w:t>
      </w:r>
    </w:p>
    <w:p w:rsidR="003E639A" w:rsidRDefault="003E639A" w:rsidP="00CC1036"/>
    <w:p w:rsidR="003E639A" w:rsidDel="00C207B1" w:rsidRDefault="003E639A" w:rsidP="00CC1036">
      <w:pPr>
        <w:rPr>
          <w:del w:id="6930" w:author="Tuomainen Mika" w:date="2014-04-11T16:01:00Z"/>
        </w:rPr>
      </w:pPr>
    </w:p>
    <w:p w:rsidR="003E639A" w:rsidRDefault="003E639A" w:rsidP="00CC1036">
      <w:pPr>
        <w:pStyle w:val="Otsikko3"/>
      </w:pPr>
      <w:bookmarkStart w:id="6931" w:name="_Toc384330178"/>
      <w:bookmarkStart w:id="6932" w:name="_Toc384989391"/>
      <w:r>
        <w:t>Apuvälineet</w:t>
      </w:r>
      <w:bookmarkEnd w:id="6931"/>
      <w:bookmarkEnd w:id="6932"/>
    </w:p>
    <w:p w:rsidR="003E639A" w:rsidRDefault="003E639A">
      <w:pPr>
        <w:pPrChange w:id="6933" w:author="Tuomainen Mika" w:date="2014-04-03T23:16:00Z">
          <w:pPr>
            <w:ind w:left="720"/>
          </w:pPr>
        </w:pPrChange>
      </w:pPr>
    </w:p>
    <w:p w:rsidR="007B074B" w:rsidRDefault="007B074B" w:rsidP="00CC1036">
      <w:pPr>
        <w:rPr>
          <w:ins w:id="6934" w:author="Tuomainen Mika" w:date="2014-04-10T23:24:00Z"/>
        </w:rPr>
      </w:pPr>
      <w:ins w:id="6935" w:author="Tuomainen Mika" w:date="2014-04-10T23:24:00Z">
        <w:r>
          <w:lastRenderedPageBreak/>
          <w:t>Tämä otsikko sijoitetaan hoitopalautteessa hoitoprosessin vaihekoodin 16 (Hoidon arviointi) alle.</w:t>
        </w:r>
      </w:ins>
    </w:p>
    <w:p w:rsidR="007B074B" w:rsidRDefault="007B074B" w:rsidP="00CC1036">
      <w:pPr>
        <w:rPr>
          <w:ins w:id="6936" w:author="Tuomainen Mika" w:date="2014-04-10T23:25:00Z"/>
        </w:rPr>
      </w:pPr>
    </w:p>
    <w:p w:rsidR="007B074B" w:rsidRDefault="003E639A" w:rsidP="00CC1036">
      <w:pPr>
        <w:rPr>
          <w:ins w:id="6937" w:author="Tuomainen Mika" w:date="2014-04-10T23:24:00Z"/>
        </w:rPr>
      </w:pPr>
      <w:r>
        <w:t>Apuvälineet:</w:t>
      </w:r>
      <w:r>
        <w:tab/>
      </w:r>
      <w:r>
        <w:tab/>
      </w:r>
    </w:p>
    <w:p w:rsidR="003E639A" w:rsidRDefault="003E639A" w:rsidP="00CC1036">
      <w:r>
        <w:t>otsikkokoodi: 63</w:t>
      </w:r>
      <w:r>
        <w:tab/>
      </w:r>
      <w:r>
        <w:tab/>
      </w:r>
      <w:r>
        <w:tab/>
        <w:t>otsikkokoodisto (1.2.246.537.6.14.2006)</w:t>
      </w:r>
    </w:p>
    <w:p w:rsidR="003E639A" w:rsidRDefault="003E639A" w:rsidP="00CC1036"/>
    <w:p w:rsidR="003E639A" w:rsidRDefault="003E639A" w:rsidP="00CC1036">
      <w:r>
        <w:t>Tekstimuodossaapuvälineet sijoitetaan omiin kappaleisiinsa narrative-osuuteen. Entry-rakennetta toistetaan siten, että kaikki apuvälineet  saadaan ilmoitettua</w:t>
      </w:r>
      <w:ins w:id="6938" w:author="Tuomainen Mika" w:date="2014-04-11T16:02:00Z">
        <w:r w:rsidR="00C207B1">
          <w:t xml:space="preserve">. Ks. tarkempi rakenteen kuvaus </w:t>
        </w:r>
        <w:r w:rsidR="00C207B1" w:rsidRPr="0038571B">
          <w:t>Kertomus ja lomakkeet</w:t>
        </w:r>
        <w:r w:rsidR="00C207B1">
          <w:t xml:space="preserve"> dokumentista.</w:t>
        </w:r>
      </w:ins>
      <w:del w:id="6939" w:author="Tuomainen Mika" w:date="2014-04-11T16:02:00Z">
        <w:r w:rsidDel="00C207B1">
          <w:delText xml:space="preserve"> yditietorakenteilla,</w:delText>
        </w:r>
      </w:del>
      <w:r>
        <w:t xml:space="preserve"> </w:t>
      </w:r>
    </w:p>
    <w:p w:rsidR="003E639A" w:rsidRDefault="003E639A" w:rsidP="00CC1036"/>
    <w:p w:rsidR="003E639A" w:rsidDel="00C207B1" w:rsidRDefault="003E639A">
      <w:pPr>
        <w:rPr>
          <w:del w:id="6940" w:author="Tuomainen Mika" w:date="2014-04-11T16:02:00Z"/>
          <w:color w:val="000000"/>
          <w:highlight w:val="white"/>
          <w:lang w:eastAsia="fi-FI"/>
        </w:rPr>
        <w:pPrChange w:id="6941" w:author="Tuomainen Mika" w:date="2014-04-03T23:16:00Z">
          <w:pPr>
            <w:autoSpaceDE w:val="0"/>
            <w:autoSpaceDN w:val="0"/>
            <w:adjustRightInd w:val="0"/>
          </w:pPr>
        </w:pPrChange>
      </w:pPr>
      <w:del w:id="6942" w:author="Tuomainen Mika" w:date="2014-04-11T16:02:00Z">
        <w:r w:rsidDel="00C207B1">
          <w:rPr>
            <w:color w:val="0000FF"/>
            <w:highlight w:val="white"/>
            <w:lang w:eastAsia="fi-FI"/>
          </w:rPr>
          <w:delText>&lt;</w:delText>
        </w:r>
        <w:r w:rsidDel="00C207B1">
          <w:rPr>
            <w:highlight w:val="white"/>
            <w:lang w:eastAsia="fi-FI"/>
          </w:rPr>
          <w:delText>text</w:delText>
        </w:r>
        <w:r w:rsidDel="00C207B1">
          <w:rPr>
            <w:color w:val="0000FF"/>
            <w:highlight w:val="white"/>
            <w:lang w:eastAsia="fi-FI"/>
          </w:rPr>
          <w:delText>&gt;</w:delText>
        </w:r>
      </w:del>
    </w:p>
    <w:p w:rsidR="003E639A" w:rsidRPr="00F43965" w:rsidDel="00C207B1" w:rsidRDefault="003E639A">
      <w:pPr>
        <w:rPr>
          <w:del w:id="6943" w:author="Tuomainen Mika" w:date="2014-04-11T16:02:00Z"/>
          <w:highlight w:val="white"/>
          <w:lang w:eastAsia="fi-FI"/>
        </w:rPr>
        <w:pPrChange w:id="6944" w:author="Tuomainen Mika" w:date="2014-04-03T23:16:00Z">
          <w:pPr>
            <w:autoSpaceDE w:val="0"/>
            <w:autoSpaceDN w:val="0"/>
            <w:adjustRightInd w:val="0"/>
            <w:ind w:firstLine="720"/>
          </w:pPr>
        </w:pPrChange>
      </w:pPr>
      <w:del w:id="6945" w:author="Tuomainen Mika" w:date="2014-04-11T16:02:00Z">
        <w:r w:rsidDel="00C207B1">
          <w:rPr>
            <w:color w:val="0000FF"/>
            <w:highlight w:val="white"/>
            <w:lang w:eastAsia="fi-FI"/>
          </w:rPr>
          <w:delText>&lt;</w:delText>
        </w:r>
        <w:r w:rsidDel="00C207B1">
          <w:rPr>
            <w:color w:val="800000"/>
            <w:highlight w:val="white"/>
            <w:lang w:eastAsia="fi-FI"/>
          </w:rPr>
          <w:delText>paragraph</w:delText>
        </w:r>
        <w:r w:rsidDel="00C207B1">
          <w:rPr>
            <w:color w:val="0000FF"/>
            <w:highlight w:val="white"/>
            <w:lang w:eastAsia="fi-FI"/>
          </w:rPr>
          <w:delText>&gt;&lt;</w:delText>
        </w:r>
        <w:r w:rsidDel="00C207B1">
          <w:rPr>
            <w:color w:val="800000"/>
            <w:highlight w:val="white"/>
            <w:lang w:eastAsia="fi-FI"/>
          </w:rPr>
          <w:delText>content</w:delText>
        </w:r>
        <w:r w:rsidDel="00C207B1">
          <w:rPr>
            <w:color w:val="0000FF"/>
            <w:highlight w:val="white"/>
            <w:lang w:eastAsia="fi-FI"/>
          </w:rPr>
          <w:delText>&gt;</w:delText>
        </w:r>
        <w:r w:rsidDel="00C207B1">
          <w:rPr>
            <w:highlight w:val="white"/>
            <w:lang w:eastAsia="fi-FI"/>
          </w:rPr>
          <w:delText xml:space="preserve">Tähän tulee apuvälineitä. </w:delText>
        </w:r>
        <w:r w:rsidRPr="00F43965" w:rsidDel="00C207B1">
          <w:rPr>
            <w:color w:val="0000FF"/>
            <w:highlight w:val="white"/>
            <w:lang w:eastAsia="fi-FI"/>
          </w:rPr>
          <w:delText>&lt;/</w:delText>
        </w:r>
        <w:r w:rsidRPr="00F43965" w:rsidDel="00C207B1">
          <w:rPr>
            <w:color w:val="800000"/>
            <w:highlight w:val="white"/>
            <w:lang w:eastAsia="fi-FI"/>
          </w:rPr>
          <w:delText>content</w:delText>
        </w:r>
        <w:r w:rsidRPr="00F43965" w:rsidDel="00C207B1">
          <w:rPr>
            <w:color w:val="0000FF"/>
            <w:highlight w:val="white"/>
            <w:lang w:eastAsia="fi-FI"/>
          </w:rPr>
          <w:delText>&gt;</w:delText>
        </w:r>
      </w:del>
    </w:p>
    <w:p w:rsidR="003E639A" w:rsidRPr="00F43965" w:rsidDel="00C207B1" w:rsidRDefault="003E639A">
      <w:pPr>
        <w:rPr>
          <w:del w:id="6946" w:author="Tuomainen Mika" w:date="2014-04-11T16:02:00Z"/>
          <w:highlight w:val="white"/>
          <w:lang w:eastAsia="fi-FI"/>
        </w:rPr>
        <w:pPrChange w:id="6947" w:author="Tuomainen Mika" w:date="2014-04-03T23:16:00Z">
          <w:pPr>
            <w:autoSpaceDE w:val="0"/>
            <w:autoSpaceDN w:val="0"/>
            <w:adjustRightInd w:val="0"/>
          </w:pPr>
        </w:pPrChange>
      </w:pPr>
      <w:del w:id="6948" w:author="Tuomainen Mika" w:date="2014-04-11T16:02:00Z">
        <w:r w:rsidRPr="00F43965" w:rsidDel="00C207B1">
          <w:rPr>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content</w:delText>
        </w:r>
        <w:r w:rsidRPr="00F43965" w:rsidDel="00C207B1">
          <w:rPr>
            <w:color w:val="FF0000"/>
            <w:highlight w:val="white"/>
            <w:lang w:eastAsia="fi-FI"/>
          </w:rPr>
          <w:delText xml:space="preserve"> ID</w:delText>
        </w:r>
        <w:r w:rsidRPr="00F43965" w:rsidDel="00C207B1">
          <w:rPr>
            <w:color w:val="0000FF"/>
            <w:highlight w:val="white"/>
            <w:lang w:eastAsia="fi-FI"/>
          </w:rPr>
          <w:delText>="</w:delText>
        </w:r>
        <w:r w:rsidRPr="00F43965" w:rsidDel="00C207B1">
          <w:rPr>
            <w:highlight w:val="white"/>
            <w:lang w:eastAsia="fi-FI"/>
          </w:rPr>
          <w:delText>OID1.2.246.10.1234567668.11.2009.123.1.2.314</w:delText>
        </w:r>
        <w:r w:rsidRPr="00F43965" w:rsidDel="00C207B1">
          <w:rPr>
            <w:color w:val="0000FF"/>
            <w:highlight w:val="white"/>
            <w:lang w:eastAsia="fi-FI"/>
          </w:rPr>
          <w:delText>"/&gt;&lt;/</w:delText>
        </w:r>
        <w:r w:rsidRPr="00F43965" w:rsidDel="00C207B1">
          <w:rPr>
            <w:color w:val="800000"/>
            <w:highlight w:val="white"/>
            <w:lang w:eastAsia="fi-FI"/>
          </w:rPr>
          <w:delText>paragraph</w:delText>
        </w:r>
        <w:r w:rsidRPr="00F43965" w:rsidDel="00C207B1">
          <w:rPr>
            <w:color w:val="0000FF"/>
            <w:highlight w:val="white"/>
            <w:lang w:eastAsia="fi-FI"/>
          </w:rPr>
          <w:delText>&gt;</w:delText>
        </w:r>
      </w:del>
    </w:p>
    <w:p w:rsidR="003E639A" w:rsidRPr="00F43965" w:rsidDel="00C207B1" w:rsidRDefault="003E639A">
      <w:pPr>
        <w:rPr>
          <w:del w:id="6949" w:author="Tuomainen Mika" w:date="2014-04-11T16:02:00Z"/>
          <w:color w:val="000000"/>
          <w:highlight w:val="white"/>
          <w:lang w:eastAsia="fi-FI"/>
        </w:rPr>
        <w:pPrChange w:id="6950" w:author="Tuomainen Mika" w:date="2014-04-03T23:16:00Z">
          <w:pPr>
            <w:autoSpaceDE w:val="0"/>
            <w:autoSpaceDN w:val="0"/>
            <w:adjustRightInd w:val="0"/>
          </w:pPr>
        </w:pPrChange>
      </w:pPr>
      <w:del w:id="6951" w:author="Tuomainen Mika" w:date="2014-04-11T16:02:00Z">
        <w:r w:rsidRPr="00F43965" w:rsidDel="00C207B1">
          <w:rPr>
            <w:color w:val="0000FF"/>
            <w:highlight w:val="white"/>
            <w:lang w:eastAsia="fi-FI"/>
          </w:rPr>
          <w:delText>&lt;/</w:delText>
        </w:r>
        <w:r w:rsidRPr="00F43965" w:rsidDel="00C207B1">
          <w:rPr>
            <w:highlight w:val="white"/>
            <w:lang w:eastAsia="fi-FI"/>
          </w:rPr>
          <w:delText>text</w:delText>
        </w:r>
        <w:r w:rsidRPr="00F43965" w:rsidDel="00C207B1">
          <w:rPr>
            <w:color w:val="0000FF"/>
            <w:highlight w:val="white"/>
            <w:lang w:eastAsia="fi-FI"/>
          </w:rPr>
          <w:delText>&gt;</w:delText>
        </w:r>
      </w:del>
    </w:p>
    <w:p w:rsidR="003E639A" w:rsidRPr="00F43965" w:rsidDel="00C207B1" w:rsidRDefault="003E639A">
      <w:pPr>
        <w:rPr>
          <w:del w:id="6952" w:author="Tuomainen Mika" w:date="2014-04-11T16:02:00Z"/>
          <w:color w:val="000000"/>
          <w:highlight w:val="white"/>
          <w:lang w:eastAsia="fi-FI"/>
        </w:rPr>
        <w:pPrChange w:id="6953" w:author="Tuomainen Mika" w:date="2014-04-03T23:16:00Z">
          <w:pPr>
            <w:autoSpaceDE w:val="0"/>
            <w:autoSpaceDN w:val="0"/>
            <w:adjustRightInd w:val="0"/>
          </w:pPr>
        </w:pPrChange>
      </w:pPr>
      <w:del w:id="6954" w:author="Tuomainen Mika" w:date="2014-04-11T16:02:00Z">
        <w:r w:rsidRPr="00F43965" w:rsidDel="00C207B1">
          <w:rPr>
            <w:color w:val="0000FF"/>
            <w:highlight w:val="white"/>
            <w:lang w:eastAsia="fi-FI"/>
          </w:rPr>
          <w:delText>&lt;</w:delText>
        </w:r>
        <w:r w:rsidRPr="00F43965" w:rsidDel="00C207B1">
          <w:rPr>
            <w:highlight w:val="white"/>
            <w:lang w:eastAsia="fi-FI"/>
          </w:rPr>
          <w:delText>entry</w:delText>
        </w:r>
        <w:r w:rsidRPr="00F43965" w:rsidDel="00C207B1">
          <w:rPr>
            <w:color w:val="0000FF"/>
            <w:highlight w:val="white"/>
            <w:lang w:eastAsia="fi-FI"/>
          </w:rPr>
          <w:delText>&gt;</w:delText>
        </w:r>
      </w:del>
    </w:p>
    <w:p w:rsidR="003E639A" w:rsidRPr="00F43965" w:rsidDel="00C207B1" w:rsidRDefault="003E639A">
      <w:pPr>
        <w:rPr>
          <w:del w:id="6955" w:author="Tuomainen Mika" w:date="2014-04-11T16:02:00Z"/>
          <w:color w:val="000000"/>
          <w:highlight w:val="white"/>
          <w:lang w:eastAsia="fi-FI"/>
        </w:rPr>
        <w:pPrChange w:id="6956" w:author="Tuomainen Mika" w:date="2014-04-03T23:16:00Z">
          <w:pPr>
            <w:autoSpaceDE w:val="0"/>
            <w:autoSpaceDN w:val="0"/>
            <w:adjustRightInd w:val="0"/>
          </w:pPr>
        </w:pPrChange>
      </w:pPr>
      <w:del w:id="6957"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observation</w:delText>
        </w:r>
        <w:r w:rsidRPr="00F43965" w:rsidDel="00C207B1">
          <w:rPr>
            <w:highlight w:val="white"/>
            <w:lang w:eastAsia="fi-FI"/>
          </w:rPr>
          <w:delText xml:space="preserve"> classCode</w:delText>
        </w:r>
        <w:r w:rsidRPr="00F43965" w:rsidDel="00C207B1">
          <w:rPr>
            <w:color w:val="0000FF"/>
            <w:highlight w:val="white"/>
            <w:lang w:eastAsia="fi-FI"/>
          </w:rPr>
          <w:delText>="</w:delText>
        </w:r>
        <w:r w:rsidRPr="00F43965" w:rsidDel="00C207B1">
          <w:rPr>
            <w:color w:val="000000"/>
            <w:highlight w:val="white"/>
            <w:lang w:eastAsia="fi-FI"/>
          </w:rPr>
          <w:delText>OBS</w:delText>
        </w:r>
        <w:r w:rsidRPr="00F43965" w:rsidDel="00C207B1">
          <w:rPr>
            <w:color w:val="0000FF"/>
            <w:highlight w:val="white"/>
            <w:lang w:eastAsia="fi-FI"/>
          </w:rPr>
          <w:delText>"</w:delText>
        </w:r>
        <w:r w:rsidRPr="00F43965" w:rsidDel="00C207B1">
          <w:rPr>
            <w:highlight w:val="white"/>
            <w:lang w:eastAsia="fi-FI"/>
          </w:rPr>
          <w:delText xml:space="preserve"> moodCode</w:delText>
        </w:r>
        <w:r w:rsidRPr="00F43965" w:rsidDel="00C207B1">
          <w:rPr>
            <w:color w:val="0000FF"/>
            <w:highlight w:val="white"/>
            <w:lang w:eastAsia="fi-FI"/>
          </w:rPr>
          <w:delText>="</w:delText>
        </w:r>
        <w:r w:rsidRPr="00F43965" w:rsidDel="00C207B1">
          <w:rPr>
            <w:color w:val="000000"/>
            <w:highlight w:val="white"/>
            <w:lang w:eastAsia="fi-FI"/>
          </w:rPr>
          <w:delText>EVN</w:delText>
        </w:r>
        <w:r w:rsidRPr="00F43965" w:rsidDel="00C207B1">
          <w:rPr>
            <w:color w:val="0000FF"/>
            <w:highlight w:val="white"/>
            <w:lang w:eastAsia="fi-FI"/>
          </w:rPr>
          <w:delText>"&gt;</w:delText>
        </w:r>
      </w:del>
    </w:p>
    <w:p w:rsidR="003E639A" w:rsidRPr="002450C6" w:rsidDel="00C207B1" w:rsidRDefault="003E639A">
      <w:pPr>
        <w:rPr>
          <w:del w:id="6958" w:author="Tuomainen Mika" w:date="2014-04-11T16:02:00Z"/>
          <w:highlight w:val="white"/>
          <w:lang w:val="nl-NL" w:eastAsia="fi-FI"/>
        </w:rPr>
        <w:pPrChange w:id="6959" w:author="Tuomainen Mika" w:date="2014-04-03T23:16:00Z">
          <w:pPr>
            <w:autoSpaceDE w:val="0"/>
            <w:autoSpaceDN w:val="0"/>
            <w:adjustRightInd w:val="0"/>
          </w:pPr>
        </w:pPrChange>
      </w:pPr>
      <w:del w:id="6960" w:author="Tuomainen Mika" w:date="2014-04-11T16:02:00Z">
        <w:r w:rsidRPr="00F43965" w:rsidDel="00C207B1">
          <w:rPr>
            <w:highlight w:val="white"/>
            <w:lang w:eastAsia="fi-FI"/>
          </w:rPr>
          <w:tab/>
        </w:r>
        <w:r w:rsidRPr="002450C6" w:rsidDel="00C207B1">
          <w:rPr>
            <w:color w:val="0000FF"/>
            <w:highlight w:val="white"/>
            <w:lang w:val="nl-NL" w:eastAsia="fi-FI"/>
          </w:rPr>
          <w:delText>&lt;</w:delText>
        </w:r>
        <w:r w:rsidRPr="002450C6" w:rsidDel="00C207B1">
          <w:rPr>
            <w:color w:val="800000"/>
            <w:highlight w:val="white"/>
            <w:lang w:val="nl-NL" w:eastAsia="fi-FI"/>
          </w:rPr>
          <w:delText>templateId</w:delText>
        </w:r>
        <w:r w:rsidRPr="002450C6" w:rsidDel="00C207B1">
          <w:rPr>
            <w:color w:val="FF0000"/>
            <w:highlight w:val="white"/>
            <w:lang w:val="nl-NL" w:eastAsia="fi-FI"/>
          </w:rPr>
          <w:delText xml:space="preserve"> root</w:delText>
        </w:r>
        <w:r w:rsidRPr="002450C6" w:rsidDel="00C207B1">
          <w:rPr>
            <w:color w:val="0000FF"/>
            <w:highlight w:val="white"/>
            <w:lang w:val="nl-NL" w:eastAsia="fi-FI"/>
          </w:rPr>
          <w:delText>="</w:delText>
        </w:r>
        <w:r w:rsidRPr="002450C6" w:rsidDel="00C207B1">
          <w:rPr>
            <w:highlight w:val="white"/>
            <w:lang w:val="nl-NL" w:eastAsia="fi-FI"/>
          </w:rPr>
          <w:delText>1.2.246.537.6.12.999.2003.6</w:delText>
        </w:r>
        <w:r w:rsidRPr="002450C6" w:rsidDel="00C207B1">
          <w:rPr>
            <w:color w:val="0000FF"/>
            <w:highlight w:val="white"/>
            <w:lang w:val="nl-NL" w:eastAsia="fi-FI"/>
          </w:rPr>
          <w:delText>"/&gt;</w:delText>
        </w:r>
      </w:del>
    </w:p>
    <w:p w:rsidR="003E639A" w:rsidRPr="002450C6" w:rsidDel="00C207B1" w:rsidRDefault="003E639A">
      <w:pPr>
        <w:rPr>
          <w:del w:id="6961" w:author="Tuomainen Mika" w:date="2014-04-11T16:02:00Z"/>
          <w:highlight w:val="white"/>
          <w:lang w:val="nl-NL" w:eastAsia="fi-FI"/>
        </w:rPr>
        <w:pPrChange w:id="6962" w:author="Tuomainen Mika" w:date="2014-04-03T23:16:00Z">
          <w:pPr>
            <w:autoSpaceDE w:val="0"/>
            <w:autoSpaceDN w:val="0"/>
            <w:adjustRightInd w:val="0"/>
          </w:pPr>
        </w:pPrChange>
      </w:pPr>
      <w:del w:id="6963" w:author="Tuomainen Mika" w:date="2014-04-11T16:02:00Z">
        <w:r w:rsidRPr="009723D3" w:rsidDel="00C207B1">
          <w:rPr>
            <w:highlight w:val="white"/>
            <w:lang w:val="nl-NL" w:eastAsia="fi-FI"/>
          </w:rPr>
          <w:tab/>
        </w:r>
        <w:r w:rsidRPr="002450C6" w:rsidDel="00C207B1">
          <w:rPr>
            <w:color w:val="0000FF"/>
            <w:highlight w:val="white"/>
            <w:lang w:val="nl-NL" w:eastAsia="fi-FI"/>
          </w:rPr>
          <w:delText>&lt;</w:delText>
        </w:r>
        <w:r w:rsidRPr="002450C6" w:rsidDel="00C207B1">
          <w:rPr>
            <w:color w:val="800000"/>
            <w:highlight w:val="white"/>
            <w:lang w:val="nl-NL" w:eastAsia="fi-FI"/>
          </w:rPr>
          <w:delText>id</w:delText>
        </w:r>
        <w:r w:rsidRPr="002450C6" w:rsidDel="00C207B1">
          <w:rPr>
            <w:color w:val="FF0000"/>
            <w:highlight w:val="white"/>
            <w:lang w:val="nl-NL" w:eastAsia="fi-FI"/>
          </w:rPr>
          <w:delText xml:space="preserve"> root</w:delText>
        </w:r>
        <w:r w:rsidRPr="002450C6" w:rsidDel="00C207B1">
          <w:rPr>
            <w:color w:val="0000FF"/>
            <w:highlight w:val="white"/>
            <w:lang w:val="nl-NL" w:eastAsia="fi-FI"/>
          </w:rPr>
          <w:delText>="</w:delText>
        </w:r>
        <w:r w:rsidRPr="002450C6" w:rsidDel="00C207B1">
          <w:rPr>
            <w:highlight w:val="white"/>
            <w:lang w:val="nl-NL" w:eastAsia="fi-FI"/>
          </w:rPr>
          <w:delText>1.2.246.537.6.12.999.2003.6</w:delText>
        </w:r>
        <w:r w:rsidRPr="002450C6" w:rsidDel="00C207B1">
          <w:rPr>
            <w:color w:val="0000FF"/>
            <w:highlight w:val="white"/>
            <w:lang w:val="nl-NL" w:eastAsia="fi-FI"/>
          </w:rPr>
          <w:delText>"/&gt;</w:delText>
        </w:r>
      </w:del>
    </w:p>
    <w:p w:rsidR="003E639A" w:rsidRPr="002450C6" w:rsidDel="00C207B1" w:rsidRDefault="003E639A">
      <w:pPr>
        <w:rPr>
          <w:del w:id="6964" w:author="Tuomainen Mika" w:date="2014-04-11T16:02:00Z"/>
          <w:highlight w:val="white"/>
          <w:lang w:val="nl-NL" w:eastAsia="fi-FI"/>
        </w:rPr>
        <w:pPrChange w:id="6965" w:author="Tuomainen Mika" w:date="2014-04-03T23:16:00Z">
          <w:pPr>
            <w:autoSpaceDE w:val="0"/>
            <w:autoSpaceDN w:val="0"/>
            <w:adjustRightInd w:val="0"/>
          </w:pPr>
        </w:pPrChange>
      </w:pPr>
      <w:del w:id="6966" w:author="Tuomainen Mika" w:date="2014-04-11T16:02:00Z">
        <w:r w:rsidRPr="009723D3" w:rsidDel="00C207B1">
          <w:rPr>
            <w:highlight w:val="white"/>
            <w:lang w:val="nl-NL" w:eastAsia="fi-FI"/>
          </w:rPr>
          <w:tab/>
        </w:r>
        <w:r w:rsidRPr="002450C6" w:rsidDel="00C207B1">
          <w:rPr>
            <w:color w:val="0000FF"/>
            <w:highlight w:val="white"/>
            <w:lang w:val="nl-NL" w:eastAsia="fi-FI"/>
          </w:rPr>
          <w:delText>&lt;</w:delText>
        </w:r>
        <w:r w:rsidRPr="002450C6" w:rsidDel="00C207B1">
          <w:rPr>
            <w:color w:val="800000"/>
            <w:highlight w:val="white"/>
            <w:lang w:val="nl-NL" w:eastAsia="fi-FI"/>
          </w:rPr>
          <w:delText>code</w:delText>
        </w:r>
        <w:r w:rsidRPr="002450C6" w:rsidDel="00C207B1">
          <w:rPr>
            <w:color w:val="FF0000"/>
            <w:highlight w:val="white"/>
            <w:lang w:val="nl-NL" w:eastAsia="fi-FI"/>
          </w:rPr>
          <w:delText xml:space="preserve"> code</w:delText>
        </w:r>
        <w:r w:rsidRPr="002450C6" w:rsidDel="00C207B1">
          <w:rPr>
            <w:color w:val="0000FF"/>
            <w:highlight w:val="white"/>
            <w:lang w:val="nl-NL" w:eastAsia="fi-FI"/>
          </w:rPr>
          <w:delText>="</w:delText>
        </w:r>
        <w:r w:rsidRPr="002450C6" w:rsidDel="00C207B1">
          <w:rPr>
            <w:highlight w:val="white"/>
            <w:lang w:val="nl-NL" w:eastAsia="fi-FI"/>
          </w:rPr>
          <w:delText>6</w:delText>
        </w:r>
        <w:r w:rsidRPr="002450C6" w:rsidDel="00C207B1">
          <w:rPr>
            <w:color w:val="0000FF"/>
            <w:highlight w:val="white"/>
            <w:lang w:val="nl-NL" w:eastAsia="fi-FI"/>
          </w:rPr>
          <w:delText>"</w:delText>
        </w:r>
        <w:r w:rsidRPr="002450C6" w:rsidDel="00C207B1">
          <w:rPr>
            <w:color w:val="FF0000"/>
            <w:highlight w:val="white"/>
            <w:lang w:val="nl-NL" w:eastAsia="fi-FI"/>
          </w:rPr>
          <w:delText xml:space="preserve"> codeSystem</w:delText>
        </w:r>
        <w:r w:rsidRPr="002450C6" w:rsidDel="00C207B1">
          <w:rPr>
            <w:color w:val="0000FF"/>
            <w:highlight w:val="white"/>
            <w:lang w:val="nl-NL" w:eastAsia="fi-FI"/>
          </w:rPr>
          <w:delText>="</w:delText>
        </w:r>
        <w:r w:rsidRPr="002450C6" w:rsidDel="00C207B1">
          <w:rPr>
            <w:highlight w:val="white"/>
            <w:lang w:val="nl-NL" w:eastAsia="fi-FI"/>
          </w:rPr>
          <w:delText>1.2.246.537.6.12.999.2003</w:delText>
        </w:r>
        <w:r w:rsidRPr="002450C6" w:rsidDel="00C207B1">
          <w:rPr>
            <w:color w:val="0000FF"/>
            <w:highlight w:val="white"/>
            <w:lang w:val="nl-NL" w:eastAsia="fi-FI"/>
          </w:rPr>
          <w:delText>"/&gt;</w:delText>
        </w:r>
      </w:del>
    </w:p>
    <w:p w:rsidR="003E639A" w:rsidRPr="00F43965" w:rsidDel="00C207B1" w:rsidRDefault="003E639A">
      <w:pPr>
        <w:rPr>
          <w:del w:id="6967" w:author="Tuomainen Mika" w:date="2014-04-11T16:02:00Z"/>
          <w:highlight w:val="white"/>
          <w:lang w:eastAsia="fi-FI"/>
        </w:rPr>
        <w:pPrChange w:id="6968" w:author="Tuomainen Mika" w:date="2014-04-03T23:16:00Z">
          <w:pPr>
            <w:autoSpaceDE w:val="0"/>
            <w:autoSpaceDN w:val="0"/>
            <w:adjustRightInd w:val="0"/>
          </w:pPr>
        </w:pPrChange>
      </w:pPr>
      <w:del w:id="6969" w:author="Tuomainen Mika" w:date="2014-04-11T16:02:00Z">
        <w:r w:rsidRPr="009723D3" w:rsidDel="00C207B1">
          <w:rPr>
            <w:highlight w:val="white"/>
            <w:lang w:val="nl-NL" w:eastAsia="fi-FI"/>
          </w:rPr>
          <w:tab/>
        </w:r>
        <w:r w:rsidRPr="00F43965" w:rsidDel="00C207B1">
          <w:rPr>
            <w:color w:val="0000FF"/>
            <w:highlight w:val="white"/>
            <w:lang w:eastAsia="fi-FI"/>
          </w:rPr>
          <w:delText>&lt;</w:delText>
        </w:r>
        <w:r w:rsidRPr="00F43965" w:rsidDel="00C207B1">
          <w:rPr>
            <w:color w:val="800000"/>
            <w:highlight w:val="white"/>
            <w:lang w:eastAsia="fi-FI"/>
          </w:rPr>
          <w:delText>text</w:delText>
        </w:r>
        <w:r w:rsidRPr="00F43965" w:rsidDel="00C207B1">
          <w:rPr>
            <w:color w:val="FF0000"/>
            <w:highlight w:val="white"/>
            <w:lang w:eastAsia="fi-FI"/>
          </w:rPr>
          <w:delText xml:space="preserve"> mediaType</w:delText>
        </w:r>
        <w:r w:rsidRPr="00F43965" w:rsidDel="00C207B1">
          <w:rPr>
            <w:color w:val="0000FF"/>
            <w:highlight w:val="white"/>
            <w:lang w:eastAsia="fi-FI"/>
          </w:rPr>
          <w:delText>="</w:delText>
        </w:r>
        <w:r w:rsidRPr="00F43965" w:rsidDel="00C207B1">
          <w:rPr>
            <w:highlight w:val="white"/>
            <w:lang w:eastAsia="fi-FI"/>
          </w:rPr>
          <w:delText>text/xml</w:delText>
        </w:r>
        <w:r w:rsidRPr="00F43965" w:rsidDel="00C207B1">
          <w:rPr>
            <w:color w:val="0000FF"/>
            <w:highlight w:val="white"/>
            <w:lang w:eastAsia="fi-FI"/>
          </w:rPr>
          <w:delText>"&gt;</w:delText>
        </w:r>
      </w:del>
    </w:p>
    <w:p w:rsidR="003E639A" w:rsidRPr="00F43965" w:rsidDel="00C207B1" w:rsidRDefault="003E639A">
      <w:pPr>
        <w:rPr>
          <w:del w:id="6970" w:author="Tuomainen Mika" w:date="2014-04-11T16:02:00Z"/>
          <w:highlight w:val="white"/>
          <w:lang w:eastAsia="fi-FI"/>
        </w:rPr>
        <w:pPrChange w:id="6971" w:author="Tuomainen Mika" w:date="2014-04-03T23:16:00Z">
          <w:pPr>
            <w:autoSpaceDE w:val="0"/>
            <w:autoSpaceDN w:val="0"/>
            <w:adjustRightInd w:val="0"/>
          </w:pPr>
        </w:pPrChange>
      </w:pPr>
      <w:del w:id="6972" w:author="Tuomainen Mika" w:date="2014-04-11T16:02:00Z">
        <w:r w:rsidRPr="00F43965" w:rsidDel="00C207B1">
          <w:rPr>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reference</w:delText>
        </w:r>
        <w:r w:rsidRPr="00F43965" w:rsidDel="00C207B1">
          <w:rPr>
            <w:color w:val="FF0000"/>
            <w:highlight w:val="white"/>
            <w:lang w:eastAsia="fi-FI"/>
          </w:rPr>
          <w:delText xml:space="preserve"> value</w:delText>
        </w:r>
        <w:r w:rsidRPr="00F43965" w:rsidDel="00C207B1">
          <w:rPr>
            <w:color w:val="0000FF"/>
            <w:highlight w:val="white"/>
            <w:lang w:eastAsia="fi-FI"/>
          </w:rPr>
          <w:delText>="</w:delText>
        </w:r>
        <w:r w:rsidRPr="00F43965" w:rsidDel="00C207B1">
          <w:rPr>
            <w:highlight w:val="white"/>
            <w:lang w:eastAsia="fi-FI"/>
          </w:rPr>
          <w:delText>#OID1.2.246.10.1234567668.11.2009.123.1.2.314</w:delText>
        </w:r>
        <w:r w:rsidRPr="00F43965" w:rsidDel="00C207B1">
          <w:rPr>
            <w:color w:val="0000FF"/>
            <w:highlight w:val="white"/>
            <w:lang w:eastAsia="fi-FI"/>
          </w:rPr>
          <w:delText>"/&gt;</w:delText>
        </w:r>
      </w:del>
    </w:p>
    <w:p w:rsidR="003E639A" w:rsidRPr="00F43965" w:rsidDel="00C207B1" w:rsidRDefault="003E639A">
      <w:pPr>
        <w:rPr>
          <w:del w:id="6973" w:author="Tuomainen Mika" w:date="2014-04-11T16:02:00Z"/>
          <w:color w:val="000000"/>
          <w:highlight w:val="white"/>
          <w:lang w:eastAsia="fi-FI"/>
        </w:rPr>
        <w:pPrChange w:id="6974" w:author="Tuomainen Mika" w:date="2014-04-03T23:16:00Z">
          <w:pPr>
            <w:autoSpaceDE w:val="0"/>
            <w:autoSpaceDN w:val="0"/>
            <w:adjustRightInd w:val="0"/>
          </w:pPr>
        </w:pPrChange>
      </w:pPr>
      <w:del w:id="6975"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text</w:delText>
        </w:r>
        <w:r w:rsidRPr="00F43965" w:rsidDel="00C207B1">
          <w:rPr>
            <w:color w:val="0000FF"/>
            <w:highlight w:val="white"/>
            <w:lang w:eastAsia="fi-FI"/>
          </w:rPr>
          <w:delText>&gt;</w:delText>
        </w:r>
      </w:del>
    </w:p>
    <w:p w:rsidR="003E639A" w:rsidRPr="00F43965" w:rsidDel="00C207B1" w:rsidRDefault="003E639A">
      <w:pPr>
        <w:rPr>
          <w:del w:id="6976" w:author="Tuomainen Mika" w:date="2014-04-11T16:02:00Z"/>
          <w:color w:val="000000"/>
          <w:highlight w:val="white"/>
          <w:lang w:eastAsia="fi-FI"/>
        </w:rPr>
        <w:pPrChange w:id="6977" w:author="Tuomainen Mika" w:date="2014-04-03T23:16:00Z">
          <w:pPr>
            <w:autoSpaceDE w:val="0"/>
            <w:autoSpaceDN w:val="0"/>
            <w:adjustRightInd w:val="0"/>
          </w:pPr>
        </w:pPrChange>
      </w:pPr>
      <w:del w:id="6978" w:author="Tuomainen Mika" w:date="2014-04-11T16:02:00Z">
        <w:r w:rsidRPr="00F43965" w:rsidDel="00C207B1">
          <w:rPr>
            <w:color w:val="000000"/>
            <w:highlight w:val="white"/>
            <w:lang w:eastAsia="fi-FI"/>
          </w:rPr>
          <w:tab/>
        </w:r>
        <w:r w:rsidRPr="00F43965" w:rsidDel="00C207B1">
          <w:rPr>
            <w:highlight w:val="white"/>
            <w:lang w:eastAsia="fi-FI"/>
          </w:rPr>
          <w:delText>&lt;effectiveTime value=“200309300945”/&gt;</w:delText>
        </w:r>
      </w:del>
    </w:p>
    <w:p w:rsidR="003E639A" w:rsidRPr="00F43965" w:rsidDel="00C207B1" w:rsidRDefault="003E639A">
      <w:pPr>
        <w:rPr>
          <w:del w:id="6979" w:author="Tuomainen Mika" w:date="2014-04-11T16:02:00Z"/>
          <w:color w:val="000000"/>
          <w:highlight w:val="white"/>
          <w:lang w:eastAsia="fi-FI"/>
        </w:rPr>
        <w:pPrChange w:id="6980" w:author="Tuomainen Mika" w:date="2014-04-03T23:16:00Z">
          <w:pPr>
            <w:autoSpaceDE w:val="0"/>
            <w:autoSpaceDN w:val="0"/>
            <w:adjustRightInd w:val="0"/>
          </w:pPr>
        </w:pPrChange>
      </w:pPr>
      <w:del w:id="6981"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author</w:delText>
        </w:r>
        <w:r w:rsidRPr="00F43965" w:rsidDel="00C207B1">
          <w:rPr>
            <w:color w:val="0000FF"/>
            <w:highlight w:val="white"/>
            <w:lang w:eastAsia="fi-FI"/>
          </w:rPr>
          <w:delText>&gt;</w:delText>
        </w:r>
      </w:del>
    </w:p>
    <w:p w:rsidR="003E639A" w:rsidRPr="00F43965" w:rsidDel="00C207B1" w:rsidRDefault="003E639A">
      <w:pPr>
        <w:rPr>
          <w:del w:id="6982" w:author="Tuomainen Mika" w:date="2014-04-11T16:02:00Z"/>
          <w:highlight w:val="white"/>
          <w:lang w:eastAsia="fi-FI"/>
        </w:rPr>
        <w:pPrChange w:id="6983" w:author="Tuomainen Mika" w:date="2014-04-03T23:16:00Z">
          <w:pPr>
            <w:autoSpaceDE w:val="0"/>
            <w:autoSpaceDN w:val="0"/>
            <w:adjustRightInd w:val="0"/>
            <w:ind w:left="720"/>
          </w:pPr>
        </w:pPrChange>
      </w:pPr>
      <w:del w:id="6984" w:author="Tuomainen Mika" w:date="2014-04-11T16:02:00Z">
        <w:r w:rsidRPr="00F43965" w:rsidDel="00C207B1">
          <w:rPr>
            <w:color w:val="0000FF"/>
            <w:highlight w:val="white"/>
            <w:lang w:eastAsia="fi-FI"/>
          </w:rPr>
          <w:delText>&lt;</w:delText>
        </w:r>
        <w:r w:rsidRPr="00F43965" w:rsidDel="00C207B1">
          <w:rPr>
            <w:color w:val="800000"/>
            <w:highlight w:val="white"/>
            <w:lang w:eastAsia="fi-FI"/>
          </w:rPr>
          <w:delText>functionCode</w:delText>
        </w:r>
        <w:r w:rsidRPr="00F43965" w:rsidDel="00C207B1">
          <w:rPr>
            <w:color w:val="FF0000"/>
            <w:highlight w:val="white"/>
            <w:lang w:eastAsia="fi-FI"/>
          </w:rPr>
          <w:delText xml:space="preserve"> code</w:delText>
        </w:r>
        <w:r w:rsidRPr="00F43965" w:rsidDel="00C207B1">
          <w:rPr>
            <w:color w:val="0000FF"/>
            <w:highlight w:val="white"/>
            <w:lang w:eastAsia="fi-FI"/>
          </w:rPr>
          <w:delText>="</w:delText>
        </w:r>
        <w:r w:rsidRPr="00F43965" w:rsidDel="00C207B1">
          <w:rPr>
            <w:highlight w:val="white"/>
            <w:lang w:eastAsia="fi-FI"/>
          </w:rPr>
          <w:delText>MER</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w:delText>
        </w:r>
        <w:r w:rsidRPr="00F43965" w:rsidDel="00C207B1">
          <w:rPr>
            <w:color w:val="0000FF"/>
            <w:highlight w:val="white"/>
            <w:lang w:eastAsia="fi-FI"/>
          </w:rPr>
          <w:delText>="</w:delText>
        </w:r>
        <w:r w:rsidRPr="00F43965" w:rsidDel="00C207B1">
          <w:rPr>
            <w:highlight w:val="white"/>
            <w:lang w:eastAsia="fi-FI"/>
          </w:rPr>
          <w:delText>1.2.246.537.5.40006.2003</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codeSystemName</w:delText>
        </w:r>
        <w:r w:rsidRPr="00F43965" w:rsidDel="00C207B1">
          <w:rPr>
            <w:color w:val="0000FF"/>
            <w:highlight w:val="white"/>
            <w:lang w:eastAsia="fi-FI"/>
          </w:rPr>
          <w:delText>="</w:delText>
        </w:r>
        <w:r w:rsidRPr="00F43965" w:rsidDel="00C207B1">
          <w:rPr>
            <w:highlight w:val="white"/>
            <w:lang w:eastAsia="fi-FI"/>
          </w:rPr>
          <w:delText>HL7 -Tekninen CDA R2 henkilötarkennin</w:delText>
        </w:r>
        <w:r w:rsidRPr="00F43965" w:rsidDel="00C207B1">
          <w:rPr>
            <w:color w:val="0000FF"/>
            <w:highlight w:val="white"/>
            <w:lang w:eastAsia="fi-FI"/>
          </w:rPr>
          <w:delText>"</w:delText>
        </w:r>
        <w:r w:rsidRPr="00F43965" w:rsidDel="00C207B1">
          <w:rPr>
            <w:color w:val="FF0000"/>
            <w:highlight w:val="white"/>
            <w:lang w:eastAsia="fi-FI"/>
          </w:rPr>
          <w:delText xml:space="preserve"> displayName</w:delText>
        </w:r>
        <w:r w:rsidRPr="00F43965" w:rsidDel="00C207B1">
          <w:rPr>
            <w:color w:val="0000FF"/>
            <w:highlight w:val="white"/>
            <w:lang w:eastAsia="fi-FI"/>
          </w:rPr>
          <w:delText>="</w:delText>
        </w:r>
        <w:r w:rsidRPr="00F43965" w:rsidDel="00C207B1">
          <w:rPr>
            <w:highlight w:val="white"/>
            <w:lang w:eastAsia="fi-FI"/>
          </w:rPr>
          <w:delText>merkinnän tekijä</w:delText>
        </w:r>
        <w:r w:rsidRPr="00F43965" w:rsidDel="00C207B1">
          <w:rPr>
            <w:color w:val="0000FF"/>
            <w:highlight w:val="white"/>
            <w:lang w:eastAsia="fi-FI"/>
          </w:rPr>
          <w:delText>"/&gt;</w:delText>
        </w:r>
      </w:del>
    </w:p>
    <w:p w:rsidR="003E639A" w:rsidRPr="00F43965" w:rsidDel="00C207B1" w:rsidRDefault="003E639A">
      <w:pPr>
        <w:rPr>
          <w:del w:id="6985" w:author="Tuomainen Mika" w:date="2014-04-11T16:02:00Z"/>
          <w:highlight w:val="white"/>
          <w:lang w:eastAsia="fi-FI"/>
        </w:rPr>
        <w:pPrChange w:id="6986" w:author="Tuomainen Mika" w:date="2014-04-03T23:16:00Z">
          <w:pPr>
            <w:autoSpaceDE w:val="0"/>
            <w:autoSpaceDN w:val="0"/>
            <w:adjustRightInd w:val="0"/>
          </w:pPr>
        </w:pPrChange>
      </w:pPr>
      <w:del w:id="6987" w:author="Tuomainen Mika" w:date="2014-04-11T16:02:00Z">
        <w:r w:rsidRPr="00F43965" w:rsidDel="00C207B1">
          <w:rPr>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time</w:delText>
        </w:r>
        <w:r w:rsidRPr="00F43965" w:rsidDel="00C207B1">
          <w:rPr>
            <w:color w:val="FF0000"/>
            <w:highlight w:val="white"/>
            <w:lang w:eastAsia="fi-FI"/>
          </w:rPr>
          <w:delText xml:space="preserve"> value</w:delText>
        </w:r>
        <w:r w:rsidRPr="00F43965" w:rsidDel="00C207B1">
          <w:rPr>
            <w:color w:val="0000FF"/>
            <w:highlight w:val="white"/>
            <w:lang w:eastAsia="fi-FI"/>
          </w:rPr>
          <w:delText>="</w:delText>
        </w:r>
        <w:r w:rsidRPr="00F43965" w:rsidDel="00C207B1">
          <w:rPr>
            <w:highlight w:val="white"/>
            <w:lang w:eastAsia="fi-FI"/>
          </w:rPr>
          <w:delText>200801301122</w:delText>
        </w:r>
        <w:r w:rsidRPr="00F43965" w:rsidDel="00C207B1">
          <w:rPr>
            <w:color w:val="0000FF"/>
            <w:highlight w:val="white"/>
            <w:lang w:eastAsia="fi-FI"/>
          </w:rPr>
          <w:delText>"/&gt;</w:delText>
        </w:r>
      </w:del>
    </w:p>
    <w:p w:rsidR="003E639A" w:rsidRPr="00F43965" w:rsidDel="00C207B1" w:rsidRDefault="003E639A">
      <w:pPr>
        <w:rPr>
          <w:del w:id="6988" w:author="Tuomainen Mika" w:date="2014-04-11T16:02:00Z"/>
          <w:color w:val="000000"/>
          <w:highlight w:val="white"/>
          <w:lang w:eastAsia="fi-FI"/>
        </w:rPr>
        <w:pPrChange w:id="6989" w:author="Tuomainen Mika" w:date="2014-04-03T23:16:00Z">
          <w:pPr>
            <w:autoSpaceDE w:val="0"/>
            <w:autoSpaceDN w:val="0"/>
            <w:adjustRightInd w:val="0"/>
          </w:pPr>
        </w:pPrChange>
      </w:pPr>
      <w:del w:id="6990"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assignedAuthor</w:delText>
        </w:r>
        <w:r w:rsidRPr="00F43965" w:rsidDel="00C207B1">
          <w:rPr>
            <w:color w:val="0000FF"/>
            <w:highlight w:val="white"/>
            <w:lang w:eastAsia="fi-FI"/>
          </w:rPr>
          <w:delText>&gt;</w:delText>
        </w:r>
      </w:del>
    </w:p>
    <w:p w:rsidR="003E639A" w:rsidRPr="00F43965" w:rsidDel="00C207B1" w:rsidRDefault="003E639A">
      <w:pPr>
        <w:rPr>
          <w:del w:id="6991" w:author="Tuomainen Mika" w:date="2014-04-11T16:02:00Z"/>
          <w:highlight w:val="white"/>
          <w:lang w:eastAsia="fi-FI"/>
        </w:rPr>
        <w:pPrChange w:id="6992" w:author="Tuomainen Mika" w:date="2014-04-03T23:16:00Z">
          <w:pPr>
            <w:autoSpaceDE w:val="0"/>
            <w:autoSpaceDN w:val="0"/>
            <w:adjustRightInd w:val="0"/>
          </w:pPr>
        </w:pPrChange>
      </w:pPr>
      <w:del w:id="6993" w:author="Tuomainen Mika" w:date="2014-04-11T16:02:00Z">
        <w:r w:rsidRPr="00F43965" w:rsidDel="00C207B1">
          <w:rPr>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id</w:delText>
        </w:r>
        <w:r w:rsidRPr="00F43965" w:rsidDel="00C207B1">
          <w:rPr>
            <w:color w:val="FF0000"/>
            <w:highlight w:val="white"/>
            <w:lang w:eastAsia="fi-FI"/>
          </w:rPr>
          <w:delText xml:space="preserve"> extension</w:delText>
        </w:r>
        <w:r w:rsidRPr="00F43965" w:rsidDel="00C207B1">
          <w:rPr>
            <w:color w:val="0000FF"/>
            <w:highlight w:val="white"/>
            <w:lang w:eastAsia="fi-FI"/>
          </w:rPr>
          <w:delText>="</w:delText>
        </w:r>
        <w:r w:rsidRPr="00F43965" w:rsidDel="00C207B1">
          <w:rPr>
            <w:highlight w:val="white"/>
            <w:lang w:eastAsia="fi-FI"/>
          </w:rPr>
          <w:delText>121256-1234</w:delText>
        </w:r>
        <w:r w:rsidRPr="00F43965" w:rsidDel="00C207B1">
          <w:rPr>
            <w:color w:val="0000FF"/>
            <w:highlight w:val="white"/>
            <w:lang w:eastAsia="fi-FI"/>
          </w:rPr>
          <w:delText>"</w:delText>
        </w:r>
        <w:r w:rsidRPr="00F43965" w:rsidDel="00C207B1">
          <w:rPr>
            <w:color w:val="FF0000"/>
            <w:highlight w:val="white"/>
            <w:lang w:eastAsia="fi-FI"/>
          </w:rPr>
          <w:delText xml:space="preserve"> root</w:delText>
        </w:r>
        <w:r w:rsidRPr="00F43965" w:rsidDel="00C207B1">
          <w:rPr>
            <w:color w:val="0000FF"/>
            <w:highlight w:val="white"/>
            <w:lang w:eastAsia="fi-FI"/>
          </w:rPr>
          <w:delText>="</w:delText>
        </w:r>
        <w:r w:rsidRPr="00F43965" w:rsidDel="00C207B1">
          <w:rPr>
            <w:highlight w:val="white"/>
            <w:lang w:eastAsia="fi-FI"/>
          </w:rPr>
          <w:delText>1.2.246.21</w:delText>
        </w:r>
        <w:r w:rsidRPr="00F43965" w:rsidDel="00C207B1">
          <w:rPr>
            <w:color w:val="0000FF"/>
            <w:highlight w:val="white"/>
            <w:lang w:eastAsia="fi-FI"/>
          </w:rPr>
          <w:delText>"/&gt;</w:delText>
        </w:r>
      </w:del>
    </w:p>
    <w:p w:rsidR="003E639A" w:rsidRPr="00F43965" w:rsidDel="00C207B1" w:rsidRDefault="003E639A">
      <w:pPr>
        <w:rPr>
          <w:del w:id="6994" w:author="Tuomainen Mika" w:date="2014-04-11T16:02:00Z"/>
          <w:color w:val="000000"/>
          <w:highlight w:val="white"/>
          <w:lang w:eastAsia="fi-FI"/>
        </w:rPr>
        <w:pPrChange w:id="6995" w:author="Tuomainen Mika" w:date="2014-04-03T23:16:00Z">
          <w:pPr>
            <w:autoSpaceDE w:val="0"/>
            <w:autoSpaceDN w:val="0"/>
            <w:adjustRightInd w:val="0"/>
          </w:pPr>
        </w:pPrChange>
      </w:pPr>
      <w:del w:id="6996" w:author="Tuomainen Mika" w:date="2014-04-11T16:02:00Z">
        <w:r w:rsidRPr="00F43965" w:rsidDel="00C207B1">
          <w:rPr>
            <w:color w:val="000000"/>
            <w:highlight w:val="white"/>
            <w:lang w:eastAsia="fi-FI"/>
          </w:rPr>
          <w:lastRenderedPageBreak/>
          <w:tab/>
        </w:r>
        <w:r w:rsidRPr="00F43965" w:rsidDel="00C207B1">
          <w:rPr>
            <w:color w:val="0000FF"/>
            <w:highlight w:val="white"/>
            <w:lang w:eastAsia="fi-FI"/>
          </w:rPr>
          <w:delText>&lt;</w:delText>
        </w:r>
        <w:r w:rsidRPr="00F43965" w:rsidDel="00C207B1">
          <w:rPr>
            <w:highlight w:val="white"/>
            <w:lang w:eastAsia="fi-FI"/>
          </w:rPr>
          <w:delText>representedOrganization</w:delText>
        </w:r>
        <w:r w:rsidRPr="00F43965" w:rsidDel="00C207B1">
          <w:rPr>
            <w:color w:val="0000FF"/>
            <w:highlight w:val="white"/>
            <w:lang w:eastAsia="fi-FI"/>
          </w:rPr>
          <w:delText>&gt;</w:delText>
        </w:r>
      </w:del>
    </w:p>
    <w:p w:rsidR="003E639A" w:rsidRPr="00F43965" w:rsidDel="00C207B1" w:rsidRDefault="003E639A">
      <w:pPr>
        <w:rPr>
          <w:del w:id="6997" w:author="Tuomainen Mika" w:date="2014-04-11T16:02:00Z"/>
          <w:highlight w:val="white"/>
          <w:lang w:eastAsia="fi-FI"/>
        </w:rPr>
        <w:pPrChange w:id="6998" w:author="Tuomainen Mika" w:date="2014-04-03T23:16:00Z">
          <w:pPr>
            <w:autoSpaceDE w:val="0"/>
            <w:autoSpaceDN w:val="0"/>
            <w:adjustRightInd w:val="0"/>
          </w:pPr>
        </w:pPrChange>
      </w:pPr>
      <w:del w:id="6999" w:author="Tuomainen Mika" w:date="2014-04-11T16:02:00Z">
        <w:r w:rsidRPr="00F43965" w:rsidDel="00C207B1">
          <w:rPr>
            <w:highlight w:val="white"/>
            <w:lang w:eastAsia="fi-FI"/>
          </w:rPr>
          <w:tab/>
        </w:r>
        <w:r w:rsidRPr="00F43965" w:rsidDel="00C207B1">
          <w:rPr>
            <w:color w:val="0000FF"/>
            <w:highlight w:val="white"/>
            <w:lang w:eastAsia="fi-FI"/>
          </w:rPr>
          <w:delText>&lt;</w:delText>
        </w:r>
        <w:r w:rsidRPr="00F43965" w:rsidDel="00C207B1">
          <w:rPr>
            <w:color w:val="800000"/>
            <w:highlight w:val="white"/>
            <w:lang w:eastAsia="fi-FI"/>
          </w:rPr>
          <w:delText>id</w:delText>
        </w:r>
        <w:r w:rsidRPr="00F43965" w:rsidDel="00C207B1">
          <w:rPr>
            <w:color w:val="FF0000"/>
            <w:highlight w:val="white"/>
            <w:lang w:eastAsia="fi-FI"/>
          </w:rPr>
          <w:delText xml:space="preserve"> extension</w:delText>
        </w:r>
        <w:r w:rsidRPr="00F43965" w:rsidDel="00C207B1">
          <w:rPr>
            <w:color w:val="0000FF"/>
            <w:highlight w:val="white"/>
            <w:lang w:eastAsia="fi-FI"/>
          </w:rPr>
          <w:delText>="</w:delText>
        </w:r>
        <w:r w:rsidRPr="00F43965" w:rsidDel="00C207B1">
          <w:rPr>
            <w:highlight w:val="white"/>
            <w:lang w:eastAsia="fi-FI"/>
          </w:rPr>
          <w:delText>102</w:delText>
        </w:r>
        <w:r w:rsidRPr="00F43965" w:rsidDel="00C207B1">
          <w:rPr>
            <w:color w:val="0000FF"/>
            <w:highlight w:val="white"/>
            <w:lang w:eastAsia="fi-FI"/>
          </w:rPr>
          <w:delText>"</w:delText>
        </w:r>
        <w:r w:rsidRPr="00F43965" w:rsidDel="00C207B1">
          <w:rPr>
            <w:color w:val="FF0000"/>
            <w:highlight w:val="white"/>
            <w:lang w:eastAsia="fi-FI"/>
          </w:rPr>
          <w:delText xml:space="preserve"> root</w:delText>
        </w:r>
        <w:r w:rsidRPr="00F43965" w:rsidDel="00C207B1">
          <w:rPr>
            <w:color w:val="0000FF"/>
            <w:highlight w:val="white"/>
            <w:lang w:eastAsia="fi-FI"/>
          </w:rPr>
          <w:delText>="</w:delText>
        </w:r>
        <w:r w:rsidRPr="00F43965" w:rsidDel="00C207B1">
          <w:rPr>
            <w:highlight w:val="white"/>
            <w:lang w:eastAsia="fi-FI"/>
          </w:rPr>
          <w:delText>1.2.246.10.1234567.10</w:delText>
        </w:r>
        <w:r w:rsidRPr="00F43965" w:rsidDel="00C207B1">
          <w:rPr>
            <w:color w:val="0000FF"/>
            <w:highlight w:val="white"/>
            <w:lang w:eastAsia="fi-FI"/>
          </w:rPr>
          <w:delText>"/&gt;</w:delText>
        </w:r>
      </w:del>
    </w:p>
    <w:p w:rsidR="003E639A" w:rsidRPr="00F43965" w:rsidDel="00C207B1" w:rsidRDefault="003E639A">
      <w:pPr>
        <w:rPr>
          <w:del w:id="7000" w:author="Tuomainen Mika" w:date="2014-04-11T16:02:00Z"/>
          <w:highlight w:val="white"/>
          <w:lang w:eastAsia="fi-FI"/>
          <w:rPrChange w:id="7001" w:author="Tuomainen Mika" w:date="2014-04-11T12:56:00Z">
            <w:rPr>
              <w:del w:id="7002" w:author="Tuomainen Mika" w:date="2014-04-11T16:02:00Z"/>
              <w:rFonts w:ascii="Arial" w:hAnsi="Arial" w:cs="Arial"/>
              <w:color w:val="000000"/>
              <w:highlight w:val="white"/>
              <w:lang w:val="en-US" w:eastAsia="fi-FI"/>
            </w:rPr>
          </w:rPrChange>
        </w:rPr>
        <w:pPrChange w:id="7003" w:author="Tuomainen Mika" w:date="2014-04-03T23:16:00Z">
          <w:pPr>
            <w:autoSpaceDE w:val="0"/>
            <w:autoSpaceDN w:val="0"/>
            <w:adjustRightInd w:val="0"/>
          </w:pPr>
        </w:pPrChange>
      </w:pPr>
      <w:del w:id="7004" w:author="Tuomainen Mika" w:date="2014-04-11T16:02:00Z">
        <w:r w:rsidRPr="00F43965" w:rsidDel="00C207B1">
          <w:rPr>
            <w:highlight w:val="white"/>
            <w:lang w:eastAsia="fi-FI"/>
          </w:rPr>
          <w:tab/>
        </w:r>
        <w:r w:rsidRPr="00F43965" w:rsidDel="00C207B1">
          <w:rPr>
            <w:color w:val="0000FF"/>
            <w:highlight w:val="white"/>
            <w:lang w:eastAsia="fi-FI"/>
            <w:rPrChange w:id="7005" w:author="Tuomainen Mika" w:date="2014-04-11T12:56:00Z">
              <w:rPr>
                <w:rFonts w:ascii="Arial" w:hAnsi="Arial" w:cs="Arial"/>
                <w:color w:val="0000FF"/>
                <w:highlight w:val="white"/>
                <w:lang w:val="en-US" w:eastAsia="fi-FI"/>
              </w:rPr>
            </w:rPrChange>
          </w:rPr>
          <w:delText>&lt;</w:delText>
        </w:r>
        <w:r w:rsidRPr="00F43965" w:rsidDel="00C207B1">
          <w:rPr>
            <w:color w:val="800000"/>
            <w:highlight w:val="white"/>
            <w:lang w:eastAsia="fi-FI"/>
            <w:rPrChange w:id="7006" w:author="Tuomainen Mika" w:date="2014-04-11T12:56:00Z">
              <w:rPr>
                <w:rFonts w:ascii="Arial" w:hAnsi="Arial" w:cs="Arial"/>
                <w:color w:val="800000"/>
                <w:highlight w:val="white"/>
                <w:lang w:val="en-US" w:eastAsia="fi-FI"/>
              </w:rPr>
            </w:rPrChange>
          </w:rPr>
          <w:delText>name</w:delText>
        </w:r>
        <w:r w:rsidRPr="00F43965" w:rsidDel="00C207B1">
          <w:rPr>
            <w:color w:val="0000FF"/>
            <w:highlight w:val="white"/>
            <w:lang w:eastAsia="fi-FI"/>
            <w:rPrChange w:id="7007" w:author="Tuomainen Mika" w:date="2014-04-11T12:56:00Z">
              <w:rPr>
                <w:rFonts w:ascii="Arial" w:hAnsi="Arial" w:cs="Arial"/>
                <w:color w:val="0000FF"/>
                <w:highlight w:val="white"/>
                <w:lang w:val="en-US" w:eastAsia="fi-FI"/>
              </w:rPr>
            </w:rPrChange>
          </w:rPr>
          <w:delText>&gt;</w:delText>
        </w:r>
        <w:r w:rsidRPr="00F43965" w:rsidDel="00C207B1">
          <w:rPr>
            <w:highlight w:val="white"/>
            <w:lang w:eastAsia="fi-FI"/>
            <w:rPrChange w:id="7008" w:author="Tuomainen Mika" w:date="2014-04-11T12:56:00Z">
              <w:rPr>
                <w:rFonts w:ascii="Arial" w:hAnsi="Arial" w:cs="Arial"/>
                <w:color w:val="000000"/>
                <w:highlight w:val="white"/>
                <w:lang w:val="en-US" w:eastAsia="fi-FI"/>
              </w:rPr>
            </w:rPrChange>
          </w:rPr>
          <w:delText>Y-Y sairaanhoitopiiri os 13</w:delText>
        </w:r>
        <w:r w:rsidRPr="00F43965" w:rsidDel="00C207B1">
          <w:rPr>
            <w:color w:val="0000FF"/>
            <w:highlight w:val="white"/>
            <w:lang w:eastAsia="fi-FI"/>
            <w:rPrChange w:id="7009" w:author="Tuomainen Mika" w:date="2014-04-11T12:56:00Z">
              <w:rPr>
                <w:rFonts w:ascii="Arial" w:hAnsi="Arial" w:cs="Arial"/>
                <w:color w:val="0000FF"/>
                <w:highlight w:val="white"/>
                <w:lang w:val="en-US" w:eastAsia="fi-FI"/>
              </w:rPr>
            </w:rPrChange>
          </w:rPr>
          <w:delText>&lt;/</w:delText>
        </w:r>
        <w:r w:rsidRPr="00F43965" w:rsidDel="00C207B1">
          <w:rPr>
            <w:color w:val="800000"/>
            <w:highlight w:val="white"/>
            <w:lang w:eastAsia="fi-FI"/>
            <w:rPrChange w:id="7010" w:author="Tuomainen Mika" w:date="2014-04-11T12:56:00Z">
              <w:rPr>
                <w:rFonts w:ascii="Arial" w:hAnsi="Arial" w:cs="Arial"/>
                <w:color w:val="800000"/>
                <w:highlight w:val="white"/>
                <w:lang w:val="en-US" w:eastAsia="fi-FI"/>
              </w:rPr>
            </w:rPrChange>
          </w:rPr>
          <w:delText>name</w:delText>
        </w:r>
        <w:r w:rsidRPr="00F43965" w:rsidDel="00C207B1">
          <w:rPr>
            <w:color w:val="0000FF"/>
            <w:highlight w:val="white"/>
            <w:lang w:eastAsia="fi-FI"/>
            <w:rPrChange w:id="7011" w:author="Tuomainen Mika" w:date="2014-04-11T12:56:00Z">
              <w:rPr>
                <w:rFonts w:ascii="Arial" w:hAnsi="Arial" w:cs="Arial"/>
                <w:color w:val="0000FF"/>
                <w:highlight w:val="white"/>
                <w:lang w:val="en-US" w:eastAsia="fi-FI"/>
              </w:rPr>
            </w:rPrChange>
          </w:rPr>
          <w:delText>&gt;</w:delText>
        </w:r>
      </w:del>
    </w:p>
    <w:p w:rsidR="003E639A" w:rsidRPr="00F43965" w:rsidDel="00C207B1" w:rsidRDefault="003E639A">
      <w:pPr>
        <w:rPr>
          <w:del w:id="7012" w:author="Tuomainen Mika" w:date="2014-04-11T16:02:00Z"/>
          <w:color w:val="000000"/>
          <w:highlight w:val="white"/>
          <w:lang w:eastAsia="fi-FI"/>
        </w:rPr>
        <w:pPrChange w:id="7013" w:author="Tuomainen Mika" w:date="2014-04-03T23:16:00Z">
          <w:pPr>
            <w:autoSpaceDE w:val="0"/>
            <w:autoSpaceDN w:val="0"/>
            <w:adjustRightInd w:val="0"/>
          </w:pPr>
        </w:pPrChange>
      </w:pPr>
      <w:del w:id="7014" w:author="Tuomainen Mika" w:date="2014-04-11T16:02:00Z">
        <w:r w:rsidRPr="00F43965" w:rsidDel="00C207B1">
          <w:rPr>
            <w:color w:val="000000"/>
            <w:highlight w:val="white"/>
            <w:lang w:eastAsia="fi-FI"/>
            <w:rPrChange w:id="7015" w:author="Tuomainen Mika" w:date="2014-04-11T12:56:00Z">
              <w:rPr>
                <w:rFonts w:ascii="Arial" w:hAnsi="Arial" w:cs="Arial"/>
                <w:color w:val="000000"/>
                <w:highlight w:val="white"/>
                <w:lang w:val="en-US" w:eastAsia="fi-FI"/>
              </w:rPr>
            </w:rPrChange>
          </w:rPr>
          <w:tab/>
        </w:r>
        <w:r w:rsidRPr="00F43965" w:rsidDel="00C207B1">
          <w:rPr>
            <w:color w:val="0000FF"/>
            <w:highlight w:val="white"/>
            <w:lang w:eastAsia="fi-FI"/>
          </w:rPr>
          <w:delText>&lt;/</w:delText>
        </w:r>
        <w:r w:rsidRPr="00F43965" w:rsidDel="00C207B1">
          <w:rPr>
            <w:highlight w:val="white"/>
            <w:lang w:eastAsia="fi-FI"/>
          </w:rPr>
          <w:delText>representedOrganization</w:delText>
        </w:r>
        <w:r w:rsidRPr="00F43965" w:rsidDel="00C207B1">
          <w:rPr>
            <w:color w:val="0000FF"/>
            <w:highlight w:val="white"/>
            <w:lang w:eastAsia="fi-FI"/>
          </w:rPr>
          <w:delText>&gt;</w:delText>
        </w:r>
      </w:del>
    </w:p>
    <w:p w:rsidR="003E639A" w:rsidRPr="00F43965" w:rsidDel="00C207B1" w:rsidRDefault="003E639A">
      <w:pPr>
        <w:rPr>
          <w:del w:id="7016" w:author="Tuomainen Mika" w:date="2014-04-11T16:02:00Z"/>
          <w:color w:val="000000"/>
          <w:highlight w:val="white"/>
          <w:lang w:eastAsia="fi-FI"/>
        </w:rPr>
        <w:pPrChange w:id="7017" w:author="Tuomainen Mika" w:date="2014-04-03T23:16:00Z">
          <w:pPr>
            <w:autoSpaceDE w:val="0"/>
            <w:autoSpaceDN w:val="0"/>
            <w:adjustRightInd w:val="0"/>
          </w:pPr>
        </w:pPrChange>
      </w:pPr>
      <w:del w:id="7018"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assignedAuthor</w:delText>
        </w:r>
        <w:r w:rsidRPr="00F43965" w:rsidDel="00C207B1">
          <w:rPr>
            <w:color w:val="0000FF"/>
            <w:highlight w:val="white"/>
            <w:lang w:eastAsia="fi-FI"/>
          </w:rPr>
          <w:delText>&gt;</w:delText>
        </w:r>
      </w:del>
    </w:p>
    <w:p w:rsidR="003E639A" w:rsidRPr="00F43965" w:rsidDel="00C207B1" w:rsidRDefault="003E639A">
      <w:pPr>
        <w:rPr>
          <w:del w:id="7019" w:author="Tuomainen Mika" w:date="2014-04-11T16:02:00Z"/>
          <w:color w:val="000000"/>
          <w:highlight w:val="white"/>
          <w:lang w:eastAsia="fi-FI"/>
        </w:rPr>
        <w:pPrChange w:id="7020" w:author="Tuomainen Mika" w:date="2014-04-03T23:16:00Z">
          <w:pPr>
            <w:autoSpaceDE w:val="0"/>
            <w:autoSpaceDN w:val="0"/>
            <w:adjustRightInd w:val="0"/>
          </w:pPr>
        </w:pPrChange>
      </w:pPr>
      <w:del w:id="7021"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author</w:delText>
        </w:r>
        <w:r w:rsidRPr="00F43965" w:rsidDel="00C207B1">
          <w:rPr>
            <w:color w:val="0000FF"/>
            <w:highlight w:val="white"/>
            <w:lang w:eastAsia="fi-FI"/>
          </w:rPr>
          <w:delText>&gt;</w:delText>
        </w:r>
      </w:del>
    </w:p>
    <w:p w:rsidR="003E639A" w:rsidRPr="00F43965" w:rsidDel="00C207B1" w:rsidRDefault="003E639A">
      <w:pPr>
        <w:rPr>
          <w:del w:id="7022" w:author="Tuomainen Mika" w:date="2014-04-11T16:02:00Z"/>
          <w:color w:val="000000"/>
          <w:highlight w:val="white"/>
          <w:lang w:eastAsia="fi-FI"/>
        </w:rPr>
        <w:pPrChange w:id="7023" w:author="Tuomainen Mika" w:date="2014-04-03T23:16:00Z">
          <w:pPr>
            <w:autoSpaceDE w:val="0"/>
            <w:autoSpaceDN w:val="0"/>
            <w:adjustRightInd w:val="0"/>
          </w:pPr>
        </w:pPrChange>
      </w:pPr>
      <w:del w:id="7024"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participant</w:delText>
        </w:r>
        <w:r w:rsidRPr="00F43965" w:rsidDel="00C207B1">
          <w:rPr>
            <w:color w:val="FF0000"/>
            <w:highlight w:val="white"/>
            <w:lang w:eastAsia="fi-FI"/>
          </w:rPr>
          <w:delText xml:space="preserve"> typeCode</w:delText>
        </w:r>
        <w:r w:rsidRPr="00F43965" w:rsidDel="00C207B1">
          <w:rPr>
            <w:color w:val="0000FF"/>
            <w:highlight w:val="white"/>
            <w:lang w:eastAsia="fi-FI"/>
          </w:rPr>
          <w:delText>="</w:delText>
        </w:r>
        <w:r w:rsidRPr="00F43965" w:rsidDel="00C207B1">
          <w:rPr>
            <w:color w:val="000000"/>
            <w:highlight w:val="white"/>
            <w:lang w:eastAsia="fi-FI"/>
          </w:rPr>
          <w:delText>RDV</w:delText>
        </w:r>
        <w:r w:rsidRPr="00F43965" w:rsidDel="00C207B1">
          <w:rPr>
            <w:color w:val="0000FF"/>
            <w:highlight w:val="white"/>
            <w:lang w:eastAsia="fi-FI"/>
          </w:rPr>
          <w:delText>"&gt;</w:delText>
        </w:r>
      </w:del>
    </w:p>
    <w:p w:rsidR="003E639A" w:rsidRPr="00F43965" w:rsidDel="00C207B1" w:rsidRDefault="003E639A">
      <w:pPr>
        <w:rPr>
          <w:del w:id="7025" w:author="Tuomainen Mika" w:date="2014-04-11T16:02:00Z"/>
          <w:color w:val="000000"/>
          <w:highlight w:val="white"/>
          <w:lang w:eastAsia="fi-FI"/>
        </w:rPr>
        <w:pPrChange w:id="7026" w:author="Tuomainen Mika" w:date="2014-04-03T23:16:00Z">
          <w:pPr>
            <w:autoSpaceDE w:val="0"/>
            <w:autoSpaceDN w:val="0"/>
            <w:adjustRightInd w:val="0"/>
          </w:pPr>
        </w:pPrChange>
      </w:pPr>
      <w:del w:id="7027"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participantRole</w:delText>
        </w:r>
        <w:r w:rsidRPr="00F43965" w:rsidDel="00C207B1">
          <w:rPr>
            <w:color w:val="FF0000"/>
            <w:highlight w:val="white"/>
            <w:lang w:eastAsia="fi-FI"/>
          </w:rPr>
          <w:delText xml:space="preserve"> classCode</w:delText>
        </w:r>
        <w:r w:rsidRPr="00F43965" w:rsidDel="00C207B1">
          <w:rPr>
            <w:color w:val="0000FF"/>
            <w:highlight w:val="white"/>
            <w:lang w:eastAsia="fi-FI"/>
          </w:rPr>
          <w:delText>="</w:delText>
        </w:r>
        <w:r w:rsidRPr="00F43965" w:rsidDel="00C207B1">
          <w:rPr>
            <w:color w:val="000000"/>
            <w:highlight w:val="white"/>
            <w:lang w:eastAsia="fi-FI"/>
          </w:rPr>
          <w:delText>MANU</w:delText>
        </w:r>
        <w:r w:rsidRPr="00F43965" w:rsidDel="00C207B1">
          <w:rPr>
            <w:color w:val="0000FF"/>
            <w:highlight w:val="white"/>
            <w:lang w:eastAsia="fi-FI"/>
          </w:rPr>
          <w:delText>"&gt;</w:delText>
        </w:r>
      </w:del>
    </w:p>
    <w:p w:rsidR="003E639A" w:rsidRPr="00F43965" w:rsidDel="00C207B1" w:rsidRDefault="003E639A">
      <w:pPr>
        <w:rPr>
          <w:del w:id="7028" w:author="Tuomainen Mika" w:date="2014-04-11T16:02:00Z"/>
          <w:color w:val="000000"/>
          <w:highlight w:val="white"/>
          <w:lang w:eastAsia="fi-FI"/>
        </w:rPr>
        <w:pPrChange w:id="7029" w:author="Tuomainen Mika" w:date="2014-04-03T23:16:00Z">
          <w:pPr>
            <w:autoSpaceDE w:val="0"/>
            <w:autoSpaceDN w:val="0"/>
            <w:adjustRightInd w:val="0"/>
          </w:pPr>
        </w:pPrChange>
      </w:pPr>
      <w:del w:id="7030"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playingDevice</w:delText>
        </w:r>
        <w:r w:rsidRPr="00F43965" w:rsidDel="00C207B1">
          <w:rPr>
            <w:color w:val="0000FF"/>
            <w:highlight w:val="white"/>
            <w:lang w:eastAsia="fi-FI"/>
          </w:rPr>
          <w:delText>&gt;</w:delText>
        </w:r>
      </w:del>
    </w:p>
    <w:p w:rsidR="003E639A" w:rsidRPr="00F43965" w:rsidDel="00C207B1" w:rsidRDefault="003E639A">
      <w:pPr>
        <w:rPr>
          <w:del w:id="7031" w:author="Tuomainen Mika" w:date="2014-04-11T16:02:00Z"/>
          <w:highlight w:val="white"/>
          <w:lang w:eastAsia="fi-FI"/>
        </w:rPr>
        <w:pPrChange w:id="7032" w:author="Tuomainen Mika" w:date="2014-04-03T23:16:00Z">
          <w:pPr>
            <w:autoSpaceDE w:val="0"/>
            <w:autoSpaceDN w:val="0"/>
            <w:adjustRightInd w:val="0"/>
            <w:ind w:left="720"/>
          </w:pPr>
        </w:pPrChange>
      </w:pPr>
      <w:del w:id="7033" w:author="Tuomainen Mika" w:date="2014-04-11T16:02:00Z">
        <w:r w:rsidRPr="00F43965" w:rsidDel="00C207B1">
          <w:rPr>
            <w:color w:val="0000FF"/>
            <w:highlight w:val="white"/>
            <w:lang w:eastAsia="fi-FI"/>
          </w:rPr>
          <w:delText>&lt;</w:delText>
        </w:r>
        <w:r w:rsidRPr="00F43965" w:rsidDel="00C207B1">
          <w:rPr>
            <w:color w:val="800000"/>
            <w:highlight w:val="white"/>
            <w:lang w:eastAsia="fi-FI"/>
          </w:rPr>
          <w:delText>code</w:delText>
        </w:r>
        <w:r w:rsidRPr="00F43965" w:rsidDel="00C207B1">
          <w:rPr>
            <w:color w:val="FF0000"/>
            <w:highlight w:val="white"/>
            <w:lang w:eastAsia="fi-FI"/>
          </w:rPr>
          <w:delText xml:space="preserve"> code</w:delText>
        </w:r>
        <w:r w:rsidRPr="00F43965" w:rsidDel="00C207B1">
          <w:rPr>
            <w:color w:val="0000FF"/>
            <w:highlight w:val="white"/>
            <w:lang w:eastAsia="fi-FI"/>
          </w:rPr>
          <w:delText>="</w:delText>
        </w:r>
        <w:r w:rsidRPr="00F43965" w:rsidDel="00C207B1">
          <w:rPr>
            <w:highlight w:val="white"/>
            <w:lang w:eastAsia="fi-FI"/>
          </w:rPr>
          <w:delText>?</w:delText>
        </w:r>
        <w:r w:rsidRPr="00F43965" w:rsidDel="00C207B1">
          <w:rPr>
            <w:color w:val="0000FF"/>
            <w:highlight w:val="white"/>
            <w:lang w:eastAsia="fi-FI"/>
          </w:rPr>
          <w:delText>"</w:delText>
        </w:r>
        <w:r w:rsidRPr="00F43965" w:rsidDel="00C207B1">
          <w:rPr>
            <w:color w:val="FF0000"/>
            <w:highlight w:val="white"/>
            <w:lang w:eastAsia="fi-FI"/>
          </w:rPr>
          <w:delText xml:space="preserve"> codeSystem</w:delText>
        </w:r>
        <w:r w:rsidRPr="00F43965" w:rsidDel="00C207B1">
          <w:rPr>
            <w:color w:val="0000FF"/>
            <w:highlight w:val="white"/>
            <w:lang w:eastAsia="fi-FI"/>
          </w:rPr>
          <w:delText>="</w:delText>
        </w:r>
        <w:r w:rsidRPr="00F43965" w:rsidDel="00C207B1">
          <w:rPr>
            <w:highlight w:val="white"/>
            <w:lang w:eastAsia="fi-FI"/>
          </w:rPr>
          <w:delText>1.2.246.537.6.95.2008</w:delText>
        </w:r>
        <w:r w:rsidRPr="00F43965" w:rsidDel="00C207B1">
          <w:rPr>
            <w:color w:val="0000FF"/>
            <w:highlight w:val="white"/>
            <w:lang w:eastAsia="fi-FI"/>
          </w:rPr>
          <w:delText>"</w:delText>
        </w:r>
        <w:r w:rsidRPr="00F43965" w:rsidDel="00C207B1">
          <w:rPr>
            <w:color w:val="FF0000"/>
            <w:highlight w:val="white"/>
            <w:lang w:eastAsia="fi-FI"/>
          </w:rPr>
          <w:delText xml:space="preserve"> displayName</w:delText>
        </w:r>
        <w:r w:rsidRPr="00F43965" w:rsidDel="00C207B1">
          <w:rPr>
            <w:color w:val="0000FF"/>
            <w:highlight w:val="white"/>
            <w:lang w:eastAsia="fi-FI"/>
          </w:rPr>
          <w:delText>="</w:delText>
        </w:r>
        <w:r w:rsidRPr="00F43965" w:rsidDel="00C207B1">
          <w:rPr>
            <w:highlight w:val="white"/>
            <w:lang w:eastAsia="fi-FI"/>
          </w:rPr>
          <w:delText>SFS/THL - Apuvälineluokitus</w:delText>
        </w:r>
        <w:r w:rsidRPr="00F43965" w:rsidDel="00C207B1">
          <w:rPr>
            <w:color w:val="0000FF"/>
            <w:highlight w:val="white"/>
            <w:lang w:eastAsia="fi-FI"/>
          </w:rPr>
          <w:delText>"&gt;</w:delText>
        </w:r>
      </w:del>
    </w:p>
    <w:p w:rsidR="003E639A" w:rsidRPr="00F43965" w:rsidDel="00C207B1" w:rsidRDefault="003E639A">
      <w:pPr>
        <w:rPr>
          <w:del w:id="7034" w:author="Tuomainen Mika" w:date="2014-04-11T16:02:00Z"/>
          <w:color w:val="000000"/>
          <w:highlight w:val="white"/>
          <w:lang w:eastAsia="fi-FI"/>
        </w:rPr>
        <w:pPrChange w:id="7035" w:author="Tuomainen Mika" w:date="2014-04-03T23:16:00Z">
          <w:pPr>
            <w:autoSpaceDE w:val="0"/>
            <w:autoSpaceDN w:val="0"/>
            <w:adjustRightInd w:val="0"/>
          </w:pPr>
        </w:pPrChange>
      </w:pPr>
      <w:del w:id="7036"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originalText</w:delText>
        </w:r>
        <w:r w:rsidRPr="00F43965" w:rsidDel="00C207B1">
          <w:rPr>
            <w:color w:val="0000FF"/>
            <w:highlight w:val="white"/>
            <w:lang w:eastAsia="fi-FI"/>
          </w:rPr>
          <w:delText>&gt;</w:delText>
        </w:r>
      </w:del>
    </w:p>
    <w:p w:rsidR="003E639A" w:rsidRPr="00F43965" w:rsidDel="00C207B1" w:rsidRDefault="003E639A">
      <w:pPr>
        <w:rPr>
          <w:del w:id="7037" w:author="Tuomainen Mika" w:date="2014-04-11T16:02:00Z"/>
          <w:color w:val="000000"/>
          <w:highlight w:val="white"/>
          <w:lang w:eastAsia="fi-FI"/>
        </w:rPr>
        <w:pPrChange w:id="7038" w:author="Tuomainen Mika" w:date="2014-04-03T23:16:00Z">
          <w:pPr>
            <w:autoSpaceDE w:val="0"/>
            <w:autoSpaceDN w:val="0"/>
            <w:adjustRightInd w:val="0"/>
          </w:pPr>
        </w:pPrChange>
      </w:pPr>
      <w:del w:id="7039"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reference</w:delText>
        </w:r>
        <w:r w:rsidRPr="00F43965" w:rsidDel="00C207B1">
          <w:rPr>
            <w:color w:val="FF0000"/>
            <w:highlight w:val="white"/>
            <w:lang w:eastAsia="fi-FI"/>
          </w:rPr>
          <w:delText xml:space="preserve"> value</w:delText>
        </w:r>
        <w:r w:rsidRPr="00F43965" w:rsidDel="00C207B1">
          <w:rPr>
            <w:color w:val="0000FF"/>
            <w:highlight w:val="white"/>
            <w:lang w:eastAsia="fi-FI"/>
          </w:rPr>
          <w:delText>=""/&gt;</w:delText>
        </w:r>
      </w:del>
    </w:p>
    <w:p w:rsidR="003E639A" w:rsidRPr="00F43965" w:rsidDel="00C207B1" w:rsidRDefault="003E639A">
      <w:pPr>
        <w:rPr>
          <w:del w:id="7040" w:author="Tuomainen Mika" w:date="2014-04-11T16:02:00Z"/>
          <w:color w:val="000000"/>
          <w:highlight w:val="white"/>
          <w:lang w:eastAsia="fi-FI"/>
        </w:rPr>
        <w:pPrChange w:id="7041" w:author="Tuomainen Mika" w:date="2014-04-03T23:16:00Z">
          <w:pPr>
            <w:autoSpaceDE w:val="0"/>
            <w:autoSpaceDN w:val="0"/>
            <w:adjustRightInd w:val="0"/>
          </w:pPr>
        </w:pPrChange>
      </w:pPr>
      <w:del w:id="7042"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originalText</w:delText>
        </w:r>
        <w:r w:rsidRPr="00F43965" w:rsidDel="00C207B1">
          <w:rPr>
            <w:color w:val="0000FF"/>
            <w:highlight w:val="white"/>
            <w:lang w:eastAsia="fi-FI"/>
          </w:rPr>
          <w:delText>&gt;</w:delText>
        </w:r>
      </w:del>
    </w:p>
    <w:p w:rsidR="003E639A" w:rsidRPr="00F43965" w:rsidDel="00C207B1" w:rsidRDefault="003E639A">
      <w:pPr>
        <w:rPr>
          <w:del w:id="7043" w:author="Tuomainen Mika" w:date="2014-04-11T16:02:00Z"/>
          <w:color w:val="000000"/>
          <w:highlight w:val="white"/>
          <w:lang w:eastAsia="fi-FI"/>
        </w:rPr>
        <w:pPrChange w:id="7044" w:author="Tuomainen Mika" w:date="2014-04-03T23:16:00Z">
          <w:pPr>
            <w:autoSpaceDE w:val="0"/>
            <w:autoSpaceDN w:val="0"/>
            <w:adjustRightInd w:val="0"/>
          </w:pPr>
        </w:pPrChange>
      </w:pPr>
      <w:del w:id="7045"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code</w:delText>
        </w:r>
        <w:r w:rsidRPr="00F43965" w:rsidDel="00C207B1">
          <w:rPr>
            <w:color w:val="0000FF"/>
            <w:highlight w:val="white"/>
            <w:lang w:eastAsia="fi-FI"/>
          </w:rPr>
          <w:delText>&gt;</w:delText>
        </w:r>
      </w:del>
    </w:p>
    <w:p w:rsidR="003E639A" w:rsidRPr="00F43965" w:rsidDel="00C207B1" w:rsidRDefault="003E639A">
      <w:pPr>
        <w:rPr>
          <w:del w:id="7046" w:author="Tuomainen Mika" w:date="2014-04-11T16:02:00Z"/>
          <w:color w:val="000000"/>
          <w:highlight w:val="white"/>
          <w:lang w:eastAsia="fi-FI"/>
        </w:rPr>
        <w:pPrChange w:id="7047" w:author="Tuomainen Mika" w:date="2014-04-03T23:16:00Z">
          <w:pPr>
            <w:autoSpaceDE w:val="0"/>
            <w:autoSpaceDN w:val="0"/>
            <w:adjustRightInd w:val="0"/>
          </w:pPr>
        </w:pPrChange>
      </w:pPr>
      <w:del w:id="7048"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playingDevice</w:delText>
        </w:r>
        <w:r w:rsidRPr="00F43965" w:rsidDel="00C207B1">
          <w:rPr>
            <w:color w:val="0000FF"/>
            <w:highlight w:val="white"/>
            <w:lang w:eastAsia="fi-FI"/>
          </w:rPr>
          <w:delText>&gt;</w:delText>
        </w:r>
      </w:del>
    </w:p>
    <w:p w:rsidR="003E639A" w:rsidRPr="00F43965" w:rsidDel="00C207B1" w:rsidRDefault="003E639A">
      <w:pPr>
        <w:rPr>
          <w:del w:id="7049" w:author="Tuomainen Mika" w:date="2014-04-11T16:02:00Z"/>
          <w:color w:val="000000"/>
          <w:highlight w:val="white"/>
          <w:lang w:eastAsia="fi-FI"/>
        </w:rPr>
        <w:pPrChange w:id="7050" w:author="Tuomainen Mika" w:date="2014-04-03T23:16:00Z">
          <w:pPr>
            <w:autoSpaceDE w:val="0"/>
            <w:autoSpaceDN w:val="0"/>
            <w:adjustRightInd w:val="0"/>
          </w:pPr>
        </w:pPrChange>
      </w:pPr>
      <w:del w:id="7051"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participantRole</w:delText>
        </w:r>
        <w:r w:rsidRPr="00F43965" w:rsidDel="00C207B1">
          <w:rPr>
            <w:color w:val="0000FF"/>
            <w:highlight w:val="white"/>
            <w:lang w:eastAsia="fi-FI"/>
          </w:rPr>
          <w:delText>&gt;</w:delText>
        </w:r>
      </w:del>
    </w:p>
    <w:p w:rsidR="003E639A" w:rsidRPr="00F43965" w:rsidDel="00C207B1" w:rsidRDefault="003E639A">
      <w:pPr>
        <w:rPr>
          <w:del w:id="7052" w:author="Tuomainen Mika" w:date="2014-04-11T16:02:00Z"/>
          <w:color w:val="000000"/>
          <w:highlight w:val="white"/>
          <w:lang w:eastAsia="fi-FI"/>
        </w:rPr>
        <w:pPrChange w:id="7053" w:author="Tuomainen Mika" w:date="2014-04-03T23:16:00Z">
          <w:pPr>
            <w:autoSpaceDE w:val="0"/>
            <w:autoSpaceDN w:val="0"/>
            <w:adjustRightInd w:val="0"/>
          </w:pPr>
        </w:pPrChange>
      </w:pPr>
      <w:del w:id="7054"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participant</w:delText>
        </w:r>
        <w:r w:rsidRPr="00F43965" w:rsidDel="00C207B1">
          <w:rPr>
            <w:color w:val="0000FF"/>
            <w:highlight w:val="white"/>
            <w:lang w:eastAsia="fi-FI"/>
          </w:rPr>
          <w:delText>&gt;</w:delText>
        </w:r>
      </w:del>
    </w:p>
    <w:p w:rsidR="003E639A" w:rsidRPr="00F43965" w:rsidDel="00C207B1" w:rsidRDefault="003E639A">
      <w:pPr>
        <w:rPr>
          <w:del w:id="7055" w:author="Tuomainen Mika" w:date="2014-04-11T16:02:00Z"/>
          <w:color w:val="000000"/>
          <w:highlight w:val="white"/>
          <w:lang w:eastAsia="fi-FI"/>
        </w:rPr>
        <w:pPrChange w:id="7056" w:author="Tuomainen Mika" w:date="2014-04-03T23:16:00Z">
          <w:pPr>
            <w:autoSpaceDE w:val="0"/>
            <w:autoSpaceDN w:val="0"/>
            <w:adjustRightInd w:val="0"/>
          </w:pPr>
        </w:pPrChange>
      </w:pPr>
      <w:del w:id="7057" w:author="Tuomainen Mika" w:date="2014-04-11T16:02:00Z">
        <w:r w:rsidRPr="00F43965" w:rsidDel="00C207B1">
          <w:rPr>
            <w:color w:val="000000"/>
            <w:highlight w:val="white"/>
            <w:lang w:eastAsia="fi-FI"/>
          </w:rPr>
          <w:tab/>
        </w:r>
        <w:r w:rsidRPr="00F43965" w:rsidDel="00C207B1">
          <w:rPr>
            <w:color w:val="0000FF"/>
            <w:highlight w:val="white"/>
            <w:lang w:eastAsia="fi-FI"/>
          </w:rPr>
          <w:delText>&lt;/</w:delText>
        </w:r>
        <w:r w:rsidRPr="00F43965" w:rsidDel="00C207B1">
          <w:rPr>
            <w:highlight w:val="white"/>
            <w:lang w:eastAsia="fi-FI"/>
          </w:rPr>
          <w:delText>observation</w:delText>
        </w:r>
        <w:r w:rsidRPr="00F43965" w:rsidDel="00C207B1">
          <w:rPr>
            <w:color w:val="0000FF"/>
            <w:highlight w:val="white"/>
            <w:lang w:eastAsia="fi-FI"/>
          </w:rPr>
          <w:delText>&gt;</w:delText>
        </w:r>
      </w:del>
    </w:p>
    <w:p w:rsidR="003E639A" w:rsidRPr="00F43965" w:rsidDel="00C207B1" w:rsidRDefault="003E639A" w:rsidP="00CC1036">
      <w:pPr>
        <w:rPr>
          <w:del w:id="7058" w:author="Tuomainen Mika" w:date="2014-04-11T16:02:00Z"/>
        </w:rPr>
      </w:pPr>
      <w:del w:id="7059" w:author="Tuomainen Mika" w:date="2014-04-11T16:02:00Z">
        <w:r w:rsidRPr="00F43965" w:rsidDel="00C207B1">
          <w:rPr>
            <w:color w:val="0000FF"/>
            <w:highlight w:val="white"/>
            <w:lang w:eastAsia="fi-FI"/>
          </w:rPr>
          <w:delText>&lt;/</w:delText>
        </w:r>
        <w:r w:rsidRPr="00F43965" w:rsidDel="00C207B1">
          <w:rPr>
            <w:highlight w:val="white"/>
            <w:lang w:eastAsia="fi-FI"/>
          </w:rPr>
          <w:delText>entry</w:delText>
        </w:r>
        <w:r w:rsidRPr="00F43965" w:rsidDel="00C207B1">
          <w:rPr>
            <w:color w:val="0000FF"/>
            <w:highlight w:val="white"/>
            <w:lang w:eastAsia="fi-FI"/>
          </w:rPr>
          <w:delText>&gt;</w:delText>
        </w:r>
      </w:del>
    </w:p>
    <w:p w:rsidR="003E639A" w:rsidRPr="00F43965" w:rsidDel="00C207B1" w:rsidRDefault="003E639A" w:rsidP="00CC1036">
      <w:pPr>
        <w:rPr>
          <w:del w:id="7060" w:author="Tuomainen Mika" w:date="2014-04-11T16:02:00Z"/>
        </w:rPr>
      </w:pPr>
    </w:p>
    <w:p w:rsidR="003E639A" w:rsidRPr="00F43965" w:rsidDel="00C207B1" w:rsidRDefault="003E639A" w:rsidP="00CC1036">
      <w:pPr>
        <w:rPr>
          <w:del w:id="7061" w:author="Tuomainen Mika" w:date="2014-04-11T16:02:00Z"/>
        </w:rPr>
      </w:pPr>
    </w:p>
    <w:p w:rsidR="003E639A" w:rsidRPr="00F43965" w:rsidDel="00C207B1" w:rsidRDefault="003E639A" w:rsidP="00CC1036">
      <w:pPr>
        <w:rPr>
          <w:del w:id="7062" w:author="Tuomainen Mika" w:date="2014-04-11T16:02:00Z"/>
        </w:rPr>
      </w:pPr>
    </w:p>
    <w:p w:rsidR="003E639A" w:rsidRPr="00F43965" w:rsidRDefault="003E639A" w:rsidP="00CC1036"/>
    <w:p w:rsidR="003E639A" w:rsidRDefault="003E639A" w:rsidP="00CC1036">
      <w:pPr>
        <w:pStyle w:val="Otsikko3"/>
      </w:pPr>
      <w:bookmarkStart w:id="7063" w:name="_Toc384330179"/>
      <w:bookmarkStart w:id="7064" w:name="_Toc384989392"/>
      <w:r>
        <w:t>Kuntoutus</w:t>
      </w:r>
      <w:bookmarkEnd w:id="7063"/>
      <w:bookmarkEnd w:id="7064"/>
    </w:p>
    <w:p w:rsidR="003E639A" w:rsidRDefault="003E639A">
      <w:pPr>
        <w:rPr>
          <w:ins w:id="7065" w:author="Tuomainen Mika" w:date="2014-04-10T23:25:00Z"/>
        </w:rPr>
        <w:pPrChange w:id="7066" w:author="Tuomainen Mika" w:date="2014-04-03T23:16:00Z">
          <w:pPr>
            <w:ind w:left="720"/>
          </w:pPr>
        </w:pPrChange>
      </w:pPr>
    </w:p>
    <w:p w:rsidR="007B074B" w:rsidRDefault="007B074B">
      <w:pPr>
        <w:rPr>
          <w:ins w:id="7067" w:author="Tuomainen Mika" w:date="2014-04-10T23:25:00Z"/>
        </w:rPr>
        <w:pPrChange w:id="7068" w:author="Tuomainen Mika" w:date="2014-04-03T23:16:00Z">
          <w:pPr>
            <w:ind w:left="720"/>
          </w:pPr>
        </w:pPrChange>
      </w:pPr>
      <w:ins w:id="7069" w:author="Tuomainen Mika" w:date="2014-04-10T23:25:00Z">
        <w:r>
          <w:t>Tämä otsikko sijoitetaan hoitopalautteessa hoitoprosessin vaihekoodin 16 (Hoidon arviointi) alle.</w:t>
        </w:r>
      </w:ins>
    </w:p>
    <w:p w:rsidR="007B074B" w:rsidRDefault="007B074B">
      <w:pPr>
        <w:pPrChange w:id="7070" w:author="Tuomainen Mika" w:date="2014-04-03T23:16:00Z">
          <w:pPr>
            <w:ind w:left="720"/>
          </w:pPr>
        </w:pPrChange>
      </w:pPr>
    </w:p>
    <w:p w:rsidR="007B074B" w:rsidRDefault="003E639A" w:rsidP="00CC1036">
      <w:pPr>
        <w:rPr>
          <w:ins w:id="7071" w:author="Tuomainen Mika" w:date="2014-04-10T23:25:00Z"/>
        </w:rPr>
      </w:pPr>
      <w:r>
        <w:lastRenderedPageBreak/>
        <w:t xml:space="preserve">Kuntoutus: </w:t>
      </w:r>
      <w:r>
        <w:tab/>
      </w:r>
    </w:p>
    <w:p w:rsidR="003E639A" w:rsidRDefault="003E639A" w:rsidP="00CC1036">
      <w:r>
        <w:t>otsikkokoodi: 27</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Kuntoutus tulee tekstinä narrative-osuudessa.</w:t>
      </w:r>
    </w:p>
    <w:p w:rsidR="003E639A" w:rsidRDefault="003E639A" w:rsidP="00CC1036">
      <w:pPr>
        <w:pStyle w:val="Otsikko3"/>
      </w:pPr>
      <w:bookmarkStart w:id="7072" w:name="_Toc384330180"/>
      <w:bookmarkStart w:id="7073" w:name="_Toc384989393"/>
      <w:r>
        <w:t>Toimintakyky</w:t>
      </w:r>
      <w:bookmarkEnd w:id="7072"/>
      <w:bookmarkEnd w:id="7073"/>
    </w:p>
    <w:p w:rsidR="003E639A" w:rsidRDefault="003E639A">
      <w:pPr>
        <w:rPr>
          <w:ins w:id="7074" w:author="Tuomainen Mika" w:date="2014-04-10T23:25:00Z"/>
        </w:rPr>
        <w:pPrChange w:id="7075" w:author="Tuomainen Mika" w:date="2014-04-03T23:16:00Z">
          <w:pPr>
            <w:ind w:left="720"/>
          </w:pPr>
        </w:pPrChange>
      </w:pPr>
    </w:p>
    <w:p w:rsidR="007B074B" w:rsidRDefault="007B074B">
      <w:pPr>
        <w:rPr>
          <w:ins w:id="7076" w:author="Tuomainen Mika" w:date="2014-04-10T23:25:00Z"/>
        </w:rPr>
        <w:pPrChange w:id="7077" w:author="Tuomainen Mika" w:date="2014-04-03T23:16:00Z">
          <w:pPr>
            <w:ind w:left="720"/>
          </w:pPr>
        </w:pPrChange>
      </w:pPr>
      <w:ins w:id="7078" w:author="Tuomainen Mika" w:date="2014-04-10T23:25:00Z">
        <w:r>
          <w:t>Tämä otsikko sijoitetaan hoitopalautteessa hoitoprosessin vaihekoodin 16 (Hoidon arviointi) alle.</w:t>
        </w:r>
      </w:ins>
    </w:p>
    <w:p w:rsidR="007B074B" w:rsidRDefault="007B074B">
      <w:pPr>
        <w:pPrChange w:id="7079" w:author="Tuomainen Mika" w:date="2014-04-03T23:16:00Z">
          <w:pPr>
            <w:ind w:left="720"/>
          </w:pPr>
        </w:pPrChange>
      </w:pPr>
    </w:p>
    <w:p w:rsidR="003E639A" w:rsidRDefault="003E639A" w:rsidP="00CC1036">
      <w:r>
        <w:t>Toimintakyky:</w:t>
      </w:r>
      <w:r>
        <w:tab/>
        <w:t>otsikkokoodi: 72</w:t>
      </w:r>
      <w:r>
        <w:tab/>
      </w:r>
      <w:r>
        <w:tab/>
      </w:r>
      <w:r>
        <w:tab/>
        <w:t>otsikkokoodisto (</w:t>
      </w:r>
      <w:r>
        <w:rPr>
          <w:rFonts w:ascii="Arial" w:hAnsi="Arial" w:cs="Arial"/>
          <w:color w:val="000000"/>
          <w:highlight w:val="white"/>
          <w:lang w:eastAsia="fi-FI"/>
        </w:rPr>
        <w:t>1.2.246.537.6.14.2006</w:t>
      </w:r>
      <w:r>
        <w:t xml:space="preserve">) </w:t>
      </w:r>
    </w:p>
    <w:p w:rsidR="003E639A" w:rsidRDefault="003E639A" w:rsidP="00CC1036"/>
    <w:p w:rsidR="003E639A" w:rsidRDefault="003E639A" w:rsidP="00CC1036">
      <w:r>
        <w:t>Toimintakyky tulee tekstinä narrative-osuudessa,</w:t>
      </w:r>
    </w:p>
    <w:p w:rsidR="003E639A" w:rsidRDefault="003E639A" w:rsidP="00CC1036">
      <w:pPr>
        <w:pStyle w:val="Otsikko3"/>
      </w:pPr>
      <w:bookmarkStart w:id="7080" w:name="_Toc384330181"/>
      <w:bookmarkStart w:id="7081" w:name="_Toc384989394"/>
      <w:r>
        <w:t>Jatkohoidon järjestämistä koskevat tiedot</w:t>
      </w:r>
      <w:bookmarkEnd w:id="7080"/>
      <w:bookmarkEnd w:id="7081"/>
    </w:p>
    <w:p w:rsidR="003E639A" w:rsidRDefault="003E639A" w:rsidP="00CC1036"/>
    <w:p w:rsidR="003E639A" w:rsidRDefault="002639D5" w:rsidP="00CC1036">
      <w:pPr>
        <w:rPr>
          <w:ins w:id="7082" w:author="Tuomainen Mika" w:date="2014-04-10T23:26:00Z"/>
        </w:rPr>
      </w:pPr>
      <w:ins w:id="7083" w:author="Tuomainen Mika" w:date="2014-04-10T23:26:00Z">
        <w:r>
          <w:t>Tämä otsikko sijoitetaan hoitopalautteessa hoitoprosessin vaihekoodin 16 (Hoidon arviointi) alle.</w:t>
        </w:r>
      </w:ins>
    </w:p>
    <w:p w:rsidR="002639D5" w:rsidRDefault="002639D5" w:rsidP="00CC1036"/>
    <w:p w:rsidR="003E639A" w:rsidRDefault="003E639A" w:rsidP="00CC1036">
      <w:r>
        <w:t xml:space="preserve">Jatkohoito: </w:t>
      </w:r>
      <w:r>
        <w:tab/>
        <w:t>otsikkokoodi: 23</w:t>
      </w:r>
      <w:r>
        <w:tab/>
      </w:r>
      <w:r>
        <w:tab/>
      </w:r>
      <w:r>
        <w:tab/>
        <w:t>otsikkokoodisto (</w:t>
      </w:r>
      <w:r>
        <w:rPr>
          <w:rFonts w:ascii="Arial" w:hAnsi="Arial" w:cs="Arial"/>
          <w:color w:val="000000"/>
          <w:highlight w:val="white"/>
          <w:lang w:eastAsia="fi-FI"/>
        </w:rPr>
        <w:t>1.2.246.537.6.14.2006</w:t>
      </w:r>
      <w:r>
        <w:t>)</w:t>
      </w:r>
    </w:p>
    <w:p w:rsidR="003E639A" w:rsidRDefault="003E639A" w:rsidP="00CC1036"/>
    <w:p w:rsidR="003E639A" w:rsidRDefault="003E639A" w:rsidP="00CC1036">
      <w:r>
        <w:t xml:space="preserve">Jatkohoidosta on </w:t>
      </w:r>
      <w:del w:id="7084" w:author="Tuomainen Mika" w:date="2014-04-11T16:05:00Z">
        <w:r w:rsidDel="00C207B1">
          <w:delText xml:space="preserve">tulossa </w:delText>
        </w:r>
      </w:del>
      <w:r>
        <w:t>oma erillinen</w:t>
      </w:r>
      <w:ins w:id="7085" w:author="Tuomainen Mika" w:date="2014-04-11T16:05:00Z">
        <w:r w:rsidR="00C207B1">
          <w:t xml:space="preserve"> CDA R2</w:t>
        </w:r>
      </w:ins>
      <w:r>
        <w:t xml:space="preserve"> määrittelynsä</w:t>
      </w:r>
      <w:ins w:id="7086" w:author="Tuomainen Mika" w:date="2014-04-11T16:05:00Z">
        <w:r w:rsidR="00C207B1">
          <w:t xml:space="preserve"> </w:t>
        </w:r>
      </w:ins>
      <w:del w:id="7087" w:author="Tuomainen Mika" w:date="2014-04-11T16:05:00Z">
        <w:r w:rsidDel="00C207B1">
          <w:delText>.</w:delText>
        </w:r>
      </w:del>
      <w:ins w:id="7088" w:author="Tuomainen Mika" w:date="2014-04-11T16:05:00Z">
        <w:r w:rsidR="00C207B1">
          <w:t>Terveys- ja hoitosuunnitelma.</w:t>
        </w:r>
      </w:ins>
    </w:p>
    <w:p w:rsidR="003E639A" w:rsidRDefault="003E639A" w:rsidP="00CC1036"/>
    <w:p w:rsidR="003E639A" w:rsidRDefault="003E639A" w:rsidP="00CC1036">
      <w:pPr>
        <w:pStyle w:val="Otsikko3"/>
      </w:pPr>
      <w:bookmarkStart w:id="7089" w:name="_Toc384330182"/>
      <w:bookmarkStart w:id="7090" w:name="_Toc384989395"/>
      <w:r>
        <w:t>Kuljetuksen järjestäminen</w:t>
      </w:r>
      <w:bookmarkEnd w:id="7089"/>
      <w:bookmarkEnd w:id="7090"/>
    </w:p>
    <w:p w:rsidR="003E639A" w:rsidRDefault="003E639A" w:rsidP="00CC1036"/>
    <w:p w:rsidR="002639D5" w:rsidRDefault="002639D5" w:rsidP="00CC1036">
      <w:pPr>
        <w:rPr>
          <w:ins w:id="7091" w:author="Tuomainen Mika" w:date="2014-04-10T23:26:00Z"/>
        </w:rPr>
      </w:pPr>
    </w:p>
    <w:p w:rsidR="002639D5" w:rsidRDefault="002639D5" w:rsidP="00CC1036">
      <w:pPr>
        <w:rPr>
          <w:ins w:id="7092" w:author="Tuomainen Mika" w:date="2014-04-10T23:26:00Z"/>
        </w:rPr>
      </w:pPr>
      <w:ins w:id="7093" w:author="Tuomainen Mika" w:date="2014-04-10T23:26:00Z">
        <w:r>
          <w:lastRenderedPageBreak/>
          <w:t>Tämä otsikko sijoitetaan hoitopalautteessa hoitoprosessin vaihekoodin 16 (Hoidon arviointi) alle.</w:t>
        </w:r>
      </w:ins>
    </w:p>
    <w:p w:rsidR="002639D5" w:rsidRDefault="002639D5" w:rsidP="00CC1036">
      <w:pPr>
        <w:rPr>
          <w:ins w:id="7094" w:author="Tuomainen Mika" w:date="2014-04-10T23:26:00Z"/>
        </w:rPr>
      </w:pPr>
    </w:p>
    <w:p w:rsidR="005024B5" w:rsidRPr="00A3089C" w:rsidRDefault="005024B5" w:rsidP="005024B5">
      <w:pPr>
        <w:pStyle w:val="Default"/>
        <w:rPr>
          <w:ins w:id="7095" w:author="Tuomainen Mika" w:date="2014-04-11T16:11:00Z"/>
          <w:color w:val="auto"/>
          <w:szCs w:val="20"/>
          <w:lang w:eastAsia="en-US"/>
        </w:rPr>
      </w:pPr>
      <w:ins w:id="7096" w:author="Tuomainen Mika" w:date="2014-04-11T16:11:00Z">
        <w:r w:rsidRPr="00A3089C">
          <w:rPr>
            <w:color w:val="auto"/>
            <w:szCs w:val="20"/>
            <w:lang w:eastAsia="en-US"/>
          </w:rPr>
          <w:t>Kuljetuksen järjes</w:t>
        </w:r>
        <w:r w:rsidRPr="00E3633F">
          <w:rPr>
            <w:color w:val="auto"/>
            <w:szCs w:val="20"/>
            <w:lang w:eastAsia="en-US"/>
          </w:rPr>
          <w:t>täminen, ks. ”</w:t>
        </w:r>
        <w:r>
          <w:rPr>
            <w:color w:val="auto"/>
            <w:szCs w:val="20"/>
            <w:lang w:eastAsia="en-US"/>
          </w:rPr>
          <w:t>K</w:t>
        </w:r>
        <w:r w:rsidRPr="00A3089C">
          <w:rPr>
            <w:color w:val="auto"/>
            <w:szCs w:val="20"/>
            <w:lang w:eastAsia="en-US"/>
          </w:rPr>
          <w:t>ertomus ja lomakkeet” Kuljetusjärjestelyt.</w:t>
        </w:r>
      </w:ins>
    </w:p>
    <w:p w:rsidR="005024B5" w:rsidRDefault="005024B5">
      <w:pPr>
        <w:jc w:val="left"/>
        <w:rPr>
          <w:ins w:id="7097" w:author="Tuomainen Mika" w:date="2014-04-11T16:11:00Z"/>
        </w:rPr>
      </w:pPr>
      <w:ins w:id="7098" w:author="Tuomainen Mika" w:date="2014-04-11T16:11:00Z">
        <w:r>
          <w:br w:type="page"/>
        </w:r>
      </w:ins>
    </w:p>
    <w:p w:rsidR="003E639A" w:rsidDel="002639D5" w:rsidRDefault="003E639A" w:rsidP="00CC1036">
      <w:pPr>
        <w:rPr>
          <w:del w:id="7099" w:author="Tuomainen Mika" w:date="2014-04-10T23:26:00Z"/>
        </w:rPr>
      </w:pPr>
      <w:del w:id="7100" w:author="Tuomainen Mika" w:date="2014-04-11T16:11:00Z">
        <w:r w:rsidDel="005024B5">
          <w:lastRenderedPageBreak/>
          <w:delText>Kuljetustiedot ilmoitetaan samalla tavalla kuin lähetteess</w:delText>
        </w:r>
      </w:del>
      <w:del w:id="7101" w:author="Tuomainen Mika" w:date="2014-04-10T23:26:00Z">
        <w:r w:rsidDel="002639D5">
          <w:delText>ä.</w:delText>
        </w:r>
      </w:del>
    </w:p>
    <w:p w:rsidR="003E639A" w:rsidDel="002639D5" w:rsidRDefault="003E639A" w:rsidP="00CC1036">
      <w:pPr>
        <w:rPr>
          <w:del w:id="7102" w:author="Tuomainen Mika" w:date="2014-04-10T23:26:00Z"/>
        </w:rPr>
      </w:pPr>
    </w:p>
    <w:p w:rsidR="003E639A" w:rsidDel="002639D5" w:rsidRDefault="003E639A" w:rsidP="00CC1036">
      <w:pPr>
        <w:rPr>
          <w:del w:id="7103" w:author="Tuomainen Mika" w:date="2014-04-10T23:26:00Z"/>
        </w:rPr>
      </w:pPr>
    </w:p>
    <w:p w:rsidR="003E639A" w:rsidDel="002639D5" w:rsidRDefault="003E639A">
      <w:pPr>
        <w:pStyle w:val="Otsikko1"/>
        <w:numPr>
          <w:ilvl w:val="0"/>
          <w:numId w:val="0"/>
        </w:numPr>
        <w:rPr>
          <w:del w:id="7104" w:author="Tuomainen Mika" w:date="2014-04-10T23:26:00Z"/>
        </w:rPr>
      </w:pPr>
      <w:bookmarkStart w:id="7105" w:name="_Toc384330183"/>
      <w:bookmarkEnd w:id="7105"/>
    </w:p>
    <w:p w:rsidR="003E639A" w:rsidRPr="005E50DA" w:rsidRDefault="003E639A" w:rsidP="002639D5">
      <w:del w:id="7106" w:author="Tuomainen Mika" w:date="2014-04-11T16:11:00Z">
        <w:r w:rsidRPr="0038571B" w:rsidDel="005024B5">
          <w:tab/>
        </w:r>
        <w:r w:rsidRPr="0038571B" w:rsidDel="005024B5">
          <w:tab/>
        </w:r>
      </w:del>
      <w:r w:rsidRPr="0038571B">
        <w:tab/>
      </w:r>
      <w:r w:rsidRPr="0038571B">
        <w:tab/>
      </w:r>
    </w:p>
    <w:p w:rsidR="003E639A" w:rsidRDefault="003E639A" w:rsidP="00CC1036">
      <w:r>
        <w:t>Liite A</w:t>
      </w:r>
      <w:r>
        <w:tab/>
        <w:t xml:space="preserve">- Lähete/hoitopalaute kenttäkoodisto 1.2.246.537.6.12.2002.124 </w:t>
      </w:r>
    </w:p>
    <w:p w:rsidR="003E639A" w:rsidRDefault="003E639A" w:rsidP="00CC10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3778"/>
        <w:gridCol w:w="1701"/>
        <w:gridCol w:w="1843"/>
        <w:gridCol w:w="526"/>
      </w:tblGrid>
      <w:tr w:rsidR="003E639A" w:rsidDel="002639D5">
        <w:trPr>
          <w:del w:id="7107" w:author="Tuomainen Mika" w:date="2014-04-10T23:29:00Z"/>
        </w:trPr>
        <w:tc>
          <w:tcPr>
            <w:tcW w:w="1008" w:type="dxa"/>
            <w:shd w:val="pct20" w:color="auto" w:fill="FFFFFF"/>
          </w:tcPr>
          <w:p w:rsidR="003E639A" w:rsidDel="002639D5" w:rsidRDefault="003E639A" w:rsidP="00CC1036">
            <w:pPr>
              <w:rPr>
                <w:del w:id="7108" w:author="Tuomainen Mika" w:date="2014-04-10T23:29:00Z"/>
              </w:rPr>
            </w:pPr>
            <w:del w:id="7109" w:author="Tuomainen Mika" w:date="2014-04-10T23:29:00Z">
              <w:r w:rsidDel="002639D5">
                <w:delText>Koodi</w:delText>
              </w:r>
            </w:del>
          </w:p>
        </w:tc>
        <w:tc>
          <w:tcPr>
            <w:tcW w:w="7848" w:type="dxa"/>
            <w:gridSpan w:val="4"/>
            <w:shd w:val="pct20" w:color="auto" w:fill="FFFFFF"/>
          </w:tcPr>
          <w:p w:rsidR="003E639A" w:rsidDel="002639D5" w:rsidRDefault="003E639A" w:rsidP="00CC1036">
            <w:pPr>
              <w:rPr>
                <w:del w:id="7110" w:author="Tuomainen Mika" w:date="2014-04-10T23:29:00Z"/>
              </w:rPr>
            </w:pPr>
            <w:del w:id="7111" w:author="Tuomainen Mika" w:date="2014-04-10T23:29:00Z">
              <w:r w:rsidDel="002639D5">
                <w:delText>Selite</w:delText>
              </w:r>
            </w:del>
          </w:p>
        </w:tc>
      </w:tr>
      <w:tr w:rsidR="003E639A" w:rsidDel="002639D5">
        <w:trPr>
          <w:del w:id="7112" w:author="Tuomainen Mika" w:date="2014-04-10T23:29:00Z"/>
        </w:trPr>
        <w:tc>
          <w:tcPr>
            <w:tcW w:w="1008" w:type="dxa"/>
          </w:tcPr>
          <w:p w:rsidR="003E639A" w:rsidDel="002639D5" w:rsidRDefault="003E639A" w:rsidP="00CC1036">
            <w:pPr>
              <w:rPr>
                <w:del w:id="7113" w:author="Tuomainen Mika" w:date="2014-04-10T23:29:00Z"/>
              </w:rPr>
            </w:pPr>
            <w:del w:id="7114" w:author="Tuomainen Mika" w:date="2014-04-10T23:29:00Z">
              <w:r w:rsidDel="002639D5">
                <w:delText>1</w:delText>
              </w:r>
            </w:del>
          </w:p>
        </w:tc>
        <w:tc>
          <w:tcPr>
            <w:tcW w:w="7848" w:type="dxa"/>
            <w:gridSpan w:val="4"/>
          </w:tcPr>
          <w:p w:rsidR="003E639A" w:rsidDel="002639D5" w:rsidRDefault="003E639A" w:rsidP="00CC1036">
            <w:pPr>
              <w:rPr>
                <w:del w:id="7115" w:author="Tuomainen Mika" w:date="2014-04-10T23:29:00Z"/>
              </w:rPr>
            </w:pPr>
            <w:del w:id="7116" w:author="Tuomainen Mika" w:date="2014-04-10T23:29:00Z">
              <w:r w:rsidDel="002639D5">
                <w:delText>Alkuperäisen järjestelmän lähetteen OID-tunnus, antopäivämäärä, lähettävä laitos ja lääkäri</w:delText>
              </w:r>
            </w:del>
          </w:p>
        </w:tc>
      </w:tr>
      <w:tr w:rsidR="003E639A" w:rsidDel="002639D5">
        <w:trPr>
          <w:del w:id="7117" w:author="Tuomainen Mika" w:date="2014-04-10T23:29:00Z"/>
        </w:trPr>
        <w:tc>
          <w:tcPr>
            <w:tcW w:w="1008" w:type="dxa"/>
          </w:tcPr>
          <w:p w:rsidR="003E639A" w:rsidDel="002639D5" w:rsidRDefault="003E639A" w:rsidP="00CC1036">
            <w:pPr>
              <w:rPr>
                <w:del w:id="7118" w:author="Tuomainen Mika" w:date="2014-04-10T23:29:00Z"/>
              </w:rPr>
            </w:pPr>
            <w:del w:id="7119" w:author="Tuomainen Mika" w:date="2014-04-10T23:29:00Z">
              <w:r w:rsidDel="002639D5">
                <w:delText>2</w:delText>
              </w:r>
            </w:del>
          </w:p>
        </w:tc>
        <w:tc>
          <w:tcPr>
            <w:tcW w:w="7848" w:type="dxa"/>
            <w:gridSpan w:val="4"/>
          </w:tcPr>
          <w:p w:rsidR="003E639A" w:rsidDel="002639D5" w:rsidRDefault="003E639A" w:rsidP="00CC1036">
            <w:pPr>
              <w:rPr>
                <w:del w:id="7120" w:author="Tuomainen Mika" w:date="2014-04-10T23:29:00Z"/>
              </w:rPr>
            </w:pPr>
            <w:del w:id="7121" w:author="Tuomainen Mika" w:date="2014-04-10T23:29:00Z">
              <w:r w:rsidDel="002639D5">
                <w:delText>Lähettävän järjestelmän lähetteen OID-tunnus, käsittelypäivämäärä, lähettävä laitos ja lähettävä lääkäri</w:delText>
              </w:r>
            </w:del>
          </w:p>
        </w:tc>
      </w:tr>
      <w:tr w:rsidR="003E639A" w:rsidDel="002639D5">
        <w:trPr>
          <w:del w:id="7122" w:author="Tuomainen Mika" w:date="2014-04-10T23:29:00Z"/>
        </w:trPr>
        <w:tc>
          <w:tcPr>
            <w:tcW w:w="1008" w:type="dxa"/>
          </w:tcPr>
          <w:p w:rsidR="003E639A" w:rsidDel="002639D5" w:rsidRDefault="003E639A" w:rsidP="00CC1036">
            <w:pPr>
              <w:rPr>
                <w:del w:id="7123" w:author="Tuomainen Mika" w:date="2014-04-10T23:29:00Z"/>
              </w:rPr>
            </w:pPr>
            <w:del w:id="7124" w:author="Tuomainen Mika" w:date="2014-04-10T23:29:00Z">
              <w:r w:rsidDel="002639D5">
                <w:delText>3</w:delText>
              </w:r>
            </w:del>
          </w:p>
        </w:tc>
        <w:tc>
          <w:tcPr>
            <w:tcW w:w="7848" w:type="dxa"/>
            <w:gridSpan w:val="4"/>
          </w:tcPr>
          <w:p w:rsidR="003E639A" w:rsidDel="002639D5" w:rsidRDefault="003E639A" w:rsidP="00CC1036">
            <w:pPr>
              <w:rPr>
                <w:del w:id="7125" w:author="Tuomainen Mika" w:date="2014-04-10T23:29:00Z"/>
              </w:rPr>
            </w:pPr>
            <w:del w:id="7126" w:author="Tuomainen Mika" w:date="2014-04-10T23:29:00Z">
              <w:r w:rsidDel="002639D5">
                <w:delText>Vastaanottavan järjestelmän lähetteen OID-tunnus, käsittelypäivämäärä, vastaanottava laitos ja lääkäri sekä lähetteen käsitellyt lääkäri</w:delText>
              </w:r>
            </w:del>
          </w:p>
        </w:tc>
      </w:tr>
      <w:tr w:rsidR="003E639A" w:rsidDel="002639D5">
        <w:trPr>
          <w:del w:id="7127" w:author="Tuomainen Mika" w:date="2014-04-10T23:29:00Z"/>
        </w:trPr>
        <w:tc>
          <w:tcPr>
            <w:tcW w:w="1008" w:type="dxa"/>
          </w:tcPr>
          <w:p w:rsidR="003E639A" w:rsidDel="002639D5" w:rsidRDefault="003E639A" w:rsidP="00CC1036">
            <w:pPr>
              <w:rPr>
                <w:del w:id="7128" w:author="Tuomainen Mika" w:date="2014-04-10T23:29:00Z"/>
              </w:rPr>
            </w:pPr>
            <w:del w:id="7129" w:author="Tuomainen Mika" w:date="2014-04-10T23:29:00Z">
              <w:r w:rsidDel="002639D5">
                <w:delText>4</w:delText>
              </w:r>
            </w:del>
          </w:p>
        </w:tc>
        <w:tc>
          <w:tcPr>
            <w:tcW w:w="7848" w:type="dxa"/>
            <w:gridSpan w:val="4"/>
          </w:tcPr>
          <w:p w:rsidR="003E639A" w:rsidDel="002639D5" w:rsidRDefault="003E639A" w:rsidP="00CC1036">
            <w:pPr>
              <w:rPr>
                <w:del w:id="7130" w:author="Tuomainen Mika" w:date="2014-04-10T23:29:00Z"/>
              </w:rPr>
            </w:pPr>
            <w:del w:id="7131" w:author="Tuomainen Mika" w:date="2014-04-10T23:29:00Z">
              <w:r w:rsidDel="002639D5">
                <w:delText>Lähetteen tallennusaika ja tallentaja</w:delText>
              </w:r>
            </w:del>
          </w:p>
        </w:tc>
      </w:tr>
      <w:tr w:rsidR="003E639A" w:rsidDel="002639D5">
        <w:trPr>
          <w:del w:id="7132" w:author="Tuomainen Mika" w:date="2014-04-10T23:29:00Z"/>
        </w:trPr>
        <w:tc>
          <w:tcPr>
            <w:tcW w:w="1008" w:type="dxa"/>
          </w:tcPr>
          <w:p w:rsidR="003E639A" w:rsidDel="002639D5" w:rsidRDefault="003E639A" w:rsidP="00CC1036">
            <w:pPr>
              <w:rPr>
                <w:del w:id="7133" w:author="Tuomainen Mika" w:date="2014-04-10T23:29:00Z"/>
              </w:rPr>
            </w:pPr>
            <w:del w:id="7134" w:author="Tuomainen Mika" w:date="2014-04-10T23:29:00Z">
              <w:r w:rsidDel="002639D5">
                <w:delText>5</w:delText>
              </w:r>
            </w:del>
          </w:p>
        </w:tc>
        <w:tc>
          <w:tcPr>
            <w:tcW w:w="7848" w:type="dxa"/>
            <w:gridSpan w:val="4"/>
          </w:tcPr>
          <w:p w:rsidR="003E639A" w:rsidDel="002639D5" w:rsidRDefault="003E639A" w:rsidP="00CC1036">
            <w:pPr>
              <w:rPr>
                <w:del w:id="7135" w:author="Tuomainen Mika" w:date="2014-04-10T23:29:00Z"/>
              </w:rPr>
            </w:pPr>
            <w:del w:id="7136" w:author="Tuomainen Mika" w:date="2014-04-10T23:29:00Z">
              <w:r w:rsidDel="002639D5">
                <w:delText>Alkuperäisen lähettävän järjestelmän  OID-tunnus ja lähetysaika</w:delText>
              </w:r>
            </w:del>
          </w:p>
        </w:tc>
      </w:tr>
      <w:tr w:rsidR="003E639A" w:rsidDel="002639D5">
        <w:trPr>
          <w:del w:id="7137" w:author="Tuomainen Mika" w:date="2014-04-10T23:29:00Z"/>
        </w:trPr>
        <w:tc>
          <w:tcPr>
            <w:tcW w:w="1008" w:type="dxa"/>
          </w:tcPr>
          <w:p w:rsidR="003E639A" w:rsidDel="002639D5" w:rsidRDefault="003E639A" w:rsidP="00CC1036">
            <w:pPr>
              <w:rPr>
                <w:del w:id="7138" w:author="Tuomainen Mika" w:date="2014-04-10T23:29:00Z"/>
              </w:rPr>
            </w:pPr>
            <w:del w:id="7139" w:author="Tuomainen Mika" w:date="2014-04-10T23:29:00Z">
              <w:r w:rsidDel="002639D5">
                <w:delText>6</w:delText>
              </w:r>
            </w:del>
          </w:p>
        </w:tc>
        <w:tc>
          <w:tcPr>
            <w:tcW w:w="7848" w:type="dxa"/>
            <w:gridSpan w:val="4"/>
          </w:tcPr>
          <w:p w:rsidR="003E639A" w:rsidDel="002639D5" w:rsidRDefault="003E639A" w:rsidP="00CC1036">
            <w:pPr>
              <w:rPr>
                <w:del w:id="7140" w:author="Tuomainen Mika" w:date="2014-04-10T23:29:00Z"/>
              </w:rPr>
            </w:pPr>
            <w:del w:id="7141" w:author="Tuomainen Mika" w:date="2014-04-10T23:29:00Z">
              <w:r w:rsidDel="002639D5">
                <w:delText>Lähettävän järjestelmän  OID-tunnus ja lähetysaika</w:delText>
              </w:r>
            </w:del>
          </w:p>
        </w:tc>
      </w:tr>
      <w:tr w:rsidR="003E639A" w:rsidDel="002639D5">
        <w:trPr>
          <w:del w:id="7142" w:author="Tuomainen Mika" w:date="2014-04-10T23:29:00Z"/>
        </w:trPr>
        <w:tc>
          <w:tcPr>
            <w:tcW w:w="1008" w:type="dxa"/>
          </w:tcPr>
          <w:p w:rsidR="003E639A" w:rsidDel="002639D5" w:rsidRDefault="003E639A" w:rsidP="00CC1036">
            <w:pPr>
              <w:rPr>
                <w:del w:id="7143" w:author="Tuomainen Mika" w:date="2014-04-10T23:29:00Z"/>
              </w:rPr>
            </w:pPr>
            <w:del w:id="7144" w:author="Tuomainen Mika" w:date="2014-04-10T23:29:00Z">
              <w:r w:rsidDel="002639D5">
                <w:delText>7</w:delText>
              </w:r>
            </w:del>
          </w:p>
        </w:tc>
        <w:tc>
          <w:tcPr>
            <w:tcW w:w="7848" w:type="dxa"/>
            <w:gridSpan w:val="4"/>
          </w:tcPr>
          <w:p w:rsidR="003E639A" w:rsidDel="002639D5" w:rsidRDefault="003E639A" w:rsidP="00CC1036">
            <w:pPr>
              <w:rPr>
                <w:del w:id="7145" w:author="Tuomainen Mika" w:date="2014-04-10T23:29:00Z"/>
              </w:rPr>
            </w:pPr>
            <w:del w:id="7146" w:author="Tuomainen Mika" w:date="2014-04-10T23:29:00Z">
              <w:r w:rsidDel="002639D5">
                <w:delText>Vastaanottaneen järjestelmän  OID-tunnus ja vastaanottoaika</w:delText>
              </w:r>
            </w:del>
          </w:p>
        </w:tc>
      </w:tr>
      <w:tr w:rsidR="003E639A" w:rsidDel="002639D5">
        <w:trPr>
          <w:del w:id="7147" w:author="Tuomainen Mika" w:date="2014-04-10T23:29:00Z"/>
        </w:trPr>
        <w:tc>
          <w:tcPr>
            <w:tcW w:w="1008" w:type="dxa"/>
          </w:tcPr>
          <w:p w:rsidR="003E639A" w:rsidDel="002639D5" w:rsidRDefault="003E639A" w:rsidP="00CC1036">
            <w:pPr>
              <w:rPr>
                <w:del w:id="7148" w:author="Tuomainen Mika" w:date="2014-04-10T23:29:00Z"/>
              </w:rPr>
            </w:pPr>
            <w:del w:id="7149" w:author="Tuomainen Mika" w:date="2014-04-10T23:29:00Z">
              <w:r w:rsidDel="002639D5">
                <w:delText>8</w:delText>
              </w:r>
            </w:del>
          </w:p>
        </w:tc>
        <w:tc>
          <w:tcPr>
            <w:tcW w:w="7848" w:type="dxa"/>
            <w:gridSpan w:val="4"/>
          </w:tcPr>
          <w:p w:rsidR="003E639A" w:rsidDel="002639D5" w:rsidRDefault="003E639A" w:rsidP="00CC1036">
            <w:pPr>
              <w:rPr>
                <w:del w:id="7150" w:author="Tuomainen Mika" w:date="2014-04-10T23:29:00Z"/>
              </w:rPr>
            </w:pPr>
            <w:del w:id="7151" w:author="Tuomainen Mika" w:date="2014-04-10T23:29:00Z">
              <w:r w:rsidDel="002639D5">
                <w:delText>Lähettäjän kiireellisyysluokka</w:delText>
              </w:r>
            </w:del>
          </w:p>
        </w:tc>
      </w:tr>
      <w:tr w:rsidR="003E639A" w:rsidDel="002639D5">
        <w:trPr>
          <w:del w:id="7152" w:author="Tuomainen Mika" w:date="2014-04-10T23:29:00Z"/>
        </w:trPr>
        <w:tc>
          <w:tcPr>
            <w:tcW w:w="1008" w:type="dxa"/>
          </w:tcPr>
          <w:p w:rsidR="003E639A" w:rsidDel="002639D5" w:rsidRDefault="003E639A" w:rsidP="00CC1036">
            <w:pPr>
              <w:rPr>
                <w:del w:id="7153" w:author="Tuomainen Mika" w:date="2014-04-10T23:29:00Z"/>
              </w:rPr>
            </w:pPr>
            <w:del w:id="7154" w:author="Tuomainen Mika" w:date="2014-04-10T23:29:00Z">
              <w:r w:rsidDel="002639D5">
                <w:delText>9</w:delText>
              </w:r>
            </w:del>
          </w:p>
        </w:tc>
        <w:tc>
          <w:tcPr>
            <w:tcW w:w="7848" w:type="dxa"/>
            <w:gridSpan w:val="4"/>
          </w:tcPr>
          <w:p w:rsidR="003E639A" w:rsidDel="002639D5" w:rsidRDefault="003E639A" w:rsidP="00CC1036">
            <w:pPr>
              <w:rPr>
                <w:del w:id="7155" w:author="Tuomainen Mika" w:date="2014-04-10T23:29:00Z"/>
              </w:rPr>
            </w:pPr>
            <w:del w:id="7156" w:author="Tuomainen Mika" w:date="2014-04-10T23:29:00Z">
              <w:r w:rsidDel="002639D5">
                <w:delText>Vastaanottajan kiireellisyysluokka</w:delText>
              </w:r>
            </w:del>
          </w:p>
        </w:tc>
      </w:tr>
      <w:tr w:rsidR="003E639A" w:rsidDel="002639D5">
        <w:trPr>
          <w:del w:id="7157" w:author="Tuomainen Mika" w:date="2014-04-10T23:29:00Z"/>
        </w:trPr>
        <w:tc>
          <w:tcPr>
            <w:tcW w:w="1008" w:type="dxa"/>
          </w:tcPr>
          <w:p w:rsidR="003E639A" w:rsidDel="002639D5" w:rsidRDefault="003E639A" w:rsidP="00CC1036">
            <w:pPr>
              <w:rPr>
                <w:del w:id="7158" w:author="Tuomainen Mika" w:date="2014-04-10T23:29:00Z"/>
              </w:rPr>
            </w:pPr>
            <w:del w:id="7159" w:author="Tuomainen Mika" w:date="2014-04-10T23:29:00Z">
              <w:r w:rsidDel="002639D5">
                <w:delText>10</w:delText>
              </w:r>
            </w:del>
          </w:p>
        </w:tc>
        <w:tc>
          <w:tcPr>
            <w:tcW w:w="7848" w:type="dxa"/>
            <w:gridSpan w:val="4"/>
          </w:tcPr>
          <w:p w:rsidR="003E639A" w:rsidDel="002639D5" w:rsidRDefault="003E639A" w:rsidP="00CC1036">
            <w:pPr>
              <w:rPr>
                <w:del w:id="7160" w:author="Tuomainen Mika" w:date="2014-04-10T23:29:00Z"/>
              </w:rPr>
            </w:pPr>
            <w:del w:id="7161" w:author="Tuomainen Mika" w:date="2014-04-10T23:29:00Z">
              <w:r w:rsidDel="002639D5">
                <w:delText>Tavoitehoitoaika</w:delText>
              </w:r>
            </w:del>
          </w:p>
        </w:tc>
      </w:tr>
      <w:tr w:rsidR="003E639A" w:rsidDel="002639D5">
        <w:trPr>
          <w:del w:id="7162" w:author="Tuomainen Mika" w:date="2014-04-10T23:29:00Z"/>
        </w:trPr>
        <w:tc>
          <w:tcPr>
            <w:tcW w:w="1008" w:type="dxa"/>
          </w:tcPr>
          <w:p w:rsidR="003E639A" w:rsidDel="002639D5" w:rsidRDefault="003E639A" w:rsidP="00CC1036">
            <w:pPr>
              <w:rPr>
                <w:del w:id="7163" w:author="Tuomainen Mika" w:date="2014-04-10T23:29:00Z"/>
              </w:rPr>
            </w:pPr>
            <w:del w:id="7164" w:author="Tuomainen Mika" w:date="2014-04-10T23:29:00Z">
              <w:r w:rsidDel="002639D5">
                <w:delText>11</w:delText>
              </w:r>
            </w:del>
          </w:p>
        </w:tc>
        <w:tc>
          <w:tcPr>
            <w:tcW w:w="7848" w:type="dxa"/>
            <w:gridSpan w:val="4"/>
          </w:tcPr>
          <w:p w:rsidR="003E639A" w:rsidDel="002639D5" w:rsidRDefault="003E639A" w:rsidP="00CC1036">
            <w:pPr>
              <w:rPr>
                <w:del w:id="7165" w:author="Tuomainen Mika" w:date="2014-04-10T23:29:00Z"/>
              </w:rPr>
            </w:pPr>
            <w:del w:id="7166" w:author="Tuomainen Mika" w:date="2014-04-10T23:29:00Z">
              <w:r w:rsidDel="002639D5">
                <w:delText>Erityistason sairaanhoito</w:delText>
              </w:r>
            </w:del>
          </w:p>
        </w:tc>
      </w:tr>
      <w:tr w:rsidR="003E639A" w:rsidDel="002639D5">
        <w:trPr>
          <w:del w:id="7167" w:author="Tuomainen Mika" w:date="2014-04-10T23:29:00Z"/>
        </w:trPr>
        <w:tc>
          <w:tcPr>
            <w:tcW w:w="1008" w:type="dxa"/>
          </w:tcPr>
          <w:p w:rsidR="003E639A" w:rsidDel="002639D5" w:rsidRDefault="003E639A" w:rsidP="00CC1036">
            <w:pPr>
              <w:rPr>
                <w:del w:id="7168" w:author="Tuomainen Mika" w:date="2014-04-10T23:29:00Z"/>
              </w:rPr>
            </w:pPr>
            <w:del w:id="7169" w:author="Tuomainen Mika" w:date="2014-04-10T23:29:00Z">
              <w:r w:rsidDel="002639D5">
                <w:delText>11.1</w:delText>
              </w:r>
            </w:del>
          </w:p>
        </w:tc>
        <w:tc>
          <w:tcPr>
            <w:tcW w:w="7848" w:type="dxa"/>
            <w:gridSpan w:val="4"/>
          </w:tcPr>
          <w:p w:rsidR="003E639A" w:rsidDel="002639D5" w:rsidRDefault="003E639A" w:rsidP="00CC1036">
            <w:pPr>
              <w:rPr>
                <w:del w:id="7170" w:author="Tuomainen Mika" w:date="2014-04-10T23:29:00Z"/>
              </w:rPr>
            </w:pPr>
            <w:del w:id="7171" w:author="Tuomainen Mika" w:date="2014-04-10T23:29:00Z">
              <w:r w:rsidDel="002639D5">
                <w:delText>Lähettäjän erityistason tasoryhmä</w:delText>
              </w:r>
            </w:del>
          </w:p>
        </w:tc>
      </w:tr>
      <w:tr w:rsidR="003E639A" w:rsidDel="002639D5">
        <w:trPr>
          <w:del w:id="7172" w:author="Tuomainen Mika" w:date="2014-04-10T23:29:00Z"/>
        </w:trPr>
        <w:tc>
          <w:tcPr>
            <w:tcW w:w="1008" w:type="dxa"/>
          </w:tcPr>
          <w:p w:rsidR="003E639A" w:rsidDel="002639D5" w:rsidRDefault="003E639A" w:rsidP="00CC1036">
            <w:pPr>
              <w:rPr>
                <w:del w:id="7173" w:author="Tuomainen Mika" w:date="2014-04-10T23:29:00Z"/>
              </w:rPr>
            </w:pPr>
            <w:del w:id="7174" w:author="Tuomainen Mika" w:date="2014-04-10T23:29:00Z">
              <w:r w:rsidDel="002639D5">
                <w:delText>11.2</w:delText>
              </w:r>
            </w:del>
          </w:p>
        </w:tc>
        <w:tc>
          <w:tcPr>
            <w:tcW w:w="7848" w:type="dxa"/>
            <w:gridSpan w:val="4"/>
          </w:tcPr>
          <w:p w:rsidR="003E639A" w:rsidDel="002639D5" w:rsidRDefault="003E639A" w:rsidP="00CC1036">
            <w:pPr>
              <w:rPr>
                <w:del w:id="7175" w:author="Tuomainen Mika" w:date="2014-04-10T23:29:00Z"/>
              </w:rPr>
            </w:pPr>
            <w:del w:id="7176" w:author="Tuomainen Mika" w:date="2014-04-10T23:29:00Z">
              <w:r w:rsidDel="002639D5">
                <w:delText>Lähettäjän ylilääkärin erityistason tasoryhmävarmennus</w:delText>
              </w:r>
            </w:del>
          </w:p>
        </w:tc>
      </w:tr>
      <w:tr w:rsidR="003E639A" w:rsidDel="002639D5">
        <w:trPr>
          <w:del w:id="7177" w:author="Tuomainen Mika" w:date="2014-04-10T23:29:00Z"/>
        </w:trPr>
        <w:tc>
          <w:tcPr>
            <w:tcW w:w="1008" w:type="dxa"/>
          </w:tcPr>
          <w:p w:rsidR="003E639A" w:rsidDel="002639D5" w:rsidRDefault="003E639A" w:rsidP="00CC1036">
            <w:pPr>
              <w:rPr>
                <w:del w:id="7178" w:author="Tuomainen Mika" w:date="2014-04-10T23:29:00Z"/>
              </w:rPr>
            </w:pPr>
            <w:del w:id="7179" w:author="Tuomainen Mika" w:date="2014-04-10T23:29:00Z">
              <w:r w:rsidDel="002639D5">
                <w:delText>11.3</w:delText>
              </w:r>
            </w:del>
          </w:p>
        </w:tc>
        <w:tc>
          <w:tcPr>
            <w:tcW w:w="7848" w:type="dxa"/>
            <w:gridSpan w:val="4"/>
          </w:tcPr>
          <w:p w:rsidR="003E639A" w:rsidDel="002639D5" w:rsidRDefault="003E639A" w:rsidP="00CC1036">
            <w:pPr>
              <w:rPr>
                <w:del w:id="7180" w:author="Tuomainen Mika" w:date="2014-04-10T23:29:00Z"/>
              </w:rPr>
            </w:pPr>
            <w:del w:id="7181" w:author="Tuomainen Mika" w:date="2014-04-10T23:29:00Z">
              <w:r w:rsidDel="002639D5">
                <w:delText>Vastaanottajan erityistason tasoryhmä</w:delText>
              </w:r>
            </w:del>
          </w:p>
        </w:tc>
      </w:tr>
      <w:tr w:rsidR="003E639A" w:rsidDel="002639D5">
        <w:trPr>
          <w:del w:id="7182" w:author="Tuomainen Mika" w:date="2014-04-10T23:29:00Z"/>
        </w:trPr>
        <w:tc>
          <w:tcPr>
            <w:tcW w:w="1008" w:type="dxa"/>
          </w:tcPr>
          <w:p w:rsidR="003E639A" w:rsidDel="002639D5" w:rsidRDefault="003E639A" w:rsidP="00CC1036">
            <w:pPr>
              <w:rPr>
                <w:del w:id="7183" w:author="Tuomainen Mika" w:date="2014-04-10T23:29:00Z"/>
              </w:rPr>
            </w:pPr>
            <w:del w:id="7184" w:author="Tuomainen Mika" w:date="2014-04-10T23:29:00Z">
              <w:r w:rsidDel="002639D5">
                <w:delText>12</w:delText>
              </w:r>
            </w:del>
          </w:p>
        </w:tc>
        <w:tc>
          <w:tcPr>
            <w:tcW w:w="7848" w:type="dxa"/>
            <w:gridSpan w:val="4"/>
          </w:tcPr>
          <w:p w:rsidR="003E639A" w:rsidDel="002639D5" w:rsidRDefault="003E639A" w:rsidP="00CC1036">
            <w:pPr>
              <w:rPr>
                <w:del w:id="7185" w:author="Tuomainen Mika" w:date="2014-04-10T23:29:00Z"/>
              </w:rPr>
            </w:pPr>
            <w:del w:id="7186" w:author="Tuomainen Mika" w:date="2014-04-10T23:29:00Z">
              <w:r w:rsidDel="002639D5">
                <w:delText>Ajanvarauksesta ilmoittaminen</w:delText>
              </w:r>
            </w:del>
          </w:p>
        </w:tc>
      </w:tr>
      <w:tr w:rsidR="003E639A" w:rsidDel="002639D5">
        <w:trPr>
          <w:del w:id="7187" w:author="Tuomainen Mika" w:date="2014-04-10T23:29:00Z"/>
        </w:trPr>
        <w:tc>
          <w:tcPr>
            <w:tcW w:w="1008" w:type="dxa"/>
          </w:tcPr>
          <w:p w:rsidR="003E639A" w:rsidDel="002639D5" w:rsidRDefault="003E639A" w:rsidP="00CC1036">
            <w:pPr>
              <w:rPr>
                <w:del w:id="7188" w:author="Tuomainen Mika" w:date="2014-04-10T23:29:00Z"/>
              </w:rPr>
            </w:pPr>
            <w:del w:id="7189" w:author="Tuomainen Mika" w:date="2014-04-10T23:29:00Z">
              <w:r w:rsidDel="002639D5">
                <w:delText>13</w:delText>
              </w:r>
            </w:del>
          </w:p>
        </w:tc>
        <w:tc>
          <w:tcPr>
            <w:tcW w:w="7848" w:type="dxa"/>
            <w:gridSpan w:val="4"/>
          </w:tcPr>
          <w:p w:rsidR="003E639A" w:rsidDel="002639D5" w:rsidRDefault="003E639A" w:rsidP="00CC1036">
            <w:pPr>
              <w:rPr>
                <w:del w:id="7190" w:author="Tuomainen Mika" w:date="2014-04-10T23:29:00Z"/>
              </w:rPr>
            </w:pPr>
            <w:del w:id="7191" w:author="Tuomainen Mika" w:date="2014-04-10T23:29:00Z">
              <w:r w:rsidDel="002639D5">
                <w:delText>Sairaalassaolosta ilmoittaminen</w:delText>
              </w:r>
            </w:del>
          </w:p>
        </w:tc>
      </w:tr>
      <w:tr w:rsidR="003E639A" w:rsidDel="002639D5">
        <w:trPr>
          <w:del w:id="7192" w:author="Tuomainen Mika" w:date="2014-04-10T23:29:00Z"/>
        </w:trPr>
        <w:tc>
          <w:tcPr>
            <w:tcW w:w="1008" w:type="dxa"/>
          </w:tcPr>
          <w:p w:rsidR="003E639A" w:rsidDel="002639D5" w:rsidRDefault="003E639A" w:rsidP="00CC1036">
            <w:pPr>
              <w:rPr>
                <w:del w:id="7193" w:author="Tuomainen Mika" w:date="2014-04-10T23:29:00Z"/>
              </w:rPr>
            </w:pPr>
            <w:del w:id="7194" w:author="Tuomainen Mika" w:date="2014-04-10T23:29:00Z">
              <w:r w:rsidDel="002639D5">
                <w:delText>14</w:delText>
              </w:r>
            </w:del>
          </w:p>
        </w:tc>
        <w:tc>
          <w:tcPr>
            <w:tcW w:w="7848" w:type="dxa"/>
            <w:gridSpan w:val="4"/>
          </w:tcPr>
          <w:p w:rsidR="003E639A" w:rsidDel="002639D5" w:rsidRDefault="003E639A" w:rsidP="00CC1036">
            <w:pPr>
              <w:rPr>
                <w:del w:id="7195" w:author="Tuomainen Mika" w:date="2014-04-10T23:29:00Z"/>
              </w:rPr>
            </w:pPr>
            <w:del w:id="7196" w:author="Tuomainen Mika" w:date="2014-04-10T23:29:00Z">
              <w:r w:rsidDel="002639D5">
                <w:delText>Lähetetäänkö lähetteen vastaanotosta kuittaus</w:delText>
              </w:r>
            </w:del>
          </w:p>
        </w:tc>
      </w:tr>
      <w:tr w:rsidR="003E639A" w:rsidDel="002639D5">
        <w:trPr>
          <w:del w:id="7197" w:author="Tuomainen Mika" w:date="2014-04-10T23:29:00Z"/>
        </w:trPr>
        <w:tc>
          <w:tcPr>
            <w:tcW w:w="1008" w:type="dxa"/>
          </w:tcPr>
          <w:p w:rsidR="003E639A" w:rsidDel="002639D5" w:rsidRDefault="003E639A" w:rsidP="00CC1036">
            <w:pPr>
              <w:rPr>
                <w:del w:id="7198" w:author="Tuomainen Mika" w:date="2014-04-10T23:29:00Z"/>
              </w:rPr>
            </w:pPr>
            <w:del w:id="7199" w:author="Tuomainen Mika" w:date="2014-04-10T23:29:00Z">
              <w:r w:rsidDel="002639D5">
                <w:lastRenderedPageBreak/>
                <w:delText>15</w:delText>
              </w:r>
            </w:del>
          </w:p>
        </w:tc>
        <w:tc>
          <w:tcPr>
            <w:tcW w:w="7848" w:type="dxa"/>
            <w:gridSpan w:val="4"/>
          </w:tcPr>
          <w:p w:rsidR="003E639A" w:rsidDel="002639D5" w:rsidRDefault="003E639A" w:rsidP="00CC1036">
            <w:pPr>
              <w:rPr>
                <w:del w:id="7200" w:author="Tuomainen Mika" w:date="2014-04-10T23:29:00Z"/>
              </w:rPr>
            </w:pPr>
            <w:del w:id="7201" w:author="Tuomainen Mika" w:date="2014-04-10T23:29:00Z">
              <w:r w:rsidDel="002639D5">
                <w:delText>Turvakielto</w:delText>
              </w:r>
            </w:del>
          </w:p>
        </w:tc>
      </w:tr>
      <w:tr w:rsidR="003E639A" w:rsidDel="002639D5">
        <w:trPr>
          <w:del w:id="7202" w:author="Tuomainen Mika" w:date="2014-04-10T23:29:00Z"/>
        </w:trPr>
        <w:tc>
          <w:tcPr>
            <w:tcW w:w="1008" w:type="dxa"/>
          </w:tcPr>
          <w:p w:rsidR="003E639A" w:rsidDel="002639D5" w:rsidRDefault="003E639A" w:rsidP="00CC1036">
            <w:pPr>
              <w:rPr>
                <w:del w:id="7203" w:author="Tuomainen Mika" w:date="2014-04-10T23:29:00Z"/>
              </w:rPr>
            </w:pPr>
            <w:del w:id="7204" w:author="Tuomainen Mika" w:date="2014-04-10T23:29:00Z">
              <w:r w:rsidDel="002639D5">
                <w:delText>16</w:delText>
              </w:r>
            </w:del>
          </w:p>
        </w:tc>
        <w:tc>
          <w:tcPr>
            <w:tcW w:w="7848" w:type="dxa"/>
            <w:gridSpan w:val="4"/>
          </w:tcPr>
          <w:p w:rsidR="003E639A" w:rsidDel="002639D5" w:rsidRDefault="003E639A" w:rsidP="00CC1036">
            <w:pPr>
              <w:rPr>
                <w:del w:id="7205" w:author="Tuomainen Mika" w:date="2014-04-10T23:29:00Z"/>
              </w:rPr>
            </w:pPr>
            <w:del w:id="7206" w:author="Tuomainen Mika" w:date="2014-04-10T23:29:00Z">
              <w:r w:rsidDel="002639D5">
                <w:delText>Saako lähetteen lähettäjälle lähettää hoitopalautetta</w:delText>
              </w:r>
            </w:del>
          </w:p>
        </w:tc>
      </w:tr>
      <w:tr w:rsidR="003E639A" w:rsidDel="002639D5">
        <w:trPr>
          <w:del w:id="7207" w:author="Tuomainen Mika" w:date="2014-04-10T23:29:00Z"/>
        </w:trPr>
        <w:tc>
          <w:tcPr>
            <w:tcW w:w="1008" w:type="dxa"/>
          </w:tcPr>
          <w:p w:rsidR="003E639A" w:rsidDel="002639D5" w:rsidRDefault="003E639A" w:rsidP="00CC1036">
            <w:pPr>
              <w:rPr>
                <w:del w:id="7208" w:author="Tuomainen Mika" w:date="2014-04-10T23:29:00Z"/>
              </w:rPr>
            </w:pPr>
            <w:del w:id="7209" w:author="Tuomainen Mika" w:date="2014-04-10T23:29:00Z">
              <w:r w:rsidDel="002639D5">
                <w:delText>17</w:delText>
              </w:r>
            </w:del>
          </w:p>
        </w:tc>
        <w:tc>
          <w:tcPr>
            <w:tcW w:w="7848" w:type="dxa"/>
            <w:gridSpan w:val="4"/>
          </w:tcPr>
          <w:p w:rsidR="003E639A" w:rsidDel="002639D5" w:rsidRDefault="003E639A" w:rsidP="00CC1036">
            <w:pPr>
              <w:rPr>
                <w:del w:id="7210" w:author="Tuomainen Mika" w:date="2014-04-10T23:29:00Z"/>
              </w:rPr>
            </w:pPr>
            <w:del w:id="7211" w:author="Tuomainen Mika" w:date="2014-04-10T23:29:00Z">
              <w:r w:rsidDel="002639D5">
                <w:delText>Saako vastaanottavan laitoksen potilaan tietoja selata ATK-järjestelmän kautta</w:delText>
              </w:r>
            </w:del>
          </w:p>
        </w:tc>
      </w:tr>
      <w:tr w:rsidR="003E639A" w:rsidDel="002639D5">
        <w:trPr>
          <w:del w:id="7212" w:author="Tuomainen Mika" w:date="2014-04-10T23:29:00Z"/>
        </w:trPr>
        <w:tc>
          <w:tcPr>
            <w:tcW w:w="1008" w:type="dxa"/>
          </w:tcPr>
          <w:p w:rsidR="003E639A" w:rsidDel="002639D5" w:rsidRDefault="003E639A" w:rsidP="00CC1036">
            <w:pPr>
              <w:rPr>
                <w:del w:id="7213" w:author="Tuomainen Mika" w:date="2014-04-10T23:29:00Z"/>
              </w:rPr>
            </w:pPr>
            <w:del w:id="7214" w:author="Tuomainen Mika" w:date="2014-04-10T23:29:00Z">
              <w:r w:rsidDel="002639D5">
                <w:delText>18</w:delText>
              </w:r>
            </w:del>
          </w:p>
        </w:tc>
        <w:tc>
          <w:tcPr>
            <w:tcW w:w="7848" w:type="dxa"/>
            <w:gridSpan w:val="4"/>
          </w:tcPr>
          <w:p w:rsidR="003E639A" w:rsidDel="002639D5" w:rsidRDefault="003E639A" w:rsidP="00CC1036">
            <w:pPr>
              <w:rPr>
                <w:del w:id="7215" w:author="Tuomainen Mika" w:date="2014-04-10T23:29:00Z"/>
              </w:rPr>
            </w:pPr>
            <w:del w:id="7216" w:author="Tuomainen Mika" w:date="2014-04-10T23:29:00Z">
              <w:r w:rsidDel="002639D5">
                <w:delText>Onko kyseessä työtapaturma</w:delText>
              </w:r>
            </w:del>
          </w:p>
        </w:tc>
      </w:tr>
      <w:tr w:rsidR="003E639A" w:rsidDel="002639D5">
        <w:trPr>
          <w:del w:id="7217" w:author="Tuomainen Mika" w:date="2014-04-10T23:29:00Z"/>
        </w:trPr>
        <w:tc>
          <w:tcPr>
            <w:tcW w:w="1008" w:type="dxa"/>
          </w:tcPr>
          <w:p w:rsidR="003E639A" w:rsidDel="002639D5" w:rsidRDefault="003E639A" w:rsidP="00CC1036">
            <w:pPr>
              <w:rPr>
                <w:del w:id="7218" w:author="Tuomainen Mika" w:date="2014-04-10T23:29:00Z"/>
              </w:rPr>
            </w:pPr>
            <w:del w:id="7219" w:author="Tuomainen Mika" w:date="2014-04-10T23:29:00Z">
              <w:r w:rsidDel="002639D5">
                <w:delText>19</w:delText>
              </w:r>
            </w:del>
          </w:p>
        </w:tc>
        <w:tc>
          <w:tcPr>
            <w:tcW w:w="7848" w:type="dxa"/>
            <w:gridSpan w:val="4"/>
          </w:tcPr>
          <w:p w:rsidR="003E639A" w:rsidDel="002639D5" w:rsidRDefault="003E639A" w:rsidP="00CC1036">
            <w:pPr>
              <w:rPr>
                <w:del w:id="7220" w:author="Tuomainen Mika" w:date="2014-04-10T23:29:00Z"/>
              </w:rPr>
            </w:pPr>
            <w:del w:id="7221" w:author="Tuomainen Mika" w:date="2014-04-10T23:29:00Z">
              <w:r w:rsidDel="002639D5">
                <w:delText>Lähettävä lääkäri tarvitsee loppulausunnon</w:delText>
              </w:r>
            </w:del>
          </w:p>
        </w:tc>
      </w:tr>
      <w:tr w:rsidR="003E639A" w:rsidDel="002639D5">
        <w:trPr>
          <w:del w:id="7222" w:author="Tuomainen Mika" w:date="2014-04-10T23:29:00Z"/>
        </w:trPr>
        <w:tc>
          <w:tcPr>
            <w:tcW w:w="1008" w:type="dxa"/>
          </w:tcPr>
          <w:p w:rsidR="003E639A" w:rsidDel="002639D5" w:rsidRDefault="003E639A" w:rsidP="00CC1036">
            <w:pPr>
              <w:rPr>
                <w:del w:id="7223" w:author="Tuomainen Mika" w:date="2014-04-10T23:29:00Z"/>
              </w:rPr>
            </w:pPr>
            <w:del w:id="7224" w:author="Tuomainen Mika" w:date="2014-04-10T23:29:00Z">
              <w:r w:rsidDel="002639D5">
                <w:delText>20</w:delText>
              </w:r>
            </w:del>
          </w:p>
        </w:tc>
        <w:tc>
          <w:tcPr>
            <w:tcW w:w="7848" w:type="dxa"/>
            <w:gridSpan w:val="4"/>
          </w:tcPr>
          <w:p w:rsidR="003E639A" w:rsidDel="002639D5" w:rsidRDefault="003E639A" w:rsidP="00CC1036">
            <w:pPr>
              <w:rPr>
                <w:del w:id="7225" w:author="Tuomainen Mika" w:date="2014-04-10T23:29:00Z"/>
              </w:rPr>
            </w:pPr>
            <w:del w:id="7226" w:author="Tuomainen Mika" w:date="2014-04-10T23:29:00Z">
              <w:r w:rsidDel="002639D5">
                <w:delText>Voiko lähettäjä huolehtia jatkohoidosta</w:delText>
              </w:r>
            </w:del>
          </w:p>
        </w:tc>
      </w:tr>
      <w:tr w:rsidR="003E639A" w:rsidDel="002639D5">
        <w:trPr>
          <w:del w:id="7227" w:author="Tuomainen Mika" w:date="2014-04-10T23:29:00Z"/>
        </w:trPr>
        <w:tc>
          <w:tcPr>
            <w:tcW w:w="1008" w:type="dxa"/>
          </w:tcPr>
          <w:p w:rsidR="003E639A" w:rsidDel="002639D5" w:rsidRDefault="003E639A" w:rsidP="00CC1036">
            <w:pPr>
              <w:rPr>
                <w:del w:id="7228" w:author="Tuomainen Mika" w:date="2014-04-10T23:29:00Z"/>
              </w:rPr>
            </w:pPr>
            <w:del w:id="7229" w:author="Tuomainen Mika" w:date="2014-04-10T23:29:00Z">
              <w:r w:rsidDel="002639D5">
                <w:delText>21</w:delText>
              </w:r>
            </w:del>
          </w:p>
        </w:tc>
        <w:tc>
          <w:tcPr>
            <w:tcW w:w="7848" w:type="dxa"/>
            <w:gridSpan w:val="4"/>
          </w:tcPr>
          <w:p w:rsidR="003E639A" w:rsidDel="002639D5" w:rsidRDefault="003E639A" w:rsidP="00CC1036">
            <w:pPr>
              <w:rPr>
                <w:del w:id="7230" w:author="Tuomainen Mika" w:date="2014-04-10T23:29:00Z"/>
              </w:rPr>
            </w:pPr>
            <w:del w:id="7231" w:author="Tuomainen Mika" w:date="2014-04-10T23:29:00Z">
              <w:r w:rsidDel="002639D5">
                <w:delText>Onko vastaanottavalla lääkärillä EML-oikeus</w:delText>
              </w:r>
            </w:del>
          </w:p>
        </w:tc>
      </w:tr>
      <w:tr w:rsidR="003E639A" w:rsidDel="002639D5">
        <w:trPr>
          <w:del w:id="7232" w:author="Tuomainen Mika" w:date="2014-04-10T23:29:00Z"/>
        </w:trPr>
        <w:tc>
          <w:tcPr>
            <w:tcW w:w="1008" w:type="dxa"/>
          </w:tcPr>
          <w:p w:rsidR="003E639A" w:rsidDel="002639D5" w:rsidRDefault="003E639A" w:rsidP="00CC1036">
            <w:pPr>
              <w:rPr>
                <w:del w:id="7233" w:author="Tuomainen Mika" w:date="2014-04-10T23:29:00Z"/>
              </w:rPr>
            </w:pPr>
            <w:del w:id="7234" w:author="Tuomainen Mika" w:date="2014-04-10T23:29:00Z">
              <w:r w:rsidDel="002639D5">
                <w:delText>22</w:delText>
              </w:r>
            </w:del>
          </w:p>
        </w:tc>
        <w:tc>
          <w:tcPr>
            <w:tcW w:w="7848" w:type="dxa"/>
            <w:gridSpan w:val="4"/>
          </w:tcPr>
          <w:p w:rsidR="003E639A" w:rsidDel="002639D5" w:rsidRDefault="003E639A" w:rsidP="00CC1036">
            <w:pPr>
              <w:rPr>
                <w:del w:id="7235" w:author="Tuomainen Mika" w:date="2014-04-10T23:29:00Z"/>
              </w:rPr>
            </w:pPr>
            <w:del w:id="7236" w:author="Tuomainen Mika" w:date="2014-04-10T23:29:00Z">
              <w:r w:rsidDel="002639D5">
                <w:delText>Ulkokuntalaisen hoitoon oton syy</w:delText>
              </w:r>
            </w:del>
          </w:p>
        </w:tc>
      </w:tr>
      <w:tr w:rsidR="003E639A" w:rsidDel="002639D5">
        <w:trPr>
          <w:del w:id="7237" w:author="Tuomainen Mika" w:date="2014-04-10T23:29:00Z"/>
        </w:trPr>
        <w:tc>
          <w:tcPr>
            <w:tcW w:w="1008" w:type="dxa"/>
          </w:tcPr>
          <w:p w:rsidR="003E639A" w:rsidDel="002639D5" w:rsidRDefault="003E639A" w:rsidP="00CC1036">
            <w:pPr>
              <w:rPr>
                <w:del w:id="7238" w:author="Tuomainen Mika" w:date="2014-04-10T23:29:00Z"/>
              </w:rPr>
            </w:pPr>
            <w:del w:id="7239" w:author="Tuomainen Mika" w:date="2014-04-10T23:29:00Z">
              <w:r w:rsidDel="002639D5">
                <w:delText>23</w:delText>
              </w:r>
            </w:del>
          </w:p>
        </w:tc>
        <w:tc>
          <w:tcPr>
            <w:tcW w:w="7848" w:type="dxa"/>
            <w:gridSpan w:val="4"/>
          </w:tcPr>
          <w:p w:rsidR="003E639A" w:rsidDel="002639D5" w:rsidRDefault="003E639A" w:rsidP="00CC1036">
            <w:pPr>
              <w:rPr>
                <w:del w:id="7240" w:author="Tuomainen Mika" w:date="2014-04-10T23:29:00Z"/>
              </w:rPr>
            </w:pPr>
            <w:del w:id="7241" w:author="Tuomainen Mika" w:date="2014-04-10T23:29:00Z">
              <w:r w:rsidDel="002639D5">
                <w:delText>Ulkokuntalaisen hoitoon oton hyväksymistapa</w:delText>
              </w:r>
            </w:del>
          </w:p>
        </w:tc>
      </w:tr>
      <w:tr w:rsidR="003E639A" w:rsidDel="002639D5">
        <w:trPr>
          <w:del w:id="7242" w:author="Tuomainen Mika" w:date="2014-04-10T23:29:00Z"/>
        </w:trPr>
        <w:tc>
          <w:tcPr>
            <w:tcW w:w="1008" w:type="dxa"/>
          </w:tcPr>
          <w:p w:rsidR="003E639A" w:rsidDel="002639D5" w:rsidRDefault="003E639A" w:rsidP="00CC1036">
            <w:pPr>
              <w:rPr>
                <w:del w:id="7243" w:author="Tuomainen Mika" w:date="2014-04-10T23:29:00Z"/>
              </w:rPr>
            </w:pPr>
            <w:del w:id="7244" w:author="Tuomainen Mika" w:date="2014-04-10T23:29:00Z">
              <w:r w:rsidDel="002639D5">
                <w:delText>24</w:delText>
              </w:r>
            </w:del>
          </w:p>
        </w:tc>
        <w:tc>
          <w:tcPr>
            <w:tcW w:w="7848" w:type="dxa"/>
            <w:gridSpan w:val="4"/>
          </w:tcPr>
          <w:p w:rsidR="003E639A" w:rsidDel="002639D5" w:rsidRDefault="003E639A" w:rsidP="00CC1036">
            <w:pPr>
              <w:rPr>
                <w:del w:id="7245" w:author="Tuomainen Mika" w:date="2014-04-10T23:29:00Z"/>
              </w:rPr>
            </w:pPr>
            <w:del w:id="7246" w:author="Tuomainen Mika" w:date="2014-04-10T23:29:00Z">
              <w:r w:rsidDel="002639D5">
                <w:delText>Asiakirjat</w:delText>
              </w:r>
            </w:del>
          </w:p>
        </w:tc>
      </w:tr>
      <w:tr w:rsidR="003E639A" w:rsidDel="002639D5">
        <w:trPr>
          <w:del w:id="7247" w:author="Tuomainen Mika" w:date="2014-04-10T23:29:00Z"/>
        </w:trPr>
        <w:tc>
          <w:tcPr>
            <w:tcW w:w="1008" w:type="dxa"/>
          </w:tcPr>
          <w:p w:rsidR="003E639A" w:rsidDel="002639D5" w:rsidRDefault="003E639A" w:rsidP="00CC1036">
            <w:pPr>
              <w:rPr>
                <w:del w:id="7248" w:author="Tuomainen Mika" w:date="2014-04-10T23:29:00Z"/>
              </w:rPr>
            </w:pPr>
            <w:del w:id="7249" w:author="Tuomainen Mika" w:date="2014-04-10T23:29:00Z">
              <w:r w:rsidDel="002639D5">
                <w:delText>24.1</w:delText>
              </w:r>
            </w:del>
          </w:p>
        </w:tc>
        <w:tc>
          <w:tcPr>
            <w:tcW w:w="7848" w:type="dxa"/>
            <w:gridSpan w:val="4"/>
          </w:tcPr>
          <w:p w:rsidR="003E639A" w:rsidDel="002639D5" w:rsidRDefault="003E639A" w:rsidP="00CC1036">
            <w:pPr>
              <w:rPr>
                <w:del w:id="7250" w:author="Tuomainen Mika" w:date="2014-04-10T23:29:00Z"/>
              </w:rPr>
            </w:pPr>
            <w:del w:id="7251" w:author="Tuomainen Mika" w:date="2014-04-10T23:29:00Z">
              <w:r w:rsidDel="002639D5">
                <w:delText>Tuoko potilas asiakirjat</w:delText>
              </w:r>
            </w:del>
          </w:p>
        </w:tc>
      </w:tr>
      <w:tr w:rsidR="003E639A" w:rsidDel="002639D5">
        <w:trPr>
          <w:del w:id="7252" w:author="Tuomainen Mika" w:date="2014-04-10T23:29:00Z"/>
        </w:trPr>
        <w:tc>
          <w:tcPr>
            <w:tcW w:w="1008" w:type="dxa"/>
          </w:tcPr>
          <w:p w:rsidR="003E639A" w:rsidDel="002639D5" w:rsidRDefault="003E639A" w:rsidP="00CC1036">
            <w:pPr>
              <w:rPr>
                <w:del w:id="7253" w:author="Tuomainen Mika" w:date="2014-04-10T23:29:00Z"/>
              </w:rPr>
            </w:pPr>
            <w:del w:id="7254" w:author="Tuomainen Mika" w:date="2014-04-10T23:29:00Z">
              <w:r w:rsidDel="002639D5">
                <w:delText>25</w:delText>
              </w:r>
            </w:del>
          </w:p>
        </w:tc>
        <w:tc>
          <w:tcPr>
            <w:tcW w:w="7848" w:type="dxa"/>
            <w:gridSpan w:val="4"/>
          </w:tcPr>
          <w:p w:rsidR="003E639A" w:rsidDel="002639D5" w:rsidRDefault="003E639A" w:rsidP="00CC1036">
            <w:pPr>
              <w:rPr>
                <w:del w:id="7255" w:author="Tuomainen Mika" w:date="2014-04-10T23:29:00Z"/>
              </w:rPr>
            </w:pPr>
            <w:del w:id="7256" w:author="Tuomainen Mika" w:date="2014-04-10T23:29:00Z">
              <w:r w:rsidDel="002639D5">
                <w:delText>Onko hoidettu aiemmin</w:delText>
              </w:r>
            </w:del>
          </w:p>
        </w:tc>
      </w:tr>
      <w:tr w:rsidR="003E639A" w:rsidDel="002639D5">
        <w:trPr>
          <w:del w:id="7257" w:author="Tuomainen Mika" w:date="2014-04-10T23:29:00Z"/>
        </w:trPr>
        <w:tc>
          <w:tcPr>
            <w:tcW w:w="1008" w:type="dxa"/>
          </w:tcPr>
          <w:p w:rsidR="003E639A" w:rsidDel="002639D5" w:rsidRDefault="003E639A" w:rsidP="00CC1036">
            <w:pPr>
              <w:rPr>
                <w:del w:id="7258" w:author="Tuomainen Mika" w:date="2014-04-10T23:29:00Z"/>
              </w:rPr>
            </w:pPr>
            <w:del w:id="7259" w:author="Tuomainen Mika" w:date="2014-04-10T23:29:00Z">
              <w:r w:rsidDel="002639D5">
                <w:delText>26</w:delText>
              </w:r>
            </w:del>
          </w:p>
        </w:tc>
        <w:tc>
          <w:tcPr>
            <w:tcW w:w="7848" w:type="dxa"/>
            <w:gridSpan w:val="4"/>
          </w:tcPr>
          <w:p w:rsidR="003E639A" w:rsidDel="002639D5" w:rsidRDefault="003E639A" w:rsidP="00CC1036">
            <w:pPr>
              <w:rPr>
                <w:del w:id="7260" w:author="Tuomainen Mika" w:date="2014-04-10T23:29:00Z"/>
              </w:rPr>
            </w:pPr>
            <w:del w:id="7261" w:author="Tuomainen Mika" w:date="2014-04-10T23:29:00Z">
              <w:r w:rsidDel="002639D5">
                <w:delText>Sairausloma</w:delText>
              </w:r>
            </w:del>
          </w:p>
        </w:tc>
      </w:tr>
      <w:tr w:rsidR="003E639A" w:rsidDel="002639D5">
        <w:trPr>
          <w:del w:id="7262" w:author="Tuomainen Mika" w:date="2014-04-10T23:29:00Z"/>
        </w:trPr>
        <w:tc>
          <w:tcPr>
            <w:tcW w:w="1008" w:type="dxa"/>
          </w:tcPr>
          <w:p w:rsidR="003E639A" w:rsidDel="002639D5" w:rsidRDefault="003E639A" w:rsidP="00CC1036">
            <w:pPr>
              <w:rPr>
                <w:del w:id="7263" w:author="Tuomainen Mika" w:date="2014-04-10T23:29:00Z"/>
              </w:rPr>
            </w:pPr>
            <w:del w:id="7264" w:author="Tuomainen Mika" w:date="2014-04-10T23:29:00Z">
              <w:r w:rsidDel="002639D5">
                <w:delText>27</w:delText>
              </w:r>
            </w:del>
          </w:p>
        </w:tc>
        <w:tc>
          <w:tcPr>
            <w:tcW w:w="7848" w:type="dxa"/>
            <w:gridSpan w:val="4"/>
          </w:tcPr>
          <w:p w:rsidR="003E639A" w:rsidDel="002639D5" w:rsidRDefault="003E639A" w:rsidP="00CC1036">
            <w:pPr>
              <w:rPr>
                <w:del w:id="7265" w:author="Tuomainen Mika" w:date="2014-04-10T23:29:00Z"/>
              </w:rPr>
            </w:pPr>
            <w:del w:id="7266" w:author="Tuomainen Mika" w:date="2014-04-10T23:29:00Z">
              <w:r w:rsidDel="002639D5">
                <w:delText>Kuljetusjärjestely</w:delText>
              </w:r>
            </w:del>
          </w:p>
        </w:tc>
      </w:tr>
      <w:tr w:rsidR="003E639A" w:rsidDel="002639D5">
        <w:trPr>
          <w:del w:id="7267" w:author="Tuomainen Mika" w:date="2014-04-10T23:29:00Z"/>
        </w:trPr>
        <w:tc>
          <w:tcPr>
            <w:tcW w:w="1008" w:type="dxa"/>
          </w:tcPr>
          <w:p w:rsidR="003E639A" w:rsidDel="002639D5" w:rsidRDefault="003E639A" w:rsidP="00CC1036">
            <w:pPr>
              <w:rPr>
                <w:del w:id="7268" w:author="Tuomainen Mika" w:date="2014-04-10T23:29:00Z"/>
              </w:rPr>
            </w:pPr>
            <w:del w:id="7269" w:author="Tuomainen Mika" w:date="2014-04-10T23:29:00Z">
              <w:r w:rsidDel="002639D5">
                <w:delText>27.1</w:delText>
              </w:r>
            </w:del>
          </w:p>
        </w:tc>
        <w:tc>
          <w:tcPr>
            <w:tcW w:w="7848" w:type="dxa"/>
            <w:gridSpan w:val="4"/>
          </w:tcPr>
          <w:p w:rsidR="003E639A" w:rsidDel="002639D5" w:rsidRDefault="003E639A" w:rsidP="00CC1036">
            <w:pPr>
              <w:rPr>
                <w:del w:id="7270" w:author="Tuomainen Mika" w:date="2014-04-10T23:29:00Z"/>
              </w:rPr>
            </w:pPr>
            <w:del w:id="7271" w:author="Tuomainen Mika" w:date="2014-04-10T23:29:00Z">
              <w:r w:rsidDel="002639D5">
                <w:delText>Kuljetustapa</w:delText>
              </w:r>
            </w:del>
          </w:p>
        </w:tc>
      </w:tr>
      <w:tr w:rsidR="003E639A" w:rsidDel="002639D5">
        <w:trPr>
          <w:del w:id="7272" w:author="Tuomainen Mika" w:date="2014-04-10T23:29:00Z"/>
        </w:trPr>
        <w:tc>
          <w:tcPr>
            <w:tcW w:w="1008" w:type="dxa"/>
          </w:tcPr>
          <w:p w:rsidR="003E639A" w:rsidDel="002639D5" w:rsidRDefault="003E639A" w:rsidP="00CC1036">
            <w:pPr>
              <w:rPr>
                <w:del w:id="7273" w:author="Tuomainen Mika" w:date="2014-04-10T23:29:00Z"/>
              </w:rPr>
            </w:pPr>
            <w:del w:id="7274" w:author="Tuomainen Mika" w:date="2014-04-10T23:29:00Z">
              <w:r w:rsidDel="002639D5">
                <w:delText>27.2</w:delText>
              </w:r>
            </w:del>
          </w:p>
        </w:tc>
        <w:tc>
          <w:tcPr>
            <w:tcW w:w="7848" w:type="dxa"/>
            <w:gridSpan w:val="4"/>
          </w:tcPr>
          <w:p w:rsidR="003E639A" w:rsidDel="002639D5" w:rsidRDefault="003E639A" w:rsidP="00CC1036">
            <w:pPr>
              <w:rPr>
                <w:del w:id="7275" w:author="Tuomainen Mika" w:date="2014-04-10T23:29:00Z"/>
              </w:rPr>
            </w:pPr>
            <w:del w:id="7276" w:author="Tuomainen Mika" w:date="2014-04-10T23:29:00Z">
              <w:r w:rsidDel="002639D5">
                <w:delText>Saattojärjestely</w:delText>
              </w:r>
            </w:del>
          </w:p>
        </w:tc>
      </w:tr>
      <w:tr w:rsidR="003E639A" w:rsidDel="002639D5">
        <w:trPr>
          <w:del w:id="7277" w:author="Tuomainen Mika" w:date="2014-04-10T23:29:00Z"/>
        </w:trPr>
        <w:tc>
          <w:tcPr>
            <w:tcW w:w="1008" w:type="dxa"/>
          </w:tcPr>
          <w:p w:rsidR="003E639A" w:rsidDel="002639D5" w:rsidRDefault="003E639A" w:rsidP="00CC1036">
            <w:pPr>
              <w:rPr>
                <w:del w:id="7278" w:author="Tuomainen Mika" w:date="2014-04-10T23:29:00Z"/>
              </w:rPr>
            </w:pPr>
            <w:del w:id="7279" w:author="Tuomainen Mika" w:date="2014-04-10T23:29:00Z">
              <w:r w:rsidDel="002639D5">
                <w:delText>27.3</w:delText>
              </w:r>
            </w:del>
          </w:p>
        </w:tc>
        <w:tc>
          <w:tcPr>
            <w:tcW w:w="7848" w:type="dxa"/>
            <w:gridSpan w:val="4"/>
          </w:tcPr>
          <w:p w:rsidR="003E639A" w:rsidDel="002639D5" w:rsidRDefault="003E639A" w:rsidP="00CC1036">
            <w:pPr>
              <w:rPr>
                <w:del w:id="7280" w:author="Tuomainen Mika" w:date="2014-04-10T23:29:00Z"/>
              </w:rPr>
            </w:pPr>
            <w:del w:id="7281" w:author="Tuomainen Mika" w:date="2014-04-10T23:29:00Z">
              <w:r w:rsidDel="002639D5">
                <w:delText>Kuljetuksen KELA-korvaus</w:delText>
              </w:r>
            </w:del>
          </w:p>
        </w:tc>
      </w:tr>
      <w:tr w:rsidR="003E639A" w:rsidDel="002639D5">
        <w:trPr>
          <w:del w:id="7282" w:author="Tuomainen Mika" w:date="2014-04-10T23:29:00Z"/>
        </w:trPr>
        <w:tc>
          <w:tcPr>
            <w:tcW w:w="1008" w:type="dxa"/>
          </w:tcPr>
          <w:p w:rsidR="003E639A" w:rsidDel="002639D5" w:rsidRDefault="003E639A" w:rsidP="00CC1036">
            <w:pPr>
              <w:rPr>
                <w:del w:id="7283" w:author="Tuomainen Mika" w:date="2014-04-10T23:29:00Z"/>
              </w:rPr>
            </w:pPr>
            <w:del w:id="7284" w:author="Tuomainen Mika" w:date="2014-04-10T23:29:00Z">
              <w:r w:rsidDel="002639D5">
                <w:delText>27.4</w:delText>
              </w:r>
            </w:del>
          </w:p>
        </w:tc>
        <w:tc>
          <w:tcPr>
            <w:tcW w:w="7848" w:type="dxa"/>
            <w:gridSpan w:val="4"/>
          </w:tcPr>
          <w:p w:rsidR="003E639A" w:rsidDel="002639D5" w:rsidRDefault="003E639A" w:rsidP="00CC1036">
            <w:pPr>
              <w:rPr>
                <w:del w:id="7285" w:author="Tuomainen Mika" w:date="2014-04-10T23:29:00Z"/>
              </w:rPr>
            </w:pPr>
            <w:del w:id="7286" w:author="Tuomainen Mika" w:date="2014-04-10T23:29:00Z">
              <w:r w:rsidDel="002639D5">
                <w:delText>Kuljetuksen lähtöpaikka</w:delText>
              </w:r>
            </w:del>
          </w:p>
        </w:tc>
      </w:tr>
      <w:tr w:rsidR="003E639A" w:rsidDel="002639D5">
        <w:trPr>
          <w:del w:id="7287" w:author="Tuomainen Mika" w:date="2014-04-10T23:29:00Z"/>
        </w:trPr>
        <w:tc>
          <w:tcPr>
            <w:tcW w:w="1008" w:type="dxa"/>
          </w:tcPr>
          <w:p w:rsidR="003E639A" w:rsidDel="002639D5" w:rsidRDefault="003E639A" w:rsidP="00CC1036">
            <w:pPr>
              <w:rPr>
                <w:del w:id="7288" w:author="Tuomainen Mika" w:date="2014-04-10T23:29:00Z"/>
              </w:rPr>
            </w:pPr>
            <w:del w:id="7289" w:author="Tuomainen Mika" w:date="2014-04-10T23:29:00Z">
              <w:r w:rsidDel="002639D5">
                <w:delText>27.5</w:delText>
              </w:r>
            </w:del>
          </w:p>
        </w:tc>
        <w:tc>
          <w:tcPr>
            <w:tcW w:w="7848" w:type="dxa"/>
            <w:gridSpan w:val="4"/>
          </w:tcPr>
          <w:p w:rsidR="003E639A" w:rsidDel="002639D5" w:rsidRDefault="003E639A" w:rsidP="00CC1036">
            <w:pPr>
              <w:rPr>
                <w:del w:id="7290" w:author="Tuomainen Mika" w:date="2014-04-10T23:29:00Z"/>
              </w:rPr>
            </w:pPr>
            <w:del w:id="7291" w:author="Tuomainen Mika" w:date="2014-04-10T23:29:00Z">
              <w:r w:rsidDel="002639D5">
                <w:delText>Kuljetuksen määränpää</w:delText>
              </w:r>
            </w:del>
          </w:p>
        </w:tc>
      </w:tr>
      <w:tr w:rsidR="003E639A" w:rsidDel="002639D5">
        <w:trPr>
          <w:del w:id="7292" w:author="Tuomainen Mika" w:date="2014-04-10T23:29:00Z"/>
        </w:trPr>
        <w:tc>
          <w:tcPr>
            <w:tcW w:w="1008" w:type="dxa"/>
          </w:tcPr>
          <w:p w:rsidR="003E639A" w:rsidDel="002639D5" w:rsidRDefault="003E639A" w:rsidP="00CC1036">
            <w:pPr>
              <w:rPr>
                <w:del w:id="7293" w:author="Tuomainen Mika" w:date="2014-04-10T23:29:00Z"/>
              </w:rPr>
            </w:pPr>
            <w:del w:id="7294" w:author="Tuomainen Mika" w:date="2014-04-10T23:29:00Z">
              <w:r w:rsidDel="002639D5">
                <w:delText>29</w:delText>
              </w:r>
            </w:del>
          </w:p>
        </w:tc>
        <w:tc>
          <w:tcPr>
            <w:tcW w:w="7848" w:type="dxa"/>
            <w:gridSpan w:val="4"/>
          </w:tcPr>
          <w:p w:rsidR="003E639A" w:rsidDel="002639D5" w:rsidRDefault="003E639A" w:rsidP="00CC1036">
            <w:pPr>
              <w:rPr>
                <w:del w:id="7295" w:author="Tuomainen Mika" w:date="2014-04-10T23:29:00Z"/>
              </w:rPr>
            </w:pPr>
            <w:del w:id="7296" w:author="Tuomainen Mika" w:date="2014-04-10T23:29:00Z">
              <w:r w:rsidDel="002639D5">
                <w:delText>Lähetteen tyyppi</w:delText>
              </w:r>
            </w:del>
          </w:p>
        </w:tc>
      </w:tr>
      <w:tr w:rsidR="003E639A" w:rsidDel="002639D5">
        <w:trPr>
          <w:del w:id="7297" w:author="Tuomainen Mika" w:date="2014-04-10T23:29:00Z"/>
        </w:trPr>
        <w:tc>
          <w:tcPr>
            <w:tcW w:w="1008" w:type="dxa"/>
          </w:tcPr>
          <w:p w:rsidR="003E639A" w:rsidDel="002639D5" w:rsidRDefault="003E639A" w:rsidP="00CC1036">
            <w:pPr>
              <w:rPr>
                <w:del w:id="7298" w:author="Tuomainen Mika" w:date="2014-04-10T23:29:00Z"/>
              </w:rPr>
            </w:pPr>
            <w:del w:id="7299" w:author="Tuomainen Mika" w:date="2014-04-10T23:29:00Z">
              <w:r w:rsidDel="002639D5">
                <w:delText>30</w:delText>
              </w:r>
            </w:del>
          </w:p>
        </w:tc>
        <w:tc>
          <w:tcPr>
            <w:tcW w:w="7848" w:type="dxa"/>
            <w:gridSpan w:val="4"/>
          </w:tcPr>
          <w:p w:rsidR="003E639A" w:rsidDel="002639D5" w:rsidRDefault="003E639A" w:rsidP="00CC1036">
            <w:pPr>
              <w:rPr>
                <w:del w:id="7300" w:author="Tuomainen Mika" w:date="2014-04-10T23:29:00Z"/>
              </w:rPr>
            </w:pPr>
            <w:del w:id="7301" w:author="Tuomainen Mika" w:date="2014-04-10T23:29:00Z">
              <w:r w:rsidDel="002639D5">
                <w:delText>Onko tarpeen vaatiessa konsultoijalla lupa kutsua potilas hoitoon</w:delText>
              </w:r>
            </w:del>
          </w:p>
        </w:tc>
      </w:tr>
      <w:tr w:rsidR="003E639A" w:rsidDel="002639D5">
        <w:trPr>
          <w:del w:id="7302" w:author="Tuomainen Mika" w:date="2014-04-10T23:29:00Z"/>
        </w:trPr>
        <w:tc>
          <w:tcPr>
            <w:tcW w:w="1008" w:type="dxa"/>
          </w:tcPr>
          <w:p w:rsidR="003E639A" w:rsidDel="002639D5" w:rsidRDefault="003E639A" w:rsidP="00CC1036">
            <w:pPr>
              <w:rPr>
                <w:del w:id="7303" w:author="Tuomainen Mika" w:date="2014-04-10T23:29:00Z"/>
              </w:rPr>
            </w:pPr>
            <w:del w:id="7304" w:author="Tuomainen Mika" w:date="2014-04-10T23:29:00Z">
              <w:r w:rsidDel="002639D5">
                <w:delText>31</w:delText>
              </w:r>
            </w:del>
          </w:p>
        </w:tc>
        <w:tc>
          <w:tcPr>
            <w:tcW w:w="7848" w:type="dxa"/>
            <w:gridSpan w:val="4"/>
          </w:tcPr>
          <w:p w:rsidR="003E639A" w:rsidDel="002639D5" w:rsidRDefault="003E639A" w:rsidP="00CC1036">
            <w:pPr>
              <w:rPr>
                <w:del w:id="7305" w:author="Tuomainen Mika" w:date="2014-04-10T23:29:00Z"/>
              </w:rPr>
            </w:pPr>
            <w:del w:id="7306" w:author="Tuomainen Mika" w:date="2014-04-10T23:29:00Z">
              <w:r w:rsidDel="002639D5">
                <w:delText>Maksaja</w:delText>
              </w:r>
            </w:del>
          </w:p>
        </w:tc>
      </w:tr>
      <w:tr w:rsidR="003E639A" w:rsidDel="002639D5">
        <w:trPr>
          <w:del w:id="7307" w:author="Tuomainen Mika" w:date="2014-04-10T23:29:00Z"/>
        </w:trPr>
        <w:tc>
          <w:tcPr>
            <w:tcW w:w="1008" w:type="dxa"/>
          </w:tcPr>
          <w:p w:rsidR="003E639A" w:rsidDel="002639D5" w:rsidRDefault="003E639A" w:rsidP="00CC1036">
            <w:pPr>
              <w:rPr>
                <w:del w:id="7308" w:author="Tuomainen Mika" w:date="2014-04-10T23:29:00Z"/>
              </w:rPr>
            </w:pPr>
            <w:del w:id="7309" w:author="Tuomainen Mika" w:date="2014-04-10T23:29:00Z">
              <w:r w:rsidDel="002639D5">
                <w:delText>31.1</w:delText>
              </w:r>
            </w:del>
          </w:p>
        </w:tc>
        <w:tc>
          <w:tcPr>
            <w:tcW w:w="7848" w:type="dxa"/>
            <w:gridSpan w:val="4"/>
          </w:tcPr>
          <w:p w:rsidR="003E639A" w:rsidDel="002639D5" w:rsidRDefault="003E639A" w:rsidP="00CC1036">
            <w:pPr>
              <w:rPr>
                <w:del w:id="7310" w:author="Tuomainen Mika" w:date="2014-04-10T23:29:00Z"/>
              </w:rPr>
            </w:pPr>
            <w:del w:id="7311" w:author="Tuomainen Mika" w:date="2014-04-10T23:29:00Z">
              <w:r w:rsidDel="002639D5">
                <w:delText>Maksuosuus</w:delText>
              </w:r>
            </w:del>
          </w:p>
        </w:tc>
      </w:tr>
      <w:tr w:rsidR="003E639A" w:rsidDel="002639D5">
        <w:trPr>
          <w:del w:id="7312" w:author="Tuomainen Mika" w:date="2014-04-10T23:29:00Z"/>
        </w:trPr>
        <w:tc>
          <w:tcPr>
            <w:tcW w:w="1008" w:type="dxa"/>
          </w:tcPr>
          <w:p w:rsidR="003E639A" w:rsidDel="002639D5" w:rsidRDefault="003E639A" w:rsidP="00CC1036">
            <w:pPr>
              <w:rPr>
                <w:del w:id="7313" w:author="Tuomainen Mika" w:date="2014-04-10T23:29:00Z"/>
              </w:rPr>
            </w:pPr>
            <w:del w:id="7314" w:author="Tuomainen Mika" w:date="2014-04-10T23:29:00Z">
              <w:r w:rsidDel="002639D5">
                <w:delText>32</w:delText>
              </w:r>
            </w:del>
          </w:p>
        </w:tc>
        <w:tc>
          <w:tcPr>
            <w:tcW w:w="7848" w:type="dxa"/>
            <w:gridSpan w:val="4"/>
          </w:tcPr>
          <w:p w:rsidR="003E639A" w:rsidDel="002639D5" w:rsidRDefault="003E639A" w:rsidP="00CC1036">
            <w:pPr>
              <w:rPr>
                <w:del w:id="7315" w:author="Tuomainen Mika" w:date="2014-04-10T23:29:00Z"/>
              </w:rPr>
            </w:pPr>
            <w:del w:id="7316" w:author="Tuomainen Mika" w:date="2014-04-10T23:29:00Z">
              <w:r w:rsidDel="002639D5">
                <w:delText>Maksusitoumus</w:delText>
              </w:r>
            </w:del>
          </w:p>
        </w:tc>
      </w:tr>
      <w:tr w:rsidR="003E639A" w:rsidDel="002639D5">
        <w:trPr>
          <w:del w:id="7317" w:author="Tuomainen Mika" w:date="2014-04-10T23:29:00Z"/>
        </w:trPr>
        <w:tc>
          <w:tcPr>
            <w:tcW w:w="1008" w:type="dxa"/>
          </w:tcPr>
          <w:p w:rsidR="003E639A" w:rsidDel="002639D5" w:rsidRDefault="003E639A" w:rsidP="00CC1036">
            <w:pPr>
              <w:rPr>
                <w:del w:id="7318" w:author="Tuomainen Mika" w:date="2014-04-10T23:29:00Z"/>
              </w:rPr>
            </w:pPr>
            <w:del w:id="7319" w:author="Tuomainen Mika" w:date="2014-04-10T23:29:00Z">
              <w:r w:rsidDel="002639D5">
                <w:delText>32.1</w:delText>
              </w:r>
            </w:del>
          </w:p>
        </w:tc>
        <w:tc>
          <w:tcPr>
            <w:tcW w:w="7848" w:type="dxa"/>
            <w:gridSpan w:val="4"/>
          </w:tcPr>
          <w:p w:rsidR="003E639A" w:rsidDel="002639D5" w:rsidRDefault="003E639A" w:rsidP="00CC1036">
            <w:pPr>
              <w:rPr>
                <w:del w:id="7320" w:author="Tuomainen Mika" w:date="2014-04-10T23:29:00Z"/>
              </w:rPr>
            </w:pPr>
            <w:del w:id="7321" w:author="Tuomainen Mika" w:date="2014-04-10T23:29:00Z">
              <w:r w:rsidDel="002639D5">
                <w:delText>Maksusitoumuksen laji</w:delText>
              </w:r>
            </w:del>
          </w:p>
        </w:tc>
      </w:tr>
      <w:tr w:rsidR="003E639A" w:rsidDel="002639D5">
        <w:trPr>
          <w:del w:id="7322" w:author="Tuomainen Mika" w:date="2014-04-10T23:29:00Z"/>
        </w:trPr>
        <w:tc>
          <w:tcPr>
            <w:tcW w:w="1008" w:type="dxa"/>
          </w:tcPr>
          <w:p w:rsidR="003E639A" w:rsidDel="002639D5" w:rsidRDefault="003E639A" w:rsidP="00CC1036">
            <w:pPr>
              <w:rPr>
                <w:del w:id="7323" w:author="Tuomainen Mika" w:date="2014-04-10T23:29:00Z"/>
              </w:rPr>
            </w:pPr>
            <w:del w:id="7324" w:author="Tuomainen Mika" w:date="2014-04-10T23:29:00Z">
              <w:r w:rsidDel="002639D5">
                <w:delText>32.2</w:delText>
              </w:r>
            </w:del>
          </w:p>
        </w:tc>
        <w:tc>
          <w:tcPr>
            <w:tcW w:w="7848" w:type="dxa"/>
            <w:gridSpan w:val="4"/>
          </w:tcPr>
          <w:p w:rsidR="003E639A" w:rsidDel="002639D5" w:rsidRDefault="003E639A" w:rsidP="00CC1036">
            <w:pPr>
              <w:rPr>
                <w:del w:id="7325" w:author="Tuomainen Mika" w:date="2014-04-10T23:29:00Z"/>
              </w:rPr>
            </w:pPr>
            <w:del w:id="7326" w:author="Tuomainen Mika" w:date="2014-04-10T23:29:00Z">
              <w:r w:rsidDel="002639D5">
                <w:delText>Maksusitoumuksen tila</w:delText>
              </w:r>
            </w:del>
          </w:p>
        </w:tc>
      </w:tr>
      <w:tr w:rsidR="003E639A" w:rsidDel="002639D5">
        <w:trPr>
          <w:del w:id="7327" w:author="Tuomainen Mika" w:date="2014-04-10T23:29:00Z"/>
        </w:trPr>
        <w:tc>
          <w:tcPr>
            <w:tcW w:w="1008" w:type="dxa"/>
          </w:tcPr>
          <w:p w:rsidR="003E639A" w:rsidDel="002639D5" w:rsidRDefault="003E639A" w:rsidP="00CC1036">
            <w:pPr>
              <w:rPr>
                <w:del w:id="7328" w:author="Tuomainen Mika" w:date="2014-04-10T23:29:00Z"/>
              </w:rPr>
            </w:pPr>
            <w:del w:id="7329" w:author="Tuomainen Mika" w:date="2014-04-10T23:29:00Z">
              <w:r w:rsidDel="002639D5">
                <w:delText>32.3</w:delText>
              </w:r>
            </w:del>
          </w:p>
        </w:tc>
        <w:tc>
          <w:tcPr>
            <w:tcW w:w="7848" w:type="dxa"/>
            <w:gridSpan w:val="4"/>
          </w:tcPr>
          <w:p w:rsidR="003E639A" w:rsidDel="002639D5" w:rsidRDefault="003E639A" w:rsidP="00CC1036">
            <w:pPr>
              <w:rPr>
                <w:del w:id="7330" w:author="Tuomainen Mika" w:date="2014-04-10T23:29:00Z"/>
              </w:rPr>
            </w:pPr>
            <w:del w:id="7331" w:author="Tuomainen Mika" w:date="2014-04-10T23:29:00Z">
              <w:r w:rsidDel="002639D5">
                <w:delText>SHP:n maksusitoumusvarmennus</w:delText>
              </w:r>
            </w:del>
          </w:p>
        </w:tc>
      </w:tr>
      <w:tr w:rsidR="003E639A" w:rsidDel="002639D5">
        <w:trPr>
          <w:del w:id="7332" w:author="Tuomainen Mika" w:date="2014-04-10T23:29:00Z"/>
        </w:trPr>
        <w:tc>
          <w:tcPr>
            <w:tcW w:w="1008" w:type="dxa"/>
          </w:tcPr>
          <w:p w:rsidR="003E639A" w:rsidDel="002639D5" w:rsidRDefault="003E639A" w:rsidP="00CC1036">
            <w:pPr>
              <w:rPr>
                <w:del w:id="7333" w:author="Tuomainen Mika" w:date="2014-04-10T23:29:00Z"/>
              </w:rPr>
            </w:pPr>
            <w:del w:id="7334" w:author="Tuomainen Mika" w:date="2014-04-10T23:29:00Z">
              <w:r w:rsidDel="002639D5">
                <w:delText>32.4</w:delText>
              </w:r>
            </w:del>
          </w:p>
        </w:tc>
        <w:tc>
          <w:tcPr>
            <w:tcW w:w="7848" w:type="dxa"/>
            <w:gridSpan w:val="4"/>
          </w:tcPr>
          <w:p w:rsidR="003E639A" w:rsidDel="002639D5" w:rsidRDefault="003E639A" w:rsidP="00CC1036">
            <w:pPr>
              <w:rPr>
                <w:del w:id="7335" w:author="Tuomainen Mika" w:date="2014-04-10T23:29:00Z"/>
              </w:rPr>
            </w:pPr>
            <w:del w:id="7336" w:author="Tuomainen Mika" w:date="2014-04-10T23:29:00Z">
              <w:r w:rsidDel="002639D5">
                <w:delText>Hoidon peruste ESH § 30</w:delText>
              </w:r>
            </w:del>
          </w:p>
        </w:tc>
      </w:tr>
      <w:tr w:rsidR="003E639A" w:rsidDel="002639D5">
        <w:trPr>
          <w:del w:id="7337" w:author="Tuomainen Mika" w:date="2014-04-10T23:29:00Z"/>
        </w:trPr>
        <w:tc>
          <w:tcPr>
            <w:tcW w:w="1008" w:type="dxa"/>
          </w:tcPr>
          <w:p w:rsidR="003E639A" w:rsidDel="002639D5" w:rsidRDefault="003E639A" w:rsidP="00CC1036">
            <w:pPr>
              <w:rPr>
                <w:del w:id="7338" w:author="Tuomainen Mika" w:date="2014-04-10T23:29:00Z"/>
              </w:rPr>
            </w:pPr>
            <w:del w:id="7339" w:author="Tuomainen Mika" w:date="2014-04-10T23:29:00Z">
              <w:r w:rsidDel="002639D5">
                <w:delText>33</w:delText>
              </w:r>
            </w:del>
          </w:p>
        </w:tc>
        <w:tc>
          <w:tcPr>
            <w:tcW w:w="7848" w:type="dxa"/>
            <w:gridSpan w:val="4"/>
          </w:tcPr>
          <w:p w:rsidR="003E639A" w:rsidDel="002639D5" w:rsidRDefault="003E639A" w:rsidP="00CC1036">
            <w:pPr>
              <w:rPr>
                <w:del w:id="7340" w:author="Tuomainen Mika" w:date="2014-04-10T23:29:00Z"/>
              </w:rPr>
            </w:pPr>
            <w:del w:id="7341" w:author="Tuomainen Mika" w:date="2014-04-10T23:29:00Z">
              <w:r w:rsidDel="002639D5">
                <w:delText>Sanoman päätyyppi</w:delText>
              </w:r>
            </w:del>
          </w:p>
        </w:tc>
      </w:tr>
      <w:tr w:rsidR="003E639A" w:rsidDel="002639D5">
        <w:trPr>
          <w:del w:id="7342" w:author="Tuomainen Mika" w:date="2014-04-10T23:29:00Z"/>
        </w:trPr>
        <w:tc>
          <w:tcPr>
            <w:tcW w:w="1008" w:type="dxa"/>
          </w:tcPr>
          <w:p w:rsidR="003E639A" w:rsidDel="002639D5" w:rsidRDefault="003E639A" w:rsidP="00CC1036">
            <w:pPr>
              <w:rPr>
                <w:del w:id="7343" w:author="Tuomainen Mika" w:date="2014-04-10T23:29:00Z"/>
              </w:rPr>
            </w:pPr>
            <w:del w:id="7344" w:author="Tuomainen Mika" w:date="2014-04-10T23:29:00Z">
              <w:r w:rsidDel="002639D5">
                <w:lastRenderedPageBreak/>
                <w:delText>34</w:delText>
              </w:r>
            </w:del>
          </w:p>
        </w:tc>
        <w:tc>
          <w:tcPr>
            <w:tcW w:w="7848" w:type="dxa"/>
            <w:gridSpan w:val="4"/>
          </w:tcPr>
          <w:p w:rsidR="003E639A" w:rsidDel="002639D5" w:rsidRDefault="003E639A" w:rsidP="00CC1036">
            <w:pPr>
              <w:rPr>
                <w:del w:id="7345" w:author="Tuomainen Mika" w:date="2014-04-10T23:29:00Z"/>
              </w:rPr>
            </w:pPr>
            <w:del w:id="7346" w:author="Tuomainen Mika" w:date="2014-04-10T23:29:00Z">
              <w:r w:rsidDel="002639D5">
                <w:delText>Sanoman alityyppi</w:delText>
              </w:r>
            </w:del>
          </w:p>
        </w:tc>
      </w:tr>
      <w:tr w:rsidR="003E639A" w:rsidDel="002639D5">
        <w:trPr>
          <w:del w:id="7347" w:author="Tuomainen Mika" w:date="2014-04-10T23:29:00Z"/>
        </w:trPr>
        <w:tc>
          <w:tcPr>
            <w:tcW w:w="1008" w:type="dxa"/>
          </w:tcPr>
          <w:p w:rsidR="003E639A" w:rsidDel="002639D5" w:rsidRDefault="003E639A" w:rsidP="00CC1036">
            <w:pPr>
              <w:rPr>
                <w:del w:id="7348" w:author="Tuomainen Mika" w:date="2014-04-10T23:29:00Z"/>
              </w:rPr>
            </w:pPr>
            <w:del w:id="7349" w:author="Tuomainen Mika" w:date="2014-04-10T23:29:00Z">
              <w:r w:rsidDel="002639D5">
                <w:delText>35</w:delText>
              </w:r>
            </w:del>
          </w:p>
        </w:tc>
        <w:tc>
          <w:tcPr>
            <w:tcW w:w="7848" w:type="dxa"/>
            <w:gridSpan w:val="4"/>
          </w:tcPr>
          <w:p w:rsidR="003E639A" w:rsidDel="002639D5" w:rsidRDefault="003E639A" w:rsidP="00CC1036">
            <w:pPr>
              <w:rPr>
                <w:del w:id="7350" w:author="Tuomainen Mika" w:date="2014-04-10T23:29:00Z"/>
              </w:rPr>
            </w:pPr>
            <w:del w:id="7351" w:author="Tuomainen Mika" w:date="2014-04-10T23:29:00Z">
              <w:r w:rsidDel="002639D5">
                <w:delText>Kenelle saa lähettää hoitopalautteen</w:delText>
              </w:r>
            </w:del>
          </w:p>
        </w:tc>
      </w:tr>
      <w:tr w:rsidR="003E639A" w:rsidDel="002639D5">
        <w:trPr>
          <w:del w:id="7352" w:author="Tuomainen Mika" w:date="2014-04-10T23:29:00Z"/>
        </w:trPr>
        <w:tc>
          <w:tcPr>
            <w:tcW w:w="1008" w:type="dxa"/>
          </w:tcPr>
          <w:p w:rsidR="003E639A" w:rsidDel="002639D5" w:rsidRDefault="003E639A" w:rsidP="00CC1036">
            <w:pPr>
              <w:rPr>
                <w:del w:id="7353" w:author="Tuomainen Mika" w:date="2014-04-10T23:29:00Z"/>
              </w:rPr>
            </w:pPr>
            <w:del w:id="7354" w:author="Tuomainen Mika" w:date="2014-04-10T23:29:00Z">
              <w:r w:rsidDel="002639D5">
                <w:delText>36</w:delText>
              </w:r>
            </w:del>
          </w:p>
        </w:tc>
        <w:tc>
          <w:tcPr>
            <w:tcW w:w="7848" w:type="dxa"/>
            <w:gridSpan w:val="4"/>
          </w:tcPr>
          <w:p w:rsidR="003E639A" w:rsidDel="002639D5" w:rsidRDefault="003E639A" w:rsidP="00CC1036">
            <w:pPr>
              <w:rPr>
                <w:del w:id="7355" w:author="Tuomainen Mika" w:date="2014-04-10T23:29:00Z"/>
              </w:rPr>
            </w:pPr>
            <w:del w:id="7356" w:author="Tuomainen Mika" w:date="2014-04-10T23:29:00Z">
              <w:r w:rsidDel="002639D5">
                <w:delText>Hoitopalautteen tunnus ja vastuulääkäri</w:delText>
              </w:r>
            </w:del>
          </w:p>
        </w:tc>
      </w:tr>
      <w:tr w:rsidR="003E639A" w:rsidDel="002639D5">
        <w:trPr>
          <w:del w:id="7357" w:author="Tuomainen Mika" w:date="2014-04-10T23:29:00Z"/>
        </w:trPr>
        <w:tc>
          <w:tcPr>
            <w:tcW w:w="1008" w:type="dxa"/>
          </w:tcPr>
          <w:p w:rsidR="003E639A" w:rsidDel="002639D5" w:rsidRDefault="003E639A" w:rsidP="00CC1036">
            <w:pPr>
              <w:rPr>
                <w:del w:id="7358" w:author="Tuomainen Mika" w:date="2014-04-10T23:29:00Z"/>
              </w:rPr>
            </w:pPr>
            <w:del w:id="7359" w:author="Tuomainen Mika" w:date="2014-04-10T23:29:00Z">
              <w:r w:rsidDel="002639D5">
                <w:delText>37</w:delText>
              </w:r>
            </w:del>
          </w:p>
        </w:tc>
        <w:tc>
          <w:tcPr>
            <w:tcW w:w="7848" w:type="dxa"/>
            <w:gridSpan w:val="4"/>
          </w:tcPr>
          <w:p w:rsidR="003E639A" w:rsidDel="002639D5" w:rsidRDefault="003E639A" w:rsidP="00CC1036">
            <w:pPr>
              <w:rPr>
                <w:del w:id="7360" w:author="Tuomainen Mika" w:date="2014-04-10T23:29:00Z"/>
              </w:rPr>
            </w:pPr>
            <w:del w:id="7361" w:author="Tuomainen Mika" w:date="2014-04-10T23:29:00Z">
              <w:r w:rsidDel="002639D5">
                <w:delText>Hoidon tarve lähtiessä</w:delText>
              </w:r>
            </w:del>
          </w:p>
        </w:tc>
      </w:tr>
      <w:tr w:rsidR="003E639A" w:rsidDel="002639D5">
        <w:trPr>
          <w:del w:id="7362" w:author="Tuomainen Mika" w:date="2014-04-10T23:29:00Z"/>
        </w:trPr>
        <w:tc>
          <w:tcPr>
            <w:tcW w:w="1008" w:type="dxa"/>
          </w:tcPr>
          <w:p w:rsidR="003E639A" w:rsidDel="002639D5" w:rsidRDefault="003E639A" w:rsidP="00CC1036">
            <w:pPr>
              <w:rPr>
                <w:del w:id="7363" w:author="Tuomainen Mika" w:date="2014-04-10T23:29:00Z"/>
              </w:rPr>
            </w:pPr>
            <w:del w:id="7364" w:author="Tuomainen Mika" w:date="2014-04-10T23:29:00Z">
              <w:r w:rsidDel="002639D5">
                <w:delText>38</w:delText>
              </w:r>
            </w:del>
          </w:p>
        </w:tc>
        <w:tc>
          <w:tcPr>
            <w:tcW w:w="7848" w:type="dxa"/>
            <w:gridSpan w:val="4"/>
          </w:tcPr>
          <w:p w:rsidR="003E639A" w:rsidDel="002639D5" w:rsidRDefault="003E639A" w:rsidP="00CC1036">
            <w:pPr>
              <w:rPr>
                <w:del w:id="7365" w:author="Tuomainen Mika" w:date="2014-04-10T23:29:00Z"/>
              </w:rPr>
            </w:pPr>
            <w:del w:id="7366" w:author="Tuomainen Mika" w:date="2014-04-10T23:29:00Z">
              <w:r w:rsidDel="002639D5">
                <w:delText>Mille erikoisalalle lähetetään</w:delText>
              </w:r>
            </w:del>
          </w:p>
        </w:tc>
      </w:tr>
      <w:tr w:rsidR="003E639A" w:rsidDel="002639D5">
        <w:trPr>
          <w:del w:id="7367" w:author="Tuomainen Mika" w:date="2014-04-10T23:29:00Z"/>
        </w:trPr>
        <w:tc>
          <w:tcPr>
            <w:tcW w:w="1008" w:type="dxa"/>
          </w:tcPr>
          <w:p w:rsidR="003E639A" w:rsidDel="002639D5" w:rsidRDefault="003E639A" w:rsidP="00CC1036">
            <w:pPr>
              <w:rPr>
                <w:del w:id="7368" w:author="Tuomainen Mika" w:date="2014-04-10T23:29:00Z"/>
              </w:rPr>
            </w:pPr>
            <w:del w:id="7369" w:author="Tuomainen Mika" w:date="2014-04-10T23:29:00Z">
              <w:r w:rsidDel="002639D5">
                <w:delText>39</w:delText>
              </w:r>
            </w:del>
          </w:p>
        </w:tc>
        <w:tc>
          <w:tcPr>
            <w:tcW w:w="7848" w:type="dxa"/>
            <w:gridSpan w:val="4"/>
          </w:tcPr>
          <w:p w:rsidR="003E639A" w:rsidDel="002639D5" w:rsidRDefault="003E639A" w:rsidP="00CC1036">
            <w:pPr>
              <w:rPr>
                <w:del w:id="7370" w:author="Tuomainen Mika" w:date="2014-04-10T23:29:00Z"/>
              </w:rPr>
            </w:pPr>
            <w:del w:id="7371" w:author="Tuomainen Mika" w:date="2014-04-10T23:29:00Z">
              <w:r w:rsidDel="002639D5">
                <w:delText>lähetteen käyttötarkoitus</w:delText>
              </w:r>
            </w:del>
          </w:p>
        </w:tc>
      </w:tr>
      <w:tr w:rsidR="003E639A" w:rsidDel="002639D5">
        <w:trPr>
          <w:del w:id="7372" w:author="Tuomainen Mika" w:date="2014-04-10T23:29:00Z"/>
        </w:trPr>
        <w:tc>
          <w:tcPr>
            <w:tcW w:w="1008" w:type="dxa"/>
          </w:tcPr>
          <w:p w:rsidR="003E639A" w:rsidDel="002639D5" w:rsidRDefault="003E639A" w:rsidP="00CC1036">
            <w:pPr>
              <w:rPr>
                <w:del w:id="7373" w:author="Tuomainen Mika" w:date="2014-04-10T23:29:00Z"/>
              </w:rPr>
            </w:pPr>
            <w:del w:id="7374" w:author="Tuomainen Mika" w:date="2014-04-10T23:29:00Z">
              <w:r w:rsidDel="002639D5">
                <w:delText>40</w:delText>
              </w:r>
            </w:del>
          </w:p>
        </w:tc>
        <w:tc>
          <w:tcPr>
            <w:tcW w:w="7848" w:type="dxa"/>
            <w:gridSpan w:val="4"/>
          </w:tcPr>
          <w:p w:rsidR="002639D5" w:rsidRPr="002639D5" w:rsidDel="002639D5" w:rsidRDefault="003E639A" w:rsidP="00CC1036">
            <w:pPr>
              <w:rPr>
                <w:del w:id="7375" w:author="Tuomainen Mika" w:date="2014-04-10T23:26:00Z"/>
                <w:rPrChange w:id="7376" w:author="Tuomainen Mika" w:date="2014-04-10T23:26:00Z">
                  <w:rPr>
                    <w:del w:id="7377" w:author="Tuomainen Mika" w:date="2014-04-10T23:26:00Z"/>
                    <w:b/>
                  </w:rPr>
                </w:rPrChange>
              </w:rPr>
            </w:pPr>
            <w:del w:id="7378" w:author="Tuomainen Mika" w:date="2014-04-10T23:29:00Z">
              <w:r w:rsidRPr="00AF04CE" w:rsidDel="002639D5">
                <w:delText>Alkuperäisen järjestelmän lähetteen OID-tunnus, antopäivämäärä, lähettävä laitos ja lääkäri, String-muoto</w:delText>
              </w:r>
            </w:del>
          </w:p>
          <w:p w:rsidR="003E639A" w:rsidDel="002639D5" w:rsidRDefault="003E639A" w:rsidP="00CC1036">
            <w:pPr>
              <w:rPr>
                <w:del w:id="7379" w:author="Tuomainen Mika" w:date="2014-04-10T23:29:00Z"/>
              </w:rPr>
            </w:pPr>
          </w:p>
        </w:tc>
      </w:tr>
      <w:tr w:rsidR="002639D5" w:rsidRPr="007A3C25" w:rsidTr="002639D5">
        <w:trPr>
          <w:gridAfter w:val="1"/>
          <w:wAfter w:w="526" w:type="dxa"/>
          <w:ins w:id="7380" w:author="Tuomainen Mika" w:date="2014-04-10T23:30:00Z"/>
        </w:trPr>
        <w:tc>
          <w:tcPr>
            <w:tcW w:w="1008" w:type="dxa"/>
            <w:shd w:val="pct20" w:color="auto" w:fill="FFFFFF"/>
          </w:tcPr>
          <w:p w:rsidR="002639D5" w:rsidRPr="007A3C25" w:rsidRDefault="002639D5" w:rsidP="002639D5">
            <w:pPr>
              <w:rPr>
                <w:ins w:id="7381" w:author="Tuomainen Mika" w:date="2014-04-10T23:30:00Z"/>
              </w:rPr>
            </w:pPr>
            <w:ins w:id="7382" w:author="Tuomainen Mika" w:date="2014-04-10T23:30:00Z">
              <w:r w:rsidRPr="007A3C25">
                <w:t>Koodi</w:t>
              </w:r>
            </w:ins>
          </w:p>
        </w:tc>
        <w:tc>
          <w:tcPr>
            <w:tcW w:w="3778" w:type="dxa"/>
            <w:shd w:val="pct20" w:color="auto" w:fill="FFFFFF"/>
          </w:tcPr>
          <w:p w:rsidR="002639D5" w:rsidRPr="007A3C25" w:rsidRDefault="002639D5" w:rsidP="002639D5">
            <w:pPr>
              <w:rPr>
                <w:ins w:id="7383" w:author="Tuomainen Mika" w:date="2014-04-10T23:30:00Z"/>
              </w:rPr>
            </w:pPr>
            <w:ins w:id="7384" w:author="Tuomainen Mika" w:date="2014-04-10T23:30:00Z">
              <w:r w:rsidRPr="007A3C25">
                <w:t>Selite</w:t>
              </w:r>
            </w:ins>
          </w:p>
        </w:tc>
        <w:tc>
          <w:tcPr>
            <w:tcW w:w="1701" w:type="dxa"/>
            <w:shd w:val="pct20" w:color="auto" w:fill="FFFFFF"/>
          </w:tcPr>
          <w:p w:rsidR="002639D5" w:rsidRPr="007A3C25" w:rsidRDefault="002639D5" w:rsidP="002639D5">
            <w:pPr>
              <w:rPr>
                <w:ins w:id="7385" w:author="Tuomainen Mika" w:date="2014-04-10T23:30:00Z"/>
              </w:rPr>
            </w:pPr>
            <w:ins w:id="7386" w:author="Tuomainen Mika" w:date="2014-04-10T23:30:00Z">
              <w:r w:rsidRPr="007A3C25">
                <w:t>Kentän pakollisuus Lähete</w:t>
              </w:r>
            </w:ins>
          </w:p>
        </w:tc>
        <w:tc>
          <w:tcPr>
            <w:tcW w:w="1843" w:type="dxa"/>
            <w:shd w:val="pct20" w:color="auto" w:fill="FFFFFF"/>
          </w:tcPr>
          <w:p w:rsidR="002639D5" w:rsidRPr="007A3C25" w:rsidRDefault="002639D5" w:rsidP="002639D5">
            <w:pPr>
              <w:rPr>
                <w:ins w:id="7387" w:author="Tuomainen Mika" w:date="2014-04-10T23:30:00Z"/>
              </w:rPr>
            </w:pPr>
            <w:ins w:id="7388" w:author="Tuomainen Mika" w:date="2014-04-10T23:30:00Z">
              <w:r w:rsidRPr="007A3C25">
                <w:t>Kentän pakollisuus Hoitopalaute</w:t>
              </w:r>
            </w:ins>
          </w:p>
        </w:tc>
      </w:tr>
      <w:tr w:rsidR="002639D5" w:rsidRPr="007A3C25" w:rsidTr="002639D5">
        <w:trPr>
          <w:gridAfter w:val="1"/>
          <w:wAfter w:w="526" w:type="dxa"/>
          <w:ins w:id="7389" w:author="Tuomainen Mika" w:date="2014-04-10T23:30:00Z"/>
        </w:trPr>
        <w:tc>
          <w:tcPr>
            <w:tcW w:w="1008" w:type="dxa"/>
          </w:tcPr>
          <w:p w:rsidR="002639D5" w:rsidRPr="007A3C25" w:rsidRDefault="002639D5" w:rsidP="002639D5">
            <w:pPr>
              <w:rPr>
                <w:ins w:id="7390" w:author="Tuomainen Mika" w:date="2014-04-10T23:30:00Z"/>
              </w:rPr>
            </w:pPr>
            <w:ins w:id="7391" w:author="Tuomainen Mika" w:date="2014-04-10T23:30:00Z">
              <w:r w:rsidRPr="007A3C25">
                <w:t>1</w:t>
              </w:r>
            </w:ins>
          </w:p>
        </w:tc>
        <w:tc>
          <w:tcPr>
            <w:tcW w:w="3778" w:type="dxa"/>
          </w:tcPr>
          <w:p w:rsidR="002639D5" w:rsidRPr="007A3C25" w:rsidRDefault="002639D5" w:rsidP="002639D5">
            <w:pPr>
              <w:rPr>
                <w:ins w:id="7392" w:author="Tuomainen Mika" w:date="2014-04-10T23:30:00Z"/>
              </w:rPr>
            </w:pPr>
            <w:ins w:id="7393" w:author="Tuomainen Mika" w:date="2014-04-10T23:30:00Z">
              <w:r w:rsidRPr="007A3C25">
                <w:t>Alkuperäisen järjestelmän lähetteen OID-tunnus, antopäivämäärä, lähettävä laitos ja lääkäri</w:t>
              </w:r>
            </w:ins>
          </w:p>
        </w:tc>
        <w:tc>
          <w:tcPr>
            <w:tcW w:w="1701" w:type="dxa"/>
          </w:tcPr>
          <w:p w:rsidR="002639D5" w:rsidRPr="007A3C25" w:rsidRDefault="006E474F" w:rsidP="002639D5">
            <w:pPr>
              <w:rPr>
                <w:ins w:id="7394" w:author="Tuomainen Mika" w:date="2014-04-10T23:30:00Z"/>
              </w:rPr>
            </w:pPr>
            <w:ins w:id="7395" w:author="Tuomainen Mika" w:date="2014-04-11T13:52:00Z">
              <w:r>
                <w:t xml:space="preserve">tietokentän </w:t>
              </w:r>
            </w:ins>
            <w:ins w:id="7396" w:author="Tuomainen Mika" w:date="2014-04-11T13:51:00Z">
              <w:r>
                <w:t>lähetteen</w:t>
              </w:r>
            </w:ins>
            <w:ins w:id="7397" w:author="Tuomainen Mika" w:date="2014-04-11T13:52:00Z">
              <w:r>
                <w:t xml:space="preserve"> OID</w:t>
              </w:r>
            </w:ins>
            <w:ins w:id="7398" w:author="Tuomainen Mika" w:date="2014-04-11T13:51:00Z">
              <w:r>
                <w:t xml:space="preserve"> </w:t>
              </w:r>
            </w:ins>
            <w:ins w:id="7399" w:author="Tuomainen Mika" w:date="2014-04-10T23:30:00Z">
              <w:r w:rsidR="002639D5" w:rsidRPr="007A3C25">
                <w:t>pakollinen jos tieto on PikaXML-sanomassa</w:t>
              </w:r>
            </w:ins>
          </w:p>
        </w:tc>
        <w:tc>
          <w:tcPr>
            <w:tcW w:w="1843" w:type="dxa"/>
          </w:tcPr>
          <w:p w:rsidR="002639D5" w:rsidRPr="007A3C25" w:rsidRDefault="006E474F" w:rsidP="002639D5">
            <w:pPr>
              <w:rPr>
                <w:ins w:id="7400" w:author="Tuomainen Mika" w:date="2014-04-10T23:30:00Z"/>
              </w:rPr>
            </w:pPr>
            <w:ins w:id="7401" w:author="Tuomainen Mika" w:date="2014-04-11T13:52:00Z">
              <w:r>
                <w:t xml:space="preserve">tietokentän lähetteen OID </w:t>
              </w:r>
              <w:r w:rsidRPr="007A3C25">
                <w:t>pakollinen jos tieto on PikaXML-sanomassa</w:t>
              </w:r>
            </w:ins>
          </w:p>
        </w:tc>
      </w:tr>
      <w:tr w:rsidR="002639D5" w:rsidRPr="007A3C25" w:rsidTr="002639D5">
        <w:trPr>
          <w:gridAfter w:val="1"/>
          <w:wAfter w:w="526" w:type="dxa"/>
          <w:ins w:id="7402" w:author="Tuomainen Mika" w:date="2014-04-10T23:30:00Z"/>
        </w:trPr>
        <w:tc>
          <w:tcPr>
            <w:tcW w:w="1008" w:type="dxa"/>
          </w:tcPr>
          <w:p w:rsidR="002639D5" w:rsidRPr="007A3C25" w:rsidRDefault="002639D5" w:rsidP="002639D5">
            <w:pPr>
              <w:rPr>
                <w:ins w:id="7403" w:author="Tuomainen Mika" w:date="2014-04-10T23:30:00Z"/>
              </w:rPr>
            </w:pPr>
            <w:ins w:id="7404" w:author="Tuomainen Mika" w:date="2014-04-10T23:30:00Z">
              <w:r w:rsidRPr="007A3C25">
                <w:t>2</w:t>
              </w:r>
            </w:ins>
          </w:p>
        </w:tc>
        <w:tc>
          <w:tcPr>
            <w:tcW w:w="3778" w:type="dxa"/>
          </w:tcPr>
          <w:p w:rsidR="002639D5" w:rsidRPr="007A3C25" w:rsidRDefault="002639D5" w:rsidP="002639D5">
            <w:pPr>
              <w:rPr>
                <w:ins w:id="7405" w:author="Tuomainen Mika" w:date="2014-04-10T23:30:00Z"/>
              </w:rPr>
            </w:pPr>
            <w:ins w:id="7406" w:author="Tuomainen Mika" w:date="2014-04-10T23:30:00Z">
              <w:r w:rsidRPr="007A3C25">
                <w:t>Lähettävän järjestelmän lähetteen OID-tunnus, käsittelypäivämäärä, lähettävä laitos ja lähettävä lääkäri</w:t>
              </w:r>
            </w:ins>
          </w:p>
        </w:tc>
        <w:tc>
          <w:tcPr>
            <w:tcW w:w="1701" w:type="dxa"/>
          </w:tcPr>
          <w:p w:rsidR="002639D5" w:rsidRPr="007A3C25" w:rsidRDefault="006E474F" w:rsidP="002639D5">
            <w:pPr>
              <w:rPr>
                <w:ins w:id="7407" w:author="Tuomainen Mika" w:date="2014-04-10T23:30:00Z"/>
              </w:rPr>
            </w:pPr>
            <w:ins w:id="7408" w:author="Tuomainen Mika" w:date="2014-04-11T13:52:00Z">
              <w:r>
                <w:t xml:space="preserve">tietokentän lähetteen OID </w:t>
              </w:r>
            </w:ins>
            <w:ins w:id="7409" w:author="Tuomainen Mika" w:date="2014-04-10T23:30:00Z">
              <w:r w:rsidR="002639D5" w:rsidRPr="007A3C25">
                <w:t>pakollinen</w:t>
              </w:r>
            </w:ins>
          </w:p>
        </w:tc>
        <w:tc>
          <w:tcPr>
            <w:tcW w:w="1843" w:type="dxa"/>
          </w:tcPr>
          <w:p w:rsidR="002639D5" w:rsidRPr="007A3C25" w:rsidRDefault="006E474F" w:rsidP="002639D5">
            <w:pPr>
              <w:rPr>
                <w:ins w:id="7410" w:author="Tuomainen Mika" w:date="2014-04-10T23:30:00Z"/>
              </w:rPr>
            </w:pPr>
            <w:ins w:id="7411" w:author="Tuomainen Mika" w:date="2014-04-11T13:52:00Z">
              <w:r>
                <w:t xml:space="preserve">tietokentän lähetteen OID </w:t>
              </w:r>
              <w:r w:rsidRPr="007A3C25">
                <w:t>pakollinen</w:t>
              </w:r>
            </w:ins>
          </w:p>
        </w:tc>
      </w:tr>
      <w:tr w:rsidR="002639D5" w:rsidRPr="007A3C25" w:rsidTr="002639D5">
        <w:trPr>
          <w:gridAfter w:val="1"/>
          <w:wAfter w:w="526" w:type="dxa"/>
          <w:ins w:id="7412" w:author="Tuomainen Mika" w:date="2014-04-10T23:30:00Z"/>
        </w:trPr>
        <w:tc>
          <w:tcPr>
            <w:tcW w:w="1008" w:type="dxa"/>
          </w:tcPr>
          <w:p w:rsidR="002639D5" w:rsidRPr="007A3C25" w:rsidRDefault="002639D5" w:rsidP="002639D5">
            <w:pPr>
              <w:rPr>
                <w:ins w:id="7413" w:author="Tuomainen Mika" w:date="2014-04-10T23:30:00Z"/>
              </w:rPr>
            </w:pPr>
            <w:ins w:id="7414" w:author="Tuomainen Mika" w:date="2014-04-10T23:30:00Z">
              <w:r w:rsidRPr="007A3C25">
                <w:t>3</w:t>
              </w:r>
            </w:ins>
          </w:p>
        </w:tc>
        <w:tc>
          <w:tcPr>
            <w:tcW w:w="3778" w:type="dxa"/>
          </w:tcPr>
          <w:p w:rsidR="002639D5" w:rsidRPr="007A3C25" w:rsidRDefault="002639D5" w:rsidP="002639D5">
            <w:pPr>
              <w:rPr>
                <w:ins w:id="7415" w:author="Tuomainen Mika" w:date="2014-04-10T23:30:00Z"/>
              </w:rPr>
            </w:pPr>
            <w:ins w:id="7416" w:author="Tuomainen Mika" w:date="2014-04-10T23:30:00Z">
              <w:r w:rsidRPr="007A3C25">
                <w:t>Vastaanottavan järjestelmän lähetteen OID-tunnus, käsittelypäivämäärä, vastaanottava laitos ja lääkäri sekä lähetteen käsitellyt lääkäri</w:t>
              </w:r>
            </w:ins>
          </w:p>
        </w:tc>
        <w:tc>
          <w:tcPr>
            <w:tcW w:w="1701" w:type="dxa"/>
          </w:tcPr>
          <w:p w:rsidR="002639D5" w:rsidRPr="007A3C25" w:rsidRDefault="002639D5" w:rsidP="002639D5">
            <w:pPr>
              <w:rPr>
                <w:ins w:id="7417" w:author="Tuomainen Mika" w:date="2014-04-10T23:30:00Z"/>
              </w:rPr>
            </w:pPr>
            <w:ins w:id="7418" w:author="Tuomainen Mika" w:date="2014-04-10T23:30:00Z">
              <w:r w:rsidRPr="007A3C25">
                <w:t>vapaaehtoinen</w:t>
              </w:r>
            </w:ins>
          </w:p>
        </w:tc>
        <w:tc>
          <w:tcPr>
            <w:tcW w:w="1843" w:type="dxa"/>
          </w:tcPr>
          <w:p w:rsidR="002639D5" w:rsidRPr="007A3C25" w:rsidRDefault="002639D5" w:rsidP="002639D5">
            <w:pPr>
              <w:rPr>
                <w:ins w:id="7419" w:author="Tuomainen Mika" w:date="2014-04-10T23:30:00Z"/>
              </w:rPr>
            </w:pPr>
            <w:ins w:id="7420" w:author="Tuomainen Mika" w:date="2014-04-10T23:30:00Z">
              <w:r w:rsidRPr="007A3C25">
                <w:t>vapaaehtoinen</w:t>
              </w:r>
            </w:ins>
          </w:p>
        </w:tc>
      </w:tr>
      <w:tr w:rsidR="002639D5" w:rsidRPr="007A3C25" w:rsidTr="002639D5">
        <w:trPr>
          <w:gridAfter w:val="1"/>
          <w:wAfter w:w="526" w:type="dxa"/>
          <w:ins w:id="7421" w:author="Tuomainen Mika" w:date="2014-04-10T23:30:00Z"/>
        </w:trPr>
        <w:tc>
          <w:tcPr>
            <w:tcW w:w="1008" w:type="dxa"/>
          </w:tcPr>
          <w:p w:rsidR="002639D5" w:rsidRPr="007A3C25" w:rsidRDefault="002639D5" w:rsidP="002639D5">
            <w:pPr>
              <w:rPr>
                <w:ins w:id="7422" w:author="Tuomainen Mika" w:date="2014-04-10T23:30:00Z"/>
              </w:rPr>
            </w:pPr>
            <w:ins w:id="7423" w:author="Tuomainen Mika" w:date="2014-04-10T23:30:00Z">
              <w:r w:rsidRPr="007A3C25">
                <w:t>4</w:t>
              </w:r>
            </w:ins>
          </w:p>
        </w:tc>
        <w:tc>
          <w:tcPr>
            <w:tcW w:w="3778" w:type="dxa"/>
          </w:tcPr>
          <w:p w:rsidR="002639D5" w:rsidRPr="007A3C25" w:rsidRDefault="002639D5" w:rsidP="002639D5">
            <w:pPr>
              <w:rPr>
                <w:ins w:id="7424" w:author="Tuomainen Mika" w:date="2014-04-10T23:30:00Z"/>
              </w:rPr>
            </w:pPr>
            <w:ins w:id="7425" w:author="Tuomainen Mika" w:date="2014-04-10T23:30:00Z">
              <w:r w:rsidRPr="007A3C25">
                <w:t>Lähetteen tallennusaika ja tallentaja</w:t>
              </w:r>
            </w:ins>
          </w:p>
        </w:tc>
        <w:tc>
          <w:tcPr>
            <w:tcW w:w="1701" w:type="dxa"/>
          </w:tcPr>
          <w:p w:rsidR="002639D5" w:rsidRPr="007A3C25" w:rsidRDefault="002639D5" w:rsidP="002639D5">
            <w:pPr>
              <w:rPr>
                <w:ins w:id="7426" w:author="Tuomainen Mika" w:date="2014-04-10T23:30:00Z"/>
              </w:rPr>
            </w:pPr>
            <w:ins w:id="7427" w:author="Tuomainen Mika" w:date="2014-04-10T23:30:00Z">
              <w:r w:rsidRPr="007A3C25">
                <w:t>vapaaehtoinen</w:t>
              </w:r>
              <w:r w:rsidRPr="007A3C25" w:rsidDel="00A521B7">
                <w:t xml:space="preserve"> </w:t>
              </w:r>
            </w:ins>
          </w:p>
        </w:tc>
        <w:tc>
          <w:tcPr>
            <w:tcW w:w="1843" w:type="dxa"/>
          </w:tcPr>
          <w:p w:rsidR="002639D5" w:rsidRPr="007A3C25" w:rsidRDefault="002639D5" w:rsidP="002639D5">
            <w:pPr>
              <w:rPr>
                <w:ins w:id="7428" w:author="Tuomainen Mika" w:date="2014-04-10T23:30:00Z"/>
              </w:rPr>
            </w:pPr>
            <w:ins w:id="7429" w:author="Tuomainen Mika" w:date="2014-04-10T23:30:00Z">
              <w:r w:rsidRPr="007A3C25">
                <w:t>vapaaehtoinen</w:t>
              </w:r>
            </w:ins>
          </w:p>
        </w:tc>
      </w:tr>
      <w:tr w:rsidR="002639D5" w:rsidRPr="007A3C25" w:rsidTr="002639D5">
        <w:trPr>
          <w:gridAfter w:val="1"/>
          <w:wAfter w:w="526" w:type="dxa"/>
          <w:ins w:id="7430" w:author="Tuomainen Mika" w:date="2014-04-10T23:30:00Z"/>
        </w:trPr>
        <w:tc>
          <w:tcPr>
            <w:tcW w:w="1008" w:type="dxa"/>
          </w:tcPr>
          <w:p w:rsidR="002639D5" w:rsidRPr="007A3C25" w:rsidRDefault="002639D5" w:rsidP="002639D5">
            <w:pPr>
              <w:rPr>
                <w:ins w:id="7431" w:author="Tuomainen Mika" w:date="2014-04-10T23:30:00Z"/>
              </w:rPr>
            </w:pPr>
            <w:ins w:id="7432" w:author="Tuomainen Mika" w:date="2014-04-10T23:30:00Z">
              <w:r w:rsidRPr="007A3C25">
                <w:t>5</w:t>
              </w:r>
            </w:ins>
          </w:p>
        </w:tc>
        <w:tc>
          <w:tcPr>
            <w:tcW w:w="3778" w:type="dxa"/>
          </w:tcPr>
          <w:p w:rsidR="002639D5" w:rsidRPr="007A3C25" w:rsidRDefault="002639D5" w:rsidP="002639D5">
            <w:pPr>
              <w:rPr>
                <w:ins w:id="7433" w:author="Tuomainen Mika" w:date="2014-04-10T23:30:00Z"/>
              </w:rPr>
            </w:pPr>
            <w:ins w:id="7434" w:author="Tuomainen Mika" w:date="2014-04-10T23:30:00Z">
              <w:r w:rsidRPr="007A3C25">
                <w:t>Alkuperäisen lähettävän järjestelmän  OID-tunnus ja lähetysaika</w:t>
              </w:r>
            </w:ins>
          </w:p>
        </w:tc>
        <w:tc>
          <w:tcPr>
            <w:tcW w:w="1701" w:type="dxa"/>
          </w:tcPr>
          <w:p w:rsidR="002639D5" w:rsidRPr="007A3C25" w:rsidRDefault="002639D5" w:rsidP="002639D5">
            <w:pPr>
              <w:rPr>
                <w:ins w:id="7435" w:author="Tuomainen Mika" w:date="2014-04-10T23:30:00Z"/>
              </w:rPr>
            </w:pPr>
            <w:ins w:id="7436" w:author="Tuomainen Mika" w:date="2014-04-10T23:30:00Z">
              <w:r w:rsidRPr="007A3C25">
                <w:t>vapaaehtoinen</w:t>
              </w:r>
              <w:r w:rsidRPr="007A3C25" w:rsidDel="00A521B7">
                <w:t xml:space="preserve"> </w:t>
              </w:r>
            </w:ins>
          </w:p>
        </w:tc>
        <w:tc>
          <w:tcPr>
            <w:tcW w:w="1843" w:type="dxa"/>
          </w:tcPr>
          <w:p w:rsidR="002639D5" w:rsidRPr="007A3C25" w:rsidRDefault="002639D5" w:rsidP="002639D5">
            <w:pPr>
              <w:rPr>
                <w:ins w:id="7437" w:author="Tuomainen Mika" w:date="2014-04-10T23:30:00Z"/>
              </w:rPr>
            </w:pPr>
            <w:ins w:id="7438" w:author="Tuomainen Mika" w:date="2014-04-10T23:30:00Z">
              <w:r w:rsidRPr="007A3C25">
                <w:t>vapaaehtoinen</w:t>
              </w:r>
            </w:ins>
          </w:p>
        </w:tc>
      </w:tr>
      <w:tr w:rsidR="002639D5" w:rsidRPr="007A3C25" w:rsidTr="002639D5">
        <w:trPr>
          <w:gridAfter w:val="1"/>
          <w:wAfter w:w="526" w:type="dxa"/>
          <w:ins w:id="7439" w:author="Tuomainen Mika" w:date="2014-04-10T23:30:00Z"/>
        </w:trPr>
        <w:tc>
          <w:tcPr>
            <w:tcW w:w="1008" w:type="dxa"/>
          </w:tcPr>
          <w:p w:rsidR="002639D5" w:rsidRPr="007A3C25" w:rsidRDefault="002639D5" w:rsidP="002639D5">
            <w:pPr>
              <w:rPr>
                <w:ins w:id="7440" w:author="Tuomainen Mika" w:date="2014-04-10T23:30:00Z"/>
              </w:rPr>
            </w:pPr>
            <w:ins w:id="7441" w:author="Tuomainen Mika" w:date="2014-04-10T23:30:00Z">
              <w:r w:rsidRPr="007A3C25">
                <w:lastRenderedPageBreak/>
                <w:t>6</w:t>
              </w:r>
            </w:ins>
          </w:p>
        </w:tc>
        <w:tc>
          <w:tcPr>
            <w:tcW w:w="3778" w:type="dxa"/>
          </w:tcPr>
          <w:p w:rsidR="002639D5" w:rsidRPr="007A3C25" w:rsidRDefault="002639D5" w:rsidP="002639D5">
            <w:pPr>
              <w:rPr>
                <w:ins w:id="7442" w:author="Tuomainen Mika" w:date="2014-04-10T23:30:00Z"/>
              </w:rPr>
            </w:pPr>
            <w:ins w:id="7443" w:author="Tuomainen Mika" w:date="2014-04-10T23:30:00Z">
              <w:r w:rsidRPr="007A3C25">
                <w:t>Lähettävän järjestelmän  OID-tunnus ja lähetysaika</w:t>
              </w:r>
            </w:ins>
          </w:p>
        </w:tc>
        <w:tc>
          <w:tcPr>
            <w:tcW w:w="1701" w:type="dxa"/>
          </w:tcPr>
          <w:p w:rsidR="002639D5" w:rsidRPr="007A3C25" w:rsidRDefault="002639D5" w:rsidP="002639D5">
            <w:pPr>
              <w:rPr>
                <w:ins w:id="7444" w:author="Tuomainen Mika" w:date="2014-04-10T23:30:00Z"/>
              </w:rPr>
            </w:pPr>
            <w:ins w:id="7445" w:author="Tuomainen Mika" w:date="2014-04-10T23:30:00Z">
              <w:r w:rsidRPr="007A3C25">
                <w:t>vapaaehtoinen</w:t>
              </w:r>
              <w:r w:rsidRPr="007A3C25" w:rsidDel="00A521B7">
                <w:t xml:space="preserve"> </w:t>
              </w:r>
            </w:ins>
          </w:p>
        </w:tc>
        <w:tc>
          <w:tcPr>
            <w:tcW w:w="1843" w:type="dxa"/>
          </w:tcPr>
          <w:p w:rsidR="002639D5" w:rsidRPr="007A3C25" w:rsidRDefault="002639D5" w:rsidP="002639D5">
            <w:pPr>
              <w:rPr>
                <w:ins w:id="7446" w:author="Tuomainen Mika" w:date="2014-04-10T23:30:00Z"/>
              </w:rPr>
            </w:pPr>
            <w:ins w:id="7447" w:author="Tuomainen Mika" w:date="2014-04-10T23:30:00Z">
              <w:r w:rsidRPr="007A3C25">
                <w:t>vapaaehtoinen</w:t>
              </w:r>
            </w:ins>
          </w:p>
        </w:tc>
      </w:tr>
      <w:tr w:rsidR="002639D5" w:rsidRPr="007A3C25" w:rsidTr="002639D5">
        <w:trPr>
          <w:gridAfter w:val="1"/>
          <w:wAfter w:w="526" w:type="dxa"/>
          <w:ins w:id="7448" w:author="Tuomainen Mika" w:date="2014-04-10T23:30:00Z"/>
        </w:trPr>
        <w:tc>
          <w:tcPr>
            <w:tcW w:w="1008" w:type="dxa"/>
          </w:tcPr>
          <w:p w:rsidR="002639D5" w:rsidRPr="007A3C25" w:rsidRDefault="002639D5" w:rsidP="002639D5">
            <w:pPr>
              <w:rPr>
                <w:ins w:id="7449" w:author="Tuomainen Mika" w:date="2014-04-10T23:30:00Z"/>
              </w:rPr>
            </w:pPr>
            <w:ins w:id="7450" w:author="Tuomainen Mika" w:date="2014-04-10T23:30:00Z">
              <w:r w:rsidRPr="007A3C25">
                <w:t>7</w:t>
              </w:r>
            </w:ins>
          </w:p>
        </w:tc>
        <w:tc>
          <w:tcPr>
            <w:tcW w:w="3778" w:type="dxa"/>
          </w:tcPr>
          <w:p w:rsidR="002639D5" w:rsidRPr="007A3C25" w:rsidRDefault="002639D5" w:rsidP="002639D5">
            <w:pPr>
              <w:rPr>
                <w:ins w:id="7451" w:author="Tuomainen Mika" w:date="2014-04-10T23:30:00Z"/>
              </w:rPr>
            </w:pPr>
            <w:ins w:id="7452" w:author="Tuomainen Mika" w:date="2014-04-10T23:30:00Z">
              <w:r w:rsidRPr="007A3C25">
                <w:t>Vastaanottaneen järjestelmän  OID-tunnus ja vastaanottoaika</w:t>
              </w:r>
            </w:ins>
          </w:p>
        </w:tc>
        <w:tc>
          <w:tcPr>
            <w:tcW w:w="1701" w:type="dxa"/>
          </w:tcPr>
          <w:p w:rsidR="002639D5" w:rsidRPr="007A3C25" w:rsidRDefault="002639D5" w:rsidP="002639D5">
            <w:pPr>
              <w:rPr>
                <w:ins w:id="7453" w:author="Tuomainen Mika" w:date="2014-04-10T23:30:00Z"/>
              </w:rPr>
            </w:pPr>
            <w:ins w:id="7454" w:author="Tuomainen Mika" w:date="2014-04-10T23:30:00Z">
              <w:r w:rsidRPr="007A3C25">
                <w:t>vapaaehtoinen</w:t>
              </w:r>
            </w:ins>
          </w:p>
        </w:tc>
        <w:tc>
          <w:tcPr>
            <w:tcW w:w="1843" w:type="dxa"/>
          </w:tcPr>
          <w:p w:rsidR="002639D5" w:rsidRPr="007A3C25" w:rsidRDefault="002639D5" w:rsidP="002639D5">
            <w:pPr>
              <w:rPr>
                <w:ins w:id="7455" w:author="Tuomainen Mika" w:date="2014-04-10T23:30:00Z"/>
              </w:rPr>
            </w:pPr>
            <w:ins w:id="7456" w:author="Tuomainen Mika" w:date="2014-04-10T23:30:00Z">
              <w:r w:rsidRPr="007A3C25">
                <w:t>vapaaehtoinen</w:t>
              </w:r>
            </w:ins>
          </w:p>
        </w:tc>
      </w:tr>
      <w:tr w:rsidR="002639D5" w:rsidRPr="007A3C25" w:rsidTr="002639D5">
        <w:trPr>
          <w:gridAfter w:val="1"/>
          <w:wAfter w:w="526" w:type="dxa"/>
          <w:ins w:id="7457" w:author="Tuomainen Mika" w:date="2014-04-10T23:30:00Z"/>
        </w:trPr>
        <w:tc>
          <w:tcPr>
            <w:tcW w:w="1008" w:type="dxa"/>
          </w:tcPr>
          <w:p w:rsidR="002639D5" w:rsidRPr="007A3C25" w:rsidRDefault="002639D5" w:rsidP="002639D5">
            <w:pPr>
              <w:rPr>
                <w:ins w:id="7458" w:author="Tuomainen Mika" w:date="2014-04-10T23:30:00Z"/>
              </w:rPr>
            </w:pPr>
            <w:ins w:id="7459" w:author="Tuomainen Mika" w:date="2014-04-10T23:30:00Z">
              <w:r w:rsidRPr="007A3C25">
                <w:t>8</w:t>
              </w:r>
            </w:ins>
          </w:p>
        </w:tc>
        <w:tc>
          <w:tcPr>
            <w:tcW w:w="3778" w:type="dxa"/>
          </w:tcPr>
          <w:p w:rsidR="002639D5" w:rsidRPr="007A3C25" w:rsidRDefault="002639D5" w:rsidP="002639D5">
            <w:pPr>
              <w:rPr>
                <w:ins w:id="7460" w:author="Tuomainen Mika" w:date="2014-04-10T23:30:00Z"/>
              </w:rPr>
            </w:pPr>
            <w:ins w:id="7461" w:author="Tuomainen Mika" w:date="2014-04-10T23:30:00Z">
              <w:r w:rsidRPr="007A3C25">
                <w:t>Lähettäjän kiireellisyysluokka</w:t>
              </w:r>
            </w:ins>
          </w:p>
        </w:tc>
        <w:tc>
          <w:tcPr>
            <w:tcW w:w="1701" w:type="dxa"/>
          </w:tcPr>
          <w:p w:rsidR="002639D5" w:rsidRPr="007A3C25" w:rsidRDefault="002639D5" w:rsidP="002639D5">
            <w:pPr>
              <w:rPr>
                <w:ins w:id="7462" w:author="Tuomainen Mika" w:date="2014-04-10T23:30:00Z"/>
              </w:rPr>
            </w:pPr>
            <w:ins w:id="7463" w:author="Tuomainen Mika" w:date="2014-04-10T23:30:00Z">
              <w:r w:rsidRPr="007A3C25">
                <w:t>vapaaehtoinen</w:t>
              </w:r>
            </w:ins>
          </w:p>
        </w:tc>
        <w:tc>
          <w:tcPr>
            <w:tcW w:w="1843" w:type="dxa"/>
          </w:tcPr>
          <w:p w:rsidR="002639D5" w:rsidRPr="007A3C25" w:rsidRDefault="002639D5" w:rsidP="002639D5">
            <w:pPr>
              <w:rPr>
                <w:ins w:id="7464" w:author="Tuomainen Mika" w:date="2014-04-10T23:30:00Z"/>
              </w:rPr>
            </w:pPr>
            <w:ins w:id="7465" w:author="Tuomainen Mika" w:date="2014-04-10T23:30:00Z">
              <w:r w:rsidRPr="007A3C25">
                <w:t>vapaaehtoinen</w:t>
              </w:r>
            </w:ins>
          </w:p>
        </w:tc>
      </w:tr>
      <w:tr w:rsidR="002639D5" w:rsidRPr="007A3C25" w:rsidTr="002639D5">
        <w:trPr>
          <w:gridAfter w:val="1"/>
          <w:wAfter w:w="526" w:type="dxa"/>
          <w:ins w:id="7466" w:author="Tuomainen Mika" w:date="2014-04-10T23:30:00Z"/>
        </w:trPr>
        <w:tc>
          <w:tcPr>
            <w:tcW w:w="1008" w:type="dxa"/>
          </w:tcPr>
          <w:p w:rsidR="002639D5" w:rsidRPr="007A3C25" w:rsidRDefault="002639D5" w:rsidP="002639D5">
            <w:pPr>
              <w:rPr>
                <w:ins w:id="7467" w:author="Tuomainen Mika" w:date="2014-04-10T23:30:00Z"/>
              </w:rPr>
            </w:pPr>
            <w:ins w:id="7468" w:author="Tuomainen Mika" w:date="2014-04-10T23:30:00Z">
              <w:r w:rsidRPr="007A3C25">
                <w:t>9</w:t>
              </w:r>
            </w:ins>
          </w:p>
        </w:tc>
        <w:tc>
          <w:tcPr>
            <w:tcW w:w="3778" w:type="dxa"/>
          </w:tcPr>
          <w:p w:rsidR="002639D5" w:rsidRPr="007A3C25" w:rsidRDefault="002639D5" w:rsidP="002639D5">
            <w:pPr>
              <w:rPr>
                <w:ins w:id="7469" w:author="Tuomainen Mika" w:date="2014-04-10T23:30:00Z"/>
              </w:rPr>
            </w:pPr>
            <w:ins w:id="7470" w:author="Tuomainen Mika" w:date="2014-04-10T23:30:00Z">
              <w:r w:rsidRPr="007A3C25">
                <w:t>Vastaanottajan kiireellisyysluokka</w:t>
              </w:r>
            </w:ins>
          </w:p>
        </w:tc>
        <w:tc>
          <w:tcPr>
            <w:tcW w:w="1701" w:type="dxa"/>
          </w:tcPr>
          <w:p w:rsidR="002639D5" w:rsidRPr="007A3C25" w:rsidRDefault="002639D5" w:rsidP="002639D5">
            <w:pPr>
              <w:rPr>
                <w:ins w:id="7471" w:author="Tuomainen Mika" w:date="2014-04-10T23:30:00Z"/>
              </w:rPr>
            </w:pPr>
            <w:ins w:id="7472" w:author="Tuomainen Mika" w:date="2014-04-10T23:30:00Z">
              <w:r w:rsidRPr="007A3C25">
                <w:t>vapaaehtoinen</w:t>
              </w:r>
            </w:ins>
          </w:p>
        </w:tc>
        <w:tc>
          <w:tcPr>
            <w:tcW w:w="1843" w:type="dxa"/>
          </w:tcPr>
          <w:p w:rsidR="002639D5" w:rsidRPr="007A3C25" w:rsidRDefault="002639D5" w:rsidP="002639D5">
            <w:pPr>
              <w:rPr>
                <w:ins w:id="7473" w:author="Tuomainen Mika" w:date="2014-04-10T23:30:00Z"/>
              </w:rPr>
            </w:pPr>
            <w:ins w:id="7474" w:author="Tuomainen Mika" w:date="2014-04-10T23:30:00Z">
              <w:r w:rsidRPr="007A3C25">
                <w:t>vapaaehtoinen</w:t>
              </w:r>
            </w:ins>
          </w:p>
        </w:tc>
      </w:tr>
      <w:tr w:rsidR="002639D5" w:rsidRPr="007A3C25" w:rsidTr="002639D5">
        <w:trPr>
          <w:gridAfter w:val="1"/>
          <w:wAfter w:w="526" w:type="dxa"/>
          <w:ins w:id="7475" w:author="Tuomainen Mika" w:date="2014-04-10T23:30:00Z"/>
        </w:trPr>
        <w:tc>
          <w:tcPr>
            <w:tcW w:w="1008" w:type="dxa"/>
          </w:tcPr>
          <w:p w:rsidR="002639D5" w:rsidRPr="007A3C25" w:rsidRDefault="002639D5" w:rsidP="002639D5">
            <w:pPr>
              <w:rPr>
                <w:ins w:id="7476" w:author="Tuomainen Mika" w:date="2014-04-10T23:30:00Z"/>
              </w:rPr>
            </w:pPr>
            <w:ins w:id="7477" w:author="Tuomainen Mika" w:date="2014-04-10T23:30:00Z">
              <w:r w:rsidRPr="007A3C25">
                <w:t>10</w:t>
              </w:r>
            </w:ins>
          </w:p>
        </w:tc>
        <w:tc>
          <w:tcPr>
            <w:tcW w:w="3778" w:type="dxa"/>
          </w:tcPr>
          <w:p w:rsidR="002639D5" w:rsidRPr="007A3C25" w:rsidRDefault="002639D5" w:rsidP="002639D5">
            <w:pPr>
              <w:rPr>
                <w:ins w:id="7478" w:author="Tuomainen Mika" w:date="2014-04-10T23:30:00Z"/>
              </w:rPr>
            </w:pPr>
            <w:ins w:id="7479" w:author="Tuomainen Mika" w:date="2014-04-10T23:30:00Z">
              <w:r w:rsidRPr="007A3C25">
                <w:t>Tavoitehoitoaika</w:t>
              </w:r>
            </w:ins>
          </w:p>
        </w:tc>
        <w:tc>
          <w:tcPr>
            <w:tcW w:w="1701" w:type="dxa"/>
          </w:tcPr>
          <w:p w:rsidR="002639D5" w:rsidRPr="007A3C25" w:rsidRDefault="002639D5" w:rsidP="002639D5">
            <w:pPr>
              <w:rPr>
                <w:ins w:id="7480" w:author="Tuomainen Mika" w:date="2014-04-10T23:30:00Z"/>
              </w:rPr>
            </w:pPr>
            <w:ins w:id="7481" w:author="Tuomainen Mika" w:date="2014-04-10T23:30:00Z">
              <w:r w:rsidRPr="007A3C25">
                <w:t>vapaaehtoinen</w:t>
              </w:r>
            </w:ins>
          </w:p>
        </w:tc>
        <w:tc>
          <w:tcPr>
            <w:tcW w:w="1843" w:type="dxa"/>
          </w:tcPr>
          <w:p w:rsidR="002639D5" w:rsidRPr="007A3C25" w:rsidRDefault="002639D5" w:rsidP="002639D5">
            <w:pPr>
              <w:rPr>
                <w:ins w:id="7482" w:author="Tuomainen Mika" w:date="2014-04-10T23:30:00Z"/>
              </w:rPr>
            </w:pPr>
            <w:ins w:id="7483" w:author="Tuomainen Mika" w:date="2014-04-10T23:30:00Z">
              <w:r w:rsidRPr="007A3C25">
                <w:t>vapaaehtoinen</w:t>
              </w:r>
            </w:ins>
          </w:p>
        </w:tc>
      </w:tr>
      <w:tr w:rsidR="002639D5" w:rsidRPr="007A3C25" w:rsidTr="002639D5">
        <w:trPr>
          <w:gridAfter w:val="1"/>
          <w:wAfter w:w="526" w:type="dxa"/>
          <w:ins w:id="7484" w:author="Tuomainen Mika" w:date="2014-04-10T23:30:00Z"/>
        </w:trPr>
        <w:tc>
          <w:tcPr>
            <w:tcW w:w="1008" w:type="dxa"/>
          </w:tcPr>
          <w:p w:rsidR="002639D5" w:rsidRPr="007A3C25" w:rsidRDefault="002639D5" w:rsidP="002639D5">
            <w:pPr>
              <w:rPr>
                <w:ins w:id="7485" w:author="Tuomainen Mika" w:date="2014-04-10T23:30:00Z"/>
              </w:rPr>
            </w:pPr>
            <w:ins w:id="7486" w:author="Tuomainen Mika" w:date="2014-04-10T23:30:00Z">
              <w:r w:rsidRPr="007A3C25">
                <w:t>11</w:t>
              </w:r>
            </w:ins>
          </w:p>
        </w:tc>
        <w:tc>
          <w:tcPr>
            <w:tcW w:w="3778" w:type="dxa"/>
          </w:tcPr>
          <w:p w:rsidR="002639D5" w:rsidRPr="007A3C25" w:rsidRDefault="002639D5" w:rsidP="002639D5">
            <w:pPr>
              <w:rPr>
                <w:ins w:id="7487" w:author="Tuomainen Mika" w:date="2014-04-10T23:30:00Z"/>
              </w:rPr>
            </w:pPr>
            <w:ins w:id="7488" w:author="Tuomainen Mika" w:date="2014-04-10T23:30:00Z">
              <w:r w:rsidRPr="007A3C25">
                <w:t>Erityistason sairaanhoito</w:t>
              </w:r>
            </w:ins>
          </w:p>
        </w:tc>
        <w:tc>
          <w:tcPr>
            <w:tcW w:w="1701" w:type="dxa"/>
          </w:tcPr>
          <w:p w:rsidR="002639D5" w:rsidRPr="007A3C25" w:rsidRDefault="002639D5" w:rsidP="002639D5">
            <w:pPr>
              <w:rPr>
                <w:ins w:id="7489" w:author="Tuomainen Mika" w:date="2014-04-10T23:30:00Z"/>
              </w:rPr>
            </w:pPr>
            <w:ins w:id="7490" w:author="Tuomainen Mika" w:date="2014-04-10T23:30:00Z">
              <w:r w:rsidRPr="007A3C25">
                <w:t>vapaaehtoinen</w:t>
              </w:r>
            </w:ins>
          </w:p>
        </w:tc>
        <w:tc>
          <w:tcPr>
            <w:tcW w:w="1843" w:type="dxa"/>
          </w:tcPr>
          <w:p w:rsidR="002639D5" w:rsidRPr="007A3C25" w:rsidRDefault="002639D5" w:rsidP="002639D5">
            <w:pPr>
              <w:rPr>
                <w:ins w:id="7491" w:author="Tuomainen Mika" w:date="2014-04-10T23:30:00Z"/>
              </w:rPr>
            </w:pPr>
            <w:ins w:id="7492" w:author="Tuomainen Mika" w:date="2014-04-10T23:30:00Z">
              <w:r w:rsidRPr="007A3C25">
                <w:t>vapaaehtoinen</w:t>
              </w:r>
            </w:ins>
          </w:p>
        </w:tc>
      </w:tr>
      <w:tr w:rsidR="002639D5" w:rsidRPr="007A3C25" w:rsidTr="002639D5">
        <w:trPr>
          <w:gridAfter w:val="1"/>
          <w:wAfter w:w="526" w:type="dxa"/>
          <w:ins w:id="7493" w:author="Tuomainen Mika" w:date="2014-04-10T23:30:00Z"/>
        </w:trPr>
        <w:tc>
          <w:tcPr>
            <w:tcW w:w="1008" w:type="dxa"/>
          </w:tcPr>
          <w:p w:rsidR="002639D5" w:rsidRPr="007A3C25" w:rsidRDefault="002639D5" w:rsidP="002639D5">
            <w:pPr>
              <w:rPr>
                <w:ins w:id="7494" w:author="Tuomainen Mika" w:date="2014-04-10T23:30:00Z"/>
              </w:rPr>
            </w:pPr>
            <w:ins w:id="7495" w:author="Tuomainen Mika" w:date="2014-04-10T23:30:00Z">
              <w:r w:rsidRPr="007A3C25">
                <w:t>11.1</w:t>
              </w:r>
            </w:ins>
          </w:p>
        </w:tc>
        <w:tc>
          <w:tcPr>
            <w:tcW w:w="3778" w:type="dxa"/>
          </w:tcPr>
          <w:p w:rsidR="002639D5" w:rsidRPr="007A3C25" w:rsidRDefault="002639D5" w:rsidP="002639D5">
            <w:pPr>
              <w:rPr>
                <w:ins w:id="7496" w:author="Tuomainen Mika" w:date="2014-04-10T23:30:00Z"/>
              </w:rPr>
            </w:pPr>
            <w:ins w:id="7497" w:author="Tuomainen Mika" w:date="2014-04-10T23:30:00Z">
              <w:r w:rsidRPr="007A3C25">
                <w:t>Lähettäjän erityistason tasoryhmä</w:t>
              </w:r>
            </w:ins>
          </w:p>
        </w:tc>
        <w:tc>
          <w:tcPr>
            <w:tcW w:w="1701" w:type="dxa"/>
          </w:tcPr>
          <w:p w:rsidR="002639D5" w:rsidRPr="007A3C25" w:rsidRDefault="002639D5" w:rsidP="002639D5">
            <w:pPr>
              <w:rPr>
                <w:ins w:id="7498" w:author="Tuomainen Mika" w:date="2014-04-10T23:30:00Z"/>
              </w:rPr>
            </w:pPr>
            <w:ins w:id="7499" w:author="Tuomainen Mika" w:date="2014-04-10T23:30:00Z">
              <w:r w:rsidRPr="007A3C25">
                <w:t>vapaaehtoinen</w:t>
              </w:r>
            </w:ins>
          </w:p>
        </w:tc>
        <w:tc>
          <w:tcPr>
            <w:tcW w:w="1843" w:type="dxa"/>
          </w:tcPr>
          <w:p w:rsidR="002639D5" w:rsidRPr="007A3C25" w:rsidRDefault="002639D5" w:rsidP="002639D5">
            <w:pPr>
              <w:rPr>
                <w:ins w:id="7500" w:author="Tuomainen Mika" w:date="2014-04-10T23:30:00Z"/>
              </w:rPr>
            </w:pPr>
            <w:ins w:id="7501" w:author="Tuomainen Mika" w:date="2014-04-10T23:30:00Z">
              <w:r w:rsidRPr="007A3C25">
                <w:t>vapaaehtoinen</w:t>
              </w:r>
            </w:ins>
          </w:p>
        </w:tc>
      </w:tr>
      <w:tr w:rsidR="002639D5" w:rsidRPr="007A3C25" w:rsidTr="002639D5">
        <w:trPr>
          <w:gridAfter w:val="1"/>
          <w:wAfter w:w="526" w:type="dxa"/>
          <w:ins w:id="7502" w:author="Tuomainen Mika" w:date="2014-04-10T23:30:00Z"/>
        </w:trPr>
        <w:tc>
          <w:tcPr>
            <w:tcW w:w="1008" w:type="dxa"/>
          </w:tcPr>
          <w:p w:rsidR="002639D5" w:rsidRPr="007A3C25" w:rsidRDefault="002639D5" w:rsidP="002639D5">
            <w:pPr>
              <w:rPr>
                <w:ins w:id="7503" w:author="Tuomainen Mika" w:date="2014-04-10T23:30:00Z"/>
              </w:rPr>
            </w:pPr>
            <w:ins w:id="7504" w:author="Tuomainen Mika" w:date="2014-04-10T23:30:00Z">
              <w:r w:rsidRPr="007A3C25">
                <w:t>11.2</w:t>
              </w:r>
            </w:ins>
          </w:p>
        </w:tc>
        <w:tc>
          <w:tcPr>
            <w:tcW w:w="3778" w:type="dxa"/>
          </w:tcPr>
          <w:p w:rsidR="002639D5" w:rsidRPr="007A3C25" w:rsidRDefault="002639D5" w:rsidP="002639D5">
            <w:pPr>
              <w:rPr>
                <w:ins w:id="7505" w:author="Tuomainen Mika" w:date="2014-04-10T23:30:00Z"/>
              </w:rPr>
            </w:pPr>
            <w:ins w:id="7506" w:author="Tuomainen Mika" w:date="2014-04-10T23:30:00Z">
              <w:r w:rsidRPr="007A3C25">
                <w:t>Lähettäjän ylilääkärin erityistason tasoryhmävarmennus</w:t>
              </w:r>
            </w:ins>
          </w:p>
        </w:tc>
        <w:tc>
          <w:tcPr>
            <w:tcW w:w="1701" w:type="dxa"/>
          </w:tcPr>
          <w:p w:rsidR="002639D5" w:rsidRPr="007A3C25" w:rsidRDefault="002639D5" w:rsidP="002639D5">
            <w:pPr>
              <w:rPr>
                <w:ins w:id="7507" w:author="Tuomainen Mika" w:date="2014-04-10T23:30:00Z"/>
              </w:rPr>
            </w:pPr>
            <w:ins w:id="7508" w:author="Tuomainen Mika" w:date="2014-04-10T23:30:00Z">
              <w:r w:rsidRPr="007A3C25">
                <w:t>vapaaehtoinen</w:t>
              </w:r>
            </w:ins>
          </w:p>
        </w:tc>
        <w:tc>
          <w:tcPr>
            <w:tcW w:w="1843" w:type="dxa"/>
          </w:tcPr>
          <w:p w:rsidR="002639D5" w:rsidRPr="007A3C25" w:rsidRDefault="002639D5" w:rsidP="002639D5">
            <w:pPr>
              <w:rPr>
                <w:ins w:id="7509" w:author="Tuomainen Mika" w:date="2014-04-10T23:30:00Z"/>
              </w:rPr>
            </w:pPr>
            <w:ins w:id="7510" w:author="Tuomainen Mika" w:date="2014-04-10T23:30:00Z">
              <w:r w:rsidRPr="007A3C25">
                <w:t>vapaaehtoinen</w:t>
              </w:r>
            </w:ins>
          </w:p>
        </w:tc>
      </w:tr>
      <w:tr w:rsidR="002639D5" w:rsidRPr="007A3C25" w:rsidTr="002639D5">
        <w:trPr>
          <w:gridAfter w:val="1"/>
          <w:wAfter w:w="526" w:type="dxa"/>
          <w:ins w:id="7511" w:author="Tuomainen Mika" w:date="2014-04-10T23:30:00Z"/>
        </w:trPr>
        <w:tc>
          <w:tcPr>
            <w:tcW w:w="1008" w:type="dxa"/>
          </w:tcPr>
          <w:p w:rsidR="002639D5" w:rsidRPr="007A3C25" w:rsidRDefault="002639D5" w:rsidP="002639D5">
            <w:pPr>
              <w:rPr>
                <w:ins w:id="7512" w:author="Tuomainen Mika" w:date="2014-04-10T23:30:00Z"/>
              </w:rPr>
            </w:pPr>
            <w:ins w:id="7513" w:author="Tuomainen Mika" w:date="2014-04-10T23:30:00Z">
              <w:r w:rsidRPr="007A3C25">
                <w:t>11.3</w:t>
              </w:r>
            </w:ins>
          </w:p>
        </w:tc>
        <w:tc>
          <w:tcPr>
            <w:tcW w:w="3778" w:type="dxa"/>
          </w:tcPr>
          <w:p w:rsidR="002639D5" w:rsidRPr="007A3C25" w:rsidRDefault="002639D5" w:rsidP="002639D5">
            <w:pPr>
              <w:rPr>
                <w:ins w:id="7514" w:author="Tuomainen Mika" w:date="2014-04-10T23:30:00Z"/>
              </w:rPr>
            </w:pPr>
            <w:ins w:id="7515" w:author="Tuomainen Mika" w:date="2014-04-10T23:30:00Z">
              <w:r w:rsidRPr="007A3C25">
                <w:t>Vastaanottajan erityistason tasoryhmä</w:t>
              </w:r>
            </w:ins>
          </w:p>
        </w:tc>
        <w:tc>
          <w:tcPr>
            <w:tcW w:w="1701" w:type="dxa"/>
          </w:tcPr>
          <w:p w:rsidR="002639D5" w:rsidRPr="007A3C25" w:rsidRDefault="002639D5" w:rsidP="002639D5">
            <w:pPr>
              <w:rPr>
                <w:ins w:id="7516" w:author="Tuomainen Mika" w:date="2014-04-10T23:30:00Z"/>
              </w:rPr>
            </w:pPr>
            <w:ins w:id="7517" w:author="Tuomainen Mika" w:date="2014-04-10T23:30:00Z">
              <w:r w:rsidRPr="007A3C25">
                <w:t>vapaaehtoinen</w:t>
              </w:r>
            </w:ins>
          </w:p>
        </w:tc>
        <w:tc>
          <w:tcPr>
            <w:tcW w:w="1843" w:type="dxa"/>
          </w:tcPr>
          <w:p w:rsidR="002639D5" w:rsidRPr="007A3C25" w:rsidRDefault="002639D5" w:rsidP="002639D5">
            <w:pPr>
              <w:rPr>
                <w:ins w:id="7518" w:author="Tuomainen Mika" w:date="2014-04-10T23:30:00Z"/>
              </w:rPr>
            </w:pPr>
            <w:ins w:id="7519" w:author="Tuomainen Mika" w:date="2014-04-10T23:30:00Z">
              <w:r w:rsidRPr="007A3C25">
                <w:t>vapaaehtoinen</w:t>
              </w:r>
            </w:ins>
          </w:p>
        </w:tc>
      </w:tr>
      <w:tr w:rsidR="002639D5" w:rsidRPr="007A3C25" w:rsidTr="002639D5">
        <w:trPr>
          <w:gridAfter w:val="1"/>
          <w:wAfter w:w="526" w:type="dxa"/>
          <w:ins w:id="7520" w:author="Tuomainen Mika" w:date="2014-04-10T23:30:00Z"/>
        </w:trPr>
        <w:tc>
          <w:tcPr>
            <w:tcW w:w="1008" w:type="dxa"/>
          </w:tcPr>
          <w:p w:rsidR="002639D5" w:rsidRPr="007A3C25" w:rsidRDefault="002639D5" w:rsidP="002639D5">
            <w:pPr>
              <w:rPr>
                <w:ins w:id="7521" w:author="Tuomainen Mika" w:date="2014-04-10T23:30:00Z"/>
              </w:rPr>
            </w:pPr>
            <w:ins w:id="7522" w:author="Tuomainen Mika" w:date="2014-04-10T23:30:00Z">
              <w:r w:rsidRPr="007A3C25">
                <w:t>12</w:t>
              </w:r>
            </w:ins>
          </w:p>
        </w:tc>
        <w:tc>
          <w:tcPr>
            <w:tcW w:w="3778" w:type="dxa"/>
          </w:tcPr>
          <w:p w:rsidR="002639D5" w:rsidRPr="007A3C25" w:rsidRDefault="002639D5" w:rsidP="002639D5">
            <w:pPr>
              <w:rPr>
                <w:ins w:id="7523" w:author="Tuomainen Mika" w:date="2014-04-10T23:30:00Z"/>
              </w:rPr>
            </w:pPr>
            <w:ins w:id="7524" w:author="Tuomainen Mika" w:date="2014-04-10T23:30:00Z">
              <w:r w:rsidRPr="007A3C25">
                <w:t>Ajanvarauksesta ilmoittaminen</w:t>
              </w:r>
            </w:ins>
          </w:p>
        </w:tc>
        <w:tc>
          <w:tcPr>
            <w:tcW w:w="1701" w:type="dxa"/>
          </w:tcPr>
          <w:p w:rsidR="002639D5" w:rsidRPr="007A3C25" w:rsidRDefault="002639D5" w:rsidP="002639D5">
            <w:pPr>
              <w:rPr>
                <w:ins w:id="7525" w:author="Tuomainen Mika" w:date="2014-04-10T23:30:00Z"/>
              </w:rPr>
            </w:pPr>
            <w:ins w:id="7526" w:author="Tuomainen Mika" w:date="2014-04-10T23:30:00Z">
              <w:r w:rsidRPr="007A3C25">
                <w:t>vapaaehtoinen</w:t>
              </w:r>
            </w:ins>
          </w:p>
        </w:tc>
        <w:tc>
          <w:tcPr>
            <w:tcW w:w="1843" w:type="dxa"/>
          </w:tcPr>
          <w:p w:rsidR="002639D5" w:rsidRPr="007A3C25" w:rsidRDefault="002639D5" w:rsidP="002639D5">
            <w:pPr>
              <w:rPr>
                <w:ins w:id="7527" w:author="Tuomainen Mika" w:date="2014-04-10T23:30:00Z"/>
              </w:rPr>
            </w:pPr>
            <w:ins w:id="7528" w:author="Tuomainen Mika" w:date="2014-04-10T23:30:00Z">
              <w:r w:rsidRPr="007A3C25">
                <w:t>vapaaehtoinen</w:t>
              </w:r>
            </w:ins>
          </w:p>
        </w:tc>
      </w:tr>
      <w:tr w:rsidR="002639D5" w:rsidRPr="007A3C25" w:rsidTr="002639D5">
        <w:trPr>
          <w:gridAfter w:val="1"/>
          <w:wAfter w:w="526" w:type="dxa"/>
          <w:ins w:id="7529" w:author="Tuomainen Mika" w:date="2014-04-10T23:30:00Z"/>
        </w:trPr>
        <w:tc>
          <w:tcPr>
            <w:tcW w:w="1008" w:type="dxa"/>
          </w:tcPr>
          <w:p w:rsidR="002639D5" w:rsidRPr="007A3C25" w:rsidRDefault="002639D5" w:rsidP="002639D5">
            <w:pPr>
              <w:rPr>
                <w:ins w:id="7530" w:author="Tuomainen Mika" w:date="2014-04-10T23:30:00Z"/>
              </w:rPr>
            </w:pPr>
            <w:ins w:id="7531" w:author="Tuomainen Mika" w:date="2014-04-10T23:30:00Z">
              <w:r w:rsidRPr="007A3C25">
                <w:t>13</w:t>
              </w:r>
            </w:ins>
          </w:p>
        </w:tc>
        <w:tc>
          <w:tcPr>
            <w:tcW w:w="3778" w:type="dxa"/>
          </w:tcPr>
          <w:p w:rsidR="002639D5" w:rsidRPr="007A3C25" w:rsidRDefault="002639D5" w:rsidP="002639D5">
            <w:pPr>
              <w:rPr>
                <w:ins w:id="7532" w:author="Tuomainen Mika" w:date="2014-04-10T23:30:00Z"/>
              </w:rPr>
            </w:pPr>
            <w:ins w:id="7533" w:author="Tuomainen Mika" w:date="2014-04-10T23:30:00Z">
              <w:r w:rsidRPr="007A3C25">
                <w:t>Sairaalassaolosta ilmoittaminen</w:t>
              </w:r>
            </w:ins>
          </w:p>
        </w:tc>
        <w:tc>
          <w:tcPr>
            <w:tcW w:w="1701" w:type="dxa"/>
          </w:tcPr>
          <w:p w:rsidR="002639D5" w:rsidRPr="007A3C25" w:rsidRDefault="002639D5" w:rsidP="002639D5">
            <w:pPr>
              <w:rPr>
                <w:ins w:id="7534" w:author="Tuomainen Mika" w:date="2014-04-10T23:30:00Z"/>
              </w:rPr>
            </w:pPr>
            <w:ins w:id="7535" w:author="Tuomainen Mika" w:date="2014-04-10T23:30:00Z">
              <w:r w:rsidRPr="007A3C25">
                <w:t>vapaaehtoinen</w:t>
              </w:r>
            </w:ins>
          </w:p>
        </w:tc>
        <w:tc>
          <w:tcPr>
            <w:tcW w:w="1843" w:type="dxa"/>
          </w:tcPr>
          <w:p w:rsidR="002639D5" w:rsidRPr="007A3C25" w:rsidRDefault="002639D5" w:rsidP="002639D5">
            <w:pPr>
              <w:rPr>
                <w:ins w:id="7536" w:author="Tuomainen Mika" w:date="2014-04-10T23:30:00Z"/>
              </w:rPr>
            </w:pPr>
            <w:ins w:id="7537" w:author="Tuomainen Mika" w:date="2014-04-10T23:30:00Z">
              <w:r w:rsidRPr="007A3C25">
                <w:t>vapaaehtoinen</w:t>
              </w:r>
            </w:ins>
          </w:p>
        </w:tc>
      </w:tr>
      <w:tr w:rsidR="002639D5" w:rsidRPr="007A3C25" w:rsidTr="002639D5">
        <w:trPr>
          <w:gridAfter w:val="1"/>
          <w:wAfter w:w="526" w:type="dxa"/>
          <w:ins w:id="7538" w:author="Tuomainen Mika" w:date="2014-04-10T23:30:00Z"/>
        </w:trPr>
        <w:tc>
          <w:tcPr>
            <w:tcW w:w="1008" w:type="dxa"/>
          </w:tcPr>
          <w:p w:rsidR="002639D5" w:rsidRPr="007A3C25" w:rsidRDefault="002639D5" w:rsidP="002639D5">
            <w:pPr>
              <w:rPr>
                <w:ins w:id="7539" w:author="Tuomainen Mika" w:date="2014-04-10T23:30:00Z"/>
              </w:rPr>
            </w:pPr>
            <w:ins w:id="7540" w:author="Tuomainen Mika" w:date="2014-04-10T23:30:00Z">
              <w:r w:rsidRPr="007A3C25">
                <w:t>14</w:t>
              </w:r>
            </w:ins>
          </w:p>
        </w:tc>
        <w:tc>
          <w:tcPr>
            <w:tcW w:w="3778" w:type="dxa"/>
          </w:tcPr>
          <w:p w:rsidR="002639D5" w:rsidRPr="007A3C25" w:rsidRDefault="002639D5" w:rsidP="002639D5">
            <w:pPr>
              <w:rPr>
                <w:ins w:id="7541" w:author="Tuomainen Mika" w:date="2014-04-10T23:30:00Z"/>
              </w:rPr>
            </w:pPr>
            <w:ins w:id="7542" w:author="Tuomainen Mika" w:date="2014-04-10T23:30:00Z">
              <w:r w:rsidRPr="007A3C25">
                <w:t>Lähetetäänkö lähetteen vastaanotosta kuittaus</w:t>
              </w:r>
            </w:ins>
          </w:p>
        </w:tc>
        <w:tc>
          <w:tcPr>
            <w:tcW w:w="1701" w:type="dxa"/>
          </w:tcPr>
          <w:p w:rsidR="002639D5" w:rsidRPr="007A3C25" w:rsidRDefault="002639D5" w:rsidP="002639D5">
            <w:pPr>
              <w:rPr>
                <w:ins w:id="7543" w:author="Tuomainen Mika" w:date="2014-04-10T23:30:00Z"/>
              </w:rPr>
            </w:pPr>
            <w:ins w:id="7544" w:author="Tuomainen Mika" w:date="2014-04-10T23:30:00Z">
              <w:r w:rsidRPr="007A3C25">
                <w:t>vapaaehtoinen</w:t>
              </w:r>
            </w:ins>
          </w:p>
        </w:tc>
        <w:tc>
          <w:tcPr>
            <w:tcW w:w="1843" w:type="dxa"/>
          </w:tcPr>
          <w:p w:rsidR="002639D5" w:rsidRPr="007A3C25" w:rsidRDefault="002639D5" w:rsidP="002639D5">
            <w:pPr>
              <w:rPr>
                <w:ins w:id="7545" w:author="Tuomainen Mika" w:date="2014-04-10T23:30:00Z"/>
              </w:rPr>
            </w:pPr>
            <w:ins w:id="7546" w:author="Tuomainen Mika" w:date="2014-04-10T23:30:00Z">
              <w:r w:rsidRPr="007A3C25">
                <w:t>vapaaehtoinen</w:t>
              </w:r>
            </w:ins>
          </w:p>
        </w:tc>
      </w:tr>
      <w:tr w:rsidR="002639D5" w:rsidRPr="007A3C25" w:rsidTr="002639D5">
        <w:trPr>
          <w:gridAfter w:val="1"/>
          <w:wAfter w:w="526" w:type="dxa"/>
          <w:ins w:id="7547" w:author="Tuomainen Mika" w:date="2014-04-10T23:30:00Z"/>
        </w:trPr>
        <w:tc>
          <w:tcPr>
            <w:tcW w:w="1008" w:type="dxa"/>
          </w:tcPr>
          <w:p w:rsidR="002639D5" w:rsidRPr="007A3C25" w:rsidRDefault="002639D5" w:rsidP="002639D5">
            <w:pPr>
              <w:rPr>
                <w:ins w:id="7548" w:author="Tuomainen Mika" w:date="2014-04-10T23:30:00Z"/>
              </w:rPr>
            </w:pPr>
            <w:ins w:id="7549" w:author="Tuomainen Mika" w:date="2014-04-10T23:30:00Z">
              <w:r w:rsidRPr="007A3C25">
                <w:t>15</w:t>
              </w:r>
            </w:ins>
          </w:p>
        </w:tc>
        <w:tc>
          <w:tcPr>
            <w:tcW w:w="3778" w:type="dxa"/>
          </w:tcPr>
          <w:p w:rsidR="002639D5" w:rsidRPr="007A3C25" w:rsidRDefault="002639D5" w:rsidP="002639D5">
            <w:pPr>
              <w:rPr>
                <w:ins w:id="7550" w:author="Tuomainen Mika" w:date="2014-04-10T23:30:00Z"/>
              </w:rPr>
            </w:pPr>
            <w:ins w:id="7551" w:author="Tuomainen Mika" w:date="2014-04-10T23:30:00Z">
              <w:r w:rsidRPr="007A3C25">
                <w:t>Turvakielto</w:t>
              </w:r>
            </w:ins>
          </w:p>
        </w:tc>
        <w:tc>
          <w:tcPr>
            <w:tcW w:w="1701" w:type="dxa"/>
          </w:tcPr>
          <w:p w:rsidR="002639D5" w:rsidRPr="007A3C25" w:rsidRDefault="002639D5" w:rsidP="002639D5">
            <w:pPr>
              <w:rPr>
                <w:ins w:id="7552" w:author="Tuomainen Mika" w:date="2014-04-10T23:30:00Z"/>
              </w:rPr>
            </w:pPr>
            <w:ins w:id="7553" w:author="Tuomainen Mika" w:date="2014-04-10T23:30:00Z">
              <w:r w:rsidRPr="007A3C25">
                <w:t>vapaaehtoinen</w:t>
              </w:r>
            </w:ins>
          </w:p>
        </w:tc>
        <w:tc>
          <w:tcPr>
            <w:tcW w:w="1843" w:type="dxa"/>
          </w:tcPr>
          <w:p w:rsidR="002639D5" w:rsidRPr="007A3C25" w:rsidRDefault="002639D5" w:rsidP="002639D5">
            <w:pPr>
              <w:rPr>
                <w:ins w:id="7554" w:author="Tuomainen Mika" w:date="2014-04-10T23:30:00Z"/>
              </w:rPr>
            </w:pPr>
            <w:ins w:id="7555" w:author="Tuomainen Mika" w:date="2014-04-10T23:30:00Z">
              <w:r w:rsidRPr="007A3C25">
                <w:t>vapaaehtoinen</w:t>
              </w:r>
            </w:ins>
          </w:p>
        </w:tc>
      </w:tr>
      <w:tr w:rsidR="002639D5" w:rsidRPr="007A3C25" w:rsidTr="002639D5">
        <w:trPr>
          <w:gridAfter w:val="1"/>
          <w:wAfter w:w="526" w:type="dxa"/>
          <w:ins w:id="7556" w:author="Tuomainen Mika" w:date="2014-04-10T23:30:00Z"/>
        </w:trPr>
        <w:tc>
          <w:tcPr>
            <w:tcW w:w="1008" w:type="dxa"/>
          </w:tcPr>
          <w:p w:rsidR="002639D5" w:rsidRPr="007A3C25" w:rsidRDefault="002639D5" w:rsidP="002639D5">
            <w:pPr>
              <w:rPr>
                <w:ins w:id="7557" w:author="Tuomainen Mika" w:date="2014-04-10T23:30:00Z"/>
              </w:rPr>
            </w:pPr>
            <w:ins w:id="7558" w:author="Tuomainen Mika" w:date="2014-04-10T23:30:00Z">
              <w:r w:rsidRPr="007A3C25">
                <w:t>16</w:t>
              </w:r>
            </w:ins>
          </w:p>
        </w:tc>
        <w:tc>
          <w:tcPr>
            <w:tcW w:w="3778" w:type="dxa"/>
          </w:tcPr>
          <w:p w:rsidR="002639D5" w:rsidRPr="007A3C25" w:rsidRDefault="002639D5" w:rsidP="002639D5">
            <w:pPr>
              <w:rPr>
                <w:ins w:id="7559" w:author="Tuomainen Mika" w:date="2014-04-10T23:30:00Z"/>
              </w:rPr>
            </w:pPr>
            <w:ins w:id="7560" w:author="Tuomainen Mika" w:date="2014-04-10T23:30:00Z">
              <w:r w:rsidRPr="007A3C25">
                <w:t>Saako lähetteen lähettäjälle lähettää hoitopalautetta</w:t>
              </w:r>
            </w:ins>
          </w:p>
        </w:tc>
        <w:tc>
          <w:tcPr>
            <w:tcW w:w="1701" w:type="dxa"/>
          </w:tcPr>
          <w:p w:rsidR="002639D5" w:rsidRPr="007A3C25" w:rsidRDefault="002639D5" w:rsidP="002639D5">
            <w:pPr>
              <w:rPr>
                <w:ins w:id="7561" w:author="Tuomainen Mika" w:date="2014-04-10T23:30:00Z"/>
              </w:rPr>
            </w:pPr>
            <w:ins w:id="7562" w:author="Tuomainen Mika" w:date="2014-04-10T23:30:00Z">
              <w:r w:rsidRPr="007A3C25">
                <w:t>vapaaehtoinen</w:t>
              </w:r>
            </w:ins>
          </w:p>
        </w:tc>
        <w:tc>
          <w:tcPr>
            <w:tcW w:w="1843" w:type="dxa"/>
          </w:tcPr>
          <w:p w:rsidR="002639D5" w:rsidRPr="007A3C25" w:rsidRDefault="002639D5" w:rsidP="002639D5">
            <w:pPr>
              <w:rPr>
                <w:ins w:id="7563" w:author="Tuomainen Mika" w:date="2014-04-10T23:30:00Z"/>
              </w:rPr>
            </w:pPr>
            <w:ins w:id="7564" w:author="Tuomainen Mika" w:date="2014-04-10T23:30:00Z">
              <w:r w:rsidRPr="007A3C25">
                <w:t>vapaaehtoinen</w:t>
              </w:r>
            </w:ins>
          </w:p>
        </w:tc>
      </w:tr>
      <w:tr w:rsidR="002639D5" w:rsidRPr="007A3C25" w:rsidTr="002639D5">
        <w:trPr>
          <w:gridAfter w:val="1"/>
          <w:wAfter w:w="526" w:type="dxa"/>
          <w:ins w:id="7565" w:author="Tuomainen Mika" w:date="2014-04-10T23:30:00Z"/>
        </w:trPr>
        <w:tc>
          <w:tcPr>
            <w:tcW w:w="1008" w:type="dxa"/>
          </w:tcPr>
          <w:p w:rsidR="002639D5" w:rsidRPr="007A3C25" w:rsidRDefault="002639D5" w:rsidP="002639D5">
            <w:pPr>
              <w:rPr>
                <w:ins w:id="7566" w:author="Tuomainen Mika" w:date="2014-04-10T23:30:00Z"/>
              </w:rPr>
            </w:pPr>
            <w:ins w:id="7567" w:author="Tuomainen Mika" w:date="2014-04-10T23:30:00Z">
              <w:r w:rsidRPr="007A3C25">
                <w:t>17</w:t>
              </w:r>
            </w:ins>
          </w:p>
        </w:tc>
        <w:tc>
          <w:tcPr>
            <w:tcW w:w="3778" w:type="dxa"/>
          </w:tcPr>
          <w:p w:rsidR="002639D5" w:rsidRPr="007A3C25" w:rsidRDefault="002639D5" w:rsidP="002639D5">
            <w:pPr>
              <w:rPr>
                <w:ins w:id="7568" w:author="Tuomainen Mika" w:date="2014-04-10T23:30:00Z"/>
              </w:rPr>
            </w:pPr>
            <w:ins w:id="7569" w:author="Tuomainen Mika" w:date="2014-04-10T23:30:00Z">
              <w:r w:rsidRPr="007A3C25">
                <w:t>Saako vastaanottavan laitoksen potilaan tietoja selata ATK-järjestelmän kautta</w:t>
              </w:r>
            </w:ins>
          </w:p>
        </w:tc>
        <w:tc>
          <w:tcPr>
            <w:tcW w:w="1701" w:type="dxa"/>
          </w:tcPr>
          <w:p w:rsidR="002639D5" w:rsidRPr="007A3C25" w:rsidRDefault="002639D5" w:rsidP="002639D5">
            <w:pPr>
              <w:rPr>
                <w:ins w:id="7570" w:author="Tuomainen Mika" w:date="2014-04-10T23:30:00Z"/>
              </w:rPr>
            </w:pPr>
            <w:ins w:id="7571" w:author="Tuomainen Mika" w:date="2014-04-10T23:30:00Z">
              <w:r w:rsidRPr="007A3C25">
                <w:t>vapaaehtoinen</w:t>
              </w:r>
            </w:ins>
          </w:p>
        </w:tc>
        <w:tc>
          <w:tcPr>
            <w:tcW w:w="1843" w:type="dxa"/>
          </w:tcPr>
          <w:p w:rsidR="002639D5" w:rsidRPr="007A3C25" w:rsidRDefault="002639D5" w:rsidP="002639D5">
            <w:pPr>
              <w:rPr>
                <w:ins w:id="7572" w:author="Tuomainen Mika" w:date="2014-04-10T23:30:00Z"/>
              </w:rPr>
            </w:pPr>
            <w:ins w:id="7573" w:author="Tuomainen Mika" w:date="2014-04-10T23:30:00Z">
              <w:r w:rsidRPr="007A3C25">
                <w:t>vapaaehtoinen</w:t>
              </w:r>
            </w:ins>
          </w:p>
        </w:tc>
      </w:tr>
      <w:tr w:rsidR="002639D5" w:rsidRPr="007A3C25" w:rsidTr="002639D5">
        <w:trPr>
          <w:gridAfter w:val="1"/>
          <w:wAfter w:w="526" w:type="dxa"/>
          <w:ins w:id="7574" w:author="Tuomainen Mika" w:date="2014-04-10T23:30:00Z"/>
        </w:trPr>
        <w:tc>
          <w:tcPr>
            <w:tcW w:w="1008" w:type="dxa"/>
          </w:tcPr>
          <w:p w:rsidR="002639D5" w:rsidRPr="007A3C25" w:rsidRDefault="002639D5" w:rsidP="002639D5">
            <w:pPr>
              <w:rPr>
                <w:ins w:id="7575" w:author="Tuomainen Mika" w:date="2014-04-10T23:30:00Z"/>
              </w:rPr>
            </w:pPr>
            <w:ins w:id="7576" w:author="Tuomainen Mika" w:date="2014-04-10T23:30:00Z">
              <w:r w:rsidRPr="007A3C25">
                <w:t>18</w:t>
              </w:r>
            </w:ins>
          </w:p>
        </w:tc>
        <w:tc>
          <w:tcPr>
            <w:tcW w:w="3778" w:type="dxa"/>
          </w:tcPr>
          <w:p w:rsidR="002639D5" w:rsidRPr="007A3C25" w:rsidRDefault="002639D5" w:rsidP="002639D5">
            <w:pPr>
              <w:rPr>
                <w:ins w:id="7577" w:author="Tuomainen Mika" w:date="2014-04-10T23:30:00Z"/>
              </w:rPr>
            </w:pPr>
            <w:ins w:id="7578" w:author="Tuomainen Mika" w:date="2014-04-10T23:30:00Z">
              <w:r w:rsidRPr="007A3C25">
                <w:t>Onko kyseessä työtapaturma</w:t>
              </w:r>
            </w:ins>
          </w:p>
        </w:tc>
        <w:tc>
          <w:tcPr>
            <w:tcW w:w="1701" w:type="dxa"/>
          </w:tcPr>
          <w:p w:rsidR="002639D5" w:rsidRPr="007A3C25" w:rsidRDefault="002639D5" w:rsidP="002639D5">
            <w:pPr>
              <w:rPr>
                <w:ins w:id="7579" w:author="Tuomainen Mika" w:date="2014-04-10T23:30:00Z"/>
              </w:rPr>
            </w:pPr>
            <w:ins w:id="7580" w:author="Tuomainen Mika" w:date="2014-04-10T23:30:00Z">
              <w:r w:rsidRPr="007A3C25">
                <w:t>vapaaehtoinen</w:t>
              </w:r>
            </w:ins>
          </w:p>
        </w:tc>
        <w:tc>
          <w:tcPr>
            <w:tcW w:w="1843" w:type="dxa"/>
          </w:tcPr>
          <w:p w:rsidR="002639D5" w:rsidRPr="007A3C25" w:rsidRDefault="002639D5" w:rsidP="002639D5">
            <w:pPr>
              <w:rPr>
                <w:ins w:id="7581" w:author="Tuomainen Mika" w:date="2014-04-10T23:30:00Z"/>
              </w:rPr>
            </w:pPr>
            <w:ins w:id="7582" w:author="Tuomainen Mika" w:date="2014-04-10T23:30:00Z">
              <w:r w:rsidRPr="007A3C25">
                <w:t>vapaaehtoinen</w:t>
              </w:r>
            </w:ins>
          </w:p>
        </w:tc>
      </w:tr>
      <w:tr w:rsidR="002639D5" w:rsidRPr="007A3C25" w:rsidTr="002639D5">
        <w:trPr>
          <w:gridAfter w:val="1"/>
          <w:wAfter w:w="526" w:type="dxa"/>
          <w:ins w:id="7583" w:author="Tuomainen Mika" w:date="2014-04-10T23:30:00Z"/>
        </w:trPr>
        <w:tc>
          <w:tcPr>
            <w:tcW w:w="1008" w:type="dxa"/>
          </w:tcPr>
          <w:p w:rsidR="002639D5" w:rsidRPr="007A3C25" w:rsidRDefault="002639D5" w:rsidP="002639D5">
            <w:pPr>
              <w:rPr>
                <w:ins w:id="7584" w:author="Tuomainen Mika" w:date="2014-04-10T23:30:00Z"/>
              </w:rPr>
            </w:pPr>
            <w:ins w:id="7585" w:author="Tuomainen Mika" w:date="2014-04-10T23:30:00Z">
              <w:r w:rsidRPr="007A3C25">
                <w:t>19</w:t>
              </w:r>
            </w:ins>
          </w:p>
        </w:tc>
        <w:tc>
          <w:tcPr>
            <w:tcW w:w="3778" w:type="dxa"/>
          </w:tcPr>
          <w:p w:rsidR="002639D5" w:rsidRPr="007A3C25" w:rsidRDefault="002639D5" w:rsidP="002639D5">
            <w:pPr>
              <w:rPr>
                <w:ins w:id="7586" w:author="Tuomainen Mika" w:date="2014-04-10T23:30:00Z"/>
              </w:rPr>
            </w:pPr>
            <w:ins w:id="7587" w:author="Tuomainen Mika" w:date="2014-04-10T23:30:00Z">
              <w:r w:rsidRPr="007A3C25">
                <w:t>Lähettävä lääkäri tarvitsee loppulausunnon</w:t>
              </w:r>
            </w:ins>
          </w:p>
        </w:tc>
        <w:tc>
          <w:tcPr>
            <w:tcW w:w="1701" w:type="dxa"/>
          </w:tcPr>
          <w:p w:rsidR="002639D5" w:rsidRPr="007A3C25" w:rsidRDefault="002639D5" w:rsidP="002639D5">
            <w:pPr>
              <w:rPr>
                <w:ins w:id="7588" w:author="Tuomainen Mika" w:date="2014-04-10T23:30:00Z"/>
              </w:rPr>
            </w:pPr>
            <w:ins w:id="7589" w:author="Tuomainen Mika" w:date="2014-04-10T23:30:00Z">
              <w:r w:rsidRPr="007A3C25">
                <w:t>vapaaehtoinen</w:t>
              </w:r>
            </w:ins>
          </w:p>
        </w:tc>
        <w:tc>
          <w:tcPr>
            <w:tcW w:w="1843" w:type="dxa"/>
          </w:tcPr>
          <w:p w:rsidR="002639D5" w:rsidRPr="007A3C25" w:rsidRDefault="002639D5" w:rsidP="002639D5">
            <w:pPr>
              <w:rPr>
                <w:ins w:id="7590" w:author="Tuomainen Mika" w:date="2014-04-10T23:30:00Z"/>
              </w:rPr>
            </w:pPr>
            <w:ins w:id="7591" w:author="Tuomainen Mika" w:date="2014-04-10T23:30:00Z">
              <w:r w:rsidRPr="007A3C25">
                <w:t>vapaaehtoinen</w:t>
              </w:r>
            </w:ins>
          </w:p>
        </w:tc>
      </w:tr>
      <w:tr w:rsidR="002639D5" w:rsidRPr="007A3C25" w:rsidTr="002639D5">
        <w:trPr>
          <w:gridAfter w:val="1"/>
          <w:wAfter w:w="526" w:type="dxa"/>
          <w:ins w:id="7592" w:author="Tuomainen Mika" w:date="2014-04-10T23:30:00Z"/>
        </w:trPr>
        <w:tc>
          <w:tcPr>
            <w:tcW w:w="1008" w:type="dxa"/>
          </w:tcPr>
          <w:p w:rsidR="002639D5" w:rsidRPr="007A3C25" w:rsidRDefault="002639D5" w:rsidP="002639D5">
            <w:pPr>
              <w:rPr>
                <w:ins w:id="7593" w:author="Tuomainen Mika" w:date="2014-04-10T23:30:00Z"/>
              </w:rPr>
            </w:pPr>
            <w:ins w:id="7594" w:author="Tuomainen Mika" w:date="2014-04-10T23:30:00Z">
              <w:r w:rsidRPr="007A3C25">
                <w:t>20</w:t>
              </w:r>
            </w:ins>
          </w:p>
        </w:tc>
        <w:tc>
          <w:tcPr>
            <w:tcW w:w="3778" w:type="dxa"/>
          </w:tcPr>
          <w:p w:rsidR="002639D5" w:rsidRPr="007A3C25" w:rsidRDefault="002639D5" w:rsidP="002639D5">
            <w:pPr>
              <w:rPr>
                <w:ins w:id="7595" w:author="Tuomainen Mika" w:date="2014-04-10T23:30:00Z"/>
              </w:rPr>
            </w:pPr>
            <w:ins w:id="7596" w:author="Tuomainen Mika" w:date="2014-04-10T23:30:00Z">
              <w:r w:rsidRPr="007A3C25">
                <w:t>Voiko lähettäjä huolehtia jatkohoidosta</w:t>
              </w:r>
            </w:ins>
          </w:p>
        </w:tc>
        <w:tc>
          <w:tcPr>
            <w:tcW w:w="1701" w:type="dxa"/>
          </w:tcPr>
          <w:p w:rsidR="002639D5" w:rsidRPr="007A3C25" w:rsidRDefault="002639D5" w:rsidP="002639D5">
            <w:pPr>
              <w:rPr>
                <w:ins w:id="7597" w:author="Tuomainen Mika" w:date="2014-04-10T23:30:00Z"/>
              </w:rPr>
            </w:pPr>
            <w:ins w:id="7598" w:author="Tuomainen Mika" w:date="2014-04-10T23:30:00Z">
              <w:r w:rsidRPr="007A3C25">
                <w:t>vapaaehtoinen</w:t>
              </w:r>
            </w:ins>
          </w:p>
        </w:tc>
        <w:tc>
          <w:tcPr>
            <w:tcW w:w="1843" w:type="dxa"/>
          </w:tcPr>
          <w:p w:rsidR="002639D5" w:rsidRPr="007A3C25" w:rsidRDefault="002639D5" w:rsidP="002639D5">
            <w:pPr>
              <w:rPr>
                <w:ins w:id="7599" w:author="Tuomainen Mika" w:date="2014-04-10T23:30:00Z"/>
              </w:rPr>
            </w:pPr>
            <w:ins w:id="7600" w:author="Tuomainen Mika" w:date="2014-04-10T23:30:00Z">
              <w:r w:rsidRPr="007A3C25">
                <w:t>vapaaehtoinen</w:t>
              </w:r>
            </w:ins>
          </w:p>
        </w:tc>
      </w:tr>
      <w:tr w:rsidR="002639D5" w:rsidRPr="007A3C25" w:rsidTr="002639D5">
        <w:trPr>
          <w:gridAfter w:val="1"/>
          <w:wAfter w:w="526" w:type="dxa"/>
          <w:ins w:id="7601" w:author="Tuomainen Mika" w:date="2014-04-10T23:30:00Z"/>
        </w:trPr>
        <w:tc>
          <w:tcPr>
            <w:tcW w:w="1008" w:type="dxa"/>
          </w:tcPr>
          <w:p w:rsidR="002639D5" w:rsidRPr="007A3C25" w:rsidRDefault="002639D5" w:rsidP="002639D5">
            <w:pPr>
              <w:rPr>
                <w:ins w:id="7602" w:author="Tuomainen Mika" w:date="2014-04-10T23:30:00Z"/>
              </w:rPr>
            </w:pPr>
            <w:ins w:id="7603" w:author="Tuomainen Mika" w:date="2014-04-10T23:30:00Z">
              <w:r w:rsidRPr="007A3C25">
                <w:t>21</w:t>
              </w:r>
            </w:ins>
          </w:p>
        </w:tc>
        <w:tc>
          <w:tcPr>
            <w:tcW w:w="3778" w:type="dxa"/>
          </w:tcPr>
          <w:p w:rsidR="002639D5" w:rsidRPr="007A3C25" w:rsidRDefault="002639D5" w:rsidP="002639D5">
            <w:pPr>
              <w:rPr>
                <w:ins w:id="7604" w:author="Tuomainen Mika" w:date="2014-04-10T23:30:00Z"/>
              </w:rPr>
            </w:pPr>
            <w:ins w:id="7605" w:author="Tuomainen Mika" w:date="2014-04-10T23:30:00Z">
              <w:r w:rsidRPr="007A3C25">
                <w:t xml:space="preserve">Onko vastaanottavalla lääkärillä </w:t>
              </w:r>
              <w:r w:rsidRPr="007A3C25">
                <w:lastRenderedPageBreak/>
                <w:t>EML-oikeus</w:t>
              </w:r>
            </w:ins>
          </w:p>
        </w:tc>
        <w:tc>
          <w:tcPr>
            <w:tcW w:w="1701" w:type="dxa"/>
          </w:tcPr>
          <w:p w:rsidR="002639D5" w:rsidRPr="007A3C25" w:rsidRDefault="002639D5" w:rsidP="002639D5">
            <w:pPr>
              <w:rPr>
                <w:ins w:id="7606" w:author="Tuomainen Mika" w:date="2014-04-10T23:30:00Z"/>
              </w:rPr>
            </w:pPr>
            <w:ins w:id="7607" w:author="Tuomainen Mika" w:date="2014-04-10T23:30:00Z">
              <w:r w:rsidRPr="007A3C25">
                <w:lastRenderedPageBreak/>
                <w:t>vapaaehtoinen</w:t>
              </w:r>
            </w:ins>
          </w:p>
        </w:tc>
        <w:tc>
          <w:tcPr>
            <w:tcW w:w="1843" w:type="dxa"/>
          </w:tcPr>
          <w:p w:rsidR="002639D5" w:rsidRPr="007A3C25" w:rsidRDefault="002639D5" w:rsidP="002639D5">
            <w:pPr>
              <w:rPr>
                <w:ins w:id="7608" w:author="Tuomainen Mika" w:date="2014-04-10T23:30:00Z"/>
              </w:rPr>
            </w:pPr>
            <w:ins w:id="7609" w:author="Tuomainen Mika" w:date="2014-04-10T23:30:00Z">
              <w:r w:rsidRPr="007A3C25">
                <w:t>vapaaehtoinen</w:t>
              </w:r>
            </w:ins>
          </w:p>
        </w:tc>
      </w:tr>
      <w:tr w:rsidR="002639D5" w:rsidRPr="007A3C25" w:rsidTr="002639D5">
        <w:trPr>
          <w:gridAfter w:val="1"/>
          <w:wAfter w:w="526" w:type="dxa"/>
          <w:ins w:id="7610" w:author="Tuomainen Mika" w:date="2014-04-10T23:30:00Z"/>
        </w:trPr>
        <w:tc>
          <w:tcPr>
            <w:tcW w:w="1008" w:type="dxa"/>
          </w:tcPr>
          <w:p w:rsidR="002639D5" w:rsidRPr="007A3C25" w:rsidRDefault="002639D5" w:rsidP="002639D5">
            <w:pPr>
              <w:rPr>
                <w:ins w:id="7611" w:author="Tuomainen Mika" w:date="2014-04-10T23:30:00Z"/>
              </w:rPr>
            </w:pPr>
            <w:ins w:id="7612" w:author="Tuomainen Mika" w:date="2014-04-10T23:30:00Z">
              <w:r w:rsidRPr="007A3C25">
                <w:lastRenderedPageBreak/>
                <w:t>22</w:t>
              </w:r>
            </w:ins>
          </w:p>
        </w:tc>
        <w:tc>
          <w:tcPr>
            <w:tcW w:w="3778" w:type="dxa"/>
          </w:tcPr>
          <w:p w:rsidR="002639D5" w:rsidRPr="007A3C25" w:rsidRDefault="002639D5" w:rsidP="002639D5">
            <w:pPr>
              <w:rPr>
                <w:ins w:id="7613" w:author="Tuomainen Mika" w:date="2014-04-10T23:30:00Z"/>
              </w:rPr>
            </w:pPr>
            <w:ins w:id="7614" w:author="Tuomainen Mika" w:date="2014-04-10T23:30:00Z">
              <w:r w:rsidRPr="007A3C25">
                <w:t>Ulkokuntalaisen hoitoon oton syy</w:t>
              </w:r>
            </w:ins>
          </w:p>
        </w:tc>
        <w:tc>
          <w:tcPr>
            <w:tcW w:w="1701" w:type="dxa"/>
          </w:tcPr>
          <w:p w:rsidR="002639D5" w:rsidRPr="007A3C25" w:rsidRDefault="002639D5" w:rsidP="002639D5">
            <w:pPr>
              <w:rPr>
                <w:ins w:id="7615" w:author="Tuomainen Mika" w:date="2014-04-10T23:30:00Z"/>
              </w:rPr>
            </w:pPr>
            <w:ins w:id="7616" w:author="Tuomainen Mika" w:date="2014-04-10T23:30:00Z">
              <w:r w:rsidRPr="007A3C25">
                <w:t>vapaaehtoinen</w:t>
              </w:r>
            </w:ins>
          </w:p>
        </w:tc>
        <w:tc>
          <w:tcPr>
            <w:tcW w:w="1843" w:type="dxa"/>
          </w:tcPr>
          <w:p w:rsidR="002639D5" w:rsidRPr="007A3C25" w:rsidRDefault="002639D5" w:rsidP="002639D5">
            <w:pPr>
              <w:rPr>
                <w:ins w:id="7617" w:author="Tuomainen Mika" w:date="2014-04-10T23:30:00Z"/>
              </w:rPr>
            </w:pPr>
            <w:ins w:id="7618" w:author="Tuomainen Mika" w:date="2014-04-10T23:30:00Z">
              <w:r w:rsidRPr="007A3C25">
                <w:t>vapaaehtoinen</w:t>
              </w:r>
            </w:ins>
          </w:p>
        </w:tc>
      </w:tr>
      <w:tr w:rsidR="002639D5" w:rsidRPr="007A3C25" w:rsidTr="002639D5">
        <w:trPr>
          <w:gridAfter w:val="1"/>
          <w:wAfter w:w="526" w:type="dxa"/>
          <w:ins w:id="7619" w:author="Tuomainen Mika" w:date="2014-04-10T23:30:00Z"/>
        </w:trPr>
        <w:tc>
          <w:tcPr>
            <w:tcW w:w="1008" w:type="dxa"/>
          </w:tcPr>
          <w:p w:rsidR="002639D5" w:rsidRPr="007A3C25" w:rsidRDefault="002639D5" w:rsidP="002639D5">
            <w:pPr>
              <w:rPr>
                <w:ins w:id="7620" w:author="Tuomainen Mika" w:date="2014-04-10T23:30:00Z"/>
              </w:rPr>
            </w:pPr>
            <w:ins w:id="7621" w:author="Tuomainen Mika" w:date="2014-04-10T23:30:00Z">
              <w:r w:rsidRPr="007A3C25">
                <w:t>23</w:t>
              </w:r>
            </w:ins>
          </w:p>
        </w:tc>
        <w:tc>
          <w:tcPr>
            <w:tcW w:w="3778" w:type="dxa"/>
          </w:tcPr>
          <w:p w:rsidR="002639D5" w:rsidRPr="007A3C25" w:rsidRDefault="002639D5" w:rsidP="002639D5">
            <w:pPr>
              <w:rPr>
                <w:ins w:id="7622" w:author="Tuomainen Mika" w:date="2014-04-10T23:30:00Z"/>
              </w:rPr>
            </w:pPr>
            <w:ins w:id="7623" w:author="Tuomainen Mika" w:date="2014-04-10T23:30:00Z">
              <w:r w:rsidRPr="007A3C25">
                <w:t>Ulkokuntalaisen hoitoon oton hyväksymistapa</w:t>
              </w:r>
            </w:ins>
          </w:p>
        </w:tc>
        <w:tc>
          <w:tcPr>
            <w:tcW w:w="1701" w:type="dxa"/>
          </w:tcPr>
          <w:p w:rsidR="002639D5" w:rsidRPr="007A3C25" w:rsidRDefault="002639D5" w:rsidP="002639D5">
            <w:pPr>
              <w:rPr>
                <w:ins w:id="7624" w:author="Tuomainen Mika" w:date="2014-04-10T23:30:00Z"/>
              </w:rPr>
            </w:pPr>
            <w:ins w:id="7625" w:author="Tuomainen Mika" w:date="2014-04-10T23:30:00Z">
              <w:r w:rsidRPr="007A3C25">
                <w:t>vapaaehtoinen</w:t>
              </w:r>
            </w:ins>
          </w:p>
        </w:tc>
        <w:tc>
          <w:tcPr>
            <w:tcW w:w="1843" w:type="dxa"/>
          </w:tcPr>
          <w:p w:rsidR="002639D5" w:rsidRPr="007A3C25" w:rsidRDefault="002639D5" w:rsidP="002639D5">
            <w:pPr>
              <w:rPr>
                <w:ins w:id="7626" w:author="Tuomainen Mika" w:date="2014-04-10T23:30:00Z"/>
              </w:rPr>
            </w:pPr>
            <w:ins w:id="7627" w:author="Tuomainen Mika" w:date="2014-04-10T23:30:00Z">
              <w:r w:rsidRPr="007A3C25">
                <w:t>vapaaehtoinen</w:t>
              </w:r>
            </w:ins>
          </w:p>
        </w:tc>
      </w:tr>
      <w:tr w:rsidR="002639D5" w:rsidRPr="007A3C25" w:rsidTr="002639D5">
        <w:trPr>
          <w:gridAfter w:val="1"/>
          <w:wAfter w:w="526" w:type="dxa"/>
          <w:ins w:id="7628" w:author="Tuomainen Mika" w:date="2014-04-10T23:30:00Z"/>
        </w:trPr>
        <w:tc>
          <w:tcPr>
            <w:tcW w:w="1008" w:type="dxa"/>
          </w:tcPr>
          <w:p w:rsidR="002639D5" w:rsidRPr="007A3C25" w:rsidRDefault="002639D5" w:rsidP="002639D5">
            <w:pPr>
              <w:rPr>
                <w:ins w:id="7629" w:author="Tuomainen Mika" w:date="2014-04-10T23:30:00Z"/>
              </w:rPr>
            </w:pPr>
            <w:ins w:id="7630" w:author="Tuomainen Mika" w:date="2014-04-10T23:30:00Z">
              <w:r w:rsidRPr="007A3C25">
                <w:t>24</w:t>
              </w:r>
            </w:ins>
          </w:p>
        </w:tc>
        <w:tc>
          <w:tcPr>
            <w:tcW w:w="3778" w:type="dxa"/>
          </w:tcPr>
          <w:p w:rsidR="002639D5" w:rsidRPr="007A3C25" w:rsidRDefault="002639D5" w:rsidP="002639D5">
            <w:pPr>
              <w:rPr>
                <w:ins w:id="7631" w:author="Tuomainen Mika" w:date="2014-04-10T23:30:00Z"/>
              </w:rPr>
            </w:pPr>
            <w:ins w:id="7632" w:author="Tuomainen Mika" w:date="2014-04-10T23:30:00Z">
              <w:r w:rsidRPr="007A3C25">
                <w:t>Asiakirjat</w:t>
              </w:r>
            </w:ins>
          </w:p>
        </w:tc>
        <w:tc>
          <w:tcPr>
            <w:tcW w:w="1701" w:type="dxa"/>
          </w:tcPr>
          <w:p w:rsidR="002639D5" w:rsidRPr="007A3C25" w:rsidRDefault="002639D5" w:rsidP="002639D5">
            <w:pPr>
              <w:rPr>
                <w:ins w:id="7633" w:author="Tuomainen Mika" w:date="2014-04-10T23:30:00Z"/>
              </w:rPr>
            </w:pPr>
            <w:ins w:id="7634" w:author="Tuomainen Mika" w:date="2014-04-10T23:30:00Z">
              <w:r w:rsidRPr="007A3C25">
                <w:t>vapaaehtoinen</w:t>
              </w:r>
            </w:ins>
          </w:p>
        </w:tc>
        <w:tc>
          <w:tcPr>
            <w:tcW w:w="1843" w:type="dxa"/>
          </w:tcPr>
          <w:p w:rsidR="002639D5" w:rsidRPr="007A3C25" w:rsidRDefault="002639D5" w:rsidP="002639D5">
            <w:pPr>
              <w:rPr>
                <w:ins w:id="7635" w:author="Tuomainen Mika" w:date="2014-04-10T23:30:00Z"/>
              </w:rPr>
            </w:pPr>
            <w:ins w:id="7636" w:author="Tuomainen Mika" w:date="2014-04-10T23:30:00Z">
              <w:r w:rsidRPr="007A3C25">
                <w:t>vapaaehtoinen</w:t>
              </w:r>
            </w:ins>
          </w:p>
        </w:tc>
      </w:tr>
      <w:tr w:rsidR="002639D5" w:rsidRPr="007A3C25" w:rsidTr="002639D5">
        <w:trPr>
          <w:gridAfter w:val="1"/>
          <w:wAfter w:w="526" w:type="dxa"/>
          <w:ins w:id="7637" w:author="Tuomainen Mika" w:date="2014-04-10T23:30:00Z"/>
        </w:trPr>
        <w:tc>
          <w:tcPr>
            <w:tcW w:w="1008" w:type="dxa"/>
          </w:tcPr>
          <w:p w:rsidR="002639D5" w:rsidRPr="007A3C25" w:rsidRDefault="002639D5" w:rsidP="002639D5">
            <w:pPr>
              <w:rPr>
                <w:ins w:id="7638" w:author="Tuomainen Mika" w:date="2014-04-10T23:30:00Z"/>
              </w:rPr>
            </w:pPr>
            <w:ins w:id="7639" w:author="Tuomainen Mika" w:date="2014-04-10T23:30:00Z">
              <w:r w:rsidRPr="007A3C25">
                <w:t>24.1</w:t>
              </w:r>
            </w:ins>
          </w:p>
        </w:tc>
        <w:tc>
          <w:tcPr>
            <w:tcW w:w="3778" w:type="dxa"/>
          </w:tcPr>
          <w:p w:rsidR="002639D5" w:rsidRPr="007A3C25" w:rsidRDefault="002639D5" w:rsidP="002639D5">
            <w:pPr>
              <w:rPr>
                <w:ins w:id="7640" w:author="Tuomainen Mika" w:date="2014-04-10T23:30:00Z"/>
              </w:rPr>
            </w:pPr>
            <w:ins w:id="7641" w:author="Tuomainen Mika" w:date="2014-04-10T23:30:00Z">
              <w:r w:rsidRPr="007A3C25">
                <w:t>Tuoko potilas asiakirjat</w:t>
              </w:r>
            </w:ins>
          </w:p>
        </w:tc>
        <w:tc>
          <w:tcPr>
            <w:tcW w:w="1701" w:type="dxa"/>
          </w:tcPr>
          <w:p w:rsidR="002639D5" w:rsidRPr="007A3C25" w:rsidRDefault="002639D5" w:rsidP="002639D5">
            <w:pPr>
              <w:rPr>
                <w:ins w:id="7642" w:author="Tuomainen Mika" w:date="2014-04-10T23:30:00Z"/>
              </w:rPr>
            </w:pPr>
            <w:ins w:id="7643" w:author="Tuomainen Mika" w:date="2014-04-10T23:30:00Z">
              <w:r w:rsidRPr="007A3C25">
                <w:t>vapaaehtoinen</w:t>
              </w:r>
            </w:ins>
          </w:p>
        </w:tc>
        <w:tc>
          <w:tcPr>
            <w:tcW w:w="1843" w:type="dxa"/>
          </w:tcPr>
          <w:p w:rsidR="002639D5" w:rsidRPr="007A3C25" w:rsidRDefault="002639D5" w:rsidP="002639D5">
            <w:pPr>
              <w:rPr>
                <w:ins w:id="7644" w:author="Tuomainen Mika" w:date="2014-04-10T23:30:00Z"/>
              </w:rPr>
            </w:pPr>
            <w:ins w:id="7645" w:author="Tuomainen Mika" w:date="2014-04-10T23:30:00Z">
              <w:r w:rsidRPr="007A3C25">
                <w:t>vapaaehtoinen</w:t>
              </w:r>
            </w:ins>
          </w:p>
        </w:tc>
      </w:tr>
      <w:tr w:rsidR="002639D5" w:rsidRPr="007A3C25" w:rsidTr="002639D5">
        <w:trPr>
          <w:gridAfter w:val="1"/>
          <w:wAfter w:w="526" w:type="dxa"/>
          <w:ins w:id="7646" w:author="Tuomainen Mika" w:date="2014-04-10T23:30:00Z"/>
        </w:trPr>
        <w:tc>
          <w:tcPr>
            <w:tcW w:w="1008" w:type="dxa"/>
          </w:tcPr>
          <w:p w:rsidR="002639D5" w:rsidRPr="007A3C25" w:rsidRDefault="002639D5" w:rsidP="002639D5">
            <w:pPr>
              <w:rPr>
                <w:ins w:id="7647" w:author="Tuomainen Mika" w:date="2014-04-10T23:30:00Z"/>
              </w:rPr>
            </w:pPr>
            <w:ins w:id="7648" w:author="Tuomainen Mika" w:date="2014-04-10T23:30:00Z">
              <w:r w:rsidRPr="007A3C25">
                <w:t>25</w:t>
              </w:r>
            </w:ins>
          </w:p>
        </w:tc>
        <w:tc>
          <w:tcPr>
            <w:tcW w:w="3778" w:type="dxa"/>
          </w:tcPr>
          <w:p w:rsidR="002639D5" w:rsidRPr="007A3C25" w:rsidRDefault="002639D5" w:rsidP="002639D5">
            <w:pPr>
              <w:rPr>
                <w:ins w:id="7649" w:author="Tuomainen Mika" w:date="2014-04-10T23:30:00Z"/>
              </w:rPr>
            </w:pPr>
            <w:ins w:id="7650" w:author="Tuomainen Mika" w:date="2014-04-10T23:30:00Z">
              <w:r w:rsidRPr="007A3C25">
                <w:t>Onko hoidettu aiemmin</w:t>
              </w:r>
            </w:ins>
          </w:p>
        </w:tc>
        <w:tc>
          <w:tcPr>
            <w:tcW w:w="1701" w:type="dxa"/>
          </w:tcPr>
          <w:p w:rsidR="002639D5" w:rsidRPr="007A3C25" w:rsidRDefault="002639D5" w:rsidP="002639D5">
            <w:pPr>
              <w:rPr>
                <w:ins w:id="7651" w:author="Tuomainen Mika" w:date="2014-04-10T23:30:00Z"/>
              </w:rPr>
            </w:pPr>
            <w:ins w:id="7652" w:author="Tuomainen Mika" w:date="2014-04-10T23:30:00Z">
              <w:r w:rsidRPr="007A3C25">
                <w:t>vapaaehtoinen</w:t>
              </w:r>
            </w:ins>
          </w:p>
        </w:tc>
        <w:tc>
          <w:tcPr>
            <w:tcW w:w="1843" w:type="dxa"/>
          </w:tcPr>
          <w:p w:rsidR="002639D5" w:rsidRPr="007A3C25" w:rsidRDefault="002639D5" w:rsidP="002639D5">
            <w:pPr>
              <w:rPr>
                <w:ins w:id="7653" w:author="Tuomainen Mika" w:date="2014-04-10T23:30:00Z"/>
              </w:rPr>
            </w:pPr>
            <w:ins w:id="7654" w:author="Tuomainen Mika" w:date="2014-04-10T23:30:00Z">
              <w:r w:rsidRPr="00553B0C">
                <w:t>vapaaehtoinen</w:t>
              </w:r>
            </w:ins>
          </w:p>
        </w:tc>
      </w:tr>
      <w:tr w:rsidR="002639D5" w:rsidRPr="007A3C25" w:rsidTr="002639D5">
        <w:trPr>
          <w:gridAfter w:val="1"/>
          <w:wAfter w:w="526" w:type="dxa"/>
          <w:ins w:id="7655" w:author="Tuomainen Mika" w:date="2014-04-10T23:30:00Z"/>
        </w:trPr>
        <w:tc>
          <w:tcPr>
            <w:tcW w:w="1008" w:type="dxa"/>
          </w:tcPr>
          <w:p w:rsidR="002639D5" w:rsidRPr="007A3C25" w:rsidRDefault="002639D5" w:rsidP="002639D5">
            <w:pPr>
              <w:rPr>
                <w:ins w:id="7656" w:author="Tuomainen Mika" w:date="2014-04-10T23:30:00Z"/>
              </w:rPr>
            </w:pPr>
            <w:ins w:id="7657" w:author="Tuomainen Mika" w:date="2014-04-10T23:30:00Z">
              <w:r w:rsidRPr="007A3C25">
                <w:t>26</w:t>
              </w:r>
            </w:ins>
          </w:p>
        </w:tc>
        <w:tc>
          <w:tcPr>
            <w:tcW w:w="3778" w:type="dxa"/>
          </w:tcPr>
          <w:p w:rsidR="002639D5" w:rsidRPr="007A3C25" w:rsidRDefault="002639D5" w:rsidP="002639D5">
            <w:pPr>
              <w:rPr>
                <w:ins w:id="7658" w:author="Tuomainen Mika" w:date="2014-04-10T23:30:00Z"/>
              </w:rPr>
            </w:pPr>
            <w:ins w:id="7659" w:author="Tuomainen Mika" w:date="2014-04-10T23:30:00Z">
              <w:r w:rsidRPr="007A3C25">
                <w:t>Sairausloma</w:t>
              </w:r>
            </w:ins>
          </w:p>
        </w:tc>
        <w:tc>
          <w:tcPr>
            <w:tcW w:w="1701" w:type="dxa"/>
          </w:tcPr>
          <w:p w:rsidR="002639D5" w:rsidRPr="007A3C25" w:rsidRDefault="002639D5" w:rsidP="002639D5">
            <w:pPr>
              <w:rPr>
                <w:ins w:id="7660" w:author="Tuomainen Mika" w:date="2014-04-10T23:30:00Z"/>
              </w:rPr>
            </w:pPr>
            <w:ins w:id="7661" w:author="Tuomainen Mika" w:date="2014-04-10T23:30:00Z">
              <w:r w:rsidRPr="007A3C25">
                <w:t>vapaaehtoinen</w:t>
              </w:r>
            </w:ins>
          </w:p>
        </w:tc>
        <w:tc>
          <w:tcPr>
            <w:tcW w:w="1843" w:type="dxa"/>
          </w:tcPr>
          <w:p w:rsidR="002639D5" w:rsidRPr="007A3C25" w:rsidRDefault="002639D5" w:rsidP="002639D5">
            <w:pPr>
              <w:rPr>
                <w:ins w:id="7662" w:author="Tuomainen Mika" w:date="2014-04-10T23:30:00Z"/>
              </w:rPr>
            </w:pPr>
            <w:ins w:id="7663" w:author="Tuomainen Mika" w:date="2014-04-10T23:30:00Z">
              <w:r w:rsidRPr="00553B0C">
                <w:t>vapaaehtoinen</w:t>
              </w:r>
            </w:ins>
          </w:p>
        </w:tc>
      </w:tr>
      <w:tr w:rsidR="002639D5" w:rsidRPr="007A3C25" w:rsidTr="002639D5">
        <w:trPr>
          <w:gridAfter w:val="1"/>
          <w:wAfter w:w="526" w:type="dxa"/>
          <w:ins w:id="7664" w:author="Tuomainen Mika" w:date="2014-04-10T23:30:00Z"/>
        </w:trPr>
        <w:tc>
          <w:tcPr>
            <w:tcW w:w="1008" w:type="dxa"/>
          </w:tcPr>
          <w:p w:rsidR="002639D5" w:rsidRPr="007A3C25" w:rsidRDefault="002639D5" w:rsidP="002639D5">
            <w:pPr>
              <w:rPr>
                <w:ins w:id="7665" w:author="Tuomainen Mika" w:date="2014-04-10T23:30:00Z"/>
              </w:rPr>
            </w:pPr>
            <w:ins w:id="7666" w:author="Tuomainen Mika" w:date="2014-04-10T23:30:00Z">
              <w:r w:rsidRPr="007A3C25">
                <w:t>27</w:t>
              </w:r>
            </w:ins>
          </w:p>
        </w:tc>
        <w:tc>
          <w:tcPr>
            <w:tcW w:w="3778" w:type="dxa"/>
          </w:tcPr>
          <w:p w:rsidR="002639D5" w:rsidRPr="007A3C25" w:rsidRDefault="002639D5" w:rsidP="002639D5">
            <w:pPr>
              <w:rPr>
                <w:ins w:id="7667" w:author="Tuomainen Mika" w:date="2014-04-10T23:30:00Z"/>
              </w:rPr>
            </w:pPr>
            <w:ins w:id="7668" w:author="Tuomainen Mika" w:date="2014-04-10T23:30:00Z">
              <w:r w:rsidRPr="007A3C25">
                <w:t>Kuljetusjärjestely</w:t>
              </w:r>
            </w:ins>
          </w:p>
        </w:tc>
        <w:tc>
          <w:tcPr>
            <w:tcW w:w="1701" w:type="dxa"/>
          </w:tcPr>
          <w:p w:rsidR="002639D5" w:rsidRPr="007A3C25" w:rsidRDefault="002639D5" w:rsidP="002639D5">
            <w:pPr>
              <w:rPr>
                <w:ins w:id="7669" w:author="Tuomainen Mika" w:date="2014-04-10T23:30:00Z"/>
              </w:rPr>
            </w:pPr>
            <w:ins w:id="7670" w:author="Tuomainen Mika" w:date="2014-04-10T23:30:00Z">
              <w:r w:rsidRPr="007A3C25">
                <w:t>vapaaehtoinen</w:t>
              </w:r>
            </w:ins>
          </w:p>
        </w:tc>
        <w:tc>
          <w:tcPr>
            <w:tcW w:w="1843" w:type="dxa"/>
          </w:tcPr>
          <w:p w:rsidR="002639D5" w:rsidRPr="007A3C25" w:rsidRDefault="002639D5" w:rsidP="002639D5">
            <w:pPr>
              <w:rPr>
                <w:ins w:id="7671" w:author="Tuomainen Mika" w:date="2014-04-10T23:30:00Z"/>
              </w:rPr>
            </w:pPr>
            <w:ins w:id="7672" w:author="Tuomainen Mika" w:date="2014-04-10T23:30:00Z">
              <w:r w:rsidRPr="00553B0C">
                <w:t>vapaaehtoinen</w:t>
              </w:r>
            </w:ins>
          </w:p>
        </w:tc>
      </w:tr>
      <w:tr w:rsidR="002639D5" w:rsidRPr="007A3C25" w:rsidTr="002639D5">
        <w:trPr>
          <w:gridAfter w:val="1"/>
          <w:wAfter w:w="526" w:type="dxa"/>
          <w:ins w:id="7673" w:author="Tuomainen Mika" w:date="2014-04-10T23:30:00Z"/>
        </w:trPr>
        <w:tc>
          <w:tcPr>
            <w:tcW w:w="1008" w:type="dxa"/>
          </w:tcPr>
          <w:p w:rsidR="002639D5" w:rsidRPr="007A3C25" w:rsidRDefault="002639D5" w:rsidP="002639D5">
            <w:pPr>
              <w:rPr>
                <w:ins w:id="7674" w:author="Tuomainen Mika" w:date="2014-04-10T23:30:00Z"/>
              </w:rPr>
            </w:pPr>
            <w:ins w:id="7675" w:author="Tuomainen Mika" w:date="2014-04-10T23:30:00Z">
              <w:r w:rsidRPr="007A3C25">
                <w:t>27.1</w:t>
              </w:r>
            </w:ins>
          </w:p>
        </w:tc>
        <w:tc>
          <w:tcPr>
            <w:tcW w:w="3778" w:type="dxa"/>
          </w:tcPr>
          <w:p w:rsidR="002639D5" w:rsidRPr="007A3C25" w:rsidRDefault="002639D5" w:rsidP="002639D5">
            <w:pPr>
              <w:rPr>
                <w:ins w:id="7676" w:author="Tuomainen Mika" w:date="2014-04-10T23:30:00Z"/>
              </w:rPr>
            </w:pPr>
            <w:ins w:id="7677" w:author="Tuomainen Mika" w:date="2014-04-10T23:30:00Z">
              <w:r w:rsidRPr="007A3C25">
                <w:t>Kuljetustapa</w:t>
              </w:r>
            </w:ins>
          </w:p>
        </w:tc>
        <w:tc>
          <w:tcPr>
            <w:tcW w:w="1701" w:type="dxa"/>
          </w:tcPr>
          <w:p w:rsidR="002639D5" w:rsidRPr="007A3C25" w:rsidRDefault="002639D5" w:rsidP="002639D5">
            <w:pPr>
              <w:rPr>
                <w:ins w:id="7678" w:author="Tuomainen Mika" w:date="2014-04-10T23:30:00Z"/>
              </w:rPr>
            </w:pPr>
            <w:ins w:id="7679" w:author="Tuomainen Mika" w:date="2014-04-10T23:30:00Z">
              <w:r w:rsidRPr="007A3C25">
                <w:t>vapaaehtoinen</w:t>
              </w:r>
            </w:ins>
          </w:p>
        </w:tc>
        <w:tc>
          <w:tcPr>
            <w:tcW w:w="1843" w:type="dxa"/>
          </w:tcPr>
          <w:p w:rsidR="002639D5" w:rsidRPr="007A3C25" w:rsidRDefault="002639D5" w:rsidP="002639D5">
            <w:pPr>
              <w:rPr>
                <w:ins w:id="7680" w:author="Tuomainen Mika" w:date="2014-04-10T23:30:00Z"/>
              </w:rPr>
            </w:pPr>
            <w:ins w:id="7681" w:author="Tuomainen Mika" w:date="2014-04-10T23:30:00Z">
              <w:r w:rsidRPr="00553B0C">
                <w:t>vapaaehtoinen</w:t>
              </w:r>
            </w:ins>
          </w:p>
        </w:tc>
      </w:tr>
      <w:tr w:rsidR="002639D5" w:rsidRPr="007A3C25" w:rsidTr="002639D5">
        <w:trPr>
          <w:gridAfter w:val="1"/>
          <w:wAfter w:w="526" w:type="dxa"/>
          <w:ins w:id="7682" w:author="Tuomainen Mika" w:date="2014-04-10T23:30:00Z"/>
        </w:trPr>
        <w:tc>
          <w:tcPr>
            <w:tcW w:w="1008" w:type="dxa"/>
          </w:tcPr>
          <w:p w:rsidR="002639D5" w:rsidRPr="007A3C25" w:rsidRDefault="002639D5" w:rsidP="002639D5">
            <w:pPr>
              <w:rPr>
                <w:ins w:id="7683" w:author="Tuomainen Mika" w:date="2014-04-10T23:30:00Z"/>
              </w:rPr>
            </w:pPr>
            <w:ins w:id="7684" w:author="Tuomainen Mika" w:date="2014-04-10T23:30:00Z">
              <w:r w:rsidRPr="007A3C25">
                <w:t>27.2</w:t>
              </w:r>
            </w:ins>
          </w:p>
        </w:tc>
        <w:tc>
          <w:tcPr>
            <w:tcW w:w="3778" w:type="dxa"/>
          </w:tcPr>
          <w:p w:rsidR="002639D5" w:rsidRPr="007A3C25" w:rsidRDefault="002639D5" w:rsidP="002639D5">
            <w:pPr>
              <w:rPr>
                <w:ins w:id="7685" w:author="Tuomainen Mika" w:date="2014-04-10T23:30:00Z"/>
              </w:rPr>
            </w:pPr>
            <w:ins w:id="7686" w:author="Tuomainen Mika" w:date="2014-04-10T23:30:00Z">
              <w:r w:rsidRPr="007A3C25">
                <w:t>Saattojärjestely</w:t>
              </w:r>
            </w:ins>
          </w:p>
        </w:tc>
        <w:tc>
          <w:tcPr>
            <w:tcW w:w="1701" w:type="dxa"/>
          </w:tcPr>
          <w:p w:rsidR="002639D5" w:rsidRPr="007A3C25" w:rsidRDefault="002639D5" w:rsidP="002639D5">
            <w:pPr>
              <w:rPr>
                <w:ins w:id="7687" w:author="Tuomainen Mika" w:date="2014-04-10T23:30:00Z"/>
              </w:rPr>
            </w:pPr>
            <w:ins w:id="7688" w:author="Tuomainen Mika" w:date="2014-04-10T23:30:00Z">
              <w:r w:rsidRPr="007A3C25">
                <w:t>vapaaehtoinen</w:t>
              </w:r>
            </w:ins>
          </w:p>
        </w:tc>
        <w:tc>
          <w:tcPr>
            <w:tcW w:w="1843" w:type="dxa"/>
          </w:tcPr>
          <w:p w:rsidR="002639D5" w:rsidRPr="007A3C25" w:rsidRDefault="002639D5" w:rsidP="002639D5">
            <w:pPr>
              <w:rPr>
                <w:ins w:id="7689" w:author="Tuomainen Mika" w:date="2014-04-10T23:30:00Z"/>
              </w:rPr>
            </w:pPr>
            <w:ins w:id="7690" w:author="Tuomainen Mika" w:date="2014-04-10T23:30:00Z">
              <w:r w:rsidRPr="00553B0C">
                <w:t>vapaaehtoinen</w:t>
              </w:r>
            </w:ins>
          </w:p>
        </w:tc>
      </w:tr>
      <w:tr w:rsidR="002639D5" w:rsidRPr="007A3C25" w:rsidTr="002639D5">
        <w:trPr>
          <w:gridAfter w:val="1"/>
          <w:wAfter w:w="526" w:type="dxa"/>
          <w:ins w:id="7691" w:author="Tuomainen Mika" w:date="2014-04-10T23:30:00Z"/>
        </w:trPr>
        <w:tc>
          <w:tcPr>
            <w:tcW w:w="1008" w:type="dxa"/>
          </w:tcPr>
          <w:p w:rsidR="002639D5" w:rsidRPr="007A3C25" w:rsidRDefault="002639D5" w:rsidP="002639D5">
            <w:pPr>
              <w:rPr>
                <w:ins w:id="7692" w:author="Tuomainen Mika" w:date="2014-04-10T23:30:00Z"/>
              </w:rPr>
            </w:pPr>
            <w:ins w:id="7693" w:author="Tuomainen Mika" w:date="2014-04-10T23:30:00Z">
              <w:r w:rsidRPr="007A3C25">
                <w:t>27.3</w:t>
              </w:r>
            </w:ins>
          </w:p>
        </w:tc>
        <w:tc>
          <w:tcPr>
            <w:tcW w:w="3778" w:type="dxa"/>
          </w:tcPr>
          <w:p w:rsidR="002639D5" w:rsidRPr="007A3C25" w:rsidRDefault="002639D5" w:rsidP="002639D5">
            <w:pPr>
              <w:rPr>
                <w:ins w:id="7694" w:author="Tuomainen Mika" w:date="2014-04-10T23:30:00Z"/>
              </w:rPr>
            </w:pPr>
            <w:ins w:id="7695" w:author="Tuomainen Mika" w:date="2014-04-10T23:30:00Z">
              <w:r w:rsidRPr="007A3C25">
                <w:t>Kuljetuksen KELA-korvaus</w:t>
              </w:r>
            </w:ins>
          </w:p>
        </w:tc>
        <w:tc>
          <w:tcPr>
            <w:tcW w:w="1701" w:type="dxa"/>
          </w:tcPr>
          <w:p w:rsidR="002639D5" w:rsidRPr="007A3C25" w:rsidRDefault="002639D5" w:rsidP="002639D5">
            <w:pPr>
              <w:rPr>
                <w:ins w:id="7696" w:author="Tuomainen Mika" w:date="2014-04-10T23:30:00Z"/>
              </w:rPr>
            </w:pPr>
            <w:ins w:id="7697" w:author="Tuomainen Mika" w:date="2014-04-10T23:30:00Z">
              <w:r w:rsidRPr="007A3C25">
                <w:t>vapaaehtoinen</w:t>
              </w:r>
            </w:ins>
          </w:p>
        </w:tc>
        <w:tc>
          <w:tcPr>
            <w:tcW w:w="1843" w:type="dxa"/>
          </w:tcPr>
          <w:p w:rsidR="002639D5" w:rsidRPr="007A3C25" w:rsidRDefault="002639D5" w:rsidP="002639D5">
            <w:pPr>
              <w:rPr>
                <w:ins w:id="7698" w:author="Tuomainen Mika" w:date="2014-04-10T23:30:00Z"/>
              </w:rPr>
            </w:pPr>
            <w:ins w:id="7699" w:author="Tuomainen Mika" w:date="2014-04-10T23:30:00Z">
              <w:r w:rsidRPr="00553B0C">
                <w:t>vapaaehtoinen</w:t>
              </w:r>
            </w:ins>
          </w:p>
        </w:tc>
      </w:tr>
      <w:tr w:rsidR="002639D5" w:rsidRPr="007A3C25" w:rsidTr="002639D5">
        <w:trPr>
          <w:gridAfter w:val="1"/>
          <w:wAfter w:w="526" w:type="dxa"/>
          <w:ins w:id="7700" w:author="Tuomainen Mika" w:date="2014-04-10T23:30:00Z"/>
        </w:trPr>
        <w:tc>
          <w:tcPr>
            <w:tcW w:w="1008" w:type="dxa"/>
          </w:tcPr>
          <w:p w:rsidR="002639D5" w:rsidRPr="007A3C25" w:rsidRDefault="002639D5" w:rsidP="002639D5">
            <w:pPr>
              <w:rPr>
                <w:ins w:id="7701" w:author="Tuomainen Mika" w:date="2014-04-10T23:30:00Z"/>
              </w:rPr>
            </w:pPr>
            <w:ins w:id="7702" w:author="Tuomainen Mika" w:date="2014-04-10T23:30:00Z">
              <w:r w:rsidRPr="007A3C25">
                <w:t>27.4</w:t>
              </w:r>
            </w:ins>
          </w:p>
        </w:tc>
        <w:tc>
          <w:tcPr>
            <w:tcW w:w="3778" w:type="dxa"/>
          </w:tcPr>
          <w:p w:rsidR="002639D5" w:rsidRPr="007A3C25" w:rsidRDefault="002639D5" w:rsidP="002639D5">
            <w:pPr>
              <w:rPr>
                <w:ins w:id="7703" w:author="Tuomainen Mika" w:date="2014-04-10T23:30:00Z"/>
              </w:rPr>
            </w:pPr>
            <w:ins w:id="7704" w:author="Tuomainen Mika" w:date="2014-04-10T23:30:00Z">
              <w:r w:rsidRPr="007A3C25">
                <w:t>Kuljetuksen lähtöpaikka</w:t>
              </w:r>
            </w:ins>
          </w:p>
        </w:tc>
        <w:tc>
          <w:tcPr>
            <w:tcW w:w="1701" w:type="dxa"/>
          </w:tcPr>
          <w:p w:rsidR="002639D5" w:rsidRPr="007A3C25" w:rsidRDefault="002639D5" w:rsidP="002639D5">
            <w:pPr>
              <w:rPr>
                <w:ins w:id="7705" w:author="Tuomainen Mika" w:date="2014-04-10T23:30:00Z"/>
              </w:rPr>
            </w:pPr>
            <w:ins w:id="7706" w:author="Tuomainen Mika" w:date="2014-04-10T23:30:00Z">
              <w:r w:rsidRPr="007A3C25">
                <w:t>vapaaehtoinen</w:t>
              </w:r>
            </w:ins>
          </w:p>
        </w:tc>
        <w:tc>
          <w:tcPr>
            <w:tcW w:w="1843" w:type="dxa"/>
          </w:tcPr>
          <w:p w:rsidR="002639D5" w:rsidRPr="007A3C25" w:rsidRDefault="002639D5" w:rsidP="002639D5">
            <w:pPr>
              <w:rPr>
                <w:ins w:id="7707" w:author="Tuomainen Mika" w:date="2014-04-10T23:30:00Z"/>
              </w:rPr>
            </w:pPr>
            <w:ins w:id="7708" w:author="Tuomainen Mika" w:date="2014-04-10T23:30:00Z">
              <w:r w:rsidRPr="00553B0C">
                <w:t>vapaaehtoinen</w:t>
              </w:r>
            </w:ins>
          </w:p>
        </w:tc>
      </w:tr>
      <w:tr w:rsidR="002639D5" w:rsidRPr="007A3C25" w:rsidTr="002639D5">
        <w:trPr>
          <w:gridAfter w:val="1"/>
          <w:wAfter w:w="526" w:type="dxa"/>
          <w:ins w:id="7709" w:author="Tuomainen Mika" w:date="2014-04-10T23:30:00Z"/>
        </w:trPr>
        <w:tc>
          <w:tcPr>
            <w:tcW w:w="1008" w:type="dxa"/>
          </w:tcPr>
          <w:p w:rsidR="002639D5" w:rsidRPr="007A3C25" w:rsidRDefault="002639D5" w:rsidP="002639D5">
            <w:pPr>
              <w:rPr>
                <w:ins w:id="7710" w:author="Tuomainen Mika" w:date="2014-04-10T23:30:00Z"/>
              </w:rPr>
            </w:pPr>
            <w:ins w:id="7711" w:author="Tuomainen Mika" w:date="2014-04-10T23:30:00Z">
              <w:r w:rsidRPr="007A3C25">
                <w:t>27.5</w:t>
              </w:r>
            </w:ins>
          </w:p>
        </w:tc>
        <w:tc>
          <w:tcPr>
            <w:tcW w:w="3778" w:type="dxa"/>
          </w:tcPr>
          <w:p w:rsidR="002639D5" w:rsidRPr="007A3C25" w:rsidRDefault="002639D5" w:rsidP="002639D5">
            <w:pPr>
              <w:rPr>
                <w:ins w:id="7712" w:author="Tuomainen Mika" w:date="2014-04-10T23:30:00Z"/>
              </w:rPr>
            </w:pPr>
            <w:ins w:id="7713" w:author="Tuomainen Mika" w:date="2014-04-10T23:30:00Z">
              <w:r w:rsidRPr="007A3C25">
                <w:t>Kuljetuksen määränpää</w:t>
              </w:r>
            </w:ins>
          </w:p>
        </w:tc>
        <w:tc>
          <w:tcPr>
            <w:tcW w:w="1701" w:type="dxa"/>
          </w:tcPr>
          <w:p w:rsidR="002639D5" w:rsidRPr="007A3C25" w:rsidRDefault="002639D5" w:rsidP="002639D5">
            <w:pPr>
              <w:rPr>
                <w:ins w:id="7714" w:author="Tuomainen Mika" w:date="2014-04-10T23:30:00Z"/>
              </w:rPr>
            </w:pPr>
            <w:ins w:id="7715" w:author="Tuomainen Mika" w:date="2014-04-10T23:30:00Z">
              <w:r w:rsidRPr="007A3C25">
                <w:t>vapaaehtoinen</w:t>
              </w:r>
            </w:ins>
          </w:p>
        </w:tc>
        <w:tc>
          <w:tcPr>
            <w:tcW w:w="1843" w:type="dxa"/>
          </w:tcPr>
          <w:p w:rsidR="002639D5" w:rsidRPr="007A3C25" w:rsidRDefault="002639D5" w:rsidP="002639D5">
            <w:pPr>
              <w:rPr>
                <w:ins w:id="7716" w:author="Tuomainen Mika" w:date="2014-04-10T23:30:00Z"/>
              </w:rPr>
            </w:pPr>
            <w:ins w:id="7717" w:author="Tuomainen Mika" w:date="2014-04-10T23:30:00Z">
              <w:r w:rsidRPr="00553B0C">
                <w:t>vapaaehtoinen</w:t>
              </w:r>
            </w:ins>
          </w:p>
        </w:tc>
      </w:tr>
      <w:tr w:rsidR="002639D5" w:rsidRPr="007A3C25" w:rsidTr="002639D5">
        <w:trPr>
          <w:gridAfter w:val="1"/>
          <w:wAfter w:w="526" w:type="dxa"/>
          <w:ins w:id="7718" w:author="Tuomainen Mika" w:date="2014-04-10T23:30:00Z"/>
        </w:trPr>
        <w:tc>
          <w:tcPr>
            <w:tcW w:w="1008" w:type="dxa"/>
          </w:tcPr>
          <w:p w:rsidR="002639D5" w:rsidRPr="007A3C25" w:rsidRDefault="002639D5" w:rsidP="002639D5">
            <w:pPr>
              <w:rPr>
                <w:ins w:id="7719" w:author="Tuomainen Mika" w:date="2014-04-10T23:30:00Z"/>
              </w:rPr>
            </w:pPr>
            <w:ins w:id="7720" w:author="Tuomainen Mika" w:date="2014-04-10T23:30:00Z">
              <w:r w:rsidRPr="007A3C25">
                <w:t>29</w:t>
              </w:r>
            </w:ins>
          </w:p>
        </w:tc>
        <w:tc>
          <w:tcPr>
            <w:tcW w:w="3778" w:type="dxa"/>
          </w:tcPr>
          <w:p w:rsidR="002639D5" w:rsidRPr="007A3C25" w:rsidRDefault="002639D5" w:rsidP="002639D5">
            <w:pPr>
              <w:rPr>
                <w:ins w:id="7721" w:author="Tuomainen Mika" w:date="2014-04-10T23:30:00Z"/>
              </w:rPr>
            </w:pPr>
            <w:ins w:id="7722" w:author="Tuomainen Mika" w:date="2014-04-10T23:30:00Z">
              <w:r w:rsidRPr="007A3C25">
                <w:t>Lähetteen tyyppi</w:t>
              </w:r>
            </w:ins>
          </w:p>
        </w:tc>
        <w:tc>
          <w:tcPr>
            <w:tcW w:w="1701" w:type="dxa"/>
          </w:tcPr>
          <w:p w:rsidR="002639D5" w:rsidRPr="007A3C25" w:rsidRDefault="002639D5" w:rsidP="002639D5">
            <w:pPr>
              <w:rPr>
                <w:ins w:id="7723" w:author="Tuomainen Mika" w:date="2014-04-10T23:30:00Z"/>
              </w:rPr>
            </w:pPr>
            <w:ins w:id="7724" w:author="Tuomainen Mika" w:date="2014-04-10T23:30:00Z">
              <w:r w:rsidRPr="007A3C25">
                <w:t>vapaaehtoinen</w:t>
              </w:r>
            </w:ins>
          </w:p>
        </w:tc>
        <w:tc>
          <w:tcPr>
            <w:tcW w:w="1843" w:type="dxa"/>
          </w:tcPr>
          <w:p w:rsidR="002639D5" w:rsidRPr="007A3C25" w:rsidRDefault="002639D5" w:rsidP="002639D5">
            <w:pPr>
              <w:rPr>
                <w:ins w:id="7725" w:author="Tuomainen Mika" w:date="2014-04-10T23:30:00Z"/>
              </w:rPr>
            </w:pPr>
            <w:ins w:id="7726" w:author="Tuomainen Mika" w:date="2014-04-10T23:30:00Z">
              <w:r w:rsidRPr="00553B0C">
                <w:t>vapaaehtoinen</w:t>
              </w:r>
            </w:ins>
          </w:p>
        </w:tc>
      </w:tr>
      <w:tr w:rsidR="002639D5" w:rsidRPr="007A3C25" w:rsidTr="002639D5">
        <w:trPr>
          <w:gridAfter w:val="1"/>
          <w:wAfter w:w="526" w:type="dxa"/>
          <w:ins w:id="7727" w:author="Tuomainen Mika" w:date="2014-04-10T23:30:00Z"/>
        </w:trPr>
        <w:tc>
          <w:tcPr>
            <w:tcW w:w="1008" w:type="dxa"/>
          </w:tcPr>
          <w:p w:rsidR="002639D5" w:rsidRPr="007A3C25" w:rsidRDefault="002639D5" w:rsidP="002639D5">
            <w:pPr>
              <w:rPr>
                <w:ins w:id="7728" w:author="Tuomainen Mika" w:date="2014-04-10T23:30:00Z"/>
              </w:rPr>
            </w:pPr>
            <w:ins w:id="7729" w:author="Tuomainen Mika" w:date="2014-04-10T23:30:00Z">
              <w:r w:rsidRPr="007A3C25">
                <w:t>30</w:t>
              </w:r>
            </w:ins>
          </w:p>
        </w:tc>
        <w:tc>
          <w:tcPr>
            <w:tcW w:w="3778" w:type="dxa"/>
          </w:tcPr>
          <w:p w:rsidR="002639D5" w:rsidRPr="007A3C25" w:rsidRDefault="002639D5" w:rsidP="002639D5">
            <w:pPr>
              <w:rPr>
                <w:ins w:id="7730" w:author="Tuomainen Mika" w:date="2014-04-10T23:30:00Z"/>
              </w:rPr>
            </w:pPr>
            <w:ins w:id="7731" w:author="Tuomainen Mika" w:date="2014-04-10T23:30:00Z">
              <w:r w:rsidRPr="007A3C25">
                <w:t>Onko tarpeen vaatiessa konsultoijalla lupa kutsua potilas hoitoon</w:t>
              </w:r>
            </w:ins>
          </w:p>
        </w:tc>
        <w:tc>
          <w:tcPr>
            <w:tcW w:w="1701" w:type="dxa"/>
          </w:tcPr>
          <w:p w:rsidR="002639D5" w:rsidRPr="007A3C25" w:rsidRDefault="002639D5" w:rsidP="002639D5">
            <w:pPr>
              <w:rPr>
                <w:ins w:id="7732" w:author="Tuomainen Mika" w:date="2014-04-10T23:30:00Z"/>
              </w:rPr>
            </w:pPr>
            <w:ins w:id="7733" w:author="Tuomainen Mika" w:date="2014-04-10T23:30:00Z">
              <w:r w:rsidRPr="007A3C25">
                <w:t>vapaaehtoinen</w:t>
              </w:r>
            </w:ins>
          </w:p>
        </w:tc>
        <w:tc>
          <w:tcPr>
            <w:tcW w:w="1843" w:type="dxa"/>
          </w:tcPr>
          <w:p w:rsidR="002639D5" w:rsidRPr="007A3C25" w:rsidRDefault="002639D5" w:rsidP="002639D5">
            <w:pPr>
              <w:rPr>
                <w:ins w:id="7734" w:author="Tuomainen Mika" w:date="2014-04-10T23:30:00Z"/>
              </w:rPr>
            </w:pPr>
            <w:ins w:id="7735" w:author="Tuomainen Mika" w:date="2014-04-10T23:30:00Z">
              <w:r w:rsidRPr="00553B0C">
                <w:t>vapaaehtoinen</w:t>
              </w:r>
            </w:ins>
          </w:p>
        </w:tc>
      </w:tr>
      <w:tr w:rsidR="002639D5" w:rsidRPr="007A3C25" w:rsidTr="002639D5">
        <w:trPr>
          <w:gridAfter w:val="1"/>
          <w:wAfter w:w="526" w:type="dxa"/>
          <w:ins w:id="7736" w:author="Tuomainen Mika" w:date="2014-04-10T23:30:00Z"/>
        </w:trPr>
        <w:tc>
          <w:tcPr>
            <w:tcW w:w="1008" w:type="dxa"/>
          </w:tcPr>
          <w:p w:rsidR="002639D5" w:rsidRPr="007A3C25" w:rsidRDefault="002639D5" w:rsidP="002639D5">
            <w:pPr>
              <w:rPr>
                <w:ins w:id="7737" w:author="Tuomainen Mika" w:date="2014-04-10T23:30:00Z"/>
              </w:rPr>
            </w:pPr>
            <w:ins w:id="7738" w:author="Tuomainen Mika" w:date="2014-04-10T23:30:00Z">
              <w:r w:rsidRPr="007A3C25">
                <w:t>31</w:t>
              </w:r>
            </w:ins>
          </w:p>
        </w:tc>
        <w:tc>
          <w:tcPr>
            <w:tcW w:w="3778" w:type="dxa"/>
          </w:tcPr>
          <w:p w:rsidR="002639D5" w:rsidRPr="007A3C25" w:rsidRDefault="002639D5" w:rsidP="002639D5">
            <w:pPr>
              <w:rPr>
                <w:ins w:id="7739" w:author="Tuomainen Mika" w:date="2014-04-10T23:30:00Z"/>
              </w:rPr>
            </w:pPr>
            <w:ins w:id="7740" w:author="Tuomainen Mika" w:date="2014-04-10T23:30:00Z">
              <w:r w:rsidRPr="007A3C25">
                <w:t>Maksaja</w:t>
              </w:r>
            </w:ins>
          </w:p>
        </w:tc>
        <w:tc>
          <w:tcPr>
            <w:tcW w:w="1701" w:type="dxa"/>
          </w:tcPr>
          <w:p w:rsidR="002639D5" w:rsidRPr="007A3C25" w:rsidRDefault="002639D5" w:rsidP="002639D5">
            <w:pPr>
              <w:rPr>
                <w:ins w:id="7741" w:author="Tuomainen Mika" w:date="2014-04-10T23:30:00Z"/>
              </w:rPr>
            </w:pPr>
            <w:ins w:id="7742" w:author="Tuomainen Mika" w:date="2014-04-10T23:30:00Z">
              <w:r w:rsidRPr="007A3C25">
                <w:t>vapaaehtoinen</w:t>
              </w:r>
            </w:ins>
          </w:p>
        </w:tc>
        <w:tc>
          <w:tcPr>
            <w:tcW w:w="1843" w:type="dxa"/>
          </w:tcPr>
          <w:p w:rsidR="002639D5" w:rsidRPr="007A3C25" w:rsidRDefault="002639D5" w:rsidP="002639D5">
            <w:pPr>
              <w:rPr>
                <w:ins w:id="7743" w:author="Tuomainen Mika" w:date="2014-04-10T23:30:00Z"/>
              </w:rPr>
            </w:pPr>
            <w:ins w:id="7744" w:author="Tuomainen Mika" w:date="2014-04-10T23:30:00Z">
              <w:r w:rsidRPr="00553B0C">
                <w:t>vapaaehtoinen</w:t>
              </w:r>
            </w:ins>
          </w:p>
        </w:tc>
      </w:tr>
      <w:tr w:rsidR="002639D5" w:rsidRPr="007A3C25" w:rsidTr="002639D5">
        <w:trPr>
          <w:gridAfter w:val="1"/>
          <w:wAfter w:w="526" w:type="dxa"/>
          <w:ins w:id="7745" w:author="Tuomainen Mika" w:date="2014-04-10T23:30:00Z"/>
        </w:trPr>
        <w:tc>
          <w:tcPr>
            <w:tcW w:w="1008" w:type="dxa"/>
          </w:tcPr>
          <w:p w:rsidR="002639D5" w:rsidRPr="007A3C25" w:rsidRDefault="002639D5" w:rsidP="002639D5">
            <w:pPr>
              <w:rPr>
                <w:ins w:id="7746" w:author="Tuomainen Mika" w:date="2014-04-10T23:30:00Z"/>
              </w:rPr>
            </w:pPr>
            <w:ins w:id="7747" w:author="Tuomainen Mika" w:date="2014-04-10T23:30:00Z">
              <w:r w:rsidRPr="007A3C25">
                <w:t>31.1</w:t>
              </w:r>
            </w:ins>
          </w:p>
        </w:tc>
        <w:tc>
          <w:tcPr>
            <w:tcW w:w="3778" w:type="dxa"/>
          </w:tcPr>
          <w:p w:rsidR="002639D5" w:rsidRPr="007A3C25" w:rsidRDefault="002639D5" w:rsidP="002639D5">
            <w:pPr>
              <w:rPr>
                <w:ins w:id="7748" w:author="Tuomainen Mika" w:date="2014-04-10T23:30:00Z"/>
              </w:rPr>
            </w:pPr>
            <w:ins w:id="7749" w:author="Tuomainen Mika" w:date="2014-04-10T23:30:00Z">
              <w:r w:rsidRPr="007A3C25">
                <w:t>Maksuosuus</w:t>
              </w:r>
            </w:ins>
          </w:p>
        </w:tc>
        <w:tc>
          <w:tcPr>
            <w:tcW w:w="1701" w:type="dxa"/>
          </w:tcPr>
          <w:p w:rsidR="002639D5" w:rsidRPr="007A3C25" w:rsidRDefault="002639D5" w:rsidP="002639D5">
            <w:pPr>
              <w:rPr>
                <w:ins w:id="7750" w:author="Tuomainen Mika" w:date="2014-04-10T23:30:00Z"/>
              </w:rPr>
            </w:pPr>
            <w:ins w:id="7751" w:author="Tuomainen Mika" w:date="2014-04-10T23:30:00Z">
              <w:r w:rsidRPr="007A3C25">
                <w:t>vapaaehtoinen</w:t>
              </w:r>
            </w:ins>
          </w:p>
        </w:tc>
        <w:tc>
          <w:tcPr>
            <w:tcW w:w="1843" w:type="dxa"/>
          </w:tcPr>
          <w:p w:rsidR="002639D5" w:rsidRPr="007A3C25" w:rsidRDefault="002639D5" w:rsidP="002639D5">
            <w:pPr>
              <w:rPr>
                <w:ins w:id="7752" w:author="Tuomainen Mika" w:date="2014-04-10T23:30:00Z"/>
              </w:rPr>
            </w:pPr>
            <w:ins w:id="7753" w:author="Tuomainen Mika" w:date="2014-04-10T23:30:00Z">
              <w:r w:rsidRPr="00553B0C">
                <w:t>vapaaehtoinen</w:t>
              </w:r>
            </w:ins>
          </w:p>
        </w:tc>
      </w:tr>
      <w:tr w:rsidR="002639D5" w:rsidRPr="007A3C25" w:rsidTr="002639D5">
        <w:trPr>
          <w:gridAfter w:val="1"/>
          <w:wAfter w:w="526" w:type="dxa"/>
          <w:ins w:id="7754" w:author="Tuomainen Mika" w:date="2014-04-10T23:30:00Z"/>
        </w:trPr>
        <w:tc>
          <w:tcPr>
            <w:tcW w:w="1008" w:type="dxa"/>
          </w:tcPr>
          <w:p w:rsidR="002639D5" w:rsidRPr="007A3C25" w:rsidRDefault="002639D5" w:rsidP="002639D5">
            <w:pPr>
              <w:rPr>
                <w:ins w:id="7755" w:author="Tuomainen Mika" w:date="2014-04-10T23:30:00Z"/>
              </w:rPr>
            </w:pPr>
            <w:ins w:id="7756" w:author="Tuomainen Mika" w:date="2014-04-10T23:30:00Z">
              <w:r w:rsidRPr="007A3C25">
                <w:t>32</w:t>
              </w:r>
            </w:ins>
          </w:p>
        </w:tc>
        <w:tc>
          <w:tcPr>
            <w:tcW w:w="3778" w:type="dxa"/>
          </w:tcPr>
          <w:p w:rsidR="002639D5" w:rsidRPr="007A3C25" w:rsidRDefault="002639D5" w:rsidP="002639D5">
            <w:pPr>
              <w:rPr>
                <w:ins w:id="7757" w:author="Tuomainen Mika" w:date="2014-04-10T23:30:00Z"/>
              </w:rPr>
            </w:pPr>
            <w:ins w:id="7758" w:author="Tuomainen Mika" w:date="2014-04-10T23:30:00Z">
              <w:r w:rsidRPr="007A3C25">
                <w:t>Maksusitoumus</w:t>
              </w:r>
            </w:ins>
          </w:p>
        </w:tc>
        <w:tc>
          <w:tcPr>
            <w:tcW w:w="1701" w:type="dxa"/>
          </w:tcPr>
          <w:p w:rsidR="002639D5" w:rsidRPr="007A3C25" w:rsidRDefault="002639D5" w:rsidP="002639D5">
            <w:pPr>
              <w:rPr>
                <w:ins w:id="7759" w:author="Tuomainen Mika" w:date="2014-04-10T23:30:00Z"/>
              </w:rPr>
            </w:pPr>
            <w:ins w:id="7760" w:author="Tuomainen Mika" w:date="2014-04-10T23:30:00Z">
              <w:r w:rsidRPr="007A3C25">
                <w:t>vapaaehtoinen</w:t>
              </w:r>
            </w:ins>
          </w:p>
        </w:tc>
        <w:tc>
          <w:tcPr>
            <w:tcW w:w="1843" w:type="dxa"/>
          </w:tcPr>
          <w:p w:rsidR="002639D5" w:rsidRPr="007A3C25" w:rsidRDefault="002639D5" w:rsidP="002639D5">
            <w:pPr>
              <w:rPr>
                <w:ins w:id="7761" w:author="Tuomainen Mika" w:date="2014-04-10T23:30:00Z"/>
              </w:rPr>
            </w:pPr>
            <w:ins w:id="7762" w:author="Tuomainen Mika" w:date="2014-04-10T23:30:00Z">
              <w:r w:rsidRPr="00553B0C">
                <w:t>vapaaehtoinen</w:t>
              </w:r>
            </w:ins>
          </w:p>
        </w:tc>
      </w:tr>
      <w:tr w:rsidR="002639D5" w:rsidRPr="007A3C25" w:rsidTr="002639D5">
        <w:trPr>
          <w:gridAfter w:val="1"/>
          <w:wAfter w:w="526" w:type="dxa"/>
          <w:ins w:id="7763" w:author="Tuomainen Mika" w:date="2014-04-10T23:30:00Z"/>
        </w:trPr>
        <w:tc>
          <w:tcPr>
            <w:tcW w:w="1008" w:type="dxa"/>
          </w:tcPr>
          <w:p w:rsidR="002639D5" w:rsidRPr="007A3C25" w:rsidRDefault="002639D5" w:rsidP="002639D5">
            <w:pPr>
              <w:rPr>
                <w:ins w:id="7764" w:author="Tuomainen Mika" w:date="2014-04-10T23:30:00Z"/>
              </w:rPr>
            </w:pPr>
            <w:ins w:id="7765" w:author="Tuomainen Mika" w:date="2014-04-10T23:30:00Z">
              <w:r w:rsidRPr="007A3C25">
                <w:t>32.1</w:t>
              </w:r>
            </w:ins>
          </w:p>
        </w:tc>
        <w:tc>
          <w:tcPr>
            <w:tcW w:w="3778" w:type="dxa"/>
          </w:tcPr>
          <w:p w:rsidR="002639D5" w:rsidRPr="007A3C25" w:rsidRDefault="002639D5" w:rsidP="002639D5">
            <w:pPr>
              <w:rPr>
                <w:ins w:id="7766" w:author="Tuomainen Mika" w:date="2014-04-10T23:30:00Z"/>
              </w:rPr>
            </w:pPr>
            <w:ins w:id="7767" w:author="Tuomainen Mika" w:date="2014-04-10T23:30:00Z">
              <w:r w:rsidRPr="007A3C25">
                <w:t>Maksusitoumuksen laji</w:t>
              </w:r>
            </w:ins>
          </w:p>
        </w:tc>
        <w:tc>
          <w:tcPr>
            <w:tcW w:w="1701" w:type="dxa"/>
          </w:tcPr>
          <w:p w:rsidR="002639D5" w:rsidRPr="007A3C25" w:rsidRDefault="002639D5" w:rsidP="002639D5">
            <w:pPr>
              <w:rPr>
                <w:ins w:id="7768" w:author="Tuomainen Mika" w:date="2014-04-10T23:30:00Z"/>
              </w:rPr>
            </w:pPr>
            <w:ins w:id="7769" w:author="Tuomainen Mika" w:date="2014-04-10T23:30:00Z">
              <w:r w:rsidRPr="007A3C25">
                <w:t>vapaaehtoinen</w:t>
              </w:r>
            </w:ins>
          </w:p>
        </w:tc>
        <w:tc>
          <w:tcPr>
            <w:tcW w:w="1843" w:type="dxa"/>
          </w:tcPr>
          <w:p w:rsidR="002639D5" w:rsidRPr="007A3C25" w:rsidRDefault="002639D5" w:rsidP="002639D5">
            <w:pPr>
              <w:rPr>
                <w:ins w:id="7770" w:author="Tuomainen Mika" w:date="2014-04-10T23:30:00Z"/>
              </w:rPr>
            </w:pPr>
            <w:ins w:id="7771" w:author="Tuomainen Mika" w:date="2014-04-10T23:30:00Z">
              <w:r w:rsidRPr="00553B0C">
                <w:t>vapaaehtoinen</w:t>
              </w:r>
            </w:ins>
          </w:p>
        </w:tc>
      </w:tr>
      <w:tr w:rsidR="002639D5" w:rsidRPr="007A3C25" w:rsidTr="002639D5">
        <w:trPr>
          <w:gridAfter w:val="1"/>
          <w:wAfter w:w="526" w:type="dxa"/>
          <w:ins w:id="7772" w:author="Tuomainen Mika" w:date="2014-04-10T23:30:00Z"/>
        </w:trPr>
        <w:tc>
          <w:tcPr>
            <w:tcW w:w="1008" w:type="dxa"/>
          </w:tcPr>
          <w:p w:rsidR="002639D5" w:rsidRPr="007A3C25" w:rsidRDefault="002639D5" w:rsidP="002639D5">
            <w:pPr>
              <w:rPr>
                <w:ins w:id="7773" w:author="Tuomainen Mika" w:date="2014-04-10T23:30:00Z"/>
              </w:rPr>
            </w:pPr>
            <w:ins w:id="7774" w:author="Tuomainen Mika" w:date="2014-04-10T23:30:00Z">
              <w:r w:rsidRPr="007A3C25">
                <w:t>32.2</w:t>
              </w:r>
            </w:ins>
          </w:p>
        </w:tc>
        <w:tc>
          <w:tcPr>
            <w:tcW w:w="3778" w:type="dxa"/>
          </w:tcPr>
          <w:p w:rsidR="002639D5" w:rsidRPr="007A3C25" w:rsidRDefault="002639D5" w:rsidP="002639D5">
            <w:pPr>
              <w:rPr>
                <w:ins w:id="7775" w:author="Tuomainen Mika" w:date="2014-04-10T23:30:00Z"/>
              </w:rPr>
            </w:pPr>
            <w:ins w:id="7776" w:author="Tuomainen Mika" w:date="2014-04-10T23:30:00Z">
              <w:r w:rsidRPr="007A3C25">
                <w:t>Maksusitoumuksen tila</w:t>
              </w:r>
            </w:ins>
          </w:p>
        </w:tc>
        <w:tc>
          <w:tcPr>
            <w:tcW w:w="1701" w:type="dxa"/>
          </w:tcPr>
          <w:p w:rsidR="002639D5" w:rsidRPr="007A3C25" w:rsidRDefault="002639D5" w:rsidP="002639D5">
            <w:pPr>
              <w:rPr>
                <w:ins w:id="7777" w:author="Tuomainen Mika" w:date="2014-04-10T23:30:00Z"/>
              </w:rPr>
            </w:pPr>
            <w:ins w:id="7778" w:author="Tuomainen Mika" w:date="2014-04-10T23:30:00Z">
              <w:r w:rsidRPr="007A3C25">
                <w:t>vapaaehtoinen</w:t>
              </w:r>
            </w:ins>
          </w:p>
        </w:tc>
        <w:tc>
          <w:tcPr>
            <w:tcW w:w="1843" w:type="dxa"/>
          </w:tcPr>
          <w:p w:rsidR="002639D5" w:rsidRPr="007A3C25" w:rsidRDefault="002639D5" w:rsidP="002639D5">
            <w:pPr>
              <w:rPr>
                <w:ins w:id="7779" w:author="Tuomainen Mika" w:date="2014-04-10T23:30:00Z"/>
              </w:rPr>
            </w:pPr>
            <w:ins w:id="7780" w:author="Tuomainen Mika" w:date="2014-04-10T23:30:00Z">
              <w:r w:rsidRPr="00553B0C">
                <w:t>vapaaehtoinen</w:t>
              </w:r>
            </w:ins>
          </w:p>
        </w:tc>
      </w:tr>
      <w:tr w:rsidR="002639D5" w:rsidRPr="007A3C25" w:rsidTr="002639D5">
        <w:trPr>
          <w:gridAfter w:val="1"/>
          <w:wAfter w:w="526" w:type="dxa"/>
          <w:ins w:id="7781" w:author="Tuomainen Mika" w:date="2014-04-10T23:30:00Z"/>
        </w:trPr>
        <w:tc>
          <w:tcPr>
            <w:tcW w:w="1008" w:type="dxa"/>
          </w:tcPr>
          <w:p w:rsidR="002639D5" w:rsidRPr="007A3C25" w:rsidRDefault="002639D5" w:rsidP="002639D5">
            <w:pPr>
              <w:rPr>
                <w:ins w:id="7782" w:author="Tuomainen Mika" w:date="2014-04-10T23:30:00Z"/>
              </w:rPr>
            </w:pPr>
            <w:ins w:id="7783" w:author="Tuomainen Mika" w:date="2014-04-10T23:30:00Z">
              <w:r w:rsidRPr="007A3C25">
                <w:t>32.3</w:t>
              </w:r>
            </w:ins>
          </w:p>
        </w:tc>
        <w:tc>
          <w:tcPr>
            <w:tcW w:w="3778" w:type="dxa"/>
          </w:tcPr>
          <w:p w:rsidR="002639D5" w:rsidRPr="007A3C25" w:rsidRDefault="002639D5" w:rsidP="002639D5">
            <w:pPr>
              <w:rPr>
                <w:ins w:id="7784" w:author="Tuomainen Mika" w:date="2014-04-10T23:30:00Z"/>
              </w:rPr>
            </w:pPr>
            <w:ins w:id="7785" w:author="Tuomainen Mika" w:date="2014-04-10T23:30:00Z">
              <w:r w:rsidRPr="007A3C25">
                <w:t>SHP:n maksusitoumusvarmennus</w:t>
              </w:r>
            </w:ins>
          </w:p>
        </w:tc>
        <w:tc>
          <w:tcPr>
            <w:tcW w:w="1701" w:type="dxa"/>
          </w:tcPr>
          <w:p w:rsidR="002639D5" w:rsidRPr="007A3C25" w:rsidRDefault="002639D5" w:rsidP="002639D5">
            <w:pPr>
              <w:rPr>
                <w:ins w:id="7786" w:author="Tuomainen Mika" w:date="2014-04-10T23:30:00Z"/>
              </w:rPr>
            </w:pPr>
            <w:ins w:id="7787" w:author="Tuomainen Mika" w:date="2014-04-10T23:30:00Z">
              <w:r w:rsidRPr="007A3C25">
                <w:t>vapaaehtoinen</w:t>
              </w:r>
            </w:ins>
          </w:p>
        </w:tc>
        <w:tc>
          <w:tcPr>
            <w:tcW w:w="1843" w:type="dxa"/>
          </w:tcPr>
          <w:p w:rsidR="002639D5" w:rsidRPr="007A3C25" w:rsidRDefault="002639D5" w:rsidP="002639D5">
            <w:pPr>
              <w:rPr>
                <w:ins w:id="7788" w:author="Tuomainen Mika" w:date="2014-04-10T23:30:00Z"/>
              </w:rPr>
            </w:pPr>
            <w:ins w:id="7789" w:author="Tuomainen Mika" w:date="2014-04-10T23:30:00Z">
              <w:r w:rsidRPr="00553B0C">
                <w:t>vapaaehtoinen</w:t>
              </w:r>
            </w:ins>
          </w:p>
        </w:tc>
      </w:tr>
      <w:tr w:rsidR="002639D5" w:rsidRPr="007A3C25" w:rsidTr="002639D5">
        <w:trPr>
          <w:gridAfter w:val="1"/>
          <w:wAfter w:w="526" w:type="dxa"/>
          <w:ins w:id="7790" w:author="Tuomainen Mika" w:date="2014-04-10T23:30:00Z"/>
        </w:trPr>
        <w:tc>
          <w:tcPr>
            <w:tcW w:w="1008" w:type="dxa"/>
          </w:tcPr>
          <w:p w:rsidR="002639D5" w:rsidRPr="007A3C25" w:rsidRDefault="002639D5" w:rsidP="002639D5">
            <w:pPr>
              <w:rPr>
                <w:ins w:id="7791" w:author="Tuomainen Mika" w:date="2014-04-10T23:30:00Z"/>
              </w:rPr>
            </w:pPr>
            <w:ins w:id="7792" w:author="Tuomainen Mika" w:date="2014-04-10T23:30:00Z">
              <w:r w:rsidRPr="007A3C25">
                <w:t>32.4</w:t>
              </w:r>
            </w:ins>
          </w:p>
        </w:tc>
        <w:tc>
          <w:tcPr>
            <w:tcW w:w="3778" w:type="dxa"/>
          </w:tcPr>
          <w:p w:rsidR="002639D5" w:rsidRPr="007A3C25" w:rsidRDefault="002639D5" w:rsidP="002639D5">
            <w:pPr>
              <w:rPr>
                <w:ins w:id="7793" w:author="Tuomainen Mika" w:date="2014-04-10T23:30:00Z"/>
              </w:rPr>
            </w:pPr>
            <w:ins w:id="7794" w:author="Tuomainen Mika" w:date="2014-04-10T23:30:00Z">
              <w:r w:rsidRPr="007A3C25">
                <w:t>Hoidon peruste ESH § 30</w:t>
              </w:r>
            </w:ins>
          </w:p>
        </w:tc>
        <w:tc>
          <w:tcPr>
            <w:tcW w:w="1701" w:type="dxa"/>
          </w:tcPr>
          <w:p w:rsidR="002639D5" w:rsidRPr="007A3C25" w:rsidRDefault="002639D5" w:rsidP="002639D5">
            <w:pPr>
              <w:rPr>
                <w:ins w:id="7795" w:author="Tuomainen Mika" w:date="2014-04-10T23:30:00Z"/>
              </w:rPr>
            </w:pPr>
            <w:ins w:id="7796" w:author="Tuomainen Mika" w:date="2014-04-10T23:30:00Z">
              <w:r w:rsidRPr="007A3C25">
                <w:t>vapaaehtoinen</w:t>
              </w:r>
            </w:ins>
          </w:p>
        </w:tc>
        <w:tc>
          <w:tcPr>
            <w:tcW w:w="1843" w:type="dxa"/>
          </w:tcPr>
          <w:p w:rsidR="002639D5" w:rsidRPr="007A3C25" w:rsidRDefault="002639D5" w:rsidP="002639D5">
            <w:pPr>
              <w:rPr>
                <w:ins w:id="7797" w:author="Tuomainen Mika" w:date="2014-04-10T23:30:00Z"/>
              </w:rPr>
            </w:pPr>
            <w:ins w:id="7798" w:author="Tuomainen Mika" w:date="2014-04-10T23:30:00Z">
              <w:r w:rsidRPr="00553B0C">
                <w:t>vapaaehtoinen</w:t>
              </w:r>
            </w:ins>
          </w:p>
        </w:tc>
      </w:tr>
      <w:tr w:rsidR="002639D5" w:rsidRPr="007A3C25" w:rsidTr="002639D5">
        <w:trPr>
          <w:gridAfter w:val="1"/>
          <w:wAfter w:w="526" w:type="dxa"/>
          <w:ins w:id="7799" w:author="Tuomainen Mika" w:date="2014-04-10T23:30:00Z"/>
        </w:trPr>
        <w:tc>
          <w:tcPr>
            <w:tcW w:w="1008" w:type="dxa"/>
          </w:tcPr>
          <w:p w:rsidR="002639D5" w:rsidRPr="007A3C25" w:rsidRDefault="002639D5" w:rsidP="002639D5">
            <w:pPr>
              <w:rPr>
                <w:ins w:id="7800" w:author="Tuomainen Mika" w:date="2014-04-10T23:30:00Z"/>
              </w:rPr>
            </w:pPr>
            <w:ins w:id="7801" w:author="Tuomainen Mika" w:date="2014-04-10T23:30:00Z">
              <w:r w:rsidRPr="007A3C25">
                <w:t>33</w:t>
              </w:r>
            </w:ins>
          </w:p>
        </w:tc>
        <w:tc>
          <w:tcPr>
            <w:tcW w:w="3778" w:type="dxa"/>
          </w:tcPr>
          <w:p w:rsidR="002639D5" w:rsidRPr="007A3C25" w:rsidRDefault="002639D5" w:rsidP="002639D5">
            <w:pPr>
              <w:rPr>
                <w:ins w:id="7802" w:author="Tuomainen Mika" w:date="2014-04-10T23:30:00Z"/>
              </w:rPr>
            </w:pPr>
            <w:ins w:id="7803" w:author="Tuomainen Mika" w:date="2014-04-10T23:30:00Z">
              <w:r w:rsidRPr="007A3C25">
                <w:t>Sanoman päätyyppi</w:t>
              </w:r>
            </w:ins>
          </w:p>
        </w:tc>
        <w:tc>
          <w:tcPr>
            <w:tcW w:w="1701" w:type="dxa"/>
          </w:tcPr>
          <w:p w:rsidR="002639D5" w:rsidRPr="007A3C25" w:rsidRDefault="002639D5" w:rsidP="002639D5">
            <w:pPr>
              <w:rPr>
                <w:ins w:id="7804" w:author="Tuomainen Mika" w:date="2014-04-10T23:30:00Z"/>
              </w:rPr>
            </w:pPr>
            <w:ins w:id="7805" w:author="Tuomainen Mika" w:date="2014-04-10T23:30:00Z">
              <w:r w:rsidRPr="007A3C25">
                <w:t>pakollinen</w:t>
              </w:r>
            </w:ins>
          </w:p>
        </w:tc>
        <w:tc>
          <w:tcPr>
            <w:tcW w:w="1843" w:type="dxa"/>
          </w:tcPr>
          <w:p w:rsidR="002639D5" w:rsidRPr="007A3C25" w:rsidRDefault="002639D5" w:rsidP="002639D5">
            <w:pPr>
              <w:rPr>
                <w:ins w:id="7806" w:author="Tuomainen Mika" w:date="2014-04-10T23:30:00Z"/>
              </w:rPr>
            </w:pPr>
            <w:ins w:id="7807" w:author="Tuomainen Mika" w:date="2014-04-10T23:30:00Z">
              <w:r w:rsidRPr="007A3C25">
                <w:t>pakollinen</w:t>
              </w:r>
            </w:ins>
          </w:p>
        </w:tc>
      </w:tr>
      <w:tr w:rsidR="002639D5" w:rsidRPr="007A3C25" w:rsidTr="002639D5">
        <w:trPr>
          <w:gridAfter w:val="1"/>
          <w:wAfter w:w="526" w:type="dxa"/>
          <w:ins w:id="7808" w:author="Tuomainen Mika" w:date="2014-04-10T23:30:00Z"/>
        </w:trPr>
        <w:tc>
          <w:tcPr>
            <w:tcW w:w="1008" w:type="dxa"/>
          </w:tcPr>
          <w:p w:rsidR="002639D5" w:rsidRPr="007A3C25" w:rsidRDefault="002639D5" w:rsidP="002639D5">
            <w:pPr>
              <w:rPr>
                <w:ins w:id="7809" w:author="Tuomainen Mika" w:date="2014-04-10T23:30:00Z"/>
              </w:rPr>
            </w:pPr>
            <w:ins w:id="7810" w:author="Tuomainen Mika" w:date="2014-04-10T23:30:00Z">
              <w:r w:rsidRPr="007A3C25">
                <w:t>34</w:t>
              </w:r>
            </w:ins>
          </w:p>
        </w:tc>
        <w:tc>
          <w:tcPr>
            <w:tcW w:w="3778" w:type="dxa"/>
          </w:tcPr>
          <w:p w:rsidR="002639D5" w:rsidRPr="007A3C25" w:rsidRDefault="002639D5" w:rsidP="002639D5">
            <w:pPr>
              <w:rPr>
                <w:ins w:id="7811" w:author="Tuomainen Mika" w:date="2014-04-10T23:30:00Z"/>
              </w:rPr>
            </w:pPr>
            <w:ins w:id="7812" w:author="Tuomainen Mika" w:date="2014-04-10T23:30:00Z">
              <w:r w:rsidRPr="007A3C25">
                <w:t>Sanoman alityyppi</w:t>
              </w:r>
            </w:ins>
          </w:p>
        </w:tc>
        <w:tc>
          <w:tcPr>
            <w:tcW w:w="1701" w:type="dxa"/>
          </w:tcPr>
          <w:p w:rsidR="002639D5" w:rsidRPr="007A3C25" w:rsidRDefault="002639D5" w:rsidP="002639D5">
            <w:pPr>
              <w:rPr>
                <w:ins w:id="7813" w:author="Tuomainen Mika" w:date="2014-04-10T23:30:00Z"/>
              </w:rPr>
            </w:pPr>
            <w:ins w:id="7814" w:author="Tuomainen Mika" w:date="2014-04-10T23:30:00Z">
              <w:r w:rsidRPr="007A3C25">
                <w:t>pakollinen</w:t>
              </w:r>
            </w:ins>
          </w:p>
        </w:tc>
        <w:tc>
          <w:tcPr>
            <w:tcW w:w="1843" w:type="dxa"/>
          </w:tcPr>
          <w:p w:rsidR="002639D5" w:rsidRPr="007A3C25" w:rsidRDefault="002639D5" w:rsidP="002639D5">
            <w:pPr>
              <w:rPr>
                <w:ins w:id="7815" w:author="Tuomainen Mika" w:date="2014-04-10T23:30:00Z"/>
              </w:rPr>
            </w:pPr>
            <w:ins w:id="7816" w:author="Tuomainen Mika" w:date="2014-04-10T23:30:00Z">
              <w:r w:rsidRPr="007A3C25">
                <w:t>pakollinen</w:t>
              </w:r>
            </w:ins>
          </w:p>
        </w:tc>
      </w:tr>
      <w:tr w:rsidR="002639D5" w:rsidRPr="007A3C25" w:rsidTr="002639D5">
        <w:trPr>
          <w:gridAfter w:val="1"/>
          <w:wAfter w:w="526" w:type="dxa"/>
          <w:ins w:id="7817" w:author="Tuomainen Mika" w:date="2014-04-10T23:30:00Z"/>
        </w:trPr>
        <w:tc>
          <w:tcPr>
            <w:tcW w:w="1008" w:type="dxa"/>
          </w:tcPr>
          <w:p w:rsidR="002639D5" w:rsidRPr="007A3C25" w:rsidRDefault="002639D5" w:rsidP="002639D5">
            <w:pPr>
              <w:rPr>
                <w:ins w:id="7818" w:author="Tuomainen Mika" w:date="2014-04-10T23:30:00Z"/>
              </w:rPr>
            </w:pPr>
            <w:ins w:id="7819" w:author="Tuomainen Mika" w:date="2014-04-10T23:30:00Z">
              <w:r w:rsidRPr="007A3C25">
                <w:t>35</w:t>
              </w:r>
            </w:ins>
          </w:p>
        </w:tc>
        <w:tc>
          <w:tcPr>
            <w:tcW w:w="3778" w:type="dxa"/>
          </w:tcPr>
          <w:p w:rsidR="002639D5" w:rsidRPr="007A3C25" w:rsidRDefault="002639D5" w:rsidP="002639D5">
            <w:pPr>
              <w:rPr>
                <w:ins w:id="7820" w:author="Tuomainen Mika" w:date="2014-04-10T23:30:00Z"/>
              </w:rPr>
            </w:pPr>
            <w:ins w:id="7821" w:author="Tuomainen Mika" w:date="2014-04-10T23:30:00Z">
              <w:r w:rsidRPr="007A3C25">
                <w:t>Kenelle saa lähettää hoitopalautteen</w:t>
              </w:r>
            </w:ins>
          </w:p>
        </w:tc>
        <w:tc>
          <w:tcPr>
            <w:tcW w:w="1701" w:type="dxa"/>
          </w:tcPr>
          <w:p w:rsidR="002639D5" w:rsidRPr="007A3C25" w:rsidRDefault="002639D5" w:rsidP="002639D5">
            <w:pPr>
              <w:rPr>
                <w:ins w:id="7822" w:author="Tuomainen Mika" w:date="2014-04-10T23:30:00Z"/>
              </w:rPr>
            </w:pPr>
            <w:ins w:id="7823" w:author="Tuomainen Mika" w:date="2014-04-10T23:30:00Z">
              <w:r w:rsidRPr="007A3C25">
                <w:t>vapaaehtoinen</w:t>
              </w:r>
            </w:ins>
          </w:p>
        </w:tc>
        <w:tc>
          <w:tcPr>
            <w:tcW w:w="1843" w:type="dxa"/>
          </w:tcPr>
          <w:p w:rsidR="002639D5" w:rsidRPr="007A3C25" w:rsidRDefault="002639D5" w:rsidP="002639D5">
            <w:pPr>
              <w:rPr>
                <w:ins w:id="7824" w:author="Tuomainen Mika" w:date="2014-04-10T23:30:00Z"/>
              </w:rPr>
            </w:pPr>
            <w:ins w:id="7825" w:author="Tuomainen Mika" w:date="2014-04-10T23:30:00Z">
              <w:r w:rsidRPr="00553B0C">
                <w:t>vapaaehtoinen</w:t>
              </w:r>
            </w:ins>
          </w:p>
        </w:tc>
      </w:tr>
      <w:tr w:rsidR="002639D5" w:rsidRPr="007A3C25" w:rsidTr="002639D5">
        <w:trPr>
          <w:gridAfter w:val="1"/>
          <w:wAfter w:w="526" w:type="dxa"/>
          <w:ins w:id="7826" w:author="Tuomainen Mika" w:date="2014-04-10T23:30:00Z"/>
        </w:trPr>
        <w:tc>
          <w:tcPr>
            <w:tcW w:w="1008" w:type="dxa"/>
          </w:tcPr>
          <w:p w:rsidR="002639D5" w:rsidRPr="007A3C25" w:rsidRDefault="002639D5" w:rsidP="002639D5">
            <w:pPr>
              <w:rPr>
                <w:ins w:id="7827" w:author="Tuomainen Mika" w:date="2014-04-10T23:30:00Z"/>
              </w:rPr>
            </w:pPr>
            <w:ins w:id="7828" w:author="Tuomainen Mika" w:date="2014-04-10T23:30:00Z">
              <w:r w:rsidRPr="007A3C25">
                <w:t>36</w:t>
              </w:r>
            </w:ins>
          </w:p>
        </w:tc>
        <w:tc>
          <w:tcPr>
            <w:tcW w:w="3778" w:type="dxa"/>
          </w:tcPr>
          <w:p w:rsidR="002639D5" w:rsidRPr="007A3C25" w:rsidRDefault="002639D5" w:rsidP="002639D5">
            <w:pPr>
              <w:rPr>
                <w:ins w:id="7829" w:author="Tuomainen Mika" w:date="2014-04-10T23:30:00Z"/>
              </w:rPr>
            </w:pPr>
            <w:ins w:id="7830" w:author="Tuomainen Mika" w:date="2014-04-10T23:30:00Z">
              <w:r w:rsidRPr="007A3C25">
                <w:t xml:space="preserve">Hoitopalautteen tunnus ja </w:t>
              </w:r>
              <w:r w:rsidRPr="007A3C25">
                <w:lastRenderedPageBreak/>
                <w:t>vastuulääkäri</w:t>
              </w:r>
            </w:ins>
          </w:p>
        </w:tc>
        <w:tc>
          <w:tcPr>
            <w:tcW w:w="1701" w:type="dxa"/>
          </w:tcPr>
          <w:p w:rsidR="002639D5" w:rsidRPr="007A3C25" w:rsidRDefault="002639D5" w:rsidP="002639D5">
            <w:pPr>
              <w:rPr>
                <w:ins w:id="7831" w:author="Tuomainen Mika" w:date="2014-04-10T23:30:00Z"/>
              </w:rPr>
            </w:pPr>
            <w:ins w:id="7832" w:author="Tuomainen Mika" w:date="2014-04-10T23:30:00Z">
              <w:r w:rsidRPr="007A3C25">
                <w:lastRenderedPageBreak/>
                <w:t xml:space="preserve">ei lähetteen </w:t>
              </w:r>
              <w:r w:rsidRPr="007A3C25">
                <w:lastRenderedPageBreak/>
                <w:t>kenttäkoodi</w:t>
              </w:r>
            </w:ins>
          </w:p>
        </w:tc>
        <w:tc>
          <w:tcPr>
            <w:tcW w:w="1843" w:type="dxa"/>
          </w:tcPr>
          <w:p w:rsidR="002639D5" w:rsidRPr="007A3C25" w:rsidRDefault="002639D5" w:rsidP="002639D5">
            <w:pPr>
              <w:rPr>
                <w:ins w:id="7833" w:author="Tuomainen Mika" w:date="2014-04-10T23:30:00Z"/>
              </w:rPr>
            </w:pPr>
            <w:ins w:id="7834" w:author="Tuomainen Mika" w:date="2014-04-10T23:30:00Z">
              <w:r w:rsidRPr="007A3C25">
                <w:lastRenderedPageBreak/>
                <w:t>pakollinen</w:t>
              </w:r>
            </w:ins>
          </w:p>
        </w:tc>
      </w:tr>
      <w:tr w:rsidR="002639D5" w:rsidRPr="007A3C25" w:rsidTr="002639D5">
        <w:trPr>
          <w:gridAfter w:val="1"/>
          <w:wAfter w:w="526" w:type="dxa"/>
          <w:ins w:id="7835" w:author="Tuomainen Mika" w:date="2014-04-10T23:30:00Z"/>
        </w:trPr>
        <w:tc>
          <w:tcPr>
            <w:tcW w:w="1008" w:type="dxa"/>
          </w:tcPr>
          <w:p w:rsidR="002639D5" w:rsidRPr="007A3C25" w:rsidRDefault="002639D5" w:rsidP="002639D5">
            <w:pPr>
              <w:rPr>
                <w:ins w:id="7836" w:author="Tuomainen Mika" w:date="2014-04-10T23:30:00Z"/>
              </w:rPr>
            </w:pPr>
            <w:ins w:id="7837" w:author="Tuomainen Mika" w:date="2014-04-10T23:30:00Z">
              <w:r w:rsidRPr="007A3C25">
                <w:lastRenderedPageBreak/>
                <w:t>37</w:t>
              </w:r>
            </w:ins>
          </w:p>
        </w:tc>
        <w:tc>
          <w:tcPr>
            <w:tcW w:w="3778" w:type="dxa"/>
          </w:tcPr>
          <w:p w:rsidR="002639D5" w:rsidRPr="007A3C25" w:rsidRDefault="002639D5" w:rsidP="002639D5">
            <w:pPr>
              <w:rPr>
                <w:ins w:id="7838" w:author="Tuomainen Mika" w:date="2014-04-10T23:30:00Z"/>
              </w:rPr>
            </w:pPr>
            <w:ins w:id="7839" w:author="Tuomainen Mika" w:date="2014-04-10T23:30:00Z">
              <w:r w:rsidRPr="007A3C25">
                <w:t>Hoidon tarve lähtiessä</w:t>
              </w:r>
            </w:ins>
          </w:p>
        </w:tc>
        <w:tc>
          <w:tcPr>
            <w:tcW w:w="1701" w:type="dxa"/>
          </w:tcPr>
          <w:p w:rsidR="002639D5" w:rsidRPr="007A3C25" w:rsidRDefault="006E474F" w:rsidP="002639D5">
            <w:pPr>
              <w:rPr>
                <w:ins w:id="7840" w:author="Tuomainen Mika" w:date="2014-04-10T23:30:00Z"/>
              </w:rPr>
            </w:pPr>
            <w:ins w:id="7841" w:author="Tuomainen Mika" w:date="2014-04-11T13:58:00Z">
              <w:r w:rsidRPr="007A3C25">
                <w:t>ei lähetteen kenttäkoodi</w:t>
              </w:r>
            </w:ins>
          </w:p>
        </w:tc>
        <w:tc>
          <w:tcPr>
            <w:tcW w:w="1843" w:type="dxa"/>
          </w:tcPr>
          <w:p w:rsidR="002639D5" w:rsidRPr="007A3C25" w:rsidRDefault="002639D5" w:rsidP="002639D5">
            <w:pPr>
              <w:rPr>
                <w:ins w:id="7842" w:author="Tuomainen Mika" w:date="2014-04-10T23:30:00Z"/>
              </w:rPr>
            </w:pPr>
            <w:ins w:id="7843" w:author="Tuomainen Mika" w:date="2014-04-10T23:30:00Z">
              <w:r w:rsidRPr="00553B0C">
                <w:t>vapaaehtoinen</w:t>
              </w:r>
            </w:ins>
          </w:p>
        </w:tc>
      </w:tr>
      <w:tr w:rsidR="002639D5" w:rsidRPr="007A3C25" w:rsidTr="002639D5">
        <w:trPr>
          <w:gridAfter w:val="1"/>
          <w:wAfter w:w="526" w:type="dxa"/>
          <w:ins w:id="7844" w:author="Tuomainen Mika" w:date="2014-04-10T23:30:00Z"/>
        </w:trPr>
        <w:tc>
          <w:tcPr>
            <w:tcW w:w="1008" w:type="dxa"/>
          </w:tcPr>
          <w:p w:rsidR="002639D5" w:rsidRPr="007A3C25" w:rsidRDefault="002639D5" w:rsidP="002639D5">
            <w:pPr>
              <w:rPr>
                <w:ins w:id="7845" w:author="Tuomainen Mika" w:date="2014-04-10T23:30:00Z"/>
              </w:rPr>
            </w:pPr>
            <w:ins w:id="7846" w:author="Tuomainen Mika" w:date="2014-04-10T23:30:00Z">
              <w:r w:rsidRPr="007A3C25">
                <w:t>38</w:t>
              </w:r>
            </w:ins>
          </w:p>
        </w:tc>
        <w:tc>
          <w:tcPr>
            <w:tcW w:w="3778" w:type="dxa"/>
          </w:tcPr>
          <w:p w:rsidR="002639D5" w:rsidRPr="007A3C25" w:rsidRDefault="002639D5" w:rsidP="002639D5">
            <w:pPr>
              <w:rPr>
                <w:ins w:id="7847" w:author="Tuomainen Mika" w:date="2014-04-10T23:30:00Z"/>
              </w:rPr>
            </w:pPr>
            <w:ins w:id="7848" w:author="Tuomainen Mika" w:date="2014-04-10T23:30:00Z">
              <w:r w:rsidRPr="007A3C25">
                <w:t>Mille erikoisalalle lähetetään</w:t>
              </w:r>
            </w:ins>
          </w:p>
        </w:tc>
        <w:tc>
          <w:tcPr>
            <w:tcW w:w="1701" w:type="dxa"/>
          </w:tcPr>
          <w:p w:rsidR="002639D5" w:rsidRPr="007A3C25" w:rsidRDefault="002639D5" w:rsidP="002639D5">
            <w:pPr>
              <w:rPr>
                <w:ins w:id="7849" w:author="Tuomainen Mika" w:date="2014-04-10T23:30:00Z"/>
              </w:rPr>
            </w:pPr>
            <w:ins w:id="7850" w:author="Tuomainen Mika" w:date="2014-04-10T23:30:00Z">
              <w:r w:rsidRPr="007A3C25">
                <w:t>vapaaehtoinen</w:t>
              </w:r>
            </w:ins>
          </w:p>
        </w:tc>
        <w:tc>
          <w:tcPr>
            <w:tcW w:w="1843" w:type="dxa"/>
          </w:tcPr>
          <w:p w:rsidR="002639D5" w:rsidRPr="007A3C25" w:rsidRDefault="002639D5" w:rsidP="002639D5">
            <w:pPr>
              <w:rPr>
                <w:ins w:id="7851" w:author="Tuomainen Mika" w:date="2014-04-10T23:30:00Z"/>
              </w:rPr>
            </w:pPr>
            <w:ins w:id="7852" w:author="Tuomainen Mika" w:date="2014-04-10T23:30:00Z">
              <w:r w:rsidRPr="00553B0C">
                <w:t>vapaaehtoinen</w:t>
              </w:r>
            </w:ins>
          </w:p>
        </w:tc>
      </w:tr>
      <w:tr w:rsidR="002639D5" w:rsidRPr="007A3C25" w:rsidTr="002639D5">
        <w:trPr>
          <w:gridAfter w:val="1"/>
          <w:wAfter w:w="526" w:type="dxa"/>
          <w:ins w:id="7853" w:author="Tuomainen Mika" w:date="2014-04-10T23:30:00Z"/>
        </w:trPr>
        <w:tc>
          <w:tcPr>
            <w:tcW w:w="1008" w:type="dxa"/>
          </w:tcPr>
          <w:p w:rsidR="002639D5" w:rsidRPr="007A3C25" w:rsidRDefault="002639D5" w:rsidP="002639D5">
            <w:pPr>
              <w:rPr>
                <w:ins w:id="7854" w:author="Tuomainen Mika" w:date="2014-04-10T23:30:00Z"/>
              </w:rPr>
            </w:pPr>
            <w:ins w:id="7855" w:author="Tuomainen Mika" w:date="2014-04-10T23:30:00Z">
              <w:r w:rsidRPr="007A3C25">
                <w:t>39</w:t>
              </w:r>
            </w:ins>
          </w:p>
        </w:tc>
        <w:tc>
          <w:tcPr>
            <w:tcW w:w="3778" w:type="dxa"/>
          </w:tcPr>
          <w:p w:rsidR="002639D5" w:rsidRPr="007A3C25" w:rsidRDefault="006E474F" w:rsidP="002639D5">
            <w:pPr>
              <w:rPr>
                <w:ins w:id="7856" w:author="Tuomainen Mika" w:date="2014-04-10T23:30:00Z"/>
              </w:rPr>
            </w:pPr>
            <w:ins w:id="7857" w:author="Tuomainen Mika" w:date="2014-04-11T13:53:00Z">
              <w:r>
                <w:t>L</w:t>
              </w:r>
            </w:ins>
            <w:ins w:id="7858" w:author="Tuomainen Mika" w:date="2014-04-10T23:30:00Z">
              <w:r w:rsidR="002639D5" w:rsidRPr="007A3C25">
                <w:t>ähetteen käyttötarkoitus</w:t>
              </w:r>
            </w:ins>
          </w:p>
        </w:tc>
        <w:tc>
          <w:tcPr>
            <w:tcW w:w="1701" w:type="dxa"/>
          </w:tcPr>
          <w:p w:rsidR="002639D5" w:rsidRPr="007A3C25" w:rsidRDefault="006E474F" w:rsidP="002639D5">
            <w:pPr>
              <w:rPr>
                <w:ins w:id="7859" w:author="Tuomainen Mika" w:date="2014-04-10T23:30:00Z"/>
              </w:rPr>
            </w:pPr>
            <w:ins w:id="7860" w:author="Tuomainen Mika" w:date="2014-04-11T13:53:00Z">
              <w:r>
                <w:t>vapaaehtoinen</w:t>
              </w:r>
            </w:ins>
          </w:p>
        </w:tc>
        <w:tc>
          <w:tcPr>
            <w:tcW w:w="1843" w:type="dxa"/>
          </w:tcPr>
          <w:p w:rsidR="002639D5" w:rsidRPr="007A3C25" w:rsidRDefault="006E474F" w:rsidP="002639D5">
            <w:pPr>
              <w:rPr>
                <w:ins w:id="7861" w:author="Tuomainen Mika" w:date="2014-04-10T23:30:00Z"/>
              </w:rPr>
            </w:pPr>
            <w:ins w:id="7862" w:author="Tuomainen Mika" w:date="2014-04-11T13:53:00Z">
              <w:r>
                <w:t>vapaaehtoinen</w:t>
              </w:r>
            </w:ins>
          </w:p>
        </w:tc>
      </w:tr>
      <w:tr w:rsidR="002639D5" w:rsidRPr="007A3C25" w:rsidTr="002639D5">
        <w:trPr>
          <w:gridAfter w:val="1"/>
          <w:wAfter w:w="526" w:type="dxa"/>
          <w:ins w:id="7863" w:author="Tuomainen Mika" w:date="2014-04-10T23:30:00Z"/>
        </w:trPr>
        <w:tc>
          <w:tcPr>
            <w:tcW w:w="1008" w:type="dxa"/>
          </w:tcPr>
          <w:p w:rsidR="002639D5" w:rsidRPr="007A3C25" w:rsidRDefault="002639D5" w:rsidP="002639D5">
            <w:pPr>
              <w:rPr>
                <w:ins w:id="7864" w:author="Tuomainen Mika" w:date="2014-04-10T23:30:00Z"/>
              </w:rPr>
            </w:pPr>
            <w:ins w:id="7865" w:author="Tuomainen Mika" w:date="2014-04-10T23:30:00Z">
              <w:r w:rsidRPr="007A3C25">
                <w:t>40</w:t>
              </w:r>
            </w:ins>
          </w:p>
        </w:tc>
        <w:tc>
          <w:tcPr>
            <w:tcW w:w="3778" w:type="dxa"/>
          </w:tcPr>
          <w:p w:rsidR="002639D5" w:rsidRPr="002639D5" w:rsidRDefault="002639D5" w:rsidP="002639D5">
            <w:pPr>
              <w:rPr>
                <w:ins w:id="7866" w:author="Tuomainen Mika" w:date="2014-04-10T23:30:00Z"/>
                <w:b/>
                <w:rPrChange w:id="7867" w:author="Tuomainen Mika" w:date="2014-04-10T23:30:00Z">
                  <w:rPr>
                    <w:ins w:id="7868" w:author="Tuomainen Mika" w:date="2014-04-10T23:30:00Z"/>
                  </w:rPr>
                </w:rPrChange>
              </w:rPr>
            </w:pPr>
            <w:ins w:id="7869" w:author="Tuomainen Mika" w:date="2014-04-10T23:30:00Z">
              <w:r w:rsidRPr="007A3C25">
                <w:t>Alkuperäisen järjestelmän lähetteen OID-tunnus, antopäivämäärä, lähettävä laitos ja lääkäri, String-muoto</w:t>
              </w:r>
            </w:ins>
          </w:p>
        </w:tc>
        <w:tc>
          <w:tcPr>
            <w:tcW w:w="1701" w:type="dxa"/>
          </w:tcPr>
          <w:p w:rsidR="002639D5" w:rsidRPr="007A3C25" w:rsidRDefault="00A64CFC" w:rsidP="002639D5">
            <w:pPr>
              <w:rPr>
                <w:ins w:id="7870" w:author="Tuomainen Mika" w:date="2014-04-10T23:30:00Z"/>
              </w:rPr>
            </w:pPr>
            <w:ins w:id="7871" w:author="Tuomainen Mika" w:date="2014-04-11T14:07:00Z">
              <w:r>
                <w:t xml:space="preserve">tietokentän lähetteen tunnus </w:t>
              </w:r>
            </w:ins>
            <w:ins w:id="7872" w:author="Tuomainen Mika" w:date="2014-04-10T23:30:00Z">
              <w:r w:rsidR="002639D5" w:rsidRPr="007A3C25">
                <w:t>pakollinen jos</w:t>
              </w:r>
            </w:ins>
            <w:ins w:id="7873" w:author="Tuomainen Mika" w:date="2014-04-10T23:33:00Z">
              <w:r w:rsidR="002639D5">
                <w:t xml:space="preserve"> tieto on </w:t>
              </w:r>
            </w:ins>
            <w:ins w:id="7874" w:author="Tuomainen Mika" w:date="2014-04-10T23:34:00Z">
              <w:r w:rsidR="002639D5">
                <w:t>P</w:t>
              </w:r>
            </w:ins>
            <w:ins w:id="7875" w:author="Tuomainen Mika" w:date="2014-04-10T23:33:00Z">
              <w:r w:rsidR="002639D5">
                <w:t>ikaXML</w:t>
              </w:r>
            </w:ins>
            <w:ins w:id="7876" w:author="Tuomainen Mika" w:date="2014-04-10T23:34:00Z">
              <w:r w:rsidR="002639D5">
                <w:t>-sanomassa ja</w:t>
              </w:r>
            </w:ins>
            <w:ins w:id="7877" w:author="Tuomainen Mika" w:date="2014-04-10T23:30:00Z">
              <w:r w:rsidR="002639D5" w:rsidRPr="007A3C25">
                <w:t xml:space="preserve"> ei voida tuottaa </w:t>
              </w:r>
              <w:r w:rsidR="002639D5">
                <w:t>kenttäkoodi</w:t>
              </w:r>
            </w:ins>
            <w:ins w:id="7878" w:author="Tuomainen Mika" w:date="2014-04-10T23:34:00Z">
              <w:r w:rsidR="002639D5">
                <w:t>n 1 mukaisia tietoja koodattuna</w:t>
              </w:r>
            </w:ins>
          </w:p>
        </w:tc>
        <w:tc>
          <w:tcPr>
            <w:tcW w:w="1843" w:type="dxa"/>
          </w:tcPr>
          <w:p w:rsidR="002639D5" w:rsidRPr="007A3C25" w:rsidRDefault="00A64CFC" w:rsidP="002639D5">
            <w:pPr>
              <w:rPr>
                <w:ins w:id="7879" w:author="Tuomainen Mika" w:date="2014-04-10T23:30:00Z"/>
              </w:rPr>
            </w:pPr>
            <w:ins w:id="7880" w:author="Tuomainen Mika" w:date="2014-04-11T14:07:00Z">
              <w:r>
                <w:t xml:space="preserve">tietokentän lähetteen tunnus </w:t>
              </w:r>
            </w:ins>
            <w:ins w:id="7881" w:author="Tuomainen Mika" w:date="2014-04-10T23:35:00Z">
              <w:r w:rsidR="002639D5" w:rsidRPr="007A3C25">
                <w:t>pakollinen jos</w:t>
              </w:r>
              <w:r w:rsidR="002639D5">
                <w:t xml:space="preserve"> tieto on PikaXML-sanomassa ja</w:t>
              </w:r>
              <w:r w:rsidR="002639D5" w:rsidRPr="007A3C25">
                <w:t xml:space="preserve"> ei voida tuottaa </w:t>
              </w:r>
              <w:r w:rsidR="002639D5">
                <w:t>kenttäkoodin 1 mukaisia tietoja koodattuna</w:t>
              </w:r>
            </w:ins>
          </w:p>
        </w:tc>
      </w:tr>
      <w:tr w:rsidR="002639D5" w:rsidRPr="007A3C25" w:rsidTr="002639D5">
        <w:trPr>
          <w:gridAfter w:val="1"/>
          <w:wAfter w:w="526" w:type="dxa"/>
          <w:ins w:id="7882" w:author="Tuomainen Mika" w:date="2014-04-10T23:30:00Z"/>
        </w:trPr>
        <w:tc>
          <w:tcPr>
            <w:tcW w:w="1008" w:type="dxa"/>
          </w:tcPr>
          <w:p w:rsidR="002639D5" w:rsidRPr="007A3C25" w:rsidRDefault="002639D5" w:rsidP="002639D5">
            <w:pPr>
              <w:rPr>
                <w:ins w:id="7883" w:author="Tuomainen Mika" w:date="2014-04-10T23:30:00Z"/>
              </w:rPr>
            </w:pPr>
            <w:ins w:id="7884" w:author="Tuomainen Mika" w:date="2014-04-10T23:30:00Z">
              <w:r>
                <w:t>41</w:t>
              </w:r>
            </w:ins>
          </w:p>
        </w:tc>
        <w:tc>
          <w:tcPr>
            <w:tcW w:w="3778" w:type="dxa"/>
          </w:tcPr>
          <w:p w:rsidR="002639D5" w:rsidRPr="007A3C25" w:rsidRDefault="002639D5" w:rsidP="002639D5">
            <w:pPr>
              <w:rPr>
                <w:ins w:id="7885" w:author="Tuomainen Mika" w:date="2014-04-10T23:30:00Z"/>
              </w:rPr>
            </w:pPr>
            <w:ins w:id="7886" w:author="Tuomainen Mika" w:date="2014-04-10T23:30:00Z">
              <w:r>
                <w:t>Lähettävän järjestelmän lähetteen OID-tunnus, käsittelypäivämäärä, lähettävä laitos ja lähettävä lääkäri, String-muoto</w:t>
              </w:r>
            </w:ins>
          </w:p>
        </w:tc>
        <w:tc>
          <w:tcPr>
            <w:tcW w:w="1701" w:type="dxa"/>
          </w:tcPr>
          <w:p w:rsidR="002639D5" w:rsidRPr="007A3C25" w:rsidRDefault="00A64CFC" w:rsidP="002639D5">
            <w:pPr>
              <w:rPr>
                <w:ins w:id="7887" w:author="Tuomainen Mika" w:date="2014-04-10T23:30:00Z"/>
              </w:rPr>
            </w:pPr>
            <w:ins w:id="7888" w:author="Tuomainen Mika" w:date="2014-04-11T14:06:00Z">
              <w:r>
                <w:t xml:space="preserve">tietokentän lähetteen  tunnus </w:t>
              </w:r>
            </w:ins>
            <w:ins w:id="7889" w:author="Tuomainen Mika" w:date="2014-04-10T23:35:00Z">
              <w:r w:rsidR="002639D5" w:rsidRPr="007A3C25">
                <w:t>pakollinen</w:t>
              </w:r>
            </w:ins>
            <w:ins w:id="7890" w:author="Tuomainen Mika" w:date="2014-04-11T14:06:00Z">
              <w:r>
                <w:t>, jos</w:t>
              </w:r>
            </w:ins>
            <w:ins w:id="7891" w:author="Tuomainen Mika" w:date="2014-04-10T23:35:00Z">
              <w:r w:rsidR="002639D5" w:rsidRPr="007A3C25">
                <w:t xml:space="preserve"> ei voida tuottaa </w:t>
              </w:r>
              <w:r w:rsidR="002639D5">
                <w:t>kenttäkoodin 2 mukaisia tietoja koodattuna</w:t>
              </w:r>
            </w:ins>
          </w:p>
        </w:tc>
        <w:tc>
          <w:tcPr>
            <w:tcW w:w="1843" w:type="dxa"/>
          </w:tcPr>
          <w:p w:rsidR="002639D5" w:rsidRPr="007A3C25" w:rsidRDefault="00A64CFC" w:rsidP="002639D5">
            <w:pPr>
              <w:rPr>
                <w:ins w:id="7892" w:author="Tuomainen Mika" w:date="2014-04-10T23:30:00Z"/>
              </w:rPr>
            </w:pPr>
            <w:ins w:id="7893" w:author="Tuomainen Mika" w:date="2014-04-11T14:07:00Z">
              <w:r>
                <w:t xml:space="preserve">tietokentän lähetteen  tunnus </w:t>
              </w:r>
              <w:r w:rsidRPr="007A3C25">
                <w:t>pakollinen</w:t>
              </w:r>
              <w:r>
                <w:t>, jos</w:t>
              </w:r>
              <w:r w:rsidRPr="007A3C25">
                <w:t xml:space="preserve"> ei voida tuottaa </w:t>
              </w:r>
              <w:r>
                <w:t>kenttäkoodin 2 mukaisia tietoja koodattuna</w:t>
              </w:r>
            </w:ins>
          </w:p>
        </w:tc>
      </w:tr>
    </w:tbl>
    <w:p w:rsidR="003E639A" w:rsidDel="002639D5" w:rsidRDefault="003E639A" w:rsidP="00CC1036">
      <w:pPr>
        <w:rPr>
          <w:del w:id="7894" w:author="Tuomainen Mika" w:date="2014-04-10T23:29:00Z"/>
        </w:rPr>
      </w:pPr>
    </w:p>
    <w:p w:rsidR="002639D5" w:rsidRDefault="002639D5" w:rsidP="00CC1036">
      <w:pPr>
        <w:rPr>
          <w:ins w:id="7895" w:author="Tuomainen Mika" w:date="2014-04-10T23:29:00Z"/>
        </w:rPr>
      </w:pPr>
    </w:p>
    <w:p w:rsidR="003E639A" w:rsidDel="002639D5" w:rsidRDefault="003E639A" w:rsidP="00CC1036">
      <w:pPr>
        <w:rPr>
          <w:del w:id="7896" w:author="Tuomainen Mika" w:date="2014-04-10T23:30:00Z"/>
        </w:rPr>
      </w:pPr>
    </w:p>
    <w:p w:rsidR="003E639A" w:rsidRDefault="003E639A" w:rsidP="00CC1036"/>
    <w:p w:rsidR="003E639A" w:rsidRDefault="003E639A" w:rsidP="00CC1036"/>
    <w:p w:rsidR="002639D5" w:rsidRDefault="002639D5" w:rsidP="002639D5">
      <w:pPr>
        <w:rPr>
          <w:ins w:id="7897" w:author="Tuomainen Mika" w:date="2014-04-10T23:28:00Z"/>
        </w:rPr>
      </w:pPr>
    </w:p>
    <w:p w:rsidR="002639D5" w:rsidRDefault="002639D5" w:rsidP="002639D5">
      <w:pPr>
        <w:rPr>
          <w:ins w:id="7898" w:author="Tuomainen Mika" w:date="2014-04-10T23:28:00Z"/>
        </w:rPr>
      </w:pPr>
      <w:ins w:id="7899" w:author="Tuomainen Mika" w:date="2014-04-10T23:28:00Z">
        <w:r w:rsidRPr="001908CA">
          <w:t>Liite B Lähetteen ja hoitopalautteen otsikot - 1.2.246.537.6.40182.2009</w:t>
        </w:r>
      </w:ins>
    </w:p>
    <w:p w:rsidR="002639D5" w:rsidRDefault="002639D5" w:rsidP="002639D5">
      <w:pPr>
        <w:rPr>
          <w:ins w:id="7900" w:author="Tuomainen Mika" w:date="2014-04-10T23:28: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219"/>
        <w:gridCol w:w="2219"/>
        <w:gridCol w:w="2219"/>
      </w:tblGrid>
      <w:tr w:rsidR="002639D5" w:rsidRPr="00AF04CE" w:rsidTr="002639D5">
        <w:trPr>
          <w:ins w:id="7901" w:author="Tuomainen Mika" w:date="2014-04-10T23:28:00Z"/>
        </w:trPr>
        <w:tc>
          <w:tcPr>
            <w:tcW w:w="1008" w:type="dxa"/>
          </w:tcPr>
          <w:p w:rsidR="002639D5" w:rsidRPr="00531231" w:rsidRDefault="002639D5" w:rsidP="002639D5">
            <w:pPr>
              <w:rPr>
                <w:ins w:id="7902" w:author="Tuomainen Mika" w:date="2014-04-10T23:28:00Z"/>
              </w:rPr>
            </w:pPr>
            <w:ins w:id="7903" w:author="Tuomainen Mika" w:date="2014-04-10T23:28:00Z">
              <w:r w:rsidRPr="00531231">
                <w:t>Koodi</w:t>
              </w:r>
            </w:ins>
          </w:p>
        </w:tc>
        <w:tc>
          <w:tcPr>
            <w:tcW w:w="2219" w:type="dxa"/>
          </w:tcPr>
          <w:p w:rsidR="002639D5" w:rsidRPr="00531231" w:rsidRDefault="002639D5" w:rsidP="002639D5">
            <w:pPr>
              <w:rPr>
                <w:ins w:id="7904" w:author="Tuomainen Mika" w:date="2014-04-10T23:28:00Z"/>
              </w:rPr>
            </w:pPr>
            <w:ins w:id="7905" w:author="Tuomainen Mika" w:date="2014-04-10T23:28:00Z">
              <w:r w:rsidRPr="00531231">
                <w:t>Selite</w:t>
              </w:r>
            </w:ins>
          </w:p>
        </w:tc>
        <w:tc>
          <w:tcPr>
            <w:tcW w:w="2219" w:type="dxa"/>
          </w:tcPr>
          <w:p w:rsidR="002639D5" w:rsidRPr="00531231" w:rsidRDefault="002639D5" w:rsidP="002639D5">
            <w:pPr>
              <w:rPr>
                <w:ins w:id="7906" w:author="Tuomainen Mika" w:date="2014-04-10T23:28:00Z"/>
              </w:rPr>
            </w:pPr>
            <w:ins w:id="7907" w:author="Tuomainen Mika" w:date="2014-04-10T23:28:00Z">
              <w:r w:rsidRPr="00531231">
                <w:t>Kentän pakollisuus Lähete</w:t>
              </w:r>
            </w:ins>
          </w:p>
        </w:tc>
        <w:tc>
          <w:tcPr>
            <w:tcW w:w="2219" w:type="dxa"/>
          </w:tcPr>
          <w:p w:rsidR="002639D5" w:rsidRPr="00531231" w:rsidRDefault="002639D5" w:rsidP="002639D5">
            <w:pPr>
              <w:rPr>
                <w:ins w:id="7908" w:author="Tuomainen Mika" w:date="2014-04-10T23:28:00Z"/>
              </w:rPr>
            </w:pPr>
            <w:ins w:id="7909" w:author="Tuomainen Mika" w:date="2014-04-10T23:28:00Z">
              <w:r w:rsidRPr="00531231">
                <w:t>Kentän pakollisuus Hoitopalaute</w:t>
              </w:r>
            </w:ins>
          </w:p>
        </w:tc>
      </w:tr>
      <w:tr w:rsidR="002639D5" w:rsidRPr="00AF04CE" w:rsidTr="002639D5">
        <w:trPr>
          <w:ins w:id="7910" w:author="Tuomainen Mika" w:date="2014-04-10T23:28:00Z"/>
        </w:trPr>
        <w:tc>
          <w:tcPr>
            <w:tcW w:w="1008" w:type="dxa"/>
          </w:tcPr>
          <w:p w:rsidR="002639D5" w:rsidRDefault="002639D5" w:rsidP="002639D5">
            <w:pPr>
              <w:rPr>
                <w:ins w:id="7911" w:author="Tuomainen Mika" w:date="2014-04-10T23:28:00Z"/>
              </w:rPr>
            </w:pPr>
            <w:ins w:id="7912" w:author="Tuomainen Mika" w:date="2014-04-10T23:28:00Z">
              <w:r>
                <w:t>1</w:t>
              </w:r>
            </w:ins>
          </w:p>
        </w:tc>
        <w:tc>
          <w:tcPr>
            <w:tcW w:w="2219" w:type="dxa"/>
          </w:tcPr>
          <w:p w:rsidR="002639D5" w:rsidRDefault="002639D5" w:rsidP="002639D5">
            <w:pPr>
              <w:rPr>
                <w:ins w:id="7913" w:author="Tuomainen Mika" w:date="2014-04-10T23:28:00Z"/>
              </w:rPr>
            </w:pPr>
            <w:ins w:id="7914" w:author="Tuomainen Mika" w:date="2014-04-10T23:28:00Z">
              <w:r w:rsidRPr="00C33753">
                <w:t>Lähetteen ja hoitopalautteen tekniset ja osapuolitiedot</w:t>
              </w:r>
            </w:ins>
          </w:p>
        </w:tc>
        <w:tc>
          <w:tcPr>
            <w:tcW w:w="2219" w:type="dxa"/>
          </w:tcPr>
          <w:p w:rsidR="002639D5" w:rsidRPr="00AF04CE" w:rsidRDefault="002639D5" w:rsidP="002639D5">
            <w:pPr>
              <w:rPr>
                <w:ins w:id="7915" w:author="Tuomainen Mika" w:date="2014-04-10T23:28:00Z"/>
              </w:rPr>
            </w:pPr>
            <w:ins w:id="7916" w:author="Tuomainen Mika" w:date="2014-04-10T23:28:00Z">
              <w:r>
                <w:t>pakollinen</w:t>
              </w:r>
            </w:ins>
          </w:p>
        </w:tc>
        <w:tc>
          <w:tcPr>
            <w:tcW w:w="2219" w:type="dxa"/>
          </w:tcPr>
          <w:p w:rsidR="002639D5" w:rsidRPr="00AF04CE" w:rsidRDefault="002639D5" w:rsidP="002639D5">
            <w:pPr>
              <w:rPr>
                <w:ins w:id="7917" w:author="Tuomainen Mika" w:date="2014-04-10T23:28:00Z"/>
              </w:rPr>
            </w:pPr>
            <w:ins w:id="7918" w:author="Tuomainen Mika" w:date="2014-04-10T23:28:00Z">
              <w:r>
                <w:t>pakollinen</w:t>
              </w:r>
            </w:ins>
          </w:p>
        </w:tc>
      </w:tr>
      <w:tr w:rsidR="002639D5" w:rsidRPr="00AF04CE" w:rsidTr="002639D5">
        <w:trPr>
          <w:ins w:id="7919" w:author="Tuomainen Mika" w:date="2014-04-10T23:28:00Z"/>
        </w:trPr>
        <w:tc>
          <w:tcPr>
            <w:tcW w:w="1008" w:type="dxa"/>
          </w:tcPr>
          <w:p w:rsidR="002639D5" w:rsidRDefault="002639D5" w:rsidP="002639D5">
            <w:pPr>
              <w:rPr>
                <w:ins w:id="7920" w:author="Tuomainen Mika" w:date="2014-04-10T23:28:00Z"/>
              </w:rPr>
            </w:pPr>
            <w:ins w:id="7921" w:author="Tuomainen Mika" w:date="2014-04-10T23:28:00Z">
              <w:r>
                <w:t>2</w:t>
              </w:r>
            </w:ins>
          </w:p>
        </w:tc>
        <w:tc>
          <w:tcPr>
            <w:tcW w:w="2219" w:type="dxa"/>
          </w:tcPr>
          <w:p w:rsidR="002639D5" w:rsidRDefault="002639D5" w:rsidP="002639D5">
            <w:pPr>
              <w:rPr>
                <w:ins w:id="7922" w:author="Tuomainen Mika" w:date="2014-04-10T23:28:00Z"/>
              </w:rPr>
            </w:pPr>
            <w:ins w:id="7923" w:author="Tuomainen Mika" w:date="2014-04-10T23:28:00Z">
              <w:r w:rsidRPr="00C33753">
                <w:t>Hoidon priorisointi</w:t>
              </w:r>
            </w:ins>
          </w:p>
        </w:tc>
        <w:tc>
          <w:tcPr>
            <w:tcW w:w="2219" w:type="dxa"/>
          </w:tcPr>
          <w:p w:rsidR="002639D5" w:rsidRPr="00AF04CE" w:rsidRDefault="002639D5" w:rsidP="002639D5">
            <w:pPr>
              <w:rPr>
                <w:ins w:id="7924" w:author="Tuomainen Mika" w:date="2014-04-10T23:28:00Z"/>
              </w:rPr>
            </w:pPr>
            <w:ins w:id="7925" w:author="Tuomainen Mika" w:date="2014-04-10T23:28:00Z">
              <w:r>
                <w:t>vapaaehtoinen</w:t>
              </w:r>
            </w:ins>
          </w:p>
        </w:tc>
        <w:tc>
          <w:tcPr>
            <w:tcW w:w="2219" w:type="dxa"/>
          </w:tcPr>
          <w:p w:rsidR="002639D5" w:rsidRPr="00AF04CE" w:rsidRDefault="002639D5" w:rsidP="002639D5">
            <w:pPr>
              <w:rPr>
                <w:ins w:id="7926" w:author="Tuomainen Mika" w:date="2014-04-10T23:28:00Z"/>
              </w:rPr>
            </w:pPr>
            <w:ins w:id="7927" w:author="Tuomainen Mika" w:date="2014-04-10T23:28:00Z">
              <w:r>
                <w:t>vapaaehtoinen</w:t>
              </w:r>
            </w:ins>
          </w:p>
        </w:tc>
      </w:tr>
      <w:tr w:rsidR="002639D5" w:rsidRPr="00AF04CE" w:rsidTr="002639D5">
        <w:trPr>
          <w:ins w:id="7928" w:author="Tuomainen Mika" w:date="2014-04-10T23:28:00Z"/>
        </w:trPr>
        <w:tc>
          <w:tcPr>
            <w:tcW w:w="1008" w:type="dxa"/>
          </w:tcPr>
          <w:p w:rsidR="002639D5" w:rsidRDefault="002639D5" w:rsidP="002639D5">
            <w:pPr>
              <w:rPr>
                <w:ins w:id="7929" w:author="Tuomainen Mika" w:date="2014-04-10T23:28:00Z"/>
              </w:rPr>
            </w:pPr>
            <w:ins w:id="7930" w:author="Tuomainen Mika" w:date="2014-04-10T23:28:00Z">
              <w:r>
                <w:t>3</w:t>
              </w:r>
            </w:ins>
          </w:p>
        </w:tc>
        <w:tc>
          <w:tcPr>
            <w:tcW w:w="2219" w:type="dxa"/>
          </w:tcPr>
          <w:p w:rsidR="002639D5" w:rsidRDefault="002639D5" w:rsidP="002639D5">
            <w:pPr>
              <w:rPr>
                <w:ins w:id="7931" w:author="Tuomainen Mika" w:date="2014-04-10T23:28:00Z"/>
              </w:rPr>
            </w:pPr>
            <w:ins w:id="7932" w:author="Tuomainen Mika" w:date="2014-04-10T23:28:00Z">
              <w:r w:rsidRPr="00C33753">
                <w:t>Lähetteen tyyppi ja yleisteksti</w:t>
              </w:r>
            </w:ins>
          </w:p>
        </w:tc>
        <w:tc>
          <w:tcPr>
            <w:tcW w:w="2219" w:type="dxa"/>
          </w:tcPr>
          <w:p w:rsidR="002639D5" w:rsidRPr="00AF04CE" w:rsidRDefault="002639D5" w:rsidP="002639D5">
            <w:pPr>
              <w:rPr>
                <w:ins w:id="7933" w:author="Tuomainen Mika" w:date="2014-04-10T23:28:00Z"/>
              </w:rPr>
            </w:pPr>
            <w:ins w:id="7934" w:author="Tuomainen Mika" w:date="2014-04-10T23:28:00Z">
              <w:r>
                <w:t>vapaaehtoinen</w:t>
              </w:r>
            </w:ins>
          </w:p>
        </w:tc>
        <w:tc>
          <w:tcPr>
            <w:tcW w:w="2219" w:type="dxa"/>
          </w:tcPr>
          <w:p w:rsidR="002639D5" w:rsidRPr="00AF04CE" w:rsidRDefault="002639D5" w:rsidP="002639D5">
            <w:pPr>
              <w:rPr>
                <w:ins w:id="7935" w:author="Tuomainen Mika" w:date="2014-04-10T23:28:00Z"/>
              </w:rPr>
            </w:pPr>
            <w:ins w:id="7936" w:author="Tuomainen Mika" w:date="2014-04-10T23:28:00Z">
              <w:r>
                <w:t>vapaaehtoinen</w:t>
              </w:r>
            </w:ins>
          </w:p>
        </w:tc>
      </w:tr>
      <w:tr w:rsidR="002639D5" w:rsidRPr="00AF04CE" w:rsidTr="002639D5">
        <w:trPr>
          <w:ins w:id="7937" w:author="Tuomainen Mika" w:date="2014-04-10T23:28:00Z"/>
        </w:trPr>
        <w:tc>
          <w:tcPr>
            <w:tcW w:w="1008" w:type="dxa"/>
          </w:tcPr>
          <w:p w:rsidR="002639D5" w:rsidRDefault="002639D5" w:rsidP="002639D5">
            <w:pPr>
              <w:rPr>
                <w:ins w:id="7938" w:author="Tuomainen Mika" w:date="2014-04-10T23:28:00Z"/>
              </w:rPr>
            </w:pPr>
            <w:ins w:id="7939" w:author="Tuomainen Mika" w:date="2014-04-10T23:28:00Z">
              <w:r>
                <w:t>4</w:t>
              </w:r>
            </w:ins>
          </w:p>
        </w:tc>
        <w:tc>
          <w:tcPr>
            <w:tcW w:w="2219" w:type="dxa"/>
          </w:tcPr>
          <w:p w:rsidR="002639D5" w:rsidRDefault="002639D5" w:rsidP="002639D5">
            <w:pPr>
              <w:rPr>
                <w:ins w:id="7940" w:author="Tuomainen Mika" w:date="2014-04-10T23:28:00Z"/>
              </w:rPr>
            </w:pPr>
            <w:ins w:id="7941" w:author="Tuomainen Mika" w:date="2014-04-10T23:28:00Z">
              <w:r w:rsidRPr="00C33753">
                <w:t>Lähetteen palauttamisen syy</w:t>
              </w:r>
            </w:ins>
          </w:p>
        </w:tc>
        <w:tc>
          <w:tcPr>
            <w:tcW w:w="2219" w:type="dxa"/>
          </w:tcPr>
          <w:p w:rsidR="002639D5" w:rsidRPr="00AF04CE" w:rsidRDefault="002639D5" w:rsidP="002639D5">
            <w:pPr>
              <w:rPr>
                <w:ins w:id="7942" w:author="Tuomainen Mika" w:date="2014-04-10T23:28:00Z"/>
              </w:rPr>
            </w:pPr>
            <w:ins w:id="7943" w:author="Tuomainen Mika" w:date="2014-04-10T23:28:00Z">
              <w:r>
                <w:t>vapaaehtoinen</w:t>
              </w:r>
            </w:ins>
          </w:p>
        </w:tc>
        <w:tc>
          <w:tcPr>
            <w:tcW w:w="2219" w:type="dxa"/>
          </w:tcPr>
          <w:p w:rsidR="002639D5" w:rsidRPr="00AF04CE" w:rsidRDefault="002639D5" w:rsidP="002639D5">
            <w:pPr>
              <w:rPr>
                <w:ins w:id="7944" w:author="Tuomainen Mika" w:date="2014-04-10T23:28:00Z"/>
              </w:rPr>
            </w:pPr>
            <w:ins w:id="7945" w:author="Tuomainen Mika" w:date="2014-04-10T23:28:00Z">
              <w:r>
                <w:t>vapaaehtoinen</w:t>
              </w:r>
            </w:ins>
          </w:p>
        </w:tc>
      </w:tr>
      <w:tr w:rsidR="002639D5" w:rsidRPr="00AF04CE" w:rsidTr="002639D5">
        <w:trPr>
          <w:ins w:id="7946" w:author="Tuomainen Mika" w:date="2014-04-10T23:28:00Z"/>
        </w:trPr>
        <w:tc>
          <w:tcPr>
            <w:tcW w:w="1008" w:type="dxa"/>
          </w:tcPr>
          <w:p w:rsidR="002639D5" w:rsidRDefault="002639D5" w:rsidP="002639D5">
            <w:pPr>
              <w:rPr>
                <w:ins w:id="7947" w:author="Tuomainen Mika" w:date="2014-04-10T23:28:00Z"/>
              </w:rPr>
            </w:pPr>
            <w:ins w:id="7948" w:author="Tuomainen Mika" w:date="2014-04-10T23:28:00Z">
              <w:r>
                <w:t>5</w:t>
              </w:r>
            </w:ins>
          </w:p>
        </w:tc>
        <w:tc>
          <w:tcPr>
            <w:tcW w:w="2219" w:type="dxa"/>
          </w:tcPr>
          <w:p w:rsidR="002639D5" w:rsidRDefault="002639D5" w:rsidP="002639D5">
            <w:pPr>
              <w:rPr>
                <w:ins w:id="7949" w:author="Tuomainen Mika" w:date="2014-04-10T23:28:00Z"/>
              </w:rPr>
            </w:pPr>
            <w:ins w:id="7950" w:author="Tuomainen Mika" w:date="2014-04-10T23:28:00Z">
              <w:r w:rsidRPr="00C33753">
                <w:t>Informointi</w:t>
              </w:r>
            </w:ins>
          </w:p>
        </w:tc>
        <w:tc>
          <w:tcPr>
            <w:tcW w:w="2219" w:type="dxa"/>
          </w:tcPr>
          <w:p w:rsidR="002639D5" w:rsidRPr="00AF04CE" w:rsidRDefault="002639D5" w:rsidP="002639D5">
            <w:pPr>
              <w:rPr>
                <w:ins w:id="7951" w:author="Tuomainen Mika" w:date="2014-04-10T23:28:00Z"/>
              </w:rPr>
            </w:pPr>
            <w:ins w:id="7952" w:author="Tuomainen Mika" w:date="2014-04-10T23:28:00Z">
              <w:r>
                <w:t>vapaaehtoinen</w:t>
              </w:r>
            </w:ins>
          </w:p>
        </w:tc>
        <w:tc>
          <w:tcPr>
            <w:tcW w:w="2219" w:type="dxa"/>
          </w:tcPr>
          <w:p w:rsidR="002639D5" w:rsidRPr="00AF04CE" w:rsidRDefault="002639D5" w:rsidP="002639D5">
            <w:pPr>
              <w:rPr>
                <w:ins w:id="7953" w:author="Tuomainen Mika" w:date="2014-04-10T23:28:00Z"/>
              </w:rPr>
            </w:pPr>
            <w:ins w:id="7954" w:author="Tuomainen Mika" w:date="2014-04-10T23:28:00Z">
              <w:r>
                <w:t>vapaaehtoinen</w:t>
              </w:r>
            </w:ins>
          </w:p>
        </w:tc>
      </w:tr>
      <w:tr w:rsidR="002639D5" w:rsidRPr="00AF04CE" w:rsidTr="002639D5">
        <w:trPr>
          <w:ins w:id="7955" w:author="Tuomainen Mika" w:date="2014-04-10T23:28:00Z"/>
        </w:trPr>
        <w:tc>
          <w:tcPr>
            <w:tcW w:w="1008" w:type="dxa"/>
          </w:tcPr>
          <w:p w:rsidR="002639D5" w:rsidRDefault="002639D5" w:rsidP="002639D5">
            <w:pPr>
              <w:rPr>
                <w:ins w:id="7956" w:author="Tuomainen Mika" w:date="2014-04-10T23:28:00Z"/>
              </w:rPr>
            </w:pPr>
            <w:ins w:id="7957" w:author="Tuomainen Mika" w:date="2014-04-10T23:28:00Z">
              <w:r>
                <w:t>6</w:t>
              </w:r>
            </w:ins>
          </w:p>
        </w:tc>
        <w:tc>
          <w:tcPr>
            <w:tcW w:w="2219" w:type="dxa"/>
          </w:tcPr>
          <w:p w:rsidR="002639D5" w:rsidRDefault="002639D5" w:rsidP="002639D5">
            <w:pPr>
              <w:rPr>
                <w:ins w:id="7958" w:author="Tuomainen Mika" w:date="2014-04-10T23:28:00Z"/>
              </w:rPr>
            </w:pPr>
            <w:ins w:id="7959" w:author="Tuomainen Mika" w:date="2014-04-10T23:28:00Z">
              <w:r w:rsidRPr="00C33753">
                <w:t>Asiakirjat</w:t>
              </w:r>
            </w:ins>
          </w:p>
        </w:tc>
        <w:tc>
          <w:tcPr>
            <w:tcW w:w="2219" w:type="dxa"/>
          </w:tcPr>
          <w:p w:rsidR="002639D5" w:rsidRPr="00AF04CE" w:rsidRDefault="002639D5" w:rsidP="002639D5">
            <w:pPr>
              <w:rPr>
                <w:ins w:id="7960" w:author="Tuomainen Mika" w:date="2014-04-10T23:28:00Z"/>
              </w:rPr>
            </w:pPr>
            <w:ins w:id="7961" w:author="Tuomainen Mika" w:date="2014-04-10T23:28:00Z">
              <w:r>
                <w:t>vapaaehtoinen</w:t>
              </w:r>
            </w:ins>
          </w:p>
        </w:tc>
        <w:tc>
          <w:tcPr>
            <w:tcW w:w="2219" w:type="dxa"/>
          </w:tcPr>
          <w:p w:rsidR="002639D5" w:rsidRPr="00AF04CE" w:rsidRDefault="002639D5" w:rsidP="002639D5">
            <w:pPr>
              <w:rPr>
                <w:ins w:id="7962" w:author="Tuomainen Mika" w:date="2014-04-10T23:28:00Z"/>
              </w:rPr>
            </w:pPr>
            <w:ins w:id="7963" w:author="Tuomainen Mika" w:date="2014-04-10T23:28:00Z">
              <w:r>
                <w:t>vapaaehtoinen</w:t>
              </w:r>
            </w:ins>
          </w:p>
        </w:tc>
      </w:tr>
      <w:tr w:rsidR="002639D5" w:rsidRPr="00AF04CE" w:rsidTr="002639D5">
        <w:trPr>
          <w:ins w:id="7964" w:author="Tuomainen Mika" w:date="2014-04-10T23:28:00Z"/>
        </w:trPr>
        <w:tc>
          <w:tcPr>
            <w:tcW w:w="1008" w:type="dxa"/>
          </w:tcPr>
          <w:p w:rsidR="002639D5" w:rsidRDefault="002639D5" w:rsidP="002639D5">
            <w:pPr>
              <w:rPr>
                <w:ins w:id="7965" w:author="Tuomainen Mika" w:date="2014-04-10T23:28:00Z"/>
              </w:rPr>
            </w:pPr>
            <w:ins w:id="7966" w:author="Tuomainen Mika" w:date="2014-04-10T23:28:00Z">
              <w:r>
                <w:t>7</w:t>
              </w:r>
            </w:ins>
          </w:p>
        </w:tc>
        <w:tc>
          <w:tcPr>
            <w:tcW w:w="2219" w:type="dxa"/>
          </w:tcPr>
          <w:p w:rsidR="002639D5" w:rsidRDefault="002639D5" w:rsidP="002639D5">
            <w:pPr>
              <w:rPr>
                <w:ins w:id="7967" w:author="Tuomainen Mika" w:date="2014-04-10T23:28:00Z"/>
              </w:rPr>
            </w:pPr>
            <w:ins w:id="7968" w:author="Tuomainen Mika" w:date="2014-04-10T23:28:00Z">
              <w:r w:rsidRPr="00C33753">
                <w:t>Etuudet ja eläkejärjestelyt</w:t>
              </w:r>
            </w:ins>
          </w:p>
        </w:tc>
        <w:tc>
          <w:tcPr>
            <w:tcW w:w="2219" w:type="dxa"/>
          </w:tcPr>
          <w:p w:rsidR="002639D5" w:rsidRPr="00AF04CE" w:rsidRDefault="002639D5" w:rsidP="002639D5">
            <w:pPr>
              <w:rPr>
                <w:ins w:id="7969" w:author="Tuomainen Mika" w:date="2014-04-10T23:28:00Z"/>
              </w:rPr>
            </w:pPr>
            <w:ins w:id="7970" w:author="Tuomainen Mika" w:date="2014-04-10T23:28:00Z">
              <w:r>
                <w:t>vapaaehtoinen</w:t>
              </w:r>
            </w:ins>
          </w:p>
        </w:tc>
        <w:tc>
          <w:tcPr>
            <w:tcW w:w="2219" w:type="dxa"/>
          </w:tcPr>
          <w:p w:rsidR="002639D5" w:rsidRPr="00AF04CE" w:rsidRDefault="002639D5" w:rsidP="002639D5">
            <w:pPr>
              <w:rPr>
                <w:ins w:id="7971" w:author="Tuomainen Mika" w:date="2014-04-10T23:28:00Z"/>
              </w:rPr>
            </w:pPr>
            <w:ins w:id="7972" w:author="Tuomainen Mika" w:date="2014-04-10T23:28:00Z">
              <w:r>
                <w:t>vapaaehtoinen</w:t>
              </w:r>
            </w:ins>
          </w:p>
        </w:tc>
      </w:tr>
      <w:tr w:rsidR="002639D5" w:rsidRPr="00AF04CE" w:rsidTr="002639D5">
        <w:trPr>
          <w:ins w:id="7973" w:author="Tuomainen Mika" w:date="2014-04-10T23:28:00Z"/>
        </w:trPr>
        <w:tc>
          <w:tcPr>
            <w:tcW w:w="1008" w:type="dxa"/>
          </w:tcPr>
          <w:p w:rsidR="002639D5" w:rsidRDefault="002639D5" w:rsidP="002639D5">
            <w:pPr>
              <w:rPr>
                <w:ins w:id="7974" w:author="Tuomainen Mika" w:date="2014-04-10T23:28:00Z"/>
              </w:rPr>
            </w:pPr>
            <w:ins w:id="7975" w:author="Tuomainen Mika" w:date="2014-04-10T23:28:00Z">
              <w:r>
                <w:t>8</w:t>
              </w:r>
            </w:ins>
          </w:p>
        </w:tc>
        <w:tc>
          <w:tcPr>
            <w:tcW w:w="2219" w:type="dxa"/>
          </w:tcPr>
          <w:p w:rsidR="002639D5" w:rsidRDefault="002639D5" w:rsidP="002639D5">
            <w:pPr>
              <w:rPr>
                <w:ins w:id="7976" w:author="Tuomainen Mika" w:date="2014-04-10T23:28:00Z"/>
              </w:rPr>
            </w:pPr>
            <w:ins w:id="7977" w:author="Tuomainen Mika" w:date="2014-04-10T23:28:00Z">
              <w:r w:rsidRPr="00C33753">
                <w:t>Lähetteen muut tiedot</w:t>
              </w:r>
            </w:ins>
          </w:p>
        </w:tc>
        <w:tc>
          <w:tcPr>
            <w:tcW w:w="2219" w:type="dxa"/>
          </w:tcPr>
          <w:p w:rsidR="002639D5" w:rsidRPr="00AF04CE" w:rsidRDefault="002639D5" w:rsidP="002639D5">
            <w:pPr>
              <w:rPr>
                <w:ins w:id="7978" w:author="Tuomainen Mika" w:date="2014-04-10T23:28:00Z"/>
              </w:rPr>
            </w:pPr>
            <w:ins w:id="7979" w:author="Tuomainen Mika" w:date="2014-04-10T23:28:00Z">
              <w:r>
                <w:t>vapaaehtoinen</w:t>
              </w:r>
            </w:ins>
          </w:p>
        </w:tc>
        <w:tc>
          <w:tcPr>
            <w:tcW w:w="2219" w:type="dxa"/>
          </w:tcPr>
          <w:p w:rsidR="002639D5" w:rsidRPr="00AF04CE" w:rsidRDefault="002639D5" w:rsidP="002639D5">
            <w:pPr>
              <w:rPr>
                <w:ins w:id="7980" w:author="Tuomainen Mika" w:date="2014-04-10T23:28:00Z"/>
              </w:rPr>
            </w:pPr>
            <w:ins w:id="7981" w:author="Tuomainen Mika" w:date="2014-04-10T23:28:00Z">
              <w:r>
                <w:t>vapaaehtoinen</w:t>
              </w:r>
            </w:ins>
          </w:p>
        </w:tc>
      </w:tr>
      <w:tr w:rsidR="002639D5" w:rsidRPr="00AF04CE" w:rsidTr="002639D5">
        <w:trPr>
          <w:ins w:id="7982" w:author="Tuomainen Mika" w:date="2014-04-10T23:28:00Z"/>
        </w:trPr>
        <w:tc>
          <w:tcPr>
            <w:tcW w:w="1008" w:type="dxa"/>
          </w:tcPr>
          <w:p w:rsidR="002639D5" w:rsidRDefault="002639D5" w:rsidP="002639D5">
            <w:pPr>
              <w:rPr>
                <w:ins w:id="7983" w:author="Tuomainen Mika" w:date="2014-04-10T23:28:00Z"/>
              </w:rPr>
            </w:pPr>
            <w:ins w:id="7984" w:author="Tuomainen Mika" w:date="2014-04-10T23:28:00Z">
              <w:r>
                <w:t>9</w:t>
              </w:r>
            </w:ins>
          </w:p>
        </w:tc>
        <w:tc>
          <w:tcPr>
            <w:tcW w:w="2219" w:type="dxa"/>
          </w:tcPr>
          <w:p w:rsidR="002639D5" w:rsidRDefault="002639D5" w:rsidP="002639D5">
            <w:pPr>
              <w:rPr>
                <w:ins w:id="7985" w:author="Tuomainen Mika" w:date="2014-04-10T23:28:00Z"/>
              </w:rPr>
            </w:pPr>
            <w:ins w:id="7986" w:author="Tuomainen Mika" w:date="2014-04-10T23:28:00Z">
              <w:r w:rsidRPr="00C33753">
                <w:t>Aikaisempi hoito</w:t>
              </w:r>
            </w:ins>
          </w:p>
        </w:tc>
        <w:tc>
          <w:tcPr>
            <w:tcW w:w="2219" w:type="dxa"/>
          </w:tcPr>
          <w:p w:rsidR="002639D5" w:rsidRPr="00AF04CE" w:rsidRDefault="002639D5" w:rsidP="002639D5">
            <w:pPr>
              <w:rPr>
                <w:ins w:id="7987" w:author="Tuomainen Mika" w:date="2014-04-10T23:28:00Z"/>
              </w:rPr>
            </w:pPr>
            <w:ins w:id="7988" w:author="Tuomainen Mika" w:date="2014-04-10T23:28:00Z">
              <w:r>
                <w:t>vapaaehtoinen</w:t>
              </w:r>
            </w:ins>
          </w:p>
        </w:tc>
        <w:tc>
          <w:tcPr>
            <w:tcW w:w="2219" w:type="dxa"/>
          </w:tcPr>
          <w:p w:rsidR="002639D5" w:rsidRDefault="002639D5" w:rsidP="002639D5">
            <w:pPr>
              <w:rPr>
                <w:ins w:id="7989" w:author="Tuomainen Mika" w:date="2014-04-10T23:28:00Z"/>
              </w:rPr>
            </w:pPr>
            <w:ins w:id="7990" w:author="Tuomainen Mika" w:date="2014-04-10T23:28:00Z">
              <w:r>
                <w:t>vapaaehtoinen</w:t>
              </w:r>
            </w:ins>
          </w:p>
        </w:tc>
      </w:tr>
      <w:tr w:rsidR="002639D5" w:rsidRPr="00AF04CE" w:rsidTr="002639D5">
        <w:trPr>
          <w:ins w:id="7991" w:author="Tuomainen Mika" w:date="2014-04-10T23:28:00Z"/>
        </w:trPr>
        <w:tc>
          <w:tcPr>
            <w:tcW w:w="1008" w:type="dxa"/>
          </w:tcPr>
          <w:p w:rsidR="002639D5" w:rsidRDefault="002639D5" w:rsidP="002639D5">
            <w:pPr>
              <w:rPr>
                <w:ins w:id="7992" w:author="Tuomainen Mika" w:date="2014-04-10T23:28:00Z"/>
              </w:rPr>
            </w:pPr>
            <w:ins w:id="7993" w:author="Tuomainen Mika" w:date="2014-04-10T23:28:00Z">
              <w:r>
                <w:t>10</w:t>
              </w:r>
            </w:ins>
          </w:p>
        </w:tc>
        <w:tc>
          <w:tcPr>
            <w:tcW w:w="2219" w:type="dxa"/>
          </w:tcPr>
          <w:p w:rsidR="002639D5" w:rsidRDefault="002639D5" w:rsidP="002639D5">
            <w:pPr>
              <w:rPr>
                <w:ins w:id="7994" w:author="Tuomainen Mika" w:date="2014-04-10T23:28:00Z"/>
              </w:rPr>
            </w:pPr>
            <w:ins w:id="7995" w:author="Tuomainen Mika" w:date="2014-04-10T23:28:00Z">
              <w:r w:rsidRPr="00C33753">
                <w:t>Palvelutapahtuma</w:t>
              </w:r>
            </w:ins>
          </w:p>
        </w:tc>
        <w:tc>
          <w:tcPr>
            <w:tcW w:w="2219" w:type="dxa"/>
          </w:tcPr>
          <w:p w:rsidR="002639D5" w:rsidRPr="00AF04CE" w:rsidRDefault="002639D5" w:rsidP="002639D5">
            <w:pPr>
              <w:rPr>
                <w:ins w:id="7996" w:author="Tuomainen Mika" w:date="2014-04-10T23:28:00Z"/>
              </w:rPr>
            </w:pPr>
            <w:ins w:id="7997" w:author="Tuomainen Mika" w:date="2014-04-10T23:28:00Z">
              <w:r>
                <w:t>vapaaehtoinen</w:t>
              </w:r>
            </w:ins>
          </w:p>
        </w:tc>
        <w:tc>
          <w:tcPr>
            <w:tcW w:w="2219" w:type="dxa"/>
          </w:tcPr>
          <w:p w:rsidR="002639D5" w:rsidRPr="00AF04CE" w:rsidRDefault="002639D5" w:rsidP="002639D5">
            <w:pPr>
              <w:rPr>
                <w:ins w:id="7998" w:author="Tuomainen Mika" w:date="2014-04-10T23:28:00Z"/>
              </w:rPr>
            </w:pPr>
            <w:ins w:id="7999" w:author="Tuomainen Mika" w:date="2014-04-10T23:28:00Z">
              <w:r>
                <w:t>vapaaehtoinen</w:t>
              </w:r>
            </w:ins>
          </w:p>
        </w:tc>
      </w:tr>
      <w:tr w:rsidR="002639D5" w:rsidRPr="00AF04CE" w:rsidTr="002639D5">
        <w:trPr>
          <w:ins w:id="8000" w:author="Tuomainen Mika" w:date="2014-04-10T23:28:00Z"/>
        </w:trPr>
        <w:tc>
          <w:tcPr>
            <w:tcW w:w="1008" w:type="dxa"/>
          </w:tcPr>
          <w:p w:rsidR="002639D5" w:rsidRDefault="002639D5" w:rsidP="002639D5">
            <w:pPr>
              <w:rPr>
                <w:ins w:id="8001" w:author="Tuomainen Mika" w:date="2014-04-10T23:28:00Z"/>
              </w:rPr>
            </w:pPr>
            <w:ins w:id="8002" w:author="Tuomainen Mika" w:date="2014-04-10T23:28:00Z">
              <w:r>
                <w:t>11</w:t>
              </w:r>
            </w:ins>
          </w:p>
        </w:tc>
        <w:tc>
          <w:tcPr>
            <w:tcW w:w="2219" w:type="dxa"/>
          </w:tcPr>
          <w:p w:rsidR="002639D5" w:rsidRDefault="002639D5" w:rsidP="002639D5">
            <w:pPr>
              <w:rPr>
                <w:ins w:id="8003" w:author="Tuomainen Mika" w:date="2014-04-10T23:28:00Z"/>
              </w:rPr>
            </w:pPr>
            <w:ins w:id="8004" w:author="Tuomainen Mika" w:date="2014-04-10T23:28:00Z">
              <w:r w:rsidRPr="00C33753">
                <w:t>Maksutiedot</w:t>
              </w:r>
            </w:ins>
          </w:p>
        </w:tc>
        <w:tc>
          <w:tcPr>
            <w:tcW w:w="2219" w:type="dxa"/>
          </w:tcPr>
          <w:p w:rsidR="002639D5" w:rsidRPr="00AF04CE" w:rsidRDefault="002639D5" w:rsidP="002639D5">
            <w:pPr>
              <w:rPr>
                <w:ins w:id="8005" w:author="Tuomainen Mika" w:date="2014-04-10T23:28:00Z"/>
              </w:rPr>
            </w:pPr>
            <w:ins w:id="8006" w:author="Tuomainen Mika" w:date="2014-04-10T23:28:00Z">
              <w:r>
                <w:t>vapaaehtoinen</w:t>
              </w:r>
            </w:ins>
          </w:p>
        </w:tc>
        <w:tc>
          <w:tcPr>
            <w:tcW w:w="2219" w:type="dxa"/>
          </w:tcPr>
          <w:p w:rsidR="002639D5" w:rsidRPr="00AF04CE" w:rsidRDefault="002639D5" w:rsidP="002639D5">
            <w:pPr>
              <w:rPr>
                <w:ins w:id="8007" w:author="Tuomainen Mika" w:date="2014-04-10T23:28:00Z"/>
              </w:rPr>
            </w:pPr>
            <w:ins w:id="8008" w:author="Tuomainen Mika" w:date="2014-04-10T23:28:00Z">
              <w:r>
                <w:t>vapaaehtoinen</w:t>
              </w:r>
            </w:ins>
          </w:p>
        </w:tc>
      </w:tr>
      <w:tr w:rsidR="002639D5" w:rsidRPr="00AF04CE" w:rsidTr="002639D5">
        <w:trPr>
          <w:ins w:id="8009" w:author="Tuomainen Mika" w:date="2014-04-10T23:28:00Z"/>
        </w:trPr>
        <w:tc>
          <w:tcPr>
            <w:tcW w:w="1008" w:type="dxa"/>
          </w:tcPr>
          <w:p w:rsidR="002639D5" w:rsidRDefault="002639D5" w:rsidP="002639D5">
            <w:pPr>
              <w:rPr>
                <w:ins w:id="8010" w:author="Tuomainen Mika" w:date="2014-04-10T23:28:00Z"/>
              </w:rPr>
            </w:pPr>
            <w:ins w:id="8011" w:author="Tuomainen Mika" w:date="2014-04-10T23:28:00Z">
              <w:r>
                <w:t>12</w:t>
              </w:r>
            </w:ins>
          </w:p>
        </w:tc>
        <w:tc>
          <w:tcPr>
            <w:tcW w:w="2219" w:type="dxa"/>
          </w:tcPr>
          <w:p w:rsidR="002639D5" w:rsidRDefault="002639D5" w:rsidP="002639D5">
            <w:pPr>
              <w:rPr>
                <w:ins w:id="8012" w:author="Tuomainen Mika" w:date="2014-04-10T23:28:00Z"/>
              </w:rPr>
            </w:pPr>
            <w:ins w:id="8013" w:author="Tuomainen Mika" w:date="2014-04-10T23:28:00Z">
              <w:r w:rsidRPr="00C33753">
                <w:t>Kuljetuksen järjestäminen</w:t>
              </w:r>
            </w:ins>
          </w:p>
        </w:tc>
        <w:tc>
          <w:tcPr>
            <w:tcW w:w="2219" w:type="dxa"/>
          </w:tcPr>
          <w:p w:rsidR="002639D5" w:rsidRPr="00AF04CE" w:rsidRDefault="002639D5" w:rsidP="002639D5">
            <w:pPr>
              <w:rPr>
                <w:ins w:id="8014" w:author="Tuomainen Mika" w:date="2014-04-10T23:28:00Z"/>
              </w:rPr>
            </w:pPr>
            <w:ins w:id="8015" w:author="Tuomainen Mika" w:date="2014-04-10T23:28:00Z">
              <w:r>
                <w:t>vapaaehtoinen</w:t>
              </w:r>
            </w:ins>
          </w:p>
        </w:tc>
        <w:tc>
          <w:tcPr>
            <w:tcW w:w="2219" w:type="dxa"/>
          </w:tcPr>
          <w:p w:rsidR="002639D5" w:rsidRPr="00AF04CE" w:rsidRDefault="002639D5" w:rsidP="002639D5">
            <w:pPr>
              <w:rPr>
                <w:ins w:id="8016" w:author="Tuomainen Mika" w:date="2014-04-10T23:28:00Z"/>
              </w:rPr>
            </w:pPr>
            <w:ins w:id="8017" w:author="Tuomainen Mika" w:date="2014-04-10T23:28:00Z">
              <w:r>
                <w:t>vapaaehtoinen</w:t>
              </w:r>
            </w:ins>
          </w:p>
        </w:tc>
      </w:tr>
    </w:tbl>
    <w:p w:rsidR="002639D5" w:rsidRDefault="002639D5" w:rsidP="002639D5">
      <w:pPr>
        <w:rPr>
          <w:ins w:id="8018" w:author="Tuomainen Mika" w:date="2014-04-10T23:28:00Z"/>
        </w:rPr>
      </w:pPr>
    </w:p>
    <w:p w:rsidR="002639D5" w:rsidRDefault="002639D5" w:rsidP="002639D5">
      <w:pPr>
        <w:rPr>
          <w:ins w:id="8019" w:author="Tuomainen Mika" w:date="2014-04-10T23:28:00Z"/>
        </w:rPr>
      </w:pPr>
    </w:p>
    <w:p w:rsidR="003E639A" w:rsidRDefault="003E639A" w:rsidP="00CC1036"/>
    <w:sectPr w:rsidR="003E639A" w:rsidSect="00DA15EF">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67A" w:rsidRDefault="00F1067A" w:rsidP="006C7725">
      <w:r>
        <w:separator/>
      </w:r>
    </w:p>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endnote>
  <w:endnote w:type="continuationSeparator" w:id="0">
    <w:p w:rsidR="00F1067A" w:rsidRDefault="00F1067A" w:rsidP="006C7725">
      <w:r>
        <w:continuationSeparator/>
      </w:r>
    </w:p>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67A" w:rsidRDefault="00F1067A" w:rsidP="00CC1036">
    <w:pPr>
      <w:pStyle w:val="Alatunniste"/>
    </w:pPr>
  </w:p>
  <w:p w:rsidR="00F1067A" w:rsidRDefault="00F1067A" w:rsidP="00CC1036"/>
  <w:p w:rsidR="00F1067A" w:rsidRDefault="00F1067A" w:rsidP="00CC1036"/>
  <w:p w:rsidR="00F1067A" w:rsidRDefault="00F1067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67A" w:rsidDel="006C7725" w:rsidRDefault="00F1067A">
    <w:pPr>
      <w:pStyle w:val="Alatunniste"/>
      <w:jc w:val="center"/>
      <w:rPr>
        <w:del w:id="8029" w:author="Tuomainen Mika" w:date="2014-04-03T23:15:00Z"/>
        <w:rStyle w:val="Sivunumero"/>
      </w:rPr>
      <w:pPrChange w:id="8030" w:author="Tuomainen Mika" w:date="2014-04-03T23:57:00Z">
        <w:pPr>
          <w:pStyle w:val="Alatunniste"/>
          <w:framePr w:wrap="auto" w:vAnchor="text" w:hAnchor="page" w:x="5617" w:y="67"/>
        </w:pPr>
      </w:pPrChange>
    </w:pPr>
    <w:r>
      <w:rPr>
        <w:rStyle w:val="Sivunumero"/>
      </w:rPr>
      <w:fldChar w:fldCharType="begin"/>
    </w:r>
    <w:r>
      <w:rPr>
        <w:rStyle w:val="Sivunumero"/>
      </w:rPr>
      <w:instrText xml:space="preserve"> PAGE </w:instrText>
    </w:r>
    <w:r>
      <w:rPr>
        <w:rStyle w:val="Sivunumero"/>
      </w:rPr>
      <w:fldChar w:fldCharType="separate"/>
    </w:r>
    <w:r w:rsidR="00511831">
      <w:rPr>
        <w:rStyle w:val="Sivunumero"/>
        <w:noProof/>
      </w:rPr>
      <w:t>115</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511831">
      <w:rPr>
        <w:rStyle w:val="Sivunumero"/>
        <w:noProof/>
      </w:rPr>
      <w:t>128</w:t>
    </w:r>
    <w:r>
      <w:rPr>
        <w:rStyle w:val="Sivunumero"/>
      </w:rPr>
      <w:fldChar w:fldCharType="end"/>
    </w:r>
  </w:p>
  <w:p w:rsidR="00F1067A" w:rsidDel="00704188" w:rsidRDefault="00F1067A">
    <w:pPr>
      <w:pStyle w:val="Alatunniste"/>
      <w:jc w:val="center"/>
      <w:rPr>
        <w:del w:id="8031" w:author="Tuomainen Mika" w:date="2014-04-01T16:50:00Z"/>
      </w:rPr>
      <w:pPrChange w:id="8032" w:author="Tuomainen Mika" w:date="2014-04-03T23:57:00Z">
        <w:pPr/>
      </w:pPrChange>
    </w:pPr>
  </w:p>
  <w:p w:rsidR="00F1067A" w:rsidDel="006C7725" w:rsidRDefault="00F1067A">
    <w:pPr>
      <w:pStyle w:val="Alatunniste"/>
      <w:jc w:val="center"/>
      <w:rPr>
        <w:del w:id="8033" w:author="Tuomainen Mika" w:date="2014-04-03T23:11:00Z"/>
      </w:rPr>
      <w:pPrChange w:id="8034" w:author="Tuomainen Mika" w:date="2014-04-03T23:57:00Z">
        <w:pPr/>
      </w:pPrChange>
    </w:pPr>
  </w:p>
  <w:p w:rsidR="00F1067A" w:rsidDel="006C7725" w:rsidRDefault="00F1067A">
    <w:pPr>
      <w:pStyle w:val="Alatunniste"/>
      <w:jc w:val="center"/>
      <w:rPr>
        <w:del w:id="8035" w:author="Tuomainen Mika" w:date="2014-04-03T23:11:00Z"/>
      </w:rPr>
      <w:pPrChange w:id="8036" w:author="Tuomainen Mika" w:date="2014-04-03T23:57:00Z">
        <w:pPr/>
      </w:pPrChange>
    </w:pPr>
  </w:p>
  <w:p w:rsidR="00F1067A" w:rsidDel="006C7725" w:rsidRDefault="00F1067A">
    <w:pPr>
      <w:pStyle w:val="Alatunniste"/>
      <w:jc w:val="center"/>
      <w:rPr>
        <w:del w:id="8037" w:author="Tuomainen Mika" w:date="2014-04-03T23:11:00Z"/>
      </w:rPr>
      <w:pPrChange w:id="8038" w:author="Tuomainen Mika" w:date="2014-04-03T23:57:00Z">
        <w:pPr/>
      </w:pPrChange>
    </w:pPr>
  </w:p>
  <w:p w:rsidR="00F1067A" w:rsidDel="006C7725" w:rsidRDefault="00F1067A">
    <w:pPr>
      <w:pStyle w:val="Alatunniste"/>
      <w:jc w:val="center"/>
      <w:rPr>
        <w:del w:id="8039" w:author="Tuomainen Mika" w:date="2014-04-03T23:11:00Z"/>
      </w:rPr>
      <w:pPrChange w:id="8040" w:author="Tuomainen Mika" w:date="2014-04-03T23:57:00Z">
        <w:pPr/>
      </w:pPrChange>
    </w:pPr>
  </w:p>
  <w:p w:rsidR="00F1067A" w:rsidRDefault="00F1067A">
    <w:pPr>
      <w:pStyle w:val="Alatunniste"/>
      <w:jc w:val="center"/>
      <w:pPrChange w:id="8041" w:author="Tuomainen Mika" w:date="2014-04-03T23:57:00Z">
        <w:pPr/>
      </w:pPrChange>
    </w:pPr>
  </w:p>
  <w:p w:rsidR="00F1067A" w:rsidRDefault="00F1067A" w:rsidP="00CC1036"/>
  <w:p w:rsidR="00F1067A" w:rsidRDefault="00F1067A" w:rsidP="00CC1036"/>
  <w:p w:rsidR="00F1067A" w:rsidRDefault="00F1067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41E" w:rsidRDefault="00AF241E">
    <w:pPr>
      <w:pStyle w:val="Alatunnist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67A" w:rsidRDefault="00F1067A" w:rsidP="006C7725">
      <w:r>
        <w:separator/>
      </w:r>
    </w:p>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footnote>
  <w:footnote w:type="continuationSeparator" w:id="0">
    <w:p w:rsidR="00F1067A" w:rsidRDefault="00F1067A" w:rsidP="006C7725">
      <w:r>
        <w:continuationSeparator/>
      </w:r>
    </w:p>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rsidP="006C7725"/>
  <w:p w:rsidR="00F1067A" w:rsidRDefault="00F106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67A" w:rsidRDefault="00F1067A" w:rsidP="006C7725">
    <w:pPr>
      <w:pStyle w:val="Yltunniste"/>
    </w:pPr>
    <w:ins w:id="8020" w:author="Tuomainen Mika" w:date="2014-04-11T14:28:00Z">
      <w:r>
        <w:t>Kanta</w:t>
      </w:r>
    </w:ins>
    <w:del w:id="8021" w:author="Tuomainen Mika" w:date="2014-04-11T14:28:00Z">
      <w:r w:rsidDel="00515AB8">
        <w:delText xml:space="preserve">Open CDA 2009  -  </w:delText>
      </w:r>
    </w:del>
    <w:r w:rsidR="009B2600">
      <w:t xml:space="preserve"> </w:t>
    </w:r>
    <w:r>
      <w:t>Lähetteen ja hoitopalautteen CDA R2-rakenne v. 5.</w:t>
    </w:r>
    <w:r w:rsidR="00AF241E">
      <w:t>1</w:t>
    </w:r>
    <w:r>
      <w:t xml:space="preserve"> </w:t>
    </w:r>
    <w:r w:rsidR="00AF241E">
      <w:t>11</w:t>
    </w:r>
    <w:r>
      <w:t>.</w:t>
    </w:r>
    <w:r w:rsidR="00AF241E">
      <w:t>4</w:t>
    </w:r>
    <w:r>
      <w:t>.201</w:t>
    </w:r>
    <w:r w:rsidR="00AF241E">
      <w:t>4</w:t>
    </w:r>
  </w:p>
  <w:p w:rsidR="00F1067A" w:rsidDel="006C7725" w:rsidRDefault="00F1067A">
    <w:pPr>
      <w:rPr>
        <w:del w:id="8022" w:author="Tuomainen Mika" w:date="2014-04-03T23:11:00Z"/>
      </w:rPr>
      <w:pPrChange w:id="8023" w:author="Tuomainen Mika" w:date="2014-04-03T23:16:00Z">
        <w:pPr>
          <w:pStyle w:val="Yltunniste"/>
        </w:pPr>
      </w:pPrChange>
    </w:pPr>
    <w:r>
      <w:t>_____________________________________________________________________</w:t>
    </w:r>
    <w:del w:id="8024" w:author="Tuomainen Mika" w:date="2014-04-03T23:11:00Z">
      <w:r w:rsidDel="006C7725">
        <w:delText>_______________</w:delText>
      </w:r>
    </w:del>
  </w:p>
  <w:p w:rsidR="00F1067A" w:rsidDel="006C7725" w:rsidRDefault="00F1067A" w:rsidP="004D166B">
    <w:pPr>
      <w:rPr>
        <w:del w:id="8025" w:author="Tuomainen Mika" w:date="2014-04-03T23:11:00Z"/>
      </w:rPr>
    </w:pPr>
  </w:p>
  <w:p w:rsidR="00F1067A" w:rsidDel="006C7725" w:rsidRDefault="00F1067A" w:rsidP="004D166B">
    <w:pPr>
      <w:rPr>
        <w:del w:id="8026" w:author="Tuomainen Mika" w:date="2014-04-03T23:11:00Z"/>
      </w:rPr>
    </w:pPr>
  </w:p>
  <w:p w:rsidR="00F1067A" w:rsidDel="006C7725" w:rsidRDefault="00F1067A" w:rsidP="004D166B">
    <w:pPr>
      <w:rPr>
        <w:del w:id="8027" w:author="Tuomainen Mika" w:date="2014-04-03T23:11:00Z"/>
      </w:rPr>
    </w:pPr>
  </w:p>
  <w:p w:rsidR="00F1067A" w:rsidDel="006C7725" w:rsidRDefault="00F1067A" w:rsidP="004D166B">
    <w:pPr>
      <w:rPr>
        <w:del w:id="8028" w:author="Tuomainen Mika" w:date="2014-04-03T23:13:00Z"/>
      </w:rPr>
    </w:pPr>
  </w:p>
  <w:p w:rsidR="00F1067A" w:rsidRDefault="00F1067A" w:rsidP="006C7725"/>
  <w:p w:rsidR="00F1067A" w:rsidRDefault="00F1067A" w:rsidP="00CC1036"/>
  <w:p w:rsidR="00F1067A" w:rsidRDefault="00F1067A" w:rsidP="00CC1036"/>
  <w:p w:rsidR="00F1067A" w:rsidRDefault="00F1067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41E" w:rsidRDefault="00AF241E">
    <w:pPr>
      <w:pStyle w:val="Yltunnis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3">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7">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8">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1">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2">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3">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5">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6">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9">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37"/>
  </w:num>
  <w:num w:numId="2">
    <w:abstractNumId w:val="20"/>
  </w:num>
  <w:num w:numId="3">
    <w:abstractNumId w:val="34"/>
  </w:num>
  <w:num w:numId="4">
    <w:abstractNumId w:val="11"/>
  </w:num>
  <w:num w:numId="5">
    <w:abstractNumId w:val="36"/>
  </w:num>
  <w:num w:numId="6">
    <w:abstractNumId w:val="17"/>
  </w:num>
  <w:num w:numId="7">
    <w:abstractNumId w:val="14"/>
  </w:num>
  <w:num w:numId="8">
    <w:abstractNumId w:val="19"/>
  </w:num>
  <w:num w:numId="9">
    <w:abstractNumId w:val="30"/>
  </w:num>
  <w:num w:numId="10">
    <w:abstractNumId w:val="31"/>
  </w:num>
  <w:num w:numId="11">
    <w:abstractNumId w:val="23"/>
  </w:num>
  <w:num w:numId="12">
    <w:abstractNumId w:val="10"/>
  </w:num>
  <w:num w:numId="13">
    <w:abstractNumId w:val="33"/>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38"/>
  </w:num>
  <w:num w:numId="25">
    <w:abstractNumId w:val="21"/>
  </w:num>
  <w:num w:numId="26">
    <w:abstractNumId w:val="18"/>
  </w:num>
  <w:num w:numId="27">
    <w:abstractNumId w:val="26"/>
  </w:num>
  <w:num w:numId="28">
    <w:abstractNumId w:val="24"/>
  </w:num>
  <w:num w:numId="29">
    <w:abstractNumId w:val="25"/>
  </w:num>
  <w:num w:numId="30">
    <w:abstractNumId w:val="32"/>
  </w:num>
  <w:num w:numId="31">
    <w:abstractNumId w:val="28"/>
  </w:num>
  <w:num w:numId="32">
    <w:abstractNumId w:val="35"/>
  </w:num>
  <w:num w:numId="33">
    <w:abstractNumId w:val="12"/>
  </w:num>
  <w:num w:numId="34">
    <w:abstractNumId w:val="16"/>
  </w:num>
  <w:num w:numId="35">
    <w:abstractNumId w:val="22"/>
  </w:num>
  <w:num w:numId="36">
    <w:abstractNumId w:val="29"/>
  </w:num>
  <w:num w:numId="37">
    <w:abstractNumId w:val="27"/>
  </w:num>
  <w:num w:numId="38">
    <w:abstractNumId w:val="13"/>
  </w:num>
  <w:num w:numId="39">
    <w:abstractNumId w:val="15"/>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w:doNotBreakConstrainedForcedTable"/>
  </w:docVars>
  <w:rsids>
    <w:rsidRoot w:val="00D84081"/>
    <w:rsid w:val="00001B2A"/>
    <w:rsid w:val="00010A8C"/>
    <w:rsid w:val="000127E2"/>
    <w:rsid w:val="00013386"/>
    <w:rsid w:val="00016623"/>
    <w:rsid w:val="0002144B"/>
    <w:rsid w:val="000273C8"/>
    <w:rsid w:val="00027862"/>
    <w:rsid w:val="00032793"/>
    <w:rsid w:val="0003450E"/>
    <w:rsid w:val="00036DF1"/>
    <w:rsid w:val="00036E7A"/>
    <w:rsid w:val="000375BA"/>
    <w:rsid w:val="00042E61"/>
    <w:rsid w:val="000467E7"/>
    <w:rsid w:val="00046F8C"/>
    <w:rsid w:val="0005580A"/>
    <w:rsid w:val="00060F14"/>
    <w:rsid w:val="000613CC"/>
    <w:rsid w:val="00061EBC"/>
    <w:rsid w:val="0007319C"/>
    <w:rsid w:val="000734D0"/>
    <w:rsid w:val="00074DFC"/>
    <w:rsid w:val="000750E7"/>
    <w:rsid w:val="0007542E"/>
    <w:rsid w:val="0007633B"/>
    <w:rsid w:val="00076B98"/>
    <w:rsid w:val="00081146"/>
    <w:rsid w:val="00081577"/>
    <w:rsid w:val="00093255"/>
    <w:rsid w:val="000933E5"/>
    <w:rsid w:val="00096DE3"/>
    <w:rsid w:val="000A361C"/>
    <w:rsid w:val="000B7C3D"/>
    <w:rsid w:val="000C625D"/>
    <w:rsid w:val="000D1932"/>
    <w:rsid w:val="000D7324"/>
    <w:rsid w:val="000D74E4"/>
    <w:rsid w:val="000E093B"/>
    <w:rsid w:val="000E13B0"/>
    <w:rsid w:val="000E3048"/>
    <w:rsid w:val="001006A0"/>
    <w:rsid w:val="00100E61"/>
    <w:rsid w:val="00101CA6"/>
    <w:rsid w:val="00102295"/>
    <w:rsid w:val="00123A68"/>
    <w:rsid w:val="0012625D"/>
    <w:rsid w:val="00132F9A"/>
    <w:rsid w:val="00134C91"/>
    <w:rsid w:val="001359C5"/>
    <w:rsid w:val="00136CA0"/>
    <w:rsid w:val="00147FF7"/>
    <w:rsid w:val="0015047B"/>
    <w:rsid w:val="00150BF8"/>
    <w:rsid w:val="00155189"/>
    <w:rsid w:val="0016335D"/>
    <w:rsid w:val="0016451F"/>
    <w:rsid w:val="00170224"/>
    <w:rsid w:val="001720FB"/>
    <w:rsid w:val="001732E9"/>
    <w:rsid w:val="00181A53"/>
    <w:rsid w:val="00182725"/>
    <w:rsid w:val="00185BD4"/>
    <w:rsid w:val="00190B58"/>
    <w:rsid w:val="001911DA"/>
    <w:rsid w:val="00192E7B"/>
    <w:rsid w:val="00195ECC"/>
    <w:rsid w:val="001A2687"/>
    <w:rsid w:val="001A339E"/>
    <w:rsid w:val="001A7E2F"/>
    <w:rsid w:val="001B2908"/>
    <w:rsid w:val="001B2F46"/>
    <w:rsid w:val="001C0ED8"/>
    <w:rsid w:val="001C1996"/>
    <w:rsid w:val="001C36DA"/>
    <w:rsid w:val="001C5AD5"/>
    <w:rsid w:val="001C5B8D"/>
    <w:rsid w:val="001C6E45"/>
    <w:rsid w:val="001D0B0C"/>
    <w:rsid w:val="001D237B"/>
    <w:rsid w:val="001D5683"/>
    <w:rsid w:val="001D571B"/>
    <w:rsid w:val="001E1756"/>
    <w:rsid w:val="001E1DBA"/>
    <w:rsid w:val="001F00D8"/>
    <w:rsid w:val="001F102B"/>
    <w:rsid w:val="001F2057"/>
    <w:rsid w:val="0020440B"/>
    <w:rsid w:val="00227A49"/>
    <w:rsid w:val="00230AAA"/>
    <w:rsid w:val="00231889"/>
    <w:rsid w:val="00234B21"/>
    <w:rsid w:val="002450C6"/>
    <w:rsid w:val="002639D5"/>
    <w:rsid w:val="0027344D"/>
    <w:rsid w:val="002759C1"/>
    <w:rsid w:val="00282120"/>
    <w:rsid w:val="0029576F"/>
    <w:rsid w:val="002A52D3"/>
    <w:rsid w:val="002B1F20"/>
    <w:rsid w:val="002B3CFE"/>
    <w:rsid w:val="002B6C8B"/>
    <w:rsid w:val="002C3638"/>
    <w:rsid w:val="002C46B2"/>
    <w:rsid w:val="002C704A"/>
    <w:rsid w:val="002D7495"/>
    <w:rsid w:val="002E2F9E"/>
    <w:rsid w:val="002F3BAB"/>
    <w:rsid w:val="002F465F"/>
    <w:rsid w:val="00310271"/>
    <w:rsid w:val="00312238"/>
    <w:rsid w:val="00317ED9"/>
    <w:rsid w:val="00317FE7"/>
    <w:rsid w:val="00321EE6"/>
    <w:rsid w:val="00324B05"/>
    <w:rsid w:val="00330D90"/>
    <w:rsid w:val="00333B90"/>
    <w:rsid w:val="00333E64"/>
    <w:rsid w:val="00337A09"/>
    <w:rsid w:val="00343788"/>
    <w:rsid w:val="00344ADB"/>
    <w:rsid w:val="00350D14"/>
    <w:rsid w:val="00354F47"/>
    <w:rsid w:val="0036297C"/>
    <w:rsid w:val="00365C79"/>
    <w:rsid w:val="0037225D"/>
    <w:rsid w:val="00372C0D"/>
    <w:rsid w:val="003741E0"/>
    <w:rsid w:val="00381BB2"/>
    <w:rsid w:val="00382D8A"/>
    <w:rsid w:val="0038571B"/>
    <w:rsid w:val="0039147F"/>
    <w:rsid w:val="00392619"/>
    <w:rsid w:val="00394286"/>
    <w:rsid w:val="003A346C"/>
    <w:rsid w:val="003A7BA3"/>
    <w:rsid w:val="003B0675"/>
    <w:rsid w:val="003B5A43"/>
    <w:rsid w:val="003B7E33"/>
    <w:rsid w:val="003C3FF0"/>
    <w:rsid w:val="003C50AF"/>
    <w:rsid w:val="003D26B4"/>
    <w:rsid w:val="003D3722"/>
    <w:rsid w:val="003E12AC"/>
    <w:rsid w:val="003E294A"/>
    <w:rsid w:val="003E3D55"/>
    <w:rsid w:val="003E5F24"/>
    <w:rsid w:val="003E639A"/>
    <w:rsid w:val="003E661F"/>
    <w:rsid w:val="003F3224"/>
    <w:rsid w:val="00405E45"/>
    <w:rsid w:val="00420C0D"/>
    <w:rsid w:val="00425A78"/>
    <w:rsid w:val="00434558"/>
    <w:rsid w:val="00437FDC"/>
    <w:rsid w:val="00445FF8"/>
    <w:rsid w:val="00450B44"/>
    <w:rsid w:val="00454217"/>
    <w:rsid w:val="0045757D"/>
    <w:rsid w:val="00460648"/>
    <w:rsid w:val="004621A0"/>
    <w:rsid w:val="004641CB"/>
    <w:rsid w:val="004642F6"/>
    <w:rsid w:val="0046430C"/>
    <w:rsid w:val="00466316"/>
    <w:rsid w:val="004741ED"/>
    <w:rsid w:val="004858C9"/>
    <w:rsid w:val="0049077D"/>
    <w:rsid w:val="00493C2F"/>
    <w:rsid w:val="00494430"/>
    <w:rsid w:val="004951AB"/>
    <w:rsid w:val="00497F2F"/>
    <w:rsid w:val="004A4A66"/>
    <w:rsid w:val="004A6D12"/>
    <w:rsid w:val="004B21D5"/>
    <w:rsid w:val="004B477E"/>
    <w:rsid w:val="004B71B4"/>
    <w:rsid w:val="004C0A23"/>
    <w:rsid w:val="004C1547"/>
    <w:rsid w:val="004C21E2"/>
    <w:rsid w:val="004C5672"/>
    <w:rsid w:val="004C6906"/>
    <w:rsid w:val="004D166B"/>
    <w:rsid w:val="004D48BB"/>
    <w:rsid w:val="004D7DF6"/>
    <w:rsid w:val="004E0E25"/>
    <w:rsid w:val="004E3BE8"/>
    <w:rsid w:val="004E3C89"/>
    <w:rsid w:val="004E668D"/>
    <w:rsid w:val="004E714F"/>
    <w:rsid w:val="004F3D62"/>
    <w:rsid w:val="004F4179"/>
    <w:rsid w:val="004F74F3"/>
    <w:rsid w:val="005024B5"/>
    <w:rsid w:val="005029A2"/>
    <w:rsid w:val="0050315B"/>
    <w:rsid w:val="005038DE"/>
    <w:rsid w:val="00505E40"/>
    <w:rsid w:val="00507294"/>
    <w:rsid w:val="00510B88"/>
    <w:rsid w:val="00511831"/>
    <w:rsid w:val="00514DB1"/>
    <w:rsid w:val="00515AB8"/>
    <w:rsid w:val="00522A71"/>
    <w:rsid w:val="0053064C"/>
    <w:rsid w:val="00535BF4"/>
    <w:rsid w:val="00536C89"/>
    <w:rsid w:val="0054340E"/>
    <w:rsid w:val="005469CF"/>
    <w:rsid w:val="005501C6"/>
    <w:rsid w:val="005505C5"/>
    <w:rsid w:val="005526CE"/>
    <w:rsid w:val="005543C8"/>
    <w:rsid w:val="00562664"/>
    <w:rsid w:val="00566FD3"/>
    <w:rsid w:val="00567207"/>
    <w:rsid w:val="00570A2F"/>
    <w:rsid w:val="00572998"/>
    <w:rsid w:val="00576B6E"/>
    <w:rsid w:val="00581243"/>
    <w:rsid w:val="00594B08"/>
    <w:rsid w:val="005972D8"/>
    <w:rsid w:val="005A2D7C"/>
    <w:rsid w:val="005A622F"/>
    <w:rsid w:val="005B24A6"/>
    <w:rsid w:val="005B4B7F"/>
    <w:rsid w:val="005B7D5F"/>
    <w:rsid w:val="005C325D"/>
    <w:rsid w:val="005E129C"/>
    <w:rsid w:val="005E4E7C"/>
    <w:rsid w:val="005E50DA"/>
    <w:rsid w:val="005F36AF"/>
    <w:rsid w:val="005F38ED"/>
    <w:rsid w:val="005F4EB5"/>
    <w:rsid w:val="006119E5"/>
    <w:rsid w:val="00614F7D"/>
    <w:rsid w:val="006150EE"/>
    <w:rsid w:val="00616706"/>
    <w:rsid w:val="0061697D"/>
    <w:rsid w:val="006232BA"/>
    <w:rsid w:val="00627742"/>
    <w:rsid w:val="0063146D"/>
    <w:rsid w:val="006317AF"/>
    <w:rsid w:val="006350E2"/>
    <w:rsid w:val="00640344"/>
    <w:rsid w:val="00642686"/>
    <w:rsid w:val="0064412E"/>
    <w:rsid w:val="00653A67"/>
    <w:rsid w:val="00656040"/>
    <w:rsid w:val="00667F7A"/>
    <w:rsid w:val="006779E4"/>
    <w:rsid w:val="00681A4F"/>
    <w:rsid w:val="006865F6"/>
    <w:rsid w:val="00686FE0"/>
    <w:rsid w:val="00690503"/>
    <w:rsid w:val="0069171F"/>
    <w:rsid w:val="006A2664"/>
    <w:rsid w:val="006A3B6B"/>
    <w:rsid w:val="006A4698"/>
    <w:rsid w:val="006A5784"/>
    <w:rsid w:val="006B16F4"/>
    <w:rsid w:val="006B333E"/>
    <w:rsid w:val="006B5825"/>
    <w:rsid w:val="006B5CB6"/>
    <w:rsid w:val="006B618A"/>
    <w:rsid w:val="006C7725"/>
    <w:rsid w:val="006D2902"/>
    <w:rsid w:val="006D3E5B"/>
    <w:rsid w:val="006D510F"/>
    <w:rsid w:val="006E3535"/>
    <w:rsid w:val="006E474F"/>
    <w:rsid w:val="00700C47"/>
    <w:rsid w:val="00702040"/>
    <w:rsid w:val="00704188"/>
    <w:rsid w:val="00704256"/>
    <w:rsid w:val="00705558"/>
    <w:rsid w:val="00715578"/>
    <w:rsid w:val="00721023"/>
    <w:rsid w:val="007217C0"/>
    <w:rsid w:val="00721F6F"/>
    <w:rsid w:val="007474C8"/>
    <w:rsid w:val="0075024C"/>
    <w:rsid w:val="00755F6D"/>
    <w:rsid w:val="00760044"/>
    <w:rsid w:val="0076016F"/>
    <w:rsid w:val="00762916"/>
    <w:rsid w:val="0076564E"/>
    <w:rsid w:val="00770833"/>
    <w:rsid w:val="00777EE5"/>
    <w:rsid w:val="00781283"/>
    <w:rsid w:val="00781B9E"/>
    <w:rsid w:val="0079637C"/>
    <w:rsid w:val="0079681C"/>
    <w:rsid w:val="007B074B"/>
    <w:rsid w:val="007B0C86"/>
    <w:rsid w:val="007B46E6"/>
    <w:rsid w:val="007D78B5"/>
    <w:rsid w:val="007D7C91"/>
    <w:rsid w:val="007E4DE4"/>
    <w:rsid w:val="007E5F73"/>
    <w:rsid w:val="007F24F9"/>
    <w:rsid w:val="008019E4"/>
    <w:rsid w:val="00801F58"/>
    <w:rsid w:val="008124CC"/>
    <w:rsid w:val="00812E99"/>
    <w:rsid w:val="0081406F"/>
    <w:rsid w:val="00820722"/>
    <w:rsid w:val="008260DB"/>
    <w:rsid w:val="00827154"/>
    <w:rsid w:val="00830280"/>
    <w:rsid w:val="008476F8"/>
    <w:rsid w:val="00851447"/>
    <w:rsid w:val="00855C51"/>
    <w:rsid w:val="008574D6"/>
    <w:rsid w:val="00861240"/>
    <w:rsid w:val="008619A1"/>
    <w:rsid w:val="00864C1F"/>
    <w:rsid w:val="008706B3"/>
    <w:rsid w:val="0087371C"/>
    <w:rsid w:val="008757C0"/>
    <w:rsid w:val="00890477"/>
    <w:rsid w:val="008B5557"/>
    <w:rsid w:val="008D0099"/>
    <w:rsid w:val="008D1BB0"/>
    <w:rsid w:val="008D2C1A"/>
    <w:rsid w:val="008D5EF9"/>
    <w:rsid w:val="008E2B7F"/>
    <w:rsid w:val="00903DCC"/>
    <w:rsid w:val="009108CF"/>
    <w:rsid w:val="00912B59"/>
    <w:rsid w:val="009147F3"/>
    <w:rsid w:val="0091515E"/>
    <w:rsid w:val="00916D29"/>
    <w:rsid w:val="00917A82"/>
    <w:rsid w:val="00920483"/>
    <w:rsid w:val="00920F7A"/>
    <w:rsid w:val="00921082"/>
    <w:rsid w:val="00923789"/>
    <w:rsid w:val="00923C60"/>
    <w:rsid w:val="00924B14"/>
    <w:rsid w:val="00925FAB"/>
    <w:rsid w:val="00927E9E"/>
    <w:rsid w:val="009318E8"/>
    <w:rsid w:val="00935A55"/>
    <w:rsid w:val="009415C2"/>
    <w:rsid w:val="0094297F"/>
    <w:rsid w:val="00943D3F"/>
    <w:rsid w:val="0095753F"/>
    <w:rsid w:val="00957FDF"/>
    <w:rsid w:val="00961C63"/>
    <w:rsid w:val="009663EF"/>
    <w:rsid w:val="00966755"/>
    <w:rsid w:val="00967A93"/>
    <w:rsid w:val="009723D3"/>
    <w:rsid w:val="009725CB"/>
    <w:rsid w:val="00973C0F"/>
    <w:rsid w:val="00976432"/>
    <w:rsid w:val="00981373"/>
    <w:rsid w:val="00985E5C"/>
    <w:rsid w:val="00992D07"/>
    <w:rsid w:val="00993AD5"/>
    <w:rsid w:val="009A6BDE"/>
    <w:rsid w:val="009B2600"/>
    <w:rsid w:val="009B7A38"/>
    <w:rsid w:val="009C17C5"/>
    <w:rsid w:val="009C78A3"/>
    <w:rsid w:val="009E2DB2"/>
    <w:rsid w:val="009E385C"/>
    <w:rsid w:val="009E3BC6"/>
    <w:rsid w:val="009E4CCF"/>
    <w:rsid w:val="009E6D61"/>
    <w:rsid w:val="009E7C24"/>
    <w:rsid w:val="00A02CD0"/>
    <w:rsid w:val="00A05743"/>
    <w:rsid w:val="00A101BD"/>
    <w:rsid w:val="00A10DF3"/>
    <w:rsid w:val="00A128B2"/>
    <w:rsid w:val="00A129D9"/>
    <w:rsid w:val="00A15842"/>
    <w:rsid w:val="00A235EF"/>
    <w:rsid w:val="00A249B4"/>
    <w:rsid w:val="00A2536B"/>
    <w:rsid w:val="00A2632E"/>
    <w:rsid w:val="00A313BE"/>
    <w:rsid w:val="00A31B23"/>
    <w:rsid w:val="00A32BBD"/>
    <w:rsid w:val="00A330F8"/>
    <w:rsid w:val="00A33E62"/>
    <w:rsid w:val="00A4094A"/>
    <w:rsid w:val="00A4565C"/>
    <w:rsid w:val="00A50033"/>
    <w:rsid w:val="00A50A73"/>
    <w:rsid w:val="00A50E2C"/>
    <w:rsid w:val="00A520A1"/>
    <w:rsid w:val="00A52CC0"/>
    <w:rsid w:val="00A61967"/>
    <w:rsid w:val="00A645BB"/>
    <w:rsid w:val="00A647A0"/>
    <w:rsid w:val="00A64CFC"/>
    <w:rsid w:val="00A6502E"/>
    <w:rsid w:val="00A755BF"/>
    <w:rsid w:val="00A75A44"/>
    <w:rsid w:val="00A7797A"/>
    <w:rsid w:val="00A82D17"/>
    <w:rsid w:val="00A91AB4"/>
    <w:rsid w:val="00A92098"/>
    <w:rsid w:val="00A97E81"/>
    <w:rsid w:val="00AA1890"/>
    <w:rsid w:val="00AA7C5C"/>
    <w:rsid w:val="00AB054D"/>
    <w:rsid w:val="00AB541E"/>
    <w:rsid w:val="00AC0785"/>
    <w:rsid w:val="00AC4D13"/>
    <w:rsid w:val="00AC73B1"/>
    <w:rsid w:val="00AD5DB7"/>
    <w:rsid w:val="00AF02B9"/>
    <w:rsid w:val="00AF04CE"/>
    <w:rsid w:val="00AF198B"/>
    <w:rsid w:val="00AF19B5"/>
    <w:rsid w:val="00AF241E"/>
    <w:rsid w:val="00AF4039"/>
    <w:rsid w:val="00AF42A6"/>
    <w:rsid w:val="00B01C21"/>
    <w:rsid w:val="00B034D4"/>
    <w:rsid w:val="00B11968"/>
    <w:rsid w:val="00B132E4"/>
    <w:rsid w:val="00B14B72"/>
    <w:rsid w:val="00B157C0"/>
    <w:rsid w:val="00B163E9"/>
    <w:rsid w:val="00B202EA"/>
    <w:rsid w:val="00B21F48"/>
    <w:rsid w:val="00B22D01"/>
    <w:rsid w:val="00B270BD"/>
    <w:rsid w:val="00B30853"/>
    <w:rsid w:val="00B32D29"/>
    <w:rsid w:val="00B42E2C"/>
    <w:rsid w:val="00B439B6"/>
    <w:rsid w:val="00B44EC6"/>
    <w:rsid w:val="00B5255B"/>
    <w:rsid w:val="00B52B65"/>
    <w:rsid w:val="00B55A9B"/>
    <w:rsid w:val="00B56F8D"/>
    <w:rsid w:val="00B578BB"/>
    <w:rsid w:val="00B6311C"/>
    <w:rsid w:val="00B633C8"/>
    <w:rsid w:val="00B7411F"/>
    <w:rsid w:val="00B94507"/>
    <w:rsid w:val="00BA0B4B"/>
    <w:rsid w:val="00BB046A"/>
    <w:rsid w:val="00BC09F1"/>
    <w:rsid w:val="00BC0EE5"/>
    <w:rsid w:val="00BC1F73"/>
    <w:rsid w:val="00BD1CF2"/>
    <w:rsid w:val="00BE18D7"/>
    <w:rsid w:val="00BE2A5B"/>
    <w:rsid w:val="00BE4603"/>
    <w:rsid w:val="00BE7061"/>
    <w:rsid w:val="00BF7E5F"/>
    <w:rsid w:val="00C14DFE"/>
    <w:rsid w:val="00C207B1"/>
    <w:rsid w:val="00C22461"/>
    <w:rsid w:val="00C22482"/>
    <w:rsid w:val="00C22554"/>
    <w:rsid w:val="00C26175"/>
    <w:rsid w:val="00C31FCF"/>
    <w:rsid w:val="00C33A88"/>
    <w:rsid w:val="00C33C83"/>
    <w:rsid w:val="00C4354C"/>
    <w:rsid w:val="00C448DE"/>
    <w:rsid w:val="00C50A6B"/>
    <w:rsid w:val="00C517B9"/>
    <w:rsid w:val="00C54E95"/>
    <w:rsid w:val="00C56B6F"/>
    <w:rsid w:val="00C577AA"/>
    <w:rsid w:val="00C578F8"/>
    <w:rsid w:val="00C62B89"/>
    <w:rsid w:val="00C654E6"/>
    <w:rsid w:val="00C65CD6"/>
    <w:rsid w:val="00C70D55"/>
    <w:rsid w:val="00C8723F"/>
    <w:rsid w:val="00C87410"/>
    <w:rsid w:val="00C90557"/>
    <w:rsid w:val="00C91FFB"/>
    <w:rsid w:val="00CA15D0"/>
    <w:rsid w:val="00CA1FAD"/>
    <w:rsid w:val="00CA567A"/>
    <w:rsid w:val="00CA5A0A"/>
    <w:rsid w:val="00CA5D3E"/>
    <w:rsid w:val="00CB0962"/>
    <w:rsid w:val="00CB15E3"/>
    <w:rsid w:val="00CB573B"/>
    <w:rsid w:val="00CC1036"/>
    <w:rsid w:val="00CC3E62"/>
    <w:rsid w:val="00CD489E"/>
    <w:rsid w:val="00CE0EE0"/>
    <w:rsid w:val="00CE1388"/>
    <w:rsid w:val="00CE306C"/>
    <w:rsid w:val="00CE313F"/>
    <w:rsid w:val="00CE441B"/>
    <w:rsid w:val="00CE46AC"/>
    <w:rsid w:val="00CE5443"/>
    <w:rsid w:val="00CE745A"/>
    <w:rsid w:val="00CF58A4"/>
    <w:rsid w:val="00CF5B0E"/>
    <w:rsid w:val="00CF6105"/>
    <w:rsid w:val="00CF6C42"/>
    <w:rsid w:val="00D0051A"/>
    <w:rsid w:val="00D00A8A"/>
    <w:rsid w:val="00D01163"/>
    <w:rsid w:val="00D0130F"/>
    <w:rsid w:val="00D05105"/>
    <w:rsid w:val="00D06D99"/>
    <w:rsid w:val="00D12558"/>
    <w:rsid w:val="00D17BE4"/>
    <w:rsid w:val="00D20497"/>
    <w:rsid w:val="00D207BC"/>
    <w:rsid w:val="00D2242A"/>
    <w:rsid w:val="00D22471"/>
    <w:rsid w:val="00D2330D"/>
    <w:rsid w:val="00D32155"/>
    <w:rsid w:val="00D350AC"/>
    <w:rsid w:val="00D41B57"/>
    <w:rsid w:val="00D42432"/>
    <w:rsid w:val="00D50423"/>
    <w:rsid w:val="00D64661"/>
    <w:rsid w:val="00D663CD"/>
    <w:rsid w:val="00D71A58"/>
    <w:rsid w:val="00D7237F"/>
    <w:rsid w:val="00D745F7"/>
    <w:rsid w:val="00D76280"/>
    <w:rsid w:val="00D832AD"/>
    <w:rsid w:val="00D84081"/>
    <w:rsid w:val="00D84174"/>
    <w:rsid w:val="00D91CA1"/>
    <w:rsid w:val="00DA15EF"/>
    <w:rsid w:val="00DB730E"/>
    <w:rsid w:val="00DC4227"/>
    <w:rsid w:val="00DC6F3A"/>
    <w:rsid w:val="00DC7653"/>
    <w:rsid w:val="00DD024D"/>
    <w:rsid w:val="00DD08B4"/>
    <w:rsid w:val="00DD475E"/>
    <w:rsid w:val="00DD4B92"/>
    <w:rsid w:val="00DD4E12"/>
    <w:rsid w:val="00DD7505"/>
    <w:rsid w:val="00DE1363"/>
    <w:rsid w:val="00DE1F7D"/>
    <w:rsid w:val="00DE2FFC"/>
    <w:rsid w:val="00DF235E"/>
    <w:rsid w:val="00E02126"/>
    <w:rsid w:val="00E21FAA"/>
    <w:rsid w:val="00E3082C"/>
    <w:rsid w:val="00E31D8D"/>
    <w:rsid w:val="00E32608"/>
    <w:rsid w:val="00E35631"/>
    <w:rsid w:val="00E3633F"/>
    <w:rsid w:val="00E36C71"/>
    <w:rsid w:val="00E37648"/>
    <w:rsid w:val="00E41ED2"/>
    <w:rsid w:val="00E50B11"/>
    <w:rsid w:val="00E5240E"/>
    <w:rsid w:val="00E53038"/>
    <w:rsid w:val="00E72C8E"/>
    <w:rsid w:val="00E918E6"/>
    <w:rsid w:val="00E92E20"/>
    <w:rsid w:val="00EA40AE"/>
    <w:rsid w:val="00EA554A"/>
    <w:rsid w:val="00EB37B1"/>
    <w:rsid w:val="00EC0D4E"/>
    <w:rsid w:val="00EC1BE8"/>
    <w:rsid w:val="00EC6B5B"/>
    <w:rsid w:val="00ED7D4A"/>
    <w:rsid w:val="00EE119F"/>
    <w:rsid w:val="00EE5923"/>
    <w:rsid w:val="00EF351C"/>
    <w:rsid w:val="00EF6D74"/>
    <w:rsid w:val="00F1067A"/>
    <w:rsid w:val="00F10A97"/>
    <w:rsid w:val="00F13AC8"/>
    <w:rsid w:val="00F164A1"/>
    <w:rsid w:val="00F22F94"/>
    <w:rsid w:val="00F23459"/>
    <w:rsid w:val="00F37E5E"/>
    <w:rsid w:val="00F43965"/>
    <w:rsid w:val="00F442A7"/>
    <w:rsid w:val="00F716E5"/>
    <w:rsid w:val="00F77035"/>
    <w:rsid w:val="00F81338"/>
    <w:rsid w:val="00F85388"/>
    <w:rsid w:val="00F90853"/>
    <w:rsid w:val="00FA6E09"/>
    <w:rsid w:val="00FB6C0B"/>
    <w:rsid w:val="00FB7428"/>
    <w:rsid w:val="00FC6CCF"/>
    <w:rsid w:val="00FE0E39"/>
    <w:rsid w:val="00FE3A67"/>
    <w:rsid w:val="00FE5CE4"/>
    <w:rsid w:val="00FE6692"/>
    <w:rsid w:val="00FF2387"/>
    <w:rsid w:val="00FF28A3"/>
    <w:rsid w:val="00FF3D0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ali">
    <w:name w:val="Normal"/>
    <w:autoRedefine/>
    <w:qFormat/>
    <w:rsid w:val="006C7725"/>
    <w:pPr>
      <w:jc w:val="both"/>
    </w:pPr>
    <w:rPr>
      <w:sz w:val="24"/>
      <w:szCs w:val="20"/>
      <w:lang w:eastAsia="en-US"/>
    </w:rPr>
  </w:style>
  <w:style w:type="paragraph" w:styleId="Otsikko1">
    <w:name w:val="heading 1"/>
    <w:aliases w:val="Otsikko_eka 1."/>
    <w:basedOn w:val="Normaali"/>
    <w:next w:val="Normaali"/>
    <w:link w:val="Otsikko1Char"/>
    <w:autoRedefine/>
    <w:uiPriority w:val="99"/>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uiPriority w:val="99"/>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uiPriority w:val="99"/>
    <w:qFormat/>
    <w:rsid w:val="00DA15EF"/>
    <w:pPr>
      <w:numPr>
        <w:ilvl w:val="2"/>
      </w:numPr>
      <w:outlineLvl w:val="2"/>
    </w:pPr>
  </w:style>
  <w:style w:type="paragraph" w:styleId="Otsikko4">
    <w:name w:val="heading 4"/>
    <w:aliases w:val="Otsikko_neljas 1.1.1.1"/>
    <w:basedOn w:val="Otsikko3"/>
    <w:next w:val="Normaali"/>
    <w:link w:val="Otsikko4Char"/>
    <w:autoRedefine/>
    <w:uiPriority w:val="99"/>
    <w:qFormat/>
    <w:rsid w:val="00DA15EF"/>
    <w:pPr>
      <w:numPr>
        <w:ilvl w:val="3"/>
      </w:numPr>
      <w:outlineLvl w:val="3"/>
    </w:pPr>
  </w:style>
  <w:style w:type="paragraph" w:styleId="Otsikko5">
    <w:name w:val="heading 5"/>
    <w:basedOn w:val="Otsikko4"/>
    <w:next w:val="Normaali"/>
    <w:link w:val="Otsikko5Char"/>
    <w:autoRedefine/>
    <w:uiPriority w:val="99"/>
    <w:qFormat/>
    <w:rsid w:val="00DA15EF"/>
    <w:pPr>
      <w:numPr>
        <w:ilvl w:val="4"/>
      </w:numPr>
      <w:outlineLvl w:val="4"/>
    </w:pPr>
    <w:rPr>
      <w:sz w:val="22"/>
    </w:rPr>
  </w:style>
  <w:style w:type="paragraph" w:styleId="Otsikko6">
    <w:name w:val="heading 6"/>
    <w:basedOn w:val="Normaali"/>
    <w:next w:val="Normaali"/>
    <w:link w:val="Otsikko6Char"/>
    <w:uiPriority w:val="99"/>
    <w:qFormat/>
    <w:rsid w:val="00DA15EF"/>
    <w:pPr>
      <w:keepNext/>
      <w:outlineLvl w:val="5"/>
    </w:pPr>
    <w:rPr>
      <w:sz w:val="16"/>
    </w:rPr>
  </w:style>
  <w:style w:type="paragraph" w:styleId="Otsikko7">
    <w:name w:val="heading 7"/>
    <w:basedOn w:val="Normaali"/>
    <w:next w:val="Normaali"/>
    <w:link w:val="Otsikko7Char"/>
    <w:uiPriority w:val="99"/>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uiPriority w:val="99"/>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uiPriority w:val="99"/>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ali">
    <w:name w:val="Normal"/>
    <w:autoRedefine/>
    <w:qFormat/>
    <w:rsid w:val="006C7725"/>
    <w:pPr>
      <w:jc w:val="both"/>
    </w:pPr>
    <w:rPr>
      <w:sz w:val="24"/>
      <w:szCs w:val="20"/>
      <w:lang w:eastAsia="en-US"/>
    </w:rPr>
  </w:style>
  <w:style w:type="paragraph" w:styleId="Otsikko1">
    <w:name w:val="heading 1"/>
    <w:aliases w:val="Otsikko_eka 1."/>
    <w:basedOn w:val="Normaali"/>
    <w:next w:val="Normaali"/>
    <w:link w:val="Otsikko1Char"/>
    <w:autoRedefine/>
    <w:uiPriority w:val="99"/>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uiPriority w:val="99"/>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uiPriority w:val="99"/>
    <w:qFormat/>
    <w:rsid w:val="00DA15EF"/>
    <w:pPr>
      <w:numPr>
        <w:ilvl w:val="2"/>
      </w:numPr>
      <w:outlineLvl w:val="2"/>
    </w:pPr>
  </w:style>
  <w:style w:type="paragraph" w:styleId="Otsikko4">
    <w:name w:val="heading 4"/>
    <w:aliases w:val="Otsikko_neljas 1.1.1.1"/>
    <w:basedOn w:val="Otsikko3"/>
    <w:next w:val="Normaali"/>
    <w:link w:val="Otsikko4Char"/>
    <w:autoRedefine/>
    <w:uiPriority w:val="99"/>
    <w:qFormat/>
    <w:rsid w:val="00DA15EF"/>
    <w:pPr>
      <w:numPr>
        <w:ilvl w:val="3"/>
      </w:numPr>
      <w:outlineLvl w:val="3"/>
    </w:pPr>
  </w:style>
  <w:style w:type="paragraph" w:styleId="Otsikko5">
    <w:name w:val="heading 5"/>
    <w:basedOn w:val="Otsikko4"/>
    <w:next w:val="Normaali"/>
    <w:link w:val="Otsikko5Char"/>
    <w:autoRedefine/>
    <w:uiPriority w:val="99"/>
    <w:qFormat/>
    <w:rsid w:val="00DA15EF"/>
    <w:pPr>
      <w:numPr>
        <w:ilvl w:val="4"/>
      </w:numPr>
      <w:outlineLvl w:val="4"/>
    </w:pPr>
    <w:rPr>
      <w:sz w:val="22"/>
    </w:rPr>
  </w:style>
  <w:style w:type="paragraph" w:styleId="Otsikko6">
    <w:name w:val="heading 6"/>
    <w:basedOn w:val="Normaali"/>
    <w:next w:val="Normaali"/>
    <w:link w:val="Otsikko6Char"/>
    <w:uiPriority w:val="99"/>
    <w:qFormat/>
    <w:rsid w:val="00DA15EF"/>
    <w:pPr>
      <w:keepNext/>
      <w:outlineLvl w:val="5"/>
    </w:pPr>
    <w:rPr>
      <w:sz w:val="16"/>
    </w:rPr>
  </w:style>
  <w:style w:type="paragraph" w:styleId="Otsikko7">
    <w:name w:val="heading 7"/>
    <w:basedOn w:val="Normaali"/>
    <w:next w:val="Normaali"/>
    <w:link w:val="Otsikko7Char"/>
    <w:uiPriority w:val="99"/>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uiPriority w:val="99"/>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uiPriority w:val="99"/>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1A79D-0ED1-48BA-9294-6E7FEFCC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128</Pages>
  <Words>6640</Words>
  <Characters>116452</Characters>
  <Application>Microsoft Office Word</Application>
  <DocSecurity>0</DocSecurity>
  <Lines>970</Lines>
  <Paragraphs>245</Paragraphs>
  <ScaleCrop>false</ScaleCrop>
  <HeadingPairs>
    <vt:vector size="2" baseType="variant">
      <vt:variant>
        <vt:lpstr>Otsikko</vt:lpstr>
      </vt:variant>
      <vt:variant>
        <vt:i4>1</vt:i4>
      </vt:variant>
    </vt:vector>
  </HeadingPairs>
  <TitlesOfParts>
    <vt:vector size="1" baseType="lpstr">
      <vt:lpstr>Lähete ja hoitopalaute</vt:lpstr>
    </vt:vector>
  </TitlesOfParts>
  <Company>Kela</Company>
  <LinksUpToDate>false</LinksUpToDate>
  <CharactersWithSpaces>122847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dc:title>
  <dc:creator>timo</dc:creator>
  <cp:lastModifiedBy>Rinne Pekka - TA20RIP</cp:lastModifiedBy>
  <cp:revision>6</cp:revision>
  <cp:lastPrinted>2008-01-24T16:34:00Z</cp:lastPrinted>
  <dcterms:created xsi:type="dcterms:W3CDTF">2014-04-11T13:12:00Z</dcterms:created>
  <dcterms:modified xsi:type="dcterms:W3CDTF">2014-05-12T08:24:00Z</dcterms:modified>
</cp:coreProperties>
</file>