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FC1" w:rsidRDefault="00522FC1">
      <w:pPr>
        <w:rPr>
          <w:lang w:val="en-GB"/>
        </w:rPr>
      </w:pPr>
    </w:p>
    <w:p w:rsidR="00522FC1" w:rsidRDefault="00522FC1">
      <w:pPr>
        <w:rPr>
          <w:lang w:val="en-GB"/>
        </w:rPr>
      </w:pPr>
    </w:p>
    <w:p w:rsidR="00522FC1" w:rsidRDefault="00522FC1">
      <w:pPr>
        <w:rPr>
          <w:lang w:val="en-GB"/>
        </w:rPr>
      </w:pPr>
    </w:p>
    <w:p w:rsidR="00522FC1" w:rsidRDefault="00522FC1">
      <w:pPr>
        <w:rPr>
          <w:lang w:val="en-GB"/>
        </w:rPr>
      </w:pPr>
    </w:p>
    <w:p w:rsidR="00522FC1" w:rsidRDefault="000A799C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17145</wp:posOffset>
            </wp:positionV>
            <wp:extent cx="1097280" cy="794385"/>
            <wp:effectExtent l="19050" t="0" r="7620" b="0"/>
            <wp:wrapNone/>
            <wp:docPr id="1" name="Kuva 2" descr="HL7 Uus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L7 Uusi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794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108835" cy="558165"/>
            <wp:effectExtent l="19050" t="0" r="5715" b="0"/>
            <wp:docPr id="449" name="Kuva 449" descr="Ka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 descr="KanT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558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2FC1" w:rsidRDefault="00522FC1"/>
    <w:p w:rsidR="00522FC1" w:rsidRDefault="00522FC1"/>
    <w:p w:rsidR="00522FC1" w:rsidRDefault="00522FC1"/>
    <w:p w:rsidR="00522FC1" w:rsidRDefault="00522FC1"/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Del="00113C2A" w:rsidRDefault="00522FC1">
      <w:pPr>
        <w:jc w:val="center"/>
        <w:rPr>
          <w:del w:id="0" w:author="ta40zdi" w:date="2011-06-03T12:14:00Z"/>
          <w:rFonts w:ascii="Arial" w:hAnsi="Arial" w:cs="Arial"/>
          <w:b/>
          <w:bCs/>
          <w:sz w:val="32"/>
          <w:szCs w:val="32"/>
        </w:rPr>
      </w:pPr>
      <w:del w:id="1" w:author="ta40zdi" w:date="2011-06-03T12:14:00Z">
        <w:r w:rsidDel="00113C2A">
          <w:rPr>
            <w:rFonts w:ascii="Arial" w:hAnsi="Arial" w:cs="Arial"/>
            <w:b/>
            <w:bCs/>
            <w:sz w:val="32"/>
            <w:szCs w:val="32"/>
          </w:rPr>
          <w:delText>OPEN CDA 200</w:delText>
        </w:r>
        <w:r w:rsidR="00416A61" w:rsidDel="00113C2A">
          <w:rPr>
            <w:rFonts w:ascii="Arial" w:hAnsi="Arial" w:cs="Arial"/>
            <w:b/>
            <w:bCs/>
            <w:sz w:val="32"/>
            <w:szCs w:val="32"/>
          </w:rPr>
          <w:delText>8</w:delText>
        </w:r>
      </w:del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bCs/>
          <w:sz w:val="40"/>
        </w:rPr>
        <w:t xml:space="preserve">Lääkemääräyksen CDA R2 </w:t>
      </w:r>
      <w:proofErr w:type="spellStart"/>
      <w:r>
        <w:rPr>
          <w:rFonts w:ascii="Arial" w:hAnsi="Arial" w:cs="Arial"/>
          <w:b/>
          <w:bCs/>
          <w:sz w:val="40"/>
        </w:rPr>
        <w:t>Header</w:t>
      </w:r>
      <w:proofErr w:type="spellEnd"/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</w:pPr>
      <w:r>
        <w:t xml:space="preserve">V </w:t>
      </w:r>
      <w:fldSimple w:instr=" DOCPROPERTY  VersioNro  \* MERGEFORMAT ">
        <w:ins w:id="2" w:author="ta40zdi" w:date="2011-08-29T08:20:00Z">
          <w:r w:rsidR="000A799C">
            <w:t>3.0</w:t>
          </w:r>
        </w:ins>
        <w:del w:id="3" w:author="ta40zdi" w:date="2011-08-29T08:20:00Z">
          <w:r w:rsidR="00451111" w:rsidDel="000A799C">
            <w:delText>2.7</w:delText>
          </w:r>
        </w:del>
      </w:fldSimple>
    </w:p>
    <w:p w:rsidR="00522FC1" w:rsidRDefault="00522FC1">
      <w:pPr>
        <w:jc w:val="center"/>
      </w:pPr>
      <w:fldSimple w:instr=" DOCPROPERTY  VersioPvm  \* MERGEFORMAT ">
        <w:ins w:id="4" w:author="ta40zdi" w:date="2011-06-21T12:16:00Z">
          <w:r w:rsidR="00B10CDC">
            <w:t>1.7.2011</w:t>
          </w:r>
        </w:ins>
        <w:del w:id="5" w:author="ta40zdi" w:date="2011-06-03T12:17:00Z">
          <w:r w:rsidR="00113C2A" w:rsidDel="00113C2A">
            <w:delText>2.2.2010</w:delText>
          </w:r>
        </w:del>
        <w:del w:id="6" w:author="ta40zdi" w:date="2011-06-03T12:14:00Z">
          <w:r w:rsidR="0012794D" w:rsidDel="00113C2A">
            <w:delText>2</w:delText>
          </w:r>
          <w:r w:rsidR="009C35C3" w:rsidDel="00113C2A">
            <w:delText>6</w:delText>
          </w:r>
          <w:r w:rsidR="0012794D" w:rsidDel="00113C2A">
            <w:delText>.</w:delText>
          </w:r>
          <w:r w:rsidR="009C35C3" w:rsidDel="00113C2A">
            <w:delText>3</w:delText>
          </w:r>
          <w:r w:rsidR="0012794D" w:rsidDel="00113C2A">
            <w:delText>.20</w:delText>
          </w:r>
        </w:del>
      </w:fldSimple>
      <w:del w:id="7" w:author="ta40zdi" w:date="2011-06-03T12:14:00Z">
        <w:r w:rsidR="0012794D" w:rsidDel="00113C2A">
          <w:delText>10</w:delText>
        </w:r>
      </w:del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OID: </w:t>
      </w:r>
      <w:fldSimple w:instr=" DOCPROPERTY  OID  \* MERGEFORMAT ">
        <w:ins w:id="8" w:author="ta40zdi" w:date="2011-06-03T12:16:00Z">
          <w:r w:rsidR="00113C2A">
            <w:rPr>
              <w:sz w:val="32"/>
              <w:szCs w:val="32"/>
            </w:rPr>
            <w:t>1.2.246.777.11.2011.17</w:t>
          </w:r>
        </w:ins>
        <w:del w:id="9" w:author="ta40zdi" w:date="2011-06-03T12:16:00Z">
          <w:r w:rsidR="004C17FD" w:rsidDel="00113C2A">
            <w:rPr>
              <w:sz w:val="32"/>
              <w:szCs w:val="32"/>
            </w:rPr>
            <w:delText>1.2.246</w:delText>
          </w:r>
          <w:r w:rsidR="006634EC" w:rsidDel="00113C2A">
            <w:rPr>
              <w:sz w:val="32"/>
              <w:szCs w:val="32"/>
            </w:rPr>
            <w:delText>.777.11.2010</w:delText>
          </w:r>
          <w:r w:rsidR="004C17FD" w:rsidDel="00113C2A">
            <w:rPr>
              <w:sz w:val="32"/>
              <w:szCs w:val="32"/>
            </w:rPr>
            <w:delText>.17</w:delText>
          </w:r>
        </w:del>
      </w:fldSimple>
    </w:p>
    <w:p w:rsidR="00522FC1" w:rsidRDefault="00522FC1">
      <w:pPr>
        <w:jc w:val="center"/>
        <w:rPr>
          <w:sz w:val="32"/>
          <w:szCs w:val="32"/>
        </w:rPr>
      </w:pPr>
    </w:p>
    <w:p w:rsidR="00522FC1" w:rsidRDefault="00522FC1">
      <w:pPr>
        <w:jc w:val="center"/>
      </w:pPr>
    </w:p>
    <w:p w:rsidR="00522FC1" w:rsidRDefault="00522FC1">
      <w:pPr>
        <w:jc w:val="center"/>
      </w:pPr>
    </w:p>
    <w:p w:rsidR="00522FC1" w:rsidRDefault="00522FC1">
      <w:r>
        <w:br w:type="page"/>
      </w:r>
    </w:p>
    <w:p w:rsidR="00522FC1" w:rsidRDefault="00522FC1">
      <w:pPr>
        <w:rPr>
          <w:b/>
          <w:bCs/>
        </w:rPr>
      </w:pPr>
      <w:r>
        <w:rPr>
          <w:b/>
          <w:bCs/>
        </w:rPr>
        <w:lastRenderedPageBreak/>
        <w:t>Sisällysluettelo</w:t>
      </w:r>
    </w:p>
    <w:p w:rsidR="00522FC1" w:rsidRDefault="00522FC1"/>
    <w:p w:rsidR="004F58F8" w:rsidRDefault="00522FC1">
      <w:pPr>
        <w:pStyle w:val="Sisluet1"/>
        <w:tabs>
          <w:tab w:val="left" w:pos="480"/>
          <w:tab w:val="right" w:leader="dot" w:pos="8302"/>
        </w:tabs>
        <w:rPr>
          <w:ins w:id="10" w:author="ta40zdi" w:date="2011-06-22T15:45:00Z"/>
          <w:rFonts w:ascii="Calibri" w:hAnsi="Calibri"/>
          <w:noProof/>
          <w:sz w:val="22"/>
          <w:szCs w:val="22"/>
          <w:lang w:eastAsia="fi-FI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ins w:id="11" w:author="ta40zdi" w:date="2011-06-22T15:45:00Z">
        <w:r w:rsidR="004F58F8" w:rsidRPr="0045156B">
          <w:rPr>
            <w:rStyle w:val="Hyperlinkki"/>
            <w:noProof/>
          </w:rPr>
          <w:fldChar w:fldCharType="begin"/>
        </w:r>
        <w:r w:rsidR="004F58F8" w:rsidRPr="0045156B">
          <w:rPr>
            <w:rStyle w:val="Hyperlinkki"/>
            <w:noProof/>
          </w:rPr>
          <w:instrText xml:space="preserve"> </w:instrText>
        </w:r>
        <w:r w:rsidR="004F58F8">
          <w:rPr>
            <w:noProof/>
          </w:rPr>
          <w:instrText>HYPERLINK \l "_Toc296520837"</w:instrText>
        </w:r>
        <w:r w:rsidR="004F58F8" w:rsidRPr="0045156B">
          <w:rPr>
            <w:rStyle w:val="Hyperlinkki"/>
            <w:noProof/>
          </w:rPr>
          <w:instrText xml:space="preserve"> </w:instrText>
        </w:r>
        <w:r w:rsidR="004F58F8" w:rsidRPr="0045156B">
          <w:rPr>
            <w:rStyle w:val="Hyperlinkki"/>
            <w:noProof/>
          </w:rPr>
        </w:r>
        <w:r w:rsidR="004F58F8" w:rsidRPr="0045156B">
          <w:rPr>
            <w:rStyle w:val="Hyperlinkki"/>
            <w:noProof/>
          </w:rPr>
          <w:fldChar w:fldCharType="separate"/>
        </w:r>
        <w:r w:rsidR="004F58F8" w:rsidRPr="0045156B">
          <w:rPr>
            <w:rStyle w:val="Hyperlinkki"/>
            <w:noProof/>
          </w:rPr>
          <w:t>1</w:t>
        </w:r>
        <w:r w:rsidR="004F58F8"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="004F58F8" w:rsidRPr="0045156B">
          <w:rPr>
            <w:rStyle w:val="Hyperlinkki"/>
            <w:noProof/>
          </w:rPr>
          <w:t>Johdanto</w:t>
        </w:r>
        <w:r w:rsidR="004F58F8">
          <w:rPr>
            <w:noProof/>
            <w:webHidden/>
          </w:rPr>
          <w:tab/>
        </w:r>
        <w:r w:rsidR="004F58F8">
          <w:rPr>
            <w:noProof/>
            <w:webHidden/>
          </w:rPr>
          <w:fldChar w:fldCharType="begin"/>
        </w:r>
        <w:r w:rsidR="004F58F8">
          <w:rPr>
            <w:noProof/>
            <w:webHidden/>
          </w:rPr>
          <w:instrText xml:space="preserve"> PAGEREF _Toc296520837 \h </w:instrText>
        </w:r>
        <w:r w:rsidR="004F58F8">
          <w:rPr>
            <w:noProof/>
            <w:webHidden/>
          </w:rPr>
        </w:r>
      </w:ins>
      <w:r w:rsidR="004F58F8">
        <w:rPr>
          <w:noProof/>
          <w:webHidden/>
        </w:rPr>
        <w:fldChar w:fldCharType="separate"/>
      </w:r>
      <w:ins w:id="12" w:author="ta40zdi" w:date="2011-06-22T15:45:00Z">
        <w:r w:rsidR="004F58F8">
          <w:rPr>
            <w:noProof/>
            <w:webHidden/>
          </w:rPr>
          <w:t>5</w:t>
        </w:r>
        <w:r w:rsidR="004F58F8">
          <w:rPr>
            <w:noProof/>
            <w:webHidden/>
          </w:rPr>
          <w:fldChar w:fldCharType="end"/>
        </w:r>
        <w:r w:rsidR="004F58F8"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1"/>
        <w:tabs>
          <w:tab w:val="left" w:pos="480"/>
          <w:tab w:val="right" w:leader="dot" w:pos="8302"/>
        </w:tabs>
        <w:rPr>
          <w:ins w:id="13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14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"_Toc296520838"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2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Headerin elementit eReseptissä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_Toc296520838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5" w:author="ta40zdi" w:date="2011-06-22T15:45:00Z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1"/>
        <w:tabs>
          <w:tab w:val="left" w:pos="480"/>
          <w:tab w:val="right" w:leader="dot" w:pos="8302"/>
        </w:tabs>
        <w:rPr>
          <w:ins w:id="16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17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"_Toc296520839"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Elementtikohtaiset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_Toc296520839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8" w:author="ta40zdi" w:date="2011-06-22T15:45:00Z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19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20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"_Toc296520840"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3.1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id – asiakirjan tunniste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_Toc296520840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1" w:author="ta40zdi" w:date="2011-06-22T15:45:00Z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22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23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"_Toc296520841"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3.2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code – Dokumentin tyyppi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_Toc296520841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4" w:author="ta40zdi" w:date="2011-06-22T15:45:00Z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25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26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"_Toc296520842"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3.3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effectiveTime – Asiakirjan luontiaika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_Toc296520842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7" w:author="ta40zdi" w:date="2011-06-22T15:45:00Z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28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29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"_Toc296520843"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3.4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setId – Alkuperäisen asiakirjan yksilöintitunnus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_Toc296520843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0" w:author="ta40zdi" w:date="2011-06-22T15:45:00Z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31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32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"_Toc296520844"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3.5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versionNumber – versionumero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_Toc296520844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3" w:author="ta40zdi" w:date="2011-06-22T15:45:00Z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34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35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"_Toc296520845"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3.6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recordTarget – Asiakirjan kohde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_Toc296520845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6" w:author="ta40zdi" w:date="2011-06-22T15:45:00Z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37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38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"_Toc296520846"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3.7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author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_Toc296520846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9" w:author="ta40zdi" w:date="2011-06-22T15:45:00Z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40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41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"_Toc296520847"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3.8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custodian – rekisterinpitäjä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_Toc296520847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2" w:author="ta40zdi" w:date="2011-06-22T15:45:00Z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43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44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"_Toc296520848"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3.9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relatedDocument – viittaus toiseen dokumenttiin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_Toc296520848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5" w:author="ta40zdi" w:date="2011-06-22T15:45:00Z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46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47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"_Toc296520849"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3.10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componentOf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_Toc296520849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8" w:author="ta40zdi" w:date="2011-06-22T15:45:00Z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49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50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"_Toc296520850"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3.11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hl7fi:signatureCollection – Allekirjoitukset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_Toc296520850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1" w:author="ta40zdi" w:date="2011-06-22T15:45:00Z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52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53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"_Toc296520851"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3.12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hl7fi:sender – lähettäjä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_Toc296520851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4" w:author="ta40zdi" w:date="2011-06-22T15:45:00Z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55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56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"_Toc296520852"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3.13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hl7fi:password – Salasana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_Toc296520852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7" w:author="ta40zdi" w:date="2011-06-22T15:45:00Z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58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59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"_Toc296520853"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3.14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InformationRecipient – uusintapyynnön vastaanottaja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_Toc296520853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0" w:author="ta40zdi" w:date="2011-06-22T15:45:00Z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1"/>
        <w:tabs>
          <w:tab w:val="left" w:pos="480"/>
          <w:tab w:val="right" w:leader="dot" w:pos="8302"/>
        </w:tabs>
        <w:rPr>
          <w:ins w:id="61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62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"_Toc296520854"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4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Yleisiä periaatteita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_Toc296520854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3" w:author="ta40zdi" w:date="2011-06-22T15:45:00Z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2"/>
        <w:tabs>
          <w:tab w:val="left" w:pos="880"/>
          <w:tab w:val="right" w:leader="dot" w:pos="8302"/>
        </w:tabs>
        <w:rPr>
          <w:ins w:id="64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65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"_Toc296520855"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4.1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Ajan esittäminen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_Toc296520855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6" w:author="ta40zdi" w:date="2011-06-22T15:45:00Z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4F58F8" w:rsidRDefault="004F58F8">
      <w:pPr>
        <w:pStyle w:val="Sisluet1"/>
        <w:tabs>
          <w:tab w:val="left" w:pos="480"/>
          <w:tab w:val="right" w:leader="dot" w:pos="8302"/>
        </w:tabs>
        <w:rPr>
          <w:ins w:id="67" w:author="ta40zdi" w:date="2011-06-22T15:45:00Z"/>
          <w:rFonts w:ascii="Calibri" w:hAnsi="Calibri"/>
          <w:noProof/>
          <w:sz w:val="22"/>
          <w:szCs w:val="22"/>
          <w:lang w:eastAsia="fi-FI"/>
        </w:rPr>
      </w:pPr>
      <w:ins w:id="68" w:author="ta40zdi" w:date="2011-06-22T15:45:00Z">
        <w:r w:rsidRPr="0045156B">
          <w:rPr>
            <w:rStyle w:val="Hyperlinkki"/>
            <w:noProof/>
          </w:rPr>
          <w:fldChar w:fldCharType="begin"/>
        </w:r>
        <w:r w:rsidRPr="004515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"_Toc296520856"</w:instrText>
        </w:r>
        <w:r w:rsidRPr="0045156B">
          <w:rPr>
            <w:rStyle w:val="Hyperlinkki"/>
            <w:noProof/>
          </w:rPr>
          <w:instrText xml:space="preserve"> </w:instrText>
        </w:r>
        <w:r w:rsidRPr="0045156B">
          <w:rPr>
            <w:rStyle w:val="Hyperlinkki"/>
            <w:noProof/>
          </w:rPr>
        </w:r>
        <w:r w:rsidRPr="0045156B">
          <w:rPr>
            <w:rStyle w:val="Hyperlinkki"/>
            <w:noProof/>
          </w:rPr>
          <w:fldChar w:fldCharType="separate"/>
        </w:r>
        <w:r w:rsidRPr="0045156B">
          <w:rPr>
            <w:rStyle w:val="Hyperlinkki"/>
            <w:noProof/>
          </w:rPr>
          <w:t>5</w:t>
        </w:r>
        <w:r>
          <w:rPr>
            <w:rFonts w:ascii="Calibri" w:hAnsi="Calibri"/>
            <w:noProof/>
            <w:sz w:val="22"/>
            <w:szCs w:val="22"/>
            <w:lang w:eastAsia="fi-FI"/>
          </w:rPr>
          <w:tab/>
        </w:r>
        <w:r w:rsidRPr="0045156B">
          <w:rPr>
            <w:rStyle w:val="Hyperlinkki"/>
            <w:noProof/>
          </w:rPr>
          <w:t>Lääkemääräysten ja toimitusten linkitys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_Toc296520856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9" w:author="ta40zdi" w:date="2011-06-22T15:45:00Z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45156B">
          <w:rPr>
            <w:rStyle w:val="Hyperlinkki"/>
            <w:noProof/>
          </w:rPr>
          <w:fldChar w:fldCharType="end"/>
        </w:r>
      </w:ins>
    </w:p>
    <w:p w:rsidR="00522FC1" w:rsidRDefault="00522FC1">
      <w:r>
        <w:fldChar w:fldCharType="end"/>
      </w:r>
    </w:p>
    <w:p w:rsidR="00522FC1" w:rsidRDefault="00522FC1">
      <w:pPr>
        <w:rPr>
          <w:b/>
          <w:bCs/>
        </w:rPr>
      </w:pPr>
      <w:r>
        <w:br w:type="page"/>
      </w:r>
      <w:r>
        <w:rPr>
          <w:b/>
          <w:bCs/>
        </w:rPr>
        <w:lastRenderedPageBreak/>
        <w:t>Versiohistoria</w:t>
      </w:r>
    </w:p>
    <w:p w:rsidR="00522FC1" w:rsidRDefault="00522FC1"/>
    <w:p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1440"/>
        <w:gridCol w:w="1260"/>
        <w:gridCol w:w="4680"/>
      </w:tblGrid>
      <w:tr w:rsidR="00522FC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Selite</w:t>
            </w:r>
          </w:p>
        </w:tc>
      </w:tr>
      <w:tr w:rsidR="00522FC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proofErr w:type="gramStart"/>
            <w:r>
              <w:t>Ensimmäinen versio työryhmälle.</w:t>
            </w:r>
            <w:proofErr w:type="gramEnd"/>
            <w:r>
              <w:t xml:space="preserve"> Hyödynnetty määrittelydokumentin ensimmäistä versiota ja </w:t>
            </w:r>
            <w:proofErr w:type="spellStart"/>
            <w:r>
              <w:t>A</w:t>
            </w:r>
            <w:proofErr w:type="gramStart"/>
            <w:r>
              <w:t>.Ension</w:t>
            </w:r>
            <w:proofErr w:type="spellEnd"/>
            <w:proofErr w:type="gramEnd"/>
            <w:r>
              <w:t xml:space="preserve"> materiaalia. </w:t>
            </w:r>
          </w:p>
        </w:tc>
      </w:tr>
      <w:tr w:rsidR="00522FC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proofErr w:type="gramStart"/>
            <w:r>
              <w:t xml:space="preserve">Täydennetty </w:t>
            </w:r>
            <w:proofErr w:type="spellStart"/>
            <w:r>
              <w:t>TC-kokouksen</w:t>
            </w:r>
            <w:proofErr w:type="spellEnd"/>
            <w:r>
              <w:t xml:space="preserve"> 31.10.2006 ja työpalaverin 1.11.2006 perusteella.</w:t>
            </w:r>
            <w:proofErr w:type="gramEnd"/>
          </w:p>
        </w:tc>
      </w:tr>
      <w:tr w:rsidR="00522FC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proofErr w:type="spellStart"/>
            <w: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proofErr w:type="gramStart"/>
            <w:r>
              <w:t>Täydennetty työkokouksen 10.11.2006 perusteella.</w:t>
            </w:r>
            <w:proofErr w:type="gramEnd"/>
          </w:p>
        </w:tc>
      </w:tr>
      <w:tr w:rsidR="00522FC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proofErr w:type="spellStart"/>
            <w: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proofErr w:type="gramStart"/>
            <w:r>
              <w:t>Täydennetty työkokouksen 27.11.2006 perusteella.</w:t>
            </w:r>
            <w:proofErr w:type="gramEnd"/>
          </w:p>
        </w:tc>
      </w:tr>
      <w:tr w:rsidR="00522FC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Virallinen julkaisuversio</w:t>
            </w:r>
          </w:p>
        </w:tc>
      </w:tr>
      <w:tr w:rsidR="00522FC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proofErr w:type="gramStart"/>
            <w:r>
              <w:t xml:space="preserve">Täydennetty äänestyskierroksen kommenttien ja </w:t>
            </w:r>
            <w:proofErr w:type="spellStart"/>
            <w:r>
              <w:t>KELAn</w:t>
            </w:r>
            <w:proofErr w:type="spellEnd"/>
            <w:r>
              <w:t xml:space="preserve"> kommenttien perusteella.</w:t>
            </w:r>
            <w:proofErr w:type="gramEnd"/>
          </w:p>
        </w:tc>
      </w:tr>
      <w:tr w:rsidR="00522FC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proofErr w:type="gramStart"/>
            <w:r>
              <w:t xml:space="preserve">Lisätty </w:t>
            </w:r>
            <w:proofErr w:type="spellStart"/>
            <w:r>
              <w:t>headeriin</w:t>
            </w:r>
            <w:proofErr w:type="spellEnd"/>
            <w:r>
              <w:t xml:space="preserve"> </w:t>
            </w:r>
            <w:proofErr w:type="spellStart"/>
            <w:r>
              <w:t>informationRecipient</w:t>
            </w:r>
            <w:proofErr w:type="spellEnd"/>
            <w:r>
              <w:t xml:space="preserve"> ja sen pakollisuus sekä </w:t>
            </w:r>
            <w:proofErr w:type="spellStart"/>
            <w:r>
              <w:t>relatedDocument</w:t>
            </w:r>
            <w:proofErr w:type="spellEnd"/>
            <w:r>
              <w:t xml:space="preserve"> pakollisuus ja myös allekirjoituksen pakollisuus.</w:t>
            </w:r>
            <w:proofErr w:type="gramEnd"/>
            <w:r w:rsidR="000674BF">
              <w:t xml:space="preserve"> </w:t>
            </w:r>
            <w:proofErr w:type="gramStart"/>
            <w:r w:rsidR="000674BF">
              <w:t xml:space="preserve">Muutettu lääkemääräyksen tunnisteen (id) </w:t>
            </w:r>
            <w:r w:rsidR="004727BE">
              <w:t xml:space="preserve">ja allekirjoituksen </w:t>
            </w:r>
            <w:r w:rsidR="000674BF">
              <w:t>määrittelyä.</w:t>
            </w:r>
            <w:proofErr w:type="gramEnd"/>
            <w:r w:rsidR="000674BF">
              <w:t xml:space="preserve"> </w:t>
            </w:r>
          </w:p>
        </w:tc>
      </w:tr>
      <w:tr w:rsidR="00522FC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C1" w:rsidRDefault="00522FC1">
            <w:proofErr w:type="gramStart"/>
            <w:r>
              <w:t xml:space="preserve">Lisätty annosjakelu ja sen purku sekä </w:t>
            </w:r>
            <w:proofErr w:type="spellStart"/>
            <w:r>
              <w:t>author-toistuma</w:t>
            </w:r>
            <w:proofErr w:type="spellEnd"/>
            <w:r>
              <w:t xml:space="preserve"> korjaajalle ja mitätöijälle.</w:t>
            </w:r>
            <w:proofErr w:type="gramEnd"/>
          </w:p>
        </w:tc>
      </w:tr>
      <w:tr w:rsidR="004A6599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99" w:rsidRDefault="004A6599">
            <w: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99" w:rsidRDefault="004A6599">
            <w: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99" w:rsidRDefault="004A6599">
            <w: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99" w:rsidRDefault="004A6599">
            <w:proofErr w:type="gramStart"/>
            <w:r>
              <w:t xml:space="preserve">Täydennetty sähköiseen allekirjoituksen määrittelevää lukua (aikaleima ja </w:t>
            </w:r>
            <w:proofErr w:type="spellStart"/>
            <w:r>
              <w:t>moniallekirjoitus</w:t>
            </w:r>
            <w:proofErr w:type="spellEnd"/>
            <w:r>
              <w:t>).</w:t>
            </w:r>
            <w:proofErr w:type="gramEnd"/>
          </w:p>
          <w:p w:rsidR="004A6599" w:rsidRDefault="004A6599">
            <w:proofErr w:type="spellStart"/>
            <w:r>
              <w:t>hasPart</w:t>
            </w:r>
            <w:proofErr w:type="spellEnd"/>
            <w:r>
              <w:t xml:space="preserve"> kenttä korvattu </w:t>
            </w:r>
            <w:proofErr w:type="spellStart"/>
            <w:r>
              <w:t>encompassingEncounter.id</w:t>
            </w:r>
            <w:proofErr w:type="spellEnd"/>
            <w:r>
              <w:t xml:space="preserve"> kentällä</w:t>
            </w:r>
          </w:p>
        </w:tc>
      </w:tr>
      <w:tr w:rsidR="006C63A0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0" w:rsidRDefault="006C63A0">
            <w: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0" w:rsidRDefault="00017125">
            <w: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0" w:rsidRDefault="00017125">
            <w: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0" w:rsidRDefault="00CA628E" w:rsidP="003B730B">
            <w:proofErr w:type="gramStart"/>
            <w:r>
              <w:t>Dokumenttisuhteita kuvaava taulukko päivitetty vastaamaan uusia interaktiota</w:t>
            </w:r>
            <w:r w:rsidR="003B730B">
              <w:t xml:space="preserve"> + uusisanoma toimitusvarauksen purku.</w:t>
            </w:r>
            <w:proofErr w:type="gramEnd"/>
            <w:r>
              <w:t xml:space="preserve"> </w:t>
            </w:r>
            <w:proofErr w:type="gramStart"/>
            <w:r>
              <w:t xml:space="preserve">Muutettu uusimispyynnön vastauksen suhde uusimispyyntöön </w:t>
            </w:r>
            <w:proofErr w:type="spellStart"/>
            <w:r>
              <w:t>replaceksi</w:t>
            </w:r>
            <w:proofErr w:type="spellEnd"/>
            <w:r>
              <w:t xml:space="preserve"> Mika Suomalaisen kommentin pohjalta.</w:t>
            </w:r>
            <w:proofErr w:type="gramEnd"/>
            <w:r>
              <w:t xml:space="preserve"> </w:t>
            </w:r>
            <w:proofErr w:type="gramStart"/>
            <w:r>
              <w:t>Päivitetty dokumenttisuhteita esittävä kuva.</w:t>
            </w:r>
            <w:proofErr w:type="gramEnd"/>
            <w:r w:rsidR="003B730B">
              <w:t xml:space="preserve"> </w:t>
            </w:r>
            <w:proofErr w:type="gramStart"/>
            <w:r w:rsidR="003B730B">
              <w:t>D</w:t>
            </w:r>
            <w:r>
              <w:t>okumentti</w:t>
            </w:r>
            <w:r w:rsidR="003B730B">
              <w:t xml:space="preserve">- </w:t>
            </w:r>
            <w:r>
              <w:t xml:space="preserve"> ja</w:t>
            </w:r>
            <w:proofErr w:type="gramEnd"/>
            <w:r>
              <w:t xml:space="preserve"> koodistoviittauksia </w:t>
            </w:r>
            <w:r w:rsidR="003B730B">
              <w:t xml:space="preserve">päivitetty </w:t>
            </w:r>
            <w:r>
              <w:t>uudemmiksi.</w:t>
            </w:r>
            <w:r w:rsidR="003B730B">
              <w:t xml:space="preserve"> </w:t>
            </w:r>
            <w:proofErr w:type="gramStart"/>
            <w:r w:rsidR="003B730B">
              <w:t>Pieniä korjauksia ja stilisointia.</w:t>
            </w:r>
            <w:proofErr w:type="gramEnd"/>
          </w:p>
        </w:tc>
      </w:tr>
      <w:tr w:rsidR="00AD3422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22" w:rsidRDefault="00AD3422">
            <w: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22" w:rsidRDefault="00DA7625" w:rsidP="00DA7625">
            <w:r>
              <w:t>30</w:t>
            </w:r>
            <w:r w:rsidR="00AD3422"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22" w:rsidRDefault="00AD3422">
            <w:proofErr w:type="gramStart"/>
            <w:r>
              <w:t>JP</w:t>
            </w:r>
            <w:r w:rsidR="00E9244F">
              <w:t xml:space="preserve">  +</w:t>
            </w:r>
            <w:proofErr w:type="gramEnd"/>
            <w:r w:rsidR="00E9244F">
              <w:t xml:space="preserve">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FD" w:rsidRDefault="00AD3422" w:rsidP="004C17FD">
            <w:proofErr w:type="spellStart"/>
            <w:r>
              <w:t>Logican</w:t>
            </w:r>
            <w:proofErr w:type="spellEnd"/>
            <w:r>
              <w:t xml:space="preserve"> </w:t>
            </w:r>
            <w:r w:rsidR="004C17FD">
              <w:t xml:space="preserve">Arto </w:t>
            </w:r>
            <w:proofErr w:type="spellStart"/>
            <w:r w:rsidR="004C17FD">
              <w:t>Huuskon</w:t>
            </w:r>
            <w:proofErr w:type="spellEnd"/>
            <w:r w:rsidR="004C17FD">
              <w:t xml:space="preserve"> </w:t>
            </w:r>
            <w:r>
              <w:t>kommenttien pohjalta</w:t>
            </w:r>
            <w:r w:rsidR="004C17FD">
              <w:t>:</w:t>
            </w:r>
            <w:r>
              <w:t xml:space="preserve"> korjattu allekirjoi</w:t>
            </w:r>
            <w:r w:rsidR="004C17FD">
              <w:t>tus esimerkkiä (</w:t>
            </w:r>
            <w:proofErr w:type="spellStart"/>
            <w:r w:rsidR="004C17FD">
              <w:t>Xpath</w:t>
            </w:r>
            <w:proofErr w:type="spellEnd"/>
            <w:r w:rsidR="004C17FD">
              <w:t xml:space="preserve"> filtteri) ja muutettu</w:t>
            </w:r>
            <w:r>
              <w:t xml:space="preserve"> </w:t>
            </w:r>
            <w:proofErr w:type="spellStart"/>
            <w:r>
              <w:t>moniallekirjoituksissa</w:t>
            </w:r>
            <w:proofErr w:type="spellEnd"/>
            <w:r>
              <w:t xml:space="preserve"> käytettävät </w:t>
            </w:r>
            <w:proofErr w:type="gramStart"/>
            <w:r>
              <w:t xml:space="preserve">algoritmit  </w:t>
            </w:r>
            <w:r w:rsidR="004C17FD">
              <w:t>(</w:t>
            </w:r>
            <w:r>
              <w:t>nyt</w:t>
            </w:r>
            <w:proofErr w:type="gramEnd"/>
            <w:r>
              <w:t xml:space="preserve"> samoja kuin varsinaisessa allekirjoituksessa</w:t>
            </w:r>
            <w:r w:rsidR="004C17FD">
              <w:t>)</w:t>
            </w:r>
            <w:r>
              <w:t xml:space="preserve">. </w:t>
            </w:r>
            <w:proofErr w:type="gramStart"/>
            <w:r>
              <w:t xml:space="preserve">Muutettu </w:t>
            </w:r>
            <w:proofErr w:type="spellStart"/>
            <w:r>
              <w:t>sender</w:t>
            </w:r>
            <w:proofErr w:type="spellEnd"/>
            <w:r>
              <w:t xml:space="preserve"> elementti vapaaehtoiseksi.</w:t>
            </w:r>
            <w:proofErr w:type="gramEnd"/>
            <w:r>
              <w:t xml:space="preserve"> </w:t>
            </w:r>
          </w:p>
          <w:p w:rsidR="004C17FD" w:rsidRDefault="004C17FD" w:rsidP="004C17FD"/>
          <w:p w:rsidR="00AD3422" w:rsidRDefault="004E7D23" w:rsidP="004C17FD">
            <w:r>
              <w:t xml:space="preserve">Todettu että tulostusformaattien ja lokikyselyn osalta ei käytetä CDA R2 </w:t>
            </w:r>
            <w:proofErr w:type="spellStart"/>
            <w:r>
              <w:lastRenderedPageBreak/>
              <w:t>headeria</w:t>
            </w:r>
            <w:proofErr w:type="spellEnd"/>
            <w:r>
              <w:t>.</w:t>
            </w:r>
          </w:p>
          <w:p w:rsidR="00D92AAA" w:rsidRDefault="00D92AAA" w:rsidP="004C17FD"/>
          <w:p w:rsidR="00D92AAA" w:rsidRDefault="00D92AAA" w:rsidP="004C17FD">
            <w:proofErr w:type="gramStart"/>
            <w:r>
              <w:t>Täsmennetty viivakoodin tietosisältöä.</w:t>
            </w:r>
            <w:proofErr w:type="gramEnd"/>
          </w:p>
          <w:p w:rsidR="00D92AAA" w:rsidRDefault="00D92AAA" w:rsidP="004C17FD"/>
        </w:tc>
      </w:tr>
      <w:tr w:rsidR="001D259B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9B" w:rsidRDefault="001D259B">
            <w: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9B" w:rsidRDefault="001D259B" w:rsidP="00DA7625">
            <w: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9B" w:rsidRDefault="001D259B">
            <w: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9B" w:rsidRDefault="00C904FC" w:rsidP="004C17FD">
            <w:r>
              <w:t xml:space="preserve">Dokumenttia on päivitetty </w:t>
            </w:r>
            <w:proofErr w:type="spellStart"/>
            <w:r>
              <w:t>errata-dokumentin</w:t>
            </w:r>
            <w:proofErr w:type="spellEnd"/>
            <w:r>
              <w:t xml:space="preserve"> pohjalta.</w:t>
            </w:r>
          </w:p>
        </w:tc>
      </w:tr>
      <w:tr w:rsidR="00301CD2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2" w:rsidRDefault="00301CD2">
            <w:del w:id="70" w:author="ta40zdi" w:date="2011-08-29T08:23:00Z">
              <w:r w:rsidDel="00876D42">
                <w:delText>2.7.</w:delText>
              </w:r>
            </w:del>
            <w:ins w:id="71" w:author="ta40zdi" w:date="2011-08-29T08:23:00Z">
              <w:r w:rsidR="00876D42">
                <w:t>3.0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2" w:rsidRDefault="00367939" w:rsidP="00876D42">
            <w:ins w:id="72" w:author="Kela" w:date="2011-06-20T12:38:00Z">
              <w:r>
                <w:t>1</w:t>
              </w:r>
            </w:ins>
            <w:ins w:id="73" w:author="ta40zdi" w:date="2011-06-03T12:27:00Z">
              <w:del w:id="74" w:author="Kela" w:date="2011-06-20T12:38:00Z">
                <w:r w:rsidR="002932E3" w:rsidDel="00367939">
                  <w:delText>2</w:delText>
                </w:r>
              </w:del>
              <w:r w:rsidR="002932E3">
                <w:t>.</w:t>
              </w:r>
            </w:ins>
            <w:ins w:id="75" w:author="Kela" w:date="2011-06-20T12:38:00Z">
              <w:del w:id="76" w:author="ta40zdi" w:date="2011-08-29T08:23:00Z">
                <w:r w:rsidDel="00876D42">
                  <w:delText>7</w:delText>
                </w:r>
              </w:del>
            </w:ins>
            <w:ins w:id="77" w:author="ta40zdi" w:date="2011-08-29T08:23:00Z">
              <w:r w:rsidR="00876D42">
                <w:t>9</w:t>
              </w:r>
            </w:ins>
            <w:ins w:id="78" w:author="ta40zdi" w:date="2011-06-03T12:27:00Z">
              <w:del w:id="79" w:author="Kela" w:date="2011-06-20T12:38:00Z">
                <w:r w:rsidR="002932E3" w:rsidDel="00367939">
                  <w:delText>6</w:delText>
                </w:r>
              </w:del>
              <w:r w:rsidR="002932E3">
                <w:t>.2011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2" w:rsidRDefault="00301CD2">
            <w: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2" w:rsidRDefault="002932E3" w:rsidP="004C17FD">
            <w:pPr>
              <w:rPr>
                <w:ins w:id="80" w:author="ta40zdi" w:date="2011-06-03T12:30:00Z"/>
              </w:rPr>
            </w:pPr>
            <w:proofErr w:type="gramStart"/>
            <w:ins w:id="81" w:author="ta40zdi" w:date="2011-06-03T12:27:00Z">
              <w:r>
                <w:t xml:space="preserve">Lisätty </w:t>
              </w:r>
              <w:proofErr w:type="spellStart"/>
              <w:r>
                <w:t>author-elementin</w:t>
              </w:r>
              <w:proofErr w:type="spellEnd"/>
              <w:r>
                <w:t xml:space="preserve"> tarkennus.</w:t>
              </w:r>
            </w:ins>
            <w:proofErr w:type="gramEnd"/>
            <w:ins w:id="82" w:author="ta40zdi" w:date="2011-06-03T12:28:00Z">
              <w:r>
                <w:t xml:space="preserve"> </w:t>
              </w:r>
              <w:proofErr w:type="gramStart"/>
              <w:r>
                <w:t xml:space="preserve">Tarkennettu </w:t>
              </w:r>
              <w:proofErr w:type="spellStart"/>
              <w:r>
                <w:t>componentOf-rakennetta</w:t>
              </w:r>
              <w:proofErr w:type="spellEnd"/>
              <w:r>
                <w:t>.</w:t>
              </w:r>
            </w:ins>
            <w:proofErr w:type="gramEnd"/>
          </w:p>
          <w:p w:rsidR="002932E3" w:rsidRDefault="002932E3" w:rsidP="004C17FD">
            <w:proofErr w:type="gramStart"/>
            <w:ins w:id="83" w:author="ta40zdi" w:date="2011-06-03T12:30:00Z">
              <w:r>
                <w:t>Korjattu lääkemääräyksen ja toimituksen linkitysesimerkkiä.</w:t>
              </w:r>
            </w:ins>
            <w:proofErr w:type="gramEnd"/>
          </w:p>
        </w:tc>
      </w:tr>
    </w:tbl>
    <w:p w:rsidR="00522FC1" w:rsidRDefault="00522FC1"/>
    <w:p w:rsidR="00301CD2" w:rsidRDefault="00301CD2"/>
    <w:p w:rsidR="00522FC1" w:rsidRDefault="00522FC1">
      <w:r>
        <w:t xml:space="preserve">AVE = Ari </w:t>
      </w:r>
      <w:proofErr w:type="spellStart"/>
      <w:r>
        <w:t>Vähä-Erkkilä</w:t>
      </w:r>
      <w:proofErr w:type="spellEnd"/>
      <w:r>
        <w:t xml:space="preserve"> / </w:t>
      </w:r>
      <w:proofErr w:type="spellStart"/>
      <w:r>
        <w:t>Prime</w:t>
      </w:r>
      <w:proofErr w:type="spellEnd"/>
      <w:r>
        <w:t xml:space="preserve"> Solutions Oy</w:t>
      </w:r>
    </w:p>
    <w:p w:rsidR="00522FC1" w:rsidRDefault="00522FC1">
      <w:r>
        <w:t xml:space="preserve">TT = Timo </w:t>
      </w:r>
      <w:proofErr w:type="spellStart"/>
      <w:r>
        <w:t>Tarhonen</w:t>
      </w:r>
      <w:proofErr w:type="spellEnd"/>
      <w:r>
        <w:t xml:space="preserve"> / Tietotarha Oy</w:t>
      </w:r>
    </w:p>
    <w:p w:rsidR="00522FC1" w:rsidRDefault="00522FC1">
      <w:r>
        <w:t>JP = Jari Porrasmaa / Kuopion yliopisto</w:t>
      </w:r>
    </w:p>
    <w:p w:rsidR="004A6599" w:rsidRDefault="004A6599">
      <w:r>
        <w:t>MS = Marko Sormunen / Kuopion yliopisto</w:t>
      </w:r>
    </w:p>
    <w:p w:rsidR="00522FC1" w:rsidRDefault="00522FC1">
      <w:r>
        <w:t>TOT = Timo Tarhonen</w:t>
      </w:r>
    </w:p>
    <w:p w:rsidR="00522FC1" w:rsidRDefault="00522FC1">
      <w:r>
        <w:t>EE = Esko Eloranta</w:t>
      </w:r>
    </w:p>
    <w:p w:rsidR="00522FC1" w:rsidRDefault="00522FC1"/>
    <w:p w:rsidR="004C17FD" w:rsidRDefault="004C17FD"/>
    <w:p w:rsidR="004C17FD" w:rsidRDefault="004C17FD"/>
    <w:p w:rsidR="003B730B" w:rsidRDefault="003B730B" w:rsidP="003B730B">
      <w:proofErr w:type="spellStart"/>
      <w:r>
        <w:t>eResepti</w:t>
      </w:r>
      <w:proofErr w:type="spellEnd"/>
      <w:r>
        <w:t xml:space="preserve"> työryhmään kuuluivat Kelan asiantuntijoina: </w:t>
      </w:r>
    </w:p>
    <w:p w:rsidR="003B730B" w:rsidRDefault="003B730B" w:rsidP="003B730B">
      <w:r>
        <w:t xml:space="preserve">Petri Kemppainen, </w:t>
      </w:r>
    </w:p>
    <w:p w:rsidR="003B730B" w:rsidRDefault="003B730B" w:rsidP="003B730B">
      <w:r>
        <w:t>Sirkka Hartikainen,</w:t>
      </w:r>
    </w:p>
    <w:p w:rsidR="003B730B" w:rsidRDefault="003B730B" w:rsidP="003B730B">
      <w:proofErr w:type="spellStart"/>
      <w:r>
        <w:t>Annika</w:t>
      </w:r>
      <w:proofErr w:type="spellEnd"/>
      <w:r>
        <w:t xml:space="preserve"> Juurikivi,</w:t>
      </w:r>
    </w:p>
    <w:p w:rsidR="003B730B" w:rsidRDefault="003B730B" w:rsidP="003B730B">
      <w:r>
        <w:t xml:space="preserve">Timo Kauppila,  </w:t>
      </w:r>
    </w:p>
    <w:p w:rsidR="003B730B" w:rsidRDefault="003B730B" w:rsidP="003B730B">
      <w:r>
        <w:t xml:space="preserve">Sanna </w:t>
      </w:r>
      <w:proofErr w:type="spellStart"/>
      <w:r>
        <w:t>Kavén</w:t>
      </w:r>
      <w:proofErr w:type="spellEnd"/>
      <w:r>
        <w:t>,</w:t>
      </w:r>
    </w:p>
    <w:p w:rsidR="003B730B" w:rsidRDefault="00C15B51" w:rsidP="003B730B">
      <w:r>
        <w:t xml:space="preserve">Ari </w:t>
      </w:r>
      <w:proofErr w:type="spellStart"/>
      <w:r>
        <w:t>Vähä-Erkkilä</w:t>
      </w:r>
      <w:proofErr w:type="spellEnd"/>
      <w:r>
        <w:t>,</w:t>
      </w:r>
    </w:p>
    <w:p w:rsidR="003B730B" w:rsidRDefault="003B730B" w:rsidP="003B730B">
      <w:r>
        <w:t>Katriina Köli</w:t>
      </w:r>
      <w:r w:rsidR="00C15B51">
        <w:t>,</w:t>
      </w:r>
    </w:p>
    <w:p w:rsidR="00C15B51" w:rsidRDefault="00C15B51" w:rsidP="003B730B">
      <w:r>
        <w:t>Pia Lindholm ja</w:t>
      </w:r>
    </w:p>
    <w:p w:rsidR="00C15B51" w:rsidRDefault="00C15B51" w:rsidP="003B730B">
      <w:r>
        <w:t>Markku T. Vuorinen</w:t>
      </w:r>
    </w:p>
    <w:p w:rsidR="003B730B" w:rsidRDefault="003B730B" w:rsidP="003B730B">
      <w:pPr>
        <w:tabs>
          <w:tab w:val="left" w:pos="1940"/>
        </w:tabs>
      </w:pPr>
    </w:p>
    <w:p w:rsidR="003B730B" w:rsidRDefault="003B730B" w:rsidP="003B730B">
      <w:pPr>
        <w:tabs>
          <w:tab w:val="left" w:pos="1940"/>
        </w:tabs>
      </w:pPr>
      <w:proofErr w:type="spellStart"/>
      <w:r>
        <w:t>Fujitsun</w:t>
      </w:r>
      <w:proofErr w:type="spellEnd"/>
      <w:r>
        <w:t xml:space="preserve"> edustajana työryhmässä toimi</w:t>
      </w:r>
      <w:r w:rsidR="000B1320">
        <w:t>vat</w:t>
      </w:r>
      <w:r>
        <w:t xml:space="preserve"> Teemu </w:t>
      </w:r>
      <w:proofErr w:type="spellStart"/>
      <w:r>
        <w:t>Suna</w:t>
      </w:r>
      <w:proofErr w:type="spellEnd"/>
      <w:r w:rsidR="00C856F0">
        <w:t>, Lauri Tikkanen</w:t>
      </w:r>
      <w:r w:rsidR="004E7D23">
        <w:t xml:space="preserve"> ja Heikki Salminen</w:t>
      </w:r>
      <w:r>
        <w:t>.</w:t>
      </w:r>
    </w:p>
    <w:p w:rsidR="003B730B" w:rsidRDefault="003B730B"/>
    <w:p w:rsidR="00522FC1" w:rsidRDefault="00522FC1">
      <w:pPr>
        <w:pStyle w:val="Otsikko1"/>
      </w:pPr>
      <w:r>
        <w:br w:type="page"/>
      </w:r>
      <w:bookmarkStart w:id="84" w:name="_Toc155024577"/>
      <w:bookmarkStart w:id="85" w:name="_Toc296520837"/>
      <w:r>
        <w:lastRenderedPageBreak/>
        <w:t>Johdanto</w:t>
      </w:r>
      <w:bookmarkEnd w:id="84"/>
      <w:bookmarkEnd w:id="85"/>
    </w:p>
    <w:p w:rsidR="00F76AA2" w:rsidRPr="00F76AA2" w:rsidRDefault="00F76AA2" w:rsidP="00F76AA2"/>
    <w:p w:rsidR="00522FC1" w:rsidRDefault="00522FC1">
      <w:r>
        <w:t xml:space="preserve">Tässä dokumentissa kuvataan CDA R2 </w:t>
      </w:r>
      <w:proofErr w:type="spellStart"/>
      <w:r>
        <w:t>Header</w:t>
      </w:r>
      <w:proofErr w:type="spellEnd"/>
      <w:r>
        <w:t xml:space="preserve"> niin</w:t>
      </w:r>
      <w:r w:rsidR="00AC71F5">
        <w:t xml:space="preserve"> </w:t>
      </w:r>
      <w:r>
        <w:t xml:space="preserve">kuin sitä käytetään lääkemääräyssanomien CDA R2 dokumenteissa. Tämä määrittely perustuu </w:t>
      </w:r>
      <w:proofErr w:type="spellStart"/>
      <w:r>
        <w:t>OpenCDA</w:t>
      </w:r>
      <w:proofErr w:type="spellEnd"/>
      <w:r>
        <w:t xml:space="preserve"> 200</w:t>
      </w:r>
      <w:r w:rsidR="00F213B1">
        <w:t>8</w:t>
      </w:r>
      <w:r>
        <w:t xml:space="preserve"> </w:t>
      </w:r>
      <w:proofErr w:type="spellStart"/>
      <w:r>
        <w:t>Header</w:t>
      </w:r>
      <w:proofErr w:type="spellEnd"/>
      <w:r>
        <w:t xml:space="preserve"> </w:t>
      </w:r>
      <w:proofErr w:type="gramStart"/>
      <w:r>
        <w:t>–määrittelyyn</w:t>
      </w:r>
      <w:proofErr w:type="gramEnd"/>
      <w:r>
        <w:t xml:space="preserve"> 1.2.246.777.11.200</w:t>
      </w:r>
      <w:r w:rsidR="00F213B1">
        <w:t>8</w:t>
      </w:r>
      <w:r>
        <w:t xml:space="preserve">.2 versio </w:t>
      </w:r>
      <w:r w:rsidR="00F213B1">
        <w:t>4</w:t>
      </w:r>
      <w:r>
        <w:t xml:space="preserve">.00 (pvm. </w:t>
      </w:r>
      <w:r w:rsidR="00F213B1">
        <w:t>4</w:t>
      </w:r>
      <w:r>
        <w:t>.</w:t>
      </w:r>
      <w:r w:rsidR="00F213B1">
        <w:t>2</w:t>
      </w:r>
      <w:r>
        <w:t>.200</w:t>
      </w:r>
      <w:r w:rsidR="00F213B1">
        <w:t>8</w:t>
      </w:r>
      <w:r>
        <w:t>), jossa on kuvattu elementtien tarkka sisältö ja merkitys.</w:t>
      </w:r>
    </w:p>
    <w:p w:rsidR="00522FC1" w:rsidRDefault="00522FC1"/>
    <w:p w:rsidR="00522FC1" w:rsidRDefault="00522FC1">
      <w:proofErr w:type="spellStart"/>
      <w:r>
        <w:t>OpenCDA</w:t>
      </w:r>
      <w:proofErr w:type="spellEnd"/>
      <w:r>
        <w:t xml:space="preserve"> 200</w:t>
      </w:r>
      <w:r w:rsidR="00F213B1">
        <w:t>8</w:t>
      </w:r>
      <w:r>
        <w:t xml:space="preserve"> </w:t>
      </w:r>
      <w:proofErr w:type="spellStart"/>
      <w:r>
        <w:t>Header</w:t>
      </w:r>
      <w:proofErr w:type="spellEnd"/>
      <w:r>
        <w:t xml:space="preserve"> </w:t>
      </w:r>
      <w:proofErr w:type="gramStart"/>
      <w:r>
        <w:t>–määrittely</w:t>
      </w:r>
      <w:proofErr w:type="gramEnd"/>
      <w:r>
        <w:t xml:space="preserve"> on saatavissa HL7-yhdistyksen dokumenttiarkistosta </w:t>
      </w:r>
      <w:hyperlink r:id="rId9" w:history="1">
        <w:r>
          <w:rPr>
            <w:rStyle w:val="Hyperlinkki"/>
          </w:rPr>
          <w:t>http://www.hl7.fi/</w:t>
        </w:r>
      </w:hyperlink>
      <w:r>
        <w:t xml:space="preserve"> .</w:t>
      </w:r>
    </w:p>
    <w:p w:rsidR="00522FC1" w:rsidRDefault="00522FC1"/>
    <w:p w:rsidR="00F07F33" w:rsidRDefault="00F07F33" w:rsidP="00F07F33">
      <w:r>
        <w:t>CDA R2 asiakirjan (</w:t>
      </w:r>
      <w:proofErr w:type="spellStart"/>
      <w:r>
        <w:t>header</w:t>
      </w:r>
      <w:proofErr w:type="spellEnd"/>
      <w:r>
        <w:t xml:space="preserve"> ja </w:t>
      </w:r>
      <w:proofErr w:type="spellStart"/>
      <w:r>
        <w:t>body</w:t>
      </w:r>
      <w:proofErr w:type="spellEnd"/>
      <w:r>
        <w:t xml:space="preserve">) skeema yhtenäistetään </w:t>
      </w:r>
      <w:proofErr w:type="spellStart"/>
      <w:r>
        <w:t>eReseptin</w:t>
      </w:r>
      <w:proofErr w:type="spellEnd"/>
      <w:r>
        <w:t xml:space="preserve"> ja </w:t>
      </w:r>
      <w:proofErr w:type="spellStart"/>
      <w:r>
        <w:t>eArkiston</w:t>
      </w:r>
      <w:proofErr w:type="spellEnd"/>
      <w:r>
        <w:t xml:space="preserve"> välillä. Virallinen CDA R2 skeema on saatavis</w:t>
      </w:r>
      <w:r w:rsidR="00AC71F5">
        <w:t xml:space="preserve">sa </w:t>
      </w:r>
      <w:proofErr w:type="spellStart"/>
      <w:r w:rsidR="00AC71F5">
        <w:t>eArkiston</w:t>
      </w:r>
      <w:proofErr w:type="spellEnd"/>
      <w:r w:rsidR="00AC71F5">
        <w:t xml:space="preserve"> CDA R2 </w:t>
      </w:r>
      <w:proofErr w:type="spellStart"/>
      <w:r w:rsidR="00AC71F5">
        <w:t>Header</w:t>
      </w:r>
      <w:proofErr w:type="spellEnd"/>
      <w:r w:rsidR="00AC71F5">
        <w:t xml:space="preserve"> V4.4</w:t>
      </w:r>
      <w:ins w:id="86" w:author="ta40zdi" w:date="2011-06-21T12:08:00Z">
        <w:r w:rsidR="00412655">
          <w:t>2</w:t>
        </w:r>
      </w:ins>
      <w:del w:id="87" w:author="ta40zdi" w:date="2011-06-21T12:08:00Z">
        <w:r w:rsidR="00AC71F5" w:rsidDel="00412655">
          <w:delText>1</w:delText>
        </w:r>
      </w:del>
      <w:r>
        <w:t xml:space="preserve"> paketista..</w:t>
      </w:r>
    </w:p>
    <w:p w:rsidR="00F07F33" w:rsidRDefault="00F07F33"/>
    <w:p w:rsidR="00522FC1" w:rsidRDefault="00522FC1">
      <w:r>
        <w:br w:type="page"/>
      </w:r>
    </w:p>
    <w:p w:rsidR="00522FC1" w:rsidRDefault="00522FC1">
      <w:pPr>
        <w:pStyle w:val="Otsikko1"/>
      </w:pPr>
      <w:bookmarkStart w:id="88" w:name="_Toc155024578"/>
      <w:bookmarkStart w:id="89" w:name="_Toc296520838"/>
      <w:proofErr w:type="spellStart"/>
      <w:r>
        <w:lastRenderedPageBreak/>
        <w:t>Headerin</w:t>
      </w:r>
      <w:proofErr w:type="spellEnd"/>
      <w:r>
        <w:t xml:space="preserve"> elementit </w:t>
      </w:r>
      <w:proofErr w:type="spellStart"/>
      <w:r>
        <w:t>eReseptissä</w:t>
      </w:r>
      <w:bookmarkEnd w:id="88"/>
      <w:bookmarkEnd w:id="89"/>
      <w:proofErr w:type="spellEnd"/>
    </w:p>
    <w:p w:rsidR="00F76AA2" w:rsidRPr="00F76AA2" w:rsidRDefault="00F76AA2" w:rsidP="00F76AA2"/>
    <w:p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>
        <w:rPr>
          <w:b/>
        </w:rPr>
        <w:t>pakollisia</w:t>
      </w:r>
      <w:r w:rsidR="00522FC1">
        <w:t xml:space="preserve">. Headerin elementtejä, joita tässä taulukossa ei ole mainittu, ei näissä sanomissa käytetä. Jos elementti on annettu, sen on noudatettava CDA R2 </w:t>
      </w:r>
      <w:proofErr w:type="spellStart"/>
      <w:r w:rsidR="00522FC1">
        <w:t>Header-määritystä</w:t>
      </w:r>
      <w:proofErr w:type="spellEnd"/>
      <w:r w:rsidR="00522FC1">
        <w:t>.</w:t>
      </w:r>
    </w:p>
    <w:p w:rsidR="00880A92" w:rsidRDefault="00880A92"/>
    <w:p w:rsidR="004E7D23" w:rsidRDefault="004E7D23">
      <w:r>
        <w:t xml:space="preserve">Seuraavat asiakirjatyypit eivät ole CDA R2 dokumentteja ja niiden yhteydessä ei ole CDA R2 </w:t>
      </w:r>
      <w:proofErr w:type="spellStart"/>
      <w:r>
        <w:t>headeria</w:t>
      </w:r>
      <w:proofErr w:type="spellEnd"/>
      <w:r>
        <w:t>:</w:t>
      </w:r>
    </w:p>
    <w:p w:rsidR="004E7D23" w:rsidRDefault="004E7D23" w:rsidP="004E7D23">
      <w:pPr>
        <w:numPr>
          <w:ilvl w:val="0"/>
          <w:numId w:val="32"/>
        </w:numPr>
      </w:pPr>
      <w:r>
        <w:t>13 – Potilasohje</w:t>
      </w:r>
    </w:p>
    <w:p w:rsidR="004E7D23" w:rsidRDefault="004E7D23" w:rsidP="004E7D23">
      <w:pPr>
        <w:numPr>
          <w:ilvl w:val="0"/>
          <w:numId w:val="32"/>
        </w:numPr>
      </w:pPr>
      <w:r>
        <w:t>14 – Yhteenveto lääkemääräyksistä</w:t>
      </w:r>
    </w:p>
    <w:p w:rsidR="004E7D23" w:rsidRDefault="004E7D23" w:rsidP="004E7D23">
      <w:pPr>
        <w:numPr>
          <w:ilvl w:val="0"/>
          <w:numId w:val="32"/>
        </w:numPr>
      </w:pPr>
      <w:r>
        <w:t>19 – K</w:t>
      </w:r>
      <w:r w:rsidR="00880A92">
        <w:t xml:space="preserve">atseluyhteyden loki </w:t>
      </w:r>
    </w:p>
    <w:p w:rsidR="00880A92" w:rsidRDefault="004E7D23" w:rsidP="004E7D23">
      <w:pPr>
        <w:numPr>
          <w:ilvl w:val="0"/>
          <w:numId w:val="32"/>
        </w:numPr>
      </w:pPr>
      <w:r>
        <w:t>20 – T</w:t>
      </w:r>
      <w:r w:rsidR="00880A92">
        <w:t xml:space="preserve">ietosuojavastaavan loki </w:t>
      </w:r>
    </w:p>
    <w:p w:rsidR="00E4296D" w:rsidRDefault="00E4296D" w:rsidP="00E4296D"/>
    <w:p w:rsidR="00E4296D" w:rsidRDefault="00E4296D" w:rsidP="00E4296D"/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6"/>
        <w:gridCol w:w="2024"/>
        <w:gridCol w:w="4490"/>
      </w:tblGrid>
      <w:tr w:rsidR="00522FC1">
        <w:trPr>
          <w:tblHeader/>
        </w:trPr>
        <w:tc>
          <w:tcPr>
            <w:tcW w:w="2448" w:type="dxa"/>
            <w:shd w:val="clear" w:color="auto" w:fill="E6E6E6"/>
          </w:tcPr>
          <w:p w:rsidR="00522FC1" w:rsidRDefault="00522FC1">
            <w:pPr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737" w:type="dxa"/>
            <w:shd w:val="clear" w:color="auto" w:fill="E6E6E6"/>
          </w:tcPr>
          <w:p w:rsidR="00522FC1" w:rsidRDefault="00756F06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5383" w:type="dxa"/>
            <w:shd w:val="clear" w:color="auto" w:fill="E6E6E6"/>
          </w:tcPr>
          <w:p w:rsidR="00522FC1" w:rsidRDefault="00522FC1">
            <w:pPr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proofErr w:type="spellStart"/>
            <w:r>
              <w:t>realmCode</w:t>
            </w:r>
            <w:proofErr w:type="spellEnd"/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522FC1" w:rsidRDefault="00522FC1">
            <w:proofErr w:type="gramStart"/>
            <w:r>
              <w:t>Aina ’FI’</w:t>
            </w:r>
            <w:proofErr w:type="gramEnd"/>
            <w:r>
              <w:t>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r>
              <w:t>typeId</w:t>
            </w:r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522FC1" w:rsidRDefault="00522FC1">
            <w:r>
              <w:t xml:space="preserve">Aina </w:t>
            </w:r>
            <w:r>
              <w:rPr>
                <w:rStyle w:val="XML10ptBlue"/>
                <w:szCs w:val="20"/>
                <w:highlight w:val="white"/>
              </w:rPr>
              <w:t>&lt;</w:t>
            </w:r>
            <w:proofErr w:type="spellStart"/>
            <w:r>
              <w:rPr>
                <w:rStyle w:val="XML10ptDarkRed"/>
                <w:szCs w:val="20"/>
                <w:highlight w:val="white"/>
              </w:rPr>
              <w:t>typeId</w:t>
            </w:r>
            <w:proofErr w:type="spellEnd"/>
            <w:r>
              <w:rPr>
                <w:rStyle w:val="XML10ptRed"/>
                <w:szCs w:val="20"/>
                <w:highlight w:val="white"/>
              </w:rPr>
              <w:t xml:space="preserve"> root</w:t>
            </w:r>
            <w:r>
              <w:rPr>
                <w:rStyle w:val="XML10ptBlue"/>
                <w:szCs w:val="20"/>
                <w:highlight w:val="white"/>
              </w:rPr>
              <w:t>="</w:t>
            </w:r>
            <w:r>
              <w:rPr>
                <w:rStyle w:val="XML10ptBlack"/>
                <w:szCs w:val="20"/>
                <w:highlight w:val="white"/>
              </w:rPr>
              <w:t>2.16.840.1.113883.1.3</w:t>
            </w:r>
            <w:r>
              <w:rPr>
                <w:rStyle w:val="XML10ptBlue"/>
                <w:szCs w:val="20"/>
                <w:highlight w:val="white"/>
              </w:rPr>
              <w:t>"</w:t>
            </w:r>
            <w:r>
              <w:rPr>
                <w:rStyle w:val="XML10ptRed"/>
                <w:szCs w:val="20"/>
                <w:highlight w:val="white"/>
              </w:rPr>
              <w:t xml:space="preserve"> extension</w:t>
            </w:r>
            <w:r>
              <w:rPr>
                <w:rStyle w:val="XML10ptBlue"/>
                <w:szCs w:val="20"/>
                <w:highlight w:val="white"/>
              </w:rPr>
              <w:t>="</w:t>
            </w:r>
            <w:r>
              <w:rPr>
                <w:rStyle w:val="XML10ptBlack"/>
                <w:szCs w:val="20"/>
                <w:highlight w:val="white"/>
              </w:rPr>
              <w:t>POCD_HD000040</w:t>
            </w:r>
            <w:r>
              <w:rPr>
                <w:rStyle w:val="XML10ptBlue"/>
                <w:szCs w:val="20"/>
                <w:highlight w:val="white"/>
              </w:rPr>
              <w:t>"/&gt;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r>
              <w:t>templateId</w:t>
            </w:r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522FC1" w:rsidRDefault="00900A21" w:rsidP="00017125">
            <w:r>
              <w:t xml:space="preserve">CDA R2 </w:t>
            </w:r>
            <w:proofErr w:type="spellStart"/>
            <w:r w:rsidR="00522FC1">
              <w:t>Headerin</w:t>
            </w:r>
            <w:proofErr w:type="spellEnd"/>
            <w:r w:rsidR="00522FC1">
              <w:t xml:space="preserve"> määrittelydokumentin </w:t>
            </w:r>
            <w:r>
              <w:t>voimassaolevan version OID, esim.</w:t>
            </w:r>
            <w:r w:rsidR="00522FC1">
              <w:t xml:space="preserve"> </w:t>
            </w:r>
            <w:r w:rsidR="00522FC1">
              <w:br/>
            </w:r>
            <w:r w:rsidR="00522FC1"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 w:rsidR="00522FC1"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 w:rsidR="00522FC1"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root</w:t>
            </w:r>
            <w:r w:rsidR="00522FC1"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522FC1">
              <w:rPr>
                <w:color w:val="000000"/>
                <w:sz w:val="20"/>
                <w:szCs w:val="20"/>
                <w:highlight w:val="white"/>
                <w:lang w:eastAsia="en-US"/>
              </w:rPr>
              <w:t>1.2.246.777.11.200</w:t>
            </w:r>
            <w:r w:rsidR="00017125">
              <w:rPr>
                <w:color w:val="000000"/>
                <w:sz w:val="20"/>
                <w:szCs w:val="20"/>
                <w:highlight w:val="white"/>
                <w:lang w:eastAsia="en-US"/>
              </w:rPr>
              <w:t>8</w:t>
            </w:r>
            <w:r w:rsidR="00522FC1">
              <w:rPr>
                <w:color w:val="000000"/>
                <w:sz w:val="20"/>
                <w:szCs w:val="20"/>
                <w:highlight w:val="white"/>
                <w:lang w:eastAsia="en-US"/>
              </w:rPr>
              <w:t>.</w:t>
            </w:r>
            <w:r w:rsidR="00A44013">
              <w:rPr>
                <w:color w:val="000000"/>
                <w:sz w:val="20"/>
                <w:szCs w:val="20"/>
                <w:highlight w:val="white"/>
                <w:lang w:eastAsia="en-US"/>
              </w:rPr>
              <w:t>28</w:t>
            </w:r>
            <w:r w:rsidR="00522FC1"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 w:rsidR="00522FC1"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r>
              <w:t>id</w:t>
            </w:r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522FC1" w:rsidRDefault="00522FC1">
            <w:r>
              <w:t>Lääkemääräyksen</w:t>
            </w:r>
            <w:r w:rsidR="00880A92">
              <w:t>,</w:t>
            </w:r>
            <w:r>
              <w:t xml:space="preserve"> toimituksen </w:t>
            </w:r>
            <w:r w:rsidR="00880A92">
              <w:t xml:space="preserve">tai muun dokumentin </w:t>
            </w:r>
            <w:r>
              <w:t xml:space="preserve">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 w:rsidR="00835894">
              <w:t>3.1</w:t>
            </w:r>
            <w:r>
              <w:fldChar w:fldCharType="end"/>
            </w:r>
            <w:r>
              <w:t>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proofErr w:type="spellStart"/>
            <w:r>
              <w:t>code</w:t>
            </w:r>
            <w:proofErr w:type="spellEnd"/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522FC1" w:rsidRDefault="00522FC1">
            <w:r>
              <w:t xml:space="preserve">Sanoman tyyppi. Katso tarkemmin luvusta </w:t>
            </w:r>
            <w:r>
              <w:fldChar w:fldCharType="begin"/>
            </w:r>
            <w:r>
              <w:instrText xml:space="preserve"> REF _Ref151790230 \r \h </w:instrText>
            </w:r>
            <w:r>
              <w:fldChar w:fldCharType="separate"/>
            </w:r>
            <w:r w:rsidR="00835894">
              <w:t>3.2</w:t>
            </w:r>
            <w:r>
              <w:fldChar w:fldCharType="end"/>
            </w:r>
            <w:r>
              <w:t>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proofErr w:type="spellStart"/>
            <w:r>
              <w:t>title</w:t>
            </w:r>
            <w:proofErr w:type="spellEnd"/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522FC1" w:rsidRDefault="00522FC1">
            <w:r>
              <w:t>Otsikko: Lääkemääräys, Toimitus tms.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r>
              <w:t>effectiveTime</w:t>
            </w:r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522FC1" w:rsidRDefault="00522FC1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 w:rsidR="00835894">
              <w:t>3.3</w:t>
            </w:r>
            <w:r>
              <w:fldChar w:fldCharType="end"/>
            </w:r>
            <w:r>
              <w:t>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proofErr w:type="spellStart"/>
            <w:r>
              <w:t>confidentialityCode</w:t>
            </w:r>
            <w:proofErr w:type="spellEnd"/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F76AA2" w:rsidRDefault="00522FC1" w:rsidP="00DD415D">
            <w:pPr>
              <w:tabs>
                <w:tab w:val="left" w:pos="550"/>
              </w:tabs>
            </w:pPr>
            <w:r>
              <w:t xml:space="preserve">Luottamuksellisuus, aina </w:t>
            </w:r>
          </w:p>
          <w:p w:rsidR="00DD415D" w:rsidRDefault="00522FC1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confidentialityCode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</w:t>
            </w:r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codeSystem</w:t>
            </w:r>
            <w:r>
              <w:rPr>
                <w:rStyle w:val="XML10ptBlue"/>
                <w:highlight w:val="white"/>
              </w:rPr>
              <w:t>="</w:t>
            </w:r>
            <w:r w:rsidR="00F76AA2"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codeSystemName</w:t>
            </w:r>
            <w:r>
              <w:rPr>
                <w:rStyle w:val="XML10ptBlue"/>
                <w:highlight w:val="white"/>
              </w:rPr>
              <w:t>="</w:t>
            </w:r>
            <w:r w:rsidR="00DD415D" w:rsidRPr="00DD415D">
              <w:rPr>
                <w:rStyle w:val="XML10ptBlack"/>
                <w:highlight w:val="white"/>
              </w:rPr>
              <w:t>KanTa-palvelut</w:t>
            </w:r>
            <w:proofErr w:type="spellEnd"/>
            <w:r w:rsidR="00DD415D" w:rsidRPr="00DD415D">
              <w:rPr>
                <w:rStyle w:val="XML10ptBlack"/>
                <w:highlight w:val="white"/>
              </w:rPr>
              <w:t xml:space="preserve"> - Asiakirjan luottamuksellisuus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displayName</w:t>
            </w:r>
            <w:r>
              <w:rPr>
                <w:rStyle w:val="XML10ptBlue"/>
                <w:highlight w:val="white"/>
              </w:rPr>
              <w:t>="</w:t>
            </w:r>
            <w:r w:rsidR="00DD415D"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Terveydenhuollon</w:t>
            </w:r>
            <w:proofErr w:type="spellEnd"/>
            <w:r w:rsidR="00DD415D"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D415D"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salassapidettävä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t>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proofErr w:type="spellStart"/>
            <w:r>
              <w:t>languageCode</w:t>
            </w:r>
            <w:proofErr w:type="spellEnd"/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522FC1" w:rsidRDefault="00522FC1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r>
              <w:rPr>
                <w:rStyle w:val="XML10ptDarkRed"/>
                <w:highlight w:val="white"/>
              </w:rPr>
              <w:t>languageCode</w:t>
            </w:r>
            <w:r>
              <w:rPr>
                <w:rStyle w:val="XML10ptRed"/>
                <w:highlight w:val="white"/>
              </w:rPr>
              <w:t xml:space="preserve"> code</w:t>
            </w:r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fi</w:t>
            </w:r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r>
              <w:t>setId</w:t>
            </w:r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522FC1" w:rsidRDefault="00522FC1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 w:rsidR="00835894">
              <w:t>3.4</w:t>
            </w:r>
            <w:r>
              <w:fldChar w:fldCharType="end"/>
            </w:r>
            <w:r>
              <w:t>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proofErr w:type="spellStart"/>
            <w:r>
              <w:t>versionNumber</w:t>
            </w:r>
            <w:proofErr w:type="spellEnd"/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522FC1" w:rsidRDefault="00522FC1">
            <w:r>
              <w:t>Asiakirjan versionumero.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proofErr w:type="spellStart"/>
            <w:r>
              <w:t>copyTime</w:t>
            </w:r>
            <w:proofErr w:type="spellEnd"/>
          </w:p>
        </w:tc>
        <w:tc>
          <w:tcPr>
            <w:tcW w:w="737" w:type="dxa"/>
          </w:tcPr>
          <w:p w:rsidR="00522FC1" w:rsidRDefault="00522FC1"/>
        </w:tc>
        <w:tc>
          <w:tcPr>
            <w:tcW w:w="5383" w:type="dxa"/>
          </w:tcPr>
          <w:p w:rsidR="00522FC1" w:rsidRDefault="00522FC1">
            <w:r>
              <w:t>Kopiointiajankohta, jos asiakirja on kopio.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r>
              <w:t>recordTarget</w:t>
            </w:r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522FC1" w:rsidRDefault="00522FC1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 w:rsidR="002932E3">
              <w:t>3.6</w:t>
            </w:r>
            <w:r>
              <w:fldChar w:fldCharType="end"/>
            </w:r>
            <w:r>
              <w:t>.</w:t>
            </w:r>
          </w:p>
        </w:tc>
      </w:tr>
      <w:tr w:rsidR="00522FC1" w:rsidRPr="00150310">
        <w:tc>
          <w:tcPr>
            <w:tcW w:w="2448" w:type="dxa"/>
          </w:tcPr>
          <w:p w:rsidR="00522FC1" w:rsidRDefault="00522FC1">
            <w:proofErr w:type="spellStart"/>
            <w:r>
              <w:t>author</w:t>
            </w:r>
            <w:proofErr w:type="spellEnd"/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FC0E4B" w:rsidRPr="00FC0E4B" w:rsidRDefault="00FC0E4B">
            <w:r>
              <w:t>Ammattihenkilön tiedot, ammattihenkilön rooli tunnistetaan koodi</w:t>
            </w:r>
            <w:r w:rsidR="00027EF8">
              <w:t>sto</w:t>
            </w:r>
            <w:r>
              <w:t>palvelu</w:t>
            </w:r>
            <w:r w:rsidR="00027EF8">
              <w:t>n</w:t>
            </w:r>
            <w:r>
              <w:t xml:space="preserve"> </w:t>
            </w:r>
            <w:r>
              <w:lastRenderedPageBreak/>
              <w:t>mukaisella roolitunnuksella (</w:t>
            </w:r>
            <w:proofErr w:type="spellStart"/>
            <w:r>
              <w:t>functionCode</w:t>
            </w:r>
            <w:proofErr w:type="spellEnd"/>
            <w:r>
              <w:t>)</w:t>
            </w:r>
            <w:r w:rsidR="00027EF8">
              <w:t xml:space="preserve"> &lt;</w:t>
            </w:r>
            <w:proofErr w:type="spellStart"/>
            <w:r w:rsidR="00027EF8">
              <w:t>functionCode</w:t>
            </w:r>
            <w:proofErr w:type="spellEnd"/>
            <w:r w:rsidR="00027EF8">
              <w:t xml:space="preserve"> </w:t>
            </w:r>
            <w:proofErr w:type="spellStart"/>
            <w:r w:rsidR="00027EF8">
              <w:t>code=”XXX</w:t>
            </w:r>
            <w:proofErr w:type="spellEnd"/>
            <w:r w:rsidR="00027EF8">
              <w:t>”</w:t>
            </w:r>
            <w:r w:rsidR="00027EF8" w:rsidRPr="00150310">
              <w:t xml:space="preserve"> codeSystem="1.2.246.537.5.40006.2003"/&gt;</w:t>
            </w:r>
            <w:r>
              <w:t>.</w:t>
            </w:r>
          </w:p>
          <w:p w:rsidR="00FC0E4B" w:rsidRDefault="00027EF8" w:rsidP="00FC0E4B">
            <w:proofErr w:type="gramStart"/>
            <w:r>
              <w:rPr>
                <w:b/>
              </w:rPr>
              <w:t>Alkuperäisen l</w:t>
            </w:r>
            <w:r w:rsidR="00522FC1">
              <w:rPr>
                <w:b/>
              </w:rPr>
              <w:t>ääkemääräyksen</w:t>
            </w:r>
            <w:r>
              <w:rPr>
                <w:b/>
              </w:rPr>
              <w:t xml:space="preserve"> laatinut </w:t>
            </w:r>
            <w:r w:rsidR="00FC0E4B" w:rsidRPr="00027EF8">
              <w:rPr>
                <w:b/>
              </w:rPr>
              <w:t>lääkäri:</w:t>
            </w:r>
            <w:r>
              <w:rPr>
                <w:b/>
              </w:rPr>
              <w:t xml:space="preserve"> </w:t>
            </w:r>
            <w:proofErr w:type="spellStart"/>
            <w:r>
              <w:t>code</w:t>
            </w:r>
            <w:r w:rsidR="00FC0E4B" w:rsidRPr="00150310">
              <w:t>="</w:t>
            </w:r>
            <w:r w:rsidR="00FC0E4B">
              <w:t>LAL</w:t>
            </w:r>
            <w:proofErr w:type="spellEnd"/>
            <w:r w:rsidR="00FC0E4B" w:rsidRPr="00150310">
              <w:t>"</w:t>
            </w:r>
            <w:proofErr w:type="gramEnd"/>
            <w:r w:rsidR="00FC0E4B" w:rsidRPr="00150310">
              <w:t xml:space="preserve"> </w:t>
            </w:r>
          </w:p>
          <w:p w:rsidR="00522FC1" w:rsidRDefault="00522FC1">
            <w:pPr>
              <w:rPr>
                <w:b/>
              </w:rPr>
            </w:pPr>
            <w:r>
              <w:rPr>
                <w:b/>
              </w:rPr>
              <w:t>Toimituksen</w:t>
            </w:r>
            <w:r w:rsidRPr="001621D9">
              <w:rPr>
                <w:b/>
              </w:rPr>
              <w:t xml:space="preserve"> tekijä</w:t>
            </w:r>
            <w:r>
              <w:t xml:space="preserve"> (farmaseutti </w:t>
            </w:r>
            <w:proofErr w:type="spellStart"/>
            <w:r>
              <w:t>tms</w:t>
            </w:r>
            <w:proofErr w:type="spellEnd"/>
            <w:r>
              <w:t>)</w:t>
            </w:r>
            <w:r w:rsidR="00027EF8">
              <w:t>:</w:t>
            </w:r>
            <w:r w:rsidR="00FC0E4B">
              <w:rPr>
                <w:b/>
              </w:rPr>
              <w:t xml:space="preserve"> </w:t>
            </w:r>
            <w:proofErr w:type="spellStart"/>
            <w:r w:rsidR="00027EF8">
              <w:t>c</w:t>
            </w:r>
            <w:r w:rsidR="00FC0E4B" w:rsidRPr="00FC0E4B">
              <w:t>ode=”LTE</w:t>
            </w:r>
            <w:proofErr w:type="spellEnd"/>
            <w:r w:rsidR="00FC0E4B" w:rsidRPr="00FC0E4B">
              <w:t>”</w:t>
            </w:r>
            <w:r w:rsidR="00FC0E4B">
              <w:t>.</w:t>
            </w:r>
          </w:p>
          <w:p w:rsidR="00522FC1" w:rsidRPr="00150310" w:rsidRDefault="00522FC1">
            <w:pPr>
              <w:rPr>
                <w:b/>
              </w:rPr>
            </w:pPr>
            <w:r>
              <w:rPr>
                <w:b/>
              </w:rPr>
              <w:t xml:space="preserve">Jos kyseessä on korjaus, author-elementti toistuu korjaajan tiedoille. </w:t>
            </w:r>
            <w:r w:rsidRPr="00723AF1">
              <w:t>Korjaajalle</w:t>
            </w:r>
            <w:r>
              <w:rPr>
                <w:b/>
              </w:rPr>
              <w:t xml:space="preserve"> </w:t>
            </w:r>
            <w:proofErr w:type="spellStart"/>
            <w:r w:rsidR="001621D9" w:rsidRPr="001621D9">
              <w:t>code=</w:t>
            </w:r>
            <w:r w:rsidRPr="001621D9">
              <w:t>”KOR</w:t>
            </w:r>
            <w:proofErr w:type="spellEnd"/>
            <w:r w:rsidRPr="001621D9">
              <w:t>”.</w:t>
            </w:r>
          </w:p>
          <w:p w:rsidR="00312850" w:rsidRDefault="00312850" w:rsidP="00312850">
            <w:r>
              <w:rPr>
                <w:b/>
              </w:rPr>
              <w:t xml:space="preserve">Jos kyseessä on mitätöinti, </w:t>
            </w:r>
            <w:proofErr w:type="spellStart"/>
            <w:r>
              <w:rPr>
                <w:b/>
              </w:rPr>
              <w:t>author-elementti</w:t>
            </w:r>
            <w:proofErr w:type="spellEnd"/>
            <w:r>
              <w:rPr>
                <w:b/>
              </w:rPr>
              <w:t xml:space="preserve"> toistuu mitätöijän tiedoille. </w:t>
            </w:r>
            <w:r w:rsidR="001621D9" w:rsidRPr="00723AF1">
              <w:t xml:space="preserve">Mitätöijälle </w:t>
            </w:r>
            <w:proofErr w:type="spellStart"/>
            <w:r w:rsidR="001621D9" w:rsidRPr="001621D9">
              <w:t>code</w:t>
            </w:r>
            <w:proofErr w:type="spellEnd"/>
            <w:r w:rsidR="001621D9" w:rsidRPr="001621D9">
              <w:t>=</w:t>
            </w:r>
            <w:r>
              <w:rPr>
                <w:b/>
              </w:rPr>
              <w:t xml:space="preserve"> </w:t>
            </w:r>
            <w:r w:rsidRPr="001621D9">
              <w:t>”MIT”.</w:t>
            </w:r>
          </w:p>
          <w:p w:rsidR="009E61A5" w:rsidRPr="00150310" w:rsidRDefault="009E61A5" w:rsidP="00312850">
            <w:pPr>
              <w:rPr>
                <w:b/>
              </w:rPr>
            </w:pPr>
          </w:p>
          <w:p w:rsidR="00C66221" w:rsidRDefault="007A0D5F" w:rsidP="00312850">
            <w:r>
              <w:t>Jos siis kyse o</w:t>
            </w:r>
            <w:r w:rsidR="00C66221">
              <w:t xml:space="preserve">n lääkemääräyksen mitätöinnistä tai </w:t>
            </w:r>
            <w:r>
              <w:t xml:space="preserve">korjauksesta, toisessa </w:t>
            </w:r>
            <w:proofErr w:type="spellStart"/>
            <w:r>
              <w:t>author-elementissä</w:t>
            </w:r>
            <w:proofErr w:type="spellEnd"/>
            <w:r>
              <w:t xml:space="preserve"> on </w:t>
            </w:r>
            <w:r w:rsidR="00FC0E4B">
              <w:t>”</w:t>
            </w:r>
            <w:r>
              <w:t>LAL</w:t>
            </w:r>
            <w:r w:rsidR="00FC0E4B">
              <w:t>”</w:t>
            </w:r>
            <w:r>
              <w:t xml:space="preserve"> ja toisessa </w:t>
            </w:r>
            <w:r w:rsidR="00FC0E4B">
              <w:t>”</w:t>
            </w:r>
            <w:r>
              <w:t>MIT</w:t>
            </w:r>
            <w:r w:rsidR="00FC0E4B">
              <w:t>”</w:t>
            </w:r>
            <w:r w:rsidR="00C66221">
              <w:t xml:space="preserve"> tai </w:t>
            </w:r>
            <w:r w:rsidR="00FC0E4B">
              <w:t>”</w:t>
            </w:r>
            <w:r>
              <w:t>KOR</w:t>
            </w:r>
            <w:r w:rsidR="00FC0E4B">
              <w:t>”</w:t>
            </w:r>
            <w:r>
              <w:t xml:space="preserve">. </w:t>
            </w:r>
          </w:p>
          <w:p w:rsidR="00312850" w:rsidRDefault="007A0D5F" w:rsidP="00312850">
            <w:pPr>
              <w:rPr>
                <w:ins w:id="90" w:author="ta40zdi" w:date="2011-06-03T12:20:00Z"/>
              </w:rPr>
            </w:pPr>
            <w:r>
              <w:t>Jos taas kyse on</w:t>
            </w:r>
            <w:r w:rsidR="00C66221">
              <w:t xml:space="preserve"> lääketoimituksen mitätöinnistä tai </w:t>
            </w:r>
            <w:r>
              <w:t>korjauksesta,</w:t>
            </w:r>
            <w:r w:rsidR="00D07280">
              <w:t xml:space="preserve"> toises</w:t>
            </w:r>
            <w:r>
              <w:t xml:space="preserve">sa </w:t>
            </w:r>
            <w:proofErr w:type="spellStart"/>
            <w:r>
              <w:t>author-elementissä</w:t>
            </w:r>
            <w:proofErr w:type="spellEnd"/>
            <w:r>
              <w:t xml:space="preserve"> on </w:t>
            </w:r>
            <w:r w:rsidR="00FC0E4B">
              <w:t>”</w:t>
            </w:r>
            <w:r>
              <w:t>LTE</w:t>
            </w:r>
            <w:r w:rsidR="00FC0E4B">
              <w:t>”</w:t>
            </w:r>
            <w:r>
              <w:t xml:space="preserve"> ja toisessa </w:t>
            </w:r>
            <w:r w:rsidR="00FC0E4B">
              <w:t>”</w:t>
            </w:r>
            <w:r>
              <w:t>MIT</w:t>
            </w:r>
            <w:r w:rsidR="00FC0E4B">
              <w:t>”</w:t>
            </w:r>
            <w:r w:rsidR="00C66221">
              <w:t xml:space="preserve"> tai </w:t>
            </w:r>
            <w:r w:rsidR="00FC0E4B">
              <w:t>”</w:t>
            </w:r>
            <w:r>
              <w:t>KOR.</w:t>
            </w:r>
            <w:r w:rsidR="00FC0E4B">
              <w:t>”</w:t>
            </w:r>
            <w:r>
              <w:t xml:space="preserve"> </w:t>
            </w:r>
          </w:p>
          <w:p w:rsidR="00113C2A" w:rsidRPr="00150310" w:rsidRDefault="00113C2A" w:rsidP="00312850">
            <w:ins w:id="91" w:author="ta40zdi" w:date="2011-06-03T12:20:00Z">
              <w:r>
                <w:t xml:space="preserve">Katso tarkempi määrittely luvusta </w:t>
              </w:r>
              <w:r>
                <w:fldChar w:fldCharType="begin"/>
              </w:r>
              <w:r>
                <w:instrText xml:space="preserve"> REF  AUTHOR \h \r </w:instrText>
              </w:r>
            </w:ins>
            <w:r>
              <w:fldChar w:fldCharType="separate"/>
            </w:r>
            <w:ins w:id="92" w:author="ta40zdi" w:date="2011-06-03T12:20:00Z">
              <w:r>
                <w:t>3</w:t>
              </w:r>
              <w:r>
                <w:t>.</w:t>
              </w:r>
              <w:r>
                <w:t>7</w:t>
              </w:r>
              <w:r>
                <w:fldChar w:fldCharType="end"/>
              </w:r>
            </w:ins>
          </w:p>
        </w:tc>
      </w:tr>
      <w:tr w:rsidR="00522FC1">
        <w:tc>
          <w:tcPr>
            <w:tcW w:w="2448" w:type="dxa"/>
          </w:tcPr>
          <w:p w:rsidR="00522FC1" w:rsidRDefault="00522FC1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custodian</w:t>
            </w:r>
          </w:p>
        </w:tc>
        <w:tc>
          <w:tcPr>
            <w:tcW w:w="737" w:type="dxa"/>
          </w:tcPr>
          <w:p w:rsidR="00522FC1" w:rsidRDefault="00AA0BEB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5383" w:type="dxa"/>
          </w:tcPr>
          <w:p w:rsidR="00522FC1" w:rsidRDefault="00522FC1">
            <w:r>
              <w:t xml:space="preserve">Rekisterinpitäjä. </w:t>
            </w:r>
          </w:p>
          <w:p w:rsidR="00522FC1" w:rsidRDefault="00522FC1" w:rsidP="00113C2A">
            <w:pPr>
              <w:rPr>
                <w:b/>
              </w:rPr>
            </w:pPr>
            <w:r>
              <w:t>Katso tarkempi määrittely luvusta</w:t>
            </w:r>
            <w:ins w:id="93" w:author="ta40zdi" w:date="2011-06-03T12:23:00Z">
              <w:r w:rsidR="00113C2A">
                <w:t xml:space="preserve"> </w:t>
              </w:r>
              <w:r w:rsidR="00113C2A">
                <w:fldChar w:fldCharType="begin"/>
              </w:r>
              <w:r w:rsidR="00113C2A">
                <w:instrText xml:space="preserve"> REF  CUSTODIAN \h \r </w:instrText>
              </w:r>
            </w:ins>
            <w:r w:rsidR="00113C2A">
              <w:fldChar w:fldCharType="separate"/>
            </w:r>
            <w:ins w:id="94" w:author="ta40zdi" w:date="2011-06-03T12:23:00Z">
              <w:r w:rsidR="00113C2A">
                <w:t>3.</w:t>
              </w:r>
              <w:r w:rsidR="00113C2A">
                <w:t>8</w:t>
              </w:r>
              <w:r w:rsidR="00113C2A">
                <w:fldChar w:fldCharType="end"/>
              </w:r>
            </w:ins>
            <w:del w:id="95" w:author="ta40zdi" w:date="2011-06-03T12:22:00Z">
              <w:r w:rsidDel="00113C2A">
                <w:delText xml:space="preserve"> </w:delText>
              </w:r>
              <w:r w:rsidDel="00113C2A">
                <w:fldChar w:fldCharType="begin"/>
              </w:r>
              <w:r w:rsidDel="00113C2A">
                <w:delInstrText xml:space="preserve"> REF _Ref151790365 \r \h </w:delInstrText>
              </w:r>
              <w:r w:rsidDel="00113C2A">
                <w:fldChar w:fldCharType="separate"/>
              </w:r>
              <w:r w:rsidR="00835894" w:rsidDel="00113C2A">
                <w:delText>3.7</w:delText>
              </w:r>
              <w:r w:rsidDel="00113C2A">
                <w:fldChar w:fldCharType="end"/>
              </w:r>
              <w:r w:rsidDel="00113C2A">
                <w:delText>.</w:delText>
              </w:r>
            </w:del>
          </w:p>
        </w:tc>
      </w:tr>
      <w:tr w:rsidR="00522FC1">
        <w:tc>
          <w:tcPr>
            <w:tcW w:w="2448" w:type="dxa"/>
          </w:tcPr>
          <w:p w:rsidR="00522FC1" w:rsidRDefault="00522FC1">
            <w:proofErr w:type="spellStart"/>
            <w:r>
              <w:t>informationRecipient</w:t>
            </w:r>
            <w:proofErr w:type="spellEnd"/>
          </w:p>
        </w:tc>
        <w:tc>
          <w:tcPr>
            <w:tcW w:w="737" w:type="dxa"/>
          </w:tcPr>
          <w:p w:rsidR="00522FC1" w:rsidRDefault="00AA0BEB">
            <w:pPr>
              <w:rPr>
                <w:b/>
              </w:rPr>
            </w:pPr>
            <w:r>
              <w:rPr>
                <w:b/>
              </w:rPr>
              <w:t>P</w:t>
            </w:r>
            <w:r w:rsidR="00522FC1">
              <w:rPr>
                <w:b/>
              </w:rPr>
              <w:t>, jos uusimis-pyyntö</w:t>
            </w:r>
          </w:p>
        </w:tc>
        <w:tc>
          <w:tcPr>
            <w:tcW w:w="5383" w:type="dxa"/>
          </w:tcPr>
          <w:p w:rsidR="00522FC1" w:rsidRDefault="00522FC1">
            <w:proofErr w:type="gramStart"/>
            <w:r>
              <w:t>Tässä: uusintapyynnön vastaanottaja.</w:t>
            </w:r>
            <w:proofErr w:type="gramEnd"/>
          </w:p>
          <w:p w:rsidR="00522FC1" w:rsidRDefault="00522FC1" w:rsidP="002932E3">
            <w:r>
              <w:t>Katso tarkempi määrittely luvusta</w:t>
            </w:r>
            <w:ins w:id="96" w:author="ta40zdi" w:date="2011-06-03T12:25:00Z">
              <w:r w:rsidR="002932E3">
                <w:t xml:space="preserve"> </w:t>
              </w:r>
              <w:r w:rsidR="002932E3">
                <w:fldChar w:fldCharType="begin"/>
              </w:r>
              <w:r w:rsidR="002932E3">
                <w:instrText xml:space="preserve"> REF  INFORMATIONRECIPIENT \h \r </w:instrText>
              </w:r>
            </w:ins>
            <w:r w:rsidR="002932E3">
              <w:fldChar w:fldCharType="separate"/>
            </w:r>
            <w:ins w:id="97" w:author="ta40zdi" w:date="2011-06-03T12:25:00Z">
              <w:r w:rsidR="002932E3">
                <w:t>3.14</w:t>
              </w:r>
              <w:r w:rsidR="002932E3">
                <w:fldChar w:fldCharType="end"/>
              </w:r>
            </w:ins>
            <w:r>
              <w:t xml:space="preserve"> </w:t>
            </w:r>
            <w:del w:id="98" w:author="ta40zdi" w:date="2011-06-03T12:25:00Z">
              <w:r w:rsidDel="002932E3">
                <w:delText>3.</w:delText>
              </w:r>
              <w:r w:rsidR="00017125" w:rsidDel="002932E3">
                <w:delText>13</w:delText>
              </w:r>
            </w:del>
          </w:p>
        </w:tc>
      </w:tr>
      <w:tr w:rsidR="00522FC1">
        <w:tc>
          <w:tcPr>
            <w:tcW w:w="2448" w:type="dxa"/>
          </w:tcPr>
          <w:p w:rsidR="00522FC1" w:rsidRDefault="00522FC1">
            <w:proofErr w:type="spellStart"/>
            <w:r>
              <w:t>relatedDocument</w:t>
            </w:r>
            <w:proofErr w:type="spellEnd"/>
          </w:p>
        </w:tc>
        <w:tc>
          <w:tcPr>
            <w:tcW w:w="737" w:type="dxa"/>
          </w:tcPr>
          <w:p w:rsidR="00522FC1" w:rsidRDefault="00AA0BEB">
            <w:pPr>
              <w:rPr>
                <w:b/>
              </w:rPr>
            </w:pPr>
            <w:r>
              <w:rPr>
                <w:b/>
              </w:rPr>
              <w:t>P</w:t>
            </w:r>
            <w:r w:rsidR="00522FC1">
              <w:rPr>
                <w:b/>
              </w:rPr>
              <w:t>, jos kyseessä</w:t>
            </w:r>
          </w:p>
          <w:p w:rsidR="00522FC1" w:rsidRDefault="00522FC1">
            <w:pPr>
              <w:rPr>
                <w:b/>
              </w:rPr>
            </w:pPr>
            <w:r>
              <w:rPr>
                <w:b/>
              </w:rPr>
              <w:t>muu kuin alkuperäinen</w:t>
            </w:r>
          </w:p>
          <w:p w:rsidR="00522FC1" w:rsidRDefault="00522FC1">
            <w:pPr>
              <w:rPr>
                <w:b/>
              </w:rPr>
            </w:pPr>
            <w:r>
              <w:rPr>
                <w:b/>
              </w:rPr>
              <w:t xml:space="preserve">lääkemääräys, </w:t>
            </w:r>
          </w:p>
          <w:p w:rsidR="00522FC1" w:rsidRDefault="00522FC1">
            <w:pPr>
              <w:rPr>
                <w:b/>
              </w:rPr>
            </w:pPr>
            <w:r>
              <w:rPr>
                <w:b/>
              </w:rPr>
              <w:t>joka ei perustu</w:t>
            </w:r>
          </w:p>
          <w:p w:rsidR="00F213B1" w:rsidRPr="009F1862" w:rsidRDefault="00522FC1">
            <w:pPr>
              <w:rPr>
                <w:b/>
              </w:rPr>
            </w:pPr>
            <w:r>
              <w:rPr>
                <w:b/>
              </w:rPr>
              <w:t>uusimispyyntöön</w:t>
            </w:r>
            <w:r w:rsidR="00CA30C8">
              <w:rPr>
                <w:b/>
              </w:rPr>
              <w:t xml:space="preserve">. </w:t>
            </w:r>
          </w:p>
        </w:tc>
        <w:tc>
          <w:tcPr>
            <w:tcW w:w="5383" w:type="dxa"/>
          </w:tcPr>
          <w:p w:rsidR="00522FC1" w:rsidRDefault="00522FC1">
            <w:r>
              <w:t xml:space="preserve">Kun lääkemääräys tai toimitus korjataan, viitataan tällä elementillä korjattuun dokumenttiin. Katso tarkempi määrittely luvusta </w:t>
            </w:r>
            <w:r>
              <w:fldChar w:fldCharType="begin"/>
            </w:r>
            <w:r>
              <w:instrText xml:space="preserve"> REF _Ref151790446 \r \h </w:instrText>
            </w:r>
            <w:r>
              <w:fldChar w:fldCharType="separate"/>
            </w:r>
            <w:ins w:id="99" w:author="ta40zdi" w:date="2011-06-03T12:24:00Z">
              <w:r w:rsidR="00113C2A">
                <w:t>3.9</w:t>
              </w:r>
            </w:ins>
            <w:del w:id="100" w:author="ta40zdi" w:date="2011-06-03T12:24:00Z">
              <w:r w:rsidR="00835894" w:rsidDel="00113C2A">
                <w:delText>3</w:delText>
              </w:r>
              <w:r w:rsidR="00835894" w:rsidDel="00113C2A">
                <w:delText>.</w:delText>
              </w:r>
              <w:r w:rsidR="00835894" w:rsidDel="00113C2A">
                <w:delText>8</w:delText>
              </w:r>
            </w:del>
            <w:r>
              <w:fldChar w:fldCharType="end"/>
            </w:r>
            <w:r>
              <w:t>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proofErr w:type="spellStart"/>
            <w:r>
              <w:t>componentOf</w:t>
            </w:r>
            <w:proofErr w:type="spellEnd"/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522FC1" w:rsidRDefault="00522FC1">
            <w:pPr>
              <w:rPr>
                <w:i/>
              </w:rPr>
            </w:pPr>
            <w:proofErr w:type="gramStart"/>
            <w:r w:rsidRPr="00DC5423">
              <w:rPr>
                <w:b/>
              </w:rPr>
              <w:t xml:space="preserve">Lääkemääräyksen </w:t>
            </w:r>
            <w:r w:rsidR="009F1862" w:rsidRPr="00DC5423">
              <w:rPr>
                <w:b/>
              </w:rPr>
              <w:t xml:space="preserve">määräyspäivä ja -paikka tai toimituksen toimituspäivä ja </w:t>
            </w:r>
            <w:r w:rsidR="00780B8D" w:rsidRPr="00DC5423">
              <w:rPr>
                <w:b/>
              </w:rPr>
              <w:t xml:space="preserve">toimituksen tehnyt </w:t>
            </w:r>
            <w:r w:rsidR="009F1862" w:rsidRPr="00DC5423">
              <w:rPr>
                <w:b/>
              </w:rPr>
              <w:t>apteekki.</w:t>
            </w:r>
            <w:proofErr w:type="gramEnd"/>
            <w:r w:rsidR="00780B8D">
              <w:t xml:space="preserve"> Määräyspäivää ja </w:t>
            </w:r>
            <w:proofErr w:type="gramStart"/>
            <w:r w:rsidR="00780B8D">
              <w:t>–paikkaa</w:t>
            </w:r>
            <w:proofErr w:type="gramEnd"/>
            <w:r w:rsidR="00780B8D">
              <w:t xml:space="preserve"> ei saa muuttaa lääkemääräyksen korjauksessa</w:t>
            </w:r>
            <w:r w:rsidR="000A5007">
              <w:t xml:space="preserve"> ja mitätöinnissä</w:t>
            </w:r>
            <w:r w:rsidR="00780B8D">
              <w:t>.</w:t>
            </w:r>
            <w:r w:rsidR="009F1862">
              <w:t xml:space="preserve"> Ajat ilmoitetaan sekunnin tarkkuudella.</w:t>
            </w:r>
          </w:p>
          <w:p w:rsidR="00BE5328" w:rsidRDefault="00BE5328">
            <w:r w:rsidRPr="00BE5328">
              <w:rPr>
                <w:b/>
              </w:rPr>
              <w:t>Palvelutapahtuman yksilöintitunnus</w:t>
            </w:r>
            <w:r>
              <w:rPr>
                <w:b/>
              </w:rPr>
              <w:t xml:space="preserve"> </w:t>
            </w:r>
            <w:r w:rsidR="00A440EB">
              <w:t>(v</w:t>
            </w:r>
            <w:r w:rsidRPr="00F213B1">
              <w:t>ain lääkemääräyksissä, niiden korjauksissa ja mitätöinneissä</w:t>
            </w:r>
            <w:r w:rsidR="00A440EB">
              <w:t xml:space="preserve">) Palvelutapahtuman tunnusta ei saa muuttaa </w:t>
            </w:r>
            <w:r w:rsidR="000A5007">
              <w:t xml:space="preserve">lääkemääräyksen </w:t>
            </w:r>
            <w:r w:rsidR="00A440EB">
              <w:t xml:space="preserve">korjauksessa ja </w:t>
            </w:r>
            <w:r w:rsidR="00A440EB">
              <w:lastRenderedPageBreak/>
              <w:t xml:space="preserve">mitätöinnissä. </w:t>
            </w:r>
          </w:p>
          <w:p w:rsidR="00542547" w:rsidRPr="00BE5328" w:rsidRDefault="00542547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ins w:id="101" w:author="ta40zdi" w:date="2011-06-03T12:25:00Z">
              <w:r w:rsidR="002932E3">
                <w:t>3.10</w:t>
              </w:r>
            </w:ins>
            <w:del w:id="102" w:author="ta40zdi" w:date="2011-06-03T12:25:00Z">
              <w:r w:rsidR="00835894" w:rsidDel="002932E3">
                <w:delText>3</w:delText>
              </w:r>
              <w:r w:rsidR="00835894" w:rsidDel="002932E3">
                <w:delText>.</w:delText>
              </w:r>
              <w:r w:rsidR="00835894" w:rsidDel="002932E3">
                <w:delText>9</w:delText>
              </w:r>
            </w:del>
            <w:r>
              <w:fldChar w:fldCharType="end"/>
            </w:r>
            <w:r>
              <w:t>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r>
              <w:lastRenderedPageBreak/>
              <w:t>hl7fi:declaredTime</w:t>
            </w:r>
          </w:p>
        </w:tc>
        <w:tc>
          <w:tcPr>
            <w:tcW w:w="737" w:type="dxa"/>
          </w:tcPr>
          <w:p w:rsidR="00522FC1" w:rsidRDefault="00522FC1"/>
        </w:tc>
        <w:tc>
          <w:tcPr>
            <w:tcW w:w="5383" w:type="dxa"/>
          </w:tcPr>
          <w:p w:rsidR="00522FC1" w:rsidRDefault="00522FC1">
            <w:r>
              <w:t>Asiakirjan arkistointiaika eli milloin toimitettu reseptikeskukseen.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r>
              <w:t>hl7fi:softwareSupport</w:t>
            </w:r>
          </w:p>
        </w:tc>
        <w:tc>
          <w:tcPr>
            <w:tcW w:w="737" w:type="dxa"/>
          </w:tcPr>
          <w:p w:rsidR="00522FC1" w:rsidRDefault="00AA0BEB">
            <w:r>
              <w:t>P</w:t>
            </w:r>
          </w:p>
        </w:tc>
        <w:tc>
          <w:tcPr>
            <w:tcW w:w="5383" w:type="dxa"/>
          </w:tcPr>
          <w:p w:rsidR="00522FC1" w:rsidRDefault="00522FC1">
            <w:pPr>
              <w:rPr>
                <w:rStyle w:val="XML10ptBlue"/>
                <w:lang w:val="en-US"/>
              </w:rPr>
            </w:pPr>
            <w:proofErr w:type="gramStart"/>
            <w:r>
              <w:t>Tuottanut sovellus ja sen versio.</w:t>
            </w:r>
            <w:proofErr w:type="gramEnd"/>
            <w:r>
              <w:t xml:space="preserve"> </w:t>
            </w:r>
            <w:r>
              <w:rPr>
                <w:rStyle w:val="XML10ptBlue"/>
                <w:highlight w:val="white"/>
                <w:lang w:val="en-US"/>
              </w:rPr>
              <w:t>&lt;</w:t>
            </w:r>
            <w:r>
              <w:rPr>
                <w:rStyle w:val="XML10ptDarkRed"/>
                <w:highlight w:val="white"/>
                <w:lang w:val="en-US"/>
              </w:rPr>
              <w:t>hl7fi</w:t>
            </w:r>
            <w:proofErr w:type="gramStart"/>
            <w:r>
              <w:rPr>
                <w:rStyle w:val="XML10ptDarkRed"/>
                <w:highlight w:val="white"/>
                <w:lang w:val="en-US"/>
              </w:rPr>
              <w:t>:softwareSupport</w:t>
            </w:r>
            <w:proofErr w:type="gramEnd"/>
            <w:r>
              <w:rPr>
                <w:rStyle w:val="XML10ptBlue"/>
                <w:highlight w:val="white"/>
                <w:lang w:val="en-US"/>
              </w:rPr>
              <w:t>&gt;</w:t>
            </w:r>
            <w:r>
              <w:rPr>
                <w:rStyle w:val="XML10ptBlack"/>
                <w:highlight w:val="white"/>
                <w:lang w:val="en-US"/>
              </w:rPr>
              <w:t>MD Miranda v. 3.4 2006-06-13</w:t>
            </w:r>
            <w:r>
              <w:rPr>
                <w:rStyle w:val="XML10ptBlue"/>
                <w:highlight w:val="white"/>
                <w:lang w:val="en-US"/>
              </w:rPr>
              <w:t>&lt;/</w:t>
            </w:r>
            <w:r>
              <w:rPr>
                <w:rStyle w:val="XML10ptDarkRed"/>
                <w:highlight w:val="white"/>
                <w:lang w:val="en-US"/>
              </w:rPr>
              <w:t>hl7fi:softwareSupport</w:t>
            </w:r>
            <w:r>
              <w:rPr>
                <w:rStyle w:val="XML10ptBlue"/>
                <w:highlight w:val="white"/>
                <w:lang w:val="en-US"/>
              </w:rPr>
              <w:t>&gt;</w:t>
            </w:r>
            <w:r>
              <w:rPr>
                <w:rStyle w:val="XML10ptBlue"/>
                <w:lang w:val="en-US"/>
              </w:rPr>
              <w:t>.</w:t>
            </w:r>
          </w:p>
          <w:p w:rsidR="00522FC1" w:rsidRDefault="00522FC1">
            <w:r>
              <w:t>Tietoa käytetään virhetilanteiden selvittelyn apuna.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r>
              <w:t>hl7fi:hasPart</w:t>
            </w:r>
          </w:p>
          <w:p w:rsidR="00994B39" w:rsidRDefault="00994B39">
            <w:r>
              <w:t>(ei käytössä)</w:t>
            </w:r>
          </w:p>
        </w:tc>
        <w:tc>
          <w:tcPr>
            <w:tcW w:w="737" w:type="dxa"/>
          </w:tcPr>
          <w:p w:rsidR="00522FC1" w:rsidRDefault="00522FC1"/>
        </w:tc>
        <w:tc>
          <w:tcPr>
            <w:tcW w:w="5383" w:type="dxa"/>
          </w:tcPr>
          <w:p w:rsidR="00542547" w:rsidRDefault="00542547">
            <w:r>
              <w:t xml:space="preserve">Siirretty componentOf-elementtiin,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ins w:id="103" w:author="ta40zdi" w:date="2011-06-03T12:25:00Z">
              <w:r w:rsidR="002932E3">
                <w:t>3.10</w:t>
              </w:r>
            </w:ins>
            <w:del w:id="104" w:author="ta40zdi" w:date="2011-06-03T12:25:00Z">
              <w:r w:rsidR="00835894" w:rsidDel="002932E3">
                <w:delText>3.9</w:delText>
              </w:r>
            </w:del>
            <w:r>
              <w:fldChar w:fldCharType="end"/>
            </w:r>
            <w:r>
              <w:t>.</w:t>
            </w:r>
          </w:p>
          <w:p w:rsidR="00522FC1" w:rsidRDefault="00542547">
            <w:r>
              <w:t>(</w:t>
            </w:r>
            <w:r w:rsidR="00522FC1">
              <w:t>Palvelutapahtuman asiakirjatunnus</w:t>
            </w:r>
            <w:r>
              <w:t>)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r>
              <w:t>hl7fi:signatureCollection</w:t>
            </w:r>
          </w:p>
        </w:tc>
        <w:tc>
          <w:tcPr>
            <w:tcW w:w="737" w:type="dxa"/>
          </w:tcPr>
          <w:p w:rsidR="00522FC1" w:rsidRDefault="00AA0BEB">
            <w:r>
              <w:t>P</w:t>
            </w:r>
            <w:r w:rsidR="00522FC1">
              <w:t>, jos</w:t>
            </w:r>
          </w:p>
          <w:p w:rsidR="00522FC1" w:rsidRDefault="00522FC1">
            <w:r>
              <w:t xml:space="preserve">lääkemääräys, </w:t>
            </w:r>
          </w:p>
          <w:p w:rsidR="00522FC1" w:rsidRDefault="00522FC1">
            <w:r>
              <w:t>sen korjaus</w:t>
            </w:r>
          </w:p>
          <w:p w:rsidR="00522FC1" w:rsidRDefault="00522FC1">
            <w:r>
              <w:t>tai mitätöinti,</w:t>
            </w:r>
          </w:p>
          <w:p w:rsidR="00522FC1" w:rsidRDefault="00522FC1">
            <w:r>
              <w:t>toimitus,</w:t>
            </w:r>
          </w:p>
          <w:p w:rsidR="00522FC1" w:rsidRDefault="00522FC1">
            <w:r>
              <w:t>toimituksen korjaus,</w:t>
            </w:r>
          </w:p>
          <w:p w:rsidR="00522FC1" w:rsidRDefault="00522FC1">
            <w:r>
              <w:t>toimituksen mitätöinti</w:t>
            </w:r>
          </w:p>
          <w:p w:rsidR="00522FC1" w:rsidRDefault="00522FC1"/>
        </w:tc>
        <w:tc>
          <w:tcPr>
            <w:tcW w:w="5383" w:type="dxa"/>
          </w:tcPr>
          <w:p w:rsidR="00522FC1" w:rsidRDefault="00522FC1">
            <w:r>
              <w:t>Sähköiset allekirjoituk</w:t>
            </w:r>
            <w:r w:rsidR="00AD75D0">
              <w:t>set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r>
              <w:t>hl7fi:sender</w:t>
            </w:r>
          </w:p>
        </w:tc>
        <w:tc>
          <w:tcPr>
            <w:tcW w:w="737" w:type="dxa"/>
          </w:tcPr>
          <w:p w:rsidR="00522FC1" w:rsidRDefault="00522FC1"/>
        </w:tc>
        <w:tc>
          <w:tcPr>
            <w:tcW w:w="5383" w:type="dxa"/>
          </w:tcPr>
          <w:p w:rsidR="00522FC1" w:rsidRDefault="00522FC1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ins w:id="105" w:author="ta40zdi" w:date="2011-06-03T12:25:00Z">
              <w:r w:rsidR="002932E3">
                <w:t>3.12</w:t>
              </w:r>
            </w:ins>
            <w:del w:id="106" w:author="ta40zdi" w:date="2011-06-03T12:25:00Z">
              <w:r w:rsidR="00835894" w:rsidDel="002932E3">
                <w:delText>3.11</w:delText>
              </w:r>
            </w:del>
            <w:r>
              <w:fldChar w:fldCharType="end"/>
            </w:r>
            <w:r>
              <w:t>.</w:t>
            </w:r>
          </w:p>
        </w:tc>
      </w:tr>
      <w:tr w:rsidR="00522FC1">
        <w:tc>
          <w:tcPr>
            <w:tcW w:w="2448" w:type="dxa"/>
          </w:tcPr>
          <w:p w:rsidR="00522FC1" w:rsidRDefault="00522FC1">
            <w:r>
              <w:t>hl7fi:password</w:t>
            </w:r>
          </w:p>
        </w:tc>
        <w:tc>
          <w:tcPr>
            <w:tcW w:w="737" w:type="dxa"/>
          </w:tcPr>
          <w:p w:rsidR="00522FC1" w:rsidRDefault="00522FC1"/>
        </w:tc>
        <w:tc>
          <w:tcPr>
            <w:tcW w:w="5383" w:type="dxa"/>
          </w:tcPr>
          <w:p w:rsidR="00522FC1" w:rsidRDefault="00522FC1">
            <w:r>
              <w:t xml:space="preserve">Lääkemääräyksen salasana, jos henkilö, jolle lääkemääräys on annettu, on päättänyt salata sen. Katso lisää luvusta </w:t>
            </w:r>
            <w:r>
              <w:fldChar w:fldCharType="begin"/>
            </w:r>
            <w:r>
              <w:instrText xml:space="preserve"> REF _Ref169575727 \r \h </w:instrText>
            </w:r>
            <w:r>
              <w:fldChar w:fldCharType="separate"/>
            </w:r>
            <w:ins w:id="107" w:author="ta40zdi" w:date="2011-06-03T12:26:00Z">
              <w:r w:rsidR="002932E3">
                <w:t>3.13</w:t>
              </w:r>
            </w:ins>
            <w:del w:id="108" w:author="ta40zdi" w:date="2011-06-03T12:26:00Z">
              <w:r w:rsidR="00835894" w:rsidDel="002932E3">
                <w:delText>3.12</w:delText>
              </w:r>
            </w:del>
            <w:r>
              <w:fldChar w:fldCharType="end"/>
            </w:r>
            <w:r>
              <w:t>.</w:t>
            </w:r>
          </w:p>
        </w:tc>
      </w:tr>
    </w:tbl>
    <w:p w:rsidR="00522FC1" w:rsidRDefault="00522FC1"/>
    <w:p w:rsidR="00522FC1" w:rsidRDefault="00522FC1">
      <w:r>
        <w:br w:type="page"/>
      </w:r>
    </w:p>
    <w:p w:rsidR="00522FC1" w:rsidRDefault="00522FC1">
      <w:pPr>
        <w:pStyle w:val="Otsikko1"/>
      </w:pPr>
      <w:bookmarkStart w:id="109" w:name="_Toc155024579"/>
      <w:bookmarkStart w:id="110" w:name="_Toc296520839"/>
      <w:r>
        <w:lastRenderedPageBreak/>
        <w:t>Elementtikohtaiset määrittelyt</w:t>
      </w:r>
      <w:bookmarkEnd w:id="109"/>
      <w:bookmarkEnd w:id="110"/>
    </w:p>
    <w:p w:rsidR="00C404A1" w:rsidRPr="00C404A1" w:rsidRDefault="00C404A1" w:rsidP="00C404A1"/>
    <w:p w:rsidR="00522FC1" w:rsidRDefault="00522FC1">
      <w:r>
        <w:t xml:space="preserve">Tässä luvussa kuvataan elementtikohtaiset määrittelyt siltä osin kuin ne poikkeavat tai täydentävät </w:t>
      </w:r>
      <w:proofErr w:type="spellStart"/>
      <w:r>
        <w:t>OpenCDA</w:t>
      </w:r>
      <w:proofErr w:type="spellEnd"/>
      <w:r>
        <w:t xml:space="preserve"> </w:t>
      </w:r>
      <w:r w:rsidR="009C02FF">
        <w:t xml:space="preserve">2008 </w:t>
      </w:r>
      <w:proofErr w:type="spellStart"/>
      <w:r>
        <w:t>Header</w:t>
      </w:r>
      <w:proofErr w:type="spellEnd"/>
      <w:r>
        <w:t xml:space="preserve"> määrittelyä.</w:t>
      </w:r>
    </w:p>
    <w:p w:rsidR="00C404A1" w:rsidRDefault="00C404A1"/>
    <w:p w:rsidR="00522FC1" w:rsidRDefault="00522FC1">
      <w:pPr>
        <w:pStyle w:val="Otsikko2"/>
      </w:pPr>
      <w:bookmarkStart w:id="111" w:name="_Ref151790216"/>
      <w:bookmarkStart w:id="112" w:name="_Toc155024580"/>
      <w:bookmarkStart w:id="113" w:name="_Toc296520840"/>
      <w:r>
        <w:t>id – asiakirjan tunniste</w:t>
      </w:r>
      <w:bookmarkEnd w:id="111"/>
      <w:bookmarkEnd w:id="112"/>
      <w:bookmarkEnd w:id="113"/>
    </w:p>
    <w:p w:rsidR="00C404A1" w:rsidRPr="00C404A1" w:rsidRDefault="00C404A1" w:rsidP="00C404A1"/>
    <w:p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:rsidR="00522FC1" w:rsidRDefault="00522FC1"/>
    <w:p w:rsidR="00522FC1" w:rsidRDefault="00E759E1">
      <w:ins w:id="114" w:author="Kela" w:date="2011-06-20T12:16:00Z">
        <w:r>
          <w:t>Asiakirjan</w:t>
        </w:r>
      </w:ins>
      <w:del w:id="115" w:author="Kela" w:date="2011-06-20T12:16:00Z">
        <w:r w:rsidR="00522FC1" w:rsidDel="00E759E1">
          <w:delText>Lääkemääräysten</w:delText>
        </w:r>
      </w:del>
      <w:r w:rsidR="00522FC1">
        <w:t xml:space="preserve"> tunniste muodostetaan jollakin seuraavista tavoista:</w:t>
      </w:r>
    </w:p>
    <w:p w:rsidR="00522FC1" w:rsidRDefault="00522FC1"/>
    <w:p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:rsidR="00522FC1" w:rsidRDefault="00522FC1">
      <w:pPr>
        <w:pStyle w:val="LuetteloIndent"/>
      </w:pPr>
      <w:r>
        <w:t>1.2.246.xxx.yyy.93.2007.1234</w:t>
      </w:r>
    </w:p>
    <w:p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:rsidR="00A30808" w:rsidRDefault="00815E2A">
      <w:pPr>
        <w:pStyle w:val="LuetteloIndent"/>
      </w:pPr>
      <w:proofErr w:type="spellStart"/>
      <w:r>
        <w:t>yyy</w:t>
      </w:r>
      <w:proofErr w:type="spellEnd"/>
      <w:r>
        <w:t xml:space="preserve">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>
        <w:t xml:space="preserve"> </w:t>
      </w:r>
    </w:p>
    <w:p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:rsidR="00522FC1" w:rsidRDefault="00522FC1">
      <w:pPr>
        <w:pStyle w:val="LuetteloIndent"/>
      </w:pPr>
      <w:r>
        <w:t>2007</w:t>
      </w:r>
      <w:r>
        <w:tab/>
        <w:t>antovuoden sarja</w:t>
      </w:r>
    </w:p>
    <w:p w:rsidR="00522FC1" w:rsidRDefault="00522FC1">
      <w:pPr>
        <w:pStyle w:val="LuetteloIndent"/>
      </w:pPr>
      <w:r>
        <w:t>1234</w:t>
      </w:r>
      <w:r>
        <w:tab/>
        <w:t>juokseva numero</w:t>
      </w:r>
    </w:p>
    <w:p w:rsidR="00522FC1" w:rsidRDefault="00522FC1"/>
    <w:p w:rsidR="00522FC1" w:rsidRDefault="00522FC1" w:rsidP="00E82079">
      <w:pPr>
        <w:numPr>
          <w:ilvl w:val="0"/>
          <w:numId w:val="34"/>
        </w:numPr>
      </w:pPr>
      <w:r>
        <w:t xml:space="preserve">Organisaation </w:t>
      </w:r>
      <w:r w:rsidR="00A30808">
        <w:t>y-</w:t>
      </w:r>
      <w:r>
        <w:t xml:space="preserve">tunnus on reseptinkirjoitusjärjestelmän tai </w:t>
      </w:r>
      <w:proofErr w:type="gramStart"/>
      <w:r>
        <w:t>–sovelluksen</w:t>
      </w:r>
      <w:proofErr w:type="gramEnd"/>
      <w:r>
        <w:t xml:space="preserve">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:rsidR="00A30808" w:rsidRDefault="00A30808"/>
    <w:p w:rsidR="00A30808" w:rsidRPr="00A30808" w:rsidRDefault="00A30808" w:rsidP="00E82079">
      <w:pPr>
        <w:numPr>
          <w:ilvl w:val="0"/>
          <w:numId w:val="34"/>
        </w:numPr>
      </w:pPr>
      <w:r w:rsidRPr="00A30808">
        <w:t>Jos organisaatiolla on yksi tietojärjestelmä, jossa kaikki reseptit kirjoitetaan, reseptin solmuluokka on 93.</w:t>
      </w:r>
    </w:p>
    <w:p w:rsidR="00E82079" w:rsidRDefault="00E82079" w:rsidP="00A30808"/>
    <w:p w:rsidR="00A30808" w:rsidRPr="00A30808" w:rsidRDefault="00A30808" w:rsidP="00E82079">
      <w:pPr>
        <w:numPr>
          <w:ilvl w:val="0"/>
          <w:numId w:val="34"/>
        </w:numPr>
      </w:pPr>
      <w:r w:rsidRPr="00A30808">
        <w:t xml:space="preserve">Jos organisaatiolla reseptejä tuotetaan useissa erillisissä tietojärjestelmissä, jokaisessa tietojärjestelmässä on oltava oma </w:t>
      </w:r>
      <w:proofErr w:type="spellStart"/>
      <w:r w:rsidRPr="00A30808">
        <w:t>resepti-id-generaattori</w:t>
      </w:r>
      <w:proofErr w:type="spellEnd"/>
      <w:r w:rsidRPr="00A30808">
        <w:t xml:space="preserve">, jolla on oma yksilöllinen generaattorin tunniste. Tällöin reseptin solmuluokka on 93001, 93002 jne., jossa 001, 002 jne. on generaattorin tunniste. </w:t>
      </w:r>
    </w:p>
    <w:p w:rsidR="00A30808" w:rsidRDefault="00A30808"/>
    <w:p w:rsidR="00522FC1" w:rsidRDefault="00522FC1">
      <w:r>
        <w:t>Yksityisvastaanottotoiminnassa jos organisaatiotunnusta ei ole tai sitä ei voida käyttää, OID muodostetaan seuraavasti</w:t>
      </w:r>
    </w:p>
    <w:p w:rsidR="00522FC1" w:rsidRDefault="00522FC1">
      <w:pPr>
        <w:pStyle w:val="LuetteloIndent"/>
      </w:pPr>
      <w:r>
        <w:t>1.2.246.537.25.1.123456.93.2007.1234</w:t>
      </w:r>
    </w:p>
    <w:p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:rsidR="00522FC1" w:rsidRDefault="00522FC1">
      <w:pPr>
        <w:pStyle w:val="LuetteloIndent"/>
      </w:pPr>
      <w:r>
        <w:t xml:space="preserve">123456 </w:t>
      </w:r>
      <w:r>
        <w:tab/>
        <w:t>sv-numero</w:t>
      </w:r>
    </w:p>
    <w:p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:rsidR="00522FC1" w:rsidRDefault="00522FC1">
      <w:pPr>
        <w:pStyle w:val="LuetteloIndent"/>
      </w:pPr>
      <w:r>
        <w:t>2007</w:t>
      </w:r>
      <w:r>
        <w:tab/>
        <w:t>antovuoden sarja</w:t>
      </w:r>
    </w:p>
    <w:p w:rsidR="00522FC1" w:rsidRDefault="00522FC1">
      <w:pPr>
        <w:pStyle w:val="LuetteloIndent"/>
      </w:pPr>
      <w:r>
        <w:t>1234</w:t>
      </w:r>
      <w:r>
        <w:tab/>
        <w:t>juokseva numero</w:t>
      </w:r>
    </w:p>
    <w:p w:rsidR="00522FC1" w:rsidRDefault="00522FC1"/>
    <w:p w:rsidR="00522FC1" w:rsidRDefault="00522FC1">
      <w:r>
        <w:t>Mikäli yksityisvastaanottotoiminnassa juoksevan numeron hallinta on mahdotonta (esimerkiksi useita PDA/kännykkäsovelluksia jotka eivät keskustele keskenään), OID muodostetaan seuraavasti:</w:t>
      </w:r>
    </w:p>
    <w:p w:rsidR="00522FC1" w:rsidRDefault="00522FC1">
      <w:pPr>
        <w:pStyle w:val="LuetteloIndent"/>
      </w:pPr>
      <w:r>
        <w:lastRenderedPageBreak/>
        <w:t>1.2.246.537.25.1.123456.93.2007.</w:t>
      </w:r>
      <w:r w:rsidR="004B1CB2" w:rsidDel="004B1CB2">
        <w:t xml:space="preserve"> </w:t>
      </w:r>
      <w:r>
        <w:t>412.91203</w:t>
      </w:r>
    </w:p>
    <w:p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:rsidR="00522FC1" w:rsidRDefault="00522FC1">
      <w:pPr>
        <w:pStyle w:val="LuetteloIndent"/>
      </w:pPr>
      <w:r>
        <w:t xml:space="preserve">123456 </w:t>
      </w:r>
      <w:r>
        <w:tab/>
      </w:r>
      <w:proofErr w:type="spellStart"/>
      <w:r>
        <w:t>sv-numero</w:t>
      </w:r>
      <w:ins w:id="116" w:author="Kela" w:date="2011-06-20T12:18:00Z">
        <w:r w:rsidR="00E759E1">
          <w:t>/Fimean</w:t>
        </w:r>
      </w:ins>
      <w:proofErr w:type="spellEnd"/>
      <w:r w:rsidR="009D0A3E">
        <w:t xml:space="preserve"> </w:t>
      </w:r>
      <w:r w:rsidR="00080E96">
        <w:t>apteekkinumero</w:t>
      </w:r>
    </w:p>
    <w:p w:rsidR="00080E96" w:rsidRDefault="00080E96">
      <w:pPr>
        <w:pStyle w:val="LuetteloIndent"/>
      </w:pPr>
      <w:r>
        <w:tab/>
        <w:t xml:space="preserve">Apteekkinumero esitetään muodossa </w:t>
      </w:r>
      <w:proofErr w:type="spellStart"/>
      <w:r>
        <w:t>nnnnxx</w:t>
      </w:r>
      <w:proofErr w:type="spellEnd"/>
      <w:r>
        <w:t xml:space="preserve">, missä </w:t>
      </w:r>
      <w:proofErr w:type="spellStart"/>
      <w:r>
        <w:t>nnnn</w:t>
      </w:r>
      <w:proofErr w:type="spellEnd"/>
      <w:r>
        <w:t xml:space="preserve"> on apteekkinumero ja xx on työasemanumero.</w:t>
      </w:r>
    </w:p>
    <w:p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:rsidR="00522FC1" w:rsidRDefault="00522FC1">
      <w:pPr>
        <w:pStyle w:val="LuetteloIndent"/>
      </w:pPr>
      <w:r>
        <w:t>2007</w:t>
      </w:r>
      <w:r>
        <w:tab/>
        <w:t>antovuoden sarja</w:t>
      </w:r>
    </w:p>
    <w:p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(tunnista poistetaan</w:t>
      </w:r>
      <w:r w:rsidR="004B1CB2">
        <w:t xml:space="preserve"> etunolla)</w:t>
      </w:r>
    </w:p>
    <w:p w:rsidR="00522FC1" w:rsidRDefault="00522FC1"/>
    <w:p w:rsidR="00522FC1" w:rsidRDefault="00522FC1">
      <w:r>
        <w:t xml:space="preserve">Koko OID sijoitetaan root-attribuuttiin, ellei HL7n tuleva tietotyyppimääritys muuta edellytä. </w:t>
      </w:r>
    </w:p>
    <w:p w:rsidR="00522FC1" w:rsidRDefault="00522FC1"/>
    <w:p w:rsidR="00E82079" w:rsidRPr="00E82079" w:rsidRDefault="00E82079">
      <w:r w:rsidRPr="00E82079">
        <w:t>Tällä menetelmällä jokainen erillinen tietojärjestelmä tuottaa varmuudella yksilöllisiä reseptin tunnisteita.</w:t>
      </w:r>
    </w:p>
    <w:p w:rsidR="00E82079" w:rsidRDefault="00E82079"/>
    <w:p w:rsidR="00522FC1" w:rsidRDefault="00522FC1">
      <w:r>
        <w:t xml:space="preserve">OID tunnuksen yleisestä muodostamisesta ja esimerkiksi solmuluokista löytyy lisää tietoa </w:t>
      </w:r>
      <w:proofErr w:type="spellStart"/>
      <w:r w:rsidR="00366966">
        <w:t>THL:</w:t>
      </w:r>
      <w:r>
        <w:t>n</w:t>
      </w:r>
      <w:proofErr w:type="spellEnd"/>
      <w:r>
        <w:t xml:space="preserve"> oppaasta ”ISO OID -yksilöintitunnuksen käytön kansalliset periaatteet sosiaali- ja terveysalalla” (Löytyy mm. </w:t>
      </w:r>
      <w:hyperlink r:id="rId10" w:history="1">
        <w:r>
          <w:rPr>
            <w:rStyle w:val="Hyperlinkki"/>
          </w:rPr>
          <w:t>http://sty.stakes.fi/FI/koodistop</w:t>
        </w:r>
        <w:r>
          <w:rPr>
            <w:rStyle w:val="Hyperlinkki"/>
          </w:rPr>
          <w:t>a</w:t>
        </w:r>
        <w:r>
          <w:rPr>
            <w:rStyle w:val="Hyperlinkki"/>
          </w:rPr>
          <w:t>lvelu/koodisto.htm</w:t>
        </w:r>
      </w:hyperlink>
      <w:r>
        <w:t xml:space="preserve"> ).</w:t>
      </w:r>
    </w:p>
    <w:p w:rsidR="00522FC1" w:rsidRDefault="00522FC1"/>
    <w:p w:rsidR="00522FC1" w:rsidRDefault="001E2150">
      <w:r w:rsidRPr="00E82079">
        <w:t xml:space="preserve">Reseptikeskus muodostaa viivakoodin </w:t>
      </w:r>
      <w:r w:rsidR="00621A28" w:rsidRPr="00E82079">
        <w:t>sähköisten lääkemääräy</w:t>
      </w:r>
      <w:r w:rsidR="00621A28">
        <w:t>sten</w:t>
      </w:r>
      <w:r w:rsidR="00621A28" w:rsidRPr="00E82079">
        <w:t xml:space="preserve"> </w:t>
      </w:r>
      <w:proofErr w:type="spellStart"/>
      <w:r w:rsidR="00621A28" w:rsidRPr="00E82079">
        <w:t>OID-tunnuksista</w:t>
      </w:r>
      <w:proofErr w:type="spellEnd"/>
      <w:r w:rsidR="00621A28" w:rsidRPr="00E82079">
        <w:t xml:space="preserve"> </w:t>
      </w:r>
      <w:r w:rsidRPr="00E82079">
        <w:t>potilasohjeeseen sekä yhteenvetoon</w:t>
      </w:r>
      <w:r w:rsidR="00E82079">
        <w:t>.</w:t>
      </w:r>
      <w:r w:rsidR="00FC23FB">
        <w:t xml:space="preserve"> </w:t>
      </w:r>
      <w:r w:rsidR="00FC23FB" w:rsidRPr="00FC23FB">
        <w:t>Jos lääkemääräyksen tunnistetta ei ole luotu kyseisten sääntöjen mukaan, reseptikeskus ei tuota tulosteisiin viivakoodia</w:t>
      </w:r>
      <w:r w:rsidR="00FC23FB">
        <w:t>.</w:t>
      </w:r>
      <w:r w:rsidR="00FC23FB" w:rsidRPr="00FC23FB">
        <w:t xml:space="preserve"> </w:t>
      </w:r>
      <w:r w:rsidR="00522FC1">
        <w:t>Lääkemääräyksen tunnus esit</w:t>
      </w:r>
      <w:r w:rsidR="00CC1647">
        <w:t>e</w:t>
      </w:r>
      <w:r w:rsidR="00522FC1">
        <w:t>tää</w:t>
      </w:r>
      <w:r w:rsidR="00CC1647">
        <w:t xml:space="preserve">n </w:t>
      </w:r>
      <w:r w:rsidR="00522FC1">
        <w:t>viivakoodina seuraavasti:</w:t>
      </w:r>
    </w:p>
    <w:p w:rsidR="00522FC1" w:rsidRDefault="00522FC1"/>
    <w:p w:rsidR="00522FC1" w:rsidRDefault="00522FC1">
      <w:pPr>
        <w:pStyle w:val="LuetteloIndent"/>
      </w:pPr>
      <w:r>
        <w:t>ABBBB BBBBC CCCCDD EEEEE</w:t>
      </w:r>
      <w:r w:rsidR="004B1CB2">
        <w:t xml:space="preserve"> …</w:t>
      </w:r>
      <w:r>
        <w:t xml:space="preserve"> EEEF</w:t>
      </w:r>
    </w:p>
    <w:p w:rsidR="00522FC1" w:rsidRDefault="00522FC1"/>
    <w:p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:rsidR="00522FC1" w:rsidRDefault="00522FC1">
      <w:pPr>
        <w:pStyle w:val="LuetteloIndent"/>
      </w:pPr>
      <w:r>
        <w:t>A</w:t>
      </w:r>
      <w:r>
        <w:tab/>
        <w:t>1 = y-tunnus</w:t>
      </w:r>
      <w:r>
        <w:br/>
        <w:t>2 = sv-numero + juokseva numero</w:t>
      </w:r>
      <w:r>
        <w:br/>
        <w:t>3 = sv-numero + päiväys ja kellonaika</w:t>
      </w:r>
    </w:p>
    <w:p w:rsidR="00522FC1" w:rsidRDefault="00522FC1">
      <w:pPr>
        <w:pStyle w:val="LuetteloIndent"/>
      </w:pPr>
      <w:r>
        <w:t>BBBBB</w:t>
      </w:r>
      <w:r>
        <w:tab/>
        <w:t>y-tunnus tai sv-numero (8 numeroa, tarvittaessa etunollia)</w:t>
      </w:r>
    </w:p>
    <w:p w:rsidR="00522FC1" w:rsidRDefault="00522FC1">
      <w:pPr>
        <w:pStyle w:val="LuetteloIndent"/>
      </w:pPr>
      <w:r>
        <w:t>CC</w:t>
      </w:r>
      <w:r>
        <w:tab/>
        <w:t>solmuluokka (5 numeroa, tarvittaessa etunollia)</w:t>
      </w:r>
    </w:p>
    <w:p w:rsidR="00522FC1" w:rsidRDefault="00522FC1">
      <w:pPr>
        <w:pStyle w:val="LuetteloIndent"/>
      </w:pPr>
      <w:r>
        <w:t xml:space="preserve">DD </w:t>
      </w:r>
      <w:r>
        <w:tab/>
        <w:t>Antovuoden sarja kahdella merkillä (2007 = 07)</w:t>
      </w:r>
    </w:p>
    <w:p w:rsidR="004B1CB2" w:rsidRDefault="00522FC1">
      <w:pPr>
        <w:pStyle w:val="LuetteloIndent"/>
      </w:pPr>
      <w:r>
        <w:t>EEEE...</w:t>
      </w:r>
      <w:r>
        <w:tab/>
        <w:t>Juokseva numero (37 merkkiä) tai antopäivä ja kellonaika (10 merkkiä)</w:t>
      </w:r>
      <w:r w:rsidR="004B1CB2">
        <w:t xml:space="preserve"> muodossa KKPPTTMMSS</w:t>
      </w:r>
    </w:p>
    <w:p w:rsidR="00522FC1" w:rsidRDefault="004B1CB2">
      <w:pPr>
        <w:pStyle w:val="LuetteloIndent"/>
      </w:pPr>
      <w:r>
        <w:tab/>
        <w:t xml:space="preserve">Tämä kenttä täytetään etunollilla jotta merkkijono on kokonaisuudessaan aina 54 merkkiä pitkä (A, B, C, D, E ja F </w:t>
      </w:r>
      <w:r w:rsidR="00FA126A">
        <w:t xml:space="preserve">pituudet </w:t>
      </w:r>
      <w:r>
        <w:t>yhteensä)</w:t>
      </w:r>
    </w:p>
    <w:p w:rsidR="00522FC1" w:rsidRDefault="00522FC1">
      <w:pPr>
        <w:pStyle w:val="LuetteloIndent"/>
      </w:pPr>
      <w:r>
        <w:t>F</w:t>
      </w:r>
      <w:r>
        <w:tab/>
        <w:t>Tarkistemerkki kuten viitepankkisiirrossa (aina viimeinen merkki)</w:t>
      </w:r>
    </w:p>
    <w:p w:rsidR="00522FC1" w:rsidRDefault="00522FC1"/>
    <w:p w:rsidR="00522FC1" w:rsidRDefault="00522FC1">
      <w:r>
        <w:t xml:space="preserve">Viivakoodi muodostetaan </w:t>
      </w:r>
      <w:ins w:id="117" w:author="Kela" w:date="2011-06-20T12:20:00Z">
        <w:r w:rsidR="008D774A">
          <w:t xml:space="preserve">Finanssialan keskusliiton </w:t>
        </w:r>
      </w:ins>
      <w:del w:id="118" w:author="Kela" w:date="2011-06-20T12:20:00Z">
        <w:r w:rsidDel="008D774A">
          <w:delText>Pankkiyhdistyksen</w:delText>
        </w:r>
      </w:del>
      <w:del w:id="119" w:author="Kela" w:date="2011-06-20T12:19:00Z">
        <w:r w:rsidDel="008D774A">
          <w:delText xml:space="preserve"> </w:delText>
        </w:r>
        <w:r w:rsidR="00C01AC9" w:rsidDel="008D774A">
          <w:fldChar w:fldCharType="begin"/>
        </w:r>
        <w:r w:rsidR="00C01AC9" w:rsidDel="008D774A">
          <w:delInstrText xml:space="preserve"> HYPERLINK "http://www.pankkiyhdistys.fi" </w:delInstrText>
        </w:r>
        <w:r w:rsidR="00C01AC9" w:rsidDel="008D774A">
          <w:fldChar w:fldCharType="separate"/>
        </w:r>
        <w:r w:rsidR="00C01AC9" w:rsidRPr="00C01AC9" w:rsidDel="008D774A">
          <w:rPr>
            <w:rStyle w:val="Hyperlinkki"/>
          </w:rPr>
          <w:delText>http://www.p</w:delText>
        </w:r>
        <w:r w:rsidR="00C01AC9" w:rsidRPr="00C01AC9" w:rsidDel="008D774A">
          <w:rPr>
            <w:rStyle w:val="Hyperlinkki"/>
          </w:rPr>
          <w:delText>a</w:delText>
        </w:r>
        <w:r w:rsidR="00C01AC9" w:rsidRPr="00C01AC9" w:rsidDel="008D774A">
          <w:rPr>
            <w:rStyle w:val="Hyperlinkki"/>
          </w:rPr>
          <w:delText>nkkiyhdistys.fi</w:delText>
        </w:r>
        <w:r w:rsidR="00C01AC9" w:rsidDel="008D774A">
          <w:fldChar w:fldCharType="end"/>
        </w:r>
        <w:r w:rsidR="00C01AC9" w:rsidDel="008D774A">
          <w:delText xml:space="preserve"> </w:delText>
        </w:r>
      </w:del>
      <w:r>
        <w:t>kuvaamaa viivakoodistandardia mukaillen siten</w:t>
      </w:r>
      <w:r w:rsidR="00520493">
        <w:t>,</w:t>
      </w:r>
      <w:r>
        <w:t xml:space="preserve"> että yllä mainittu numerosarja sijoitetaan sellaisenaan alku- ja loppumerkkien väliin.</w:t>
      </w:r>
    </w:p>
    <w:p w:rsidR="00D21542" w:rsidRDefault="00D21542"/>
    <w:p w:rsidR="00FC23FB" w:rsidRDefault="00FC23FB">
      <w:r>
        <w:lastRenderedPageBreak/>
        <w:t>Muodostetulle vii</w:t>
      </w:r>
      <w:r w:rsidR="00423441">
        <w:t>vakoodille pitää päteä seuraavat säännöt</w:t>
      </w:r>
      <w:r>
        <w:t>:</w:t>
      </w:r>
    </w:p>
    <w:p w:rsidR="00FC23FB" w:rsidRPr="00D21542" w:rsidRDefault="00FC23FB" w:rsidP="00D21542">
      <w:pPr>
        <w:rPr>
          <w:b/>
        </w:rPr>
      </w:pPr>
      <w:r w:rsidRPr="00D21542">
        <w:rPr>
          <w:b/>
        </w:rPr>
        <w:t>Yleiset ehdot: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>Solmujen lukumäärän oltava 8, 10 tai 11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>1. solmun oltava "1"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>2. solmun oltava "2"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>3. solmun oltava "246"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>4. solmun oltava joko "10" tai "537"</w:t>
      </w:r>
    </w:p>
    <w:p w:rsidR="00FC23FB" w:rsidRPr="00D21542" w:rsidRDefault="00FC23FB" w:rsidP="00D21542">
      <w:pPr>
        <w:rPr>
          <w:b/>
        </w:rPr>
      </w:pPr>
      <w:r w:rsidRPr="00D21542">
        <w:rPr>
          <w:b/>
        </w:rPr>
        <w:t>Jos 4. solmu on "10”: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 xml:space="preserve">Solmujen lukumäärän oltava 8  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>5. solmun oltava 2-8 numeroa (käytetään viivakoodissa y-tunnuksena)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 xml:space="preserve">6. solmun oltava ”93” tai "93xxx" jossa xxx on generaattorin tunniste 001, 002 </w:t>
      </w:r>
      <w:proofErr w:type="spellStart"/>
      <w:r w:rsidRPr="00D21542">
        <w:t>jne</w:t>
      </w:r>
      <w:proofErr w:type="spellEnd"/>
      <w:r w:rsidRPr="00D21542">
        <w:t xml:space="preserve"> (käytetään viivakoodissa solmuluokkana) 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>7. solmun oltava 4 numeroa (kahta viimeistä numeroa käytetään viivakoodissa antovuoden sa</w:t>
      </w:r>
      <w:r w:rsidRPr="00D21542">
        <w:t>r</w:t>
      </w:r>
      <w:r w:rsidRPr="00D21542">
        <w:t>jana)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>8. solmun oltava 1-37 numeroa (käytetään viivakoodissa juoksevana numerona)</w:t>
      </w:r>
    </w:p>
    <w:p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"537":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>Solmujen lukumäärän oltava 10 tai 11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>5. solmun oltava "25"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>6. solmun oltava "1"</w:t>
      </w:r>
      <w:r w:rsidRPr="00D21542">
        <w:tab/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 xml:space="preserve">7. solmun oltava 1-8 numeroa (käytetään viivakoodissa </w:t>
      </w:r>
      <w:proofErr w:type="spellStart"/>
      <w:r w:rsidRPr="00D21542">
        <w:t>sv-numerona</w:t>
      </w:r>
      <w:proofErr w:type="spellEnd"/>
      <w:r w:rsidRPr="00D21542">
        <w:t>)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 xml:space="preserve">8. solmun oltava ”93” (käytetään viivakoodissa solmuluokkana) 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 xml:space="preserve">9. solmun oltava 4 numeroa (kahta viimeistä </w:t>
      </w:r>
      <w:r w:rsidR="00D21542" w:rsidRPr="00D21542">
        <w:t xml:space="preserve">numeroa käytetään viivakoodissa </w:t>
      </w:r>
      <w:r w:rsidRPr="00D21542">
        <w:t>antovuoden sa</w:t>
      </w:r>
      <w:r w:rsidRPr="00D21542">
        <w:t>r</w:t>
      </w:r>
      <w:r w:rsidRPr="00D21542">
        <w:t>jana)</w:t>
      </w:r>
    </w:p>
    <w:p w:rsidR="00FC23FB" w:rsidRPr="00D21542" w:rsidRDefault="00FC23FB" w:rsidP="00D21542">
      <w:pPr>
        <w:rPr>
          <w:b/>
        </w:rPr>
      </w:pPr>
      <w:r w:rsidRPr="00D21542">
        <w:rPr>
          <w:b/>
        </w:rPr>
        <w:t> Jos 4. solmu on "537" ja solmujen lukumäärä on 10: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>10. solmun oltava 1-37 numeroa (käytetään viivakoodissa juoksevana numerona)</w:t>
      </w:r>
    </w:p>
    <w:p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 ja solmujen lukumäärä on 11:</w:t>
      </w:r>
    </w:p>
    <w:p w:rsidR="00FC23FB" w:rsidRPr="00D21542" w:rsidRDefault="00FC23FB" w:rsidP="00D21542">
      <w:pPr>
        <w:numPr>
          <w:ilvl w:val="0"/>
          <w:numId w:val="35"/>
        </w:numPr>
      </w:pPr>
      <w:r w:rsidRPr="00D21542">
        <w:t xml:space="preserve">10. solmun oltava 3-4 numeroa (käytetään viivakoodissa antopäivänä) </w:t>
      </w:r>
    </w:p>
    <w:p w:rsidR="00FC23FB" w:rsidRPr="00D21542" w:rsidRDefault="00FC23FB">
      <w:pPr>
        <w:numPr>
          <w:ilvl w:val="0"/>
          <w:numId w:val="35"/>
        </w:numPr>
      </w:pPr>
      <w:r w:rsidRPr="00D21542">
        <w:t>11. solmun oltava 5-6 numeroa (käytetään viivakoodissa kellonaikana)</w:t>
      </w:r>
    </w:p>
    <w:p w:rsidR="00D21542" w:rsidRPr="00D21542" w:rsidRDefault="00D21542" w:rsidP="00D21542"/>
    <w:p w:rsidR="00D21542" w:rsidRPr="00D21542" w:rsidRDefault="00D21542"/>
    <w:p w:rsidR="00522FC1" w:rsidRDefault="00522FC1">
      <w:pPr>
        <w:pStyle w:val="Otsikko2"/>
      </w:pPr>
      <w:bookmarkStart w:id="120" w:name="_Ref151790230"/>
      <w:bookmarkStart w:id="121" w:name="_Toc155024581"/>
      <w:bookmarkStart w:id="122" w:name="_Toc296520841"/>
      <w:proofErr w:type="spellStart"/>
      <w:r>
        <w:t>code</w:t>
      </w:r>
      <w:proofErr w:type="spellEnd"/>
      <w:r>
        <w:t xml:space="preserve"> – Dokumentin tyyppi</w:t>
      </w:r>
      <w:bookmarkEnd w:id="120"/>
      <w:bookmarkEnd w:id="121"/>
      <w:bookmarkEnd w:id="122"/>
    </w:p>
    <w:p w:rsidR="000A3409" w:rsidRPr="000A3409" w:rsidRDefault="000A3409" w:rsidP="000A3409"/>
    <w:p w:rsidR="00522FC1" w:rsidRDefault="00522FC1" w:rsidP="002A5F53">
      <w:r>
        <w:t>Tämä elementti määrittelee, mikä dokumentti on kyseessä. Käytettävä koodisto on 1.2.246.537.5.40105 Reseptisanoman tyyppi. Koodiston arvoj</w:t>
      </w:r>
      <w:r w:rsidR="000A3409">
        <w:t>oukko 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:rsidR="00E23199" w:rsidRDefault="00BB00F9">
      <w:r>
        <w:t>Ajantasaiset k</w:t>
      </w:r>
      <w:r w:rsidR="00E23199">
        <w:t>oodistot löytyvät kansalliselta koodistopalvelimelta.</w:t>
      </w:r>
    </w:p>
    <w:p w:rsidR="00522FC1" w:rsidRDefault="00522FC1" w:rsidP="007321C1">
      <w:pPr>
        <w:pStyle w:val="Otsikko2"/>
        <w:ind w:left="578" w:hanging="578"/>
      </w:pPr>
      <w:bookmarkStart w:id="123" w:name="_Ref151790241"/>
      <w:bookmarkStart w:id="124" w:name="_Toc155024582"/>
      <w:bookmarkStart w:id="125" w:name="_Toc296520842"/>
      <w:proofErr w:type="spellStart"/>
      <w:r>
        <w:t>effectiveTime</w:t>
      </w:r>
      <w:proofErr w:type="spellEnd"/>
      <w:r>
        <w:t xml:space="preserve"> – Asiakirjan luontiaika (pakollinen)</w:t>
      </w:r>
      <w:bookmarkEnd w:id="123"/>
      <w:bookmarkEnd w:id="124"/>
      <w:bookmarkEnd w:id="125"/>
    </w:p>
    <w:p w:rsidR="00A90ED4" w:rsidRPr="00A90ED4" w:rsidRDefault="00A90ED4" w:rsidP="007321C1">
      <w:pPr>
        <w:keepNext/>
      </w:pPr>
    </w:p>
    <w:p w:rsidR="005C5644" w:rsidRDefault="00522FC1">
      <w:r>
        <w:t>Asiakirjan luontiaikaa kuvaa effectiveTime-elementti.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ins w:id="126" w:author="Kela" w:date="2011-06-20T12:21:00Z">
        <w:r w:rsidR="0005050A">
          <w:t xml:space="preserve"> </w:t>
        </w:r>
      </w:ins>
      <w:r w:rsidR="005C5644">
        <w:t>Aika ilmoitetaan sekunnin tarkkuudella.</w:t>
      </w:r>
    </w:p>
    <w:p w:rsidR="001479EE" w:rsidRDefault="001479EE"/>
    <w:p w:rsidR="00522FC1" w:rsidRDefault="00522FC1">
      <w:pPr>
        <w:pStyle w:val="Otsikko2"/>
      </w:pPr>
      <w:bookmarkStart w:id="127" w:name="_Toc169572920"/>
      <w:bookmarkStart w:id="128" w:name="_Toc169580449"/>
      <w:bookmarkStart w:id="129" w:name="_Ref151790346"/>
      <w:bookmarkStart w:id="130" w:name="_Toc155024583"/>
      <w:bookmarkStart w:id="131" w:name="_Toc296520843"/>
      <w:bookmarkEnd w:id="127"/>
      <w:bookmarkEnd w:id="128"/>
      <w:proofErr w:type="spellStart"/>
      <w:r>
        <w:lastRenderedPageBreak/>
        <w:t>setId</w:t>
      </w:r>
      <w:proofErr w:type="spellEnd"/>
      <w:r>
        <w:t xml:space="preserve"> – Alkuperäisen asiakirjan yksilöintitunnus (pakollinen)</w:t>
      </w:r>
      <w:bookmarkEnd w:id="129"/>
      <w:bookmarkEnd w:id="130"/>
      <w:bookmarkEnd w:id="131"/>
    </w:p>
    <w:p w:rsidR="001479EE" w:rsidRPr="001479EE" w:rsidRDefault="001479EE" w:rsidP="001479EE"/>
    <w:p w:rsidR="00D2305C" w:rsidRDefault="00522FC1">
      <w:r>
        <w:t xml:space="preserve">Pakollinen elementti setId kuvaa alkuperäisen dokumentin yksilöintitunnuksen. </w:t>
      </w:r>
    </w:p>
    <w:p w:rsidR="00522FC1" w:rsidRDefault="00D2305C">
      <w:r>
        <w:t xml:space="preserve">Kun dokumentin versionumero on 1, on setId aina sama kuin asiakirjan yksilöintitunnus (id). </w:t>
      </w:r>
      <w:r w:rsidR="00522FC1">
        <w:t xml:space="preserve">Tunnus pysyy samana kaikissa alkuperäisen dokumentin versioissa, jolloin dokumentin tunnus (id) ja versionumero (versionNumber) muuttuu ja setId viittaa aina alkuperäisen dokumenttiin. </w:t>
      </w:r>
    </w:p>
    <w:p w:rsidR="009E252E" w:rsidRDefault="009E252E"/>
    <w:p w:rsidR="00522FC1" w:rsidRDefault="00522FC1">
      <w:pPr>
        <w:pStyle w:val="Otsikko2"/>
      </w:pPr>
      <w:bookmarkStart w:id="132" w:name="_Toc155024584"/>
      <w:bookmarkStart w:id="133" w:name="_Toc296520844"/>
      <w:proofErr w:type="spellStart"/>
      <w:r>
        <w:t>versionNumber</w:t>
      </w:r>
      <w:proofErr w:type="spellEnd"/>
      <w:r>
        <w:t xml:space="preserve"> – versionumero</w:t>
      </w:r>
      <w:bookmarkEnd w:id="132"/>
      <w:bookmarkEnd w:id="133"/>
    </w:p>
    <w:p w:rsidR="009E252E" w:rsidRPr="009E252E" w:rsidRDefault="009E252E" w:rsidP="009E252E"/>
    <w:p w:rsidR="00F00B23" w:rsidRDefault="00522FC1">
      <w:r>
        <w:t>Asiakirjan versionumero tuodaan elementissä versionNumber. Versionumero alkaa</w:t>
      </w:r>
      <w:r w:rsidR="002D4553">
        <w:t xml:space="preserve"> numerosta</w:t>
      </w:r>
      <w:r>
        <w:t xml:space="preserve"> 1 ja kasvaa aina yhdellä jokaisen korjauksen yhteydessä </w:t>
      </w:r>
      <w:proofErr w:type="spellStart"/>
      <w:r w:rsidR="002D4553">
        <w:t>setI</w:t>
      </w:r>
      <w:r>
        <w:t>d:n</w:t>
      </w:r>
      <w:proofErr w:type="spellEnd"/>
      <w:r>
        <w:t xml:space="preserve">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 xml:space="preserve">asiakirja </w:t>
      </w:r>
      <w:proofErr w:type="spellStart"/>
      <w:r>
        <w:t>setId:llä</w:t>
      </w:r>
      <w:proofErr w:type="spellEnd"/>
      <w:r>
        <w:t>, jolloin saadaan kaikki asi</w:t>
      </w:r>
      <w:r>
        <w:t>a</w:t>
      </w:r>
      <w:r>
        <w:t>kirjan versiot ehyenä sarjana.</w:t>
      </w:r>
    </w:p>
    <w:p w:rsidR="00522FC1" w:rsidRDefault="00522FC1">
      <w:r>
        <w:t xml:space="preserve"> </w:t>
      </w:r>
    </w:p>
    <w:p w:rsidR="00522FC1" w:rsidRDefault="00522FC1">
      <w:r>
        <w:t xml:space="preserve">Uusi </w:t>
      </w:r>
      <w:r>
        <w:rPr>
          <w:i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purettaessa lukitus, varaus ja annosjakeluvaraus sekä uusimispyynnön vastauksessa. </w:t>
      </w:r>
      <w:r>
        <w:t>Muutoin syntyy aina uusi dokumentti, jolla on uusi id, setId ja versionumero on 1.</w:t>
      </w:r>
    </w:p>
    <w:p w:rsidR="00F00B23" w:rsidRDefault="00F00B23"/>
    <w:p w:rsidR="00522FC1" w:rsidRDefault="00522FC1">
      <w:pPr>
        <w:pStyle w:val="Otsikko2"/>
      </w:pPr>
      <w:bookmarkStart w:id="134" w:name="_Ref151790357"/>
      <w:bookmarkStart w:id="135" w:name="_Toc155024585"/>
      <w:bookmarkStart w:id="136" w:name="_Toc296520845"/>
      <w:proofErr w:type="spellStart"/>
      <w:r>
        <w:t>recordTarget</w:t>
      </w:r>
      <w:proofErr w:type="spellEnd"/>
      <w:r>
        <w:t xml:space="preserve"> – Asiakirjan kohde</w:t>
      </w:r>
      <w:bookmarkEnd w:id="134"/>
      <w:bookmarkEnd w:id="135"/>
      <w:bookmarkEnd w:id="136"/>
    </w:p>
    <w:p w:rsidR="00341789" w:rsidRPr="00341789" w:rsidRDefault="00341789" w:rsidP="00341789"/>
    <w:p w:rsidR="00522FC1" w:rsidRDefault="00522FC1">
      <w:proofErr w:type="spellStart"/>
      <w:r>
        <w:t>RecordTar</w:t>
      </w:r>
      <w:r w:rsidR="00D829B7">
        <w:t>get-elementissä</w:t>
      </w:r>
      <w:proofErr w:type="spellEnd"/>
      <w:r w:rsidR="00D829B7">
        <w:t xml:space="preserve"> kuvataan potilas</w:t>
      </w:r>
      <w:r>
        <w:t>, jo</w:t>
      </w:r>
      <w:r w:rsidR="00341789">
        <w:t>nka asiakirjasta on kyse</w:t>
      </w:r>
      <w:r>
        <w:t>. Mikäli henkilön henkilötunnusta ei tiedetä tai sitä ei ole, pitää sekä nimi että syntymäaika antaa.</w:t>
      </w:r>
    </w:p>
    <w:p w:rsidR="00522FC1" w:rsidRDefault="00522FC1"/>
    <w:p w:rsidR="00522FC1" w:rsidRDefault="00522FC1">
      <w:r>
        <w:t>Henkilön yhteystiedot voidaan tarvittaessa esittää telecom-elementillä.</w:t>
      </w:r>
    </w:p>
    <w:p w:rsidR="00522FC1" w:rsidRDefault="00522FC1"/>
    <w:p w:rsidR="00891448" w:rsidRDefault="00891448">
      <w:proofErr w:type="spellStart"/>
      <w:r>
        <w:t>Esim</w:t>
      </w:r>
      <w:proofErr w:type="spellEnd"/>
      <w:r>
        <w:t>:</w:t>
      </w:r>
    </w:p>
    <w:p w:rsidR="005F1ADD" w:rsidRDefault="005F1ADD" w:rsidP="005F1ADD">
      <w:pPr>
        <w:autoSpaceDE w:val="0"/>
        <w:autoSpaceDN w:val="0"/>
        <w:adjustRightInd w:val="0"/>
        <w:rPr>
          <w:color w:val="000000"/>
          <w:highlight w:val="white"/>
        </w:rPr>
      </w:pPr>
      <w:r>
        <w:rPr>
          <w:color w:val="0000FF"/>
          <w:highlight w:val="white"/>
        </w:rPr>
        <w:t>&lt;</w:t>
      </w:r>
      <w:proofErr w:type="spellStart"/>
      <w:r>
        <w:rPr>
          <w:color w:val="800000"/>
          <w:highlight w:val="white"/>
        </w:rPr>
        <w:t>recordTarget</w:t>
      </w:r>
      <w:proofErr w:type="spellEnd"/>
      <w:r>
        <w:rPr>
          <w:color w:val="0000FF"/>
          <w:highlight w:val="white"/>
        </w:rPr>
        <w:t>&gt;</w:t>
      </w:r>
    </w:p>
    <w:p w:rsidR="005F1ADD" w:rsidRDefault="005F1ADD" w:rsidP="005F1ADD">
      <w:pPr>
        <w:autoSpaceDE w:val="0"/>
        <w:autoSpaceDN w:val="0"/>
        <w:adjustRightInd w:val="0"/>
        <w:rPr>
          <w:color w:val="000000"/>
          <w:highlight w:val="white"/>
        </w:rPr>
      </w:pPr>
      <w:r>
        <w:rPr>
          <w:color w:val="000000"/>
          <w:highlight w:val="white"/>
        </w:rPr>
        <w:tab/>
      </w:r>
      <w:r>
        <w:rPr>
          <w:color w:val="0000FF"/>
          <w:highlight w:val="white"/>
        </w:rPr>
        <w:t>&lt;</w:t>
      </w:r>
      <w:proofErr w:type="spellStart"/>
      <w:r>
        <w:rPr>
          <w:color w:val="800000"/>
          <w:highlight w:val="white"/>
        </w:rPr>
        <w:t>patientRole</w:t>
      </w:r>
      <w:proofErr w:type="spellEnd"/>
      <w:r>
        <w:rPr>
          <w:color w:val="0000FF"/>
          <w:highlight w:val="white"/>
        </w:rPr>
        <w:t>&gt;</w:t>
      </w:r>
    </w:p>
    <w:p w:rsidR="005F1ADD" w:rsidRDefault="005F1ADD" w:rsidP="005F1ADD">
      <w:pPr>
        <w:autoSpaceDE w:val="0"/>
        <w:autoSpaceDN w:val="0"/>
        <w:adjustRightInd w:val="0"/>
        <w:rPr>
          <w:color w:val="000000"/>
          <w:highlight w:val="white"/>
        </w:rPr>
      </w:pP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FF"/>
          <w:highlight w:val="white"/>
        </w:rPr>
        <w:t>&lt;!</w:t>
      </w:r>
      <w:proofErr w:type="gramStart"/>
      <w:r>
        <w:rPr>
          <w:color w:val="0000FF"/>
          <w:highlight w:val="white"/>
        </w:rPr>
        <w:t>--</w:t>
      </w:r>
      <w:r>
        <w:rPr>
          <w:color w:val="808080"/>
          <w:highlight w:val="white"/>
        </w:rPr>
        <w:t xml:space="preserve"> Potilaan</w:t>
      </w:r>
      <w:proofErr w:type="gramEnd"/>
      <w:r>
        <w:rPr>
          <w:color w:val="808080"/>
          <w:highlight w:val="white"/>
        </w:rPr>
        <w:t xml:space="preserve"> henkilötunnus </w:t>
      </w:r>
      <w:r>
        <w:rPr>
          <w:color w:val="0000FF"/>
          <w:highlight w:val="white"/>
        </w:rPr>
        <w:t>--&gt;</w:t>
      </w:r>
    </w:p>
    <w:p w:rsidR="005F1ADD" w:rsidRPr="0005050A" w:rsidRDefault="005F1ADD" w:rsidP="005F1ADD">
      <w:pPr>
        <w:autoSpaceDE w:val="0"/>
        <w:autoSpaceDN w:val="0"/>
        <w:adjustRightInd w:val="0"/>
        <w:rPr>
          <w:color w:val="000000"/>
          <w:highlight w:val="white"/>
          <w:lang w:val="en-GB"/>
          <w:rPrChange w:id="137" w:author="Kela" w:date="2011-06-20T12:23:00Z">
            <w:rPr>
              <w:color w:val="000000"/>
              <w:highlight w:val="white"/>
            </w:rPr>
          </w:rPrChange>
        </w:rPr>
      </w:pP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 w:rsidRPr="0005050A">
        <w:rPr>
          <w:color w:val="0000FF"/>
          <w:highlight w:val="white"/>
          <w:lang w:val="en-GB"/>
          <w:rPrChange w:id="138" w:author="Kela" w:date="2011-06-20T12:23:00Z">
            <w:rPr>
              <w:color w:val="0000FF"/>
              <w:highlight w:val="white"/>
            </w:rPr>
          </w:rPrChange>
        </w:rPr>
        <w:t>&lt;</w:t>
      </w:r>
      <w:r w:rsidRPr="0005050A">
        <w:rPr>
          <w:color w:val="800000"/>
          <w:highlight w:val="white"/>
          <w:lang w:val="en-GB"/>
          <w:rPrChange w:id="139" w:author="Kela" w:date="2011-06-20T12:23:00Z">
            <w:rPr>
              <w:color w:val="800000"/>
              <w:highlight w:val="white"/>
            </w:rPr>
          </w:rPrChange>
        </w:rPr>
        <w:t>id</w:t>
      </w:r>
      <w:r w:rsidRPr="0005050A">
        <w:rPr>
          <w:color w:val="FF0000"/>
          <w:highlight w:val="white"/>
          <w:lang w:val="en-GB"/>
          <w:rPrChange w:id="140" w:author="Kela" w:date="2011-06-20T12:23:00Z">
            <w:rPr>
              <w:color w:val="FF0000"/>
              <w:highlight w:val="white"/>
            </w:rPr>
          </w:rPrChange>
        </w:rPr>
        <w:t xml:space="preserve"> extension</w:t>
      </w:r>
      <w:r w:rsidRPr="0005050A">
        <w:rPr>
          <w:color w:val="0000FF"/>
          <w:highlight w:val="white"/>
          <w:lang w:val="en-GB"/>
          <w:rPrChange w:id="141" w:author="Kela" w:date="2011-06-20T12:23:00Z">
            <w:rPr>
              <w:color w:val="0000FF"/>
              <w:highlight w:val="white"/>
            </w:rPr>
          </w:rPrChange>
        </w:rPr>
        <w:t>="</w:t>
      </w:r>
      <w:r w:rsidRPr="0005050A">
        <w:rPr>
          <w:color w:val="000000"/>
          <w:highlight w:val="white"/>
          <w:lang w:val="en-GB"/>
          <w:rPrChange w:id="142" w:author="Kela" w:date="2011-06-20T12:23:00Z">
            <w:rPr>
              <w:color w:val="000000"/>
              <w:highlight w:val="white"/>
            </w:rPr>
          </w:rPrChange>
        </w:rPr>
        <w:t>030875-999Y</w:t>
      </w:r>
      <w:r w:rsidRPr="0005050A">
        <w:rPr>
          <w:color w:val="0000FF"/>
          <w:highlight w:val="white"/>
          <w:lang w:val="en-GB"/>
          <w:rPrChange w:id="143" w:author="Kela" w:date="2011-06-20T12:23:00Z">
            <w:rPr>
              <w:color w:val="0000FF"/>
              <w:highlight w:val="white"/>
            </w:rPr>
          </w:rPrChange>
        </w:rPr>
        <w:t>"</w:t>
      </w:r>
      <w:r w:rsidRPr="0005050A">
        <w:rPr>
          <w:color w:val="FF0000"/>
          <w:highlight w:val="white"/>
          <w:lang w:val="en-GB"/>
          <w:rPrChange w:id="144" w:author="Kela" w:date="2011-06-20T12:23:00Z">
            <w:rPr>
              <w:color w:val="FF0000"/>
              <w:highlight w:val="white"/>
            </w:rPr>
          </w:rPrChange>
        </w:rPr>
        <w:t xml:space="preserve"> root</w:t>
      </w:r>
      <w:r w:rsidRPr="0005050A">
        <w:rPr>
          <w:color w:val="0000FF"/>
          <w:highlight w:val="white"/>
          <w:lang w:val="en-GB"/>
          <w:rPrChange w:id="145" w:author="Kela" w:date="2011-06-20T12:23:00Z">
            <w:rPr>
              <w:color w:val="0000FF"/>
              <w:highlight w:val="white"/>
            </w:rPr>
          </w:rPrChange>
        </w:rPr>
        <w:t>="</w:t>
      </w:r>
      <w:r w:rsidRPr="0005050A">
        <w:rPr>
          <w:color w:val="000000"/>
          <w:highlight w:val="white"/>
          <w:lang w:val="en-GB"/>
          <w:rPrChange w:id="146" w:author="Kela" w:date="2011-06-20T12:23:00Z">
            <w:rPr>
              <w:color w:val="000000"/>
              <w:highlight w:val="white"/>
            </w:rPr>
          </w:rPrChange>
        </w:rPr>
        <w:t>1.2.246.21</w:t>
      </w:r>
      <w:r w:rsidRPr="0005050A">
        <w:rPr>
          <w:color w:val="0000FF"/>
          <w:highlight w:val="white"/>
          <w:lang w:val="en-GB"/>
          <w:rPrChange w:id="147" w:author="Kela" w:date="2011-06-20T12:23:00Z">
            <w:rPr>
              <w:color w:val="0000FF"/>
              <w:highlight w:val="white"/>
            </w:rPr>
          </w:rPrChange>
        </w:rPr>
        <w:t>"/&gt;</w:t>
      </w:r>
    </w:p>
    <w:p w:rsidR="005F1ADD" w:rsidRPr="0005050A" w:rsidRDefault="005F1ADD" w:rsidP="005F1ADD">
      <w:pPr>
        <w:autoSpaceDE w:val="0"/>
        <w:autoSpaceDN w:val="0"/>
        <w:adjustRightInd w:val="0"/>
        <w:rPr>
          <w:color w:val="000000"/>
          <w:highlight w:val="white"/>
          <w:lang w:val="en-GB"/>
          <w:rPrChange w:id="148" w:author="Kela" w:date="2011-06-20T12:23:00Z">
            <w:rPr>
              <w:color w:val="000000"/>
              <w:highlight w:val="white"/>
            </w:rPr>
          </w:rPrChange>
        </w:rPr>
      </w:pPr>
      <w:r w:rsidRPr="0005050A">
        <w:rPr>
          <w:color w:val="000000"/>
          <w:highlight w:val="white"/>
          <w:lang w:val="en-GB"/>
          <w:rPrChange w:id="149" w:author="Kela" w:date="2011-06-20T12:23:00Z">
            <w:rPr>
              <w:color w:val="000000"/>
              <w:highlight w:val="white"/>
            </w:rPr>
          </w:rPrChange>
        </w:rPr>
        <w:tab/>
      </w:r>
      <w:r w:rsidRPr="0005050A">
        <w:rPr>
          <w:color w:val="000000"/>
          <w:highlight w:val="white"/>
          <w:lang w:val="en-GB"/>
          <w:rPrChange w:id="150" w:author="Kela" w:date="2011-06-20T12:23:00Z">
            <w:rPr>
              <w:color w:val="000000"/>
              <w:highlight w:val="white"/>
            </w:rPr>
          </w:rPrChange>
        </w:rPr>
        <w:tab/>
      </w:r>
      <w:r w:rsidRPr="0005050A">
        <w:rPr>
          <w:color w:val="0000FF"/>
          <w:highlight w:val="white"/>
          <w:lang w:val="en-GB"/>
          <w:rPrChange w:id="151" w:author="Kela" w:date="2011-06-20T12:23:00Z">
            <w:rPr>
              <w:color w:val="0000FF"/>
              <w:highlight w:val="white"/>
            </w:rPr>
          </w:rPrChange>
        </w:rPr>
        <w:t>&lt;</w:t>
      </w:r>
      <w:proofErr w:type="gramStart"/>
      <w:r w:rsidRPr="0005050A">
        <w:rPr>
          <w:color w:val="800000"/>
          <w:highlight w:val="white"/>
          <w:lang w:val="en-GB"/>
          <w:rPrChange w:id="152" w:author="Kela" w:date="2011-06-20T12:23:00Z">
            <w:rPr>
              <w:color w:val="800000"/>
              <w:highlight w:val="white"/>
            </w:rPr>
          </w:rPrChange>
        </w:rPr>
        <w:t>patient</w:t>
      </w:r>
      <w:proofErr w:type="gramEnd"/>
      <w:r w:rsidRPr="0005050A">
        <w:rPr>
          <w:color w:val="0000FF"/>
          <w:highlight w:val="white"/>
          <w:lang w:val="en-GB"/>
          <w:rPrChange w:id="153" w:author="Kela" w:date="2011-06-20T12:23:00Z">
            <w:rPr>
              <w:color w:val="0000FF"/>
              <w:highlight w:val="white"/>
            </w:rPr>
          </w:rPrChange>
        </w:rPr>
        <w:t>&gt;</w:t>
      </w:r>
    </w:p>
    <w:p w:rsidR="005F1ADD" w:rsidRDefault="005F1ADD" w:rsidP="005F1ADD">
      <w:pPr>
        <w:autoSpaceDE w:val="0"/>
        <w:autoSpaceDN w:val="0"/>
        <w:adjustRightInd w:val="0"/>
        <w:rPr>
          <w:color w:val="000000"/>
          <w:highlight w:val="white"/>
        </w:rPr>
      </w:pPr>
      <w:r w:rsidRPr="0005050A">
        <w:rPr>
          <w:color w:val="000000"/>
          <w:highlight w:val="white"/>
          <w:lang w:val="en-GB"/>
          <w:rPrChange w:id="154" w:author="Kela" w:date="2011-06-20T12:23:00Z">
            <w:rPr>
              <w:color w:val="000000"/>
              <w:highlight w:val="white"/>
            </w:rPr>
          </w:rPrChange>
        </w:rPr>
        <w:tab/>
      </w:r>
      <w:r w:rsidRPr="0005050A">
        <w:rPr>
          <w:color w:val="000000"/>
          <w:highlight w:val="white"/>
          <w:lang w:val="en-GB"/>
          <w:rPrChange w:id="155" w:author="Kela" w:date="2011-06-20T12:23:00Z">
            <w:rPr>
              <w:color w:val="000000"/>
              <w:highlight w:val="white"/>
            </w:rPr>
          </w:rPrChange>
        </w:rPr>
        <w:tab/>
      </w:r>
      <w:r w:rsidRPr="0005050A">
        <w:rPr>
          <w:color w:val="000000"/>
          <w:highlight w:val="white"/>
          <w:lang w:val="en-GB"/>
          <w:rPrChange w:id="156" w:author="Kela" w:date="2011-06-20T12:23:00Z">
            <w:rPr>
              <w:color w:val="000000"/>
              <w:highlight w:val="white"/>
            </w:rPr>
          </w:rPrChange>
        </w:rPr>
        <w:tab/>
      </w:r>
      <w:r>
        <w:rPr>
          <w:color w:val="0000FF"/>
          <w:highlight w:val="white"/>
        </w:rPr>
        <w:t>&lt;!</w:t>
      </w:r>
      <w:proofErr w:type="gramStart"/>
      <w:r>
        <w:rPr>
          <w:color w:val="0000FF"/>
          <w:highlight w:val="white"/>
        </w:rPr>
        <w:t>--</w:t>
      </w:r>
      <w:r>
        <w:rPr>
          <w:color w:val="808080"/>
          <w:highlight w:val="white"/>
        </w:rPr>
        <w:t xml:space="preserve"> Potilaan</w:t>
      </w:r>
      <w:proofErr w:type="gramEnd"/>
      <w:r>
        <w:rPr>
          <w:color w:val="808080"/>
          <w:highlight w:val="white"/>
        </w:rPr>
        <w:t xml:space="preserve"> nimi </w:t>
      </w:r>
      <w:r>
        <w:rPr>
          <w:color w:val="0000FF"/>
          <w:highlight w:val="white"/>
        </w:rPr>
        <w:t>--&gt;</w:t>
      </w:r>
    </w:p>
    <w:p w:rsidR="005F1ADD" w:rsidRDefault="005F1ADD" w:rsidP="005F1ADD">
      <w:pPr>
        <w:autoSpaceDE w:val="0"/>
        <w:autoSpaceDN w:val="0"/>
        <w:adjustRightInd w:val="0"/>
        <w:rPr>
          <w:color w:val="000000"/>
          <w:highlight w:val="white"/>
        </w:rPr>
      </w:pP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FF"/>
          <w:highlight w:val="white"/>
        </w:rPr>
        <w:t>&lt;</w:t>
      </w:r>
      <w:proofErr w:type="spellStart"/>
      <w:r>
        <w:rPr>
          <w:color w:val="800000"/>
          <w:highlight w:val="white"/>
        </w:rPr>
        <w:t>name</w:t>
      </w:r>
      <w:proofErr w:type="spellEnd"/>
      <w:r>
        <w:rPr>
          <w:color w:val="0000FF"/>
          <w:highlight w:val="white"/>
        </w:rPr>
        <w:t>&gt;</w:t>
      </w:r>
    </w:p>
    <w:p w:rsidR="005F1ADD" w:rsidRPr="00412655" w:rsidRDefault="005F1ADD" w:rsidP="005F1ADD">
      <w:pPr>
        <w:autoSpaceDE w:val="0"/>
        <w:autoSpaceDN w:val="0"/>
        <w:adjustRightInd w:val="0"/>
        <w:rPr>
          <w:color w:val="0000FF"/>
          <w:highlight w:val="white"/>
          <w:lang w:val="en-US"/>
          <w:rPrChange w:id="157" w:author="ta40zdi" w:date="2011-06-21T12:09:00Z">
            <w:rPr>
              <w:color w:val="0000FF"/>
              <w:highlight w:val="white"/>
              <w:lang w:val="en-GB"/>
            </w:rPr>
          </w:rPrChange>
        </w:rPr>
      </w:pP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 w:rsidRPr="00412655">
        <w:rPr>
          <w:color w:val="0000FF"/>
          <w:highlight w:val="white"/>
          <w:lang w:val="en-US"/>
          <w:rPrChange w:id="158" w:author="ta40zdi" w:date="2011-06-21T12:09:00Z">
            <w:rPr>
              <w:color w:val="0000FF"/>
              <w:highlight w:val="white"/>
              <w:lang w:val="en-GB"/>
            </w:rPr>
          </w:rPrChange>
        </w:rPr>
        <w:t>&lt;</w:t>
      </w:r>
      <w:proofErr w:type="gramStart"/>
      <w:r w:rsidRPr="00412655">
        <w:rPr>
          <w:color w:val="800000"/>
          <w:highlight w:val="white"/>
          <w:lang w:val="en-US"/>
          <w:rPrChange w:id="159" w:author="ta40zdi" w:date="2011-06-21T12:09:00Z">
            <w:rPr>
              <w:color w:val="800000"/>
              <w:highlight w:val="white"/>
              <w:lang w:val="en-GB"/>
            </w:rPr>
          </w:rPrChange>
        </w:rPr>
        <w:t>given</w:t>
      </w:r>
      <w:r w:rsidRPr="00412655">
        <w:rPr>
          <w:color w:val="0000FF"/>
          <w:highlight w:val="white"/>
          <w:lang w:val="en-US"/>
          <w:rPrChange w:id="160" w:author="ta40zdi" w:date="2011-06-21T12:09:00Z">
            <w:rPr>
              <w:color w:val="0000FF"/>
              <w:highlight w:val="white"/>
              <w:lang w:val="en-GB"/>
            </w:rPr>
          </w:rPrChange>
        </w:rPr>
        <w:t>&gt;</w:t>
      </w:r>
      <w:proofErr w:type="spellStart"/>
      <w:proofErr w:type="gramEnd"/>
      <w:r w:rsidR="009B3FB4" w:rsidRPr="00412655">
        <w:rPr>
          <w:color w:val="000000"/>
          <w:highlight w:val="white"/>
          <w:lang w:val="en-US"/>
          <w:rPrChange w:id="161" w:author="ta40zdi" w:date="2011-06-21T12:09:00Z">
            <w:rPr>
              <w:color w:val="000000"/>
              <w:highlight w:val="white"/>
              <w:lang w:val="en-GB"/>
            </w:rPr>
          </w:rPrChange>
        </w:rPr>
        <w:t>Jaakko</w:t>
      </w:r>
      <w:proofErr w:type="spellEnd"/>
      <w:r w:rsidRPr="00412655">
        <w:rPr>
          <w:color w:val="0000FF"/>
          <w:highlight w:val="white"/>
          <w:lang w:val="en-US"/>
          <w:rPrChange w:id="162" w:author="ta40zdi" w:date="2011-06-21T12:09:00Z">
            <w:rPr>
              <w:color w:val="0000FF"/>
              <w:highlight w:val="white"/>
              <w:lang w:val="en-GB"/>
            </w:rPr>
          </w:rPrChange>
        </w:rPr>
        <w:t>&lt;/</w:t>
      </w:r>
      <w:r w:rsidRPr="00412655">
        <w:rPr>
          <w:color w:val="800000"/>
          <w:highlight w:val="white"/>
          <w:lang w:val="en-US"/>
          <w:rPrChange w:id="163" w:author="ta40zdi" w:date="2011-06-21T12:09:00Z">
            <w:rPr>
              <w:color w:val="800000"/>
              <w:highlight w:val="white"/>
              <w:lang w:val="en-GB"/>
            </w:rPr>
          </w:rPrChange>
        </w:rPr>
        <w:t>given</w:t>
      </w:r>
      <w:r w:rsidRPr="00412655">
        <w:rPr>
          <w:color w:val="0000FF"/>
          <w:highlight w:val="white"/>
          <w:lang w:val="en-US"/>
          <w:rPrChange w:id="164" w:author="ta40zdi" w:date="2011-06-21T12:09:00Z">
            <w:rPr>
              <w:color w:val="0000FF"/>
              <w:highlight w:val="white"/>
              <w:lang w:val="en-GB"/>
            </w:rPr>
          </w:rPrChange>
        </w:rPr>
        <w:t>&gt;</w:t>
      </w:r>
    </w:p>
    <w:p w:rsidR="009B3FB4" w:rsidRDefault="009B3FB4" w:rsidP="005F1ADD">
      <w:pPr>
        <w:autoSpaceDE w:val="0"/>
        <w:autoSpaceDN w:val="0"/>
        <w:adjustRightInd w:val="0"/>
        <w:rPr>
          <w:color w:val="0000FF"/>
          <w:highlight w:val="white"/>
          <w:lang w:val="en-GB"/>
        </w:rPr>
      </w:pPr>
      <w:r w:rsidRPr="00412655">
        <w:rPr>
          <w:color w:val="0000FF"/>
          <w:highlight w:val="white"/>
          <w:lang w:val="en-US"/>
          <w:rPrChange w:id="165" w:author="ta40zdi" w:date="2011-06-21T12:09:00Z">
            <w:rPr>
              <w:color w:val="0000FF"/>
              <w:highlight w:val="white"/>
              <w:lang w:val="en-GB"/>
            </w:rPr>
          </w:rPrChange>
        </w:rPr>
        <w:tab/>
      </w:r>
      <w:r w:rsidRPr="00412655">
        <w:rPr>
          <w:color w:val="0000FF"/>
          <w:highlight w:val="white"/>
          <w:lang w:val="en-US"/>
          <w:rPrChange w:id="166" w:author="ta40zdi" w:date="2011-06-21T12:09:00Z">
            <w:rPr>
              <w:color w:val="0000FF"/>
              <w:highlight w:val="white"/>
              <w:lang w:val="en-GB"/>
            </w:rPr>
          </w:rPrChange>
        </w:rPr>
        <w:tab/>
      </w:r>
      <w:r w:rsidRPr="00412655">
        <w:rPr>
          <w:color w:val="0000FF"/>
          <w:highlight w:val="white"/>
          <w:lang w:val="en-US"/>
          <w:rPrChange w:id="167" w:author="ta40zdi" w:date="2011-06-21T12:09:00Z">
            <w:rPr>
              <w:color w:val="0000FF"/>
              <w:highlight w:val="white"/>
              <w:lang w:val="en-GB"/>
            </w:rPr>
          </w:rPrChange>
        </w:rPr>
        <w:tab/>
      </w:r>
      <w:r w:rsidRPr="00412655">
        <w:rPr>
          <w:color w:val="0000FF"/>
          <w:highlight w:val="white"/>
          <w:lang w:val="en-US"/>
          <w:rPrChange w:id="168" w:author="ta40zdi" w:date="2011-06-21T12:09:00Z">
            <w:rPr>
              <w:color w:val="0000FF"/>
              <w:highlight w:val="white"/>
              <w:lang w:val="en-GB"/>
            </w:rPr>
          </w:rPrChange>
        </w:rPr>
        <w:tab/>
      </w:r>
      <w:r w:rsidRPr="009B3FB4">
        <w:rPr>
          <w:color w:val="0000FF"/>
          <w:highlight w:val="white"/>
          <w:lang w:val="en-GB"/>
        </w:rPr>
        <w:t>&lt;</w:t>
      </w:r>
      <w:proofErr w:type="gramStart"/>
      <w:r w:rsidRPr="009B3FB4">
        <w:rPr>
          <w:color w:val="800000"/>
          <w:highlight w:val="white"/>
          <w:lang w:val="en-GB"/>
        </w:rPr>
        <w:t>given</w:t>
      </w:r>
      <w:r w:rsidRPr="009B3FB4">
        <w:rPr>
          <w:color w:val="0000FF"/>
          <w:highlight w:val="white"/>
          <w:lang w:val="en-GB"/>
        </w:rPr>
        <w:t>&gt;</w:t>
      </w:r>
      <w:proofErr w:type="spellStart"/>
      <w:proofErr w:type="gramEnd"/>
      <w:r w:rsidRPr="009B3FB4">
        <w:rPr>
          <w:color w:val="000000"/>
          <w:highlight w:val="white"/>
          <w:lang w:val="en-GB"/>
        </w:rPr>
        <w:t>Teppo</w:t>
      </w:r>
      <w:proofErr w:type="spellEnd"/>
      <w:r w:rsidRPr="009B3FB4">
        <w:rPr>
          <w:color w:val="0000FF"/>
          <w:highlight w:val="white"/>
          <w:lang w:val="en-GB"/>
        </w:rPr>
        <w:t>&lt;/</w:t>
      </w:r>
      <w:r w:rsidRPr="009B3FB4">
        <w:rPr>
          <w:color w:val="800000"/>
          <w:highlight w:val="white"/>
          <w:lang w:val="en-GB"/>
        </w:rPr>
        <w:t>given</w:t>
      </w:r>
      <w:r w:rsidRPr="009B3FB4">
        <w:rPr>
          <w:color w:val="0000FF"/>
          <w:highlight w:val="white"/>
          <w:lang w:val="en-GB"/>
        </w:rPr>
        <w:t>&gt;</w:t>
      </w:r>
    </w:p>
    <w:p w:rsidR="00995C0F" w:rsidRDefault="00995C0F" w:rsidP="005F1ADD">
      <w:pPr>
        <w:autoSpaceDE w:val="0"/>
        <w:autoSpaceDN w:val="0"/>
        <w:adjustRightInd w:val="0"/>
        <w:rPr>
          <w:color w:val="0000FF"/>
          <w:highlight w:val="white"/>
          <w:lang w:val="en-GB"/>
        </w:rPr>
      </w:pPr>
      <w:r>
        <w:rPr>
          <w:color w:val="0000FF"/>
          <w:highlight w:val="white"/>
          <w:lang w:val="en-GB"/>
        </w:rPr>
        <w:tab/>
      </w:r>
      <w:r>
        <w:rPr>
          <w:color w:val="0000FF"/>
          <w:highlight w:val="white"/>
          <w:lang w:val="en-GB"/>
        </w:rPr>
        <w:tab/>
      </w:r>
      <w:r>
        <w:rPr>
          <w:color w:val="0000FF"/>
          <w:highlight w:val="white"/>
          <w:lang w:val="en-GB"/>
        </w:rPr>
        <w:tab/>
      </w:r>
      <w:r>
        <w:rPr>
          <w:color w:val="0000FF"/>
          <w:highlight w:val="white"/>
          <w:lang w:val="en-GB"/>
        </w:rPr>
        <w:tab/>
      </w:r>
      <w:r>
        <w:rPr>
          <w:color w:val="0000FF"/>
          <w:highlight w:val="white"/>
          <w:lang w:val="en-US"/>
        </w:rPr>
        <w:t>&lt;</w:t>
      </w:r>
      <w:r>
        <w:rPr>
          <w:color w:val="800000"/>
          <w:highlight w:val="white"/>
          <w:lang w:val="en-US"/>
        </w:rPr>
        <w:t>given</w:t>
      </w:r>
      <w:r>
        <w:rPr>
          <w:color w:val="FF0000"/>
          <w:highlight w:val="white"/>
          <w:lang w:val="en-US"/>
        </w:rPr>
        <w:t xml:space="preserve"> qualifier</w:t>
      </w:r>
      <w:r>
        <w:rPr>
          <w:color w:val="0000FF"/>
          <w:highlight w:val="white"/>
          <w:lang w:val="en-US"/>
        </w:rPr>
        <w:t>="</w:t>
      </w:r>
      <w:r>
        <w:rPr>
          <w:color w:val="000000"/>
          <w:highlight w:val="white"/>
          <w:lang w:val="en-US"/>
        </w:rPr>
        <w:t>CL</w:t>
      </w:r>
      <w:r>
        <w:rPr>
          <w:color w:val="0000FF"/>
          <w:highlight w:val="white"/>
          <w:lang w:val="en-US"/>
        </w:rPr>
        <w:t>"&gt;</w:t>
      </w:r>
      <w:proofErr w:type="spellStart"/>
      <w:r>
        <w:rPr>
          <w:color w:val="000000"/>
          <w:highlight w:val="white"/>
          <w:lang w:val="en-US"/>
        </w:rPr>
        <w:t>Teppo</w:t>
      </w:r>
      <w:proofErr w:type="spellEnd"/>
      <w:r>
        <w:rPr>
          <w:color w:val="0000FF"/>
          <w:highlight w:val="white"/>
          <w:lang w:val="en-US"/>
        </w:rPr>
        <w:t>&lt;/</w:t>
      </w:r>
      <w:r>
        <w:rPr>
          <w:color w:val="800000"/>
          <w:highlight w:val="white"/>
          <w:lang w:val="en-US"/>
        </w:rPr>
        <w:t>given</w:t>
      </w:r>
      <w:r>
        <w:rPr>
          <w:color w:val="0000FF"/>
          <w:highlight w:val="white"/>
          <w:lang w:val="en-US"/>
        </w:rPr>
        <w:t>&gt;</w:t>
      </w:r>
    </w:p>
    <w:p w:rsidR="009B3FB4" w:rsidRPr="009B3FB4" w:rsidRDefault="009B3FB4" w:rsidP="005F1ADD">
      <w:pPr>
        <w:autoSpaceDE w:val="0"/>
        <w:autoSpaceDN w:val="0"/>
        <w:adjustRightInd w:val="0"/>
        <w:rPr>
          <w:color w:val="000000"/>
          <w:highlight w:val="white"/>
          <w:lang w:val="en-GB"/>
        </w:rPr>
      </w:pPr>
      <w:r>
        <w:rPr>
          <w:color w:val="0000FF"/>
          <w:highlight w:val="white"/>
          <w:lang w:val="en-GB"/>
        </w:rPr>
        <w:tab/>
      </w:r>
      <w:r>
        <w:rPr>
          <w:color w:val="0000FF"/>
          <w:highlight w:val="white"/>
          <w:lang w:val="en-GB"/>
        </w:rPr>
        <w:tab/>
      </w:r>
      <w:r>
        <w:rPr>
          <w:color w:val="0000FF"/>
          <w:highlight w:val="white"/>
          <w:lang w:val="en-GB"/>
        </w:rPr>
        <w:tab/>
      </w:r>
      <w:r>
        <w:rPr>
          <w:color w:val="0000FF"/>
          <w:highlight w:val="white"/>
          <w:lang w:val="en-GB"/>
        </w:rPr>
        <w:tab/>
      </w:r>
      <w:r w:rsidRPr="0005050A">
        <w:rPr>
          <w:color w:val="0000FF"/>
          <w:highlight w:val="white"/>
          <w:lang w:val="en-GB"/>
          <w:rPrChange w:id="169" w:author="Kela" w:date="2011-06-20T12:23:00Z">
            <w:rPr>
              <w:color w:val="0000FF"/>
              <w:highlight w:val="white"/>
            </w:rPr>
          </w:rPrChange>
        </w:rPr>
        <w:t>&lt;</w:t>
      </w:r>
      <w:r w:rsidRPr="0005050A">
        <w:rPr>
          <w:color w:val="800000"/>
          <w:highlight w:val="white"/>
          <w:lang w:val="en-GB"/>
          <w:rPrChange w:id="170" w:author="Kela" w:date="2011-06-20T12:23:00Z">
            <w:rPr>
              <w:color w:val="800000"/>
              <w:highlight w:val="white"/>
            </w:rPr>
          </w:rPrChange>
        </w:rPr>
        <w:t xml:space="preserve">prefix </w:t>
      </w:r>
      <w:r w:rsidRPr="0005050A">
        <w:rPr>
          <w:color w:val="FF0000"/>
          <w:highlight w:val="white"/>
          <w:lang w:val="en-GB"/>
          <w:rPrChange w:id="171" w:author="Kela" w:date="2011-06-20T12:23:00Z">
            <w:rPr>
              <w:color w:val="FF0000"/>
              <w:highlight w:val="white"/>
            </w:rPr>
          </w:rPrChange>
        </w:rPr>
        <w:t>qualifier</w:t>
      </w:r>
      <w:r w:rsidRPr="0005050A">
        <w:rPr>
          <w:color w:val="0000FF"/>
          <w:highlight w:val="white"/>
          <w:lang w:val="en-GB"/>
          <w:rPrChange w:id="172" w:author="Kela" w:date="2011-06-20T12:23:00Z">
            <w:rPr>
              <w:color w:val="0000FF"/>
              <w:highlight w:val="white"/>
            </w:rPr>
          </w:rPrChange>
        </w:rPr>
        <w:t>=”</w:t>
      </w:r>
      <w:r w:rsidRPr="0005050A">
        <w:rPr>
          <w:highlight w:val="white"/>
          <w:lang w:val="en-GB"/>
          <w:rPrChange w:id="173" w:author="Kela" w:date="2011-06-20T12:23:00Z">
            <w:rPr>
              <w:highlight w:val="white"/>
            </w:rPr>
          </w:rPrChange>
        </w:rPr>
        <w:t>NB</w:t>
      </w:r>
      <w:r w:rsidRPr="0005050A">
        <w:rPr>
          <w:color w:val="0000FF"/>
          <w:highlight w:val="white"/>
          <w:lang w:val="en-GB"/>
          <w:rPrChange w:id="174" w:author="Kela" w:date="2011-06-20T12:23:00Z">
            <w:rPr>
              <w:color w:val="0000FF"/>
              <w:highlight w:val="white"/>
            </w:rPr>
          </w:rPrChange>
        </w:rPr>
        <w:t>”&gt;</w:t>
      </w:r>
      <w:r w:rsidRPr="0005050A">
        <w:rPr>
          <w:color w:val="000000"/>
          <w:highlight w:val="white"/>
          <w:lang w:val="en-GB"/>
          <w:rPrChange w:id="175" w:author="Kela" w:date="2011-06-20T12:23:00Z">
            <w:rPr>
              <w:color w:val="000000"/>
              <w:highlight w:val="white"/>
            </w:rPr>
          </w:rPrChange>
        </w:rPr>
        <w:t>von</w:t>
      </w:r>
      <w:r w:rsidRPr="0005050A">
        <w:rPr>
          <w:color w:val="0000FF"/>
          <w:highlight w:val="white"/>
          <w:lang w:val="en-GB"/>
          <w:rPrChange w:id="176" w:author="Kela" w:date="2011-06-20T12:23:00Z">
            <w:rPr>
              <w:color w:val="0000FF"/>
              <w:highlight w:val="white"/>
            </w:rPr>
          </w:rPrChange>
        </w:rPr>
        <w:t>&lt;/</w:t>
      </w:r>
      <w:r w:rsidRPr="0005050A">
        <w:rPr>
          <w:color w:val="800000"/>
          <w:highlight w:val="white"/>
          <w:lang w:val="en-GB"/>
          <w:rPrChange w:id="177" w:author="Kela" w:date="2011-06-20T12:23:00Z">
            <w:rPr>
              <w:color w:val="800000"/>
              <w:highlight w:val="white"/>
            </w:rPr>
          </w:rPrChange>
        </w:rPr>
        <w:t>prefix</w:t>
      </w:r>
      <w:r w:rsidRPr="0005050A">
        <w:rPr>
          <w:color w:val="0000FF"/>
          <w:highlight w:val="white"/>
          <w:lang w:val="en-GB"/>
          <w:rPrChange w:id="178" w:author="Kela" w:date="2011-06-20T12:23:00Z">
            <w:rPr>
              <w:color w:val="0000FF"/>
              <w:highlight w:val="white"/>
            </w:rPr>
          </w:rPrChange>
        </w:rPr>
        <w:t>&gt;</w:t>
      </w:r>
    </w:p>
    <w:p w:rsidR="005F1ADD" w:rsidRDefault="005F1ADD" w:rsidP="005F1ADD">
      <w:pPr>
        <w:autoSpaceDE w:val="0"/>
        <w:autoSpaceDN w:val="0"/>
        <w:adjustRightInd w:val="0"/>
        <w:rPr>
          <w:color w:val="000000"/>
          <w:highlight w:val="white"/>
        </w:rPr>
      </w:pPr>
      <w:r w:rsidRPr="009B3FB4">
        <w:rPr>
          <w:color w:val="000000"/>
          <w:highlight w:val="white"/>
          <w:lang w:val="en-GB"/>
        </w:rPr>
        <w:tab/>
      </w:r>
      <w:r w:rsidRPr="009B3FB4">
        <w:rPr>
          <w:color w:val="000000"/>
          <w:highlight w:val="white"/>
          <w:lang w:val="en-GB"/>
        </w:rPr>
        <w:tab/>
      </w:r>
      <w:r w:rsidRPr="009B3FB4">
        <w:rPr>
          <w:color w:val="000000"/>
          <w:highlight w:val="white"/>
          <w:lang w:val="en-GB"/>
        </w:rPr>
        <w:tab/>
      </w:r>
      <w:r w:rsidRPr="009B3FB4">
        <w:rPr>
          <w:color w:val="000000"/>
          <w:highlight w:val="white"/>
          <w:lang w:val="en-GB"/>
        </w:rPr>
        <w:tab/>
      </w:r>
      <w:r>
        <w:rPr>
          <w:color w:val="0000FF"/>
          <w:highlight w:val="white"/>
        </w:rPr>
        <w:t>&lt;</w:t>
      </w:r>
      <w:proofErr w:type="spellStart"/>
      <w:r>
        <w:rPr>
          <w:color w:val="800000"/>
          <w:highlight w:val="white"/>
        </w:rPr>
        <w:t>family</w:t>
      </w:r>
      <w:r>
        <w:rPr>
          <w:color w:val="0000FF"/>
          <w:highlight w:val="white"/>
        </w:rPr>
        <w:t>&gt;</w:t>
      </w:r>
      <w:r>
        <w:rPr>
          <w:color w:val="000000"/>
          <w:highlight w:val="white"/>
        </w:rPr>
        <w:t>Potilas</w:t>
      </w:r>
      <w:r>
        <w:rPr>
          <w:color w:val="0000FF"/>
          <w:highlight w:val="white"/>
        </w:rPr>
        <w:t>&lt;/</w:t>
      </w:r>
      <w:r>
        <w:rPr>
          <w:color w:val="800000"/>
          <w:highlight w:val="white"/>
        </w:rPr>
        <w:t>family</w:t>
      </w:r>
      <w:proofErr w:type="spellEnd"/>
      <w:r>
        <w:rPr>
          <w:color w:val="0000FF"/>
          <w:highlight w:val="white"/>
        </w:rPr>
        <w:t>&gt;</w:t>
      </w:r>
    </w:p>
    <w:p w:rsidR="005F1ADD" w:rsidRDefault="005F1ADD" w:rsidP="005F1ADD">
      <w:pPr>
        <w:autoSpaceDE w:val="0"/>
        <w:autoSpaceDN w:val="0"/>
        <w:adjustRightInd w:val="0"/>
        <w:rPr>
          <w:color w:val="000000"/>
          <w:highlight w:val="white"/>
        </w:rPr>
      </w:pP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FF"/>
          <w:highlight w:val="white"/>
        </w:rPr>
        <w:t>&lt;/</w:t>
      </w:r>
      <w:proofErr w:type="spellStart"/>
      <w:r>
        <w:rPr>
          <w:color w:val="800000"/>
          <w:highlight w:val="white"/>
        </w:rPr>
        <w:t>name</w:t>
      </w:r>
      <w:proofErr w:type="spellEnd"/>
      <w:r>
        <w:rPr>
          <w:color w:val="0000FF"/>
          <w:highlight w:val="white"/>
        </w:rPr>
        <w:t>&gt;</w:t>
      </w:r>
    </w:p>
    <w:p w:rsidR="005F1ADD" w:rsidRDefault="005F1ADD" w:rsidP="005F1ADD">
      <w:pPr>
        <w:autoSpaceDE w:val="0"/>
        <w:autoSpaceDN w:val="0"/>
        <w:adjustRightInd w:val="0"/>
        <w:rPr>
          <w:color w:val="000000"/>
          <w:highlight w:val="white"/>
        </w:rPr>
      </w:pP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FF"/>
          <w:highlight w:val="white"/>
        </w:rPr>
        <w:t>&lt;!</w:t>
      </w:r>
      <w:proofErr w:type="gramStart"/>
      <w:r>
        <w:rPr>
          <w:color w:val="0000FF"/>
          <w:highlight w:val="white"/>
        </w:rPr>
        <w:t>--</w:t>
      </w:r>
      <w:r>
        <w:rPr>
          <w:color w:val="808080"/>
          <w:highlight w:val="white"/>
        </w:rPr>
        <w:t xml:space="preserve"> Potilaan</w:t>
      </w:r>
      <w:proofErr w:type="gramEnd"/>
      <w:r>
        <w:rPr>
          <w:color w:val="808080"/>
          <w:highlight w:val="white"/>
        </w:rPr>
        <w:t xml:space="preserve"> sukupuoli, koodiston arvot:1=mies, 2=nainen, 0=tuntematon </w:t>
      </w:r>
      <w:r>
        <w:rPr>
          <w:color w:val="0000FF"/>
          <w:highlight w:val="white"/>
        </w:rPr>
        <w:t>--&gt;</w:t>
      </w:r>
    </w:p>
    <w:p w:rsidR="005F1ADD" w:rsidRPr="0005050A" w:rsidRDefault="005F1ADD" w:rsidP="005F1ADD">
      <w:pPr>
        <w:autoSpaceDE w:val="0"/>
        <w:autoSpaceDN w:val="0"/>
        <w:adjustRightInd w:val="0"/>
        <w:rPr>
          <w:color w:val="FF0000"/>
          <w:highlight w:val="white"/>
          <w:lang w:val="en-GB"/>
          <w:rPrChange w:id="179" w:author="Kela" w:date="2011-06-20T12:23:00Z">
            <w:rPr>
              <w:color w:val="FF0000"/>
              <w:highlight w:val="white"/>
            </w:rPr>
          </w:rPrChange>
        </w:rPr>
      </w:pP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 w:rsidRPr="0005050A">
        <w:rPr>
          <w:color w:val="0000FF"/>
          <w:highlight w:val="white"/>
          <w:lang w:val="en-GB"/>
          <w:rPrChange w:id="180" w:author="Kela" w:date="2011-06-20T12:23:00Z">
            <w:rPr>
              <w:color w:val="0000FF"/>
              <w:highlight w:val="white"/>
            </w:rPr>
          </w:rPrChange>
        </w:rPr>
        <w:t>&lt;</w:t>
      </w:r>
      <w:proofErr w:type="spellStart"/>
      <w:r w:rsidRPr="0005050A">
        <w:rPr>
          <w:color w:val="800000"/>
          <w:highlight w:val="white"/>
          <w:lang w:val="en-GB"/>
          <w:rPrChange w:id="181" w:author="Kela" w:date="2011-06-20T12:23:00Z">
            <w:rPr>
              <w:color w:val="800000"/>
              <w:highlight w:val="white"/>
            </w:rPr>
          </w:rPrChange>
        </w:rPr>
        <w:t>administrativeGenderCode</w:t>
      </w:r>
      <w:proofErr w:type="spellEnd"/>
      <w:r w:rsidRPr="0005050A">
        <w:rPr>
          <w:color w:val="FF0000"/>
          <w:highlight w:val="white"/>
          <w:lang w:val="en-GB"/>
          <w:rPrChange w:id="182" w:author="Kela" w:date="2011-06-20T12:23:00Z">
            <w:rPr>
              <w:color w:val="FF0000"/>
              <w:highlight w:val="white"/>
            </w:rPr>
          </w:rPrChange>
        </w:rPr>
        <w:t xml:space="preserve"> </w:t>
      </w:r>
    </w:p>
    <w:p w:rsidR="005F1ADD" w:rsidRPr="0005050A" w:rsidRDefault="005F1ADD" w:rsidP="005F1ADD">
      <w:pPr>
        <w:autoSpaceDE w:val="0"/>
        <w:autoSpaceDN w:val="0"/>
        <w:adjustRightInd w:val="0"/>
        <w:ind w:left="852" w:firstLine="284"/>
        <w:rPr>
          <w:color w:val="FF0000"/>
          <w:highlight w:val="white"/>
          <w:lang w:val="en-GB"/>
          <w:rPrChange w:id="183" w:author="Kela" w:date="2011-06-20T12:23:00Z">
            <w:rPr>
              <w:color w:val="FF0000"/>
              <w:highlight w:val="white"/>
            </w:rPr>
          </w:rPrChange>
        </w:rPr>
      </w:pPr>
      <w:proofErr w:type="gramStart"/>
      <w:r w:rsidRPr="0005050A">
        <w:rPr>
          <w:color w:val="FF0000"/>
          <w:highlight w:val="white"/>
          <w:lang w:val="en-GB"/>
          <w:rPrChange w:id="184" w:author="Kela" w:date="2011-06-20T12:23:00Z">
            <w:rPr>
              <w:color w:val="FF0000"/>
              <w:highlight w:val="white"/>
            </w:rPr>
          </w:rPrChange>
        </w:rPr>
        <w:t>code</w:t>
      </w:r>
      <w:proofErr w:type="gramEnd"/>
      <w:r w:rsidRPr="0005050A">
        <w:rPr>
          <w:color w:val="0000FF"/>
          <w:highlight w:val="white"/>
          <w:lang w:val="en-GB"/>
          <w:rPrChange w:id="185" w:author="Kela" w:date="2011-06-20T12:23:00Z">
            <w:rPr>
              <w:color w:val="0000FF"/>
              <w:highlight w:val="white"/>
            </w:rPr>
          </w:rPrChange>
        </w:rPr>
        <w:t>="</w:t>
      </w:r>
      <w:r w:rsidRPr="0005050A">
        <w:rPr>
          <w:color w:val="000000"/>
          <w:highlight w:val="white"/>
          <w:lang w:val="en-GB"/>
          <w:rPrChange w:id="186" w:author="Kela" w:date="2011-06-20T12:23:00Z">
            <w:rPr>
              <w:color w:val="000000"/>
              <w:highlight w:val="white"/>
            </w:rPr>
          </w:rPrChange>
        </w:rPr>
        <w:t>1</w:t>
      </w:r>
      <w:r w:rsidRPr="0005050A">
        <w:rPr>
          <w:color w:val="0000FF"/>
          <w:highlight w:val="white"/>
          <w:lang w:val="en-GB"/>
          <w:rPrChange w:id="187" w:author="Kela" w:date="2011-06-20T12:23:00Z">
            <w:rPr>
              <w:color w:val="0000FF"/>
              <w:highlight w:val="white"/>
            </w:rPr>
          </w:rPrChange>
        </w:rPr>
        <w:t>"</w:t>
      </w:r>
      <w:r w:rsidRPr="0005050A">
        <w:rPr>
          <w:color w:val="FF0000"/>
          <w:highlight w:val="white"/>
          <w:lang w:val="en-GB"/>
          <w:rPrChange w:id="188" w:author="Kela" w:date="2011-06-20T12:23:00Z">
            <w:rPr>
              <w:color w:val="FF0000"/>
              <w:highlight w:val="white"/>
            </w:rPr>
          </w:rPrChange>
        </w:rPr>
        <w:t xml:space="preserve"> </w:t>
      </w:r>
    </w:p>
    <w:p w:rsidR="005F1ADD" w:rsidRPr="0005050A" w:rsidRDefault="005F1ADD" w:rsidP="005F1ADD">
      <w:pPr>
        <w:autoSpaceDE w:val="0"/>
        <w:autoSpaceDN w:val="0"/>
        <w:adjustRightInd w:val="0"/>
        <w:ind w:left="852" w:firstLine="284"/>
        <w:rPr>
          <w:color w:val="FF0000"/>
          <w:highlight w:val="white"/>
          <w:lang w:val="en-GB"/>
          <w:rPrChange w:id="189" w:author="Kela" w:date="2011-06-20T12:23:00Z">
            <w:rPr>
              <w:color w:val="FF0000"/>
              <w:highlight w:val="white"/>
            </w:rPr>
          </w:rPrChange>
        </w:rPr>
      </w:pPr>
      <w:proofErr w:type="spellStart"/>
      <w:proofErr w:type="gramStart"/>
      <w:r w:rsidRPr="0005050A">
        <w:rPr>
          <w:color w:val="FF0000"/>
          <w:highlight w:val="white"/>
          <w:lang w:val="en-GB"/>
          <w:rPrChange w:id="190" w:author="Kela" w:date="2011-06-20T12:23:00Z">
            <w:rPr>
              <w:color w:val="FF0000"/>
              <w:highlight w:val="white"/>
            </w:rPr>
          </w:rPrChange>
        </w:rPr>
        <w:t>codeSystem</w:t>
      </w:r>
      <w:proofErr w:type="spellEnd"/>
      <w:proofErr w:type="gramEnd"/>
      <w:r w:rsidRPr="0005050A">
        <w:rPr>
          <w:color w:val="0000FF"/>
          <w:highlight w:val="white"/>
          <w:lang w:val="en-GB"/>
          <w:rPrChange w:id="191" w:author="Kela" w:date="2011-06-20T12:23:00Z">
            <w:rPr>
              <w:color w:val="0000FF"/>
              <w:highlight w:val="white"/>
            </w:rPr>
          </w:rPrChange>
        </w:rPr>
        <w:t>="</w:t>
      </w:r>
      <w:r w:rsidRPr="0005050A">
        <w:rPr>
          <w:color w:val="000000"/>
          <w:highlight w:val="white"/>
          <w:lang w:val="en-GB"/>
          <w:rPrChange w:id="192" w:author="Kela" w:date="2011-06-20T12:23:00Z">
            <w:rPr>
              <w:color w:val="000000"/>
              <w:highlight w:val="white"/>
            </w:rPr>
          </w:rPrChange>
        </w:rPr>
        <w:t>1.2.246.537.5.1.1997</w:t>
      </w:r>
      <w:r w:rsidRPr="0005050A">
        <w:rPr>
          <w:color w:val="0000FF"/>
          <w:highlight w:val="white"/>
          <w:lang w:val="en-GB"/>
          <w:rPrChange w:id="193" w:author="Kela" w:date="2011-06-20T12:23:00Z">
            <w:rPr>
              <w:color w:val="0000FF"/>
              <w:highlight w:val="white"/>
            </w:rPr>
          </w:rPrChange>
        </w:rPr>
        <w:t>"</w:t>
      </w:r>
      <w:r w:rsidRPr="0005050A">
        <w:rPr>
          <w:color w:val="FF0000"/>
          <w:highlight w:val="white"/>
          <w:lang w:val="en-GB"/>
          <w:rPrChange w:id="194" w:author="Kela" w:date="2011-06-20T12:23:00Z">
            <w:rPr>
              <w:color w:val="FF0000"/>
              <w:highlight w:val="white"/>
            </w:rPr>
          </w:rPrChange>
        </w:rPr>
        <w:t xml:space="preserve"> </w:t>
      </w:r>
    </w:p>
    <w:p w:rsidR="005F1ADD" w:rsidRPr="0005050A" w:rsidRDefault="005F1ADD" w:rsidP="005F1ADD">
      <w:pPr>
        <w:autoSpaceDE w:val="0"/>
        <w:autoSpaceDN w:val="0"/>
        <w:adjustRightInd w:val="0"/>
        <w:ind w:left="852" w:firstLine="284"/>
        <w:rPr>
          <w:color w:val="FF0000"/>
          <w:highlight w:val="white"/>
          <w:lang w:val="en-GB"/>
          <w:rPrChange w:id="195" w:author="Kela" w:date="2011-06-20T12:23:00Z">
            <w:rPr>
              <w:color w:val="FF0000"/>
              <w:highlight w:val="white"/>
            </w:rPr>
          </w:rPrChange>
        </w:rPr>
      </w:pPr>
      <w:proofErr w:type="spellStart"/>
      <w:proofErr w:type="gramStart"/>
      <w:r w:rsidRPr="0005050A">
        <w:rPr>
          <w:color w:val="FF0000"/>
          <w:highlight w:val="white"/>
          <w:lang w:val="en-GB"/>
          <w:rPrChange w:id="196" w:author="Kela" w:date="2011-06-20T12:23:00Z">
            <w:rPr>
              <w:color w:val="FF0000"/>
              <w:highlight w:val="white"/>
            </w:rPr>
          </w:rPrChange>
        </w:rPr>
        <w:lastRenderedPageBreak/>
        <w:t>codeSystemName</w:t>
      </w:r>
      <w:proofErr w:type="spellEnd"/>
      <w:proofErr w:type="gramEnd"/>
      <w:r w:rsidRPr="0005050A">
        <w:rPr>
          <w:color w:val="0000FF"/>
          <w:highlight w:val="white"/>
          <w:lang w:val="en-GB"/>
          <w:rPrChange w:id="197" w:author="Kela" w:date="2011-06-20T12:23:00Z">
            <w:rPr>
              <w:color w:val="0000FF"/>
              <w:highlight w:val="white"/>
            </w:rPr>
          </w:rPrChange>
        </w:rPr>
        <w:t>="</w:t>
      </w:r>
      <w:r w:rsidRPr="0005050A">
        <w:rPr>
          <w:color w:val="000000"/>
          <w:highlight w:val="white"/>
          <w:lang w:val="en-GB"/>
          <w:rPrChange w:id="198" w:author="Kela" w:date="2011-06-20T12:23:00Z">
            <w:rPr>
              <w:color w:val="000000"/>
              <w:highlight w:val="white"/>
            </w:rPr>
          </w:rPrChange>
        </w:rPr>
        <w:t xml:space="preserve">AR/YDIN - </w:t>
      </w:r>
      <w:proofErr w:type="spellStart"/>
      <w:r w:rsidRPr="0005050A">
        <w:rPr>
          <w:color w:val="000000"/>
          <w:highlight w:val="white"/>
          <w:lang w:val="en-GB"/>
          <w:rPrChange w:id="199" w:author="Kela" w:date="2011-06-20T12:23:00Z">
            <w:rPr>
              <w:color w:val="000000"/>
              <w:highlight w:val="white"/>
            </w:rPr>
          </w:rPrChange>
        </w:rPr>
        <w:t>Sukupuoli</w:t>
      </w:r>
      <w:proofErr w:type="spellEnd"/>
      <w:r w:rsidRPr="0005050A">
        <w:rPr>
          <w:color w:val="0000FF"/>
          <w:highlight w:val="white"/>
          <w:lang w:val="en-GB"/>
          <w:rPrChange w:id="200" w:author="Kela" w:date="2011-06-20T12:23:00Z">
            <w:rPr>
              <w:color w:val="0000FF"/>
              <w:highlight w:val="white"/>
            </w:rPr>
          </w:rPrChange>
        </w:rPr>
        <w:t>"</w:t>
      </w:r>
      <w:r w:rsidRPr="0005050A">
        <w:rPr>
          <w:color w:val="FF0000"/>
          <w:highlight w:val="white"/>
          <w:lang w:val="en-GB"/>
          <w:rPrChange w:id="201" w:author="Kela" w:date="2011-06-20T12:23:00Z">
            <w:rPr>
              <w:color w:val="FF0000"/>
              <w:highlight w:val="white"/>
            </w:rPr>
          </w:rPrChange>
        </w:rPr>
        <w:t xml:space="preserve"> </w:t>
      </w:r>
    </w:p>
    <w:p w:rsidR="005F1ADD" w:rsidRDefault="005F1ADD" w:rsidP="005F1ADD">
      <w:pPr>
        <w:autoSpaceDE w:val="0"/>
        <w:autoSpaceDN w:val="0"/>
        <w:adjustRightInd w:val="0"/>
        <w:ind w:left="852" w:firstLine="284"/>
        <w:rPr>
          <w:color w:val="000000"/>
          <w:highlight w:val="white"/>
        </w:rPr>
      </w:pPr>
      <w:proofErr w:type="spellStart"/>
      <w:r>
        <w:rPr>
          <w:color w:val="FF0000"/>
          <w:highlight w:val="white"/>
        </w:rPr>
        <w:t>displayName</w:t>
      </w:r>
      <w:r>
        <w:rPr>
          <w:color w:val="0000FF"/>
          <w:highlight w:val="white"/>
        </w:rPr>
        <w:t>="</w:t>
      </w:r>
      <w:r>
        <w:rPr>
          <w:color w:val="000000"/>
          <w:highlight w:val="white"/>
        </w:rPr>
        <w:t>mies</w:t>
      </w:r>
      <w:proofErr w:type="spellEnd"/>
      <w:r>
        <w:rPr>
          <w:color w:val="0000FF"/>
          <w:highlight w:val="white"/>
        </w:rPr>
        <w:t>"/&gt;</w:t>
      </w:r>
    </w:p>
    <w:p w:rsidR="005F1ADD" w:rsidRDefault="005F1ADD" w:rsidP="005F1ADD">
      <w:pPr>
        <w:autoSpaceDE w:val="0"/>
        <w:autoSpaceDN w:val="0"/>
        <w:adjustRightInd w:val="0"/>
        <w:rPr>
          <w:color w:val="000000"/>
          <w:highlight w:val="white"/>
        </w:rPr>
      </w:pP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FF"/>
          <w:highlight w:val="white"/>
        </w:rPr>
        <w:t>&lt;!</w:t>
      </w:r>
      <w:proofErr w:type="gramStart"/>
      <w:r>
        <w:rPr>
          <w:color w:val="0000FF"/>
          <w:highlight w:val="white"/>
        </w:rPr>
        <w:t>--</w:t>
      </w:r>
      <w:r>
        <w:rPr>
          <w:color w:val="808080"/>
          <w:highlight w:val="white"/>
        </w:rPr>
        <w:t xml:space="preserve"> Potilaan</w:t>
      </w:r>
      <w:proofErr w:type="gramEnd"/>
      <w:r>
        <w:rPr>
          <w:color w:val="808080"/>
          <w:highlight w:val="white"/>
        </w:rPr>
        <w:t xml:space="preserve"> syntymäaika </w:t>
      </w:r>
      <w:r>
        <w:rPr>
          <w:color w:val="0000FF"/>
          <w:highlight w:val="white"/>
        </w:rPr>
        <w:t>--&gt;</w:t>
      </w:r>
    </w:p>
    <w:p w:rsidR="005F1ADD" w:rsidRDefault="005F1ADD" w:rsidP="005F1ADD">
      <w:pPr>
        <w:autoSpaceDE w:val="0"/>
        <w:autoSpaceDN w:val="0"/>
        <w:adjustRightInd w:val="0"/>
        <w:rPr>
          <w:color w:val="000000"/>
          <w:highlight w:val="white"/>
        </w:rPr>
      </w:pP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FF"/>
          <w:highlight w:val="white"/>
        </w:rPr>
        <w:t>&lt;</w:t>
      </w:r>
      <w:proofErr w:type="spellStart"/>
      <w:r>
        <w:rPr>
          <w:color w:val="800000"/>
          <w:highlight w:val="white"/>
        </w:rPr>
        <w:t>birthTime</w:t>
      </w:r>
      <w:proofErr w:type="spellEnd"/>
      <w:r>
        <w:rPr>
          <w:color w:val="FF0000"/>
          <w:highlight w:val="white"/>
        </w:rPr>
        <w:t xml:space="preserve"> value</w:t>
      </w:r>
      <w:r>
        <w:rPr>
          <w:color w:val="0000FF"/>
          <w:highlight w:val="white"/>
        </w:rPr>
        <w:t>="</w:t>
      </w:r>
      <w:r>
        <w:rPr>
          <w:color w:val="000000"/>
          <w:highlight w:val="white"/>
        </w:rPr>
        <w:t>19750803</w:t>
      </w:r>
      <w:r>
        <w:rPr>
          <w:color w:val="0000FF"/>
          <w:highlight w:val="white"/>
        </w:rPr>
        <w:t>"/&gt;</w:t>
      </w:r>
    </w:p>
    <w:p w:rsidR="005F1ADD" w:rsidRDefault="005F1ADD" w:rsidP="005F1ADD">
      <w:pPr>
        <w:autoSpaceDE w:val="0"/>
        <w:autoSpaceDN w:val="0"/>
        <w:adjustRightInd w:val="0"/>
        <w:rPr>
          <w:color w:val="000000"/>
          <w:highlight w:val="white"/>
        </w:rPr>
      </w:pPr>
      <w:r>
        <w:rPr>
          <w:color w:val="000000"/>
          <w:highlight w:val="white"/>
        </w:rPr>
        <w:tab/>
      </w:r>
      <w:r>
        <w:rPr>
          <w:color w:val="000000"/>
          <w:highlight w:val="white"/>
        </w:rPr>
        <w:tab/>
      </w:r>
      <w:r>
        <w:rPr>
          <w:color w:val="0000FF"/>
          <w:highlight w:val="white"/>
        </w:rPr>
        <w:t>&lt;/</w:t>
      </w:r>
      <w:proofErr w:type="spellStart"/>
      <w:r>
        <w:rPr>
          <w:color w:val="800000"/>
          <w:highlight w:val="white"/>
        </w:rPr>
        <w:t>patient</w:t>
      </w:r>
      <w:proofErr w:type="spellEnd"/>
      <w:r>
        <w:rPr>
          <w:color w:val="0000FF"/>
          <w:highlight w:val="white"/>
        </w:rPr>
        <w:t>&gt;</w:t>
      </w:r>
    </w:p>
    <w:p w:rsidR="005F1ADD" w:rsidRDefault="005F1ADD" w:rsidP="005F1ADD">
      <w:pPr>
        <w:autoSpaceDE w:val="0"/>
        <w:autoSpaceDN w:val="0"/>
        <w:adjustRightInd w:val="0"/>
        <w:rPr>
          <w:color w:val="000000"/>
          <w:highlight w:val="white"/>
        </w:rPr>
      </w:pPr>
      <w:r>
        <w:rPr>
          <w:color w:val="000000"/>
          <w:highlight w:val="white"/>
        </w:rPr>
        <w:tab/>
      </w:r>
      <w:r>
        <w:rPr>
          <w:color w:val="0000FF"/>
          <w:highlight w:val="white"/>
        </w:rPr>
        <w:t>&lt;/</w:t>
      </w:r>
      <w:proofErr w:type="spellStart"/>
      <w:r>
        <w:rPr>
          <w:color w:val="800000"/>
          <w:highlight w:val="white"/>
        </w:rPr>
        <w:t>patientRole</w:t>
      </w:r>
      <w:proofErr w:type="spellEnd"/>
      <w:r>
        <w:rPr>
          <w:color w:val="0000FF"/>
          <w:highlight w:val="white"/>
        </w:rPr>
        <w:t>&gt;</w:t>
      </w:r>
    </w:p>
    <w:p w:rsidR="00522FC1" w:rsidRDefault="005F1ADD" w:rsidP="005F1ADD">
      <w:pPr>
        <w:autoSpaceDE w:val="0"/>
        <w:autoSpaceDN w:val="0"/>
        <w:adjustRightInd w:val="0"/>
        <w:rPr>
          <w:rStyle w:val="XML10ptBlack"/>
          <w:highlight w:val="white"/>
        </w:rPr>
      </w:pPr>
      <w:r>
        <w:rPr>
          <w:color w:val="0000FF"/>
          <w:highlight w:val="white"/>
        </w:rPr>
        <w:t>&lt;/</w:t>
      </w:r>
      <w:proofErr w:type="spellStart"/>
      <w:r>
        <w:rPr>
          <w:color w:val="800000"/>
          <w:highlight w:val="white"/>
        </w:rPr>
        <w:t>recordTarget</w:t>
      </w:r>
      <w:proofErr w:type="spellEnd"/>
      <w:r>
        <w:rPr>
          <w:color w:val="0000FF"/>
          <w:highlight w:val="white"/>
        </w:rPr>
        <w:t>&gt;</w:t>
      </w:r>
    </w:p>
    <w:p w:rsidR="00522FC1" w:rsidRDefault="00522FC1"/>
    <w:p w:rsidR="0005050A" w:rsidRDefault="0005050A" w:rsidP="0005050A">
      <w:pPr>
        <w:pStyle w:val="Otsikko2"/>
        <w:numPr>
          <w:ins w:id="202" w:author="Kela" w:date="2011-06-20T12:23:00Z"/>
        </w:numPr>
        <w:rPr>
          <w:ins w:id="203" w:author="Kela" w:date="2011-06-20T12:23:00Z"/>
        </w:rPr>
      </w:pPr>
      <w:bookmarkStart w:id="204" w:name="_Ref151790365"/>
      <w:bookmarkStart w:id="205" w:name="_Toc155024586"/>
      <w:bookmarkStart w:id="206" w:name="AUTHOR"/>
      <w:bookmarkStart w:id="207" w:name="_Toc296520846"/>
      <w:proofErr w:type="spellStart"/>
      <w:ins w:id="208" w:author="Kela" w:date="2011-06-20T12:23:00Z">
        <w:r>
          <w:t>author</w:t>
        </w:r>
        <w:bookmarkEnd w:id="207"/>
        <w:proofErr w:type="spellEnd"/>
      </w:ins>
    </w:p>
    <w:bookmarkEnd w:id="206"/>
    <w:p w:rsidR="0005050A" w:rsidRDefault="0005050A" w:rsidP="0005050A">
      <w:pPr>
        <w:numPr>
          <w:ins w:id="209" w:author="Kela" w:date="2011-06-20T12:23:00Z"/>
        </w:numPr>
        <w:rPr>
          <w:ins w:id="210" w:author="Kela" w:date="2011-06-20T12:23:00Z"/>
        </w:rPr>
      </w:pPr>
    </w:p>
    <w:p w:rsidR="0005050A" w:rsidRPr="00A32F08" w:rsidRDefault="0005050A" w:rsidP="0005050A">
      <w:pPr>
        <w:numPr>
          <w:ins w:id="211" w:author="Kela" w:date="2011-06-20T12:23:00Z"/>
        </w:numPr>
        <w:autoSpaceDE w:val="0"/>
        <w:autoSpaceDN w:val="0"/>
        <w:adjustRightInd w:val="0"/>
        <w:rPr>
          <w:ins w:id="212" w:author="Kela" w:date="2011-06-20T12:23:00Z"/>
          <w:color w:val="000000"/>
          <w:highlight w:val="white"/>
        </w:rPr>
      </w:pPr>
      <w:ins w:id="213" w:author="Kela" w:date="2011-06-20T12:23:00Z">
        <w:r w:rsidRPr="00A32F08">
          <w:rPr>
            <w:color w:val="0000FF"/>
            <w:highlight w:val="white"/>
          </w:rPr>
          <w:t>&lt;!</w:t>
        </w:r>
        <w:proofErr w:type="gramStart"/>
        <w:r w:rsidRPr="00A32F08">
          <w:rPr>
            <w:color w:val="0000FF"/>
            <w:highlight w:val="white"/>
          </w:rPr>
          <w:t>--</w:t>
        </w:r>
        <w:r w:rsidRPr="00A32F08">
          <w:rPr>
            <w:color w:val="808080"/>
            <w:highlight w:val="white"/>
          </w:rPr>
          <w:t xml:space="preserve"> Lääkemääräyksen</w:t>
        </w:r>
        <w:proofErr w:type="gramEnd"/>
        <w:r w:rsidRPr="00A32F08">
          <w:rPr>
            <w:color w:val="808080"/>
            <w:highlight w:val="white"/>
          </w:rPr>
          <w:t xml:space="preserve"> laatija </w:t>
        </w:r>
        <w:r w:rsidRPr="00A32F08">
          <w:rPr>
            <w:color w:val="0000FF"/>
            <w:highlight w:val="white"/>
          </w:rPr>
          <w:t>--&gt;</w:t>
        </w:r>
      </w:ins>
    </w:p>
    <w:p w:rsidR="0005050A" w:rsidRPr="00A32F08" w:rsidRDefault="0005050A" w:rsidP="0005050A">
      <w:pPr>
        <w:numPr>
          <w:ins w:id="214" w:author="Kela" w:date="2011-06-20T12:23:00Z"/>
        </w:numPr>
        <w:autoSpaceDE w:val="0"/>
        <w:autoSpaceDN w:val="0"/>
        <w:adjustRightInd w:val="0"/>
        <w:rPr>
          <w:ins w:id="215" w:author="Kela" w:date="2011-06-20T12:23:00Z"/>
          <w:color w:val="000000"/>
          <w:highlight w:val="white"/>
        </w:rPr>
      </w:pPr>
      <w:ins w:id="216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</w:rPr>
          <w:t>&lt;</w:t>
        </w:r>
        <w:proofErr w:type="spellStart"/>
        <w:r w:rsidRPr="00A32F08">
          <w:rPr>
            <w:color w:val="800000"/>
            <w:highlight w:val="white"/>
          </w:rPr>
          <w:t>author</w:t>
        </w:r>
        <w:proofErr w:type="spellEnd"/>
        <w:r w:rsidRPr="00A32F08">
          <w:rPr>
            <w:color w:val="0000FF"/>
            <w:highlight w:val="white"/>
          </w:rPr>
          <w:t>&gt;</w:t>
        </w:r>
      </w:ins>
    </w:p>
    <w:p w:rsidR="0005050A" w:rsidRPr="00A32F08" w:rsidRDefault="0005050A" w:rsidP="0005050A">
      <w:pPr>
        <w:numPr>
          <w:ins w:id="217" w:author="Kela" w:date="2011-06-20T12:23:00Z"/>
        </w:numPr>
        <w:autoSpaceDE w:val="0"/>
        <w:autoSpaceDN w:val="0"/>
        <w:adjustRightInd w:val="0"/>
        <w:rPr>
          <w:ins w:id="218" w:author="Kela" w:date="2011-06-20T12:23:00Z"/>
          <w:color w:val="000000"/>
          <w:highlight w:val="white"/>
        </w:rPr>
      </w:pPr>
      <w:ins w:id="219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</w:rPr>
          <w:t>&lt;!</w:t>
        </w:r>
        <w:proofErr w:type="gramStart"/>
        <w:r w:rsidRPr="00A32F08">
          <w:rPr>
            <w:color w:val="0000FF"/>
            <w:highlight w:val="white"/>
          </w:rPr>
          <w:t>--</w:t>
        </w:r>
        <w:r w:rsidRPr="00A32F08">
          <w:rPr>
            <w:color w:val="808080"/>
            <w:highlight w:val="white"/>
          </w:rPr>
          <w:t xml:space="preserve"> Ammattihenkilön</w:t>
        </w:r>
        <w:proofErr w:type="gramEnd"/>
        <w:r w:rsidRPr="00A32F08">
          <w:rPr>
            <w:color w:val="808080"/>
            <w:highlight w:val="white"/>
          </w:rPr>
          <w:t xml:space="preserve"> rooli </w:t>
        </w:r>
        <w:r w:rsidRPr="00A32F08">
          <w:rPr>
            <w:color w:val="0000FF"/>
            <w:highlight w:val="white"/>
          </w:rPr>
          <w:t>--&gt;</w:t>
        </w:r>
      </w:ins>
    </w:p>
    <w:p w:rsidR="0005050A" w:rsidRPr="00A32F08" w:rsidRDefault="0005050A" w:rsidP="0005050A">
      <w:pPr>
        <w:numPr>
          <w:ins w:id="220" w:author="Kela" w:date="2011-06-20T12:23:00Z"/>
        </w:numPr>
        <w:autoSpaceDE w:val="0"/>
        <w:autoSpaceDN w:val="0"/>
        <w:adjustRightInd w:val="0"/>
        <w:rPr>
          <w:ins w:id="221" w:author="Kela" w:date="2011-06-20T12:23:00Z"/>
          <w:color w:val="000000"/>
          <w:highlight w:val="white"/>
        </w:rPr>
      </w:pPr>
      <w:ins w:id="222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</w:rPr>
          <w:t>&lt;</w:t>
        </w:r>
        <w:proofErr w:type="spellStart"/>
        <w:r w:rsidRPr="00A32F08">
          <w:rPr>
            <w:color w:val="800000"/>
            <w:highlight w:val="white"/>
          </w:rPr>
          <w:t>functionCode</w:t>
        </w:r>
        <w:proofErr w:type="spellEnd"/>
        <w:r w:rsidRPr="00A32F08">
          <w:rPr>
            <w:color w:val="FF0000"/>
            <w:highlight w:val="white"/>
          </w:rPr>
          <w:t xml:space="preserve"> </w:t>
        </w:r>
        <w:proofErr w:type="spellStart"/>
        <w:r w:rsidRPr="00A32F08">
          <w:rPr>
            <w:color w:val="FF0000"/>
            <w:highlight w:val="white"/>
          </w:rPr>
          <w:t>code</w:t>
        </w:r>
        <w:r w:rsidRPr="00A32F08">
          <w:rPr>
            <w:color w:val="0000FF"/>
            <w:highlight w:val="white"/>
          </w:rPr>
          <w:t>="</w:t>
        </w:r>
        <w:r w:rsidRPr="00A32F08">
          <w:rPr>
            <w:color w:val="000000"/>
            <w:highlight w:val="white"/>
          </w:rPr>
          <w:t>LAL</w:t>
        </w:r>
        <w:proofErr w:type="spellEnd"/>
        <w:r w:rsidRPr="00A32F08">
          <w:rPr>
            <w:color w:val="0000FF"/>
            <w:highlight w:val="white"/>
          </w:rPr>
          <w:t>"</w:t>
        </w:r>
        <w:r w:rsidRPr="00A32F08">
          <w:rPr>
            <w:color w:val="FF0000"/>
            <w:highlight w:val="white"/>
          </w:rPr>
          <w:t xml:space="preserve"> codeSystem</w:t>
        </w:r>
        <w:r w:rsidRPr="00A32F08">
          <w:rPr>
            <w:color w:val="0000FF"/>
            <w:highlight w:val="white"/>
          </w:rPr>
          <w:t>="</w:t>
        </w:r>
        <w:r w:rsidRPr="00A32F08">
          <w:rPr>
            <w:color w:val="000000"/>
            <w:highlight w:val="white"/>
          </w:rPr>
          <w:t>1.2.246.537.5.40006.2003</w:t>
        </w:r>
        <w:r w:rsidRPr="00A32F08">
          <w:rPr>
            <w:color w:val="0000FF"/>
            <w:highlight w:val="white"/>
          </w:rPr>
          <w:t>"</w:t>
        </w:r>
        <w:r w:rsidRPr="00A32F08">
          <w:rPr>
            <w:color w:val="FF0000"/>
            <w:highlight w:val="white"/>
          </w:rPr>
          <w:t xml:space="preserve"> </w:t>
        </w:r>
        <w:proofErr w:type="spellStart"/>
        <w:r w:rsidRPr="00A32F08">
          <w:rPr>
            <w:color w:val="FF0000"/>
            <w:highlight w:val="white"/>
          </w:rPr>
          <w:t>codeSystemName</w:t>
        </w:r>
        <w:r w:rsidRPr="00A32F08">
          <w:rPr>
            <w:color w:val="0000FF"/>
            <w:highlight w:val="white"/>
          </w:rPr>
          <w:t>="</w:t>
        </w:r>
        <w:r w:rsidRPr="00A32F08">
          <w:rPr>
            <w:color w:val="000000"/>
            <w:highlight w:val="white"/>
          </w:rPr>
          <w:t>Ammattihenkilön</w:t>
        </w:r>
        <w:proofErr w:type="spellEnd"/>
        <w:r w:rsidRPr="00A32F08">
          <w:rPr>
            <w:color w:val="000000"/>
            <w:highlight w:val="white"/>
          </w:rPr>
          <w:t xml:space="preserve"> rooli</w:t>
        </w:r>
        <w:r w:rsidRPr="00A32F08">
          <w:rPr>
            <w:color w:val="0000FF"/>
            <w:highlight w:val="white"/>
          </w:rPr>
          <w:t>"</w:t>
        </w:r>
        <w:r w:rsidRPr="00A32F08">
          <w:rPr>
            <w:color w:val="FF0000"/>
            <w:highlight w:val="white"/>
          </w:rPr>
          <w:t xml:space="preserve"> </w:t>
        </w:r>
        <w:proofErr w:type="spellStart"/>
        <w:r w:rsidRPr="00A32F08">
          <w:rPr>
            <w:color w:val="FF0000"/>
            <w:highlight w:val="white"/>
          </w:rPr>
          <w:t>displayName</w:t>
        </w:r>
        <w:r w:rsidRPr="00A32F08">
          <w:rPr>
            <w:color w:val="0000FF"/>
            <w:highlight w:val="white"/>
          </w:rPr>
          <w:t>="</w:t>
        </w:r>
        <w:r w:rsidRPr="00A32F08">
          <w:rPr>
            <w:color w:val="000000"/>
            <w:highlight w:val="white"/>
          </w:rPr>
          <w:t>Lääkityksen</w:t>
        </w:r>
        <w:proofErr w:type="spellEnd"/>
        <w:r w:rsidRPr="00A32F08">
          <w:rPr>
            <w:color w:val="000000"/>
            <w:highlight w:val="white"/>
          </w:rPr>
          <w:t xml:space="preserve"> aloittanut lääkäri</w:t>
        </w:r>
        <w:r w:rsidRPr="00A32F08">
          <w:rPr>
            <w:color w:val="0000FF"/>
            <w:highlight w:val="white"/>
          </w:rPr>
          <w:t>"/&gt;</w:t>
        </w:r>
      </w:ins>
    </w:p>
    <w:p w:rsidR="0005050A" w:rsidRPr="00A32F08" w:rsidRDefault="0005050A" w:rsidP="0005050A">
      <w:pPr>
        <w:numPr>
          <w:ins w:id="223" w:author="Kela" w:date="2011-06-20T12:23:00Z"/>
        </w:numPr>
        <w:autoSpaceDE w:val="0"/>
        <w:autoSpaceDN w:val="0"/>
        <w:adjustRightInd w:val="0"/>
        <w:rPr>
          <w:ins w:id="224" w:author="Kela" w:date="2011-06-20T12:23:00Z"/>
          <w:color w:val="000000"/>
          <w:highlight w:val="white"/>
        </w:rPr>
      </w:pPr>
      <w:ins w:id="225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</w:rPr>
          <w:t>&lt;!</w:t>
        </w:r>
        <w:proofErr w:type="gramStart"/>
        <w:r w:rsidRPr="00A32F08">
          <w:rPr>
            <w:color w:val="0000FF"/>
            <w:highlight w:val="white"/>
          </w:rPr>
          <w:t>--</w:t>
        </w:r>
        <w:r w:rsidRPr="00A32F08">
          <w:rPr>
            <w:color w:val="808080"/>
            <w:highlight w:val="white"/>
          </w:rPr>
          <w:t xml:space="preserve"> Lääkärin</w:t>
        </w:r>
        <w:proofErr w:type="gramEnd"/>
        <w:r w:rsidRPr="00A32F08">
          <w:rPr>
            <w:color w:val="808080"/>
            <w:highlight w:val="white"/>
          </w:rPr>
          <w:t xml:space="preserve"> kirjautumisaika</w:t>
        </w:r>
        <w:r w:rsidRPr="00A32F08">
          <w:rPr>
            <w:color w:val="0000FF"/>
            <w:highlight w:val="white"/>
          </w:rPr>
          <w:t>--&gt;</w:t>
        </w:r>
      </w:ins>
    </w:p>
    <w:p w:rsidR="0005050A" w:rsidRPr="00A32F08" w:rsidRDefault="0005050A" w:rsidP="0005050A">
      <w:pPr>
        <w:numPr>
          <w:ins w:id="226" w:author="Kela" w:date="2011-06-20T12:23:00Z"/>
        </w:numPr>
        <w:autoSpaceDE w:val="0"/>
        <w:autoSpaceDN w:val="0"/>
        <w:adjustRightInd w:val="0"/>
        <w:rPr>
          <w:ins w:id="227" w:author="Kela" w:date="2011-06-20T12:23:00Z"/>
          <w:color w:val="000000"/>
          <w:highlight w:val="white"/>
        </w:rPr>
      </w:pPr>
      <w:ins w:id="228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</w:rPr>
          <w:t>&lt;</w:t>
        </w:r>
        <w:proofErr w:type="spellStart"/>
        <w:r w:rsidRPr="00A32F08">
          <w:rPr>
            <w:color w:val="800000"/>
            <w:highlight w:val="white"/>
          </w:rPr>
          <w:t>time</w:t>
        </w:r>
        <w:proofErr w:type="spellEnd"/>
        <w:r w:rsidRPr="00A32F08">
          <w:rPr>
            <w:color w:val="FF0000"/>
            <w:highlight w:val="white"/>
          </w:rPr>
          <w:t xml:space="preserve"> value</w:t>
        </w:r>
        <w:r w:rsidRPr="00A32F08">
          <w:rPr>
            <w:color w:val="0000FF"/>
            <w:highlight w:val="white"/>
          </w:rPr>
          <w:t>="</w:t>
        </w:r>
        <w:r w:rsidRPr="00A32F08">
          <w:rPr>
            <w:color w:val="000000"/>
            <w:highlight w:val="white"/>
          </w:rPr>
          <w:t>20090424092017</w:t>
        </w:r>
        <w:r w:rsidRPr="00A32F08">
          <w:rPr>
            <w:color w:val="0000FF"/>
            <w:highlight w:val="white"/>
          </w:rPr>
          <w:t>"/&gt;</w:t>
        </w:r>
      </w:ins>
    </w:p>
    <w:p w:rsidR="0005050A" w:rsidRPr="00A32F08" w:rsidRDefault="0005050A" w:rsidP="0005050A">
      <w:pPr>
        <w:numPr>
          <w:ins w:id="229" w:author="Kela" w:date="2011-06-20T12:23:00Z"/>
        </w:numPr>
        <w:autoSpaceDE w:val="0"/>
        <w:autoSpaceDN w:val="0"/>
        <w:adjustRightInd w:val="0"/>
        <w:rPr>
          <w:ins w:id="230" w:author="Kela" w:date="2011-06-20T12:23:00Z"/>
          <w:color w:val="000000"/>
          <w:highlight w:val="white"/>
        </w:rPr>
      </w:pPr>
      <w:ins w:id="231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</w:rPr>
          <w:t>&lt;</w:t>
        </w:r>
        <w:proofErr w:type="spellStart"/>
        <w:r w:rsidRPr="00A32F08">
          <w:rPr>
            <w:color w:val="800000"/>
            <w:highlight w:val="white"/>
          </w:rPr>
          <w:t>assignedAuthor</w:t>
        </w:r>
        <w:proofErr w:type="spellEnd"/>
        <w:r w:rsidRPr="00A32F08">
          <w:rPr>
            <w:color w:val="0000FF"/>
            <w:highlight w:val="white"/>
          </w:rPr>
          <w:t>&gt;</w:t>
        </w:r>
      </w:ins>
    </w:p>
    <w:p w:rsidR="0005050A" w:rsidRPr="00A32F08" w:rsidRDefault="0005050A" w:rsidP="0005050A">
      <w:pPr>
        <w:numPr>
          <w:ins w:id="232" w:author="Kela" w:date="2011-06-20T12:23:00Z"/>
        </w:numPr>
        <w:autoSpaceDE w:val="0"/>
        <w:autoSpaceDN w:val="0"/>
        <w:adjustRightInd w:val="0"/>
        <w:rPr>
          <w:ins w:id="233" w:author="Kela" w:date="2011-06-20T12:23:00Z"/>
          <w:color w:val="000000"/>
          <w:highlight w:val="white"/>
        </w:rPr>
      </w:pPr>
      <w:ins w:id="234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</w:rPr>
          <w:t>&lt;!</w:t>
        </w:r>
        <w:proofErr w:type="gramStart"/>
        <w:r w:rsidRPr="00A32F08">
          <w:rPr>
            <w:color w:val="0000FF"/>
            <w:highlight w:val="white"/>
          </w:rPr>
          <w:t>--</w:t>
        </w:r>
        <w:r w:rsidRPr="00A32F08">
          <w:rPr>
            <w:color w:val="808080"/>
            <w:highlight w:val="white"/>
          </w:rPr>
          <w:t xml:space="preserve"> Terveydenhuollon</w:t>
        </w:r>
        <w:proofErr w:type="gramEnd"/>
        <w:r w:rsidRPr="00A32F08">
          <w:rPr>
            <w:color w:val="808080"/>
            <w:highlight w:val="white"/>
          </w:rPr>
          <w:t xml:space="preserve"> ammattilaisen (lääkäri) tunniste, </w:t>
        </w:r>
        <w:proofErr w:type="spellStart"/>
        <w:r w:rsidRPr="00A32F08">
          <w:rPr>
            <w:color w:val="808080"/>
            <w:highlight w:val="white"/>
          </w:rPr>
          <w:t>sv-numero</w:t>
        </w:r>
        <w:proofErr w:type="spellEnd"/>
        <w:r w:rsidRPr="00A32F08">
          <w:rPr>
            <w:color w:val="808080"/>
            <w:highlight w:val="white"/>
          </w:rPr>
          <w:t xml:space="preserve"> </w:t>
        </w:r>
        <w:proofErr w:type="spellStart"/>
        <w:r w:rsidRPr="00A32F08">
          <w:rPr>
            <w:color w:val="808080"/>
            <w:highlight w:val="white"/>
          </w:rPr>
          <w:t>extensionissa</w:t>
        </w:r>
        <w:proofErr w:type="spellEnd"/>
        <w:r w:rsidRPr="00A32F08">
          <w:rPr>
            <w:color w:val="808080"/>
            <w:highlight w:val="white"/>
          </w:rPr>
          <w:t xml:space="preserve"> </w:t>
        </w:r>
        <w:r w:rsidRPr="00A32F08">
          <w:rPr>
            <w:color w:val="0000FF"/>
            <w:highlight w:val="white"/>
          </w:rPr>
          <w:t>--&gt;</w:t>
        </w:r>
      </w:ins>
    </w:p>
    <w:p w:rsidR="0005050A" w:rsidRPr="00A32F08" w:rsidRDefault="0005050A" w:rsidP="0005050A">
      <w:pPr>
        <w:numPr>
          <w:ins w:id="235" w:author="Kela" w:date="2011-06-20T12:23:00Z"/>
        </w:numPr>
        <w:autoSpaceDE w:val="0"/>
        <w:autoSpaceDN w:val="0"/>
        <w:adjustRightInd w:val="0"/>
        <w:rPr>
          <w:ins w:id="236" w:author="Kela" w:date="2011-06-20T12:23:00Z"/>
          <w:color w:val="000000"/>
          <w:highlight w:val="white"/>
        </w:rPr>
      </w:pPr>
      <w:ins w:id="237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</w:rPr>
          <w:t>&lt;</w:t>
        </w:r>
        <w:r w:rsidRPr="00A32F08">
          <w:rPr>
            <w:color w:val="800000"/>
            <w:highlight w:val="white"/>
          </w:rPr>
          <w:t>id</w:t>
        </w:r>
        <w:r w:rsidRPr="00A32F08">
          <w:rPr>
            <w:color w:val="FF0000"/>
            <w:highlight w:val="white"/>
          </w:rPr>
          <w:t xml:space="preserve"> extension</w:t>
        </w:r>
        <w:r w:rsidRPr="00A32F08">
          <w:rPr>
            <w:color w:val="0000FF"/>
            <w:highlight w:val="white"/>
          </w:rPr>
          <w:t>="</w:t>
        </w:r>
        <w:r w:rsidRPr="00A32F08">
          <w:rPr>
            <w:color w:val="000000"/>
            <w:highlight w:val="white"/>
          </w:rPr>
          <w:t>123455</w:t>
        </w:r>
        <w:r w:rsidRPr="00A32F08">
          <w:rPr>
            <w:color w:val="0000FF"/>
            <w:highlight w:val="white"/>
          </w:rPr>
          <w:t>"</w:t>
        </w:r>
        <w:r w:rsidRPr="00A32F08">
          <w:rPr>
            <w:color w:val="FF0000"/>
            <w:highlight w:val="white"/>
          </w:rPr>
          <w:t xml:space="preserve"> root</w:t>
        </w:r>
        <w:r w:rsidRPr="00A32F08">
          <w:rPr>
            <w:color w:val="0000FF"/>
            <w:highlight w:val="white"/>
          </w:rPr>
          <w:t>="</w:t>
        </w:r>
        <w:r w:rsidRPr="00A32F08">
          <w:rPr>
            <w:color w:val="000000"/>
            <w:highlight w:val="white"/>
          </w:rPr>
          <w:t>1.2.246.537.25</w:t>
        </w:r>
        <w:r w:rsidRPr="00A32F08">
          <w:rPr>
            <w:color w:val="0000FF"/>
            <w:highlight w:val="white"/>
          </w:rPr>
          <w:t>"/&gt;</w:t>
        </w:r>
      </w:ins>
    </w:p>
    <w:p w:rsidR="0005050A" w:rsidRPr="00A32F08" w:rsidRDefault="0005050A" w:rsidP="0005050A">
      <w:pPr>
        <w:numPr>
          <w:ins w:id="238" w:author="Kela" w:date="2011-06-20T12:23:00Z"/>
        </w:numPr>
        <w:autoSpaceDE w:val="0"/>
        <w:autoSpaceDN w:val="0"/>
        <w:adjustRightInd w:val="0"/>
        <w:rPr>
          <w:ins w:id="239" w:author="Kela" w:date="2011-06-20T12:23:00Z"/>
          <w:color w:val="000000"/>
          <w:highlight w:val="white"/>
        </w:rPr>
      </w:pPr>
      <w:ins w:id="240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</w:rPr>
          <w:t>&lt;!</w:t>
        </w:r>
        <w:proofErr w:type="gramStart"/>
        <w:r w:rsidRPr="00A32F08">
          <w:rPr>
            <w:color w:val="0000FF"/>
            <w:highlight w:val="white"/>
          </w:rPr>
          <w:t>--</w:t>
        </w:r>
        <w:r w:rsidRPr="00A32F08">
          <w:rPr>
            <w:color w:val="808080"/>
            <w:highlight w:val="white"/>
          </w:rPr>
          <w:t xml:space="preserve"> Lääkärin</w:t>
        </w:r>
        <w:proofErr w:type="gramEnd"/>
        <w:r w:rsidRPr="00A32F08">
          <w:rPr>
            <w:color w:val="808080"/>
            <w:highlight w:val="white"/>
          </w:rPr>
          <w:t xml:space="preserve"> erikoisala </w:t>
        </w:r>
        <w:r w:rsidRPr="00A32F08">
          <w:rPr>
            <w:color w:val="0000FF"/>
            <w:highlight w:val="white"/>
          </w:rPr>
          <w:t>--&gt;</w:t>
        </w:r>
      </w:ins>
    </w:p>
    <w:p w:rsidR="0005050A" w:rsidRPr="000E1791" w:rsidRDefault="0005050A" w:rsidP="0005050A">
      <w:pPr>
        <w:numPr>
          <w:ins w:id="241" w:author="Kela" w:date="2011-06-20T12:23:00Z"/>
        </w:numPr>
        <w:autoSpaceDE w:val="0"/>
        <w:autoSpaceDN w:val="0"/>
        <w:adjustRightInd w:val="0"/>
        <w:rPr>
          <w:ins w:id="242" w:author="Kela" w:date="2011-06-20T12:23:00Z"/>
          <w:color w:val="000000"/>
          <w:highlight w:val="white"/>
        </w:rPr>
      </w:pPr>
      <w:ins w:id="243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0E1791">
          <w:rPr>
            <w:color w:val="0000FF"/>
            <w:highlight w:val="white"/>
          </w:rPr>
          <w:t>&lt;</w:t>
        </w:r>
        <w:proofErr w:type="spellStart"/>
        <w:r w:rsidRPr="000E1791">
          <w:rPr>
            <w:color w:val="800000"/>
            <w:highlight w:val="white"/>
          </w:rPr>
          <w:t>code</w:t>
        </w:r>
        <w:proofErr w:type="spellEnd"/>
        <w:r w:rsidRPr="000E1791">
          <w:rPr>
            <w:color w:val="FF0000"/>
            <w:highlight w:val="white"/>
          </w:rPr>
          <w:t xml:space="preserve"> </w:t>
        </w:r>
        <w:proofErr w:type="spellStart"/>
        <w:r w:rsidRPr="000E1791">
          <w:rPr>
            <w:color w:val="FF0000"/>
            <w:highlight w:val="white"/>
          </w:rPr>
          <w:t>code</w:t>
        </w:r>
        <w:r w:rsidRPr="000E1791">
          <w:rPr>
            <w:color w:val="0000FF"/>
            <w:highlight w:val="white"/>
          </w:rPr>
          <w:t>="</w:t>
        </w:r>
      </w:ins>
      <w:ins w:id="244" w:author="Katriina Köli" w:date="2011-06-22T13:33:00Z">
        <w:r w:rsidR="000E1791" w:rsidRPr="000E1791">
          <w:rPr>
            <w:color w:val="000000"/>
            <w:highlight w:val="white"/>
            <w:rPrChange w:id="245" w:author="Katriina Köli" w:date="2011-06-22T13:33:00Z">
              <w:rPr>
                <w:color w:val="000000"/>
                <w:highlight w:val="white"/>
                <w:lang w:val="en-GB"/>
              </w:rPr>
            </w:rPrChange>
          </w:rPr>
          <w:t>xxxx</w:t>
        </w:r>
      </w:ins>
      <w:proofErr w:type="spellEnd"/>
      <w:ins w:id="246" w:author="Kela" w:date="2011-06-20T12:23:00Z">
        <w:del w:id="247" w:author="Katriina Köli" w:date="2011-06-22T13:33:00Z">
          <w:r w:rsidRPr="000E1791" w:rsidDel="000E1791">
            <w:rPr>
              <w:color w:val="000000"/>
              <w:highlight w:val="white"/>
            </w:rPr>
            <w:delText>10G</w:delText>
          </w:r>
        </w:del>
        <w:r w:rsidRPr="000E1791">
          <w:rPr>
            <w:color w:val="0000FF"/>
            <w:highlight w:val="white"/>
          </w:rPr>
          <w:t>"</w:t>
        </w:r>
        <w:r w:rsidRPr="000E1791">
          <w:rPr>
            <w:color w:val="FF0000"/>
            <w:highlight w:val="white"/>
          </w:rPr>
          <w:t xml:space="preserve"> codeSystem</w:t>
        </w:r>
        <w:r w:rsidRPr="000E1791">
          <w:rPr>
            <w:color w:val="0000FF"/>
            <w:highlight w:val="white"/>
          </w:rPr>
          <w:t>="</w:t>
        </w:r>
      </w:ins>
      <w:ins w:id="248" w:author="Katriina Köli" w:date="2011-06-22T13:32:00Z">
        <w:r w:rsidR="000E1791" w:rsidRPr="000E1791">
          <w:rPr>
            <w:color w:val="0000FF"/>
            <w:rPrChange w:id="249" w:author="Katriina Köli" w:date="2011-06-22T13:33:00Z">
              <w:rPr>
                <w:color w:val="0000FF"/>
                <w:lang w:val="en-GB"/>
              </w:rPr>
            </w:rPrChange>
          </w:rPr>
          <w:t>1.2.246.537.6.148.2011</w:t>
        </w:r>
      </w:ins>
      <w:ins w:id="250" w:author="Kela" w:date="2011-06-20T12:23:00Z">
        <w:del w:id="251" w:author="Katriina Köli" w:date="2011-06-22T13:32:00Z">
          <w:r w:rsidRPr="000E1791" w:rsidDel="000E1791">
            <w:rPr>
              <w:color w:val="000000"/>
              <w:highlight w:val="white"/>
            </w:rPr>
            <w:delText>1.2.246.537.6.24.2003</w:delText>
          </w:r>
        </w:del>
        <w:r w:rsidRPr="000E1791">
          <w:rPr>
            <w:color w:val="0000FF"/>
            <w:highlight w:val="white"/>
          </w:rPr>
          <w:t>"</w:t>
        </w:r>
        <w:r w:rsidRPr="000E1791">
          <w:rPr>
            <w:color w:val="FF0000"/>
            <w:highlight w:val="white"/>
          </w:rPr>
          <w:t xml:space="preserve"> </w:t>
        </w:r>
        <w:proofErr w:type="spellStart"/>
        <w:r w:rsidRPr="000E1791">
          <w:rPr>
            <w:color w:val="FF0000"/>
            <w:highlight w:val="white"/>
          </w:rPr>
          <w:t>codeSystemName</w:t>
        </w:r>
        <w:r w:rsidRPr="000E1791">
          <w:rPr>
            <w:color w:val="0000FF"/>
            <w:highlight w:val="white"/>
          </w:rPr>
          <w:t>="</w:t>
        </w:r>
      </w:ins>
      <w:ins w:id="252" w:author="Katriina Köli" w:date="2011-06-22T13:33:00Z">
        <w:r w:rsidR="000E1791" w:rsidRPr="000E1791">
          <w:rPr>
            <w:color w:val="000000"/>
            <w:highlight w:val="white"/>
            <w:rPrChange w:id="253" w:author="Katriina Köli" w:date="2011-06-22T13:33:00Z">
              <w:rPr>
                <w:color w:val="000000"/>
                <w:highlight w:val="white"/>
                <w:lang w:val="en-US"/>
              </w:rPr>
            </w:rPrChange>
          </w:rPr>
          <w:t>Valvira</w:t>
        </w:r>
        <w:proofErr w:type="spellEnd"/>
        <w:r w:rsidR="000E1791" w:rsidRPr="000E1791">
          <w:rPr>
            <w:color w:val="000000"/>
            <w:highlight w:val="white"/>
            <w:rPrChange w:id="254" w:author="Katriina Köli" w:date="2011-06-22T13:33:00Z">
              <w:rPr>
                <w:color w:val="000000"/>
                <w:highlight w:val="white"/>
                <w:lang w:val="en-US"/>
              </w:rPr>
            </w:rPrChange>
          </w:rPr>
          <w:t xml:space="preserve"> - Tutkintokoodisto</w:t>
        </w:r>
      </w:ins>
      <w:ins w:id="255" w:author="Kela" w:date="2011-06-20T12:23:00Z">
        <w:del w:id="256" w:author="Katriina Köli" w:date="2011-06-22T13:33:00Z">
          <w:r w:rsidRPr="000E1791" w:rsidDel="000E1791">
            <w:rPr>
              <w:color w:val="000000"/>
              <w:highlight w:val="white"/>
            </w:rPr>
            <w:delText>Erikoisala</w:delText>
          </w:r>
        </w:del>
        <w:r w:rsidRPr="000E1791">
          <w:rPr>
            <w:color w:val="0000FF"/>
            <w:highlight w:val="white"/>
          </w:rPr>
          <w:t>"</w:t>
        </w:r>
        <w:r w:rsidRPr="000E1791">
          <w:rPr>
            <w:color w:val="FF0000"/>
            <w:highlight w:val="white"/>
          </w:rPr>
          <w:t xml:space="preserve"> </w:t>
        </w:r>
        <w:proofErr w:type="spellStart"/>
        <w:r w:rsidRPr="000E1791">
          <w:rPr>
            <w:color w:val="FF0000"/>
            <w:highlight w:val="white"/>
          </w:rPr>
          <w:t>displayName</w:t>
        </w:r>
        <w:r w:rsidRPr="000E1791">
          <w:rPr>
            <w:color w:val="0000FF"/>
            <w:highlight w:val="white"/>
          </w:rPr>
          <w:t>="</w:t>
        </w:r>
      </w:ins>
      <w:ins w:id="257" w:author="Katriina Köli" w:date="2011-06-22T13:33:00Z">
        <w:r w:rsidR="000E1791" w:rsidRPr="000E1791">
          <w:rPr>
            <w:color w:val="000000"/>
            <w:highlight w:val="white"/>
            <w:rPrChange w:id="258" w:author="Katriina Köli" w:date="2011-06-22T13:33:00Z">
              <w:rPr>
                <w:color w:val="000000"/>
                <w:highlight w:val="white"/>
                <w:lang w:val="en-US"/>
              </w:rPr>
            </w:rPrChange>
          </w:rPr>
          <w:t>xxxxxxxxx</w:t>
        </w:r>
      </w:ins>
      <w:proofErr w:type="spellEnd"/>
      <w:ins w:id="259" w:author="Kela" w:date="2011-06-20T12:23:00Z">
        <w:del w:id="260" w:author="Katriina Köli" w:date="2011-06-22T13:33:00Z">
          <w:r w:rsidRPr="000E1791" w:rsidDel="000E1791">
            <w:rPr>
              <w:color w:val="000000"/>
              <w:highlight w:val="white"/>
            </w:rPr>
            <w:delText>Gastroenterologia</w:delText>
          </w:r>
        </w:del>
        <w:r w:rsidRPr="000E1791">
          <w:rPr>
            <w:color w:val="0000FF"/>
            <w:highlight w:val="white"/>
          </w:rPr>
          <w:t>"&gt;</w:t>
        </w:r>
      </w:ins>
    </w:p>
    <w:p w:rsidR="0005050A" w:rsidRPr="0005050A" w:rsidRDefault="0005050A" w:rsidP="0005050A">
      <w:pPr>
        <w:numPr>
          <w:ins w:id="261" w:author="Kela" w:date="2011-06-20T12:23:00Z"/>
        </w:numPr>
        <w:autoSpaceDE w:val="0"/>
        <w:autoSpaceDN w:val="0"/>
        <w:adjustRightInd w:val="0"/>
        <w:rPr>
          <w:ins w:id="262" w:author="Kela" w:date="2011-06-20T12:23:00Z"/>
          <w:color w:val="000000"/>
          <w:highlight w:val="white"/>
          <w:lang w:val="en-GB"/>
          <w:rPrChange w:id="263" w:author="Kela" w:date="2011-06-20T12:23:00Z">
            <w:rPr>
              <w:ins w:id="264" w:author="Kela" w:date="2011-06-20T12:23:00Z"/>
              <w:color w:val="000000"/>
              <w:highlight w:val="white"/>
            </w:rPr>
          </w:rPrChange>
        </w:rPr>
      </w:pPr>
      <w:ins w:id="265" w:author="Kela" w:date="2011-06-20T12:23:00Z">
        <w:r w:rsidRPr="000E1791">
          <w:rPr>
            <w:color w:val="000000"/>
            <w:highlight w:val="white"/>
          </w:rPr>
          <w:tab/>
        </w:r>
        <w:r w:rsidRPr="000E1791">
          <w:rPr>
            <w:color w:val="000000"/>
            <w:highlight w:val="white"/>
          </w:rPr>
          <w:tab/>
        </w:r>
        <w:r w:rsidRPr="000E1791">
          <w:rPr>
            <w:color w:val="000000"/>
            <w:highlight w:val="white"/>
          </w:rPr>
          <w:tab/>
        </w:r>
        <w:r w:rsidRPr="000E1791">
          <w:rPr>
            <w:color w:val="000000"/>
            <w:highlight w:val="white"/>
          </w:rPr>
          <w:tab/>
        </w:r>
        <w:r w:rsidRPr="0005050A">
          <w:rPr>
            <w:color w:val="0000FF"/>
            <w:highlight w:val="white"/>
            <w:lang w:val="en-GB"/>
            <w:rPrChange w:id="266" w:author="Kela" w:date="2011-06-20T12:23:00Z">
              <w:rPr>
                <w:color w:val="0000FF"/>
                <w:highlight w:val="white"/>
              </w:rPr>
            </w:rPrChange>
          </w:rPr>
          <w:t>&lt;</w:t>
        </w:r>
        <w:proofErr w:type="gramStart"/>
        <w:r w:rsidRPr="0005050A">
          <w:rPr>
            <w:color w:val="800000"/>
            <w:highlight w:val="white"/>
            <w:lang w:val="en-GB"/>
            <w:rPrChange w:id="267" w:author="Kela" w:date="2011-06-20T12:23:00Z">
              <w:rPr>
                <w:color w:val="800000"/>
                <w:highlight w:val="white"/>
              </w:rPr>
            </w:rPrChange>
          </w:rPr>
          <w:t>translation</w:t>
        </w:r>
        <w:proofErr w:type="gramEnd"/>
        <w:r w:rsidRPr="0005050A">
          <w:rPr>
            <w:color w:val="0000FF"/>
            <w:highlight w:val="white"/>
            <w:lang w:val="en-GB"/>
            <w:rPrChange w:id="268" w:author="Kela" w:date="2011-06-20T12:23:00Z">
              <w:rPr>
                <w:color w:val="0000FF"/>
                <w:highlight w:val="white"/>
              </w:rPr>
            </w:rPrChange>
          </w:rPr>
          <w:t>&gt;</w:t>
        </w:r>
      </w:ins>
    </w:p>
    <w:p w:rsidR="0005050A" w:rsidRPr="00A32F08" w:rsidRDefault="0005050A" w:rsidP="0005050A">
      <w:pPr>
        <w:numPr>
          <w:ins w:id="269" w:author="Kela" w:date="2011-06-20T12:23:00Z"/>
        </w:num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ins w:id="270" w:author="Kela" w:date="2011-06-20T12:23:00Z"/>
          <w:color w:val="000000"/>
          <w:highlight w:val="white"/>
          <w:lang w:val="en-US"/>
        </w:rPr>
      </w:pPr>
      <w:ins w:id="271" w:author="Kela" w:date="2011-06-20T12:23:00Z">
        <w:r w:rsidRPr="0005050A">
          <w:rPr>
            <w:color w:val="000000"/>
            <w:highlight w:val="white"/>
            <w:lang w:val="en-GB"/>
            <w:rPrChange w:id="272" w:author="Kela" w:date="2011-06-20T12:23:00Z">
              <w:rPr>
                <w:color w:val="000000"/>
                <w:highlight w:val="white"/>
              </w:rPr>
            </w:rPrChange>
          </w:rPr>
          <w:tab/>
        </w:r>
        <w:r w:rsidRPr="0005050A">
          <w:rPr>
            <w:color w:val="000000"/>
            <w:highlight w:val="white"/>
            <w:lang w:val="en-GB"/>
            <w:rPrChange w:id="273" w:author="Kela" w:date="2011-06-20T12:23:00Z">
              <w:rPr>
                <w:color w:val="000000"/>
                <w:highlight w:val="white"/>
              </w:rPr>
            </w:rPrChange>
          </w:rPr>
          <w:tab/>
          <w:t xml:space="preserve">     </w:t>
        </w:r>
        <w:proofErr w:type="gramStart"/>
        <w:r w:rsidRPr="00A32F08">
          <w:rPr>
            <w:color w:val="0000FF"/>
            <w:highlight w:val="white"/>
            <w:lang w:val="en-US"/>
          </w:rPr>
          <w:t>&lt;!--</w:t>
        </w:r>
        <w:proofErr w:type="gramEnd"/>
        <w:r w:rsidRPr="00A32F08">
          <w:rPr>
            <w:color w:val="808080"/>
            <w:highlight w:val="white"/>
            <w:lang w:val="en-US"/>
          </w:rPr>
          <w:t xml:space="preserve"> </w:t>
        </w:r>
        <w:proofErr w:type="spellStart"/>
        <w:r w:rsidRPr="00A32F08">
          <w:rPr>
            <w:color w:val="808080"/>
            <w:highlight w:val="white"/>
            <w:lang w:val="en-US"/>
          </w:rPr>
          <w:t>Lääkärin</w:t>
        </w:r>
        <w:proofErr w:type="spellEnd"/>
        <w:r w:rsidRPr="00A32F08">
          <w:rPr>
            <w:color w:val="808080"/>
            <w:highlight w:val="white"/>
            <w:lang w:val="en-US"/>
          </w:rPr>
          <w:t xml:space="preserve"> </w:t>
        </w:r>
        <w:proofErr w:type="spellStart"/>
        <w:r w:rsidRPr="00A32F08">
          <w:rPr>
            <w:color w:val="808080"/>
            <w:highlight w:val="white"/>
            <w:lang w:val="en-US"/>
          </w:rPr>
          <w:t>oppiarvo</w:t>
        </w:r>
        <w:proofErr w:type="spellEnd"/>
        <w:r w:rsidRPr="00A32F08">
          <w:rPr>
            <w:color w:val="808080"/>
            <w:highlight w:val="white"/>
            <w:lang w:val="en-US"/>
          </w:rPr>
          <w:t xml:space="preserve"> </w:t>
        </w:r>
        <w:r w:rsidRPr="00A32F08">
          <w:rPr>
            <w:color w:val="0000FF"/>
            <w:highlight w:val="white"/>
            <w:lang w:val="en-US"/>
          </w:rPr>
          <w:t>--&gt;</w:t>
        </w:r>
      </w:ins>
    </w:p>
    <w:p w:rsidR="0005050A" w:rsidRPr="00A32F08" w:rsidRDefault="0005050A" w:rsidP="0005050A">
      <w:pPr>
        <w:numPr>
          <w:ins w:id="274" w:author="Kela" w:date="2011-06-20T12:23:00Z"/>
        </w:numPr>
        <w:autoSpaceDE w:val="0"/>
        <w:autoSpaceDN w:val="0"/>
        <w:adjustRightInd w:val="0"/>
        <w:rPr>
          <w:ins w:id="275" w:author="Kela" w:date="2011-06-20T12:23:00Z"/>
          <w:color w:val="000000"/>
          <w:highlight w:val="white"/>
          <w:lang w:val="en-US"/>
        </w:rPr>
      </w:pPr>
      <w:ins w:id="276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</w:t>
        </w:r>
        <w:proofErr w:type="gramStart"/>
        <w:r w:rsidRPr="00A32F08">
          <w:rPr>
            <w:color w:val="800000"/>
            <w:highlight w:val="white"/>
            <w:lang w:val="en-US"/>
          </w:rPr>
          <w:t>qualifier</w:t>
        </w:r>
        <w:proofErr w:type="gramEnd"/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277" w:author="Kela" w:date="2011-06-20T12:23:00Z"/>
        </w:numPr>
        <w:autoSpaceDE w:val="0"/>
        <w:autoSpaceDN w:val="0"/>
        <w:adjustRightInd w:val="0"/>
        <w:rPr>
          <w:ins w:id="278" w:author="Kela" w:date="2011-06-20T12:23:00Z"/>
          <w:color w:val="000000"/>
          <w:highlight w:val="white"/>
          <w:lang w:val="en-US"/>
        </w:rPr>
      </w:pPr>
      <w:ins w:id="279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</w:t>
        </w:r>
        <w:r w:rsidRPr="00A32F08">
          <w:rPr>
            <w:color w:val="800000"/>
            <w:highlight w:val="white"/>
            <w:lang w:val="en-US"/>
          </w:rPr>
          <w:t>name</w:t>
        </w:r>
        <w:r w:rsidRPr="00A32F08">
          <w:rPr>
            <w:color w:val="FF0000"/>
            <w:highlight w:val="white"/>
            <w:lang w:val="en-US"/>
          </w:rPr>
          <w:t xml:space="preserve"> code</w:t>
        </w:r>
        <w:r w:rsidRPr="00A32F08">
          <w:rPr>
            <w:color w:val="0000FF"/>
            <w:highlight w:val="white"/>
            <w:lang w:val="en-US"/>
          </w:rPr>
          <w:t>="</w:t>
        </w:r>
        <w:r w:rsidRPr="00A32F08">
          <w:rPr>
            <w:color w:val="000000"/>
            <w:highlight w:val="white"/>
            <w:lang w:val="en-US"/>
          </w:rPr>
          <w:t>1.3</w:t>
        </w:r>
        <w:r w:rsidRPr="00A32F08">
          <w:rPr>
            <w:color w:val="0000FF"/>
            <w:highlight w:val="white"/>
            <w:lang w:val="en-US"/>
          </w:rPr>
          <w:t>"</w:t>
        </w:r>
        <w:r w:rsidRPr="00A32F08">
          <w:rPr>
            <w:color w:val="FF0000"/>
            <w:highlight w:val="white"/>
            <w:lang w:val="en-US"/>
          </w:rPr>
          <w:t xml:space="preserve"> </w:t>
        </w:r>
        <w:proofErr w:type="spellStart"/>
        <w:r w:rsidRPr="00A32F08">
          <w:rPr>
            <w:color w:val="FF0000"/>
            <w:highlight w:val="white"/>
            <w:lang w:val="en-US"/>
          </w:rPr>
          <w:t>codeSystem</w:t>
        </w:r>
        <w:proofErr w:type="spellEnd"/>
        <w:r w:rsidRPr="00A32F08">
          <w:rPr>
            <w:color w:val="0000FF"/>
            <w:highlight w:val="white"/>
            <w:lang w:val="en-US"/>
          </w:rPr>
          <w:t>="</w:t>
        </w:r>
        <w:r w:rsidRPr="00A32F08">
          <w:rPr>
            <w:color w:val="000000"/>
            <w:highlight w:val="white"/>
            <w:lang w:val="en-US"/>
          </w:rPr>
          <w:t>1.2.246.537.6.12.999.2003</w:t>
        </w:r>
        <w:r w:rsidRPr="00A32F08">
          <w:rPr>
            <w:color w:val="0000FF"/>
            <w:highlight w:val="white"/>
            <w:lang w:val="en-US"/>
          </w:rPr>
          <w:t>"</w:t>
        </w:r>
        <w:r w:rsidRPr="00A32F08">
          <w:rPr>
            <w:color w:val="FF0000"/>
            <w:highlight w:val="white"/>
            <w:lang w:val="en-US"/>
          </w:rPr>
          <w:t xml:space="preserve"> </w:t>
        </w:r>
        <w:proofErr w:type="spellStart"/>
        <w:r w:rsidRPr="00A32F08">
          <w:rPr>
            <w:color w:val="FF0000"/>
            <w:highlight w:val="white"/>
            <w:lang w:val="en-US"/>
          </w:rPr>
          <w:t>displayName</w:t>
        </w:r>
        <w:proofErr w:type="spellEnd"/>
        <w:r w:rsidRPr="00A32F08">
          <w:rPr>
            <w:color w:val="0000FF"/>
            <w:highlight w:val="white"/>
            <w:lang w:val="en-US"/>
          </w:rPr>
          <w:t>="</w:t>
        </w:r>
        <w:proofErr w:type="spellStart"/>
        <w:r w:rsidRPr="00A32F08">
          <w:rPr>
            <w:color w:val="000000"/>
            <w:highlight w:val="white"/>
            <w:lang w:val="en-US"/>
          </w:rPr>
          <w:t>Oppiarvo</w:t>
        </w:r>
        <w:proofErr w:type="spellEnd"/>
        <w:r w:rsidRPr="00A32F08">
          <w:rPr>
            <w:color w:val="0000FF"/>
            <w:highlight w:val="white"/>
            <w:lang w:val="en-US"/>
          </w:rPr>
          <w:t>"/&gt;</w:t>
        </w:r>
      </w:ins>
    </w:p>
    <w:p w:rsidR="0005050A" w:rsidRPr="00A32F08" w:rsidRDefault="0005050A" w:rsidP="0005050A">
      <w:pPr>
        <w:numPr>
          <w:ins w:id="280" w:author="Kela" w:date="2011-06-20T12:23:00Z"/>
        </w:numPr>
        <w:autoSpaceDE w:val="0"/>
        <w:autoSpaceDN w:val="0"/>
        <w:adjustRightInd w:val="0"/>
        <w:rPr>
          <w:ins w:id="281" w:author="Kela" w:date="2011-06-20T12:23:00Z"/>
          <w:color w:val="000000"/>
          <w:highlight w:val="white"/>
          <w:lang w:val="en-US"/>
        </w:rPr>
      </w:pPr>
      <w:ins w:id="282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</w:t>
        </w:r>
        <w:proofErr w:type="gramStart"/>
        <w:r w:rsidRPr="00A32F08">
          <w:rPr>
            <w:color w:val="800000"/>
            <w:highlight w:val="white"/>
            <w:lang w:val="en-US"/>
          </w:rPr>
          <w:t>value</w:t>
        </w:r>
        <w:proofErr w:type="gramEnd"/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283" w:author="Kela" w:date="2011-06-20T12:23:00Z"/>
        </w:numPr>
        <w:autoSpaceDE w:val="0"/>
        <w:autoSpaceDN w:val="0"/>
        <w:adjustRightInd w:val="0"/>
        <w:rPr>
          <w:ins w:id="284" w:author="Kela" w:date="2011-06-20T12:23:00Z"/>
          <w:color w:val="000000"/>
          <w:highlight w:val="white"/>
          <w:lang w:val="en-US"/>
        </w:rPr>
      </w:pPr>
      <w:ins w:id="285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</w:t>
        </w:r>
        <w:proofErr w:type="spellStart"/>
        <w:proofErr w:type="gramStart"/>
        <w:r w:rsidRPr="00A32F08">
          <w:rPr>
            <w:color w:val="800000"/>
            <w:highlight w:val="white"/>
            <w:lang w:val="en-US"/>
          </w:rPr>
          <w:t>originalText</w:t>
        </w:r>
        <w:proofErr w:type="spellEnd"/>
        <w:r w:rsidRPr="00A32F08">
          <w:rPr>
            <w:color w:val="0000FF"/>
            <w:highlight w:val="white"/>
            <w:lang w:val="en-US"/>
          </w:rPr>
          <w:t>&gt;</w:t>
        </w:r>
        <w:proofErr w:type="spellStart"/>
        <w:proofErr w:type="gramEnd"/>
        <w:r w:rsidRPr="00A32F08">
          <w:rPr>
            <w:color w:val="000000"/>
            <w:highlight w:val="white"/>
            <w:lang w:val="en-US"/>
          </w:rPr>
          <w:t>Lääketieteen</w:t>
        </w:r>
        <w:proofErr w:type="spellEnd"/>
        <w:r w:rsidRPr="00A32F08">
          <w:rPr>
            <w:color w:val="000000"/>
            <w:highlight w:val="white"/>
            <w:lang w:val="en-US"/>
          </w:rPr>
          <w:t xml:space="preserve"> </w:t>
        </w:r>
        <w:proofErr w:type="spellStart"/>
        <w:r w:rsidRPr="00A32F08">
          <w:rPr>
            <w:color w:val="000000"/>
            <w:highlight w:val="white"/>
            <w:lang w:val="en-US"/>
          </w:rPr>
          <w:t>lisensiaatti</w:t>
        </w:r>
        <w:proofErr w:type="spellEnd"/>
        <w:r w:rsidRPr="00A32F08">
          <w:rPr>
            <w:color w:val="0000FF"/>
            <w:highlight w:val="white"/>
            <w:lang w:val="en-US"/>
          </w:rPr>
          <w:t>&lt;/</w:t>
        </w:r>
        <w:proofErr w:type="spellStart"/>
        <w:r w:rsidRPr="00A32F08">
          <w:rPr>
            <w:color w:val="800000"/>
            <w:highlight w:val="white"/>
            <w:lang w:val="en-US"/>
          </w:rPr>
          <w:t>originalText</w:t>
        </w:r>
        <w:proofErr w:type="spellEnd"/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286" w:author="Kela" w:date="2011-06-20T12:23:00Z"/>
        </w:numPr>
        <w:autoSpaceDE w:val="0"/>
        <w:autoSpaceDN w:val="0"/>
        <w:adjustRightInd w:val="0"/>
        <w:rPr>
          <w:ins w:id="287" w:author="Kela" w:date="2011-06-20T12:23:00Z"/>
          <w:color w:val="000000"/>
          <w:highlight w:val="white"/>
          <w:lang w:val="en-US"/>
        </w:rPr>
      </w:pPr>
      <w:ins w:id="288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&lt;/</w:t>
        </w:r>
        <w:r w:rsidRPr="00A32F08">
          <w:rPr>
            <w:color w:val="800000"/>
            <w:highlight w:val="white"/>
            <w:lang w:val="en-US"/>
          </w:rPr>
          <w:t>value</w:t>
        </w:r>
        <w:r w:rsidRPr="00A32F08">
          <w:rPr>
            <w:color w:val="0000FF"/>
            <w:highlight w:val="white"/>
            <w:lang w:val="en-US"/>
          </w:rPr>
          <w:t>&gt;</w:t>
        </w:r>
      </w:ins>
    </w:p>
    <w:p w:rsidR="000E1791" w:rsidRDefault="0005050A" w:rsidP="0005050A">
      <w:pPr>
        <w:numPr>
          <w:ins w:id="289" w:author="Kela" w:date="2011-06-20T12:23:00Z"/>
        </w:numPr>
        <w:autoSpaceDE w:val="0"/>
        <w:autoSpaceDN w:val="0"/>
        <w:adjustRightInd w:val="0"/>
        <w:rPr>
          <w:ins w:id="290" w:author="Katriina Köli" w:date="2011-06-22T13:36:00Z"/>
          <w:color w:val="0000FF"/>
          <w:highlight w:val="white"/>
          <w:lang w:val="en-US"/>
        </w:rPr>
      </w:pPr>
      <w:ins w:id="291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&lt;/</w:t>
        </w:r>
        <w:r w:rsidRPr="00A32F08">
          <w:rPr>
            <w:color w:val="800000"/>
            <w:highlight w:val="white"/>
            <w:lang w:val="en-US"/>
          </w:rPr>
          <w:t>qualifier</w:t>
        </w:r>
        <w:r w:rsidRPr="00A32F08">
          <w:rPr>
            <w:color w:val="0000FF"/>
            <w:highlight w:val="white"/>
            <w:lang w:val="en-US"/>
          </w:rPr>
          <w:t>&gt;</w:t>
        </w:r>
      </w:ins>
    </w:p>
    <w:p w:rsidR="000E1791" w:rsidRDefault="000E1791" w:rsidP="0005050A">
      <w:pPr>
        <w:numPr>
          <w:ins w:id="292" w:author="Kela" w:date="2011-06-20T12:23:00Z"/>
        </w:numPr>
        <w:autoSpaceDE w:val="0"/>
        <w:autoSpaceDN w:val="0"/>
        <w:adjustRightInd w:val="0"/>
        <w:rPr>
          <w:ins w:id="293" w:author="Katriina Köli" w:date="2011-06-22T13:35:00Z"/>
          <w:color w:val="0000FF"/>
          <w:highlight w:val="white"/>
          <w:lang w:val="en-US"/>
        </w:rPr>
      </w:pPr>
      <w:ins w:id="294" w:author="Katriina Köli" w:date="2011-06-22T13:36:00Z">
        <w:r>
          <w:rPr>
            <w:color w:val="0000FF"/>
            <w:highlight w:val="white"/>
            <w:lang w:val="en-US"/>
          </w:rPr>
          <w:tab/>
        </w:r>
        <w:r>
          <w:rPr>
            <w:color w:val="0000FF"/>
            <w:highlight w:val="white"/>
            <w:lang w:val="en-US"/>
          </w:rPr>
          <w:tab/>
        </w:r>
        <w:r>
          <w:rPr>
            <w:color w:val="0000FF"/>
            <w:highlight w:val="white"/>
            <w:lang w:val="en-US"/>
          </w:rPr>
          <w:tab/>
        </w:r>
        <w:proofErr w:type="gramStart"/>
        <w:r w:rsidRPr="00A32F08">
          <w:rPr>
            <w:color w:val="0000FF"/>
            <w:highlight w:val="white"/>
            <w:lang w:val="en-US"/>
          </w:rPr>
          <w:t>&lt;!--</w:t>
        </w:r>
        <w:proofErr w:type="gramEnd"/>
        <w:r w:rsidRPr="00A32F08">
          <w:rPr>
            <w:color w:val="808080"/>
            <w:highlight w:val="white"/>
            <w:lang w:val="en-US"/>
          </w:rPr>
          <w:t xml:space="preserve"> </w:t>
        </w:r>
        <w:proofErr w:type="spellStart"/>
        <w:r w:rsidRPr="00A32F08">
          <w:rPr>
            <w:color w:val="808080"/>
            <w:highlight w:val="white"/>
            <w:lang w:val="en-US"/>
          </w:rPr>
          <w:t>Lää</w:t>
        </w:r>
        <w:r>
          <w:rPr>
            <w:color w:val="808080"/>
            <w:highlight w:val="white"/>
            <w:lang w:val="en-US"/>
          </w:rPr>
          <w:t>kärin</w:t>
        </w:r>
        <w:proofErr w:type="spellEnd"/>
        <w:r>
          <w:rPr>
            <w:color w:val="808080"/>
            <w:highlight w:val="white"/>
            <w:lang w:val="en-US"/>
          </w:rPr>
          <w:t xml:space="preserve"> </w:t>
        </w:r>
        <w:proofErr w:type="spellStart"/>
        <w:r>
          <w:rPr>
            <w:color w:val="808080"/>
            <w:highlight w:val="white"/>
            <w:lang w:val="en-US"/>
          </w:rPr>
          <w:t>ammattioikeus</w:t>
        </w:r>
        <w:proofErr w:type="spellEnd"/>
        <w:r w:rsidRPr="00A32F08">
          <w:rPr>
            <w:color w:val="808080"/>
            <w:highlight w:val="white"/>
            <w:lang w:val="en-US"/>
          </w:rPr>
          <w:t xml:space="preserve"> </w:t>
        </w:r>
        <w:r w:rsidRPr="00A32F08">
          <w:rPr>
            <w:color w:val="0000FF"/>
            <w:highlight w:val="white"/>
            <w:lang w:val="en-US"/>
          </w:rPr>
          <w:t>--&gt;</w:t>
        </w:r>
      </w:ins>
    </w:p>
    <w:p w:rsidR="000E1791" w:rsidRPr="000E1791" w:rsidRDefault="000E1791" w:rsidP="000E1791">
      <w:pPr>
        <w:numPr>
          <w:ins w:id="295" w:author="Unknown"/>
        </w:numPr>
        <w:autoSpaceDE w:val="0"/>
        <w:autoSpaceDN w:val="0"/>
        <w:adjustRightInd w:val="0"/>
        <w:rPr>
          <w:ins w:id="296" w:author="Katriina Köli" w:date="2011-06-22T13:35:00Z"/>
          <w:color w:val="0000FF"/>
          <w:lang w:val="en-US"/>
        </w:rPr>
      </w:pPr>
      <w:ins w:id="297" w:author="Katriina Köli" w:date="2011-06-22T13:35:00Z"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  <w:r w:rsidRPr="000E1791">
          <w:rPr>
            <w:color w:val="0000FF"/>
            <w:lang w:val="en-US"/>
          </w:rPr>
          <w:t>&lt;</w:t>
        </w:r>
        <w:proofErr w:type="gramStart"/>
        <w:r w:rsidRPr="000E1791">
          <w:rPr>
            <w:color w:val="0000FF"/>
            <w:lang w:val="en-US"/>
          </w:rPr>
          <w:t>qualifier</w:t>
        </w:r>
        <w:proofErr w:type="gramEnd"/>
        <w:r w:rsidRPr="000E1791">
          <w:rPr>
            <w:color w:val="0000FF"/>
            <w:lang w:val="en-US"/>
          </w:rPr>
          <w:t>&gt;</w:t>
        </w:r>
      </w:ins>
    </w:p>
    <w:p w:rsidR="000E1791" w:rsidRPr="000E1791" w:rsidRDefault="000E1791" w:rsidP="000E1791">
      <w:pPr>
        <w:numPr>
          <w:ins w:id="298" w:author="Unknown"/>
        </w:numPr>
        <w:autoSpaceDE w:val="0"/>
        <w:autoSpaceDN w:val="0"/>
        <w:adjustRightInd w:val="0"/>
        <w:rPr>
          <w:ins w:id="299" w:author="Katriina Köli" w:date="2011-06-22T13:35:00Z"/>
          <w:color w:val="0000FF"/>
          <w:lang w:val="en-US"/>
        </w:rPr>
      </w:pPr>
      <w:ins w:id="300" w:author="Katriina Köli" w:date="2011-06-22T13:35:00Z">
        <w:r w:rsidRPr="000E1791"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</w:ins>
      <w:ins w:id="301" w:author="Katriina Köli" w:date="2011-06-22T13:36:00Z">
        <w:r>
          <w:rPr>
            <w:color w:val="0000FF"/>
            <w:lang w:val="en-US"/>
          </w:rPr>
          <w:tab/>
        </w:r>
      </w:ins>
      <w:ins w:id="302" w:author="Katriina Köli" w:date="2011-06-22T13:35:00Z">
        <w:r w:rsidRPr="000E1791">
          <w:rPr>
            <w:color w:val="0000FF"/>
            <w:lang w:val="en-US"/>
          </w:rPr>
          <w:t xml:space="preserve">&lt;name code="151" </w:t>
        </w:r>
        <w:proofErr w:type="spellStart"/>
        <w:r w:rsidRPr="000E1791">
          <w:rPr>
            <w:color w:val="0000FF"/>
            <w:lang w:val="en-US"/>
          </w:rPr>
          <w:t>codeSystem</w:t>
        </w:r>
        <w:proofErr w:type="spellEnd"/>
        <w:r w:rsidRPr="000E1791">
          <w:rPr>
            <w:color w:val="0000FF"/>
            <w:lang w:val="en-US"/>
          </w:rPr>
          <w:t xml:space="preserve">="1.2.246.537.6.12.2002.126" </w:t>
        </w:r>
        <w:proofErr w:type="spellStart"/>
        <w:r w:rsidRPr="000E1791">
          <w:rPr>
            <w:color w:val="0000FF"/>
            <w:lang w:val="en-US"/>
          </w:rPr>
          <w:t>codeSystemName</w:t>
        </w:r>
        <w:proofErr w:type="spellEnd"/>
        <w:r w:rsidRPr="000E1791">
          <w:rPr>
            <w:color w:val="0000FF"/>
            <w:lang w:val="en-US"/>
          </w:rPr>
          <w:t>="</w:t>
        </w:r>
        <w:proofErr w:type="spellStart"/>
        <w:r w:rsidRPr="000E1791">
          <w:rPr>
            <w:color w:val="0000FF"/>
            <w:lang w:val="en-US"/>
          </w:rPr>
          <w:t>Lääkityslista</w:t>
        </w:r>
        <w:proofErr w:type="spellEnd"/>
        <w:r w:rsidRPr="000E1791">
          <w:rPr>
            <w:color w:val="0000FF"/>
            <w:lang w:val="en-US"/>
          </w:rPr>
          <w:t xml:space="preserve">" </w:t>
        </w:r>
        <w:proofErr w:type="spellStart"/>
        <w:r w:rsidRPr="000E1791">
          <w:rPr>
            <w:color w:val="0000FF"/>
            <w:lang w:val="en-US"/>
          </w:rPr>
          <w:t>displayName</w:t>
        </w:r>
        <w:proofErr w:type="spellEnd"/>
        <w:r w:rsidRPr="000E1791">
          <w:rPr>
            <w:color w:val="0000FF"/>
            <w:lang w:val="en-US"/>
          </w:rPr>
          <w:t>="</w:t>
        </w:r>
        <w:proofErr w:type="spellStart"/>
        <w:r w:rsidRPr="000E1791">
          <w:rPr>
            <w:color w:val="0000FF"/>
            <w:lang w:val="en-US"/>
          </w:rPr>
          <w:t>Ammattioikeus</w:t>
        </w:r>
        <w:proofErr w:type="spellEnd"/>
        <w:r w:rsidRPr="000E1791">
          <w:rPr>
            <w:color w:val="0000FF"/>
            <w:lang w:val="en-US"/>
          </w:rPr>
          <w:t>"/&gt;</w:t>
        </w:r>
      </w:ins>
    </w:p>
    <w:p w:rsidR="000E1791" w:rsidRPr="000E1791" w:rsidRDefault="000E1791" w:rsidP="000E1791">
      <w:pPr>
        <w:numPr>
          <w:ins w:id="303" w:author="Unknown"/>
        </w:numPr>
        <w:autoSpaceDE w:val="0"/>
        <w:autoSpaceDN w:val="0"/>
        <w:adjustRightInd w:val="0"/>
        <w:rPr>
          <w:ins w:id="304" w:author="Katriina Köli" w:date="2011-06-22T13:35:00Z"/>
          <w:color w:val="0000FF"/>
          <w:lang w:val="en-US"/>
        </w:rPr>
      </w:pPr>
      <w:ins w:id="305" w:author="Katriina Köli" w:date="2011-06-22T13:35:00Z">
        <w:r w:rsidRPr="000E1791">
          <w:rPr>
            <w:color w:val="0000FF"/>
            <w:lang w:val="en-US"/>
          </w:rPr>
          <w:tab/>
        </w:r>
      </w:ins>
      <w:ins w:id="306" w:author="Katriina Köli" w:date="2011-06-22T13:36:00Z"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</w:ins>
      <w:ins w:id="307" w:author="Katriina Köli" w:date="2011-06-22T13:35:00Z">
        <w:r w:rsidRPr="000E1791">
          <w:rPr>
            <w:color w:val="0000FF"/>
            <w:lang w:val="en-US"/>
          </w:rPr>
          <w:t xml:space="preserve">&lt;value code="034" </w:t>
        </w:r>
        <w:proofErr w:type="spellStart"/>
        <w:r w:rsidRPr="000E1791">
          <w:rPr>
            <w:color w:val="0000FF"/>
            <w:lang w:val="en-US"/>
          </w:rPr>
          <w:t>codeSystem</w:t>
        </w:r>
        <w:proofErr w:type="spellEnd"/>
        <w:r w:rsidRPr="000E1791">
          <w:rPr>
            <w:color w:val="0000FF"/>
            <w:lang w:val="en-US"/>
          </w:rPr>
          <w:t xml:space="preserve">="1.2.246.537.6.140.2008" </w:t>
        </w:r>
        <w:proofErr w:type="spellStart"/>
        <w:r w:rsidRPr="000E1791">
          <w:rPr>
            <w:color w:val="0000FF"/>
            <w:lang w:val="en-US"/>
          </w:rPr>
          <w:t>codeSystemName</w:t>
        </w:r>
        <w:proofErr w:type="spellEnd"/>
        <w:r w:rsidRPr="000E1791">
          <w:rPr>
            <w:color w:val="0000FF"/>
            <w:lang w:val="en-US"/>
          </w:rPr>
          <w:t>="</w:t>
        </w:r>
        <w:proofErr w:type="spellStart"/>
        <w:r w:rsidRPr="000E1791">
          <w:rPr>
            <w:color w:val="0000FF"/>
            <w:lang w:val="en-US"/>
          </w:rPr>
          <w:t>Valvira</w:t>
        </w:r>
        <w:proofErr w:type="spellEnd"/>
        <w:r w:rsidRPr="000E1791">
          <w:rPr>
            <w:color w:val="0000FF"/>
            <w:lang w:val="en-US"/>
          </w:rPr>
          <w:t xml:space="preserve"> - </w:t>
        </w:r>
        <w:proofErr w:type="spellStart"/>
        <w:r w:rsidRPr="000E1791">
          <w:rPr>
            <w:color w:val="0000FF"/>
            <w:lang w:val="en-US"/>
          </w:rPr>
          <w:t>Ammattioikeudet</w:t>
        </w:r>
        <w:proofErr w:type="spellEnd"/>
        <w:r w:rsidRPr="000E1791">
          <w:rPr>
            <w:color w:val="0000FF"/>
            <w:lang w:val="en-US"/>
          </w:rPr>
          <w:t xml:space="preserve">" </w:t>
        </w:r>
        <w:proofErr w:type="spellStart"/>
        <w:r w:rsidRPr="000E1791">
          <w:rPr>
            <w:color w:val="0000FF"/>
            <w:lang w:val="en-US"/>
          </w:rPr>
          <w:t>displayName</w:t>
        </w:r>
        <w:proofErr w:type="spellEnd"/>
        <w:r w:rsidRPr="000E1791">
          <w:rPr>
            <w:color w:val="0000FF"/>
            <w:lang w:val="en-US"/>
          </w:rPr>
          <w:t>="</w:t>
        </w:r>
        <w:proofErr w:type="spellStart"/>
        <w:r w:rsidRPr="000E1791">
          <w:rPr>
            <w:color w:val="0000FF"/>
            <w:lang w:val="en-US"/>
          </w:rPr>
          <w:t>laillistettu</w:t>
        </w:r>
        <w:proofErr w:type="spellEnd"/>
        <w:r w:rsidRPr="000E1791">
          <w:rPr>
            <w:color w:val="0000FF"/>
            <w:lang w:val="en-US"/>
          </w:rPr>
          <w:t xml:space="preserve"> </w:t>
        </w:r>
        <w:proofErr w:type="spellStart"/>
        <w:r w:rsidRPr="000E1791">
          <w:rPr>
            <w:color w:val="0000FF"/>
            <w:lang w:val="en-US"/>
          </w:rPr>
          <w:t>erikoislääkäri</w:t>
        </w:r>
        <w:proofErr w:type="spellEnd"/>
        <w:r w:rsidRPr="000E1791">
          <w:rPr>
            <w:color w:val="0000FF"/>
            <w:lang w:val="en-US"/>
          </w:rPr>
          <w:t>"/&gt;</w:t>
        </w:r>
      </w:ins>
    </w:p>
    <w:p w:rsidR="000E1791" w:rsidRPr="000E1791" w:rsidRDefault="000E1791" w:rsidP="000E1791">
      <w:pPr>
        <w:numPr>
          <w:ins w:id="308" w:author="Kela" w:date="2011-06-20T12:23:00Z"/>
        </w:numPr>
        <w:autoSpaceDE w:val="0"/>
        <w:autoSpaceDN w:val="0"/>
        <w:adjustRightInd w:val="0"/>
        <w:rPr>
          <w:ins w:id="309" w:author="Kela" w:date="2011-06-20T12:23:00Z"/>
          <w:color w:val="0000FF"/>
          <w:highlight w:val="white"/>
          <w:lang w:val="en-US"/>
          <w:rPrChange w:id="310" w:author="Katriina Köli" w:date="2011-06-22T13:35:00Z">
            <w:rPr>
              <w:ins w:id="311" w:author="Kela" w:date="2011-06-20T12:23:00Z"/>
              <w:color w:val="000000"/>
              <w:highlight w:val="white"/>
              <w:lang w:val="en-US"/>
            </w:rPr>
          </w:rPrChange>
        </w:rPr>
      </w:pPr>
      <w:ins w:id="312" w:author="Katriina Köli" w:date="2011-06-22T13:35:00Z"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  <w:r>
          <w:rPr>
            <w:color w:val="0000FF"/>
            <w:lang w:val="en-US"/>
          </w:rPr>
          <w:tab/>
        </w:r>
        <w:r w:rsidRPr="000E1791">
          <w:rPr>
            <w:color w:val="0000FF"/>
            <w:lang w:val="en-US"/>
          </w:rPr>
          <w:t>&lt;/qualifier&gt;</w:t>
        </w:r>
      </w:ins>
    </w:p>
    <w:p w:rsidR="0005050A" w:rsidRPr="00A32F08" w:rsidRDefault="0005050A" w:rsidP="0005050A">
      <w:pPr>
        <w:numPr>
          <w:ins w:id="313" w:author="Kela" w:date="2011-06-20T12:23:00Z"/>
        </w:numPr>
        <w:autoSpaceDE w:val="0"/>
        <w:autoSpaceDN w:val="0"/>
        <w:adjustRightInd w:val="0"/>
        <w:rPr>
          <w:ins w:id="314" w:author="Kela" w:date="2011-06-20T12:23:00Z"/>
          <w:color w:val="000000"/>
          <w:highlight w:val="white"/>
          <w:lang w:val="en-US"/>
        </w:rPr>
      </w:pPr>
      <w:ins w:id="315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&lt;/</w:t>
        </w:r>
        <w:r w:rsidRPr="00A32F08">
          <w:rPr>
            <w:color w:val="800000"/>
            <w:highlight w:val="white"/>
            <w:lang w:val="en-US"/>
          </w:rPr>
          <w:t>translation</w:t>
        </w:r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16" w:author="Kela" w:date="2011-06-20T12:23:00Z"/>
        </w:numPr>
        <w:autoSpaceDE w:val="0"/>
        <w:autoSpaceDN w:val="0"/>
        <w:adjustRightInd w:val="0"/>
        <w:rPr>
          <w:ins w:id="317" w:author="Kela" w:date="2011-06-20T12:23:00Z"/>
          <w:color w:val="000000"/>
          <w:highlight w:val="white"/>
          <w:lang w:val="en-US"/>
        </w:rPr>
      </w:pPr>
      <w:ins w:id="318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&lt;/</w:t>
        </w:r>
        <w:r w:rsidRPr="00A32F08">
          <w:rPr>
            <w:color w:val="800000"/>
            <w:highlight w:val="white"/>
            <w:lang w:val="en-US"/>
          </w:rPr>
          <w:t>code</w:t>
        </w:r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19" w:author="Kela" w:date="2011-06-20T12:23:00Z"/>
        </w:numPr>
        <w:autoSpaceDE w:val="0"/>
        <w:autoSpaceDN w:val="0"/>
        <w:adjustRightInd w:val="0"/>
        <w:rPr>
          <w:ins w:id="320" w:author="Kela" w:date="2011-06-20T12:23:00Z"/>
          <w:color w:val="000000"/>
          <w:highlight w:val="white"/>
          <w:lang w:val="en-US"/>
        </w:rPr>
      </w:pPr>
      <w:ins w:id="321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proofErr w:type="gramStart"/>
        <w:r w:rsidRPr="00A32F08">
          <w:rPr>
            <w:color w:val="0000FF"/>
            <w:highlight w:val="white"/>
            <w:lang w:val="en-US"/>
          </w:rPr>
          <w:t>&lt;!--</w:t>
        </w:r>
        <w:proofErr w:type="gramEnd"/>
        <w:r w:rsidRPr="00A32F08">
          <w:rPr>
            <w:color w:val="808080"/>
            <w:highlight w:val="white"/>
            <w:lang w:val="en-US"/>
          </w:rPr>
          <w:t xml:space="preserve"> </w:t>
        </w:r>
        <w:proofErr w:type="spellStart"/>
        <w:r w:rsidRPr="00A32F08">
          <w:rPr>
            <w:color w:val="808080"/>
            <w:highlight w:val="white"/>
            <w:lang w:val="en-US"/>
          </w:rPr>
          <w:t>Lääkärin</w:t>
        </w:r>
        <w:proofErr w:type="spellEnd"/>
        <w:r w:rsidRPr="00A32F08">
          <w:rPr>
            <w:color w:val="808080"/>
            <w:highlight w:val="white"/>
            <w:lang w:val="en-US"/>
          </w:rPr>
          <w:t xml:space="preserve"> </w:t>
        </w:r>
        <w:proofErr w:type="spellStart"/>
        <w:r w:rsidRPr="00A32F08">
          <w:rPr>
            <w:color w:val="808080"/>
            <w:highlight w:val="white"/>
            <w:lang w:val="en-US"/>
          </w:rPr>
          <w:t>nimi</w:t>
        </w:r>
        <w:proofErr w:type="spellEnd"/>
        <w:r w:rsidRPr="00A32F08">
          <w:rPr>
            <w:color w:val="808080"/>
            <w:highlight w:val="white"/>
            <w:lang w:val="en-US"/>
          </w:rPr>
          <w:t xml:space="preserve"> </w:t>
        </w:r>
        <w:r w:rsidRPr="00A32F08">
          <w:rPr>
            <w:color w:val="0000FF"/>
            <w:highlight w:val="white"/>
            <w:lang w:val="en-US"/>
          </w:rPr>
          <w:t>--&gt;</w:t>
        </w:r>
      </w:ins>
    </w:p>
    <w:p w:rsidR="0005050A" w:rsidRPr="00A32F08" w:rsidRDefault="0005050A" w:rsidP="0005050A">
      <w:pPr>
        <w:numPr>
          <w:ins w:id="322" w:author="Kela" w:date="2011-06-20T12:23:00Z"/>
        </w:numPr>
        <w:autoSpaceDE w:val="0"/>
        <w:autoSpaceDN w:val="0"/>
        <w:adjustRightInd w:val="0"/>
        <w:rPr>
          <w:ins w:id="323" w:author="Kela" w:date="2011-06-20T12:23:00Z"/>
          <w:color w:val="000000"/>
          <w:highlight w:val="white"/>
          <w:lang w:val="en-US"/>
        </w:rPr>
      </w:pPr>
      <w:ins w:id="324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</w:t>
        </w:r>
        <w:proofErr w:type="spellStart"/>
        <w:proofErr w:type="gramStart"/>
        <w:r w:rsidRPr="00A32F08">
          <w:rPr>
            <w:color w:val="800000"/>
            <w:highlight w:val="white"/>
            <w:lang w:val="en-US"/>
          </w:rPr>
          <w:t>assignedPerson</w:t>
        </w:r>
        <w:proofErr w:type="spellEnd"/>
        <w:proofErr w:type="gramEnd"/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25" w:author="Kela" w:date="2011-06-20T12:23:00Z"/>
        </w:numPr>
        <w:autoSpaceDE w:val="0"/>
        <w:autoSpaceDN w:val="0"/>
        <w:adjustRightInd w:val="0"/>
        <w:rPr>
          <w:ins w:id="326" w:author="Kela" w:date="2011-06-20T12:23:00Z"/>
          <w:color w:val="000000"/>
          <w:highlight w:val="white"/>
          <w:lang w:val="en-US"/>
        </w:rPr>
      </w:pPr>
      <w:ins w:id="327" w:author="Kela" w:date="2011-06-20T12:23:00Z">
        <w:r w:rsidRPr="00A32F08">
          <w:rPr>
            <w:color w:val="000000"/>
            <w:highlight w:val="white"/>
            <w:lang w:val="en-US"/>
          </w:rPr>
          <w:lastRenderedPageBreak/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</w:t>
        </w:r>
        <w:proofErr w:type="gramStart"/>
        <w:r w:rsidRPr="00A32F08">
          <w:rPr>
            <w:color w:val="800000"/>
            <w:highlight w:val="white"/>
            <w:lang w:val="en-US"/>
          </w:rPr>
          <w:t>name</w:t>
        </w:r>
        <w:proofErr w:type="gramEnd"/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28" w:author="Kela" w:date="2011-06-20T12:23:00Z"/>
        </w:numPr>
        <w:autoSpaceDE w:val="0"/>
        <w:autoSpaceDN w:val="0"/>
        <w:adjustRightInd w:val="0"/>
        <w:rPr>
          <w:ins w:id="329" w:author="Kela" w:date="2011-06-20T12:23:00Z"/>
          <w:color w:val="000000"/>
          <w:highlight w:val="white"/>
          <w:lang w:val="en-US"/>
        </w:rPr>
      </w:pPr>
      <w:ins w:id="330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</w:t>
        </w:r>
        <w:proofErr w:type="gramStart"/>
        <w:r w:rsidRPr="00A32F08">
          <w:rPr>
            <w:color w:val="800000"/>
            <w:highlight w:val="white"/>
            <w:lang w:val="en-US"/>
          </w:rPr>
          <w:t>given</w:t>
        </w:r>
        <w:r w:rsidRPr="00A32F08">
          <w:rPr>
            <w:color w:val="0000FF"/>
            <w:highlight w:val="white"/>
            <w:lang w:val="en-US"/>
          </w:rPr>
          <w:t>&gt;</w:t>
        </w:r>
        <w:proofErr w:type="spellStart"/>
        <w:proofErr w:type="gramEnd"/>
        <w:r w:rsidRPr="00A32F08">
          <w:rPr>
            <w:color w:val="000000"/>
            <w:highlight w:val="white"/>
            <w:lang w:val="en-US"/>
          </w:rPr>
          <w:t>Timo</w:t>
        </w:r>
        <w:proofErr w:type="spellEnd"/>
        <w:r w:rsidRPr="00A32F08">
          <w:rPr>
            <w:color w:val="0000FF"/>
            <w:highlight w:val="white"/>
            <w:lang w:val="en-US"/>
          </w:rPr>
          <w:t>&lt;/</w:t>
        </w:r>
        <w:r w:rsidRPr="00A32F08">
          <w:rPr>
            <w:color w:val="800000"/>
            <w:highlight w:val="white"/>
            <w:lang w:val="en-US"/>
          </w:rPr>
          <w:t>given</w:t>
        </w:r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31" w:author="Kela" w:date="2011-06-20T12:23:00Z"/>
        </w:numPr>
        <w:autoSpaceDE w:val="0"/>
        <w:autoSpaceDN w:val="0"/>
        <w:adjustRightInd w:val="0"/>
        <w:rPr>
          <w:ins w:id="332" w:author="Kela" w:date="2011-06-20T12:23:00Z"/>
          <w:color w:val="000000"/>
          <w:highlight w:val="white"/>
          <w:lang w:val="en-US"/>
        </w:rPr>
      </w:pPr>
      <w:ins w:id="333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</w:t>
        </w:r>
        <w:proofErr w:type="gramStart"/>
        <w:r w:rsidRPr="00A32F08">
          <w:rPr>
            <w:color w:val="800000"/>
            <w:highlight w:val="white"/>
            <w:lang w:val="en-US"/>
          </w:rPr>
          <w:t>family</w:t>
        </w:r>
        <w:r w:rsidRPr="00A32F08">
          <w:rPr>
            <w:color w:val="0000FF"/>
            <w:highlight w:val="white"/>
            <w:lang w:val="en-US"/>
          </w:rPr>
          <w:t>&gt;</w:t>
        </w:r>
        <w:proofErr w:type="spellStart"/>
        <w:proofErr w:type="gramEnd"/>
        <w:r w:rsidRPr="00A32F08">
          <w:rPr>
            <w:color w:val="000000"/>
            <w:highlight w:val="white"/>
            <w:lang w:val="en-US"/>
          </w:rPr>
          <w:t>Markka</w:t>
        </w:r>
        <w:proofErr w:type="spellEnd"/>
        <w:r w:rsidRPr="00A32F08">
          <w:rPr>
            <w:color w:val="0000FF"/>
            <w:highlight w:val="white"/>
            <w:lang w:val="en-US"/>
          </w:rPr>
          <w:t>&lt;/</w:t>
        </w:r>
        <w:r w:rsidRPr="00A32F08">
          <w:rPr>
            <w:color w:val="800000"/>
            <w:highlight w:val="white"/>
            <w:lang w:val="en-US"/>
          </w:rPr>
          <w:t>family</w:t>
        </w:r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34" w:author="Kela" w:date="2011-06-20T12:23:00Z"/>
        </w:numPr>
        <w:autoSpaceDE w:val="0"/>
        <w:autoSpaceDN w:val="0"/>
        <w:adjustRightInd w:val="0"/>
        <w:rPr>
          <w:ins w:id="335" w:author="Kela" w:date="2011-06-20T12:23:00Z"/>
          <w:color w:val="000000"/>
          <w:highlight w:val="white"/>
          <w:lang w:val="en-US"/>
        </w:rPr>
      </w:pPr>
      <w:ins w:id="336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</w:t>
        </w:r>
        <w:r w:rsidRPr="00A32F08">
          <w:rPr>
            <w:color w:val="800000"/>
            <w:highlight w:val="white"/>
            <w:lang w:val="en-US"/>
          </w:rPr>
          <w:t>suffix</w:t>
        </w:r>
      </w:ins>
      <w:ins w:id="337" w:author="ta40zdi" w:date="2011-06-21T12:11:00Z">
        <w:r w:rsidR="00412655">
          <w:rPr>
            <w:color w:val="800000"/>
            <w:highlight w:val="white"/>
            <w:lang w:val="en-US"/>
          </w:rPr>
          <w:t xml:space="preserve"> qualifier=”AC”</w:t>
        </w:r>
      </w:ins>
      <w:ins w:id="338" w:author="Kela" w:date="2011-06-20T12:23:00Z">
        <w:r w:rsidRPr="00A32F08">
          <w:rPr>
            <w:color w:val="0000FF"/>
            <w:highlight w:val="white"/>
            <w:lang w:val="en-US"/>
          </w:rPr>
          <w:t>&gt;</w:t>
        </w:r>
        <w:proofErr w:type="spellStart"/>
        <w:r w:rsidRPr="00A32F08">
          <w:rPr>
            <w:color w:val="000000"/>
            <w:highlight w:val="white"/>
            <w:lang w:val="en-US"/>
          </w:rPr>
          <w:t>Apulaislääkäri</w:t>
        </w:r>
        <w:proofErr w:type="spellEnd"/>
        <w:r w:rsidRPr="00A32F08">
          <w:rPr>
            <w:color w:val="0000FF"/>
            <w:highlight w:val="white"/>
            <w:lang w:val="en-US"/>
          </w:rPr>
          <w:t>&lt;/</w:t>
        </w:r>
        <w:r w:rsidRPr="00A32F08">
          <w:rPr>
            <w:color w:val="800000"/>
            <w:highlight w:val="white"/>
            <w:lang w:val="en-US"/>
          </w:rPr>
          <w:t>suffix</w:t>
        </w:r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39" w:author="Kela" w:date="2011-06-20T12:23:00Z"/>
        </w:numPr>
        <w:autoSpaceDE w:val="0"/>
        <w:autoSpaceDN w:val="0"/>
        <w:adjustRightInd w:val="0"/>
        <w:rPr>
          <w:ins w:id="340" w:author="Kela" w:date="2011-06-20T12:23:00Z"/>
          <w:color w:val="000000"/>
          <w:highlight w:val="white"/>
          <w:lang w:val="en-US"/>
        </w:rPr>
      </w:pPr>
      <w:ins w:id="341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&lt;/</w:t>
        </w:r>
        <w:r w:rsidRPr="00A32F08">
          <w:rPr>
            <w:color w:val="800000"/>
            <w:highlight w:val="white"/>
            <w:lang w:val="en-US"/>
          </w:rPr>
          <w:t>name</w:t>
        </w:r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42" w:author="Kela" w:date="2011-06-20T12:23:00Z"/>
        </w:numPr>
        <w:autoSpaceDE w:val="0"/>
        <w:autoSpaceDN w:val="0"/>
        <w:adjustRightInd w:val="0"/>
        <w:rPr>
          <w:ins w:id="343" w:author="Kela" w:date="2011-06-20T12:23:00Z"/>
          <w:color w:val="000000"/>
          <w:highlight w:val="white"/>
          <w:lang w:val="en-US"/>
        </w:rPr>
      </w:pPr>
      <w:ins w:id="344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&lt;/</w:t>
        </w:r>
        <w:proofErr w:type="spellStart"/>
        <w:r w:rsidRPr="00A32F08">
          <w:rPr>
            <w:color w:val="800000"/>
            <w:highlight w:val="white"/>
            <w:lang w:val="en-US"/>
          </w:rPr>
          <w:t>assignedPerson</w:t>
        </w:r>
        <w:proofErr w:type="spellEnd"/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45" w:author="Kela" w:date="2011-06-20T12:23:00Z"/>
        </w:numPr>
        <w:autoSpaceDE w:val="0"/>
        <w:autoSpaceDN w:val="0"/>
        <w:adjustRightInd w:val="0"/>
        <w:rPr>
          <w:ins w:id="346" w:author="Kela" w:date="2011-06-20T12:23:00Z"/>
          <w:color w:val="000000"/>
          <w:highlight w:val="white"/>
        </w:rPr>
      </w:pPr>
      <w:ins w:id="347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</w:rPr>
          <w:t>&lt;!</w:t>
        </w:r>
        <w:proofErr w:type="gramStart"/>
        <w:r w:rsidRPr="00A32F08">
          <w:rPr>
            <w:color w:val="0000FF"/>
            <w:highlight w:val="white"/>
          </w:rPr>
          <w:t>--</w:t>
        </w:r>
        <w:r w:rsidRPr="00A32F08">
          <w:rPr>
            <w:color w:val="808080"/>
            <w:highlight w:val="white"/>
          </w:rPr>
          <w:t xml:space="preserve"> Lääkemääräyksen</w:t>
        </w:r>
        <w:proofErr w:type="gramEnd"/>
        <w:r w:rsidRPr="00A32F08">
          <w:rPr>
            <w:color w:val="808080"/>
            <w:highlight w:val="white"/>
          </w:rPr>
          <w:t xml:space="preserve"> tuottava organisaatio </w:t>
        </w:r>
        <w:r w:rsidRPr="00A32F08">
          <w:rPr>
            <w:color w:val="0000FF"/>
            <w:highlight w:val="white"/>
          </w:rPr>
          <w:t>--&gt;</w:t>
        </w:r>
      </w:ins>
    </w:p>
    <w:p w:rsidR="0005050A" w:rsidRPr="00A32F08" w:rsidRDefault="0005050A" w:rsidP="0005050A">
      <w:pPr>
        <w:numPr>
          <w:ins w:id="348" w:author="Kela" w:date="2011-06-20T12:23:00Z"/>
        </w:numPr>
        <w:autoSpaceDE w:val="0"/>
        <w:autoSpaceDN w:val="0"/>
        <w:adjustRightInd w:val="0"/>
        <w:rPr>
          <w:ins w:id="349" w:author="Kela" w:date="2011-06-20T12:23:00Z"/>
          <w:color w:val="000000"/>
          <w:highlight w:val="white"/>
        </w:rPr>
      </w:pPr>
      <w:ins w:id="350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</w:rPr>
          <w:t>&lt;</w:t>
        </w:r>
        <w:proofErr w:type="spellStart"/>
        <w:r w:rsidRPr="00A32F08">
          <w:rPr>
            <w:color w:val="800000"/>
            <w:highlight w:val="white"/>
          </w:rPr>
          <w:t>representedOrganization</w:t>
        </w:r>
        <w:proofErr w:type="spellEnd"/>
        <w:r w:rsidRPr="00A32F08">
          <w:rPr>
            <w:color w:val="0000FF"/>
            <w:highlight w:val="white"/>
          </w:rPr>
          <w:t>&gt;</w:t>
        </w:r>
      </w:ins>
    </w:p>
    <w:p w:rsidR="0005050A" w:rsidRPr="00A32F08" w:rsidRDefault="0005050A" w:rsidP="0005050A">
      <w:pPr>
        <w:numPr>
          <w:ins w:id="351" w:author="Kela" w:date="2011-06-20T12:23:00Z"/>
        </w:numPr>
        <w:autoSpaceDE w:val="0"/>
        <w:autoSpaceDN w:val="0"/>
        <w:adjustRightInd w:val="0"/>
        <w:rPr>
          <w:ins w:id="352" w:author="Kela" w:date="2011-06-20T12:23:00Z"/>
          <w:color w:val="000000"/>
          <w:highlight w:val="white"/>
        </w:rPr>
      </w:pPr>
      <w:ins w:id="353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</w:rPr>
          <w:t>&lt;</w:t>
        </w:r>
        <w:r w:rsidRPr="00A32F08">
          <w:rPr>
            <w:color w:val="800000"/>
            <w:highlight w:val="white"/>
          </w:rPr>
          <w:t>id</w:t>
        </w:r>
        <w:r w:rsidRPr="00A32F08">
          <w:rPr>
            <w:color w:val="FF0000"/>
            <w:highlight w:val="white"/>
          </w:rPr>
          <w:t xml:space="preserve"> root</w:t>
        </w:r>
        <w:r w:rsidRPr="00A32F08">
          <w:rPr>
            <w:color w:val="0000FF"/>
            <w:highlight w:val="white"/>
          </w:rPr>
          <w:t>="</w:t>
        </w:r>
        <w:r w:rsidRPr="00A32F08">
          <w:rPr>
            <w:color w:val="000000"/>
            <w:highlight w:val="white"/>
          </w:rPr>
          <w:t>1.2.246.10.1602257.10.1</w:t>
        </w:r>
        <w:r w:rsidRPr="00A32F08">
          <w:rPr>
            <w:color w:val="0000FF"/>
            <w:highlight w:val="white"/>
          </w:rPr>
          <w:t>"/&gt;</w:t>
        </w:r>
      </w:ins>
    </w:p>
    <w:p w:rsidR="0005050A" w:rsidRPr="00A32F08" w:rsidRDefault="0005050A" w:rsidP="0005050A">
      <w:pPr>
        <w:numPr>
          <w:ins w:id="354" w:author="Kela" w:date="2011-06-20T12:23:00Z"/>
        </w:numPr>
        <w:autoSpaceDE w:val="0"/>
        <w:autoSpaceDN w:val="0"/>
        <w:adjustRightInd w:val="0"/>
        <w:rPr>
          <w:ins w:id="355" w:author="Kela" w:date="2011-06-20T12:23:00Z"/>
          <w:color w:val="000000"/>
          <w:highlight w:val="white"/>
        </w:rPr>
      </w:pPr>
      <w:ins w:id="356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</w:rPr>
          <w:t>&lt;</w:t>
        </w:r>
        <w:proofErr w:type="spellStart"/>
        <w:r w:rsidRPr="00A32F08">
          <w:rPr>
            <w:color w:val="800000"/>
            <w:highlight w:val="white"/>
          </w:rPr>
          <w:t>name</w:t>
        </w:r>
        <w:r w:rsidRPr="00A32F08">
          <w:rPr>
            <w:color w:val="0000FF"/>
            <w:highlight w:val="white"/>
          </w:rPr>
          <w:t>&gt;</w:t>
        </w:r>
        <w:r w:rsidRPr="00A32F08">
          <w:rPr>
            <w:color w:val="000000"/>
            <w:highlight w:val="white"/>
          </w:rPr>
          <w:t>Testi</w:t>
        </w:r>
        <w:proofErr w:type="spellEnd"/>
        <w:r w:rsidRPr="00A32F08">
          <w:rPr>
            <w:color w:val="000000"/>
            <w:highlight w:val="white"/>
          </w:rPr>
          <w:t xml:space="preserve"> </w:t>
        </w:r>
        <w:proofErr w:type="spellStart"/>
        <w:r w:rsidRPr="00A32F08">
          <w:rPr>
            <w:color w:val="000000"/>
            <w:highlight w:val="white"/>
          </w:rPr>
          <w:t>terveys</w:t>
        </w:r>
      </w:ins>
      <w:ins w:id="357" w:author="Kela" w:date="2011-06-20T12:28:00Z">
        <w:r>
          <w:rPr>
            <w:color w:val="000000"/>
            <w:highlight w:val="white"/>
          </w:rPr>
          <w:t>asema</w:t>
        </w:r>
      </w:ins>
      <w:ins w:id="358" w:author="Kela" w:date="2011-06-20T12:23:00Z">
        <w:r w:rsidRPr="00A32F08">
          <w:rPr>
            <w:color w:val="0000FF"/>
            <w:highlight w:val="white"/>
          </w:rPr>
          <w:t>&lt;/</w:t>
        </w:r>
        <w:r w:rsidRPr="00A32F08">
          <w:rPr>
            <w:color w:val="800000"/>
            <w:highlight w:val="white"/>
          </w:rPr>
          <w:t>name</w:t>
        </w:r>
        <w:proofErr w:type="spellEnd"/>
        <w:r w:rsidRPr="00A32F08">
          <w:rPr>
            <w:color w:val="0000FF"/>
            <w:highlight w:val="white"/>
          </w:rPr>
          <w:t>&gt;</w:t>
        </w:r>
      </w:ins>
    </w:p>
    <w:p w:rsidR="0005050A" w:rsidRPr="00A32F08" w:rsidRDefault="0005050A" w:rsidP="0005050A">
      <w:pPr>
        <w:numPr>
          <w:ins w:id="359" w:author="Kela" w:date="2011-06-20T12:23:00Z"/>
        </w:numPr>
        <w:autoSpaceDE w:val="0"/>
        <w:autoSpaceDN w:val="0"/>
        <w:adjustRightInd w:val="0"/>
        <w:rPr>
          <w:ins w:id="360" w:author="Kela" w:date="2011-06-20T12:23:00Z"/>
          <w:color w:val="000000"/>
          <w:highlight w:val="white"/>
        </w:rPr>
      </w:pPr>
      <w:ins w:id="361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</w:rPr>
          <w:t>&lt;!</w:t>
        </w:r>
        <w:proofErr w:type="gramStart"/>
        <w:r w:rsidRPr="00A32F08">
          <w:rPr>
            <w:color w:val="0000FF"/>
            <w:highlight w:val="white"/>
          </w:rPr>
          <w:t>--</w:t>
        </w:r>
        <w:r w:rsidRPr="00A32F08">
          <w:rPr>
            <w:color w:val="808080"/>
            <w:highlight w:val="white"/>
          </w:rPr>
          <w:t xml:space="preserve"> puhelinnumero</w:t>
        </w:r>
        <w:proofErr w:type="gramEnd"/>
        <w:r w:rsidRPr="00A32F08">
          <w:rPr>
            <w:color w:val="808080"/>
            <w:highlight w:val="white"/>
          </w:rPr>
          <w:t xml:space="preserve">: erottelu välilyönnillä on kielletty. Organisaation puhelinnumero välitetään </w:t>
        </w:r>
        <w:proofErr w:type="spellStart"/>
        <w:r w:rsidRPr="00A32F08">
          <w:rPr>
            <w:color w:val="808080"/>
            <w:highlight w:val="white"/>
          </w:rPr>
          <w:t>telecom-elementillä</w:t>
        </w:r>
        <w:proofErr w:type="spellEnd"/>
        <w:r w:rsidRPr="00A32F08">
          <w:rPr>
            <w:color w:val="808080"/>
            <w:highlight w:val="white"/>
          </w:rPr>
          <w:t xml:space="preserve">, jossa </w:t>
        </w:r>
        <w:proofErr w:type="spellStart"/>
        <w:r w:rsidRPr="00A32F08">
          <w:rPr>
            <w:color w:val="808080"/>
            <w:highlight w:val="white"/>
          </w:rPr>
          <w:t>use-attribuutin</w:t>
        </w:r>
        <w:proofErr w:type="spellEnd"/>
        <w:r w:rsidRPr="00A32F08">
          <w:rPr>
            <w:color w:val="808080"/>
            <w:highlight w:val="white"/>
          </w:rPr>
          <w:t xml:space="preserve"> arvo on "DIR" (suora numero) tai ”PUB” (vaihteen numero) </w:t>
        </w:r>
        <w:proofErr w:type="gramStart"/>
        <w:r w:rsidRPr="00A32F08">
          <w:rPr>
            <w:color w:val="0000FF"/>
            <w:highlight w:val="white"/>
          </w:rPr>
          <w:t>--</w:t>
        </w:r>
        <w:proofErr w:type="gramEnd"/>
        <w:r w:rsidRPr="00A32F08">
          <w:rPr>
            <w:color w:val="0000FF"/>
            <w:highlight w:val="white"/>
          </w:rPr>
          <w:t>&gt;</w:t>
        </w:r>
      </w:ins>
    </w:p>
    <w:p w:rsidR="0005050A" w:rsidRPr="00A32F08" w:rsidRDefault="0005050A" w:rsidP="0005050A">
      <w:pPr>
        <w:numPr>
          <w:ins w:id="362" w:author="Kela" w:date="2011-06-20T12:23:00Z"/>
        </w:numPr>
        <w:autoSpaceDE w:val="0"/>
        <w:autoSpaceDN w:val="0"/>
        <w:adjustRightInd w:val="0"/>
        <w:rPr>
          <w:ins w:id="363" w:author="Kela" w:date="2011-06-20T12:23:00Z"/>
          <w:color w:val="000000"/>
          <w:highlight w:val="white"/>
          <w:lang w:val="en-US"/>
        </w:rPr>
      </w:pPr>
      <w:ins w:id="364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  <w:lang w:val="en-US"/>
          </w:rPr>
          <w:t>&lt;</w:t>
        </w:r>
        <w:r w:rsidRPr="00A32F08">
          <w:rPr>
            <w:color w:val="800000"/>
            <w:highlight w:val="white"/>
            <w:lang w:val="en-US"/>
          </w:rPr>
          <w:t>telecom</w:t>
        </w:r>
        <w:r w:rsidRPr="00A32F08">
          <w:rPr>
            <w:color w:val="FF0000"/>
            <w:highlight w:val="white"/>
            <w:lang w:val="en-US"/>
          </w:rPr>
          <w:t xml:space="preserve"> value</w:t>
        </w:r>
        <w:r w:rsidRPr="00A32F08">
          <w:rPr>
            <w:color w:val="0000FF"/>
            <w:highlight w:val="white"/>
            <w:lang w:val="en-US"/>
          </w:rPr>
          <w:t>="</w:t>
        </w:r>
        <w:r w:rsidRPr="00A32F08">
          <w:rPr>
            <w:color w:val="000000"/>
            <w:highlight w:val="white"/>
            <w:lang w:val="en-US"/>
          </w:rPr>
          <w:t>tel</w:t>
        </w:r>
        <w:proofErr w:type="gramStart"/>
        <w:r w:rsidRPr="00A32F08">
          <w:rPr>
            <w:color w:val="000000"/>
            <w:highlight w:val="white"/>
            <w:lang w:val="en-US"/>
          </w:rPr>
          <w:t>:0201234567</w:t>
        </w:r>
        <w:proofErr w:type="gramEnd"/>
        <w:r w:rsidRPr="00A32F08">
          <w:rPr>
            <w:color w:val="0000FF"/>
            <w:highlight w:val="white"/>
            <w:lang w:val="en-US"/>
          </w:rPr>
          <w:t>"</w:t>
        </w:r>
        <w:r w:rsidRPr="00A32F08">
          <w:rPr>
            <w:color w:val="FF0000"/>
            <w:highlight w:val="white"/>
            <w:lang w:val="en-US"/>
          </w:rPr>
          <w:t xml:space="preserve"> use</w:t>
        </w:r>
        <w:r w:rsidRPr="00A32F08">
          <w:rPr>
            <w:color w:val="0000FF"/>
            <w:highlight w:val="white"/>
            <w:lang w:val="en-US"/>
          </w:rPr>
          <w:t>="</w:t>
        </w:r>
        <w:r w:rsidRPr="00A32F08">
          <w:rPr>
            <w:color w:val="000000"/>
            <w:highlight w:val="white"/>
            <w:lang w:val="en-US"/>
          </w:rPr>
          <w:t>DIR</w:t>
        </w:r>
        <w:r w:rsidRPr="00A32F08">
          <w:rPr>
            <w:color w:val="0000FF"/>
            <w:highlight w:val="white"/>
            <w:lang w:val="en-US"/>
          </w:rPr>
          <w:t>"/&gt;</w:t>
        </w:r>
      </w:ins>
    </w:p>
    <w:p w:rsidR="0005050A" w:rsidRPr="00A32F08" w:rsidRDefault="0005050A" w:rsidP="0005050A">
      <w:pPr>
        <w:numPr>
          <w:ins w:id="365" w:author="Kela" w:date="2011-06-20T12:23:00Z"/>
        </w:numPr>
        <w:autoSpaceDE w:val="0"/>
        <w:autoSpaceDN w:val="0"/>
        <w:adjustRightInd w:val="0"/>
        <w:rPr>
          <w:ins w:id="366" w:author="Kela" w:date="2011-06-20T12:23:00Z"/>
          <w:color w:val="000000"/>
          <w:highlight w:val="white"/>
          <w:lang w:val="en-US"/>
        </w:rPr>
      </w:pPr>
      <w:ins w:id="367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</w:t>
        </w:r>
        <w:proofErr w:type="spellStart"/>
        <w:proofErr w:type="gramStart"/>
        <w:r w:rsidRPr="00A32F08">
          <w:rPr>
            <w:color w:val="800000"/>
            <w:highlight w:val="white"/>
            <w:lang w:val="en-US"/>
          </w:rPr>
          <w:t>addr</w:t>
        </w:r>
        <w:proofErr w:type="spellEnd"/>
        <w:proofErr w:type="gramEnd"/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68" w:author="Kela" w:date="2011-06-20T12:23:00Z"/>
        </w:numPr>
        <w:autoSpaceDE w:val="0"/>
        <w:autoSpaceDN w:val="0"/>
        <w:adjustRightInd w:val="0"/>
        <w:rPr>
          <w:ins w:id="369" w:author="Kela" w:date="2011-06-20T12:23:00Z"/>
          <w:color w:val="000000"/>
          <w:highlight w:val="white"/>
          <w:lang w:val="en-US"/>
        </w:rPr>
      </w:pPr>
      <w:ins w:id="370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</w:t>
        </w:r>
        <w:proofErr w:type="spellStart"/>
        <w:proofErr w:type="gramStart"/>
        <w:r w:rsidRPr="00A32F08">
          <w:rPr>
            <w:color w:val="800000"/>
            <w:highlight w:val="white"/>
            <w:lang w:val="en-US"/>
          </w:rPr>
          <w:t>streetAddressLine</w:t>
        </w:r>
        <w:proofErr w:type="spellEnd"/>
        <w:r w:rsidRPr="00A32F08">
          <w:rPr>
            <w:color w:val="0000FF"/>
            <w:highlight w:val="white"/>
            <w:lang w:val="en-US"/>
          </w:rPr>
          <w:t>&gt;</w:t>
        </w:r>
        <w:proofErr w:type="spellStart"/>
        <w:proofErr w:type="gramEnd"/>
        <w:r w:rsidRPr="00A32F08">
          <w:rPr>
            <w:color w:val="000000"/>
            <w:highlight w:val="white"/>
            <w:lang w:val="en-US"/>
          </w:rPr>
          <w:t>Potilastie</w:t>
        </w:r>
        <w:proofErr w:type="spellEnd"/>
        <w:r w:rsidRPr="00A32F08">
          <w:rPr>
            <w:color w:val="000000"/>
            <w:highlight w:val="white"/>
            <w:lang w:val="en-US"/>
          </w:rPr>
          <w:t xml:space="preserve"> 2</w:t>
        </w:r>
        <w:r w:rsidRPr="00A32F08">
          <w:rPr>
            <w:color w:val="0000FF"/>
            <w:highlight w:val="white"/>
            <w:lang w:val="en-US"/>
          </w:rPr>
          <w:t>&lt;/</w:t>
        </w:r>
        <w:proofErr w:type="spellStart"/>
        <w:r w:rsidRPr="00A32F08">
          <w:rPr>
            <w:color w:val="800000"/>
            <w:highlight w:val="white"/>
            <w:lang w:val="en-US"/>
          </w:rPr>
          <w:t>streetAddressLine</w:t>
        </w:r>
        <w:proofErr w:type="spellEnd"/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71" w:author="Kela" w:date="2011-06-20T12:23:00Z"/>
        </w:numPr>
        <w:autoSpaceDE w:val="0"/>
        <w:autoSpaceDN w:val="0"/>
        <w:adjustRightInd w:val="0"/>
        <w:rPr>
          <w:ins w:id="372" w:author="Kela" w:date="2011-06-20T12:23:00Z"/>
          <w:color w:val="000000"/>
          <w:highlight w:val="white"/>
          <w:lang w:val="en-US"/>
        </w:rPr>
      </w:pPr>
      <w:ins w:id="373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</w:t>
        </w:r>
        <w:proofErr w:type="spellStart"/>
        <w:proofErr w:type="gramStart"/>
        <w:r w:rsidRPr="00A32F08">
          <w:rPr>
            <w:color w:val="800000"/>
            <w:highlight w:val="white"/>
            <w:lang w:val="en-US"/>
          </w:rPr>
          <w:t>postalCode</w:t>
        </w:r>
        <w:proofErr w:type="spellEnd"/>
        <w:r w:rsidRPr="00A32F08">
          <w:rPr>
            <w:color w:val="0000FF"/>
            <w:highlight w:val="white"/>
            <w:lang w:val="en-US"/>
          </w:rPr>
          <w:t>&gt;</w:t>
        </w:r>
        <w:proofErr w:type="gramEnd"/>
        <w:r w:rsidRPr="00A32F08">
          <w:rPr>
            <w:color w:val="000000"/>
            <w:highlight w:val="white"/>
            <w:lang w:val="en-US"/>
          </w:rPr>
          <w:t>50600</w:t>
        </w:r>
        <w:r w:rsidRPr="00A32F08">
          <w:rPr>
            <w:color w:val="0000FF"/>
            <w:highlight w:val="white"/>
            <w:lang w:val="en-US"/>
          </w:rPr>
          <w:t>&lt;/</w:t>
        </w:r>
        <w:proofErr w:type="spellStart"/>
        <w:r w:rsidRPr="00A32F08">
          <w:rPr>
            <w:color w:val="800000"/>
            <w:highlight w:val="white"/>
            <w:lang w:val="en-US"/>
          </w:rPr>
          <w:t>postalCode</w:t>
        </w:r>
        <w:proofErr w:type="spellEnd"/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74" w:author="Kela" w:date="2011-06-20T12:23:00Z"/>
        </w:numPr>
        <w:autoSpaceDE w:val="0"/>
        <w:autoSpaceDN w:val="0"/>
        <w:adjustRightInd w:val="0"/>
        <w:rPr>
          <w:ins w:id="375" w:author="Kela" w:date="2011-06-20T12:23:00Z"/>
          <w:color w:val="000000"/>
          <w:highlight w:val="white"/>
          <w:lang w:val="en-US"/>
        </w:rPr>
      </w:pPr>
      <w:ins w:id="376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</w:t>
        </w:r>
        <w:proofErr w:type="gramStart"/>
        <w:r w:rsidRPr="00A32F08">
          <w:rPr>
            <w:color w:val="800000"/>
            <w:highlight w:val="white"/>
            <w:lang w:val="en-US"/>
          </w:rPr>
          <w:t>city</w:t>
        </w:r>
        <w:r w:rsidRPr="00A32F08">
          <w:rPr>
            <w:color w:val="0000FF"/>
            <w:highlight w:val="white"/>
            <w:lang w:val="en-US"/>
          </w:rPr>
          <w:t>&gt;</w:t>
        </w:r>
        <w:proofErr w:type="spellStart"/>
        <w:proofErr w:type="gramEnd"/>
        <w:r w:rsidRPr="00A32F08">
          <w:rPr>
            <w:color w:val="000000"/>
            <w:highlight w:val="white"/>
            <w:lang w:val="en-US"/>
          </w:rPr>
          <w:t>Kotka</w:t>
        </w:r>
        <w:proofErr w:type="spellEnd"/>
        <w:r w:rsidRPr="00A32F08">
          <w:rPr>
            <w:color w:val="0000FF"/>
            <w:highlight w:val="white"/>
            <w:lang w:val="en-US"/>
          </w:rPr>
          <w:t>&lt;/</w:t>
        </w:r>
        <w:r w:rsidRPr="00A32F08">
          <w:rPr>
            <w:color w:val="800000"/>
            <w:highlight w:val="white"/>
            <w:lang w:val="en-US"/>
          </w:rPr>
          <w:t>city</w:t>
        </w:r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77" w:author="Kela" w:date="2011-06-20T12:23:00Z"/>
        </w:numPr>
        <w:autoSpaceDE w:val="0"/>
        <w:autoSpaceDN w:val="0"/>
        <w:adjustRightInd w:val="0"/>
        <w:rPr>
          <w:ins w:id="378" w:author="Kela" w:date="2011-06-20T12:23:00Z"/>
          <w:color w:val="000000"/>
          <w:highlight w:val="white"/>
          <w:lang w:val="en-US"/>
        </w:rPr>
      </w:pPr>
      <w:ins w:id="379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&lt;/</w:t>
        </w:r>
        <w:proofErr w:type="spellStart"/>
        <w:r w:rsidRPr="00A32F08">
          <w:rPr>
            <w:color w:val="800000"/>
            <w:highlight w:val="white"/>
            <w:lang w:val="en-US"/>
          </w:rPr>
          <w:t>addr</w:t>
        </w:r>
        <w:proofErr w:type="spellEnd"/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80" w:author="Kela" w:date="2011-06-20T12:23:00Z"/>
        </w:numPr>
        <w:autoSpaceDE w:val="0"/>
        <w:autoSpaceDN w:val="0"/>
        <w:adjustRightInd w:val="0"/>
        <w:rPr>
          <w:ins w:id="381" w:author="Kela" w:date="2011-06-20T12:23:00Z"/>
          <w:color w:val="000000"/>
          <w:highlight w:val="white"/>
          <w:lang w:val="en-US"/>
        </w:rPr>
      </w:pPr>
      <w:ins w:id="382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  <w:lang w:val="en-US"/>
          </w:rPr>
          <w:t>&lt;/</w:t>
        </w:r>
        <w:proofErr w:type="spellStart"/>
        <w:r w:rsidRPr="00A32F08">
          <w:rPr>
            <w:color w:val="800000"/>
            <w:highlight w:val="white"/>
            <w:lang w:val="en-US"/>
          </w:rPr>
          <w:t>representedOrganization</w:t>
        </w:r>
        <w:proofErr w:type="spellEnd"/>
        <w:r w:rsidRPr="00A32F08">
          <w:rPr>
            <w:color w:val="0000FF"/>
            <w:highlight w:val="white"/>
            <w:lang w:val="en-US"/>
          </w:rPr>
          <w:t>&gt;</w:t>
        </w:r>
      </w:ins>
    </w:p>
    <w:p w:rsidR="0005050A" w:rsidRPr="00A32F08" w:rsidRDefault="0005050A" w:rsidP="0005050A">
      <w:pPr>
        <w:numPr>
          <w:ins w:id="383" w:author="Kela" w:date="2011-06-20T12:23:00Z"/>
        </w:numPr>
        <w:autoSpaceDE w:val="0"/>
        <w:autoSpaceDN w:val="0"/>
        <w:adjustRightInd w:val="0"/>
        <w:rPr>
          <w:ins w:id="384" w:author="Kela" w:date="2011-06-20T12:23:00Z"/>
          <w:color w:val="000000"/>
          <w:highlight w:val="white"/>
        </w:rPr>
      </w:pPr>
      <w:ins w:id="385" w:author="Kela" w:date="2011-06-20T12:23:00Z"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00"/>
            <w:highlight w:val="white"/>
            <w:lang w:val="en-US"/>
          </w:rPr>
          <w:tab/>
        </w:r>
        <w:r w:rsidRPr="00A32F08">
          <w:rPr>
            <w:color w:val="0000FF"/>
            <w:highlight w:val="white"/>
          </w:rPr>
          <w:t>&lt;/</w:t>
        </w:r>
        <w:proofErr w:type="spellStart"/>
        <w:r w:rsidRPr="00A32F08">
          <w:rPr>
            <w:color w:val="800000"/>
            <w:highlight w:val="white"/>
          </w:rPr>
          <w:t>assignedAuthor</w:t>
        </w:r>
        <w:proofErr w:type="spellEnd"/>
        <w:r w:rsidRPr="00A32F08">
          <w:rPr>
            <w:color w:val="0000FF"/>
            <w:highlight w:val="white"/>
          </w:rPr>
          <w:t>&gt;</w:t>
        </w:r>
      </w:ins>
    </w:p>
    <w:p w:rsidR="0005050A" w:rsidRPr="00A32F08" w:rsidRDefault="0005050A" w:rsidP="0005050A">
      <w:pPr>
        <w:numPr>
          <w:ins w:id="386" w:author="Kela" w:date="2011-06-20T12:23:00Z"/>
        </w:numPr>
        <w:rPr>
          <w:ins w:id="387" w:author="Kela" w:date="2011-06-20T12:23:00Z"/>
        </w:rPr>
      </w:pPr>
      <w:ins w:id="388" w:author="Kela" w:date="2011-06-20T12:23:00Z">
        <w:r w:rsidRPr="00A32F08">
          <w:rPr>
            <w:color w:val="000000"/>
            <w:highlight w:val="white"/>
          </w:rPr>
          <w:tab/>
        </w:r>
        <w:r w:rsidRPr="00A32F08">
          <w:rPr>
            <w:color w:val="0000FF"/>
            <w:highlight w:val="white"/>
          </w:rPr>
          <w:t>&lt;/</w:t>
        </w:r>
        <w:proofErr w:type="spellStart"/>
        <w:r w:rsidRPr="00A32F08">
          <w:rPr>
            <w:color w:val="800000"/>
            <w:highlight w:val="white"/>
          </w:rPr>
          <w:t>author</w:t>
        </w:r>
        <w:proofErr w:type="spellEnd"/>
        <w:r w:rsidRPr="00A32F08">
          <w:rPr>
            <w:color w:val="0000FF"/>
            <w:highlight w:val="white"/>
          </w:rPr>
          <w:t>&gt;</w:t>
        </w:r>
      </w:ins>
    </w:p>
    <w:p w:rsidR="0005050A" w:rsidRDefault="0005050A" w:rsidP="0005050A">
      <w:pPr>
        <w:numPr>
          <w:ins w:id="389" w:author="Kela" w:date="2011-06-20T12:23:00Z"/>
        </w:numPr>
        <w:rPr>
          <w:ins w:id="390" w:author="Kela" w:date="2011-06-20T12:23:00Z"/>
        </w:rPr>
      </w:pPr>
    </w:p>
    <w:p w:rsidR="0005050A" w:rsidRDefault="0005050A" w:rsidP="0005050A">
      <w:pPr>
        <w:numPr>
          <w:ins w:id="391" w:author="Kela" w:date="2011-06-20T12:23:00Z"/>
        </w:numPr>
        <w:rPr>
          <w:ins w:id="392" w:author="Kela" w:date="2011-06-20T12:23:00Z"/>
        </w:rPr>
      </w:pPr>
      <w:ins w:id="393" w:author="Kela" w:date="2011-06-20T12:23:00Z">
        <w:r>
          <w:t>Ammattihenkilön rooli tunnistetaan koodistopalvelun mukaisella roolitunnuksella (</w:t>
        </w:r>
        <w:proofErr w:type="spellStart"/>
        <w:r>
          <w:t>functionCode</w:t>
        </w:r>
        <w:proofErr w:type="spellEnd"/>
        <w:r>
          <w:t>) &lt;</w:t>
        </w:r>
        <w:proofErr w:type="spellStart"/>
        <w:r>
          <w:t>functionCode</w:t>
        </w:r>
        <w:proofErr w:type="spellEnd"/>
        <w:r>
          <w:t xml:space="preserve"> </w:t>
        </w:r>
        <w:proofErr w:type="spellStart"/>
        <w:r>
          <w:t>code=”XXX</w:t>
        </w:r>
        <w:proofErr w:type="spellEnd"/>
        <w:r>
          <w:t xml:space="preserve">” codeSystem="1.2.246.537.5.40006.2003"/&gt;. (Alkuperäisen lääkemääräyksen laatinut lääkäri: </w:t>
        </w:r>
        <w:proofErr w:type="spellStart"/>
        <w:r>
          <w:t>code="LAL</w:t>
        </w:r>
        <w:proofErr w:type="spellEnd"/>
        <w:r>
          <w:t xml:space="preserve">", Toimituksen tekijä (farmaseutti </w:t>
        </w:r>
        <w:proofErr w:type="spellStart"/>
        <w:r>
          <w:t>tms</w:t>
        </w:r>
        <w:proofErr w:type="spellEnd"/>
        <w:r>
          <w:t xml:space="preserve">): </w:t>
        </w:r>
        <w:proofErr w:type="spellStart"/>
        <w:r>
          <w:t>code=”LTE</w:t>
        </w:r>
        <w:proofErr w:type="spellEnd"/>
        <w:r>
          <w:t>”.)</w:t>
        </w:r>
      </w:ins>
    </w:p>
    <w:p w:rsidR="0005050A" w:rsidRDefault="0005050A" w:rsidP="0005050A">
      <w:pPr>
        <w:numPr>
          <w:ins w:id="394" w:author="Kela" w:date="2011-06-20T12:23:00Z"/>
        </w:numPr>
        <w:rPr>
          <w:ins w:id="395" w:author="Kela" w:date="2011-06-20T12:23:00Z"/>
        </w:rPr>
      </w:pPr>
      <w:ins w:id="396" w:author="Kela" w:date="2011-06-20T12:23:00Z">
        <w:r>
          <w:t xml:space="preserve">Jos kyseessä on korjaus tai mitätöinti, </w:t>
        </w:r>
        <w:proofErr w:type="spellStart"/>
        <w:r>
          <w:t>author-elementti</w:t>
        </w:r>
        <w:proofErr w:type="spellEnd"/>
        <w:r>
          <w:t xml:space="preserve"> toistuu korjaajan tai mitätöijän tiedoille (korjaajalle </w:t>
        </w:r>
        <w:proofErr w:type="spellStart"/>
        <w:r>
          <w:t>code=”KOR</w:t>
        </w:r>
        <w:proofErr w:type="spellEnd"/>
        <w:r>
          <w:t xml:space="preserve">”, mitätöijälle </w:t>
        </w:r>
        <w:proofErr w:type="spellStart"/>
        <w:r>
          <w:t>code</w:t>
        </w:r>
        <w:proofErr w:type="spellEnd"/>
        <w:r>
          <w:t>= ”MIT”).</w:t>
        </w:r>
      </w:ins>
    </w:p>
    <w:p w:rsidR="0005050A" w:rsidRDefault="0005050A" w:rsidP="0005050A">
      <w:pPr>
        <w:numPr>
          <w:ins w:id="397" w:author="Kela" w:date="2011-06-20T12:23:00Z"/>
        </w:numPr>
        <w:rPr>
          <w:ins w:id="398" w:author="Kela" w:date="2011-06-20T12:23:00Z"/>
        </w:rPr>
      </w:pPr>
    </w:p>
    <w:p w:rsidR="0005050A" w:rsidRDefault="0005050A" w:rsidP="0005050A">
      <w:pPr>
        <w:numPr>
          <w:ins w:id="399" w:author="Kela" w:date="2011-06-20T12:23:00Z"/>
        </w:numPr>
        <w:rPr>
          <w:ins w:id="400" w:author="Kela" w:date="2011-06-20T12:23:00Z"/>
        </w:rPr>
      </w:pPr>
      <w:ins w:id="401" w:author="Kela" w:date="2011-06-20T12:23:00Z">
        <w:r>
          <w:t xml:space="preserve">Jos siis kyse on lääkemääräyksen mitätöinnistä tai korjauksesta, toisessa </w:t>
        </w:r>
        <w:proofErr w:type="spellStart"/>
        <w:r>
          <w:t>author-elementissä</w:t>
        </w:r>
        <w:proofErr w:type="spellEnd"/>
        <w:r>
          <w:t xml:space="preserve"> on ”LAL” ja toisessa ”MIT” tai ”KOR”. </w:t>
        </w:r>
      </w:ins>
    </w:p>
    <w:p w:rsidR="0005050A" w:rsidRDefault="0005050A" w:rsidP="0005050A">
      <w:pPr>
        <w:numPr>
          <w:ins w:id="402" w:author="Kela" w:date="2011-06-20T12:23:00Z"/>
        </w:numPr>
        <w:rPr>
          <w:ins w:id="403" w:author="Kela" w:date="2011-06-20T12:23:00Z"/>
        </w:rPr>
      </w:pPr>
      <w:ins w:id="404" w:author="Kela" w:date="2011-06-20T12:23:00Z">
        <w:r>
          <w:t xml:space="preserve">Jos taas kyse on lääketoimituksen mitätöinnistä tai korjauksesta, toisessa </w:t>
        </w:r>
        <w:proofErr w:type="spellStart"/>
        <w:r>
          <w:t>author-elementissä</w:t>
        </w:r>
        <w:proofErr w:type="spellEnd"/>
        <w:r>
          <w:t xml:space="preserve"> on ”LTE” ja toisessa ”MIT” tai ”KOR.”</w:t>
        </w:r>
      </w:ins>
    </w:p>
    <w:p w:rsidR="0005050A" w:rsidRDefault="0005050A" w:rsidP="0005050A">
      <w:pPr>
        <w:numPr>
          <w:ins w:id="405" w:author="Kela" w:date="2011-06-20T12:23:00Z"/>
        </w:numPr>
        <w:rPr>
          <w:ins w:id="406" w:author="Kela" w:date="2011-06-20T12:23:00Z"/>
        </w:rPr>
      </w:pPr>
    </w:p>
    <w:p w:rsidR="0005050A" w:rsidRDefault="0005050A" w:rsidP="0005050A">
      <w:pPr>
        <w:numPr>
          <w:ins w:id="407" w:author="Kela" w:date="2011-06-20T12:23:00Z"/>
        </w:numPr>
        <w:rPr>
          <w:ins w:id="408" w:author="Kela" w:date="2011-06-20T12:23:00Z"/>
        </w:rPr>
      </w:pPr>
      <w:ins w:id="409" w:author="Kela" w:date="2011-06-20T12:23:00Z">
        <w:r>
          <w:t>Time elementissä voidaan välittää ammattihenkilön kirjautumisaika, tieto ei ole pakollinen.</w:t>
        </w:r>
      </w:ins>
    </w:p>
    <w:p w:rsidR="0005050A" w:rsidRDefault="0005050A" w:rsidP="0005050A">
      <w:pPr>
        <w:numPr>
          <w:ins w:id="410" w:author="Kela" w:date="2011-06-20T12:23:00Z"/>
        </w:numPr>
        <w:rPr>
          <w:ins w:id="411" w:author="Kela" w:date="2011-06-20T12:23:00Z"/>
        </w:rPr>
      </w:pPr>
    </w:p>
    <w:p w:rsidR="0005050A" w:rsidRDefault="0005050A" w:rsidP="0005050A">
      <w:pPr>
        <w:numPr>
          <w:ins w:id="412" w:author="Kela" w:date="2011-06-20T12:23:00Z"/>
        </w:numPr>
        <w:rPr>
          <w:ins w:id="413" w:author="Kela" w:date="2011-06-20T12:23:00Z"/>
        </w:rPr>
      </w:pPr>
      <w:ins w:id="414" w:author="Kela" w:date="2011-06-20T12:23:00Z">
        <w:r>
          <w:t>Jos lääkemääräystä tai toimitusta on korjattu ja/tai mitätöity useampia kertoja, ilmoitetaan lääkemääräyksen korjauksessa vain alkuperäisen version ja kyseisen version laatija.</w:t>
        </w:r>
      </w:ins>
    </w:p>
    <w:p w:rsidR="00B27713" w:rsidRDefault="00B27713" w:rsidP="00B27713">
      <w:pPr>
        <w:numPr>
          <w:ins w:id="415" w:author="Kela" w:date="2011-06-20T12:22:00Z"/>
        </w:numPr>
        <w:rPr>
          <w:ins w:id="416" w:author="Kela" w:date="2011-06-20T12:22:00Z"/>
        </w:rPr>
      </w:pPr>
    </w:p>
    <w:p w:rsidR="0005050A" w:rsidRPr="00B27713" w:rsidRDefault="0005050A" w:rsidP="00B27713"/>
    <w:p w:rsidR="00522FC1" w:rsidRDefault="00522FC1">
      <w:pPr>
        <w:pStyle w:val="Otsikko2"/>
      </w:pPr>
      <w:bookmarkStart w:id="417" w:name="CUSTODIAN"/>
      <w:bookmarkStart w:id="418" w:name="_Toc296520847"/>
      <w:bookmarkEnd w:id="417"/>
      <w:proofErr w:type="spellStart"/>
      <w:r>
        <w:t>custodian</w:t>
      </w:r>
      <w:proofErr w:type="spellEnd"/>
      <w:r>
        <w:t xml:space="preserve"> – rekisterinpitäjä (pakollinen)</w:t>
      </w:r>
      <w:bookmarkEnd w:id="204"/>
      <w:bookmarkEnd w:id="205"/>
      <w:bookmarkEnd w:id="418"/>
    </w:p>
    <w:p w:rsidR="00522FC1" w:rsidRDefault="00522FC1">
      <w:r>
        <w:t>Lääkemääräysten ja toimitusten vastuullinen rekisterinpitäjä on KELA, jonka OID sijoitetaan tähän elementtiin. OID on 1.2.246.10.2462460.19.1.</w:t>
      </w:r>
    </w:p>
    <w:p w:rsidR="00522FC1" w:rsidRDefault="00522FC1">
      <w:r>
        <w:lastRenderedPageBreak/>
        <w:t>Koko OID sijoitetaan root-attribuuttiin.</w:t>
      </w:r>
    </w:p>
    <w:p w:rsidR="00522FC1" w:rsidRDefault="00522FC1">
      <w:pPr>
        <w:rPr>
          <w:b/>
        </w:rPr>
      </w:pPr>
    </w:p>
    <w:p w:rsidR="009565B9" w:rsidRPr="0005050A" w:rsidRDefault="009565B9" w:rsidP="009565B9">
      <w:pPr>
        <w:autoSpaceDE w:val="0"/>
        <w:autoSpaceDN w:val="0"/>
        <w:adjustRightInd w:val="0"/>
        <w:rPr>
          <w:color w:val="000000"/>
          <w:highlight w:val="white"/>
          <w:rPrChange w:id="419" w:author="Kela" w:date="2011-06-20T12:23:00Z">
            <w:rPr>
              <w:color w:val="000000"/>
              <w:highlight w:val="white"/>
              <w:lang w:val="en-GB"/>
            </w:rPr>
          </w:rPrChange>
        </w:rPr>
      </w:pPr>
      <w:r w:rsidRPr="0005050A">
        <w:rPr>
          <w:color w:val="0000FF"/>
          <w:highlight w:val="white"/>
          <w:rPrChange w:id="420" w:author="Kela" w:date="2011-06-20T12:23:00Z">
            <w:rPr>
              <w:color w:val="0000FF"/>
              <w:highlight w:val="white"/>
              <w:lang w:val="en-GB"/>
            </w:rPr>
          </w:rPrChange>
        </w:rPr>
        <w:t>&lt;</w:t>
      </w:r>
      <w:proofErr w:type="spellStart"/>
      <w:r w:rsidRPr="0005050A">
        <w:rPr>
          <w:color w:val="800000"/>
          <w:highlight w:val="white"/>
          <w:rPrChange w:id="421" w:author="Kela" w:date="2011-06-20T12:23:00Z">
            <w:rPr>
              <w:color w:val="800000"/>
              <w:highlight w:val="white"/>
              <w:lang w:val="en-GB"/>
            </w:rPr>
          </w:rPrChange>
        </w:rPr>
        <w:t>custodian</w:t>
      </w:r>
      <w:proofErr w:type="spellEnd"/>
      <w:r w:rsidRPr="0005050A">
        <w:rPr>
          <w:color w:val="0000FF"/>
          <w:highlight w:val="white"/>
          <w:rPrChange w:id="422" w:author="Kela" w:date="2011-06-20T12:23:00Z">
            <w:rPr>
              <w:color w:val="0000FF"/>
              <w:highlight w:val="white"/>
              <w:lang w:val="en-GB"/>
            </w:rPr>
          </w:rPrChange>
        </w:rPr>
        <w:t>&gt;</w:t>
      </w:r>
    </w:p>
    <w:p w:rsidR="009565B9" w:rsidRPr="0005050A" w:rsidRDefault="009565B9" w:rsidP="009565B9">
      <w:pPr>
        <w:autoSpaceDE w:val="0"/>
        <w:autoSpaceDN w:val="0"/>
        <w:adjustRightInd w:val="0"/>
        <w:rPr>
          <w:color w:val="000000"/>
          <w:highlight w:val="white"/>
          <w:rPrChange w:id="423" w:author="Kela" w:date="2011-06-20T12:23:00Z">
            <w:rPr>
              <w:color w:val="000000"/>
              <w:highlight w:val="white"/>
              <w:lang w:val="en-GB"/>
            </w:rPr>
          </w:rPrChange>
        </w:rPr>
      </w:pPr>
      <w:r w:rsidRPr="0005050A">
        <w:rPr>
          <w:color w:val="000000"/>
          <w:highlight w:val="white"/>
          <w:rPrChange w:id="424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FF"/>
          <w:highlight w:val="white"/>
          <w:rPrChange w:id="425" w:author="Kela" w:date="2011-06-20T12:23:00Z">
            <w:rPr>
              <w:color w:val="0000FF"/>
              <w:highlight w:val="white"/>
              <w:lang w:val="en-GB"/>
            </w:rPr>
          </w:rPrChange>
        </w:rPr>
        <w:t>&lt;</w:t>
      </w:r>
      <w:proofErr w:type="spellStart"/>
      <w:r w:rsidRPr="0005050A">
        <w:rPr>
          <w:color w:val="800000"/>
          <w:highlight w:val="white"/>
          <w:rPrChange w:id="426" w:author="Kela" w:date="2011-06-20T12:23:00Z">
            <w:rPr>
              <w:color w:val="800000"/>
              <w:highlight w:val="white"/>
              <w:lang w:val="en-GB"/>
            </w:rPr>
          </w:rPrChange>
        </w:rPr>
        <w:t>assignedCustodian</w:t>
      </w:r>
      <w:proofErr w:type="spellEnd"/>
      <w:r w:rsidRPr="0005050A">
        <w:rPr>
          <w:color w:val="0000FF"/>
          <w:highlight w:val="white"/>
          <w:rPrChange w:id="427" w:author="Kela" w:date="2011-06-20T12:23:00Z">
            <w:rPr>
              <w:color w:val="0000FF"/>
              <w:highlight w:val="white"/>
              <w:lang w:val="en-GB"/>
            </w:rPr>
          </w:rPrChange>
        </w:rPr>
        <w:t>&gt;</w:t>
      </w:r>
    </w:p>
    <w:p w:rsidR="009565B9" w:rsidRPr="0005050A" w:rsidRDefault="009565B9" w:rsidP="009565B9">
      <w:pPr>
        <w:autoSpaceDE w:val="0"/>
        <w:autoSpaceDN w:val="0"/>
        <w:adjustRightInd w:val="0"/>
        <w:rPr>
          <w:color w:val="000000"/>
          <w:highlight w:val="white"/>
          <w:rPrChange w:id="428" w:author="Kela" w:date="2011-06-20T12:23:00Z">
            <w:rPr>
              <w:color w:val="000000"/>
              <w:highlight w:val="white"/>
              <w:lang w:val="en-GB"/>
            </w:rPr>
          </w:rPrChange>
        </w:rPr>
      </w:pPr>
      <w:r w:rsidRPr="0005050A">
        <w:rPr>
          <w:color w:val="000000"/>
          <w:highlight w:val="white"/>
          <w:rPrChange w:id="429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00"/>
          <w:highlight w:val="white"/>
          <w:rPrChange w:id="430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FF"/>
          <w:highlight w:val="white"/>
          <w:rPrChange w:id="431" w:author="Kela" w:date="2011-06-20T12:23:00Z">
            <w:rPr>
              <w:color w:val="0000FF"/>
              <w:highlight w:val="white"/>
              <w:lang w:val="en-GB"/>
            </w:rPr>
          </w:rPrChange>
        </w:rPr>
        <w:t>&lt;</w:t>
      </w:r>
      <w:proofErr w:type="spellStart"/>
      <w:r w:rsidRPr="0005050A">
        <w:rPr>
          <w:color w:val="800000"/>
          <w:highlight w:val="white"/>
          <w:rPrChange w:id="432" w:author="Kela" w:date="2011-06-20T12:23:00Z">
            <w:rPr>
              <w:color w:val="800000"/>
              <w:highlight w:val="white"/>
              <w:lang w:val="en-GB"/>
            </w:rPr>
          </w:rPrChange>
        </w:rPr>
        <w:t>representedCustodianOrganization</w:t>
      </w:r>
      <w:proofErr w:type="spellEnd"/>
      <w:r w:rsidRPr="0005050A">
        <w:rPr>
          <w:color w:val="0000FF"/>
          <w:highlight w:val="white"/>
          <w:rPrChange w:id="433" w:author="Kela" w:date="2011-06-20T12:23:00Z">
            <w:rPr>
              <w:color w:val="0000FF"/>
              <w:highlight w:val="white"/>
              <w:lang w:val="en-GB"/>
            </w:rPr>
          </w:rPrChange>
        </w:rPr>
        <w:t>&gt;</w:t>
      </w:r>
    </w:p>
    <w:p w:rsidR="009565B9" w:rsidRPr="0005050A" w:rsidRDefault="009565B9" w:rsidP="009565B9">
      <w:pPr>
        <w:autoSpaceDE w:val="0"/>
        <w:autoSpaceDN w:val="0"/>
        <w:adjustRightInd w:val="0"/>
        <w:rPr>
          <w:color w:val="000000"/>
          <w:highlight w:val="white"/>
          <w:rPrChange w:id="434" w:author="Kela" w:date="2011-06-20T12:23:00Z">
            <w:rPr>
              <w:color w:val="000000"/>
              <w:highlight w:val="white"/>
              <w:lang w:val="en-GB"/>
            </w:rPr>
          </w:rPrChange>
        </w:rPr>
      </w:pPr>
      <w:r w:rsidRPr="0005050A">
        <w:rPr>
          <w:color w:val="000000"/>
          <w:highlight w:val="white"/>
          <w:rPrChange w:id="435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00"/>
          <w:highlight w:val="white"/>
          <w:rPrChange w:id="436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00"/>
          <w:highlight w:val="white"/>
          <w:rPrChange w:id="437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FF"/>
          <w:highlight w:val="white"/>
          <w:rPrChange w:id="438" w:author="Kela" w:date="2011-06-20T12:23:00Z">
            <w:rPr>
              <w:color w:val="0000FF"/>
              <w:highlight w:val="white"/>
              <w:lang w:val="en-GB"/>
            </w:rPr>
          </w:rPrChange>
        </w:rPr>
        <w:t>&lt;</w:t>
      </w:r>
      <w:r w:rsidRPr="0005050A">
        <w:rPr>
          <w:color w:val="800000"/>
          <w:highlight w:val="white"/>
          <w:rPrChange w:id="439" w:author="Kela" w:date="2011-06-20T12:23:00Z">
            <w:rPr>
              <w:color w:val="800000"/>
              <w:highlight w:val="white"/>
              <w:lang w:val="en-GB"/>
            </w:rPr>
          </w:rPrChange>
        </w:rPr>
        <w:t>id</w:t>
      </w:r>
      <w:r w:rsidRPr="0005050A">
        <w:rPr>
          <w:color w:val="FF0000"/>
          <w:highlight w:val="white"/>
          <w:rPrChange w:id="440" w:author="Kela" w:date="2011-06-20T12:23:00Z">
            <w:rPr>
              <w:color w:val="FF0000"/>
              <w:highlight w:val="white"/>
              <w:lang w:val="en-GB"/>
            </w:rPr>
          </w:rPrChange>
        </w:rPr>
        <w:t xml:space="preserve"> root</w:t>
      </w:r>
      <w:r w:rsidRPr="0005050A">
        <w:rPr>
          <w:color w:val="0000FF"/>
          <w:highlight w:val="white"/>
          <w:rPrChange w:id="441" w:author="Kela" w:date="2011-06-20T12:23:00Z">
            <w:rPr>
              <w:color w:val="0000FF"/>
              <w:highlight w:val="white"/>
              <w:lang w:val="en-GB"/>
            </w:rPr>
          </w:rPrChange>
        </w:rPr>
        <w:t>="</w:t>
      </w:r>
      <w:r w:rsidRPr="0005050A">
        <w:rPr>
          <w:color w:val="000000"/>
          <w:highlight w:val="white"/>
          <w:rPrChange w:id="442" w:author="Kela" w:date="2011-06-20T12:23:00Z">
            <w:rPr>
              <w:color w:val="000000"/>
              <w:highlight w:val="white"/>
              <w:lang w:val="en-GB"/>
            </w:rPr>
          </w:rPrChange>
        </w:rPr>
        <w:t>1.2.246.10.2462460.19.1</w:t>
      </w:r>
      <w:r w:rsidRPr="0005050A">
        <w:rPr>
          <w:color w:val="0000FF"/>
          <w:highlight w:val="white"/>
          <w:rPrChange w:id="443" w:author="Kela" w:date="2011-06-20T12:23:00Z">
            <w:rPr>
              <w:color w:val="0000FF"/>
              <w:highlight w:val="white"/>
              <w:lang w:val="en-GB"/>
            </w:rPr>
          </w:rPrChange>
        </w:rPr>
        <w:t>"/&gt;</w:t>
      </w:r>
    </w:p>
    <w:p w:rsidR="009565B9" w:rsidRPr="0005050A" w:rsidRDefault="009565B9" w:rsidP="009565B9">
      <w:pPr>
        <w:autoSpaceDE w:val="0"/>
        <w:autoSpaceDN w:val="0"/>
        <w:adjustRightInd w:val="0"/>
        <w:rPr>
          <w:color w:val="000000"/>
          <w:highlight w:val="white"/>
          <w:rPrChange w:id="444" w:author="Kela" w:date="2011-06-20T12:23:00Z">
            <w:rPr>
              <w:color w:val="000000"/>
              <w:highlight w:val="white"/>
              <w:lang w:val="en-GB"/>
            </w:rPr>
          </w:rPrChange>
        </w:rPr>
      </w:pPr>
      <w:r w:rsidRPr="0005050A">
        <w:rPr>
          <w:color w:val="000000"/>
          <w:highlight w:val="white"/>
          <w:rPrChange w:id="445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00"/>
          <w:highlight w:val="white"/>
          <w:rPrChange w:id="446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00"/>
          <w:highlight w:val="white"/>
          <w:rPrChange w:id="447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FF"/>
          <w:highlight w:val="white"/>
          <w:rPrChange w:id="448" w:author="Kela" w:date="2011-06-20T12:23:00Z">
            <w:rPr>
              <w:color w:val="0000FF"/>
              <w:highlight w:val="white"/>
              <w:lang w:val="en-GB"/>
            </w:rPr>
          </w:rPrChange>
        </w:rPr>
        <w:t>&lt;</w:t>
      </w:r>
      <w:proofErr w:type="spellStart"/>
      <w:r w:rsidRPr="0005050A">
        <w:rPr>
          <w:color w:val="800000"/>
          <w:highlight w:val="white"/>
          <w:rPrChange w:id="449" w:author="Kela" w:date="2011-06-20T12:23:00Z">
            <w:rPr>
              <w:color w:val="800000"/>
              <w:highlight w:val="white"/>
              <w:lang w:val="en-GB"/>
            </w:rPr>
          </w:rPrChange>
        </w:rPr>
        <w:t>name</w:t>
      </w:r>
      <w:r w:rsidRPr="0005050A">
        <w:rPr>
          <w:color w:val="0000FF"/>
          <w:highlight w:val="white"/>
          <w:rPrChange w:id="450" w:author="Kela" w:date="2011-06-20T12:23:00Z">
            <w:rPr>
              <w:color w:val="0000FF"/>
              <w:highlight w:val="white"/>
              <w:lang w:val="en-GB"/>
            </w:rPr>
          </w:rPrChange>
        </w:rPr>
        <w:t>&gt;</w:t>
      </w:r>
      <w:r w:rsidRPr="0005050A">
        <w:rPr>
          <w:color w:val="000000"/>
          <w:highlight w:val="white"/>
          <w:rPrChange w:id="451" w:author="Kela" w:date="2011-06-20T12:23:00Z">
            <w:rPr>
              <w:color w:val="000000"/>
              <w:highlight w:val="white"/>
              <w:lang w:val="en-GB"/>
            </w:rPr>
          </w:rPrChange>
        </w:rPr>
        <w:t>Kansaneläkelaitos</w:t>
      </w:r>
      <w:r w:rsidRPr="0005050A">
        <w:rPr>
          <w:color w:val="0000FF"/>
          <w:highlight w:val="white"/>
          <w:rPrChange w:id="452" w:author="Kela" w:date="2011-06-20T12:23:00Z">
            <w:rPr>
              <w:color w:val="0000FF"/>
              <w:highlight w:val="white"/>
              <w:lang w:val="en-GB"/>
            </w:rPr>
          </w:rPrChange>
        </w:rPr>
        <w:t>&lt;/</w:t>
      </w:r>
      <w:r w:rsidRPr="0005050A">
        <w:rPr>
          <w:color w:val="800000"/>
          <w:highlight w:val="white"/>
          <w:rPrChange w:id="453" w:author="Kela" w:date="2011-06-20T12:23:00Z">
            <w:rPr>
              <w:color w:val="800000"/>
              <w:highlight w:val="white"/>
              <w:lang w:val="en-GB"/>
            </w:rPr>
          </w:rPrChange>
        </w:rPr>
        <w:t>name</w:t>
      </w:r>
      <w:proofErr w:type="spellEnd"/>
      <w:r w:rsidRPr="0005050A">
        <w:rPr>
          <w:color w:val="0000FF"/>
          <w:highlight w:val="white"/>
          <w:rPrChange w:id="454" w:author="Kela" w:date="2011-06-20T12:23:00Z">
            <w:rPr>
              <w:color w:val="0000FF"/>
              <w:highlight w:val="white"/>
              <w:lang w:val="en-GB"/>
            </w:rPr>
          </w:rPrChange>
        </w:rPr>
        <w:t>&gt;</w:t>
      </w:r>
    </w:p>
    <w:p w:rsidR="009565B9" w:rsidRPr="0005050A" w:rsidRDefault="009565B9" w:rsidP="009565B9">
      <w:pPr>
        <w:autoSpaceDE w:val="0"/>
        <w:autoSpaceDN w:val="0"/>
        <w:adjustRightInd w:val="0"/>
        <w:rPr>
          <w:color w:val="000000"/>
          <w:highlight w:val="white"/>
          <w:rPrChange w:id="455" w:author="Kela" w:date="2011-06-20T12:23:00Z">
            <w:rPr>
              <w:color w:val="000000"/>
              <w:highlight w:val="white"/>
              <w:lang w:val="en-GB"/>
            </w:rPr>
          </w:rPrChange>
        </w:rPr>
      </w:pPr>
      <w:r w:rsidRPr="0005050A">
        <w:rPr>
          <w:color w:val="000000"/>
          <w:highlight w:val="white"/>
          <w:rPrChange w:id="456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00"/>
          <w:highlight w:val="white"/>
          <w:rPrChange w:id="457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00"/>
          <w:highlight w:val="white"/>
          <w:rPrChange w:id="458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FF"/>
          <w:highlight w:val="white"/>
          <w:rPrChange w:id="459" w:author="Kela" w:date="2011-06-20T12:23:00Z">
            <w:rPr>
              <w:color w:val="0000FF"/>
              <w:highlight w:val="white"/>
              <w:lang w:val="en-GB"/>
            </w:rPr>
          </w:rPrChange>
        </w:rPr>
        <w:t>&lt;</w:t>
      </w:r>
      <w:proofErr w:type="spellStart"/>
      <w:r w:rsidRPr="0005050A">
        <w:rPr>
          <w:color w:val="800000"/>
          <w:highlight w:val="white"/>
          <w:rPrChange w:id="460" w:author="Kela" w:date="2011-06-20T12:23:00Z">
            <w:rPr>
              <w:color w:val="800000"/>
              <w:highlight w:val="white"/>
              <w:lang w:val="en-GB"/>
            </w:rPr>
          </w:rPrChange>
        </w:rPr>
        <w:t>addr</w:t>
      </w:r>
      <w:proofErr w:type="spellEnd"/>
      <w:r w:rsidRPr="0005050A">
        <w:rPr>
          <w:color w:val="FF0000"/>
          <w:highlight w:val="white"/>
          <w:rPrChange w:id="461" w:author="Kela" w:date="2011-06-20T12:23:00Z">
            <w:rPr>
              <w:color w:val="FF0000"/>
              <w:highlight w:val="white"/>
              <w:lang w:val="en-GB"/>
            </w:rPr>
          </w:rPrChange>
        </w:rPr>
        <w:t xml:space="preserve"> </w:t>
      </w:r>
      <w:proofErr w:type="spellStart"/>
      <w:r w:rsidRPr="0005050A">
        <w:rPr>
          <w:color w:val="FF0000"/>
          <w:highlight w:val="white"/>
          <w:rPrChange w:id="462" w:author="Kela" w:date="2011-06-20T12:23:00Z">
            <w:rPr>
              <w:color w:val="FF0000"/>
              <w:highlight w:val="white"/>
              <w:lang w:val="en-GB"/>
            </w:rPr>
          </w:rPrChange>
        </w:rPr>
        <w:t>use</w:t>
      </w:r>
      <w:r w:rsidRPr="0005050A">
        <w:rPr>
          <w:color w:val="0000FF"/>
          <w:highlight w:val="white"/>
          <w:rPrChange w:id="463" w:author="Kela" w:date="2011-06-20T12:23:00Z">
            <w:rPr>
              <w:color w:val="0000FF"/>
              <w:highlight w:val="white"/>
              <w:lang w:val="en-GB"/>
            </w:rPr>
          </w:rPrChange>
        </w:rPr>
        <w:t>="</w:t>
      </w:r>
      <w:r w:rsidRPr="0005050A">
        <w:rPr>
          <w:color w:val="000000"/>
          <w:highlight w:val="white"/>
          <w:rPrChange w:id="464" w:author="Kela" w:date="2011-06-20T12:23:00Z">
            <w:rPr>
              <w:color w:val="000000"/>
              <w:highlight w:val="white"/>
              <w:lang w:val="en-GB"/>
            </w:rPr>
          </w:rPrChange>
        </w:rPr>
        <w:t>PST</w:t>
      </w:r>
      <w:proofErr w:type="spellEnd"/>
      <w:r w:rsidRPr="0005050A">
        <w:rPr>
          <w:color w:val="0000FF"/>
          <w:highlight w:val="white"/>
          <w:rPrChange w:id="465" w:author="Kela" w:date="2011-06-20T12:23:00Z">
            <w:rPr>
              <w:color w:val="0000FF"/>
              <w:highlight w:val="white"/>
              <w:lang w:val="en-GB"/>
            </w:rPr>
          </w:rPrChange>
        </w:rPr>
        <w:t>"&gt;</w:t>
      </w:r>
    </w:p>
    <w:p w:rsidR="009565B9" w:rsidRPr="0005050A" w:rsidRDefault="009565B9" w:rsidP="009565B9">
      <w:pPr>
        <w:autoSpaceDE w:val="0"/>
        <w:autoSpaceDN w:val="0"/>
        <w:adjustRightInd w:val="0"/>
        <w:rPr>
          <w:color w:val="000000"/>
          <w:highlight w:val="white"/>
          <w:rPrChange w:id="466" w:author="Kela" w:date="2011-06-20T12:23:00Z">
            <w:rPr>
              <w:color w:val="000000"/>
              <w:highlight w:val="white"/>
              <w:lang w:val="en-GB"/>
            </w:rPr>
          </w:rPrChange>
        </w:rPr>
      </w:pPr>
      <w:r w:rsidRPr="0005050A">
        <w:rPr>
          <w:color w:val="000000"/>
          <w:highlight w:val="white"/>
          <w:rPrChange w:id="467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00"/>
          <w:highlight w:val="white"/>
          <w:rPrChange w:id="468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00"/>
          <w:highlight w:val="white"/>
          <w:rPrChange w:id="469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00"/>
          <w:highlight w:val="white"/>
          <w:rPrChange w:id="470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FF"/>
          <w:highlight w:val="white"/>
          <w:rPrChange w:id="471" w:author="Kela" w:date="2011-06-20T12:23:00Z">
            <w:rPr>
              <w:color w:val="0000FF"/>
              <w:highlight w:val="white"/>
              <w:lang w:val="en-GB"/>
            </w:rPr>
          </w:rPrChange>
        </w:rPr>
        <w:t>&lt;</w:t>
      </w:r>
      <w:proofErr w:type="spellStart"/>
      <w:r w:rsidRPr="0005050A">
        <w:rPr>
          <w:color w:val="800000"/>
          <w:highlight w:val="white"/>
          <w:rPrChange w:id="472" w:author="Kela" w:date="2011-06-20T12:23:00Z">
            <w:rPr>
              <w:color w:val="800000"/>
              <w:highlight w:val="white"/>
              <w:lang w:val="en-GB"/>
            </w:rPr>
          </w:rPrChange>
        </w:rPr>
        <w:t>postBox</w:t>
      </w:r>
      <w:r w:rsidRPr="0005050A">
        <w:rPr>
          <w:color w:val="0000FF"/>
          <w:highlight w:val="white"/>
          <w:rPrChange w:id="473" w:author="Kela" w:date="2011-06-20T12:23:00Z">
            <w:rPr>
              <w:color w:val="0000FF"/>
              <w:highlight w:val="white"/>
              <w:lang w:val="en-GB"/>
            </w:rPr>
          </w:rPrChange>
        </w:rPr>
        <w:t>&gt;</w:t>
      </w:r>
      <w:r w:rsidRPr="0005050A">
        <w:rPr>
          <w:color w:val="000000"/>
          <w:highlight w:val="white"/>
          <w:rPrChange w:id="474" w:author="Kela" w:date="2011-06-20T12:23:00Z">
            <w:rPr>
              <w:color w:val="000000"/>
              <w:highlight w:val="white"/>
              <w:lang w:val="en-GB"/>
            </w:rPr>
          </w:rPrChange>
        </w:rPr>
        <w:t>PL</w:t>
      </w:r>
      <w:proofErr w:type="spellEnd"/>
      <w:r w:rsidRPr="0005050A">
        <w:rPr>
          <w:color w:val="000000"/>
          <w:highlight w:val="white"/>
          <w:rPrChange w:id="475" w:author="Kela" w:date="2011-06-20T12:23:00Z">
            <w:rPr>
              <w:color w:val="000000"/>
              <w:highlight w:val="white"/>
              <w:lang w:val="en-GB"/>
            </w:rPr>
          </w:rPrChange>
        </w:rPr>
        <w:t xml:space="preserve"> 450</w:t>
      </w:r>
      <w:r w:rsidRPr="0005050A">
        <w:rPr>
          <w:color w:val="0000FF"/>
          <w:highlight w:val="white"/>
          <w:rPrChange w:id="476" w:author="Kela" w:date="2011-06-20T12:23:00Z">
            <w:rPr>
              <w:color w:val="0000FF"/>
              <w:highlight w:val="white"/>
              <w:lang w:val="en-GB"/>
            </w:rPr>
          </w:rPrChange>
        </w:rPr>
        <w:t>&lt;/</w:t>
      </w:r>
      <w:r w:rsidRPr="0005050A">
        <w:rPr>
          <w:color w:val="800000"/>
          <w:highlight w:val="white"/>
          <w:rPrChange w:id="477" w:author="Kela" w:date="2011-06-20T12:23:00Z">
            <w:rPr>
              <w:color w:val="800000"/>
              <w:highlight w:val="white"/>
              <w:lang w:val="en-GB"/>
            </w:rPr>
          </w:rPrChange>
        </w:rPr>
        <w:t>postBox</w:t>
      </w:r>
      <w:r w:rsidRPr="0005050A">
        <w:rPr>
          <w:color w:val="0000FF"/>
          <w:highlight w:val="white"/>
          <w:rPrChange w:id="478" w:author="Kela" w:date="2011-06-20T12:23:00Z">
            <w:rPr>
              <w:color w:val="0000FF"/>
              <w:highlight w:val="white"/>
              <w:lang w:val="en-GB"/>
            </w:rPr>
          </w:rPrChange>
        </w:rPr>
        <w:t>&gt;</w:t>
      </w:r>
    </w:p>
    <w:p w:rsidR="009565B9" w:rsidRPr="009565B9" w:rsidRDefault="009565B9" w:rsidP="009565B9">
      <w:pPr>
        <w:autoSpaceDE w:val="0"/>
        <w:autoSpaceDN w:val="0"/>
        <w:adjustRightInd w:val="0"/>
        <w:rPr>
          <w:color w:val="000000"/>
          <w:highlight w:val="white"/>
          <w:lang w:val="en-GB"/>
        </w:rPr>
      </w:pPr>
      <w:r w:rsidRPr="0005050A">
        <w:rPr>
          <w:color w:val="000000"/>
          <w:highlight w:val="white"/>
          <w:rPrChange w:id="479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00"/>
          <w:highlight w:val="white"/>
          <w:rPrChange w:id="480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00"/>
          <w:highlight w:val="white"/>
          <w:rPrChange w:id="481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05050A">
        <w:rPr>
          <w:color w:val="000000"/>
          <w:highlight w:val="white"/>
          <w:rPrChange w:id="482" w:author="Kela" w:date="2011-06-20T12:23:00Z">
            <w:rPr>
              <w:color w:val="000000"/>
              <w:highlight w:val="white"/>
              <w:lang w:val="en-GB"/>
            </w:rPr>
          </w:rPrChange>
        </w:rPr>
        <w:tab/>
      </w:r>
      <w:r w:rsidRPr="009565B9">
        <w:rPr>
          <w:color w:val="0000FF"/>
          <w:highlight w:val="white"/>
          <w:lang w:val="en-GB"/>
        </w:rPr>
        <w:t>&lt;</w:t>
      </w:r>
      <w:proofErr w:type="gramStart"/>
      <w:r w:rsidRPr="009565B9">
        <w:rPr>
          <w:color w:val="800000"/>
          <w:highlight w:val="white"/>
          <w:lang w:val="en-GB"/>
        </w:rPr>
        <w:t>city</w:t>
      </w:r>
      <w:r w:rsidRPr="009565B9">
        <w:rPr>
          <w:color w:val="0000FF"/>
          <w:highlight w:val="white"/>
          <w:lang w:val="en-GB"/>
        </w:rPr>
        <w:t>&gt;</w:t>
      </w:r>
      <w:proofErr w:type="gramEnd"/>
      <w:smartTag w:uri="urn:schemas-microsoft-com:office:smarttags" w:element="place">
        <w:smartTag w:uri="urn:schemas-microsoft-com:office:smarttags" w:element="City">
          <w:r w:rsidRPr="009565B9">
            <w:rPr>
              <w:color w:val="000000"/>
              <w:highlight w:val="white"/>
              <w:lang w:val="en-GB"/>
            </w:rPr>
            <w:t>Helsinki</w:t>
          </w:r>
        </w:smartTag>
      </w:smartTag>
      <w:r w:rsidRPr="009565B9">
        <w:rPr>
          <w:color w:val="0000FF"/>
          <w:highlight w:val="white"/>
          <w:lang w:val="en-GB"/>
        </w:rPr>
        <w:t>&lt;/</w:t>
      </w:r>
      <w:r w:rsidRPr="009565B9">
        <w:rPr>
          <w:color w:val="800000"/>
          <w:highlight w:val="white"/>
          <w:lang w:val="en-GB"/>
        </w:rPr>
        <w:t>city</w:t>
      </w:r>
      <w:r w:rsidRPr="009565B9">
        <w:rPr>
          <w:color w:val="0000FF"/>
          <w:highlight w:val="white"/>
          <w:lang w:val="en-GB"/>
        </w:rPr>
        <w:t>&gt;</w:t>
      </w:r>
    </w:p>
    <w:p w:rsidR="009565B9" w:rsidRPr="009565B9" w:rsidRDefault="009565B9" w:rsidP="009565B9">
      <w:pPr>
        <w:autoSpaceDE w:val="0"/>
        <w:autoSpaceDN w:val="0"/>
        <w:adjustRightInd w:val="0"/>
        <w:rPr>
          <w:color w:val="000000"/>
          <w:highlight w:val="white"/>
          <w:lang w:val="en-GB"/>
        </w:rPr>
      </w:pPr>
      <w:r w:rsidRPr="009565B9">
        <w:rPr>
          <w:color w:val="000000"/>
          <w:highlight w:val="white"/>
          <w:lang w:val="en-GB"/>
        </w:rPr>
        <w:tab/>
      </w:r>
      <w:r w:rsidRPr="009565B9">
        <w:rPr>
          <w:color w:val="000000"/>
          <w:highlight w:val="white"/>
          <w:lang w:val="en-GB"/>
        </w:rPr>
        <w:tab/>
      </w:r>
      <w:r w:rsidRPr="009565B9">
        <w:rPr>
          <w:color w:val="000000"/>
          <w:highlight w:val="white"/>
          <w:lang w:val="en-GB"/>
        </w:rPr>
        <w:tab/>
      </w:r>
      <w:r w:rsidRPr="009565B9">
        <w:rPr>
          <w:color w:val="000000"/>
          <w:highlight w:val="white"/>
          <w:lang w:val="en-GB"/>
        </w:rPr>
        <w:tab/>
      </w:r>
      <w:r w:rsidRPr="009565B9">
        <w:rPr>
          <w:color w:val="0000FF"/>
          <w:highlight w:val="white"/>
          <w:lang w:val="en-GB"/>
        </w:rPr>
        <w:t>&lt;</w:t>
      </w:r>
      <w:proofErr w:type="spellStart"/>
      <w:proofErr w:type="gramStart"/>
      <w:r w:rsidRPr="009565B9">
        <w:rPr>
          <w:color w:val="800000"/>
          <w:highlight w:val="white"/>
          <w:lang w:val="en-GB"/>
        </w:rPr>
        <w:t>postalCode</w:t>
      </w:r>
      <w:proofErr w:type="spellEnd"/>
      <w:r w:rsidRPr="009565B9">
        <w:rPr>
          <w:color w:val="0000FF"/>
          <w:highlight w:val="white"/>
          <w:lang w:val="en-GB"/>
        </w:rPr>
        <w:t>&gt;</w:t>
      </w:r>
      <w:proofErr w:type="gramEnd"/>
      <w:r w:rsidRPr="009565B9">
        <w:rPr>
          <w:color w:val="000000"/>
          <w:highlight w:val="white"/>
          <w:lang w:val="en-GB"/>
        </w:rPr>
        <w:t>00101</w:t>
      </w:r>
      <w:r w:rsidRPr="009565B9">
        <w:rPr>
          <w:color w:val="0000FF"/>
          <w:highlight w:val="white"/>
          <w:lang w:val="en-GB"/>
        </w:rPr>
        <w:t>&lt;/</w:t>
      </w:r>
      <w:proofErr w:type="spellStart"/>
      <w:r w:rsidRPr="009565B9">
        <w:rPr>
          <w:color w:val="800000"/>
          <w:highlight w:val="white"/>
          <w:lang w:val="en-GB"/>
        </w:rPr>
        <w:t>postalCode</w:t>
      </w:r>
      <w:proofErr w:type="spellEnd"/>
      <w:r w:rsidRPr="009565B9">
        <w:rPr>
          <w:color w:val="0000FF"/>
          <w:highlight w:val="white"/>
          <w:lang w:val="en-GB"/>
        </w:rPr>
        <w:t>&gt;</w:t>
      </w:r>
    </w:p>
    <w:p w:rsidR="009565B9" w:rsidRPr="009565B9" w:rsidRDefault="009565B9" w:rsidP="009565B9">
      <w:pPr>
        <w:autoSpaceDE w:val="0"/>
        <w:autoSpaceDN w:val="0"/>
        <w:adjustRightInd w:val="0"/>
        <w:rPr>
          <w:color w:val="000000"/>
          <w:highlight w:val="white"/>
          <w:lang w:val="en-GB"/>
        </w:rPr>
      </w:pPr>
      <w:r w:rsidRPr="009565B9">
        <w:rPr>
          <w:color w:val="000000"/>
          <w:highlight w:val="white"/>
          <w:lang w:val="en-GB"/>
        </w:rPr>
        <w:tab/>
      </w:r>
      <w:r w:rsidRPr="009565B9">
        <w:rPr>
          <w:color w:val="000000"/>
          <w:highlight w:val="white"/>
          <w:lang w:val="en-GB"/>
        </w:rPr>
        <w:tab/>
      </w:r>
      <w:r w:rsidRPr="009565B9">
        <w:rPr>
          <w:color w:val="000000"/>
          <w:highlight w:val="white"/>
          <w:lang w:val="en-GB"/>
        </w:rPr>
        <w:tab/>
      </w:r>
      <w:r w:rsidRPr="009565B9">
        <w:rPr>
          <w:color w:val="0000FF"/>
          <w:highlight w:val="white"/>
          <w:lang w:val="en-GB"/>
        </w:rPr>
        <w:t>&lt;/</w:t>
      </w:r>
      <w:proofErr w:type="spellStart"/>
      <w:r w:rsidRPr="009565B9">
        <w:rPr>
          <w:color w:val="800000"/>
          <w:highlight w:val="white"/>
          <w:lang w:val="en-GB"/>
        </w:rPr>
        <w:t>addr</w:t>
      </w:r>
      <w:proofErr w:type="spellEnd"/>
      <w:r w:rsidRPr="009565B9">
        <w:rPr>
          <w:color w:val="0000FF"/>
          <w:highlight w:val="white"/>
          <w:lang w:val="en-GB"/>
        </w:rPr>
        <w:t>&gt;</w:t>
      </w:r>
    </w:p>
    <w:p w:rsidR="009565B9" w:rsidRPr="009565B9" w:rsidRDefault="009565B9" w:rsidP="009565B9">
      <w:pPr>
        <w:autoSpaceDE w:val="0"/>
        <w:autoSpaceDN w:val="0"/>
        <w:adjustRightInd w:val="0"/>
        <w:rPr>
          <w:color w:val="000000"/>
          <w:highlight w:val="white"/>
          <w:lang w:val="en-GB"/>
        </w:rPr>
      </w:pPr>
      <w:r w:rsidRPr="009565B9">
        <w:rPr>
          <w:color w:val="000000"/>
          <w:highlight w:val="white"/>
          <w:lang w:val="en-GB"/>
        </w:rPr>
        <w:tab/>
      </w:r>
      <w:r w:rsidRPr="009565B9">
        <w:rPr>
          <w:color w:val="000000"/>
          <w:highlight w:val="white"/>
          <w:lang w:val="en-GB"/>
        </w:rPr>
        <w:tab/>
      </w:r>
      <w:r w:rsidRPr="009565B9">
        <w:rPr>
          <w:color w:val="0000FF"/>
          <w:highlight w:val="white"/>
          <w:lang w:val="en-GB"/>
        </w:rPr>
        <w:t>&lt;/</w:t>
      </w:r>
      <w:proofErr w:type="spellStart"/>
      <w:r w:rsidRPr="009565B9">
        <w:rPr>
          <w:color w:val="800000"/>
          <w:highlight w:val="white"/>
          <w:lang w:val="en-GB"/>
        </w:rPr>
        <w:t>representedCustodianOrganization</w:t>
      </w:r>
      <w:proofErr w:type="spellEnd"/>
      <w:r w:rsidRPr="009565B9">
        <w:rPr>
          <w:color w:val="0000FF"/>
          <w:highlight w:val="white"/>
          <w:lang w:val="en-GB"/>
        </w:rPr>
        <w:t>&gt;</w:t>
      </w:r>
    </w:p>
    <w:p w:rsidR="009565B9" w:rsidRPr="009565B9" w:rsidRDefault="009565B9" w:rsidP="009565B9">
      <w:pPr>
        <w:autoSpaceDE w:val="0"/>
        <w:autoSpaceDN w:val="0"/>
        <w:adjustRightInd w:val="0"/>
        <w:rPr>
          <w:color w:val="000000"/>
          <w:highlight w:val="white"/>
          <w:lang w:val="en-GB"/>
        </w:rPr>
      </w:pPr>
      <w:r w:rsidRPr="009565B9">
        <w:rPr>
          <w:color w:val="000000"/>
          <w:highlight w:val="white"/>
          <w:lang w:val="en-GB"/>
        </w:rPr>
        <w:tab/>
      </w:r>
      <w:r w:rsidRPr="009565B9">
        <w:rPr>
          <w:color w:val="0000FF"/>
          <w:highlight w:val="white"/>
          <w:lang w:val="en-GB"/>
        </w:rPr>
        <w:t>&lt;/</w:t>
      </w:r>
      <w:proofErr w:type="spellStart"/>
      <w:r w:rsidRPr="009565B9">
        <w:rPr>
          <w:color w:val="800000"/>
          <w:highlight w:val="white"/>
          <w:lang w:val="en-GB"/>
        </w:rPr>
        <w:t>assignedCustodian</w:t>
      </w:r>
      <w:proofErr w:type="spellEnd"/>
      <w:r w:rsidRPr="009565B9">
        <w:rPr>
          <w:color w:val="0000FF"/>
          <w:highlight w:val="white"/>
          <w:lang w:val="en-GB"/>
        </w:rPr>
        <w:t>&gt;</w:t>
      </w:r>
    </w:p>
    <w:p w:rsidR="009565B9" w:rsidRDefault="009565B9" w:rsidP="009565B9">
      <w:pPr>
        <w:autoSpaceDE w:val="0"/>
        <w:autoSpaceDN w:val="0"/>
        <w:adjustRightInd w:val="0"/>
        <w:rPr>
          <w:color w:val="000000"/>
          <w:highlight w:val="white"/>
        </w:rPr>
      </w:pPr>
      <w:r>
        <w:rPr>
          <w:color w:val="0000FF"/>
          <w:highlight w:val="white"/>
        </w:rPr>
        <w:t>&lt;/</w:t>
      </w:r>
      <w:proofErr w:type="spellStart"/>
      <w:r>
        <w:rPr>
          <w:color w:val="800000"/>
          <w:highlight w:val="white"/>
        </w:rPr>
        <w:t>custodian</w:t>
      </w:r>
      <w:proofErr w:type="spellEnd"/>
      <w:r>
        <w:rPr>
          <w:color w:val="0000FF"/>
          <w:highlight w:val="white"/>
        </w:rPr>
        <w:t>&gt;</w:t>
      </w:r>
    </w:p>
    <w:p w:rsidR="00522FC1" w:rsidRPr="009565B9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</w:p>
    <w:p w:rsidR="00522FC1" w:rsidRDefault="00522FC1">
      <w:pPr>
        <w:rPr>
          <w:b/>
          <w:lang w:val="en-US"/>
        </w:rPr>
      </w:pPr>
      <w:del w:id="483" w:author="ta40zdi" w:date="2011-06-21T12:17:00Z">
        <w:r w:rsidDel="00925C43">
          <w:rPr>
            <w:b/>
            <w:lang w:val="en-US"/>
          </w:rPr>
          <w:br w:type="page"/>
        </w:r>
      </w:del>
    </w:p>
    <w:p w:rsidR="00522FC1" w:rsidRDefault="00522FC1">
      <w:pPr>
        <w:pStyle w:val="Otsikko2"/>
      </w:pPr>
      <w:bookmarkStart w:id="484" w:name="_Ref151790446"/>
      <w:bookmarkStart w:id="485" w:name="_Toc155024587"/>
      <w:bookmarkStart w:id="486" w:name="_Toc296520848"/>
      <w:proofErr w:type="spellStart"/>
      <w:r>
        <w:t>relatedDocument</w:t>
      </w:r>
      <w:proofErr w:type="spellEnd"/>
      <w:r>
        <w:t xml:space="preserve"> – viittaus toiseen dokumenttiin</w:t>
      </w:r>
      <w:bookmarkEnd w:id="484"/>
      <w:bookmarkEnd w:id="485"/>
      <w:bookmarkEnd w:id="486"/>
    </w:p>
    <w:p w:rsidR="00522FC1" w:rsidRDefault="00522FC1">
      <w:r>
        <w:t xml:space="preserve">Tässä elementissä viittataan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:rsidR="00522FC1" w:rsidRDefault="00522FC1">
      <w:pPr>
        <w:rPr>
          <w:b/>
        </w:rPr>
      </w:pPr>
    </w:p>
    <w:p w:rsidR="00522FC1" w:rsidRPr="0005050A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  <w:rPrChange w:id="487" w:author="Kela" w:date="2011-06-20T12:23:00Z">
            <w:rPr>
              <w:rStyle w:val="XML10ptBlack"/>
              <w:sz w:val="24"/>
              <w:highlight w:val="white"/>
            </w:rPr>
          </w:rPrChange>
        </w:rPr>
      </w:pPr>
      <w:proofErr w:type="gramStart"/>
      <w:r w:rsidRPr="0005050A">
        <w:rPr>
          <w:rStyle w:val="XML10ptBlue"/>
          <w:sz w:val="24"/>
          <w:highlight w:val="white"/>
          <w:lang w:val="en-GB"/>
          <w:rPrChange w:id="488" w:author="Kela" w:date="2011-06-20T12:23:00Z">
            <w:rPr>
              <w:rStyle w:val="XML10ptBlue"/>
              <w:sz w:val="24"/>
              <w:highlight w:val="white"/>
            </w:rPr>
          </w:rPrChange>
        </w:rPr>
        <w:t>&lt;!--</w:t>
      </w:r>
      <w:proofErr w:type="gramEnd"/>
      <w:r w:rsidR="009F2C44" w:rsidRPr="0005050A">
        <w:rPr>
          <w:rStyle w:val="XML10ptGray-50"/>
          <w:sz w:val="24"/>
          <w:highlight w:val="white"/>
          <w:lang w:val="en-GB"/>
          <w:rPrChange w:id="489" w:author="Kela" w:date="2011-06-20T12:23:00Z">
            <w:rPr>
              <w:rStyle w:val="XML10ptGray-50"/>
              <w:sz w:val="24"/>
              <w:highlight w:val="white"/>
            </w:rPr>
          </w:rPrChange>
        </w:rPr>
        <w:t xml:space="preserve"> </w:t>
      </w:r>
      <w:proofErr w:type="spellStart"/>
      <w:r w:rsidRPr="0005050A">
        <w:rPr>
          <w:rStyle w:val="XML10ptGray-50"/>
          <w:sz w:val="24"/>
          <w:highlight w:val="white"/>
          <w:lang w:val="en-GB"/>
          <w:rPrChange w:id="490" w:author="Kela" w:date="2011-06-20T12:23:00Z">
            <w:rPr>
              <w:rStyle w:val="XML10ptGray-50"/>
              <w:sz w:val="24"/>
              <w:highlight w:val="white"/>
            </w:rPr>
          </w:rPrChange>
        </w:rPr>
        <w:t>relatedDocument</w:t>
      </w:r>
      <w:proofErr w:type="spellEnd"/>
      <w:r w:rsidRPr="0005050A">
        <w:rPr>
          <w:rStyle w:val="XML10ptGray-50"/>
          <w:sz w:val="24"/>
          <w:highlight w:val="white"/>
          <w:lang w:val="en-GB"/>
          <w:rPrChange w:id="491" w:author="Kela" w:date="2011-06-20T12:23:00Z">
            <w:rPr>
              <w:rStyle w:val="XML10ptGray-50"/>
              <w:sz w:val="24"/>
              <w:highlight w:val="white"/>
            </w:rPr>
          </w:rPrChange>
        </w:rPr>
        <w:t xml:space="preserve">  - </w:t>
      </w:r>
      <w:proofErr w:type="spellStart"/>
      <w:r w:rsidRPr="0005050A">
        <w:rPr>
          <w:rStyle w:val="XML10ptGray-50"/>
          <w:sz w:val="24"/>
          <w:highlight w:val="white"/>
          <w:lang w:val="en-GB"/>
          <w:rPrChange w:id="492" w:author="Kela" w:date="2011-06-20T12:23:00Z">
            <w:rPr>
              <w:rStyle w:val="XML10ptGray-50"/>
              <w:sz w:val="24"/>
              <w:highlight w:val="white"/>
            </w:rPr>
          </w:rPrChange>
        </w:rPr>
        <w:t>Korjattu</w:t>
      </w:r>
      <w:proofErr w:type="spellEnd"/>
      <w:r w:rsidRPr="0005050A">
        <w:rPr>
          <w:rStyle w:val="XML10ptGray-50"/>
          <w:sz w:val="24"/>
          <w:highlight w:val="white"/>
          <w:lang w:val="en-GB"/>
          <w:rPrChange w:id="493" w:author="Kela" w:date="2011-06-20T12:23:00Z">
            <w:rPr>
              <w:rStyle w:val="XML10ptGray-50"/>
              <w:sz w:val="24"/>
              <w:highlight w:val="white"/>
            </w:rPr>
          </w:rPrChange>
        </w:rPr>
        <w:t xml:space="preserve"> </w:t>
      </w:r>
      <w:proofErr w:type="spellStart"/>
      <w:r w:rsidRPr="0005050A">
        <w:rPr>
          <w:rStyle w:val="XML10ptGray-50"/>
          <w:sz w:val="24"/>
          <w:highlight w:val="white"/>
          <w:lang w:val="en-GB"/>
          <w:rPrChange w:id="494" w:author="Kela" w:date="2011-06-20T12:23:00Z">
            <w:rPr>
              <w:rStyle w:val="XML10ptGray-50"/>
              <w:sz w:val="24"/>
              <w:highlight w:val="white"/>
            </w:rPr>
          </w:rPrChange>
        </w:rPr>
        <w:t>lääkemääräys</w:t>
      </w:r>
      <w:proofErr w:type="spellEnd"/>
      <w:r w:rsidRPr="0005050A">
        <w:rPr>
          <w:rStyle w:val="XML10ptGray-50"/>
          <w:sz w:val="24"/>
          <w:highlight w:val="white"/>
          <w:lang w:val="en-GB"/>
          <w:rPrChange w:id="495" w:author="Kela" w:date="2011-06-20T12:23:00Z">
            <w:rPr>
              <w:rStyle w:val="XML10ptGray-50"/>
              <w:sz w:val="24"/>
              <w:highlight w:val="white"/>
            </w:rPr>
          </w:rPrChange>
        </w:rPr>
        <w:t xml:space="preserve"> </w:t>
      </w:r>
      <w:r w:rsidRPr="0005050A">
        <w:rPr>
          <w:rStyle w:val="XML10ptBlue"/>
          <w:sz w:val="24"/>
          <w:highlight w:val="white"/>
          <w:lang w:val="en-GB"/>
          <w:rPrChange w:id="496" w:author="Kela" w:date="2011-06-20T12:23:00Z">
            <w:rPr>
              <w:rStyle w:val="XML10ptBlue"/>
              <w:sz w:val="24"/>
              <w:highlight w:val="white"/>
            </w:rPr>
          </w:rPrChange>
        </w:rPr>
        <w:t>--&gt;</w:t>
      </w:r>
    </w:p>
    <w:p w:rsidR="00522FC1" w:rsidRPr="0005050A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  <w:rPrChange w:id="497" w:author="Kela" w:date="2011-06-20T12:23:00Z">
            <w:rPr>
              <w:rStyle w:val="XML10ptBlack"/>
              <w:sz w:val="24"/>
              <w:highlight w:val="white"/>
            </w:rPr>
          </w:rPrChange>
        </w:rPr>
      </w:pPr>
      <w:r w:rsidRPr="0005050A">
        <w:rPr>
          <w:rStyle w:val="XML10ptBlue"/>
          <w:sz w:val="24"/>
          <w:highlight w:val="white"/>
          <w:lang w:val="en-GB"/>
          <w:rPrChange w:id="498" w:author="Kela" w:date="2011-06-20T12:23:00Z">
            <w:rPr>
              <w:rStyle w:val="XML10ptBlue"/>
              <w:sz w:val="24"/>
              <w:highlight w:val="white"/>
            </w:rPr>
          </w:rPrChange>
        </w:rPr>
        <w:t>&lt;</w:t>
      </w:r>
      <w:proofErr w:type="spellStart"/>
      <w:r w:rsidRPr="0005050A">
        <w:rPr>
          <w:rStyle w:val="XML10ptDarkRed"/>
          <w:sz w:val="24"/>
          <w:highlight w:val="white"/>
          <w:lang w:val="en-GB"/>
          <w:rPrChange w:id="499" w:author="Kela" w:date="2011-06-20T12:23:00Z">
            <w:rPr>
              <w:rStyle w:val="XML10ptDarkRed"/>
              <w:sz w:val="24"/>
              <w:highlight w:val="white"/>
            </w:rPr>
          </w:rPrChange>
        </w:rPr>
        <w:t>relatedDocument</w:t>
      </w:r>
      <w:proofErr w:type="spellEnd"/>
      <w:r w:rsidRPr="0005050A">
        <w:rPr>
          <w:rStyle w:val="XML10ptRed"/>
          <w:sz w:val="24"/>
          <w:highlight w:val="white"/>
          <w:lang w:val="en-GB"/>
          <w:rPrChange w:id="500" w:author="Kela" w:date="2011-06-20T12:23:00Z">
            <w:rPr>
              <w:rStyle w:val="XML10ptRed"/>
              <w:sz w:val="24"/>
              <w:highlight w:val="white"/>
            </w:rPr>
          </w:rPrChange>
        </w:rPr>
        <w:t xml:space="preserve"> </w:t>
      </w:r>
      <w:proofErr w:type="spellStart"/>
      <w:r w:rsidRPr="0005050A">
        <w:rPr>
          <w:rStyle w:val="XML10ptRed"/>
          <w:sz w:val="24"/>
          <w:highlight w:val="white"/>
          <w:lang w:val="en-GB"/>
          <w:rPrChange w:id="501" w:author="Kela" w:date="2011-06-20T12:23:00Z">
            <w:rPr>
              <w:rStyle w:val="XML10ptRed"/>
              <w:sz w:val="24"/>
              <w:highlight w:val="white"/>
            </w:rPr>
          </w:rPrChange>
        </w:rPr>
        <w:t>typeCode</w:t>
      </w:r>
      <w:proofErr w:type="spellEnd"/>
      <w:r w:rsidRPr="0005050A">
        <w:rPr>
          <w:rStyle w:val="XML10ptBlue"/>
          <w:sz w:val="24"/>
          <w:highlight w:val="white"/>
          <w:lang w:val="en-GB"/>
          <w:rPrChange w:id="502" w:author="Kela" w:date="2011-06-20T12:23:00Z">
            <w:rPr>
              <w:rStyle w:val="XML10ptBlue"/>
              <w:sz w:val="24"/>
              <w:highlight w:val="white"/>
            </w:rPr>
          </w:rPrChange>
        </w:rPr>
        <w:t>="</w:t>
      </w:r>
      <w:r w:rsidRPr="0005050A">
        <w:rPr>
          <w:rStyle w:val="XML10ptBlack"/>
          <w:sz w:val="24"/>
          <w:highlight w:val="white"/>
          <w:lang w:val="en-GB"/>
          <w:rPrChange w:id="503" w:author="Kela" w:date="2011-06-20T12:23:00Z">
            <w:rPr>
              <w:rStyle w:val="XML10ptBlack"/>
              <w:sz w:val="24"/>
              <w:highlight w:val="white"/>
            </w:rPr>
          </w:rPrChange>
        </w:rPr>
        <w:t>RPLC</w:t>
      </w:r>
      <w:r w:rsidRPr="0005050A">
        <w:rPr>
          <w:rStyle w:val="XML10ptBlue"/>
          <w:sz w:val="24"/>
          <w:highlight w:val="white"/>
          <w:lang w:val="en-GB"/>
          <w:rPrChange w:id="504" w:author="Kela" w:date="2011-06-20T12:23:00Z">
            <w:rPr>
              <w:rStyle w:val="XML10ptBlue"/>
              <w:sz w:val="24"/>
              <w:highlight w:val="white"/>
            </w:rPr>
          </w:rPrChange>
        </w:rPr>
        <w:t>"&gt;</w:t>
      </w:r>
    </w:p>
    <w:p w:rsidR="00522FC1" w:rsidRPr="0005050A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  <w:rPrChange w:id="505" w:author="Kela" w:date="2011-06-20T12:23:00Z">
            <w:rPr>
              <w:rStyle w:val="XML10ptBlack"/>
              <w:sz w:val="24"/>
              <w:highlight w:val="white"/>
            </w:rPr>
          </w:rPrChange>
        </w:rPr>
      </w:pPr>
      <w:r w:rsidRPr="0005050A">
        <w:rPr>
          <w:rStyle w:val="XML10ptBlack"/>
          <w:sz w:val="24"/>
          <w:highlight w:val="white"/>
          <w:lang w:val="en-GB"/>
          <w:rPrChange w:id="506" w:author="Kela" w:date="2011-06-20T12:23:00Z">
            <w:rPr>
              <w:rStyle w:val="XML10ptBlack"/>
              <w:sz w:val="24"/>
              <w:highlight w:val="white"/>
            </w:rPr>
          </w:rPrChange>
        </w:rPr>
        <w:tab/>
      </w:r>
      <w:r w:rsidRPr="0005050A">
        <w:rPr>
          <w:rStyle w:val="XML10ptBlue"/>
          <w:sz w:val="24"/>
          <w:highlight w:val="white"/>
          <w:lang w:val="en-GB"/>
          <w:rPrChange w:id="507" w:author="Kela" w:date="2011-06-20T12:23:00Z">
            <w:rPr>
              <w:rStyle w:val="XML10ptBlue"/>
              <w:sz w:val="24"/>
              <w:highlight w:val="white"/>
            </w:rPr>
          </w:rPrChange>
        </w:rPr>
        <w:t>&lt;</w:t>
      </w:r>
      <w:proofErr w:type="spellStart"/>
      <w:proofErr w:type="gramStart"/>
      <w:r w:rsidRPr="0005050A">
        <w:rPr>
          <w:rStyle w:val="XML10ptDarkRed"/>
          <w:sz w:val="24"/>
          <w:highlight w:val="white"/>
          <w:lang w:val="en-GB"/>
          <w:rPrChange w:id="508" w:author="Kela" w:date="2011-06-20T12:23:00Z">
            <w:rPr>
              <w:rStyle w:val="XML10ptDarkRed"/>
              <w:sz w:val="24"/>
              <w:highlight w:val="white"/>
            </w:rPr>
          </w:rPrChange>
        </w:rPr>
        <w:t>parentDocument</w:t>
      </w:r>
      <w:proofErr w:type="spellEnd"/>
      <w:proofErr w:type="gramEnd"/>
      <w:r w:rsidRPr="0005050A">
        <w:rPr>
          <w:rStyle w:val="XML10ptBlue"/>
          <w:sz w:val="24"/>
          <w:highlight w:val="white"/>
          <w:lang w:val="en-GB"/>
          <w:rPrChange w:id="509" w:author="Kela" w:date="2011-06-20T12:23:00Z">
            <w:rPr>
              <w:rStyle w:val="XML10ptBlue"/>
              <w:sz w:val="24"/>
              <w:highlight w:val="white"/>
            </w:rPr>
          </w:rPrChange>
        </w:rPr>
        <w:t>&gt;</w:t>
      </w:r>
    </w:p>
    <w:p w:rsidR="00522FC1" w:rsidRPr="009F2C44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05050A">
        <w:rPr>
          <w:rStyle w:val="XML10ptBlack"/>
          <w:sz w:val="24"/>
          <w:highlight w:val="white"/>
          <w:lang w:val="en-GB"/>
          <w:rPrChange w:id="510" w:author="Kela" w:date="2011-06-20T12:23:00Z">
            <w:rPr>
              <w:rStyle w:val="XML10ptBlack"/>
              <w:sz w:val="24"/>
              <w:highlight w:val="white"/>
            </w:rPr>
          </w:rPrChange>
        </w:rPr>
        <w:tab/>
      </w:r>
      <w:r w:rsidRPr="0005050A">
        <w:rPr>
          <w:rStyle w:val="XML10ptBlack"/>
          <w:sz w:val="24"/>
          <w:highlight w:val="white"/>
          <w:lang w:val="en-GB"/>
          <w:rPrChange w:id="511" w:author="Kela" w:date="2011-06-20T12:23:00Z">
            <w:rPr>
              <w:rStyle w:val="XML10ptBlack"/>
              <w:sz w:val="24"/>
              <w:highlight w:val="white"/>
            </w:rPr>
          </w:rPrChange>
        </w:rPr>
        <w:tab/>
      </w:r>
      <w:r w:rsidRPr="009F2C44">
        <w:rPr>
          <w:rStyle w:val="XML10ptBlue"/>
          <w:sz w:val="24"/>
          <w:highlight w:val="white"/>
        </w:rPr>
        <w:t>&lt;!</w:t>
      </w:r>
      <w:proofErr w:type="gramStart"/>
      <w:r w:rsidRPr="009F2C44">
        <w:rPr>
          <w:rStyle w:val="XML10ptBlue"/>
          <w:sz w:val="24"/>
          <w:highlight w:val="white"/>
        </w:rPr>
        <w:t>--</w:t>
      </w:r>
      <w:r w:rsidRPr="009F2C44">
        <w:rPr>
          <w:rStyle w:val="XML10ptGray-50"/>
          <w:sz w:val="24"/>
          <w:highlight w:val="white"/>
        </w:rPr>
        <w:t xml:space="preserve"> Viitattu</w:t>
      </w:r>
      <w:proofErr w:type="gramEnd"/>
      <w:r w:rsidRPr="009F2C44">
        <w:rPr>
          <w:rStyle w:val="XML10ptGray-50"/>
          <w:sz w:val="24"/>
          <w:highlight w:val="white"/>
        </w:rPr>
        <w:t xml:space="preserve"> dokumentti </w:t>
      </w:r>
      <w:r w:rsidRPr="009F2C44">
        <w:rPr>
          <w:rStyle w:val="XML10ptBlue"/>
          <w:sz w:val="24"/>
          <w:highlight w:val="white"/>
        </w:rPr>
        <w:t>--&gt;</w:t>
      </w:r>
    </w:p>
    <w:p w:rsidR="00522FC1" w:rsidRPr="009F2C44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9F2C44">
        <w:rPr>
          <w:rStyle w:val="XML10ptBlack"/>
          <w:sz w:val="24"/>
          <w:highlight w:val="white"/>
        </w:rPr>
        <w:tab/>
      </w:r>
      <w:r w:rsidRPr="009F2C44">
        <w:rPr>
          <w:rStyle w:val="XML10ptBlack"/>
          <w:sz w:val="24"/>
          <w:highlight w:val="white"/>
        </w:rPr>
        <w:tab/>
      </w:r>
      <w:r w:rsidRPr="009F2C44">
        <w:rPr>
          <w:rStyle w:val="XML10ptBlue"/>
          <w:sz w:val="24"/>
          <w:highlight w:val="white"/>
        </w:rPr>
        <w:t>&lt;</w:t>
      </w:r>
      <w:r w:rsidRPr="009F2C44">
        <w:rPr>
          <w:rStyle w:val="XML10ptDarkRed"/>
          <w:sz w:val="24"/>
          <w:highlight w:val="white"/>
        </w:rPr>
        <w:t>id</w:t>
      </w:r>
      <w:r w:rsidRPr="009F2C44">
        <w:rPr>
          <w:rStyle w:val="XML10ptRed"/>
          <w:sz w:val="24"/>
          <w:highlight w:val="white"/>
        </w:rPr>
        <w:t xml:space="preserve"> root</w:t>
      </w:r>
      <w:r w:rsidRPr="009F2C44">
        <w:rPr>
          <w:rStyle w:val="XML10ptBlue"/>
          <w:sz w:val="24"/>
          <w:highlight w:val="white"/>
        </w:rPr>
        <w:t>="</w:t>
      </w:r>
      <w:r w:rsidRPr="009F2C44">
        <w:rPr>
          <w:rStyle w:val="XML10ptBlack"/>
          <w:sz w:val="24"/>
          <w:highlight w:val="white"/>
        </w:rPr>
        <w:t>1.2.246.10.98765432.93</w:t>
      </w:r>
      <w:r w:rsidRPr="009F2C44">
        <w:rPr>
          <w:rStyle w:val="XML10ptBlue"/>
          <w:sz w:val="24"/>
          <w:highlight w:val="white"/>
        </w:rPr>
        <w:t>"</w:t>
      </w:r>
      <w:r w:rsidRPr="009F2C44">
        <w:rPr>
          <w:rStyle w:val="XML10ptRed"/>
          <w:sz w:val="24"/>
          <w:highlight w:val="white"/>
        </w:rPr>
        <w:t xml:space="preserve"> extension</w:t>
      </w:r>
      <w:r w:rsidRPr="009F2C44">
        <w:rPr>
          <w:rStyle w:val="XML10ptBlue"/>
          <w:sz w:val="24"/>
          <w:highlight w:val="white"/>
        </w:rPr>
        <w:t>="</w:t>
      </w:r>
      <w:r w:rsidRPr="009F2C44">
        <w:rPr>
          <w:rStyle w:val="XML10ptBlack"/>
          <w:sz w:val="24"/>
          <w:highlight w:val="white"/>
        </w:rPr>
        <w:t>2006.1</w:t>
      </w:r>
      <w:r w:rsidRPr="009F2C44">
        <w:rPr>
          <w:rStyle w:val="XML10ptBlue"/>
          <w:sz w:val="24"/>
          <w:highlight w:val="white"/>
        </w:rPr>
        <w:t>"</w:t>
      </w:r>
      <w:r w:rsidRPr="009F2C44">
        <w:rPr>
          <w:rStyle w:val="XML10ptRed"/>
          <w:sz w:val="24"/>
          <w:highlight w:val="white"/>
        </w:rPr>
        <w:t xml:space="preserve"> </w:t>
      </w:r>
      <w:r w:rsidRPr="009F2C44">
        <w:rPr>
          <w:rStyle w:val="XML10ptBlue"/>
          <w:sz w:val="24"/>
          <w:highlight w:val="white"/>
        </w:rPr>
        <w:t>/&gt;</w:t>
      </w:r>
      <w:r w:rsidRPr="009F2C44">
        <w:rPr>
          <w:rStyle w:val="XML10ptBlack"/>
          <w:sz w:val="24"/>
          <w:highlight w:val="white"/>
        </w:rPr>
        <w:tab/>
      </w:r>
      <w:r w:rsidRPr="009F2C44">
        <w:rPr>
          <w:rStyle w:val="XML10ptBlack"/>
          <w:sz w:val="24"/>
          <w:highlight w:val="white"/>
        </w:rPr>
        <w:tab/>
      </w:r>
      <w:r w:rsidRPr="009F2C44">
        <w:rPr>
          <w:rStyle w:val="XML10ptBlack"/>
          <w:sz w:val="24"/>
          <w:highlight w:val="white"/>
        </w:rPr>
        <w:tab/>
      </w:r>
    </w:p>
    <w:p w:rsidR="00522FC1" w:rsidRPr="009F2C44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9F2C44">
        <w:rPr>
          <w:rStyle w:val="XML10ptBlack"/>
          <w:sz w:val="24"/>
          <w:highlight w:val="white"/>
        </w:rPr>
        <w:tab/>
      </w:r>
      <w:r w:rsidRPr="009F2C44">
        <w:rPr>
          <w:rStyle w:val="XML10ptBlack"/>
          <w:sz w:val="24"/>
          <w:highlight w:val="white"/>
        </w:rPr>
        <w:tab/>
      </w:r>
      <w:r w:rsidRPr="009F2C44">
        <w:rPr>
          <w:rStyle w:val="XML10ptBlue"/>
          <w:sz w:val="24"/>
          <w:highlight w:val="white"/>
        </w:rPr>
        <w:t>&lt;!</w:t>
      </w:r>
      <w:proofErr w:type="gramStart"/>
      <w:r w:rsidRPr="009F2C44">
        <w:rPr>
          <w:rStyle w:val="XML10ptBlue"/>
          <w:sz w:val="24"/>
          <w:highlight w:val="white"/>
        </w:rPr>
        <w:t>--</w:t>
      </w:r>
      <w:r w:rsidRPr="009F2C44">
        <w:rPr>
          <w:rStyle w:val="XML10ptGray-50"/>
          <w:sz w:val="24"/>
          <w:highlight w:val="white"/>
        </w:rPr>
        <w:t xml:space="preserve"> Viitatun</w:t>
      </w:r>
      <w:proofErr w:type="gramEnd"/>
      <w:r w:rsidRPr="009F2C44">
        <w:rPr>
          <w:rStyle w:val="XML10ptGray-50"/>
          <w:sz w:val="24"/>
          <w:highlight w:val="white"/>
        </w:rPr>
        <w:t xml:space="preserve"> dokumentin tyyppi </w:t>
      </w:r>
      <w:r w:rsidRPr="009F2C44">
        <w:rPr>
          <w:rStyle w:val="XML10ptBlue"/>
          <w:sz w:val="24"/>
          <w:highlight w:val="white"/>
        </w:rPr>
        <w:t>--&gt;</w:t>
      </w:r>
    </w:p>
    <w:p w:rsidR="00522FC1" w:rsidRPr="009F2C44" w:rsidRDefault="00522FC1" w:rsidP="009F2C44">
      <w:pPr>
        <w:autoSpaceDE w:val="0"/>
        <w:autoSpaceDN w:val="0"/>
        <w:adjustRightInd w:val="0"/>
        <w:ind w:left="568"/>
        <w:rPr>
          <w:rStyle w:val="XML10ptBlack"/>
          <w:sz w:val="24"/>
          <w:highlight w:val="white"/>
        </w:rPr>
      </w:pPr>
      <w:r w:rsidRPr="009F2C44">
        <w:rPr>
          <w:rStyle w:val="XML10ptBlue"/>
          <w:sz w:val="24"/>
          <w:highlight w:val="white"/>
        </w:rPr>
        <w:t>&lt;</w:t>
      </w:r>
      <w:proofErr w:type="spellStart"/>
      <w:r w:rsidRPr="009F2C44">
        <w:rPr>
          <w:rStyle w:val="XML10ptDarkRed"/>
          <w:sz w:val="24"/>
          <w:highlight w:val="white"/>
        </w:rPr>
        <w:t>code</w:t>
      </w:r>
      <w:proofErr w:type="spellEnd"/>
      <w:r w:rsidRPr="009F2C44">
        <w:rPr>
          <w:rStyle w:val="XML10ptRed"/>
          <w:sz w:val="24"/>
          <w:highlight w:val="white"/>
        </w:rPr>
        <w:t xml:space="preserve"> </w:t>
      </w:r>
      <w:proofErr w:type="spellStart"/>
      <w:r w:rsidRPr="009F2C44">
        <w:rPr>
          <w:rStyle w:val="XML10ptRed"/>
          <w:sz w:val="24"/>
          <w:highlight w:val="white"/>
        </w:rPr>
        <w:t>displayName</w:t>
      </w:r>
      <w:r w:rsidRPr="009F2C44">
        <w:rPr>
          <w:rStyle w:val="XML10ptBlue"/>
          <w:sz w:val="24"/>
          <w:highlight w:val="white"/>
        </w:rPr>
        <w:t>="</w:t>
      </w:r>
      <w:r w:rsidRPr="009F2C44">
        <w:rPr>
          <w:rStyle w:val="XML10ptBlack"/>
          <w:sz w:val="24"/>
          <w:highlight w:val="white"/>
        </w:rPr>
        <w:t>Lääkemääräys</w:t>
      </w:r>
      <w:proofErr w:type="spellEnd"/>
      <w:r w:rsidRPr="009F2C44">
        <w:rPr>
          <w:rStyle w:val="XML10ptBlue"/>
          <w:sz w:val="24"/>
          <w:highlight w:val="white"/>
        </w:rPr>
        <w:t>"</w:t>
      </w:r>
      <w:r w:rsidRPr="009F2C44">
        <w:rPr>
          <w:rStyle w:val="XML10ptRed"/>
          <w:sz w:val="24"/>
          <w:highlight w:val="white"/>
        </w:rPr>
        <w:t xml:space="preserve"> code</w:t>
      </w:r>
      <w:r w:rsidRPr="009F2C44">
        <w:rPr>
          <w:rStyle w:val="XML10ptBlue"/>
          <w:sz w:val="24"/>
          <w:highlight w:val="white"/>
        </w:rPr>
        <w:t>="</w:t>
      </w:r>
      <w:r w:rsidRPr="009F2C44">
        <w:rPr>
          <w:rStyle w:val="XML10ptBlack"/>
          <w:sz w:val="24"/>
          <w:highlight w:val="white"/>
        </w:rPr>
        <w:t>1</w:t>
      </w:r>
      <w:r w:rsidRPr="009F2C44">
        <w:rPr>
          <w:rStyle w:val="XML10ptBlue"/>
          <w:sz w:val="24"/>
          <w:highlight w:val="white"/>
        </w:rPr>
        <w:t>"</w:t>
      </w:r>
      <w:r w:rsidRPr="009F2C44">
        <w:rPr>
          <w:rStyle w:val="XML10ptRed"/>
          <w:sz w:val="24"/>
          <w:highlight w:val="white"/>
        </w:rPr>
        <w:t xml:space="preserve"> codeSystem</w:t>
      </w:r>
      <w:r w:rsidRPr="009F2C44">
        <w:rPr>
          <w:rStyle w:val="XML10ptBlue"/>
          <w:sz w:val="24"/>
          <w:highlight w:val="white"/>
        </w:rPr>
        <w:t>="</w:t>
      </w:r>
      <w:r w:rsidRPr="009F2C44">
        <w:rPr>
          <w:rStyle w:val="XML10ptBlack"/>
          <w:sz w:val="24"/>
          <w:highlight w:val="white"/>
        </w:rPr>
        <w:t>1.2.246.537.5.40105.2006</w:t>
      </w:r>
      <w:r w:rsidRPr="009F2C44">
        <w:rPr>
          <w:rStyle w:val="XML10ptBlue"/>
          <w:sz w:val="24"/>
          <w:highlight w:val="white"/>
        </w:rPr>
        <w:t>"</w:t>
      </w:r>
      <w:r w:rsidRPr="009F2C44">
        <w:rPr>
          <w:rStyle w:val="XML10ptBlue"/>
          <w:sz w:val="24"/>
          <w:highlight w:val="white"/>
        </w:rPr>
        <w:br/>
      </w:r>
      <w:proofErr w:type="spellStart"/>
      <w:r w:rsidRPr="009F2C44">
        <w:rPr>
          <w:rStyle w:val="XML10ptRed"/>
          <w:sz w:val="24"/>
          <w:highlight w:val="white"/>
        </w:rPr>
        <w:t>codeSystemName</w:t>
      </w:r>
      <w:r w:rsidRPr="009F2C44">
        <w:rPr>
          <w:rStyle w:val="XML10ptBlue"/>
          <w:sz w:val="24"/>
          <w:highlight w:val="white"/>
        </w:rPr>
        <w:t>="</w:t>
      </w:r>
      <w:r w:rsidRPr="009F2C44">
        <w:rPr>
          <w:rStyle w:val="XML10ptBlack"/>
          <w:sz w:val="24"/>
          <w:highlight w:val="white"/>
        </w:rPr>
        <w:t>Reseptisanoman</w:t>
      </w:r>
      <w:proofErr w:type="spellEnd"/>
      <w:r w:rsidRPr="009F2C44">
        <w:rPr>
          <w:rStyle w:val="XML10ptBlack"/>
          <w:sz w:val="24"/>
          <w:highlight w:val="white"/>
        </w:rPr>
        <w:t xml:space="preserve"> tyyppi</w:t>
      </w:r>
      <w:r w:rsidRPr="009F2C44">
        <w:rPr>
          <w:rStyle w:val="XML10ptBlue"/>
          <w:sz w:val="24"/>
          <w:highlight w:val="white"/>
        </w:rPr>
        <w:t>"</w:t>
      </w:r>
      <w:r w:rsidRPr="009F2C44">
        <w:rPr>
          <w:rStyle w:val="XML10ptRed"/>
          <w:sz w:val="24"/>
          <w:highlight w:val="white"/>
        </w:rPr>
        <w:t xml:space="preserve"> </w:t>
      </w:r>
      <w:r w:rsidRPr="009F2C44">
        <w:rPr>
          <w:rStyle w:val="XML10ptBlue"/>
          <w:sz w:val="24"/>
          <w:highlight w:val="white"/>
        </w:rPr>
        <w:t>/&gt;</w:t>
      </w:r>
    </w:p>
    <w:p w:rsidR="00522FC1" w:rsidRPr="009F2C44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9F2C44">
        <w:rPr>
          <w:rStyle w:val="XML10ptBlack"/>
          <w:sz w:val="24"/>
          <w:highlight w:val="white"/>
        </w:rPr>
        <w:tab/>
      </w:r>
      <w:r w:rsidRPr="009F2C44">
        <w:rPr>
          <w:rStyle w:val="XML10ptBlack"/>
          <w:sz w:val="24"/>
          <w:highlight w:val="white"/>
        </w:rPr>
        <w:tab/>
      </w:r>
      <w:proofErr w:type="gramStart"/>
      <w:r w:rsidRPr="009F2C44">
        <w:rPr>
          <w:rStyle w:val="XML10ptBlue"/>
          <w:sz w:val="24"/>
          <w:highlight w:val="white"/>
          <w:lang w:val="en-US"/>
        </w:rPr>
        <w:t>&lt;!--</w:t>
      </w:r>
      <w:proofErr w:type="gramEnd"/>
      <w:r w:rsidRPr="009F2C44">
        <w:rPr>
          <w:rStyle w:val="XML10ptGray-50"/>
          <w:sz w:val="24"/>
          <w:highlight w:val="white"/>
          <w:lang w:val="en-US"/>
        </w:rPr>
        <w:t xml:space="preserve"> Viitattu dokumentin setId </w:t>
      </w:r>
      <w:r w:rsidRPr="009F2C44">
        <w:rPr>
          <w:rStyle w:val="XML10ptBlue"/>
          <w:sz w:val="24"/>
          <w:highlight w:val="white"/>
          <w:lang w:val="en-US"/>
        </w:rPr>
        <w:t>--&gt;</w:t>
      </w:r>
    </w:p>
    <w:p w:rsidR="00522FC1" w:rsidRPr="009F2C44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9F2C44">
        <w:rPr>
          <w:rStyle w:val="XML10ptBlack"/>
          <w:sz w:val="24"/>
          <w:highlight w:val="white"/>
          <w:lang w:val="en-US"/>
        </w:rPr>
        <w:tab/>
      </w:r>
      <w:r w:rsidRPr="009F2C44">
        <w:rPr>
          <w:rStyle w:val="XML10ptBlack"/>
          <w:sz w:val="24"/>
          <w:highlight w:val="white"/>
          <w:lang w:val="en-US"/>
        </w:rPr>
        <w:tab/>
      </w:r>
      <w:r w:rsidRPr="009F2C44">
        <w:rPr>
          <w:rStyle w:val="XML10ptBlue"/>
          <w:sz w:val="24"/>
          <w:highlight w:val="white"/>
          <w:lang w:val="en-US"/>
        </w:rPr>
        <w:t>&lt;</w:t>
      </w:r>
      <w:r w:rsidRPr="009F2C44">
        <w:rPr>
          <w:rStyle w:val="XML10ptDarkRed"/>
          <w:sz w:val="24"/>
          <w:highlight w:val="white"/>
          <w:lang w:val="en-US"/>
        </w:rPr>
        <w:t>setId</w:t>
      </w:r>
      <w:r w:rsidRPr="009F2C44">
        <w:rPr>
          <w:rStyle w:val="XML10ptRed"/>
          <w:sz w:val="24"/>
          <w:highlight w:val="white"/>
          <w:lang w:val="en-US"/>
        </w:rPr>
        <w:t xml:space="preserve"> root</w:t>
      </w:r>
      <w:r w:rsidRPr="009F2C44">
        <w:rPr>
          <w:rStyle w:val="XML10ptBlue"/>
          <w:sz w:val="24"/>
          <w:highlight w:val="white"/>
          <w:lang w:val="en-US"/>
        </w:rPr>
        <w:t>="</w:t>
      </w:r>
      <w:r w:rsidRPr="009F2C44">
        <w:rPr>
          <w:rStyle w:val="XML10ptBlack"/>
          <w:sz w:val="24"/>
          <w:highlight w:val="white"/>
          <w:lang w:val="en-US"/>
        </w:rPr>
        <w:t>1.2.246.10.98765432.93</w:t>
      </w:r>
      <w:r w:rsidRPr="009F2C44">
        <w:rPr>
          <w:rStyle w:val="XML10ptBlue"/>
          <w:sz w:val="24"/>
          <w:highlight w:val="white"/>
          <w:lang w:val="en-US"/>
        </w:rPr>
        <w:t>"</w:t>
      </w:r>
      <w:r w:rsidRPr="009F2C44">
        <w:rPr>
          <w:rStyle w:val="XML10ptRed"/>
          <w:sz w:val="24"/>
          <w:highlight w:val="white"/>
          <w:lang w:val="en-US"/>
        </w:rPr>
        <w:t xml:space="preserve"> extension</w:t>
      </w:r>
      <w:r w:rsidRPr="009F2C44">
        <w:rPr>
          <w:rStyle w:val="XML10ptBlue"/>
          <w:sz w:val="24"/>
          <w:highlight w:val="white"/>
          <w:lang w:val="en-US"/>
        </w:rPr>
        <w:t>="</w:t>
      </w:r>
      <w:r w:rsidRPr="009F2C44">
        <w:rPr>
          <w:rStyle w:val="XML10ptBlack"/>
          <w:sz w:val="24"/>
          <w:highlight w:val="white"/>
          <w:lang w:val="en-US"/>
        </w:rPr>
        <w:t>2006.1</w:t>
      </w:r>
      <w:r w:rsidRPr="009F2C44">
        <w:rPr>
          <w:rStyle w:val="XML10ptBlue"/>
          <w:sz w:val="24"/>
          <w:highlight w:val="white"/>
          <w:lang w:val="en-US"/>
        </w:rPr>
        <w:t>"</w:t>
      </w:r>
      <w:r w:rsidRPr="009F2C44">
        <w:rPr>
          <w:rStyle w:val="XML10ptRed"/>
          <w:sz w:val="24"/>
          <w:highlight w:val="white"/>
          <w:lang w:val="en-US"/>
        </w:rPr>
        <w:t xml:space="preserve"> </w:t>
      </w:r>
      <w:r w:rsidRPr="009F2C44">
        <w:rPr>
          <w:rStyle w:val="XML10ptBlue"/>
          <w:sz w:val="24"/>
          <w:highlight w:val="white"/>
          <w:lang w:val="en-US"/>
        </w:rPr>
        <w:t>/&gt;</w:t>
      </w:r>
    </w:p>
    <w:p w:rsidR="00522FC1" w:rsidRPr="009F2C44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9F2C44">
        <w:rPr>
          <w:rStyle w:val="XML10ptBlack"/>
          <w:sz w:val="24"/>
          <w:highlight w:val="white"/>
          <w:lang w:val="en-US"/>
        </w:rPr>
        <w:tab/>
      </w:r>
      <w:r w:rsidRPr="009F2C44">
        <w:rPr>
          <w:rStyle w:val="XML10ptBlue"/>
          <w:sz w:val="24"/>
          <w:highlight w:val="white"/>
          <w:lang w:val="en-US"/>
        </w:rPr>
        <w:t>&lt;/</w:t>
      </w:r>
      <w:r w:rsidRPr="009F2C44">
        <w:rPr>
          <w:rStyle w:val="XML10ptDarkRed"/>
          <w:sz w:val="24"/>
          <w:highlight w:val="white"/>
          <w:lang w:val="en-US"/>
        </w:rPr>
        <w:t>parentDocument</w:t>
      </w:r>
      <w:r w:rsidRPr="009F2C44">
        <w:rPr>
          <w:rStyle w:val="XML10ptBlue"/>
          <w:sz w:val="24"/>
          <w:highlight w:val="white"/>
          <w:lang w:val="en-US"/>
        </w:rPr>
        <w:t>&gt;</w:t>
      </w:r>
    </w:p>
    <w:p w:rsidR="00522FC1" w:rsidRPr="009F2C44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9F2C44">
        <w:rPr>
          <w:rStyle w:val="XML10ptBlue"/>
          <w:sz w:val="24"/>
          <w:highlight w:val="white"/>
        </w:rPr>
        <w:t>&lt;/</w:t>
      </w:r>
      <w:r w:rsidRPr="009F2C44">
        <w:rPr>
          <w:rStyle w:val="XML10ptDarkRed"/>
          <w:sz w:val="24"/>
          <w:highlight w:val="white"/>
        </w:rPr>
        <w:t>relatedDocument</w:t>
      </w:r>
      <w:r w:rsidRPr="009F2C44">
        <w:rPr>
          <w:rStyle w:val="XML10ptBlue"/>
          <w:sz w:val="24"/>
          <w:highlight w:val="white"/>
        </w:rPr>
        <w:t>&gt;</w:t>
      </w:r>
    </w:p>
    <w:p w:rsidR="00522FC1" w:rsidRDefault="00522FC1"/>
    <w:p w:rsidR="00522FC1" w:rsidRDefault="00522FC1">
      <w:pPr>
        <w:keepNext/>
        <w:keepLines/>
      </w:pPr>
      <w:r>
        <w:t xml:space="preserve">RelatedDocument-elementin typeCode-attribuutti määrittelee viittauksen tyypin.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"/>
        <w:gridCol w:w="3138"/>
        <w:gridCol w:w="4460"/>
      </w:tblGrid>
      <w:tr w:rsidR="00522FC1">
        <w:tc>
          <w:tcPr>
            <w:tcW w:w="930" w:type="dxa"/>
          </w:tcPr>
          <w:p w:rsidR="00522FC1" w:rsidRDefault="00522FC1">
            <w:pPr>
              <w:rPr>
                <w:b/>
              </w:rPr>
            </w:pPr>
            <w:r>
              <w:rPr>
                <w:b/>
              </w:rPr>
              <w:t>Arvo</w:t>
            </w:r>
          </w:p>
        </w:tc>
        <w:tc>
          <w:tcPr>
            <w:tcW w:w="3138" w:type="dxa"/>
          </w:tcPr>
          <w:p w:rsidR="00522FC1" w:rsidRDefault="00522FC1">
            <w:pPr>
              <w:rPr>
                <w:b/>
              </w:rPr>
            </w:pPr>
            <w:r>
              <w:rPr>
                <w:b/>
              </w:rPr>
              <w:t>Merkitys</w:t>
            </w:r>
          </w:p>
        </w:tc>
        <w:tc>
          <w:tcPr>
            <w:tcW w:w="4460" w:type="dxa"/>
          </w:tcPr>
          <w:p w:rsidR="00522FC1" w:rsidRDefault="00522FC1">
            <w:pPr>
              <w:rPr>
                <w:b/>
              </w:rPr>
            </w:pPr>
            <w:r>
              <w:rPr>
                <w:b/>
              </w:rPr>
              <w:t>Käyttö</w:t>
            </w:r>
          </w:p>
        </w:tc>
      </w:tr>
      <w:tr w:rsidR="00522FC1">
        <w:tc>
          <w:tcPr>
            <w:tcW w:w="930" w:type="dxa"/>
          </w:tcPr>
          <w:p w:rsidR="00522FC1" w:rsidRDefault="00522FC1">
            <w:r>
              <w:t>RPLC</w:t>
            </w:r>
          </w:p>
        </w:tc>
        <w:tc>
          <w:tcPr>
            <w:tcW w:w="3138" w:type="dxa"/>
          </w:tcPr>
          <w:p w:rsidR="00522FC1" w:rsidRDefault="00522FC1">
            <w:r>
              <w:t>Viitattu dokumentti korvataan tällä dokumentilla.</w:t>
            </w:r>
          </w:p>
        </w:tc>
        <w:tc>
          <w:tcPr>
            <w:tcW w:w="4460" w:type="dxa"/>
          </w:tcPr>
          <w:p w:rsidR="00522FC1" w:rsidRDefault="00AB7FBB">
            <w:r>
              <w:t>Esim. l</w:t>
            </w:r>
            <w:r w:rsidR="00522FC1">
              <w:t>ääkemääräyksen uusi versio korvaa aiemman.</w:t>
            </w:r>
          </w:p>
        </w:tc>
      </w:tr>
      <w:tr w:rsidR="00522FC1">
        <w:tc>
          <w:tcPr>
            <w:tcW w:w="930" w:type="dxa"/>
          </w:tcPr>
          <w:p w:rsidR="00522FC1" w:rsidRDefault="00522FC1">
            <w:r>
              <w:t>APND</w:t>
            </w:r>
          </w:p>
        </w:tc>
        <w:tc>
          <w:tcPr>
            <w:tcW w:w="3138" w:type="dxa"/>
          </w:tcPr>
          <w:p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:rsidR="00522FC1" w:rsidRDefault="00522FC1"/>
    <w:p w:rsidR="00522FC1" w:rsidRDefault="00522FC1">
      <w:r>
        <w:t xml:space="preserve">parentDocument.id </w:t>
      </w:r>
      <w:proofErr w:type="gramStart"/>
      <w:r>
        <w:t>–elementissä</w:t>
      </w:r>
      <w:proofErr w:type="gramEnd"/>
      <w:r>
        <w:t xml:space="preserve"> kuvataan dokumentti, johon viitataan. parentDocument.setId </w:t>
      </w:r>
      <w:proofErr w:type="gramStart"/>
      <w:r>
        <w:t>–elementissä</w:t>
      </w:r>
      <w:proofErr w:type="gramEnd"/>
      <w:r>
        <w:t xml:space="preserve"> toistetaan viitatun dokumentin setId. parentDocument.code </w:t>
      </w:r>
      <w:proofErr w:type="gramStart"/>
      <w:r>
        <w:t>–elementissä</w:t>
      </w:r>
      <w:proofErr w:type="gramEnd"/>
      <w:r>
        <w:t xml:space="preserve"> toistetaan viitatun dokumentin tyyppi elementistä code. </w:t>
      </w:r>
    </w:p>
    <w:p w:rsidR="00522FC1" w:rsidRDefault="00522FC1"/>
    <w:p w:rsidR="00522FC1" w:rsidRDefault="00522FC1">
      <w:r>
        <w:t xml:space="preserve">RelatedDocument ja linkitykset on tarkemmin käyty läpi luvussa </w:t>
      </w:r>
      <w:r>
        <w:fldChar w:fldCharType="begin"/>
      </w:r>
      <w:r>
        <w:instrText xml:space="preserve"> REF _Ref151824887 \r \h </w:instrText>
      </w:r>
      <w:r>
        <w:fldChar w:fldCharType="separate"/>
      </w:r>
      <w:r w:rsidR="00835894">
        <w:t>5</w:t>
      </w:r>
      <w:r>
        <w:fldChar w:fldCharType="end"/>
      </w:r>
      <w:r>
        <w:t>.</w:t>
      </w:r>
    </w:p>
    <w:p w:rsidR="00522FC1" w:rsidRDefault="00522FC1"/>
    <w:p w:rsidR="00522FC1" w:rsidRDefault="00522FC1">
      <w:r>
        <w:t xml:space="preserve">Esitetty </w:t>
      </w:r>
      <w:proofErr w:type="spellStart"/>
      <w:r>
        <w:t>typeCode-attribuutin</w:t>
      </w:r>
      <w:proofErr w:type="spellEnd"/>
      <w:r>
        <w:t xml:space="preserve"> käyttö poikkeaa kansainvälisistä määrityksistä siten että lääkemääräyssanomissa headerissa voi olla useita RPLC ja APND </w:t>
      </w:r>
      <w:proofErr w:type="gramStart"/>
      <w:r>
        <w:t>–arvoisia</w:t>
      </w:r>
      <w:proofErr w:type="gramEnd"/>
      <w:r>
        <w:t xml:space="preserve"> viittauksia.</w:t>
      </w:r>
    </w:p>
    <w:p w:rsidR="00925C43" w:rsidRDefault="00925C43">
      <w:pPr>
        <w:rPr>
          <w:ins w:id="512" w:author="ta40zdi" w:date="2011-06-21T12:18:00Z"/>
        </w:rPr>
      </w:pPr>
    </w:p>
    <w:p w:rsidR="00522FC1" w:rsidRDefault="00522FC1">
      <w:del w:id="513" w:author="ta40zdi" w:date="2011-06-21T12:18:00Z">
        <w:r w:rsidDel="00925C43">
          <w:br w:type="page"/>
        </w:r>
      </w:del>
    </w:p>
    <w:p w:rsidR="00522FC1" w:rsidRDefault="00522FC1">
      <w:pPr>
        <w:pStyle w:val="Otsikko2"/>
      </w:pPr>
      <w:bookmarkStart w:id="514" w:name="_Ref152387289"/>
      <w:bookmarkStart w:id="515" w:name="_Toc155024588"/>
      <w:bookmarkStart w:id="516" w:name="_Toc296520849"/>
      <w:proofErr w:type="spellStart"/>
      <w:r>
        <w:t>componentOf</w:t>
      </w:r>
      <w:bookmarkEnd w:id="514"/>
      <w:bookmarkEnd w:id="515"/>
      <w:bookmarkEnd w:id="516"/>
      <w:proofErr w:type="spellEnd"/>
    </w:p>
    <w:p w:rsidR="009B02B1" w:rsidRPr="009B02B1" w:rsidRDefault="009B02B1" w:rsidP="009B02B1"/>
    <w:p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>
        <w:t xml:space="preserve"> </w:t>
      </w:r>
      <w:r w:rsidR="009B02B1">
        <w:t>ilmoitetaan</w:t>
      </w:r>
      <w:r>
        <w:t xml:space="preserve"> elementissä </w:t>
      </w:r>
      <w:proofErr w:type="spellStart"/>
      <w:r>
        <w:t>componentOf.encompassingEncounter</w:t>
      </w:r>
      <w:proofErr w:type="spellEnd"/>
      <w:r>
        <w:t xml:space="preserve"> sisällä </w:t>
      </w:r>
      <w:proofErr w:type="spellStart"/>
      <w:r>
        <w:t>effectiveTime-elementissä</w:t>
      </w:r>
      <w:proofErr w:type="spellEnd"/>
      <w:r>
        <w:t>.</w:t>
      </w:r>
      <w:r w:rsidR="00CF0105">
        <w:t xml:space="preserve"> encompassingEncounter elementin sisällä oleva id elementti sisältää palvelutapahtumatunnuksen, niissä tapauksissa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>
        <w:t xml:space="preserve"> location-elementissä tuodaan lääkemääräyksen laatimispaikan tai toimituksen tekopaikan tiedot. </w:t>
      </w:r>
    </w:p>
    <w:p w:rsidR="00522FC1" w:rsidRDefault="00522FC1"/>
    <w:p w:rsidR="00522FC1" w:rsidRPr="009C5819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>
        <w:rPr>
          <w:rStyle w:val="XML10ptBlack"/>
          <w:highlight w:val="white"/>
        </w:rPr>
        <w:tab/>
      </w:r>
      <w:r w:rsidRPr="009C5819">
        <w:rPr>
          <w:rStyle w:val="XML10ptBlue"/>
          <w:sz w:val="24"/>
          <w:highlight w:val="white"/>
        </w:rPr>
        <w:t>&lt;</w:t>
      </w:r>
      <w:r w:rsidRPr="009C5819">
        <w:rPr>
          <w:rStyle w:val="XML10ptDarkRed"/>
          <w:sz w:val="24"/>
          <w:highlight w:val="white"/>
        </w:rPr>
        <w:t>componentOf</w:t>
      </w:r>
      <w:r w:rsidRPr="009C5819">
        <w:rPr>
          <w:rStyle w:val="XML10ptBlue"/>
          <w:sz w:val="24"/>
          <w:highlight w:val="white"/>
        </w:rPr>
        <w:t>&gt;</w:t>
      </w:r>
    </w:p>
    <w:p w:rsidR="00522FC1" w:rsidRPr="0005050A" w:rsidRDefault="00522FC1">
      <w:pPr>
        <w:autoSpaceDE w:val="0"/>
        <w:autoSpaceDN w:val="0"/>
        <w:adjustRightInd w:val="0"/>
        <w:rPr>
          <w:rStyle w:val="XML10ptBlue"/>
          <w:sz w:val="24"/>
          <w:highlight w:val="white"/>
          <w:rPrChange w:id="517" w:author="Kela" w:date="2011-06-20T12:23:00Z">
            <w:rPr>
              <w:rStyle w:val="XML10ptBlue"/>
              <w:sz w:val="24"/>
              <w:highlight w:val="white"/>
              <w:lang w:val="en-GB"/>
            </w:rPr>
          </w:rPrChange>
        </w:rPr>
      </w:pPr>
      <w:r w:rsidRPr="009C5819">
        <w:rPr>
          <w:rStyle w:val="XML10ptBlack"/>
          <w:sz w:val="24"/>
          <w:highlight w:val="white"/>
        </w:rPr>
        <w:tab/>
      </w:r>
      <w:r w:rsidRPr="009C5819">
        <w:rPr>
          <w:rStyle w:val="XML10ptBlack"/>
          <w:sz w:val="24"/>
          <w:highlight w:val="white"/>
        </w:rPr>
        <w:tab/>
      </w:r>
      <w:r w:rsidRPr="0005050A">
        <w:rPr>
          <w:rStyle w:val="XML10ptBlue"/>
          <w:sz w:val="24"/>
          <w:highlight w:val="white"/>
          <w:rPrChange w:id="518" w:author="Kela" w:date="2011-06-20T12:23:00Z">
            <w:rPr>
              <w:rStyle w:val="XML10ptBlue"/>
              <w:sz w:val="24"/>
              <w:highlight w:val="white"/>
              <w:lang w:val="en-GB"/>
            </w:rPr>
          </w:rPrChange>
        </w:rPr>
        <w:t>&lt;</w:t>
      </w:r>
      <w:proofErr w:type="spellStart"/>
      <w:r w:rsidRPr="0005050A">
        <w:rPr>
          <w:rStyle w:val="XML10ptDarkRed"/>
          <w:sz w:val="24"/>
          <w:highlight w:val="white"/>
          <w:rPrChange w:id="519" w:author="Kela" w:date="2011-06-20T12:23:00Z">
            <w:rPr>
              <w:rStyle w:val="XML10ptDarkRed"/>
              <w:sz w:val="24"/>
              <w:highlight w:val="white"/>
              <w:lang w:val="en-GB"/>
            </w:rPr>
          </w:rPrChange>
        </w:rPr>
        <w:t>encompassingEncounter</w:t>
      </w:r>
      <w:proofErr w:type="spellEnd"/>
      <w:r w:rsidRPr="0005050A">
        <w:rPr>
          <w:rStyle w:val="XML10ptBlue"/>
          <w:sz w:val="24"/>
          <w:highlight w:val="white"/>
          <w:rPrChange w:id="520" w:author="Kela" w:date="2011-06-20T12:23:00Z">
            <w:rPr>
              <w:rStyle w:val="XML10ptBlue"/>
              <w:sz w:val="24"/>
              <w:highlight w:val="white"/>
              <w:lang w:val="en-GB"/>
            </w:rPr>
          </w:rPrChange>
        </w:rPr>
        <w:t>&gt;</w:t>
      </w:r>
    </w:p>
    <w:p w:rsidR="00CF0105" w:rsidRPr="0005050A" w:rsidRDefault="00CF0105">
      <w:pPr>
        <w:autoSpaceDE w:val="0"/>
        <w:autoSpaceDN w:val="0"/>
        <w:adjustRightInd w:val="0"/>
        <w:rPr>
          <w:rStyle w:val="XML10ptBlack"/>
          <w:sz w:val="24"/>
          <w:highlight w:val="white"/>
          <w:rPrChange w:id="521" w:author="Kela" w:date="2011-06-20T12:23:00Z">
            <w:rPr>
              <w:rStyle w:val="XML10ptBlack"/>
              <w:sz w:val="24"/>
              <w:highlight w:val="white"/>
              <w:lang w:val="en-GB"/>
            </w:rPr>
          </w:rPrChange>
        </w:rPr>
      </w:pPr>
      <w:r w:rsidRPr="0005050A">
        <w:rPr>
          <w:rStyle w:val="XML10ptBlack"/>
          <w:sz w:val="24"/>
          <w:highlight w:val="white"/>
          <w:rPrChange w:id="522" w:author="Kela" w:date="2011-06-20T12:23:00Z">
            <w:rPr>
              <w:rStyle w:val="XML10ptBlack"/>
              <w:sz w:val="24"/>
              <w:highlight w:val="white"/>
              <w:lang w:val="en-GB"/>
            </w:rPr>
          </w:rPrChange>
        </w:rPr>
        <w:tab/>
      </w:r>
      <w:r w:rsidRPr="0005050A">
        <w:rPr>
          <w:rStyle w:val="XML10ptBlack"/>
          <w:sz w:val="24"/>
          <w:highlight w:val="white"/>
          <w:rPrChange w:id="523" w:author="Kela" w:date="2011-06-20T12:23:00Z">
            <w:rPr>
              <w:rStyle w:val="XML10ptBlack"/>
              <w:sz w:val="24"/>
              <w:highlight w:val="white"/>
              <w:lang w:val="en-GB"/>
            </w:rPr>
          </w:rPrChange>
        </w:rPr>
        <w:tab/>
      </w:r>
      <w:r w:rsidRPr="0005050A">
        <w:rPr>
          <w:rStyle w:val="XML10ptBlack"/>
          <w:sz w:val="24"/>
          <w:highlight w:val="white"/>
          <w:rPrChange w:id="524" w:author="Kela" w:date="2011-06-20T12:23:00Z">
            <w:rPr>
              <w:rStyle w:val="XML10ptBlack"/>
              <w:sz w:val="24"/>
              <w:highlight w:val="white"/>
              <w:lang w:val="en-GB"/>
            </w:rPr>
          </w:rPrChange>
        </w:rPr>
        <w:tab/>
      </w:r>
      <w:r w:rsidRPr="0005050A">
        <w:rPr>
          <w:rStyle w:val="XML10ptBlue"/>
          <w:sz w:val="24"/>
          <w:highlight w:val="white"/>
          <w:rPrChange w:id="525" w:author="Kela" w:date="2011-06-20T12:23:00Z">
            <w:rPr>
              <w:rStyle w:val="XML10ptBlue"/>
              <w:sz w:val="24"/>
              <w:highlight w:val="white"/>
              <w:lang w:val="en-GB"/>
            </w:rPr>
          </w:rPrChange>
        </w:rPr>
        <w:t>&lt;!</w:t>
      </w:r>
      <w:proofErr w:type="gramStart"/>
      <w:r w:rsidRPr="0005050A">
        <w:rPr>
          <w:rStyle w:val="XML10ptBlue"/>
          <w:sz w:val="24"/>
          <w:highlight w:val="white"/>
          <w:rPrChange w:id="526" w:author="Kela" w:date="2011-06-20T12:23:00Z">
            <w:rPr>
              <w:rStyle w:val="XML10ptBlue"/>
              <w:sz w:val="24"/>
              <w:highlight w:val="white"/>
              <w:lang w:val="en-GB"/>
            </w:rPr>
          </w:rPrChange>
        </w:rPr>
        <w:t>--</w:t>
      </w:r>
      <w:r w:rsidRPr="0005050A">
        <w:rPr>
          <w:rStyle w:val="XML10ptGray-50"/>
          <w:sz w:val="24"/>
          <w:highlight w:val="white"/>
          <w:rPrChange w:id="527" w:author="Kela" w:date="2011-06-20T12:23:00Z">
            <w:rPr>
              <w:rStyle w:val="XML10ptGray-50"/>
              <w:sz w:val="24"/>
              <w:highlight w:val="white"/>
              <w:lang w:val="en-GB"/>
            </w:rPr>
          </w:rPrChange>
        </w:rPr>
        <w:t xml:space="preserve"> palvelutapahtumatunnus</w:t>
      </w:r>
      <w:proofErr w:type="gramEnd"/>
      <w:r w:rsidRPr="0005050A">
        <w:rPr>
          <w:rStyle w:val="XML10ptGray-50"/>
          <w:sz w:val="24"/>
          <w:highlight w:val="white"/>
          <w:rPrChange w:id="528" w:author="Kela" w:date="2011-06-20T12:23:00Z">
            <w:rPr>
              <w:rStyle w:val="XML10ptGray-50"/>
              <w:sz w:val="24"/>
              <w:highlight w:val="white"/>
              <w:lang w:val="en-GB"/>
            </w:rPr>
          </w:rPrChange>
        </w:rPr>
        <w:t xml:space="preserve"> </w:t>
      </w:r>
      <w:r w:rsidRPr="0005050A">
        <w:rPr>
          <w:rStyle w:val="XML10ptBlue"/>
          <w:sz w:val="24"/>
          <w:highlight w:val="white"/>
          <w:rPrChange w:id="529" w:author="Kela" w:date="2011-06-20T12:23:00Z">
            <w:rPr>
              <w:rStyle w:val="XML10ptBlue"/>
              <w:sz w:val="24"/>
              <w:highlight w:val="white"/>
              <w:lang w:val="en-GB"/>
            </w:rPr>
          </w:rPrChange>
        </w:rPr>
        <w:t>--&gt;</w:t>
      </w:r>
    </w:p>
    <w:p w:rsidR="00CF0105" w:rsidRPr="0005050A" w:rsidRDefault="00CF0105" w:rsidP="00CF0105">
      <w:pPr>
        <w:autoSpaceDE w:val="0"/>
        <w:autoSpaceDN w:val="0"/>
        <w:adjustRightInd w:val="0"/>
        <w:ind w:left="568" w:firstLine="284"/>
        <w:rPr>
          <w:rStyle w:val="XML10ptBlack"/>
          <w:sz w:val="24"/>
          <w:highlight w:val="white"/>
          <w:rPrChange w:id="530" w:author="Kela" w:date="2011-06-20T12:23:00Z">
            <w:rPr>
              <w:rStyle w:val="XML10ptBlack"/>
              <w:sz w:val="24"/>
              <w:highlight w:val="white"/>
              <w:lang w:val="en-GB"/>
            </w:rPr>
          </w:rPrChange>
        </w:rPr>
      </w:pPr>
      <w:r w:rsidRPr="0005050A">
        <w:rPr>
          <w:rStyle w:val="XML10ptBlue"/>
          <w:sz w:val="24"/>
          <w:highlight w:val="white"/>
          <w:rPrChange w:id="531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&lt;</w:t>
      </w:r>
      <w:r w:rsidRPr="0005050A">
        <w:rPr>
          <w:rStyle w:val="XML10ptDarkRed"/>
          <w:sz w:val="24"/>
          <w:highlight w:val="white"/>
          <w:rPrChange w:id="532" w:author="Kela" w:date="2011-06-20T12:23:00Z">
            <w:rPr>
              <w:rStyle w:val="XML10ptDarkRed"/>
              <w:sz w:val="24"/>
              <w:highlight w:val="white"/>
              <w:lang w:val="en-US"/>
            </w:rPr>
          </w:rPrChange>
        </w:rPr>
        <w:t>id</w:t>
      </w:r>
      <w:r w:rsidRPr="0005050A">
        <w:rPr>
          <w:rStyle w:val="XML10ptRed"/>
          <w:sz w:val="24"/>
          <w:highlight w:val="white"/>
          <w:rPrChange w:id="533" w:author="Kela" w:date="2011-06-20T12:23:00Z">
            <w:rPr>
              <w:rStyle w:val="XML10ptRed"/>
              <w:sz w:val="24"/>
              <w:highlight w:val="white"/>
              <w:lang w:val="en-US"/>
            </w:rPr>
          </w:rPrChange>
        </w:rPr>
        <w:t xml:space="preserve"> root</w:t>
      </w:r>
      <w:r w:rsidRPr="0005050A">
        <w:rPr>
          <w:rStyle w:val="XML10ptBlue"/>
          <w:sz w:val="24"/>
          <w:highlight w:val="white"/>
          <w:rPrChange w:id="534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="</w:t>
      </w:r>
      <w:r w:rsidRPr="0005050A">
        <w:rPr>
          <w:rStyle w:val="XML10ptBlack"/>
          <w:sz w:val="24"/>
          <w:highlight w:val="white"/>
          <w:rPrChange w:id="535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 xml:space="preserve">1.2.246.10.98765432.14” </w:t>
      </w:r>
      <w:r w:rsidRPr="0005050A">
        <w:rPr>
          <w:rStyle w:val="XML10ptRed"/>
          <w:sz w:val="24"/>
          <w:highlight w:val="white"/>
          <w:rPrChange w:id="536" w:author="Kela" w:date="2011-06-20T12:23:00Z">
            <w:rPr>
              <w:rStyle w:val="XML10ptRed"/>
              <w:sz w:val="24"/>
              <w:highlight w:val="white"/>
              <w:lang w:val="en-US"/>
            </w:rPr>
          </w:rPrChange>
        </w:rPr>
        <w:t>extension</w:t>
      </w:r>
      <w:r w:rsidRPr="0005050A">
        <w:rPr>
          <w:rStyle w:val="XML10ptBlue"/>
          <w:sz w:val="24"/>
          <w:highlight w:val="white"/>
          <w:rPrChange w:id="537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="</w:t>
      </w:r>
      <w:r w:rsidRPr="0005050A">
        <w:rPr>
          <w:rStyle w:val="XML10ptBlack"/>
          <w:sz w:val="24"/>
          <w:highlight w:val="white"/>
          <w:rPrChange w:id="538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>763526</w:t>
      </w:r>
      <w:r w:rsidRPr="0005050A">
        <w:rPr>
          <w:rStyle w:val="XML10ptBlue"/>
          <w:sz w:val="24"/>
          <w:highlight w:val="white"/>
          <w:rPrChange w:id="539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"/&gt;</w:t>
      </w:r>
    </w:p>
    <w:p w:rsidR="00522FC1" w:rsidRPr="0005050A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rPrChange w:id="540" w:author="Kela" w:date="2011-06-20T12:23:00Z">
            <w:rPr>
              <w:rStyle w:val="XML10ptBlack"/>
              <w:sz w:val="24"/>
              <w:highlight w:val="white"/>
              <w:lang w:val="en-GB"/>
            </w:rPr>
          </w:rPrChange>
        </w:rPr>
      </w:pPr>
      <w:r w:rsidRPr="0005050A">
        <w:rPr>
          <w:rStyle w:val="XML10ptBlack"/>
          <w:sz w:val="24"/>
          <w:highlight w:val="white"/>
          <w:rPrChange w:id="541" w:author="Kela" w:date="2011-06-20T12:23:00Z">
            <w:rPr>
              <w:rStyle w:val="XML10ptBlack"/>
              <w:sz w:val="24"/>
              <w:highlight w:val="white"/>
              <w:lang w:val="en-GB"/>
            </w:rPr>
          </w:rPrChange>
        </w:rPr>
        <w:tab/>
      </w:r>
      <w:r w:rsidRPr="0005050A">
        <w:rPr>
          <w:rStyle w:val="XML10ptBlack"/>
          <w:sz w:val="24"/>
          <w:highlight w:val="white"/>
          <w:rPrChange w:id="542" w:author="Kela" w:date="2011-06-20T12:23:00Z">
            <w:rPr>
              <w:rStyle w:val="XML10ptBlack"/>
              <w:sz w:val="24"/>
              <w:highlight w:val="white"/>
              <w:lang w:val="en-GB"/>
            </w:rPr>
          </w:rPrChange>
        </w:rPr>
        <w:tab/>
      </w:r>
      <w:r w:rsidRPr="0005050A">
        <w:rPr>
          <w:rStyle w:val="XML10ptBlack"/>
          <w:sz w:val="24"/>
          <w:highlight w:val="white"/>
          <w:rPrChange w:id="543" w:author="Kela" w:date="2011-06-20T12:23:00Z">
            <w:rPr>
              <w:rStyle w:val="XML10ptBlack"/>
              <w:sz w:val="24"/>
              <w:highlight w:val="white"/>
              <w:lang w:val="en-GB"/>
            </w:rPr>
          </w:rPrChange>
        </w:rPr>
        <w:tab/>
      </w:r>
      <w:r w:rsidRPr="0005050A">
        <w:rPr>
          <w:rStyle w:val="XML10ptBlue"/>
          <w:sz w:val="24"/>
          <w:highlight w:val="white"/>
          <w:rPrChange w:id="544" w:author="Kela" w:date="2011-06-20T12:23:00Z">
            <w:rPr>
              <w:rStyle w:val="XML10ptBlue"/>
              <w:sz w:val="24"/>
              <w:highlight w:val="white"/>
              <w:lang w:val="en-GB"/>
            </w:rPr>
          </w:rPrChange>
        </w:rPr>
        <w:t>&lt;!</w:t>
      </w:r>
      <w:r w:rsidR="009C5819" w:rsidRPr="0005050A">
        <w:rPr>
          <w:rStyle w:val="XML10ptBlue"/>
          <w:sz w:val="24"/>
          <w:highlight w:val="white"/>
          <w:rPrChange w:id="545" w:author="Kela" w:date="2011-06-20T12:23:00Z">
            <w:rPr>
              <w:rStyle w:val="XML10ptBlue"/>
              <w:sz w:val="24"/>
              <w:highlight w:val="white"/>
              <w:lang w:val="en-GB"/>
            </w:rPr>
          </w:rPrChange>
        </w:rPr>
        <w:t>—</w:t>
      </w:r>
      <w:r w:rsidR="009C5819" w:rsidRPr="0005050A">
        <w:rPr>
          <w:rStyle w:val="XML10ptGray-50"/>
          <w:sz w:val="24"/>
          <w:highlight w:val="white"/>
          <w:rPrChange w:id="546" w:author="Kela" w:date="2011-06-20T12:23:00Z">
            <w:rPr>
              <w:rStyle w:val="XML10ptGray-50"/>
              <w:sz w:val="24"/>
              <w:highlight w:val="white"/>
              <w:lang w:val="en-GB"/>
            </w:rPr>
          </w:rPrChange>
        </w:rPr>
        <w:t>Lääkemääräyksen määräyspäivä</w:t>
      </w:r>
      <w:r w:rsidRPr="0005050A">
        <w:rPr>
          <w:rStyle w:val="XML10ptGray-50"/>
          <w:sz w:val="24"/>
          <w:highlight w:val="white"/>
          <w:rPrChange w:id="547" w:author="Kela" w:date="2011-06-20T12:23:00Z">
            <w:rPr>
              <w:rStyle w:val="XML10ptGray-50"/>
              <w:sz w:val="24"/>
              <w:highlight w:val="white"/>
              <w:lang w:val="en-GB"/>
            </w:rPr>
          </w:rPrChange>
        </w:rPr>
        <w:t xml:space="preserve"> </w:t>
      </w:r>
      <w:proofErr w:type="gramStart"/>
      <w:r w:rsidRPr="0005050A">
        <w:rPr>
          <w:rStyle w:val="XML10ptBlue"/>
          <w:sz w:val="24"/>
          <w:highlight w:val="white"/>
          <w:rPrChange w:id="548" w:author="Kela" w:date="2011-06-20T12:23:00Z">
            <w:rPr>
              <w:rStyle w:val="XML10ptBlue"/>
              <w:sz w:val="24"/>
              <w:highlight w:val="white"/>
              <w:lang w:val="en-GB"/>
            </w:rPr>
          </w:rPrChange>
        </w:rPr>
        <w:t>--</w:t>
      </w:r>
      <w:proofErr w:type="gramEnd"/>
      <w:r w:rsidRPr="0005050A">
        <w:rPr>
          <w:rStyle w:val="XML10ptBlue"/>
          <w:sz w:val="24"/>
          <w:highlight w:val="white"/>
          <w:rPrChange w:id="549" w:author="Kela" w:date="2011-06-20T12:23:00Z">
            <w:rPr>
              <w:rStyle w:val="XML10ptBlue"/>
              <w:sz w:val="24"/>
              <w:highlight w:val="white"/>
              <w:lang w:val="en-GB"/>
            </w:rPr>
          </w:rPrChange>
        </w:rPr>
        <w:t>&gt;</w:t>
      </w:r>
    </w:p>
    <w:p w:rsidR="00522FC1" w:rsidRPr="009C5819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  <w:r w:rsidRPr="0005050A">
        <w:rPr>
          <w:rStyle w:val="XML10ptBlack"/>
          <w:sz w:val="24"/>
          <w:highlight w:val="white"/>
          <w:rPrChange w:id="550" w:author="Kela" w:date="2011-06-20T12:23:00Z">
            <w:rPr>
              <w:rStyle w:val="XML10ptBlack"/>
              <w:sz w:val="24"/>
              <w:highlight w:val="white"/>
              <w:lang w:val="en-GB"/>
            </w:rPr>
          </w:rPrChange>
        </w:rPr>
        <w:tab/>
      </w:r>
      <w:r w:rsidRPr="0005050A">
        <w:rPr>
          <w:rStyle w:val="XML10ptBlack"/>
          <w:sz w:val="24"/>
          <w:highlight w:val="white"/>
          <w:rPrChange w:id="551" w:author="Kela" w:date="2011-06-20T12:23:00Z">
            <w:rPr>
              <w:rStyle w:val="XML10ptBlack"/>
              <w:sz w:val="24"/>
              <w:highlight w:val="white"/>
              <w:lang w:val="en-GB"/>
            </w:rPr>
          </w:rPrChange>
        </w:rPr>
        <w:tab/>
      </w:r>
      <w:r w:rsidRPr="0005050A">
        <w:rPr>
          <w:rStyle w:val="XML10ptBlack"/>
          <w:sz w:val="24"/>
          <w:highlight w:val="white"/>
          <w:rPrChange w:id="552" w:author="Kela" w:date="2011-06-20T12:23:00Z">
            <w:rPr>
              <w:rStyle w:val="XML10ptBlack"/>
              <w:sz w:val="24"/>
              <w:highlight w:val="white"/>
              <w:lang w:val="en-GB"/>
            </w:rPr>
          </w:rPrChange>
        </w:rPr>
        <w:tab/>
      </w:r>
      <w:r w:rsidRPr="009C5819">
        <w:rPr>
          <w:rStyle w:val="XML10ptBlue"/>
          <w:sz w:val="24"/>
          <w:highlight w:val="white"/>
          <w:lang w:val="en-GB"/>
        </w:rPr>
        <w:t>&lt;</w:t>
      </w:r>
      <w:proofErr w:type="spellStart"/>
      <w:r w:rsidRPr="009C5819">
        <w:rPr>
          <w:rStyle w:val="XML10ptDarkRed"/>
          <w:sz w:val="24"/>
          <w:highlight w:val="white"/>
          <w:lang w:val="en-GB"/>
        </w:rPr>
        <w:t>effectiveTime</w:t>
      </w:r>
      <w:proofErr w:type="spellEnd"/>
      <w:r w:rsidRPr="009C5819">
        <w:rPr>
          <w:rStyle w:val="XML10ptRed"/>
          <w:sz w:val="24"/>
          <w:highlight w:val="white"/>
          <w:lang w:val="en-GB"/>
        </w:rPr>
        <w:t xml:space="preserve"> value</w:t>
      </w:r>
      <w:r w:rsidRPr="009C5819">
        <w:rPr>
          <w:rStyle w:val="XML10ptBlue"/>
          <w:sz w:val="24"/>
          <w:highlight w:val="white"/>
          <w:lang w:val="en-GB"/>
        </w:rPr>
        <w:t>="</w:t>
      </w:r>
      <w:r w:rsidR="009C5819">
        <w:rPr>
          <w:rStyle w:val="XML10ptBlack"/>
          <w:sz w:val="24"/>
          <w:highlight w:val="white"/>
          <w:lang w:val="en-GB"/>
        </w:rPr>
        <w:t>2009</w:t>
      </w:r>
      <w:r w:rsidRPr="009C5819">
        <w:rPr>
          <w:rStyle w:val="XML10ptBlack"/>
          <w:sz w:val="24"/>
          <w:highlight w:val="white"/>
          <w:lang w:val="en-GB"/>
        </w:rPr>
        <w:t>1010230212</w:t>
      </w:r>
      <w:r w:rsidRPr="009C5819">
        <w:rPr>
          <w:rStyle w:val="XML10ptBlue"/>
          <w:sz w:val="24"/>
          <w:highlight w:val="white"/>
          <w:lang w:val="en-GB"/>
        </w:rPr>
        <w:t>"/&gt;</w:t>
      </w:r>
    </w:p>
    <w:p w:rsidR="00522FC1" w:rsidRPr="009C5819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9C5819">
        <w:rPr>
          <w:rStyle w:val="XML10ptBlack"/>
          <w:sz w:val="24"/>
          <w:highlight w:val="white"/>
          <w:lang w:val="en-GB"/>
        </w:rPr>
        <w:tab/>
      </w:r>
      <w:r w:rsidRPr="009C5819">
        <w:rPr>
          <w:rStyle w:val="XML10ptBlack"/>
          <w:sz w:val="24"/>
          <w:highlight w:val="white"/>
          <w:lang w:val="en-GB"/>
        </w:rPr>
        <w:tab/>
      </w:r>
      <w:r w:rsidRPr="009C5819">
        <w:rPr>
          <w:rStyle w:val="XML10ptBlack"/>
          <w:sz w:val="24"/>
          <w:highlight w:val="white"/>
          <w:lang w:val="en-GB"/>
        </w:rPr>
        <w:tab/>
      </w:r>
      <w:r w:rsidRPr="009C5819">
        <w:rPr>
          <w:rStyle w:val="XML10ptBlue"/>
          <w:sz w:val="24"/>
          <w:highlight w:val="white"/>
          <w:lang w:val="en-GB"/>
        </w:rPr>
        <w:t>&lt;</w:t>
      </w:r>
      <w:proofErr w:type="spellStart"/>
      <w:proofErr w:type="gramStart"/>
      <w:r w:rsidRPr="009C5819">
        <w:rPr>
          <w:rStyle w:val="XML10ptDarkRed"/>
          <w:sz w:val="24"/>
          <w:highlight w:val="white"/>
          <w:lang w:val="en-GB"/>
        </w:rPr>
        <w:t>locat</w:t>
      </w:r>
      <w:proofErr w:type="spellEnd"/>
      <w:r w:rsidRPr="009C5819">
        <w:rPr>
          <w:rStyle w:val="XML10ptDarkRed"/>
          <w:sz w:val="24"/>
          <w:highlight w:val="white"/>
          <w:lang w:val="en-US"/>
        </w:rPr>
        <w:t>ion</w:t>
      </w:r>
      <w:proofErr w:type="gramEnd"/>
      <w:r w:rsidRPr="009C5819">
        <w:rPr>
          <w:rStyle w:val="XML10ptBlue"/>
          <w:sz w:val="24"/>
          <w:highlight w:val="white"/>
          <w:lang w:val="en-US"/>
        </w:rPr>
        <w:t>&gt;</w:t>
      </w:r>
    </w:p>
    <w:p w:rsidR="00522FC1" w:rsidRPr="009C5819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ue"/>
          <w:sz w:val="24"/>
          <w:highlight w:val="white"/>
          <w:lang w:val="en-US"/>
        </w:rPr>
        <w:t>&lt;</w:t>
      </w:r>
      <w:proofErr w:type="spellStart"/>
      <w:proofErr w:type="gramStart"/>
      <w:r w:rsidRPr="009C5819">
        <w:rPr>
          <w:rStyle w:val="XML10ptDarkRed"/>
          <w:sz w:val="24"/>
          <w:highlight w:val="white"/>
          <w:lang w:val="en-US"/>
        </w:rPr>
        <w:t>healthCareFacility</w:t>
      </w:r>
      <w:proofErr w:type="spellEnd"/>
      <w:proofErr w:type="gramEnd"/>
      <w:r w:rsidRPr="009C5819">
        <w:rPr>
          <w:rStyle w:val="XML10ptBlue"/>
          <w:sz w:val="24"/>
          <w:highlight w:val="white"/>
          <w:lang w:val="en-US"/>
        </w:rPr>
        <w:t>&gt;</w:t>
      </w:r>
    </w:p>
    <w:p w:rsidR="00522FC1" w:rsidRPr="009C5819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proofErr w:type="gramStart"/>
      <w:r w:rsidRPr="009C5819">
        <w:rPr>
          <w:rStyle w:val="XML10ptBlue"/>
          <w:sz w:val="24"/>
          <w:highlight w:val="white"/>
          <w:lang w:val="en-US"/>
        </w:rPr>
        <w:t>&lt;!--</w:t>
      </w:r>
      <w:proofErr w:type="gramEnd"/>
      <w:r w:rsidRPr="009C5819">
        <w:rPr>
          <w:rStyle w:val="XML10ptGray-50"/>
          <w:sz w:val="24"/>
          <w:highlight w:val="white"/>
          <w:lang w:val="en-US"/>
        </w:rPr>
        <w:t xml:space="preserve"> Toimipaikan OID </w:t>
      </w:r>
      <w:r w:rsidRPr="009C5819">
        <w:rPr>
          <w:rStyle w:val="XML10ptBlue"/>
          <w:sz w:val="24"/>
          <w:highlight w:val="white"/>
          <w:lang w:val="en-US"/>
        </w:rPr>
        <w:t>--&gt;</w:t>
      </w:r>
    </w:p>
    <w:p w:rsidR="00522FC1" w:rsidRPr="0005050A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rPrChange w:id="553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</w:pP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05050A">
        <w:rPr>
          <w:rStyle w:val="XML10ptBlue"/>
          <w:sz w:val="24"/>
          <w:highlight w:val="white"/>
          <w:rPrChange w:id="554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&lt;</w:t>
      </w:r>
      <w:r w:rsidRPr="0005050A">
        <w:rPr>
          <w:rStyle w:val="XML10ptDarkRed"/>
          <w:sz w:val="24"/>
          <w:highlight w:val="white"/>
          <w:rPrChange w:id="555" w:author="Kela" w:date="2011-06-20T12:23:00Z">
            <w:rPr>
              <w:rStyle w:val="XML10ptDarkRed"/>
              <w:sz w:val="24"/>
              <w:highlight w:val="white"/>
              <w:lang w:val="en-US"/>
            </w:rPr>
          </w:rPrChange>
        </w:rPr>
        <w:t>id</w:t>
      </w:r>
      <w:r w:rsidRPr="0005050A">
        <w:rPr>
          <w:rStyle w:val="XML10ptRed"/>
          <w:sz w:val="24"/>
          <w:highlight w:val="white"/>
          <w:rPrChange w:id="556" w:author="Kela" w:date="2011-06-20T12:23:00Z">
            <w:rPr>
              <w:rStyle w:val="XML10ptRed"/>
              <w:sz w:val="24"/>
              <w:highlight w:val="white"/>
              <w:lang w:val="en-US"/>
            </w:rPr>
          </w:rPrChange>
        </w:rPr>
        <w:t xml:space="preserve"> root</w:t>
      </w:r>
      <w:r w:rsidRPr="0005050A">
        <w:rPr>
          <w:rStyle w:val="XML10ptBlue"/>
          <w:sz w:val="24"/>
          <w:highlight w:val="white"/>
          <w:rPrChange w:id="557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="</w:t>
      </w:r>
      <w:r w:rsidRPr="0005050A">
        <w:rPr>
          <w:rStyle w:val="XML10ptBlack"/>
          <w:sz w:val="24"/>
          <w:highlight w:val="white"/>
          <w:rPrChange w:id="558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>1.2.246.10.98765432.10</w:t>
      </w:r>
      <w:r w:rsidRPr="0005050A">
        <w:rPr>
          <w:rStyle w:val="XML10ptBlue"/>
          <w:sz w:val="24"/>
          <w:highlight w:val="white"/>
          <w:rPrChange w:id="559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"</w:t>
      </w:r>
      <w:r w:rsidRPr="0005050A">
        <w:rPr>
          <w:rStyle w:val="XML10ptRed"/>
          <w:sz w:val="24"/>
          <w:highlight w:val="white"/>
          <w:rPrChange w:id="560" w:author="Kela" w:date="2011-06-20T12:23:00Z">
            <w:rPr>
              <w:rStyle w:val="XML10ptRed"/>
              <w:sz w:val="24"/>
              <w:highlight w:val="white"/>
              <w:lang w:val="en-US"/>
            </w:rPr>
          </w:rPrChange>
        </w:rPr>
        <w:t xml:space="preserve"> extension</w:t>
      </w:r>
      <w:r w:rsidRPr="0005050A">
        <w:rPr>
          <w:rStyle w:val="XML10ptBlue"/>
          <w:sz w:val="24"/>
          <w:highlight w:val="white"/>
          <w:rPrChange w:id="561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="</w:t>
      </w:r>
      <w:r w:rsidRPr="0005050A">
        <w:rPr>
          <w:rStyle w:val="XML10ptBlack"/>
          <w:sz w:val="24"/>
          <w:highlight w:val="white"/>
          <w:rPrChange w:id="562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>2002.1</w:t>
      </w:r>
      <w:r w:rsidRPr="0005050A">
        <w:rPr>
          <w:rStyle w:val="XML10ptBlue"/>
          <w:sz w:val="24"/>
          <w:highlight w:val="white"/>
          <w:rPrChange w:id="563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"/&gt;</w:t>
      </w:r>
    </w:p>
    <w:p w:rsidR="00522FC1" w:rsidRPr="009C5819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05050A">
        <w:rPr>
          <w:rStyle w:val="XML10ptBlack"/>
          <w:sz w:val="24"/>
          <w:highlight w:val="white"/>
          <w:rPrChange w:id="564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ab/>
      </w:r>
      <w:r w:rsidRPr="0005050A">
        <w:rPr>
          <w:rStyle w:val="XML10ptBlack"/>
          <w:sz w:val="24"/>
          <w:highlight w:val="white"/>
          <w:rPrChange w:id="565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ab/>
      </w:r>
      <w:r w:rsidRPr="0005050A">
        <w:rPr>
          <w:rStyle w:val="XML10ptBlack"/>
          <w:sz w:val="24"/>
          <w:highlight w:val="white"/>
          <w:rPrChange w:id="566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ab/>
      </w:r>
      <w:r w:rsidRPr="0005050A">
        <w:rPr>
          <w:rStyle w:val="XML10ptBlack"/>
          <w:sz w:val="24"/>
          <w:highlight w:val="white"/>
          <w:rPrChange w:id="567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ab/>
      </w:r>
      <w:r w:rsidRPr="0005050A">
        <w:rPr>
          <w:rStyle w:val="XML10ptBlack"/>
          <w:sz w:val="24"/>
          <w:highlight w:val="white"/>
          <w:rPrChange w:id="568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ab/>
      </w:r>
      <w:r w:rsidRPr="009C5819">
        <w:rPr>
          <w:rStyle w:val="XML10ptBlue"/>
          <w:sz w:val="24"/>
          <w:highlight w:val="white"/>
        </w:rPr>
        <w:t>&lt;</w:t>
      </w:r>
      <w:proofErr w:type="spellStart"/>
      <w:r w:rsidRPr="009C5819">
        <w:rPr>
          <w:rStyle w:val="XML10ptDarkRed"/>
          <w:sz w:val="24"/>
          <w:highlight w:val="white"/>
        </w:rPr>
        <w:t>location</w:t>
      </w:r>
      <w:proofErr w:type="spellEnd"/>
      <w:r w:rsidRPr="009C5819">
        <w:rPr>
          <w:rStyle w:val="XML10ptBlue"/>
          <w:sz w:val="24"/>
          <w:highlight w:val="white"/>
        </w:rPr>
        <w:t>&gt;</w:t>
      </w:r>
    </w:p>
    <w:p w:rsidR="00522FC1" w:rsidRPr="009C5819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9C5819">
        <w:rPr>
          <w:rStyle w:val="XML10ptBlack"/>
          <w:sz w:val="24"/>
          <w:highlight w:val="white"/>
        </w:rPr>
        <w:tab/>
      </w:r>
      <w:r w:rsidRPr="009C5819">
        <w:rPr>
          <w:rStyle w:val="XML10ptBlack"/>
          <w:sz w:val="24"/>
          <w:highlight w:val="white"/>
        </w:rPr>
        <w:tab/>
      </w:r>
      <w:r w:rsidRPr="009C5819">
        <w:rPr>
          <w:rStyle w:val="XML10ptBlack"/>
          <w:sz w:val="24"/>
          <w:highlight w:val="white"/>
        </w:rPr>
        <w:tab/>
      </w:r>
      <w:r w:rsidRPr="009C5819">
        <w:rPr>
          <w:rStyle w:val="XML10ptBlack"/>
          <w:sz w:val="24"/>
          <w:highlight w:val="white"/>
        </w:rPr>
        <w:tab/>
      </w:r>
      <w:r w:rsidRPr="009C5819">
        <w:rPr>
          <w:rStyle w:val="XML10ptBlack"/>
          <w:sz w:val="24"/>
          <w:highlight w:val="white"/>
        </w:rPr>
        <w:tab/>
      </w:r>
      <w:r w:rsidRPr="009C5819">
        <w:rPr>
          <w:rStyle w:val="XML10ptBlack"/>
          <w:sz w:val="24"/>
          <w:highlight w:val="white"/>
        </w:rPr>
        <w:tab/>
      </w:r>
      <w:r w:rsidRPr="009C5819">
        <w:rPr>
          <w:rStyle w:val="XML10ptBlue"/>
          <w:sz w:val="24"/>
          <w:highlight w:val="white"/>
        </w:rPr>
        <w:t>&lt;!</w:t>
      </w:r>
      <w:proofErr w:type="gramStart"/>
      <w:r w:rsidRPr="009C5819">
        <w:rPr>
          <w:rStyle w:val="XML10ptBlue"/>
          <w:sz w:val="24"/>
          <w:highlight w:val="white"/>
        </w:rPr>
        <w:t>--</w:t>
      </w:r>
      <w:r w:rsidRPr="009C5819">
        <w:rPr>
          <w:rStyle w:val="XML10ptGray-50"/>
          <w:sz w:val="24"/>
          <w:highlight w:val="white"/>
        </w:rPr>
        <w:t xml:space="preserve"> Laatimispaikan</w:t>
      </w:r>
      <w:proofErr w:type="gramEnd"/>
      <w:r w:rsidRPr="009C5819">
        <w:rPr>
          <w:rStyle w:val="XML10ptGray-50"/>
          <w:sz w:val="24"/>
          <w:highlight w:val="white"/>
        </w:rPr>
        <w:t xml:space="preserve"> osoite </w:t>
      </w:r>
      <w:r w:rsidRPr="009C5819">
        <w:rPr>
          <w:rStyle w:val="XML10ptBlue"/>
          <w:sz w:val="24"/>
          <w:highlight w:val="white"/>
        </w:rPr>
        <w:t>--&gt;</w:t>
      </w:r>
    </w:p>
    <w:p w:rsidR="00522FC1" w:rsidRPr="0005050A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  <w:rPrChange w:id="569" w:author="Kela" w:date="2011-06-20T12:23:00Z">
            <w:rPr>
              <w:rStyle w:val="XML10ptBlack"/>
              <w:sz w:val="24"/>
              <w:highlight w:val="white"/>
            </w:rPr>
          </w:rPrChange>
        </w:rPr>
      </w:pPr>
      <w:r w:rsidRPr="009C5819">
        <w:rPr>
          <w:rStyle w:val="XML10ptBlack"/>
          <w:sz w:val="24"/>
          <w:highlight w:val="white"/>
        </w:rPr>
        <w:tab/>
      </w:r>
      <w:r w:rsidRPr="009C5819">
        <w:rPr>
          <w:rStyle w:val="XML10ptBlack"/>
          <w:sz w:val="24"/>
          <w:highlight w:val="white"/>
        </w:rPr>
        <w:tab/>
      </w:r>
      <w:r w:rsidRPr="009C5819">
        <w:rPr>
          <w:rStyle w:val="XML10ptBlack"/>
          <w:sz w:val="24"/>
          <w:highlight w:val="white"/>
        </w:rPr>
        <w:tab/>
      </w:r>
      <w:r w:rsidRPr="009C5819">
        <w:rPr>
          <w:rStyle w:val="XML10ptBlack"/>
          <w:sz w:val="24"/>
          <w:highlight w:val="white"/>
        </w:rPr>
        <w:tab/>
      </w:r>
      <w:r w:rsidRPr="009C5819">
        <w:rPr>
          <w:rStyle w:val="XML10ptBlack"/>
          <w:sz w:val="24"/>
          <w:highlight w:val="white"/>
        </w:rPr>
        <w:tab/>
      </w:r>
      <w:r w:rsidRPr="009C5819">
        <w:rPr>
          <w:rStyle w:val="XML10ptBlack"/>
          <w:sz w:val="24"/>
          <w:highlight w:val="white"/>
        </w:rPr>
        <w:tab/>
      </w:r>
      <w:r w:rsidRPr="0005050A">
        <w:rPr>
          <w:rStyle w:val="XML10ptBlue"/>
          <w:sz w:val="24"/>
          <w:highlight w:val="white"/>
          <w:lang w:val="en-GB"/>
          <w:rPrChange w:id="570" w:author="Kela" w:date="2011-06-20T12:23:00Z">
            <w:rPr>
              <w:rStyle w:val="XML10ptBlue"/>
              <w:sz w:val="24"/>
              <w:highlight w:val="white"/>
            </w:rPr>
          </w:rPrChange>
        </w:rPr>
        <w:t>&lt;</w:t>
      </w:r>
      <w:proofErr w:type="gramStart"/>
      <w:r w:rsidRPr="0005050A">
        <w:rPr>
          <w:rStyle w:val="XML10ptDarkRed"/>
          <w:sz w:val="24"/>
          <w:highlight w:val="white"/>
          <w:lang w:val="en-GB"/>
          <w:rPrChange w:id="571" w:author="Kela" w:date="2011-06-20T12:23:00Z">
            <w:rPr>
              <w:rStyle w:val="XML10ptDarkRed"/>
              <w:sz w:val="24"/>
              <w:highlight w:val="white"/>
            </w:rPr>
          </w:rPrChange>
        </w:rPr>
        <w:t>name</w:t>
      </w:r>
      <w:r w:rsidRPr="0005050A">
        <w:rPr>
          <w:rStyle w:val="XML10ptBlue"/>
          <w:sz w:val="24"/>
          <w:highlight w:val="white"/>
          <w:lang w:val="en-GB"/>
          <w:rPrChange w:id="572" w:author="Kela" w:date="2011-06-20T12:23:00Z">
            <w:rPr>
              <w:rStyle w:val="XML10ptBlue"/>
              <w:sz w:val="24"/>
              <w:highlight w:val="white"/>
            </w:rPr>
          </w:rPrChange>
        </w:rPr>
        <w:t>&gt;</w:t>
      </w:r>
      <w:proofErr w:type="spellStart"/>
      <w:proofErr w:type="gramEnd"/>
      <w:ins w:id="573" w:author="Kela" w:date="2011-06-20T12:31:00Z">
        <w:r w:rsidR="00950E72">
          <w:rPr>
            <w:rStyle w:val="XML10ptBlack"/>
            <w:sz w:val="24"/>
            <w:highlight w:val="white"/>
            <w:lang w:val="en-GB"/>
          </w:rPr>
          <w:t>T</w:t>
        </w:r>
      </w:ins>
      <w:del w:id="574" w:author="Kela" w:date="2011-06-20T12:31:00Z">
        <w:r w:rsidRPr="0005050A" w:rsidDel="00950E72">
          <w:rPr>
            <w:rStyle w:val="XML10ptBlack"/>
            <w:sz w:val="24"/>
            <w:highlight w:val="white"/>
            <w:lang w:val="en-GB"/>
            <w:rPrChange w:id="575" w:author="Kela" w:date="2011-06-20T12:23:00Z">
              <w:rPr>
                <w:rStyle w:val="XML10ptBlack"/>
                <w:sz w:val="24"/>
                <w:highlight w:val="white"/>
              </w:rPr>
            </w:rPrChange>
          </w:rPr>
          <w:delText>S</w:delText>
        </w:r>
      </w:del>
      <w:r w:rsidRPr="0005050A">
        <w:rPr>
          <w:rStyle w:val="XML10ptBlack"/>
          <w:sz w:val="24"/>
          <w:highlight w:val="white"/>
          <w:lang w:val="en-GB"/>
          <w:rPrChange w:id="576" w:author="Kela" w:date="2011-06-20T12:23:00Z">
            <w:rPr>
              <w:rStyle w:val="XML10ptBlack"/>
              <w:sz w:val="24"/>
              <w:highlight w:val="white"/>
            </w:rPr>
          </w:rPrChange>
        </w:rPr>
        <w:t>imon</w:t>
      </w:r>
      <w:proofErr w:type="spellEnd"/>
      <w:r w:rsidRPr="0005050A">
        <w:rPr>
          <w:rStyle w:val="XML10ptBlack"/>
          <w:sz w:val="24"/>
          <w:highlight w:val="white"/>
          <w:lang w:val="en-GB"/>
          <w:rPrChange w:id="577" w:author="Kela" w:date="2011-06-20T12:23:00Z">
            <w:rPr>
              <w:rStyle w:val="XML10ptBlack"/>
              <w:sz w:val="24"/>
              <w:highlight w:val="white"/>
            </w:rPr>
          </w:rPrChange>
        </w:rPr>
        <w:t xml:space="preserve"> </w:t>
      </w:r>
      <w:proofErr w:type="spellStart"/>
      <w:ins w:id="578" w:author="Kela" w:date="2011-06-20T12:31:00Z">
        <w:r w:rsidR="00950E72">
          <w:rPr>
            <w:rStyle w:val="XML10ptBlack"/>
            <w:sz w:val="24"/>
            <w:highlight w:val="white"/>
            <w:lang w:val="en-GB"/>
          </w:rPr>
          <w:t>terveysasema</w:t>
        </w:r>
      </w:ins>
      <w:proofErr w:type="spellEnd"/>
      <w:del w:id="579" w:author="Kela" w:date="2011-06-20T12:31:00Z">
        <w:r w:rsidRPr="0005050A" w:rsidDel="00950E72">
          <w:rPr>
            <w:rStyle w:val="XML10ptBlack"/>
            <w:sz w:val="24"/>
            <w:highlight w:val="white"/>
            <w:lang w:val="en-GB"/>
            <w:rPrChange w:id="580" w:author="Kela" w:date="2011-06-20T12:23:00Z">
              <w:rPr>
                <w:rStyle w:val="XML10ptBlack"/>
                <w:sz w:val="24"/>
                <w:highlight w:val="white"/>
              </w:rPr>
            </w:rPrChange>
          </w:rPr>
          <w:delText>Sairaala</w:delText>
        </w:r>
      </w:del>
      <w:r w:rsidRPr="0005050A">
        <w:rPr>
          <w:rStyle w:val="XML10ptBlue"/>
          <w:sz w:val="24"/>
          <w:highlight w:val="white"/>
          <w:lang w:val="en-GB"/>
          <w:rPrChange w:id="581" w:author="Kela" w:date="2011-06-20T12:23:00Z">
            <w:rPr>
              <w:rStyle w:val="XML10ptBlue"/>
              <w:sz w:val="24"/>
              <w:highlight w:val="white"/>
            </w:rPr>
          </w:rPrChange>
        </w:rPr>
        <w:t>&lt;/</w:t>
      </w:r>
      <w:r w:rsidRPr="0005050A">
        <w:rPr>
          <w:rStyle w:val="XML10ptDarkRed"/>
          <w:sz w:val="24"/>
          <w:highlight w:val="white"/>
          <w:lang w:val="en-GB"/>
          <w:rPrChange w:id="582" w:author="Kela" w:date="2011-06-20T12:23:00Z">
            <w:rPr>
              <w:rStyle w:val="XML10ptDarkRed"/>
              <w:sz w:val="24"/>
              <w:highlight w:val="white"/>
            </w:rPr>
          </w:rPrChange>
        </w:rPr>
        <w:t>name</w:t>
      </w:r>
      <w:r w:rsidRPr="0005050A">
        <w:rPr>
          <w:rStyle w:val="XML10ptBlue"/>
          <w:sz w:val="24"/>
          <w:highlight w:val="white"/>
          <w:lang w:val="en-GB"/>
          <w:rPrChange w:id="583" w:author="Kela" w:date="2011-06-20T12:23:00Z">
            <w:rPr>
              <w:rStyle w:val="XML10ptBlue"/>
              <w:sz w:val="24"/>
              <w:highlight w:val="white"/>
            </w:rPr>
          </w:rPrChange>
        </w:rPr>
        <w:t>&gt;</w:t>
      </w:r>
    </w:p>
    <w:p w:rsidR="00522FC1" w:rsidRPr="009C5819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05050A">
        <w:rPr>
          <w:rStyle w:val="XML10ptBlack"/>
          <w:sz w:val="24"/>
          <w:highlight w:val="white"/>
          <w:lang w:val="en-GB"/>
          <w:rPrChange w:id="584" w:author="Kela" w:date="2011-06-20T12:23:00Z">
            <w:rPr>
              <w:rStyle w:val="XML10ptBlack"/>
              <w:sz w:val="24"/>
              <w:highlight w:val="white"/>
            </w:rPr>
          </w:rPrChange>
        </w:rPr>
        <w:tab/>
      </w:r>
      <w:r w:rsidRPr="0005050A">
        <w:rPr>
          <w:rStyle w:val="XML10ptBlack"/>
          <w:sz w:val="24"/>
          <w:highlight w:val="white"/>
          <w:lang w:val="en-GB"/>
          <w:rPrChange w:id="585" w:author="Kela" w:date="2011-06-20T12:23:00Z">
            <w:rPr>
              <w:rStyle w:val="XML10ptBlack"/>
              <w:sz w:val="24"/>
              <w:highlight w:val="white"/>
            </w:rPr>
          </w:rPrChange>
        </w:rPr>
        <w:tab/>
      </w:r>
      <w:r w:rsidRPr="0005050A">
        <w:rPr>
          <w:rStyle w:val="XML10ptBlack"/>
          <w:sz w:val="24"/>
          <w:highlight w:val="white"/>
          <w:lang w:val="en-GB"/>
          <w:rPrChange w:id="586" w:author="Kela" w:date="2011-06-20T12:23:00Z">
            <w:rPr>
              <w:rStyle w:val="XML10ptBlack"/>
              <w:sz w:val="24"/>
              <w:highlight w:val="white"/>
            </w:rPr>
          </w:rPrChange>
        </w:rPr>
        <w:tab/>
      </w:r>
      <w:r w:rsidRPr="0005050A">
        <w:rPr>
          <w:rStyle w:val="XML10ptBlack"/>
          <w:sz w:val="24"/>
          <w:highlight w:val="white"/>
          <w:lang w:val="en-GB"/>
          <w:rPrChange w:id="587" w:author="Kela" w:date="2011-06-20T12:23:00Z">
            <w:rPr>
              <w:rStyle w:val="XML10ptBlack"/>
              <w:sz w:val="24"/>
              <w:highlight w:val="white"/>
            </w:rPr>
          </w:rPrChange>
        </w:rPr>
        <w:tab/>
      </w:r>
      <w:r w:rsidRPr="0005050A">
        <w:rPr>
          <w:rStyle w:val="XML10ptBlack"/>
          <w:sz w:val="24"/>
          <w:highlight w:val="white"/>
          <w:lang w:val="en-GB"/>
          <w:rPrChange w:id="588" w:author="Kela" w:date="2011-06-20T12:23:00Z">
            <w:rPr>
              <w:rStyle w:val="XML10ptBlack"/>
              <w:sz w:val="24"/>
              <w:highlight w:val="white"/>
            </w:rPr>
          </w:rPrChange>
        </w:rPr>
        <w:tab/>
      </w:r>
      <w:r w:rsidRPr="0005050A">
        <w:rPr>
          <w:rStyle w:val="XML10ptBlack"/>
          <w:sz w:val="24"/>
          <w:highlight w:val="white"/>
          <w:lang w:val="en-GB"/>
          <w:rPrChange w:id="589" w:author="Kela" w:date="2011-06-20T12:23:00Z">
            <w:rPr>
              <w:rStyle w:val="XML10ptBlack"/>
              <w:sz w:val="24"/>
              <w:highlight w:val="white"/>
            </w:rPr>
          </w:rPrChange>
        </w:rPr>
        <w:tab/>
      </w:r>
      <w:r w:rsidRPr="009C5819">
        <w:rPr>
          <w:rStyle w:val="XML10ptBlue"/>
          <w:sz w:val="24"/>
          <w:highlight w:val="white"/>
          <w:lang w:val="en-US"/>
        </w:rPr>
        <w:t>&lt;</w:t>
      </w:r>
      <w:proofErr w:type="spellStart"/>
      <w:proofErr w:type="gramStart"/>
      <w:r w:rsidRPr="009C5819">
        <w:rPr>
          <w:rStyle w:val="XML10ptDarkRed"/>
          <w:sz w:val="24"/>
          <w:highlight w:val="white"/>
          <w:lang w:val="en-US"/>
        </w:rPr>
        <w:t>addr</w:t>
      </w:r>
      <w:proofErr w:type="spellEnd"/>
      <w:proofErr w:type="gramEnd"/>
      <w:r w:rsidRPr="009C5819">
        <w:rPr>
          <w:rStyle w:val="XML10ptBlue"/>
          <w:sz w:val="24"/>
          <w:highlight w:val="white"/>
          <w:lang w:val="en-US"/>
        </w:rPr>
        <w:t>&gt;</w:t>
      </w:r>
    </w:p>
    <w:p w:rsidR="00522FC1" w:rsidRPr="009C5819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ue"/>
          <w:sz w:val="24"/>
          <w:highlight w:val="white"/>
          <w:lang w:val="en-US"/>
        </w:rPr>
        <w:t>&lt;</w:t>
      </w:r>
      <w:proofErr w:type="gramStart"/>
      <w:r w:rsidRPr="009C5819">
        <w:rPr>
          <w:rStyle w:val="XML10ptDarkRed"/>
          <w:sz w:val="24"/>
          <w:highlight w:val="white"/>
          <w:lang w:val="en-US"/>
        </w:rPr>
        <w:t>city</w:t>
      </w:r>
      <w:r w:rsidRPr="009C5819">
        <w:rPr>
          <w:rStyle w:val="XML10ptBlue"/>
          <w:sz w:val="24"/>
          <w:highlight w:val="white"/>
          <w:lang w:val="en-US"/>
        </w:rPr>
        <w:t>&gt;</w:t>
      </w:r>
      <w:proofErr w:type="spellStart"/>
      <w:proofErr w:type="gramEnd"/>
      <w:r w:rsidRPr="009C5819">
        <w:rPr>
          <w:rStyle w:val="XML10ptBlack"/>
          <w:sz w:val="24"/>
          <w:highlight w:val="white"/>
          <w:lang w:val="en-US"/>
        </w:rPr>
        <w:t>Simo</w:t>
      </w:r>
      <w:proofErr w:type="spellEnd"/>
      <w:r w:rsidRPr="009C5819">
        <w:rPr>
          <w:rStyle w:val="XML10ptBlue"/>
          <w:sz w:val="24"/>
          <w:highlight w:val="white"/>
          <w:lang w:val="en-US"/>
        </w:rPr>
        <w:t>&lt;/</w:t>
      </w:r>
      <w:r w:rsidRPr="009C5819">
        <w:rPr>
          <w:rStyle w:val="XML10ptDarkRed"/>
          <w:sz w:val="24"/>
          <w:highlight w:val="white"/>
          <w:lang w:val="en-US"/>
        </w:rPr>
        <w:t>city</w:t>
      </w:r>
      <w:r w:rsidRPr="009C5819">
        <w:rPr>
          <w:rStyle w:val="XML10ptBlue"/>
          <w:sz w:val="24"/>
          <w:highlight w:val="white"/>
          <w:lang w:val="en-US"/>
        </w:rPr>
        <w:t>&gt;</w:t>
      </w:r>
    </w:p>
    <w:p w:rsidR="00522FC1" w:rsidRPr="009C5819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ue"/>
          <w:sz w:val="24"/>
          <w:highlight w:val="white"/>
          <w:lang w:val="en-US"/>
        </w:rPr>
        <w:t>&lt;</w:t>
      </w:r>
      <w:proofErr w:type="gramStart"/>
      <w:r w:rsidRPr="009C5819">
        <w:rPr>
          <w:rStyle w:val="XML10ptDarkRed"/>
          <w:sz w:val="24"/>
          <w:highlight w:val="white"/>
          <w:lang w:val="en-US"/>
        </w:rPr>
        <w:t>country</w:t>
      </w:r>
      <w:r w:rsidRPr="009C5819">
        <w:rPr>
          <w:rStyle w:val="XML10ptBlue"/>
          <w:sz w:val="24"/>
          <w:highlight w:val="white"/>
          <w:lang w:val="en-US"/>
        </w:rPr>
        <w:t>&gt;</w:t>
      </w:r>
      <w:proofErr w:type="gramEnd"/>
      <w:smartTag w:uri="urn:schemas-microsoft-com:office:smarttags" w:element="place">
        <w:smartTag w:uri="urn:schemas-microsoft-com:office:smarttags" w:element="country-region">
          <w:r w:rsidRPr="009C5819">
            <w:rPr>
              <w:rStyle w:val="XML10ptBlack"/>
              <w:sz w:val="24"/>
              <w:highlight w:val="white"/>
              <w:lang w:val="en-US"/>
            </w:rPr>
            <w:t>Finland</w:t>
          </w:r>
        </w:smartTag>
      </w:smartTag>
      <w:r w:rsidRPr="009C5819">
        <w:rPr>
          <w:rStyle w:val="XML10ptBlue"/>
          <w:sz w:val="24"/>
          <w:highlight w:val="white"/>
          <w:lang w:val="en-US"/>
        </w:rPr>
        <w:t>&lt;/</w:t>
      </w:r>
      <w:r w:rsidRPr="009C5819">
        <w:rPr>
          <w:rStyle w:val="XML10ptDarkRed"/>
          <w:sz w:val="24"/>
          <w:highlight w:val="white"/>
          <w:lang w:val="en-US"/>
        </w:rPr>
        <w:t>country</w:t>
      </w:r>
      <w:r w:rsidRPr="009C5819">
        <w:rPr>
          <w:rStyle w:val="XML10ptBlue"/>
          <w:sz w:val="24"/>
          <w:highlight w:val="white"/>
          <w:lang w:val="en-US"/>
        </w:rPr>
        <w:t>&gt;</w:t>
      </w:r>
    </w:p>
    <w:p w:rsidR="00522FC1" w:rsidRPr="009C5819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ue"/>
          <w:sz w:val="24"/>
          <w:highlight w:val="white"/>
          <w:lang w:val="en-US"/>
        </w:rPr>
        <w:t>&lt;/</w:t>
      </w:r>
      <w:r w:rsidRPr="009C5819">
        <w:rPr>
          <w:rStyle w:val="XML10ptDarkRed"/>
          <w:sz w:val="24"/>
          <w:highlight w:val="white"/>
          <w:lang w:val="en-US"/>
        </w:rPr>
        <w:t>addr</w:t>
      </w:r>
      <w:r w:rsidRPr="009C5819">
        <w:rPr>
          <w:rStyle w:val="XML10ptBlue"/>
          <w:sz w:val="24"/>
          <w:highlight w:val="white"/>
          <w:lang w:val="en-US"/>
        </w:rPr>
        <w:t>&gt;</w:t>
      </w:r>
    </w:p>
    <w:p w:rsidR="00522FC1" w:rsidRPr="009C5819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ue"/>
          <w:sz w:val="24"/>
          <w:highlight w:val="white"/>
          <w:lang w:val="en-US"/>
        </w:rPr>
        <w:t>&lt;/</w:t>
      </w:r>
      <w:r w:rsidRPr="009C5819">
        <w:rPr>
          <w:rStyle w:val="XML10ptDarkRed"/>
          <w:sz w:val="24"/>
          <w:highlight w:val="white"/>
          <w:lang w:val="en-US"/>
        </w:rPr>
        <w:t>location</w:t>
      </w:r>
      <w:r w:rsidRPr="009C5819">
        <w:rPr>
          <w:rStyle w:val="XML10ptBlue"/>
          <w:sz w:val="24"/>
          <w:highlight w:val="white"/>
          <w:lang w:val="en-US"/>
        </w:rPr>
        <w:t>&gt;</w:t>
      </w:r>
    </w:p>
    <w:p w:rsidR="00522FC1" w:rsidRPr="0005050A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rPrChange w:id="590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</w:pP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9C5819">
        <w:rPr>
          <w:rStyle w:val="XML10ptBlack"/>
          <w:sz w:val="24"/>
          <w:highlight w:val="white"/>
          <w:lang w:val="en-US"/>
        </w:rPr>
        <w:tab/>
      </w:r>
      <w:r w:rsidRPr="0005050A">
        <w:rPr>
          <w:rStyle w:val="XML10ptBlue"/>
          <w:sz w:val="24"/>
          <w:highlight w:val="white"/>
          <w:rPrChange w:id="591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&lt;/</w:t>
      </w:r>
      <w:proofErr w:type="spellStart"/>
      <w:r w:rsidRPr="0005050A">
        <w:rPr>
          <w:rStyle w:val="XML10ptDarkRed"/>
          <w:sz w:val="24"/>
          <w:highlight w:val="white"/>
          <w:rPrChange w:id="592" w:author="Kela" w:date="2011-06-20T12:23:00Z">
            <w:rPr>
              <w:rStyle w:val="XML10ptDarkRed"/>
              <w:sz w:val="24"/>
              <w:highlight w:val="white"/>
              <w:lang w:val="en-US"/>
            </w:rPr>
          </w:rPrChange>
        </w:rPr>
        <w:t>healthCareFacility</w:t>
      </w:r>
      <w:proofErr w:type="spellEnd"/>
      <w:r w:rsidRPr="0005050A">
        <w:rPr>
          <w:rStyle w:val="XML10ptBlue"/>
          <w:sz w:val="24"/>
          <w:highlight w:val="white"/>
          <w:rPrChange w:id="593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&gt;</w:t>
      </w:r>
    </w:p>
    <w:p w:rsidR="00522FC1" w:rsidRPr="0005050A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rPrChange w:id="594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</w:pPr>
      <w:r w:rsidRPr="0005050A">
        <w:rPr>
          <w:rStyle w:val="XML10ptBlack"/>
          <w:sz w:val="24"/>
          <w:highlight w:val="white"/>
          <w:rPrChange w:id="595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ab/>
      </w:r>
      <w:r w:rsidRPr="0005050A">
        <w:rPr>
          <w:rStyle w:val="XML10ptBlack"/>
          <w:sz w:val="24"/>
          <w:highlight w:val="white"/>
          <w:rPrChange w:id="596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ab/>
      </w:r>
      <w:r w:rsidRPr="0005050A">
        <w:rPr>
          <w:rStyle w:val="XML10ptBlack"/>
          <w:sz w:val="24"/>
          <w:highlight w:val="white"/>
          <w:rPrChange w:id="597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ab/>
      </w:r>
      <w:r w:rsidRPr="0005050A">
        <w:rPr>
          <w:rStyle w:val="XML10ptBlue"/>
          <w:sz w:val="24"/>
          <w:highlight w:val="white"/>
          <w:rPrChange w:id="598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&lt;/</w:t>
      </w:r>
      <w:proofErr w:type="spellStart"/>
      <w:r w:rsidRPr="0005050A">
        <w:rPr>
          <w:rStyle w:val="XML10ptDarkRed"/>
          <w:sz w:val="24"/>
          <w:highlight w:val="white"/>
          <w:rPrChange w:id="599" w:author="Kela" w:date="2011-06-20T12:23:00Z">
            <w:rPr>
              <w:rStyle w:val="XML10ptDarkRed"/>
              <w:sz w:val="24"/>
              <w:highlight w:val="white"/>
              <w:lang w:val="en-US"/>
            </w:rPr>
          </w:rPrChange>
        </w:rPr>
        <w:t>location</w:t>
      </w:r>
      <w:proofErr w:type="spellEnd"/>
      <w:r w:rsidRPr="0005050A">
        <w:rPr>
          <w:rStyle w:val="XML10ptBlue"/>
          <w:sz w:val="24"/>
          <w:highlight w:val="white"/>
          <w:rPrChange w:id="600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&gt;</w:t>
      </w:r>
    </w:p>
    <w:p w:rsidR="00522FC1" w:rsidRPr="0005050A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rPrChange w:id="601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</w:pPr>
      <w:r w:rsidRPr="0005050A">
        <w:rPr>
          <w:rStyle w:val="XML10ptBlack"/>
          <w:sz w:val="24"/>
          <w:highlight w:val="white"/>
          <w:rPrChange w:id="602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ab/>
      </w:r>
      <w:r w:rsidRPr="0005050A">
        <w:rPr>
          <w:rStyle w:val="XML10ptBlack"/>
          <w:sz w:val="24"/>
          <w:highlight w:val="white"/>
          <w:rPrChange w:id="603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ab/>
      </w:r>
      <w:r w:rsidRPr="0005050A">
        <w:rPr>
          <w:rStyle w:val="XML10ptBlue"/>
          <w:sz w:val="24"/>
          <w:highlight w:val="white"/>
          <w:rPrChange w:id="604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&lt;/</w:t>
      </w:r>
      <w:proofErr w:type="spellStart"/>
      <w:r w:rsidRPr="0005050A">
        <w:rPr>
          <w:rStyle w:val="XML10ptDarkRed"/>
          <w:sz w:val="24"/>
          <w:highlight w:val="white"/>
          <w:rPrChange w:id="605" w:author="Kela" w:date="2011-06-20T12:23:00Z">
            <w:rPr>
              <w:rStyle w:val="XML10ptDarkRed"/>
              <w:sz w:val="24"/>
              <w:highlight w:val="white"/>
              <w:lang w:val="en-US"/>
            </w:rPr>
          </w:rPrChange>
        </w:rPr>
        <w:t>encompassingEncounter</w:t>
      </w:r>
      <w:proofErr w:type="spellEnd"/>
      <w:r w:rsidRPr="0005050A">
        <w:rPr>
          <w:rStyle w:val="XML10ptBlue"/>
          <w:sz w:val="24"/>
          <w:highlight w:val="white"/>
          <w:rPrChange w:id="606" w:author="Kela" w:date="2011-06-20T12:23:00Z">
            <w:rPr>
              <w:rStyle w:val="XML10ptBlue"/>
              <w:sz w:val="24"/>
              <w:highlight w:val="white"/>
              <w:lang w:val="en-US"/>
            </w:rPr>
          </w:rPrChange>
        </w:rPr>
        <w:t>&gt;</w:t>
      </w:r>
    </w:p>
    <w:p w:rsidR="00522FC1" w:rsidRPr="009C5819" w:rsidRDefault="00522FC1">
      <w:pPr>
        <w:autoSpaceDE w:val="0"/>
        <w:autoSpaceDN w:val="0"/>
        <w:adjustRightInd w:val="0"/>
        <w:rPr>
          <w:rStyle w:val="XML10ptGray-50"/>
          <w:sz w:val="24"/>
          <w:highlight w:val="white"/>
        </w:rPr>
      </w:pPr>
      <w:r w:rsidRPr="0005050A">
        <w:rPr>
          <w:rStyle w:val="XML10ptBlack"/>
          <w:sz w:val="24"/>
          <w:highlight w:val="white"/>
          <w:rPrChange w:id="607" w:author="Kela" w:date="2011-06-20T12:23:00Z">
            <w:rPr>
              <w:rStyle w:val="XML10ptBlack"/>
              <w:sz w:val="24"/>
              <w:highlight w:val="white"/>
              <w:lang w:val="en-US"/>
            </w:rPr>
          </w:rPrChange>
        </w:rPr>
        <w:tab/>
      </w:r>
      <w:r w:rsidRPr="009C5819">
        <w:rPr>
          <w:rStyle w:val="XML10ptBlue"/>
          <w:sz w:val="24"/>
          <w:highlight w:val="white"/>
        </w:rPr>
        <w:t>&lt;/</w:t>
      </w:r>
      <w:proofErr w:type="spellStart"/>
      <w:r w:rsidRPr="009C5819">
        <w:rPr>
          <w:rStyle w:val="XML10ptDarkRed"/>
          <w:sz w:val="24"/>
          <w:highlight w:val="white"/>
        </w:rPr>
        <w:t>componentOf</w:t>
      </w:r>
      <w:proofErr w:type="spellEnd"/>
      <w:r w:rsidRPr="009C5819">
        <w:rPr>
          <w:rStyle w:val="XML10ptBlue"/>
          <w:sz w:val="24"/>
          <w:highlight w:val="white"/>
        </w:rPr>
        <w:t>&gt;</w:t>
      </w:r>
    </w:p>
    <w:p w:rsidR="00522FC1" w:rsidRDefault="00522FC1"/>
    <w:p w:rsidR="00522FC1" w:rsidRPr="0005050A" w:rsidRDefault="00522FC1">
      <w:pPr>
        <w:rPr>
          <w:rPrChange w:id="608" w:author="Kela" w:date="2011-06-20T12:23:00Z">
            <w:rPr>
              <w:lang w:val="en-US"/>
            </w:rPr>
          </w:rPrChange>
        </w:rPr>
      </w:pPr>
      <w:r>
        <w:t xml:space="preserve">Lääkemääräyksen kohdalla pakollisena tietona on kunta, jossa lääkemääräys on annettu. </w:t>
      </w:r>
      <w:r w:rsidRPr="0005050A">
        <w:rPr>
          <w:rPrChange w:id="609" w:author="Kela" w:date="2011-06-20T12:23:00Z">
            <w:rPr>
              <w:lang w:val="en-US"/>
            </w:rPr>
          </w:rPrChange>
        </w:rPr>
        <w:t>Kunta sijoitetaan aina elementtiin</w:t>
      </w:r>
      <w:r w:rsidR="009C5819" w:rsidRPr="0005050A">
        <w:rPr>
          <w:rPrChange w:id="610" w:author="Kela" w:date="2011-06-20T12:23:00Z">
            <w:rPr>
              <w:lang w:val="en-US"/>
            </w:rPr>
          </w:rPrChange>
        </w:rPr>
        <w:t xml:space="preserve"> city.</w:t>
      </w:r>
    </w:p>
    <w:p w:rsidR="00522FC1" w:rsidRDefault="00522FC1"/>
    <w:p w:rsidR="00522FC1" w:rsidRDefault="00522FC1">
      <w:r>
        <w:t xml:space="preserve">Mikäli toimipaikka, jossa lääkemääräys on kirjoitettu, on tiedossa, sen tunniste eli OID on annettava healthCareFacility.id </w:t>
      </w:r>
      <w:proofErr w:type="gramStart"/>
      <w:r>
        <w:t>–elementissä</w:t>
      </w:r>
      <w:proofErr w:type="gramEnd"/>
      <w:r>
        <w:t>. Tunniste tarvitaan, jotta mahdollinen uusimispyyntö voidaan lähettää oikeaan toimipaikkaan.</w:t>
      </w:r>
    </w:p>
    <w:p w:rsidR="0057391B" w:rsidRDefault="0057391B"/>
    <w:p w:rsidR="00097247" w:rsidRDefault="00097247" w:rsidP="00097247">
      <w:pPr>
        <w:numPr>
          <w:ins w:id="611" w:author="Kela" w:date="2011-06-20T12:31:00Z"/>
        </w:numPr>
        <w:rPr>
          <w:ins w:id="612" w:author="Kela" w:date="2011-06-20T12:31:00Z"/>
        </w:rPr>
      </w:pPr>
      <w:ins w:id="613" w:author="Kela" w:date="2011-06-20T12:31:00Z">
        <w:r>
          <w:t>Lääkemääräyksen määräyspäivää, -paikkaa ja palvelutapahtuman tunnusta ei saa muuttaa lääkemääräyksen korjauksessa tai mitätöinnissä.</w:t>
        </w:r>
      </w:ins>
    </w:p>
    <w:p w:rsidR="00522FC1" w:rsidRDefault="00522FC1"/>
    <w:p w:rsidR="00522FC1" w:rsidRDefault="00522FC1">
      <w:pPr>
        <w:pStyle w:val="Otsikko2"/>
      </w:pPr>
      <w:bookmarkStart w:id="614" w:name="_Toc155024591"/>
      <w:bookmarkStart w:id="615" w:name="_Ref151790481"/>
      <w:bookmarkStart w:id="616" w:name="_Toc169580456"/>
      <w:bookmarkStart w:id="617" w:name="_Toc155024589"/>
      <w:bookmarkStart w:id="618" w:name="_Toc296520850"/>
      <w:r>
        <w:t xml:space="preserve">hl7fi:signatureCollection </w:t>
      </w:r>
      <w:r w:rsidR="002521B1">
        <w:t>–</w:t>
      </w:r>
      <w:r>
        <w:t xml:space="preserve"> Allekirjoitukset</w:t>
      </w:r>
      <w:bookmarkEnd w:id="615"/>
      <w:bookmarkEnd w:id="616"/>
      <w:bookmarkEnd w:id="617"/>
      <w:bookmarkEnd w:id="618"/>
    </w:p>
    <w:p w:rsidR="002521B1" w:rsidRPr="002521B1" w:rsidRDefault="002521B1" w:rsidP="002521B1"/>
    <w:p w:rsidR="00E26193" w:rsidRDefault="00ED1D74" w:rsidP="00ED1D74">
      <w:pPr>
        <w:rPr>
          <w:ins w:id="619" w:author="ta40zdi" w:date="2011-06-21T12:18:00Z"/>
          <w:highlight w:val="white"/>
        </w:rPr>
      </w:pPr>
      <w:r w:rsidRPr="00ED1D74">
        <w:rPr>
          <w:highlight w:val="white"/>
        </w:rPr>
        <w:t>Säh</w:t>
      </w:r>
      <w:r>
        <w:rPr>
          <w:highlight w:val="white"/>
        </w:rPr>
        <w:t>köisen allekirjoituksen määrityksessä</w:t>
      </w:r>
      <w:r w:rsidRPr="00ED1D74">
        <w:rPr>
          <w:highlight w:val="white"/>
        </w:rPr>
        <w:t xml:space="preserve"> (v1.0) ja Sähköisen allekirjoituksen soveltamisohje</w:t>
      </w:r>
      <w:r>
        <w:rPr>
          <w:highlight w:val="white"/>
        </w:rPr>
        <w:t>essa</w:t>
      </w:r>
      <w:r w:rsidRPr="00ED1D74">
        <w:rPr>
          <w:highlight w:val="white"/>
        </w:rPr>
        <w:t xml:space="preserve"> (v1.1</w:t>
      </w:r>
      <w:r>
        <w:rPr>
          <w:highlight w:val="white"/>
        </w:rPr>
        <w:t>1</w:t>
      </w:r>
      <w:r w:rsidRPr="00ED1D74">
        <w:rPr>
          <w:highlight w:val="white"/>
        </w:rPr>
        <w:t>)</w:t>
      </w:r>
      <w:r>
        <w:rPr>
          <w:highlight w:val="white"/>
        </w:rPr>
        <w:t xml:space="preserve"> </w:t>
      </w:r>
      <w:hyperlink r:id="rId11" w:history="1">
        <w:r w:rsidR="0054653F" w:rsidRPr="0054653F">
          <w:rPr>
            <w:rStyle w:val="Hyperlinkki"/>
            <w:highlight w:val="white"/>
          </w:rPr>
          <w:t>http://www.kanta.fi/web/fi/</w:t>
        </w:r>
        <w:r w:rsidR="0054653F" w:rsidRPr="0054653F">
          <w:rPr>
            <w:rStyle w:val="Hyperlinkki"/>
            <w:highlight w:val="white"/>
          </w:rPr>
          <w:t>a</w:t>
        </w:r>
        <w:r w:rsidR="0054653F" w:rsidRPr="0054653F">
          <w:rPr>
            <w:rStyle w:val="Hyperlinkki"/>
            <w:highlight w:val="white"/>
          </w:rPr>
          <w:t>rkkitehtuuri</w:t>
        </w:r>
      </w:hyperlink>
      <w:r w:rsidR="0054653F">
        <w:rPr>
          <w:highlight w:val="white"/>
        </w:rPr>
        <w:t xml:space="preserve"> </w:t>
      </w:r>
      <w:r>
        <w:rPr>
          <w:highlight w:val="white"/>
        </w:rPr>
        <w:t xml:space="preserve">on kuvattu </w:t>
      </w:r>
      <w:r w:rsidR="005927BC">
        <w:rPr>
          <w:highlight w:val="white"/>
        </w:rPr>
        <w:t>hl7fi:</w:t>
      </w:r>
      <w:r>
        <w:rPr>
          <w:highlight w:val="white"/>
        </w:rPr>
        <w:t xml:space="preserve">signatureCollection </w:t>
      </w:r>
      <w:proofErr w:type="gramStart"/>
      <w:r>
        <w:rPr>
          <w:highlight w:val="white"/>
        </w:rPr>
        <w:t>–rakenteen</w:t>
      </w:r>
      <w:proofErr w:type="gramEnd"/>
      <w:r>
        <w:rPr>
          <w:highlight w:val="white"/>
        </w:rPr>
        <w:t xml:space="preserve"> käyttö. </w:t>
      </w:r>
      <w:r w:rsidRPr="00ED1D74">
        <w:rPr>
          <w:highlight w:val="white"/>
        </w:rPr>
        <w:t xml:space="preserve"> </w:t>
      </w:r>
    </w:p>
    <w:p w:rsidR="00925C43" w:rsidRPr="00ED1D74" w:rsidRDefault="00925C43" w:rsidP="00ED1D74">
      <w:pPr>
        <w:rPr>
          <w:highlight w:val="white"/>
        </w:rPr>
      </w:pPr>
    </w:p>
    <w:p w:rsidR="00522FC1" w:rsidRDefault="00522FC1">
      <w:pPr>
        <w:pStyle w:val="Otsikko2"/>
      </w:pPr>
      <w:bookmarkStart w:id="620" w:name="_Toc189036930"/>
      <w:bookmarkStart w:id="621" w:name="_Toc189036932"/>
      <w:bookmarkStart w:id="622" w:name="_Toc169572931"/>
      <w:bookmarkStart w:id="623" w:name="_Toc169580459"/>
      <w:bookmarkStart w:id="624" w:name="_Ref151790548"/>
      <w:bookmarkStart w:id="625" w:name="_Toc155024592"/>
      <w:bookmarkStart w:id="626" w:name="_Toc296520851"/>
      <w:bookmarkEnd w:id="614"/>
      <w:bookmarkEnd w:id="620"/>
      <w:bookmarkEnd w:id="621"/>
      <w:bookmarkEnd w:id="622"/>
      <w:bookmarkEnd w:id="623"/>
      <w:r>
        <w:t xml:space="preserve">hl7fi:sender </w:t>
      </w:r>
      <w:r w:rsidR="00E26193">
        <w:t>–</w:t>
      </w:r>
      <w:r>
        <w:t xml:space="preserve"> lähettäjä</w:t>
      </w:r>
      <w:bookmarkEnd w:id="624"/>
      <w:bookmarkEnd w:id="625"/>
      <w:bookmarkEnd w:id="626"/>
    </w:p>
    <w:p w:rsidR="00E26193" w:rsidRPr="00E26193" w:rsidRDefault="00E26193" w:rsidP="00E26193"/>
    <w:p w:rsidR="00522FC1" w:rsidRDefault="00522FC1">
      <w:proofErr w:type="gramStart"/>
      <w:r>
        <w:t>Asiakirjan reseptikeskukseen lähettäneen järjestelmän osapuolitunniste.</w:t>
      </w:r>
      <w:proofErr w:type="gramEnd"/>
    </w:p>
    <w:p w:rsidR="00522FC1" w:rsidRDefault="00522FC1"/>
    <w:p w:rsidR="00C71138" w:rsidRDefault="00C71138">
      <w:r>
        <w:t xml:space="preserve">Tämä tieto on ilmaistu myös siirrossa käytettävässä V3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viestissä.</w:t>
      </w:r>
    </w:p>
    <w:p w:rsidR="00E26193" w:rsidRDefault="00E26193"/>
    <w:p w:rsidR="00522FC1" w:rsidRDefault="00522FC1">
      <w:pPr>
        <w:pStyle w:val="Otsikko2"/>
      </w:pPr>
      <w:bookmarkStart w:id="627" w:name="_Ref169575727"/>
      <w:bookmarkStart w:id="628" w:name="_Toc296520852"/>
      <w:r>
        <w:t xml:space="preserve">hl7fi:password </w:t>
      </w:r>
      <w:r w:rsidR="00E441E6">
        <w:t>–</w:t>
      </w:r>
      <w:r>
        <w:t xml:space="preserve"> Salasana</w:t>
      </w:r>
      <w:bookmarkEnd w:id="627"/>
      <w:bookmarkEnd w:id="628"/>
    </w:p>
    <w:p w:rsidR="00E441E6" w:rsidRPr="00E441E6" w:rsidRDefault="00E441E6" w:rsidP="00E441E6">
      <w:pPr>
        <w:keepNext/>
      </w:pPr>
    </w:p>
    <w:p w:rsidR="00522FC1" w:rsidRDefault="00522FC1">
      <w:r>
        <w:t>Lääkemääräyksen suojauksen salasanan käyttö ja toiminnallisuus tarkennetaan myöhemmin asetuksen valmistumisen jälkeen. Samalla tarkennetaan password-elementin rakenne ja sisältö.</w:t>
      </w:r>
    </w:p>
    <w:p w:rsidR="00522FC1" w:rsidRDefault="00522FC1"/>
    <w:p w:rsidR="00522FC1" w:rsidRDefault="00522FC1">
      <w:pPr>
        <w:pStyle w:val="Otsikko2"/>
      </w:pPr>
      <w:bookmarkStart w:id="629" w:name="INFORMATIONRECIPIENT"/>
      <w:bookmarkStart w:id="630" w:name="_Toc296520853"/>
      <w:proofErr w:type="spellStart"/>
      <w:r>
        <w:t>InformationRecipient</w:t>
      </w:r>
      <w:bookmarkEnd w:id="629"/>
      <w:proofErr w:type="spellEnd"/>
      <w:r>
        <w:t xml:space="preserve"> – uusintapyynnön vastaanottaja</w:t>
      </w:r>
      <w:bookmarkEnd w:id="630"/>
    </w:p>
    <w:p w:rsidR="00522FC1" w:rsidRDefault="00522FC1"/>
    <w:p w:rsidR="00522FC1" w:rsidRDefault="00522FC1">
      <w:r>
        <w:t>Tätä elementttiä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:rsidR="00522FC1" w:rsidRDefault="00522FC1"/>
    <w:p w:rsidR="00522FC1" w:rsidRPr="0005050A" w:rsidRDefault="00E441E6">
      <w:pPr>
        <w:rPr>
          <w:lang w:val="en-GB"/>
          <w:rPrChange w:id="631" w:author="Kela" w:date="2011-06-20T12:23:00Z">
            <w:rPr/>
          </w:rPrChange>
        </w:rPr>
      </w:pPr>
      <w:proofErr w:type="spellStart"/>
      <w:r w:rsidRPr="0005050A">
        <w:rPr>
          <w:lang w:val="en-GB"/>
          <w:rPrChange w:id="632" w:author="Kela" w:date="2011-06-20T12:23:00Z">
            <w:rPr/>
          </w:rPrChange>
        </w:rPr>
        <w:t>Esim</w:t>
      </w:r>
      <w:proofErr w:type="spellEnd"/>
      <w:r w:rsidRPr="0005050A">
        <w:rPr>
          <w:lang w:val="en-GB"/>
          <w:rPrChange w:id="633" w:author="Kela" w:date="2011-06-20T12:23:00Z">
            <w:rPr/>
          </w:rPrChange>
        </w:rPr>
        <w:t>:</w:t>
      </w:r>
    </w:p>
    <w:p w:rsidR="00522FC1" w:rsidRPr="00E441E6" w:rsidRDefault="00522FC1">
      <w:pPr>
        <w:autoSpaceDE w:val="0"/>
        <w:autoSpaceDN w:val="0"/>
        <w:adjustRightInd w:val="0"/>
        <w:rPr>
          <w:color w:val="000000"/>
          <w:lang w:val="en-US"/>
        </w:rPr>
      </w:pPr>
      <w:r w:rsidRPr="00E441E6">
        <w:rPr>
          <w:color w:val="0000FF"/>
          <w:lang w:val="en-US"/>
        </w:rPr>
        <w:t>&lt;</w:t>
      </w:r>
      <w:proofErr w:type="spellStart"/>
      <w:proofErr w:type="gramStart"/>
      <w:r w:rsidRPr="00E441E6">
        <w:rPr>
          <w:color w:val="800000"/>
          <w:lang w:val="en-US"/>
        </w:rPr>
        <w:t>informationRecipient</w:t>
      </w:r>
      <w:proofErr w:type="spellEnd"/>
      <w:proofErr w:type="gramEnd"/>
      <w:r w:rsidRPr="00E441E6">
        <w:rPr>
          <w:color w:val="0000FF"/>
          <w:lang w:val="en-US"/>
        </w:rPr>
        <w:t>&gt;</w:t>
      </w:r>
    </w:p>
    <w:p w:rsidR="00522FC1" w:rsidRPr="00E441E6" w:rsidRDefault="00522FC1">
      <w:pPr>
        <w:autoSpaceDE w:val="0"/>
        <w:autoSpaceDN w:val="0"/>
        <w:adjustRightInd w:val="0"/>
        <w:rPr>
          <w:color w:val="000000"/>
          <w:lang w:val="en-US"/>
        </w:rPr>
      </w:pPr>
      <w:r w:rsidRPr="00E441E6">
        <w:rPr>
          <w:color w:val="000000"/>
          <w:lang w:val="en-US"/>
        </w:rPr>
        <w:tab/>
      </w:r>
      <w:r w:rsidRPr="00E441E6">
        <w:rPr>
          <w:color w:val="0000FF"/>
          <w:lang w:val="en-US"/>
        </w:rPr>
        <w:t>&lt;</w:t>
      </w:r>
      <w:proofErr w:type="spellStart"/>
      <w:proofErr w:type="gramStart"/>
      <w:r w:rsidRPr="00E441E6">
        <w:rPr>
          <w:color w:val="800000"/>
          <w:lang w:val="en-US"/>
        </w:rPr>
        <w:t>intendedRecipient</w:t>
      </w:r>
      <w:proofErr w:type="spellEnd"/>
      <w:proofErr w:type="gramEnd"/>
      <w:r w:rsidRPr="00E441E6">
        <w:rPr>
          <w:color w:val="0000FF"/>
          <w:lang w:val="en-US"/>
        </w:rPr>
        <w:t>&gt;</w:t>
      </w:r>
    </w:p>
    <w:p w:rsidR="00522FC1" w:rsidRPr="00E441E6" w:rsidRDefault="00522FC1">
      <w:pPr>
        <w:autoSpaceDE w:val="0"/>
        <w:autoSpaceDN w:val="0"/>
        <w:adjustRightInd w:val="0"/>
        <w:rPr>
          <w:color w:val="000000"/>
          <w:lang w:val="en-US"/>
        </w:rPr>
      </w:pPr>
      <w:r w:rsidRPr="00E441E6">
        <w:rPr>
          <w:color w:val="000000"/>
          <w:lang w:val="en-US"/>
        </w:rPr>
        <w:tab/>
      </w:r>
      <w:r w:rsidRPr="00E441E6">
        <w:rPr>
          <w:color w:val="000000"/>
          <w:lang w:val="en-US"/>
        </w:rPr>
        <w:tab/>
      </w:r>
      <w:r w:rsidRPr="00E441E6">
        <w:rPr>
          <w:color w:val="0000FF"/>
          <w:lang w:val="en-US"/>
        </w:rPr>
        <w:t>&lt;</w:t>
      </w:r>
      <w:proofErr w:type="spellStart"/>
      <w:proofErr w:type="gramStart"/>
      <w:r w:rsidRPr="00E441E6">
        <w:rPr>
          <w:color w:val="800000"/>
          <w:lang w:val="en-US"/>
        </w:rPr>
        <w:t>receivedOrganization</w:t>
      </w:r>
      <w:proofErr w:type="spellEnd"/>
      <w:proofErr w:type="gramEnd"/>
      <w:r w:rsidRPr="00E441E6">
        <w:rPr>
          <w:color w:val="0000FF"/>
          <w:lang w:val="en-US"/>
        </w:rPr>
        <w:t>&gt;</w:t>
      </w:r>
    </w:p>
    <w:p w:rsidR="00522FC1" w:rsidRPr="00E441E6" w:rsidRDefault="00522FC1">
      <w:pPr>
        <w:autoSpaceDE w:val="0"/>
        <w:autoSpaceDN w:val="0"/>
        <w:adjustRightInd w:val="0"/>
        <w:rPr>
          <w:color w:val="000000"/>
          <w:lang w:val="en-US"/>
        </w:rPr>
      </w:pPr>
      <w:r w:rsidRPr="00E441E6">
        <w:rPr>
          <w:color w:val="000000"/>
          <w:lang w:val="en-US"/>
        </w:rPr>
        <w:tab/>
      </w:r>
      <w:r w:rsidRPr="00E441E6">
        <w:rPr>
          <w:color w:val="000000"/>
          <w:lang w:val="en-US"/>
        </w:rPr>
        <w:tab/>
      </w:r>
      <w:r w:rsidRPr="00E441E6">
        <w:rPr>
          <w:color w:val="000000"/>
          <w:lang w:val="en-US"/>
        </w:rPr>
        <w:tab/>
      </w:r>
      <w:proofErr w:type="gramStart"/>
      <w:r w:rsidRPr="00E441E6">
        <w:rPr>
          <w:color w:val="0000FF"/>
          <w:lang w:val="en-US"/>
        </w:rPr>
        <w:t>&lt;!--</w:t>
      </w:r>
      <w:proofErr w:type="gramEnd"/>
      <w:r w:rsidRPr="00E441E6">
        <w:rPr>
          <w:color w:val="808080"/>
          <w:lang w:val="en-US"/>
        </w:rPr>
        <w:t xml:space="preserve"> Organisaation OID </w:t>
      </w:r>
      <w:r w:rsidRPr="00E441E6">
        <w:rPr>
          <w:color w:val="0000FF"/>
          <w:lang w:val="en-US"/>
        </w:rPr>
        <w:t>--&gt;</w:t>
      </w:r>
    </w:p>
    <w:p w:rsidR="00522FC1" w:rsidRPr="00E441E6" w:rsidRDefault="00522FC1">
      <w:pPr>
        <w:autoSpaceDE w:val="0"/>
        <w:autoSpaceDN w:val="0"/>
        <w:adjustRightInd w:val="0"/>
        <w:rPr>
          <w:color w:val="000000"/>
        </w:rPr>
      </w:pPr>
      <w:r w:rsidRPr="00E441E6">
        <w:rPr>
          <w:color w:val="000000"/>
          <w:lang w:val="en-US"/>
        </w:rPr>
        <w:tab/>
      </w:r>
      <w:r w:rsidRPr="00E441E6">
        <w:rPr>
          <w:color w:val="000000"/>
          <w:lang w:val="en-US"/>
        </w:rPr>
        <w:tab/>
      </w:r>
      <w:r w:rsidRPr="00E441E6">
        <w:rPr>
          <w:color w:val="000000"/>
          <w:lang w:val="en-US"/>
        </w:rPr>
        <w:tab/>
      </w:r>
      <w:r w:rsidRPr="00E441E6">
        <w:rPr>
          <w:color w:val="0000FF"/>
        </w:rPr>
        <w:t>&lt;</w:t>
      </w:r>
      <w:r w:rsidRPr="00E441E6">
        <w:rPr>
          <w:color w:val="800000"/>
        </w:rPr>
        <w:t>id</w:t>
      </w:r>
      <w:r w:rsidRPr="00E441E6">
        <w:rPr>
          <w:color w:val="FF0000"/>
        </w:rPr>
        <w:t xml:space="preserve"> root</w:t>
      </w:r>
      <w:r w:rsidRPr="00E441E6">
        <w:rPr>
          <w:color w:val="0000FF"/>
        </w:rPr>
        <w:t>="</w:t>
      </w:r>
      <w:r w:rsidRPr="00E441E6">
        <w:rPr>
          <w:color w:val="000000"/>
        </w:rPr>
        <w:t>1.2.246.10.98765432.10</w:t>
      </w:r>
      <w:r w:rsidRPr="00E441E6">
        <w:rPr>
          <w:color w:val="0000FF"/>
        </w:rPr>
        <w:t>.</w:t>
      </w:r>
      <w:r w:rsidRPr="00E441E6">
        <w:rPr>
          <w:color w:val="000000"/>
        </w:rPr>
        <w:t>2002.1</w:t>
      </w:r>
      <w:r w:rsidRPr="00E441E6">
        <w:rPr>
          <w:color w:val="0000FF"/>
        </w:rPr>
        <w:t>"/&gt;</w:t>
      </w:r>
    </w:p>
    <w:p w:rsidR="00522FC1" w:rsidRPr="00E441E6" w:rsidRDefault="00522FC1">
      <w:pPr>
        <w:autoSpaceDE w:val="0"/>
        <w:autoSpaceDN w:val="0"/>
        <w:adjustRightInd w:val="0"/>
        <w:rPr>
          <w:color w:val="000000"/>
        </w:rPr>
      </w:pPr>
      <w:r w:rsidRPr="00E441E6">
        <w:rPr>
          <w:color w:val="000000"/>
        </w:rPr>
        <w:tab/>
      </w:r>
      <w:r w:rsidRPr="00E441E6">
        <w:rPr>
          <w:color w:val="000000"/>
        </w:rPr>
        <w:tab/>
      </w:r>
      <w:r w:rsidRPr="00E441E6">
        <w:rPr>
          <w:color w:val="000000"/>
        </w:rPr>
        <w:tab/>
      </w:r>
      <w:r w:rsidRPr="00E441E6">
        <w:rPr>
          <w:color w:val="0000FF"/>
        </w:rPr>
        <w:t>&lt;!</w:t>
      </w:r>
      <w:proofErr w:type="gramStart"/>
      <w:r w:rsidRPr="00E441E6">
        <w:rPr>
          <w:color w:val="0000FF"/>
        </w:rPr>
        <w:t>--</w:t>
      </w:r>
      <w:r w:rsidRPr="00E441E6">
        <w:rPr>
          <w:color w:val="808080"/>
        </w:rPr>
        <w:t xml:space="preserve"> Organisaation</w:t>
      </w:r>
      <w:proofErr w:type="gramEnd"/>
      <w:r w:rsidRPr="00E441E6">
        <w:rPr>
          <w:color w:val="808080"/>
        </w:rPr>
        <w:t xml:space="preserve"> nimi </w:t>
      </w:r>
      <w:r w:rsidRPr="00E441E6">
        <w:rPr>
          <w:color w:val="0000FF"/>
        </w:rPr>
        <w:t>--&gt;</w:t>
      </w:r>
    </w:p>
    <w:p w:rsidR="00522FC1" w:rsidRPr="00E441E6" w:rsidRDefault="00522FC1">
      <w:pPr>
        <w:autoSpaceDE w:val="0"/>
        <w:autoSpaceDN w:val="0"/>
        <w:adjustRightInd w:val="0"/>
        <w:rPr>
          <w:color w:val="000000"/>
        </w:rPr>
      </w:pPr>
      <w:r w:rsidRPr="00E441E6">
        <w:rPr>
          <w:color w:val="000000"/>
        </w:rPr>
        <w:tab/>
      </w:r>
      <w:r w:rsidRPr="00E441E6">
        <w:rPr>
          <w:color w:val="000000"/>
        </w:rPr>
        <w:tab/>
      </w:r>
      <w:r w:rsidRPr="00E441E6">
        <w:rPr>
          <w:color w:val="000000"/>
        </w:rPr>
        <w:tab/>
      </w:r>
      <w:r w:rsidRPr="00E441E6">
        <w:rPr>
          <w:color w:val="0000FF"/>
        </w:rPr>
        <w:t>&lt;</w:t>
      </w:r>
      <w:proofErr w:type="spellStart"/>
      <w:r w:rsidRPr="00E441E6">
        <w:rPr>
          <w:color w:val="800000"/>
        </w:rPr>
        <w:t>name</w:t>
      </w:r>
      <w:r w:rsidRPr="00E441E6">
        <w:rPr>
          <w:color w:val="0000FF"/>
        </w:rPr>
        <w:t>&gt;</w:t>
      </w:r>
      <w:ins w:id="634" w:author="Kela" w:date="2011-06-20T12:33:00Z">
        <w:r w:rsidR="00750AC6">
          <w:rPr>
            <w:color w:val="000000"/>
          </w:rPr>
          <w:t>T</w:t>
        </w:r>
      </w:ins>
      <w:del w:id="635" w:author="Kela" w:date="2011-06-20T12:33:00Z">
        <w:r w:rsidRPr="00E441E6" w:rsidDel="00750AC6">
          <w:rPr>
            <w:color w:val="000000"/>
          </w:rPr>
          <w:delText>S</w:delText>
        </w:r>
      </w:del>
      <w:r w:rsidRPr="00E441E6">
        <w:rPr>
          <w:color w:val="000000"/>
        </w:rPr>
        <w:t>imon</w:t>
      </w:r>
      <w:proofErr w:type="spellEnd"/>
      <w:r w:rsidRPr="00E441E6">
        <w:rPr>
          <w:color w:val="000000"/>
        </w:rPr>
        <w:t xml:space="preserve"> </w:t>
      </w:r>
      <w:proofErr w:type="spellStart"/>
      <w:ins w:id="636" w:author="Kela" w:date="2011-06-20T12:33:00Z">
        <w:r w:rsidR="00750AC6">
          <w:rPr>
            <w:color w:val="000000"/>
          </w:rPr>
          <w:t>terveysasema</w:t>
        </w:r>
      </w:ins>
      <w:del w:id="637" w:author="Kela" w:date="2011-06-20T12:33:00Z">
        <w:r w:rsidRPr="00E441E6" w:rsidDel="00750AC6">
          <w:rPr>
            <w:color w:val="000000"/>
          </w:rPr>
          <w:delText>Sairaala</w:delText>
        </w:r>
      </w:del>
      <w:r w:rsidRPr="00E441E6">
        <w:rPr>
          <w:color w:val="0000FF"/>
        </w:rPr>
        <w:t>&lt;/</w:t>
      </w:r>
      <w:r w:rsidRPr="00E441E6">
        <w:rPr>
          <w:color w:val="800000"/>
        </w:rPr>
        <w:t>name</w:t>
      </w:r>
      <w:proofErr w:type="spellEnd"/>
      <w:r w:rsidRPr="00E441E6">
        <w:rPr>
          <w:color w:val="0000FF"/>
        </w:rPr>
        <w:t>&gt;</w:t>
      </w:r>
    </w:p>
    <w:p w:rsidR="00522FC1" w:rsidRPr="00E441E6" w:rsidRDefault="00522FC1">
      <w:pPr>
        <w:autoSpaceDE w:val="0"/>
        <w:autoSpaceDN w:val="0"/>
        <w:adjustRightInd w:val="0"/>
        <w:rPr>
          <w:color w:val="000000"/>
        </w:rPr>
      </w:pPr>
      <w:r w:rsidRPr="00E441E6">
        <w:rPr>
          <w:color w:val="000000"/>
        </w:rPr>
        <w:tab/>
      </w:r>
      <w:r w:rsidRPr="00E441E6">
        <w:rPr>
          <w:color w:val="000000"/>
        </w:rPr>
        <w:tab/>
      </w:r>
      <w:r w:rsidRPr="00E441E6">
        <w:rPr>
          <w:color w:val="0000FF"/>
        </w:rPr>
        <w:t>&lt;/</w:t>
      </w:r>
      <w:proofErr w:type="spellStart"/>
      <w:r w:rsidRPr="00E441E6">
        <w:rPr>
          <w:color w:val="800000"/>
        </w:rPr>
        <w:t>receivedOrganization</w:t>
      </w:r>
      <w:proofErr w:type="spellEnd"/>
      <w:r w:rsidRPr="00E441E6">
        <w:rPr>
          <w:color w:val="0000FF"/>
        </w:rPr>
        <w:t>&gt;</w:t>
      </w:r>
    </w:p>
    <w:p w:rsidR="00522FC1" w:rsidRPr="00E441E6" w:rsidRDefault="00522FC1">
      <w:pPr>
        <w:autoSpaceDE w:val="0"/>
        <w:autoSpaceDN w:val="0"/>
        <w:adjustRightInd w:val="0"/>
        <w:rPr>
          <w:color w:val="000000"/>
        </w:rPr>
      </w:pPr>
      <w:r w:rsidRPr="00E441E6">
        <w:rPr>
          <w:color w:val="000000"/>
        </w:rPr>
        <w:tab/>
      </w:r>
      <w:r w:rsidRPr="00E441E6">
        <w:rPr>
          <w:color w:val="0000FF"/>
        </w:rPr>
        <w:t>&lt;/</w:t>
      </w:r>
      <w:proofErr w:type="spellStart"/>
      <w:r w:rsidRPr="00E441E6">
        <w:rPr>
          <w:color w:val="800000"/>
        </w:rPr>
        <w:t>intendedRecipient</w:t>
      </w:r>
      <w:proofErr w:type="spellEnd"/>
      <w:r w:rsidRPr="00E441E6">
        <w:rPr>
          <w:color w:val="0000FF"/>
        </w:rPr>
        <w:t>&gt;</w:t>
      </w:r>
    </w:p>
    <w:p w:rsidR="00522FC1" w:rsidRPr="00E441E6" w:rsidRDefault="00522FC1">
      <w:pPr>
        <w:autoSpaceDE w:val="0"/>
        <w:autoSpaceDN w:val="0"/>
        <w:adjustRightInd w:val="0"/>
        <w:rPr>
          <w:rStyle w:val="XML10ptBlue"/>
          <w:sz w:val="24"/>
          <w:highlight w:val="white"/>
          <w:lang w:val="en-US"/>
        </w:rPr>
      </w:pPr>
      <w:r w:rsidRPr="00E441E6">
        <w:rPr>
          <w:color w:val="0000FF"/>
        </w:rPr>
        <w:t>&lt;/</w:t>
      </w:r>
      <w:r w:rsidRPr="00E441E6">
        <w:rPr>
          <w:color w:val="800000"/>
        </w:rPr>
        <w:t>informationRecipient</w:t>
      </w:r>
      <w:r w:rsidRPr="00E441E6">
        <w:rPr>
          <w:color w:val="0000FF"/>
        </w:rPr>
        <w:t>&gt;</w:t>
      </w:r>
    </w:p>
    <w:p w:rsidR="00522FC1" w:rsidRDefault="00522FC1">
      <w:pPr>
        <w:rPr>
          <w:lang w:val="en-US"/>
        </w:rPr>
      </w:pPr>
    </w:p>
    <w:p w:rsidR="00522FC1" w:rsidRDefault="00522FC1">
      <w:pPr>
        <w:rPr>
          <w:lang w:val="en-US"/>
        </w:rPr>
      </w:pPr>
    </w:p>
    <w:p w:rsidR="00522FC1" w:rsidRDefault="00522FC1">
      <w:pPr>
        <w:rPr>
          <w:lang w:val="en-US"/>
        </w:rPr>
      </w:pPr>
    </w:p>
    <w:p w:rsidR="00522FC1" w:rsidRDefault="00522FC1">
      <w:pPr>
        <w:pStyle w:val="Otsikko1"/>
      </w:pPr>
      <w:bookmarkStart w:id="638" w:name="_Toc296520854"/>
      <w:r>
        <w:lastRenderedPageBreak/>
        <w:t>Yleisiä periaatteita</w:t>
      </w:r>
      <w:bookmarkEnd w:id="638"/>
    </w:p>
    <w:p w:rsidR="00E441E6" w:rsidRPr="00E441E6" w:rsidRDefault="00E441E6" w:rsidP="00E441E6"/>
    <w:p w:rsidR="00522FC1" w:rsidRDefault="00522FC1">
      <w:pPr>
        <w:pStyle w:val="Otsikko2"/>
      </w:pPr>
      <w:bookmarkStart w:id="639" w:name="_Toc296520855"/>
      <w:r>
        <w:t>Ajan esittäminen</w:t>
      </w:r>
      <w:bookmarkEnd w:id="639"/>
    </w:p>
    <w:p w:rsidR="00E441E6" w:rsidRPr="00E441E6" w:rsidRDefault="00E441E6" w:rsidP="00E441E6"/>
    <w:p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:rsidR="00E441E6" w:rsidRDefault="00E441E6"/>
    <w:p w:rsidR="00522FC1" w:rsidRDefault="00522FC1">
      <w:r>
        <w:t>Aika, jonka käyttäjä syöttää, tallennetaan ydintieto- tai sovelluskohtaisten määrittelyjen määrämällä tarkkuudella. Näyttömuodossa tieto näytetään tallennustarkkuudella, kuitenkin ohjeistuksen mukaisuudella.</w:t>
      </w:r>
    </w:p>
    <w:p w:rsidR="00522FC1" w:rsidRDefault="00522FC1">
      <w:r>
        <w:t>Tämä koskee sekä headeria että bodyä.</w:t>
      </w:r>
    </w:p>
    <w:p w:rsidR="00522FC1" w:rsidRDefault="00522FC1"/>
    <w:p w:rsidR="00522FC1" w:rsidRDefault="00522FC1">
      <w:pPr>
        <w:pStyle w:val="Otsikko1"/>
      </w:pPr>
      <w:bookmarkStart w:id="640" w:name="_Toc169572936"/>
      <w:bookmarkStart w:id="641" w:name="_Toc169580464"/>
      <w:bookmarkStart w:id="642" w:name="_Ref151824887"/>
      <w:bookmarkStart w:id="643" w:name="_Toc155024593"/>
      <w:bookmarkStart w:id="644" w:name="_Toc296520856"/>
      <w:bookmarkEnd w:id="640"/>
      <w:bookmarkEnd w:id="641"/>
      <w:r>
        <w:t>Lääkemääräysten ja toimitusten linkitys</w:t>
      </w:r>
      <w:bookmarkEnd w:id="642"/>
      <w:bookmarkEnd w:id="643"/>
      <w:bookmarkEnd w:id="644"/>
    </w:p>
    <w:p w:rsidR="00E441E6" w:rsidRPr="00E441E6" w:rsidRDefault="00E441E6" w:rsidP="00E441E6">
      <w:pPr>
        <w:keepNext/>
      </w:pPr>
    </w:p>
    <w:p w:rsidR="00522FC1" w:rsidRDefault="00522FC1">
      <w:r>
        <w:t xml:space="preserve">Lääkemääräykset ja toimitukset linkitetään toisiinsa sekä allekirjoitettavassa body-osassa että headerissa. Tällä varmistetaan toisaalta tietojen muuttumattomuus ja helppo saatavuus. </w:t>
      </w:r>
    </w:p>
    <w:p w:rsidR="00522FC1" w:rsidRDefault="00522FC1"/>
    <w:p w:rsidR="00522FC1" w:rsidRDefault="00522FC1">
      <w:r>
        <w:t xml:space="preserve">Bodyssä oleva linkki itseensä mahdollistaa dokumentin tunnisteen (id) allekirjoittamisen. Ilman tätä linkkiä dokumentin tunnistetta ei allekirjoiteta, </w:t>
      </w:r>
      <w:r w:rsidR="00712F89">
        <w:t>k</w:t>
      </w:r>
      <w:r>
        <w:t xml:space="preserve">oska se sijaitsee vain </w:t>
      </w:r>
      <w:proofErr w:type="spellStart"/>
      <w:r>
        <w:t>headerissa</w:t>
      </w:r>
      <w:proofErr w:type="spellEnd"/>
      <w:r w:rsidR="00996F70">
        <w:t>,</w:t>
      </w:r>
      <w:r>
        <w:t xml:space="preserve"> jota ei allekirjoiteta.</w:t>
      </w:r>
    </w:p>
    <w:p w:rsidR="00522FC1" w:rsidRDefault="00522FC1"/>
    <w:p w:rsidR="00522FC1" w:rsidRDefault="00522FC1">
      <w:r>
        <w:t xml:space="preserve">Bodyssä linkit ovat substanceAdministration.entryRelationship.supply-elementin alla reference.externalDocument </w:t>
      </w:r>
      <w:proofErr w:type="gramStart"/>
      <w:r>
        <w:t>–elementteinä</w:t>
      </w:r>
      <w:proofErr w:type="gramEnd"/>
      <w:r>
        <w:t>, mikäli asiakirja on allekirjoitettu.</w:t>
      </w:r>
    </w:p>
    <w:p w:rsidR="00522FC1" w:rsidRDefault="00522FC1">
      <w:r>
        <w:t>Headerissa setId osoittaa aina alkuperäisen dokumentin OID:hen. Muut tarvittavat viittaukset esitetään toistuvilla relatedDocument.parentDocument-elementeillä.</w:t>
      </w:r>
    </w:p>
    <w:p w:rsidR="00522FC1" w:rsidRDefault="00522FC1"/>
    <w:p w:rsidR="00522FC1" w:rsidRDefault="000A799C">
      <w:pPr>
        <w:jc w:val="center"/>
      </w:pPr>
      <w:r>
        <w:rPr>
          <w:noProof/>
        </w:rPr>
        <w:drawing>
          <wp:inline distT="0" distB="0" distL="0" distR="0">
            <wp:extent cx="2209800" cy="1828800"/>
            <wp:effectExtent l="19050" t="0" r="0" b="0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FC1" w:rsidRDefault="00522FC1">
      <w:pPr>
        <w:jc w:val="center"/>
        <w:rPr>
          <w:i/>
        </w:rPr>
      </w:pPr>
      <w:r>
        <w:rPr>
          <w:i/>
        </w:rPr>
        <w:t>Kuva: Alkuperäinen lääkemääräys ja sen linkit</w:t>
      </w:r>
    </w:p>
    <w:p w:rsidR="00522FC1" w:rsidRDefault="00522FC1"/>
    <w:p w:rsidR="00522FC1" w:rsidRDefault="00522FC1">
      <w:r>
        <w:t>Alkuperäisessä lääkemääräyksessä ei siis ole viittauksia minnekään eikä siten relatedDocument.parentDocument-elementtiä.</w:t>
      </w:r>
    </w:p>
    <w:p w:rsidR="00522FC1" w:rsidRDefault="00522FC1"/>
    <w:p w:rsidR="00522FC1" w:rsidRDefault="000A799C">
      <w:pPr>
        <w:keepNext/>
        <w:jc w:val="center"/>
      </w:pPr>
      <w:r>
        <w:rPr>
          <w:noProof/>
        </w:rPr>
        <w:lastRenderedPageBreak/>
        <w:drawing>
          <wp:inline distT="0" distB="0" distL="0" distR="0">
            <wp:extent cx="5019675" cy="2562225"/>
            <wp:effectExtent l="19050" t="0" r="9525" b="0"/>
            <wp:docPr id="4" name="Kuva 4" descr="Korja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orjau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FC1" w:rsidRDefault="00522FC1">
      <w:pPr>
        <w:jc w:val="center"/>
        <w:rPr>
          <w:i/>
        </w:rPr>
      </w:pPr>
      <w:proofErr w:type="gramStart"/>
      <w:r>
        <w:rPr>
          <w:i/>
        </w:rPr>
        <w:t>Kuva: Korjattu lääkemääräys ja sen linkit</w:t>
      </w:r>
      <w:proofErr w:type="gramEnd"/>
    </w:p>
    <w:p w:rsidR="00522FC1" w:rsidRDefault="00522FC1"/>
    <w:p w:rsidR="00522FC1" w:rsidRDefault="00522FC1"/>
    <w:p w:rsidR="00522FC1" w:rsidRDefault="000A799C">
      <w:pPr>
        <w:jc w:val="center"/>
      </w:pPr>
      <w:r>
        <w:rPr>
          <w:noProof/>
        </w:rPr>
        <w:drawing>
          <wp:inline distT="0" distB="0" distL="0" distR="0">
            <wp:extent cx="5286375" cy="2190750"/>
            <wp:effectExtent l="19050" t="0" r="9525" b="0"/>
            <wp:docPr id="5" name="Kuva 5" descr="Korjaus ja toimi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orjaus ja toimitus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FC1" w:rsidRDefault="00522FC1">
      <w:pPr>
        <w:jc w:val="center"/>
        <w:rPr>
          <w:i/>
        </w:rPr>
      </w:pPr>
      <w:proofErr w:type="gramStart"/>
      <w:r>
        <w:rPr>
          <w:i/>
        </w:rPr>
        <w:t>Kuva: Korjatun lääkemääräyksen toimitus ja sen linkit</w:t>
      </w:r>
      <w:proofErr w:type="gramEnd"/>
    </w:p>
    <w:p w:rsidR="00522FC1" w:rsidRDefault="00522FC1"/>
    <w:p w:rsidR="00522FC1" w:rsidRDefault="000A799C">
      <w:r>
        <w:rPr>
          <w:rFonts w:ascii="Arial" w:hAnsi="Arial" w:cs="Arial"/>
          <w:noProof/>
          <w:color w:val="000000"/>
          <w:sz w:val="14"/>
          <w:szCs w:val="14"/>
        </w:rPr>
        <w:lastRenderedPageBreak/>
        <w:drawing>
          <wp:inline distT="0" distB="0" distL="0" distR="0">
            <wp:extent cx="5267325" cy="3562350"/>
            <wp:effectExtent l="19050" t="0" r="0" b="0"/>
            <wp:docPr id="6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FC1" w:rsidRDefault="00522FC1">
      <w:pPr>
        <w:jc w:val="center"/>
        <w:rPr>
          <w:i/>
        </w:rPr>
      </w:pPr>
      <w:proofErr w:type="gramStart"/>
      <w:r>
        <w:rPr>
          <w:i/>
        </w:rPr>
        <w:t>Kuva: Lääkemääräyksen uusiminen ja muodostuneet lääkemääräykset</w:t>
      </w:r>
      <w:proofErr w:type="gramEnd"/>
    </w:p>
    <w:p w:rsidR="00A243F0" w:rsidRDefault="00A243F0">
      <w:pPr>
        <w:jc w:val="center"/>
        <w:rPr>
          <w:i/>
        </w:rPr>
      </w:pPr>
    </w:p>
    <w:p w:rsidR="00A243F0" w:rsidRDefault="00A243F0">
      <w:pPr>
        <w:jc w:val="center"/>
        <w:rPr>
          <w:i/>
        </w:rPr>
      </w:pPr>
    </w:p>
    <w:p w:rsidR="00A243F0" w:rsidRDefault="00A243F0">
      <w:pPr>
        <w:jc w:val="center"/>
        <w:rPr>
          <w:i/>
        </w:rPr>
      </w:pPr>
    </w:p>
    <w:p w:rsidR="00522FC1" w:rsidRDefault="000A799C">
      <w:r>
        <w:rPr>
          <w:noProof/>
        </w:rPr>
        <w:drawing>
          <wp:inline distT="0" distB="0" distL="0" distR="0">
            <wp:extent cx="5267325" cy="3429000"/>
            <wp:effectExtent l="19050" t="0" r="0" b="0"/>
            <wp:docPr id="7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D69" w:rsidRDefault="00AD1D69"/>
    <w:p w:rsidR="0009415D" w:rsidRDefault="0009415D" w:rsidP="0009415D">
      <w:pPr>
        <w:jc w:val="center"/>
        <w:rPr>
          <w:i/>
        </w:rPr>
      </w:pPr>
      <w:r>
        <w:rPr>
          <w:i/>
        </w:rPr>
        <w:t>Kuva: Lääkemääräyksen uusimisen hylkääminen</w:t>
      </w:r>
    </w:p>
    <w:p w:rsidR="0009415D" w:rsidRDefault="0009415D" w:rsidP="0009415D">
      <w:pPr>
        <w:jc w:val="center"/>
        <w:rPr>
          <w:i/>
        </w:rPr>
      </w:pPr>
    </w:p>
    <w:p w:rsidR="00522FC1" w:rsidRDefault="00522FC1">
      <w:r>
        <w:br w:type="page"/>
      </w:r>
      <w:r>
        <w:lastRenderedPageBreak/>
        <w:t>Korjattaessa toimitusta viittaukset ovat sekä lääkemääräykseen että korjattuun toimitukseen:</w:t>
      </w:r>
    </w:p>
    <w:p w:rsidR="007C761B" w:rsidRDefault="007C761B"/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7C761B">
        <w:rPr>
          <w:rStyle w:val="XML10ptBlue"/>
          <w:sz w:val="24"/>
          <w:highlight w:val="white"/>
        </w:rPr>
        <w:t>&lt;</w:t>
      </w:r>
      <w:proofErr w:type="spellStart"/>
      <w:r w:rsidRPr="007C761B">
        <w:rPr>
          <w:rStyle w:val="XML10ptDarkRed"/>
          <w:sz w:val="24"/>
          <w:highlight w:val="white"/>
        </w:rPr>
        <w:t>relatedDocument</w:t>
      </w:r>
      <w:proofErr w:type="spellEnd"/>
      <w:r w:rsidRPr="007C761B">
        <w:rPr>
          <w:rStyle w:val="XML10ptRed"/>
          <w:sz w:val="24"/>
          <w:highlight w:val="white"/>
        </w:rPr>
        <w:t xml:space="preserve"> </w:t>
      </w:r>
      <w:proofErr w:type="spellStart"/>
      <w:r w:rsidRPr="007C761B">
        <w:rPr>
          <w:rStyle w:val="XML10ptRed"/>
          <w:sz w:val="24"/>
          <w:highlight w:val="white"/>
        </w:rPr>
        <w:t>typeCode</w:t>
      </w:r>
      <w:r w:rsidRPr="007C761B">
        <w:rPr>
          <w:rStyle w:val="XML10ptBlue"/>
          <w:sz w:val="24"/>
          <w:highlight w:val="white"/>
        </w:rPr>
        <w:t>="</w:t>
      </w:r>
      <w:r w:rsidRPr="007C761B">
        <w:rPr>
          <w:rStyle w:val="XML10ptBlack"/>
          <w:sz w:val="24"/>
          <w:highlight w:val="white"/>
        </w:rPr>
        <w:t>APND</w:t>
      </w:r>
      <w:proofErr w:type="spellEnd"/>
      <w:r w:rsidRPr="007C761B">
        <w:rPr>
          <w:rStyle w:val="XML10ptBlue"/>
          <w:sz w:val="24"/>
          <w:highlight w:val="white"/>
        </w:rPr>
        <w:t>"&gt;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ue"/>
          <w:sz w:val="24"/>
          <w:highlight w:val="white"/>
        </w:rPr>
        <w:t>&lt;</w:t>
      </w:r>
      <w:r w:rsidRPr="007C761B">
        <w:rPr>
          <w:rStyle w:val="XML10ptDarkRed"/>
          <w:sz w:val="24"/>
          <w:highlight w:val="white"/>
        </w:rPr>
        <w:t>parentDocument</w:t>
      </w:r>
      <w:r w:rsidRPr="007C761B">
        <w:rPr>
          <w:rStyle w:val="XML10ptBlue"/>
          <w:sz w:val="24"/>
          <w:highlight w:val="white"/>
        </w:rPr>
        <w:t>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ue"/>
          <w:sz w:val="24"/>
          <w:highlight w:val="white"/>
        </w:rPr>
        <w:t>&lt;!</w:t>
      </w:r>
      <w:proofErr w:type="gramStart"/>
      <w:r w:rsidRPr="007C761B">
        <w:rPr>
          <w:rStyle w:val="XML10ptBlue"/>
          <w:sz w:val="24"/>
          <w:highlight w:val="white"/>
        </w:rPr>
        <w:t>--</w:t>
      </w:r>
      <w:r w:rsidRPr="007C761B">
        <w:rPr>
          <w:rStyle w:val="XML10ptGray-50"/>
          <w:sz w:val="24"/>
          <w:highlight w:val="white"/>
        </w:rPr>
        <w:t xml:space="preserve"> Viitattu</w:t>
      </w:r>
      <w:proofErr w:type="gramEnd"/>
      <w:r w:rsidRPr="007C761B">
        <w:rPr>
          <w:rStyle w:val="XML10ptGray-50"/>
          <w:sz w:val="24"/>
          <w:highlight w:val="white"/>
        </w:rPr>
        <w:t xml:space="preserve"> dokumentti eli lääkemääräys, joka toimitetaan </w:t>
      </w:r>
      <w:r w:rsidRPr="007C761B">
        <w:rPr>
          <w:rStyle w:val="XML10ptBlue"/>
          <w:sz w:val="24"/>
          <w:highlight w:val="white"/>
        </w:rPr>
        <w:t>--&gt;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ue"/>
          <w:sz w:val="24"/>
          <w:highlight w:val="white"/>
        </w:rPr>
        <w:t>&lt;</w:t>
      </w:r>
      <w:r w:rsidRPr="007C761B">
        <w:rPr>
          <w:rStyle w:val="XML10ptDarkRed"/>
          <w:sz w:val="24"/>
          <w:highlight w:val="white"/>
        </w:rPr>
        <w:t>id</w:t>
      </w:r>
      <w:r w:rsidRPr="007C761B">
        <w:rPr>
          <w:rStyle w:val="XML10ptRed"/>
          <w:sz w:val="24"/>
          <w:highlight w:val="white"/>
        </w:rPr>
        <w:t xml:space="preserve"> root</w:t>
      </w:r>
      <w:r w:rsidRPr="007C761B">
        <w:rPr>
          <w:rStyle w:val="XML10ptBlue"/>
          <w:sz w:val="24"/>
          <w:highlight w:val="white"/>
        </w:rPr>
        <w:t>="</w:t>
      </w:r>
      <w:r w:rsidRPr="007C761B">
        <w:rPr>
          <w:rStyle w:val="XML10ptBlack"/>
          <w:sz w:val="24"/>
          <w:highlight w:val="white"/>
        </w:rPr>
        <w:t>1.2.246.10.98765432.93</w:t>
      </w:r>
      <w:r w:rsidRPr="007C761B">
        <w:rPr>
          <w:rStyle w:val="XML10ptBlue"/>
          <w:sz w:val="24"/>
          <w:highlight w:val="white"/>
        </w:rPr>
        <w:t>"</w:t>
      </w:r>
      <w:r w:rsidRPr="007C761B">
        <w:rPr>
          <w:rStyle w:val="XML10ptRed"/>
          <w:sz w:val="24"/>
          <w:highlight w:val="white"/>
        </w:rPr>
        <w:t xml:space="preserve"> extension</w:t>
      </w:r>
      <w:r w:rsidRPr="007C761B">
        <w:rPr>
          <w:rStyle w:val="XML10ptBlue"/>
          <w:sz w:val="24"/>
          <w:highlight w:val="white"/>
        </w:rPr>
        <w:t>="</w:t>
      </w:r>
      <w:r w:rsidRPr="007C761B">
        <w:rPr>
          <w:rStyle w:val="XML10ptBlack"/>
          <w:sz w:val="24"/>
          <w:highlight w:val="white"/>
        </w:rPr>
        <w:t>2006.2</w:t>
      </w:r>
      <w:r w:rsidRPr="007C761B">
        <w:rPr>
          <w:rStyle w:val="XML10ptBlue"/>
          <w:sz w:val="24"/>
          <w:highlight w:val="white"/>
        </w:rPr>
        <w:t>"/&gt;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ue"/>
          <w:sz w:val="24"/>
          <w:highlight w:val="white"/>
        </w:rPr>
        <w:t>&lt;!</w:t>
      </w:r>
      <w:proofErr w:type="gramStart"/>
      <w:r w:rsidRPr="007C761B">
        <w:rPr>
          <w:rStyle w:val="XML10ptBlue"/>
          <w:sz w:val="24"/>
          <w:highlight w:val="white"/>
        </w:rPr>
        <w:t>--</w:t>
      </w:r>
      <w:r w:rsidRPr="007C761B">
        <w:rPr>
          <w:rStyle w:val="XML10ptGray-50"/>
          <w:sz w:val="24"/>
          <w:highlight w:val="white"/>
        </w:rPr>
        <w:t xml:space="preserve"> Viitatun</w:t>
      </w:r>
      <w:proofErr w:type="gramEnd"/>
      <w:r w:rsidRPr="007C761B">
        <w:rPr>
          <w:rStyle w:val="XML10ptGray-50"/>
          <w:sz w:val="24"/>
          <w:highlight w:val="white"/>
        </w:rPr>
        <w:t xml:space="preserve"> dokumentin tyyppi </w:t>
      </w:r>
      <w:r w:rsidRPr="007C761B">
        <w:rPr>
          <w:rStyle w:val="XML10ptBlue"/>
          <w:sz w:val="24"/>
          <w:highlight w:val="white"/>
        </w:rPr>
        <w:t>--&gt;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ue"/>
          <w:sz w:val="24"/>
          <w:highlight w:val="white"/>
          <w:lang w:val="en-US"/>
        </w:rPr>
        <w:t>&lt;</w:t>
      </w:r>
      <w:r w:rsidRPr="007C761B">
        <w:rPr>
          <w:rStyle w:val="XML10ptDarkRed"/>
          <w:sz w:val="24"/>
          <w:highlight w:val="white"/>
          <w:lang w:val="en-US"/>
        </w:rPr>
        <w:t>code</w:t>
      </w:r>
      <w:r w:rsidRPr="007C761B">
        <w:rPr>
          <w:rStyle w:val="XML10ptRed"/>
          <w:sz w:val="24"/>
          <w:highlight w:val="white"/>
          <w:lang w:val="en-US"/>
        </w:rPr>
        <w:t xml:space="preserve"> code</w:t>
      </w:r>
      <w:r w:rsidRPr="007C761B">
        <w:rPr>
          <w:rStyle w:val="XML10ptBlue"/>
          <w:sz w:val="24"/>
          <w:highlight w:val="white"/>
          <w:lang w:val="en-US"/>
        </w:rPr>
        <w:t>="</w:t>
      </w:r>
      <w:r w:rsidRPr="007C761B">
        <w:rPr>
          <w:rStyle w:val="XML10ptBlack"/>
          <w:sz w:val="24"/>
          <w:highlight w:val="white"/>
          <w:lang w:val="en-US"/>
        </w:rPr>
        <w:t>1</w:t>
      </w:r>
      <w:r w:rsidRPr="007C761B">
        <w:rPr>
          <w:rStyle w:val="XML10ptBlue"/>
          <w:sz w:val="24"/>
          <w:highlight w:val="white"/>
          <w:lang w:val="en-US"/>
        </w:rPr>
        <w:t>"</w:t>
      </w:r>
      <w:r w:rsidRPr="007C761B">
        <w:rPr>
          <w:rStyle w:val="XML10ptRed"/>
          <w:sz w:val="24"/>
          <w:highlight w:val="white"/>
          <w:lang w:val="en-US"/>
        </w:rPr>
        <w:t xml:space="preserve"> codeSystem</w:t>
      </w:r>
      <w:r w:rsidRPr="007C761B">
        <w:rPr>
          <w:rStyle w:val="XML10ptBlue"/>
          <w:sz w:val="24"/>
          <w:highlight w:val="white"/>
          <w:lang w:val="en-US"/>
        </w:rPr>
        <w:t>="</w:t>
      </w:r>
      <w:r w:rsidRPr="007C761B">
        <w:rPr>
          <w:rStyle w:val="XML10ptBlack"/>
          <w:sz w:val="24"/>
          <w:highlight w:val="white"/>
          <w:lang w:val="en-US"/>
        </w:rPr>
        <w:t>1.2.246.537.5.40105.2006</w:t>
      </w:r>
      <w:r w:rsidRPr="007C761B">
        <w:rPr>
          <w:rStyle w:val="XML10ptBlue"/>
          <w:sz w:val="24"/>
          <w:highlight w:val="white"/>
          <w:lang w:val="en-US"/>
        </w:rPr>
        <w:t>"</w:t>
      </w:r>
      <w:r w:rsidRPr="007C761B">
        <w:rPr>
          <w:rStyle w:val="XML10ptBlue"/>
          <w:sz w:val="24"/>
          <w:highlight w:val="white"/>
          <w:lang w:val="en-US"/>
        </w:rPr>
        <w:br/>
        <w:t xml:space="preserve">                     </w:t>
      </w:r>
      <w:r w:rsidRPr="007C761B">
        <w:rPr>
          <w:rStyle w:val="XML10ptRed"/>
          <w:sz w:val="24"/>
          <w:highlight w:val="white"/>
          <w:lang w:val="en-US"/>
        </w:rPr>
        <w:t xml:space="preserve"> codeSystemName</w:t>
      </w:r>
      <w:r w:rsidRPr="007C761B">
        <w:rPr>
          <w:rStyle w:val="XML10ptBlue"/>
          <w:sz w:val="24"/>
          <w:highlight w:val="white"/>
          <w:lang w:val="en-US"/>
        </w:rPr>
        <w:t>="</w:t>
      </w:r>
      <w:r w:rsidRPr="007C761B">
        <w:rPr>
          <w:rStyle w:val="XML10ptBlack"/>
          <w:sz w:val="24"/>
          <w:highlight w:val="white"/>
          <w:lang w:val="en-US"/>
        </w:rPr>
        <w:t>Reseptisanoman tyyppi</w:t>
      </w:r>
      <w:r w:rsidRPr="007C761B">
        <w:rPr>
          <w:rStyle w:val="XML10ptBlue"/>
          <w:sz w:val="24"/>
          <w:highlight w:val="white"/>
          <w:lang w:val="en-US"/>
        </w:rPr>
        <w:t>"</w:t>
      </w:r>
      <w:r w:rsidRPr="007C761B">
        <w:rPr>
          <w:rStyle w:val="XML10ptRed"/>
          <w:sz w:val="24"/>
          <w:highlight w:val="white"/>
          <w:lang w:val="en-US"/>
        </w:rPr>
        <w:t xml:space="preserve"> </w:t>
      </w:r>
      <w:r w:rsidRPr="007C761B">
        <w:rPr>
          <w:rStyle w:val="XML10ptRed"/>
          <w:sz w:val="24"/>
          <w:highlight w:val="white"/>
          <w:lang w:val="en-US"/>
        </w:rPr>
        <w:br/>
        <w:t xml:space="preserve">                      displayName</w:t>
      </w:r>
      <w:r w:rsidRPr="007C761B">
        <w:rPr>
          <w:rStyle w:val="XML10ptBlue"/>
          <w:sz w:val="24"/>
          <w:highlight w:val="white"/>
          <w:lang w:val="en-US"/>
        </w:rPr>
        <w:t>="</w:t>
      </w:r>
      <w:r w:rsidRPr="007C761B">
        <w:rPr>
          <w:rStyle w:val="XML10ptBlack"/>
          <w:sz w:val="24"/>
          <w:highlight w:val="white"/>
          <w:lang w:val="en-US"/>
        </w:rPr>
        <w:t>Lääkemääräys</w:t>
      </w:r>
      <w:r w:rsidRPr="007C761B">
        <w:rPr>
          <w:rStyle w:val="XML10ptBlue"/>
          <w:sz w:val="24"/>
          <w:highlight w:val="white"/>
          <w:lang w:val="en-US"/>
        </w:rPr>
        <w:t>"/&gt;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7C761B">
        <w:rPr>
          <w:rStyle w:val="XML10ptBlack"/>
          <w:sz w:val="24"/>
          <w:highlight w:val="white"/>
          <w:lang w:val="en-US"/>
        </w:rPr>
        <w:tab/>
      </w:r>
      <w:r w:rsidRPr="007C761B">
        <w:rPr>
          <w:rStyle w:val="XML10ptBlack"/>
          <w:sz w:val="24"/>
          <w:highlight w:val="white"/>
          <w:lang w:val="en-US"/>
        </w:rPr>
        <w:tab/>
      </w:r>
      <w:proofErr w:type="gramStart"/>
      <w:r w:rsidRPr="007C761B">
        <w:rPr>
          <w:rStyle w:val="XML10ptBlue"/>
          <w:sz w:val="24"/>
          <w:highlight w:val="white"/>
          <w:lang w:val="en-US"/>
        </w:rPr>
        <w:t>&lt;!--</w:t>
      </w:r>
      <w:proofErr w:type="gramEnd"/>
      <w:r w:rsidRPr="007C761B">
        <w:rPr>
          <w:rStyle w:val="XML10ptGray-50"/>
          <w:sz w:val="24"/>
          <w:highlight w:val="white"/>
          <w:lang w:val="en-US"/>
        </w:rPr>
        <w:t xml:space="preserve"> Viitatun dokumentin setId </w:t>
      </w:r>
      <w:r w:rsidRPr="007C761B">
        <w:rPr>
          <w:rStyle w:val="XML10ptBlue"/>
          <w:sz w:val="24"/>
          <w:highlight w:val="white"/>
          <w:lang w:val="en-US"/>
        </w:rPr>
        <w:t>--&gt;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7C761B">
        <w:rPr>
          <w:rStyle w:val="XML10ptBlack"/>
          <w:sz w:val="24"/>
          <w:highlight w:val="white"/>
          <w:lang w:val="en-US"/>
        </w:rPr>
        <w:tab/>
      </w:r>
      <w:r w:rsidRPr="007C761B">
        <w:rPr>
          <w:rStyle w:val="XML10ptBlack"/>
          <w:sz w:val="24"/>
          <w:highlight w:val="white"/>
          <w:lang w:val="en-US"/>
        </w:rPr>
        <w:tab/>
      </w:r>
      <w:r w:rsidRPr="007C761B">
        <w:rPr>
          <w:rStyle w:val="XML10ptBlue"/>
          <w:sz w:val="24"/>
          <w:highlight w:val="white"/>
          <w:lang w:val="en-US"/>
        </w:rPr>
        <w:t>&lt;</w:t>
      </w:r>
      <w:r w:rsidRPr="007C761B">
        <w:rPr>
          <w:rStyle w:val="XML10ptDarkRed"/>
          <w:sz w:val="24"/>
          <w:highlight w:val="white"/>
          <w:lang w:val="en-US"/>
        </w:rPr>
        <w:t>setId</w:t>
      </w:r>
      <w:r w:rsidRPr="007C761B">
        <w:rPr>
          <w:rStyle w:val="XML10ptRed"/>
          <w:sz w:val="24"/>
          <w:highlight w:val="white"/>
          <w:lang w:val="en-US"/>
        </w:rPr>
        <w:t xml:space="preserve"> root</w:t>
      </w:r>
      <w:r w:rsidRPr="007C761B">
        <w:rPr>
          <w:rStyle w:val="XML10ptBlue"/>
          <w:sz w:val="24"/>
          <w:highlight w:val="white"/>
          <w:lang w:val="en-US"/>
        </w:rPr>
        <w:t>="</w:t>
      </w:r>
      <w:r w:rsidRPr="007C761B">
        <w:rPr>
          <w:rStyle w:val="XML10ptBlack"/>
          <w:sz w:val="24"/>
          <w:highlight w:val="white"/>
          <w:lang w:val="en-US"/>
        </w:rPr>
        <w:t>1.2.246.10.98765432.93</w:t>
      </w:r>
      <w:r w:rsidRPr="007C761B">
        <w:rPr>
          <w:rStyle w:val="XML10ptBlue"/>
          <w:sz w:val="24"/>
          <w:highlight w:val="white"/>
          <w:lang w:val="en-US"/>
        </w:rPr>
        <w:t>"</w:t>
      </w:r>
      <w:r w:rsidRPr="007C761B">
        <w:rPr>
          <w:rStyle w:val="XML10ptRed"/>
          <w:sz w:val="24"/>
          <w:highlight w:val="white"/>
          <w:lang w:val="en-US"/>
        </w:rPr>
        <w:t xml:space="preserve"> extension</w:t>
      </w:r>
      <w:r w:rsidRPr="007C761B">
        <w:rPr>
          <w:rStyle w:val="XML10ptBlue"/>
          <w:sz w:val="24"/>
          <w:highlight w:val="white"/>
          <w:lang w:val="en-US"/>
        </w:rPr>
        <w:t>="</w:t>
      </w:r>
      <w:r w:rsidRPr="007C761B">
        <w:rPr>
          <w:rStyle w:val="XML10ptBlack"/>
          <w:sz w:val="24"/>
          <w:highlight w:val="white"/>
          <w:lang w:val="en-US"/>
        </w:rPr>
        <w:t>2006.1</w:t>
      </w:r>
      <w:r w:rsidRPr="007C761B">
        <w:rPr>
          <w:rStyle w:val="XML10ptBlue"/>
          <w:sz w:val="24"/>
          <w:highlight w:val="white"/>
          <w:lang w:val="en-US"/>
        </w:rPr>
        <w:t>"/&gt;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7C761B">
        <w:rPr>
          <w:rStyle w:val="XML10ptBlack"/>
          <w:sz w:val="24"/>
          <w:highlight w:val="white"/>
          <w:lang w:val="en-US"/>
        </w:rPr>
        <w:tab/>
      </w:r>
      <w:r w:rsidRPr="007C761B">
        <w:rPr>
          <w:rStyle w:val="XML10ptBlue"/>
          <w:sz w:val="24"/>
          <w:highlight w:val="white"/>
          <w:lang w:val="en-US"/>
        </w:rPr>
        <w:t>&lt;/</w:t>
      </w:r>
      <w:r w:rsidRPr="007C761B">
        <w:rPr>
          <w:rStyle w:val="XML10ptDarkRed"/>
          <w:sz w:val="24"/>
          <w:highlight w:val="white"/>
          <w:lang w:val="en-US"/>
        </w:rPr>
        <w:t>parentDocument</w:t>
      </w:r>
      <w:r w:rsidRPr="007C761B">
        <w:rPr>
          <w:rStyle w:val="XML10ptBlue"/>
          <w:sz w:val="24"/>
          <w:highlight w:val="white"/>
          <w:lang w:val="en-US"/>
        </w:rPr>
        <w:t>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7C761B">
        <w:rPr>
          <w:rStyle w:val="XML10ptBlue"/>
          <w:sz w:val="24"/>
          <w:highlight w:val="white"/>
          <w:lang w:val="en-US"/>
        </w:rPr>
        <w:t>&lt;/</w:t>
      </w:r>
      <w:r w:rsidRPr="007C761B">
        <w:rPr>
          <w:rStyle w:val="XML10ptDarkRed"/>
          <w:sz w:val="24"/>
          <w:highlight w:val="white"/>
          <w:lang w:val="en-US"/>
        </w:rPr>
        <w:t>relatedDocument</w:t>
      </w:r>
      <w:r w:rsidRPr="007C761B">
        <w:rPr>
          <w:rStyle w:val="XML10ptBlue"/>
          <w:sz w:val="24"/>
          <w:highlight w:val="white"/>
          <w:lang w:val="en-US"/>
        </w:rPr>
        <w:t>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7C761B">
        <w:rPr>
          <w:rStyle w:val="XML10ptBlue"/>
          <w:sz w:val="24"/>
          <w:highlight w:val="white"/>
          <w:lang w:val="en-US"/>
        </w:rPr>
        <w:t>&lt;</w:t>
      </w:r>
      <w:r w:rsidRPr="007C761B">
        <w:rPr>
          <w:rStyle w:val="XML10ptDarkRed"/>
          <w:sz w:val="24"/>
          <w:highlight w:val="white"/>
          <w:lang w:val="en-US"/>
        </w:rPr>
        <w:t>relatedDocument</w:t>
      </w:r>
      <w:r w:rsidRPr="007C761B">
        <w:rPr>
          <w:rStyle w:val="XML10ptRed"/>
          <w:sz w:val="24"/>
          <w:highlight w:val="white"/>
          <w:lang w:val="en-US"/>
        </w:rPr>
        <w:t xml:space="preserve"> typeCode</w:t>
      </w:r>
      <w:r w:rsidRPr="007C761B">
        <w:rPr>
          <w:rStyle w:val="XML10ptBlue"/>
          <w:sz w:val="24"/>
          <w:highlight w:val="white"/>
          <w:lang w:val="en-US"/>
        </w:rPr>
        <w:t>="</w:t>
      </w:r>
      <w:r w:rsidRPr="007C761B">
        <w:rPr>
          <w:rStyle w:val="XML10ptBlack"/>
          <w:sz w:val="24"/>
          <w:highlight w:val="white"/>
          <w:lang w:val="en-US"/>
        </w:rPr>
        <w:t>RPLC</w:t>
      </w:r>
      <w:r w:rsidRPr="007C761B">
        <w:rPr>
          <w:rStyle w:val="XML10ptBlue"/>
          <w:sz w:val="24"/>
          <w:highlight w:val="white"/>
          <w:lang w:val="en-US"/>
        </w:rPr>
        <w:t>"&gt;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7C761B">
        <w:rPr>
          <w:rStyle w:val="XML10ptBlack"/>
          <w:sz w:val="24"/>
          <w:highlight w:val="white"/>
          <w:lang w:val="en-US"/>
        </w:rPr>
        <w:tab/>
      </w:r>
      <w:r w:rsidRPr="007C761B">
        <w:rPr>
          <w:rStyle w:val="XML10ptBlue"/>
          <w:sz w:val="24"/>
          <w:highlight w:val="white"/>
        </w:rPr>
        <w:t>&lt;</w:t>
      </w:r>
      <w:r w:rsidRPr="007C761B">
        <w:rPr>
          <w:rStyle w:val="XML10ptDarkRed"/>
          <w:sz w:val="24"/>
          <w:highlight w:val="white"/>
        </w:rPr>
        <w:t>parentDocument</w:t>
      </w:r>
      <w:r w:rsidRPr="007C761B">
        <w:rPr>
          <w:rStyle w:val="XML10ptBlue"/>
          <w:sz w:val="24"/>
          <w:highlight w:val="white"/>
        </w:rPr>
        <w:t>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ue"/>
          <w:sz w:val="24"/>
          <w:highlight w:val="white"/>
        </w:rPr>
        <w:t>&lt;!</w:t>
      </w:r>
      <w:proofErr w:type="gramStart"/>
      <w:r w:rsidRPr="007C761B">
        <w:rPr>
          <w:rStyle w:val="XML10ptBlue"/>
          <w:sz w:val="24"/>
          <w:highlight w:val="white"/>
        </w:rPr>
        <w:t>--</w:t>
      </w:r>
      <w:r w:rsidRPr="007C761B">
        <w:rPr>
          <w:rStyle w:val="XML10ptGray-50"/>
          <w:sz w:val="24"/>
          <w:highlight w:val="white"/>
        </w:rPr>
        <w:t xml:space="preserve"> Viitattu</w:t>
      </w:r>
      <w:proofErr w:type="gramEnd"/>
      <w:r w:rsidRPr="007C761B">
        <w:rPr>
          <w:rStyle w:val="XML10ptGray-50"/>
          <w:sz w:val="24"/>
          <w:highlight w:val="white"/>
        </w:rPr>
        <w:t xml:space="preserve"> dokumentti eli korjattu toimitus </w:t>
      </w:r>
      <w:r w:rsidRPr="007C761B">
        <w:rPr>
          <w:rStyle w:val="XML10ptBlue"/>
          <w:sz w:val="24"/>
          <w:highlight w:val="white"/>
        </w:rPr>
        <w:t>--&gt;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ue"/>
          <w:sz w:val="24"/>
          <w:highlight w:val="white"/>
        </w:rPr>
        <w:t>&lt;</w:t>
      </w:r>
      <w:r w:rsidRPr="007C761B">
        <w:rPr>
          <w:rStyle w:val="XML10ptDarkRed"/>
          <w:sz w:val="24"/>
          <w:highlight w:val="white"/>
        </w:rPr>
        <w:t>id</w:t>
      </w:r>
      <w:r w:rsidRPr="007C761B">
        <w:rPr>
          <w:rStyle w:val="XML10ptRed"/>
          <w:sz w:val="24"/>
          <w:highlight w:val="white"/>
        </w:rPr>
        <w:t xml:space="preserve"> root</w:t>
      </w:r>
      <w:r w:rsidRPr="007C761B">
        <w:rPr>
          <w:rStyle w:val="XML10ptBlue"/>
          <w:sz w:val="24"/>
          <w:highlight w:val="white"/>
        </w:rPr>
        <w:t>="</w:t>
      </w:r>
      <w:r w:rsidRPr="007C761B">
        <w:rPr>
          <w:rStyle w:val="XML10ptBlack"/>
          <w:sz w:val="24"/>
          <w:highlight w:val="white"/>
        </w:rPr>
        <w:t>1.2.246.10.2323232.93</w:t>
      </w:r>
      <w:r w:rsidRPr="007C761B">
        <w:rPr>
          <w:rStyle w:val="XML10ptBlue"/>
          <w:sz w:val="24"/>
          <w:highlight w:val="white"/>
        </w:rPr>
        <w:t>"</w:t>
      </w:r>
      <w:r w:rsidRPr="007C761B">
        <w:rPr>
          <w:rStyle w:val="XML10ptRed"/>
          <w:sz w:val="24"/>
          <w:highlight w:val="white"/>
        </w:rPr>
        <w:t xml:space="preserve"> extension</w:t>
      </w:r>
      <w:r w:rsidRPr="007C761B">
        <w:rPr>
          <w:rStyle w:val="XML10ptBlue"/>
          <w:sz w:val="24"/>
          <w:highlight w:val="white"/>
        </w:rPr>
        <w:t>="</w:t>
      </w:r>
      <w:r w:rsidRPr="007C761B">
        <w:rPr>
          <w:rStyle w:val="XML10ptBlack"/>
          <w:sz w:val="24"/>
          <w:highlight w:val="white"/>
        </w:rPr>
        <w:t>2006.33</w:t>
      </w:r>
      <w:r w:rsidRPr="007C761B">
        <w:rPr>
          <w:rStyle w:val="XML10ptBlue"/>
          <w:sz w:val="24"/>
          <w:highlight w:val="white"/>
        </w:rPr>
        <w:t>"/&gt;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ue"/>
          <w:sz w:val="24"/>
          <w:highlight w:val="white"/>
        </w:rPr>
        <w:t>&lt;!</w:t>
      </w:r>
      <w:proofErr w:type="gramStart"/>
      <w:r w:rsidRPr="007C761B">
        <w:rPr>
          <w:rStyle w:val="XML10ptBlue"/>
          <w:sz w:val="24"/>
          <w:highlight w:val="white"/>
        </w:rPr>
        <w:t>--</w:t>
      </w:r>
      <w:r w:rsidRPr="007C761B">
        <w:rPr>
          <w:rStyle w:val="XML10ptGray-50"/>
          <w:sz w:val="24"/>
          <w:highlight w:val="white"/>
        </w:rPr>
        <w:t xml:space="preserve"> Viitatun</w:t>
      </w:r>
      <w:proofErr w:type="gramEnd"/>
      <w:r w:rsidRPr="007C761B">
        <w:rPr>
          <w:rStyle w:val="XML10ptGray-50"/>
          <w:sz w:val="24"/>
          <w:highlight w:val="white"/>
        </w:rPr>
        <w:t xml:space="preserve"> dokumentin tyyppi </w:t>
      </w:r>
      <w:r w:rsidRPr="007C761B">
        <w:rPr>
          <w:rStyle w:val="XML10ptBlue"/>
          <w:sz w:val="24"/>
          <w:highlight w:val="white"/>
        </w:rPr>
        <w:t>--&gt;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ue"/>
          <w:sz w:val="24"/>
          <w:highlight w:val="white"/>
        </w:rPr>
        <w:t>&lt;</w:t>
      </w:r>
      <w:proofErr w:type="spellStart"/>
      <w:r w:rsidRPr="007C761B">
        <w:rPr>
          <w:rStyle w:val="XML10ptDarkRed"/>
          <w:sz w:val="24"/>
          <w:highlight w:val="white"/>
        </w:rPr>
        <w:t>code</w:t>
      </w:r>
      <w:proofErr w:type="spellEnd"/>
      <w:r w:rsidRPr="007C761B">
        <w:rPr>
          <w:rStyle w:val="XML10ptRed"/>
          <w:sz w:val="24"/>
          <w:highlight w:val="white"/>
        </w:rPr>
        <w:t xml:space="preserve"> code</w:t>
      </w:r>
      <w:r w:rsidRPr="007C761B">
        <w:rPr>
          <w:rStyle w:val="XML10ptBlue"/>
          <w:sz w:val="24"/>
          <w:highlight w:val="white"/>
        </w:rPr>
        <w:t>="</w:t>
      </w:r>
      <w:r w:rsidRPr="007C761B">
        <w:rPr>
          <w:rStyle w:val="XML10ptBlack"/>
          <w:sz w:val="24"/>
          <w:highlight w:val="white"/>
        </w:rPr>
        <w:t>10</w:t>
      </w:r>
      <w:r w:rsidRPr="007C761B">
        <w:rPr>
          <w:rStyle w:val="XML10ptBlue"/>
          <w:sz w:val="24"/>
          <w:highlight w:val="white"/>
        </w:rPr>
        <w:t>"</w:t>
      </w:r>
      <w:r w:rsidRPr="007C761B">
        <w:rPr>
          <w:rStyle w:val="XML10ptRed"/>
          <w:sz w:val="24"/>
          <w:highlight w:val="white"/>
        </w:rPr>
        <w:t xml:space="preserve"> codeSystem</w:t>
      </w:r>
      <w:r w:rsidRPr="007C761B">
        <w:rPr>
          <w:rStyle w:val="XML10ptBlue"/>
          <w:sz w:val="24"/>
          <w:highlight w:val="white"/>
        </w:rPr>
        <w:t>="</w:t>
      </w:r>
      <w:r w:rsidRPr="007C761B">
        <w:rPr>
          <w:rStyle w:val="XML10ptBlack"/>
          <w:sz w:val="24"/>
          <w:highlight w:val="white"/>
        </w:rPr>
        <w:t>1.2.246.537.5.40105.2006</w:t>
      </w:r>
      <w:r w:rsidRPr="007C761B">
        <w:rPr>
          <w:rStyle w:val="XML10ptBlue"/>
          <w:sz w:val="24"/>
          <w:highlight w:val="white"/>
        </w:rPr>
        <w:t>"</w:t>
      </w:r>
      <w:r w:rsidRPr="007C761B">
        <w:rPr>
          <w:rStyle w:val="XML10ptRed"/>
          <w:sz w:val="24"/>
          <w:highlight w:val="white"/>
        </w:rPr>
        <w:t xml:space="preserve"> </w:t>
      </w:r>
      <w:r w:rsidRPr="007C761B">
        <w:rPr>
          <w:rStyle w:val="XML10ptRed"/>
          <w:sz w:val="24"/>
          <w:highlight w:val="white"/>
        </w:rPr>
        <w:br/>
        <w:t xml:space="preserve">                      </w:t>
      </w:r>
      <w:proofErr w:type="spellStart"/>
      <w:r w:rsidRPr="007C761B">
        <w:rPr>
          <w:rStyle w:val="XML10ptRed"/>
          <w:sz w:val="24"/>
          <w:highlight w:val="white"/>
        </w:rPr>
        <w:t>codeSystemName</w:t>
      </w:r>
      <w:r w:rsidRPr="007C761B">
        <w:rPr>
          <w:rStyle w:val="XML10ptBlue"/>
          <w:sz w:val="24"/>
          <w:highlight w:val="white"/>
        </w:rPr>
        <w:t>="</w:t>
      </w:r>
      <w:r w:rsidRPr="007C761B">
        <w:rPr>
          <w:rStyle w:val="XML10ptBlack"/>
          <w:sz w:val="24"/>
          <w:highlight w:val="white"/>
        </w:rPr>
        <w:t>Reseptisanoman</w:t>
      </w:r>
      <w:proofErr w:type="spellEnd"/>
      <w:r w:rsidRPr="007C761B">
        <w:rPr>
          <w:rStyle w:val="XML10ptBlack"/>
          <w:sz w:val="24"/>
          <w:highlight w:val="white"/>
        </w:rPr>
        <w:t xml:space="preserve"> tyyppi</w:t>
      </w:r>
      <w:r w:rsidRPr="007C761B">
        <w:rPr>
          <w:rStyle w:val="XML10ptBlue"/>
          <w:sz w:val="24"/>
          <w:highlight w:val="white"/>
        </w:rPr>
        <w:t>"</w:t>
      </w:r>
      <w:r w:rsidRPr="007C761B">
        <w:rPr>
          <w:rStyle w:val="XML10ptRed"/>
          <w:sz w:val="24"/>
          <w:highlight w:val="white"/>
        </w:rPr>
        <w:t xml:space="preserve"> </w:t>
      </w:r>
      <w:r w:rsidRPr="007C761B">
        <w:rPr>
          <w:rStyle w:val="XML10ptRed"/>
          <w:sz w:val="24"/>
          <w:highlight w:val="white"/>
        </w:rPr>
        <w:br/>
        <w:t xml:space="preserve">                      </w:t>
      </w:r>
      <w:proofErr w:type="spellStart"/>
      <w:r w:rsidRPr="007C761B">
        <w:rPr>
          <w:rStyle w:val="XML10ptRed"/>
          <w:sz w:val="24"/>
          <w:highlight w:val="white"/>
        </w:rPr>
        <w:t>displayName</w:t>
      </w:r>
      <w:r w:rsidRPr="007C761B">
        <w:rPr>
          <w:rStyle w:val="XML10ptBlue"/>
          <w:sz w:val="24"/>
          <w:highlight w:val="white"/>
        </w:rPr>
        <w:t>="</w:t>
      </w:r>
      <w:r w:rsidR="007C761B" w:rsidRPr="007C761B">
        <w:rPr>
          <w:rStyle w:val="XML10ptBlack"/>
          <w:sz w:val="24"/>
          <w:highlight w:val="white"/>
        </w:rPr>
        <w:t>Lääkemääräyksen</w:t>
      </w:r>
      <w:proofErr w:type="spellEnd"/>
      <w:r w:rsidR="007C761B" w:rsidRPr="007C761B">
        <w:rPr>
          <w:rStyle w:val="XML10ptBlack"/>
          <w:sz w:val="24"/>
          <w:highlight w:val="white"/>
        </w:rPr>
        <w:t xml:space="preserve"> t</w:t>
      </w:r>
      <w:r w:rsidRPr="007C761B">
        <w:rPr>
          <w:rStyle w:val="XML10ptBlack"/>
          <w:sz w:val="24"/>
          <w:highlight w:val="white"/>
        </w:rPr>
        <w:t>oimitus</w:t>
      </w:r>
      <w:r w:rsidRPr="007C761B">
        <w:rPr>
          <w:rStyle w:val="XML10ptBlue"/>
          <w:sz w:val="24"/>
          <w:highlight w:val="white"/>
        </w:rPr>
        <w:t>"/&gt;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7C761B">
        <w:rPr>
          <w:rStyle w:val="XML10ptBlack"/>
          <w:sz w:val="24"/>
          <w:highlight w:val="white"/>
        </w:rPr>
        <w:tab/>
      </w:r>
      <w:r w:rsidRPr="007C761B">
        <w:rPr>
          <w:rStyle w:val="XML10ptBlack"/>
          <w:sz w:val="24"/>
          <w:highlight w:val="white"/>
        </w:rPr>
        <w:tab/>
      </w:r>
      <w:proofErr w:type="gramStart"/>
      <w:r w:rsidRPr="007C761B">
        <w:rPr>
          <w:rStyle w:val="XML10ptBlue"/>
          <w:sz w:val="24"/>
          <w:highlight w:val="white"/>
          <w:lang w:val="en-US"/>
        </w:rPr>
        <w:t>&lt;!--</w:t>
      </w:r>
      <w:proofErr w:type="gramEnd"/>
      <w:r w:rsidRPr="007C761B">
        <w:rPr>
          <w:rStyle w:val="XML10ptGray-50"/>
          <w:sz w:val="24"/>
          <w:highlight w:val="white"/>
          <w:lang w:val="en-US"/>
        </w:rPr>
        <w:t xml:space="preserve"> </w:t>
      </w:r>
      <w:proofErr w:type="spellStart"/>
      <w:r w:rsidRPr="007C761B">
        <w:rPr>
          <w:rStyle w:val="XML10ptGray-50"/>
          <w:sz w:val="24"/>
          <w:highlight w:val="white"/>
          <w:lang w:val="en-US"/>
        </w:rPr>
        <w:t>Viitatun</w:t>
      </w:r>
      <w:proofErr w:type="spellEnd"/>
      <w:r w:rsidRPr="007C761B">
        <w:rPr>
          <w:rStyle w:val="XML10ptGray-50"/>
          <w:sz w:val="24"/>
          <w:highlight w:val="white"/>
          <w:lang w:val="en-US"/>
        </w:rPr>
        <w:t xml:space="preserve"> </w:t>
      </w:r>
      <w:proofErr w:type="spellStart"/>
      <w:r w:rsidRPr="007C761B">
        <w:rPr>
          <w:rStyle w:val="XML10ptGray-50"/>
          <w:sz w:val="24"/>
          <w:highlight w:val="white"/>
          <w:lang w:val="en-US"/>
        </w:rPr>
        <w:t>dokumentin</w:t>
      </w:r>
      <w:proofErr w:type="spellEnd"/>
      <w:r w:rsidRPr="007C761B">
        <w:rPr>
          <w:rStyle w:val="XML10ptGray-50"/>
          <w:sz w:val="24"/>
          <w:highlight w:val="white"/>
          <w:lang w:val="en-US"/>
        </w:rPr>
        <w:t xml:space="preserve"> setId </w:t>
      </w:r>
      <w:r w:rsidRPr="007C761B">
        <w:rPr>
          <w:rStyle w:val="XML10ptBlue"/>
          <w:sz w:val="24"/>
          <w:highlight w:val="white"/>
          <w:lang w:val="en-US"/>
        </w:rPr>
        <w:t>--&gt;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US"/>
        </w:rPr>
      </w:pPr>
      <w:r w:rsidRPr="007C761B">
        <w:rPr>
          <w:rStyle w:val="XML10ptBlack"/>
          <w:sz w:val="24"/>
          <w:highlight w:val="white"/>
          <w:lang w:val="en-US"/>
        </w:rPr>
        <w:tab/>
      </w:r>
      <w:r w:rsidRPr="007C761B">
        <w:rPr>
          <w:rStyle w:val="XML10ptBlack"/>
          <w:sz w:val="24"/>
          <w:highlight w:val="white"/>
          <w:lang w:val="en-US"/>
        </w:rPr>
        <w:tab/>
      </w:r>
      <w:r w:rsidRPr="007C761B">
        <w:rPr>
          <w:rStyle w:val="XML10ptBlue"/>
          <w:sz w:val="24"/>
          <w:highlight w:val="white"/>
          <w:lang w:val="en-US"/>
        </w:rPr>
        <w:t>&lt;</w:t>
      </w:r>
      <w:r w:rsidRPr="007C761B">
        <w:rPr>
          <w:rStyle w:val="XML10ptDarkRed"/>
          <w:sz w:val="24"/>
          <w:highlight w:val="white"/>
          <w:lang w:val="en-US"/>
        </w:rPr>
        <w:t>setId</w:t>
      </w:r>
      <w:r w:rsidRPr="007C761B">
        <w:rPr>
          <w:rStyle w:val="XML10ptRed"/>
          <w:sz w:val="24"/>
          <w:highlight w:val="white"/>
          <w:lang w:val="en-US"/>
        </w:rPr>
        <w:t xml:space="preserve"> root</w:t>
      </w:r>
      <w:r w:rsidRPr="007C761B">
        <w:rPr>
          <w:rStyle w:val="XML10ptBlue"/>
          <w:sz w:val="24"/>
          <w:highlight w:val="white"/>
          <w:lang w:val="en-US"/>
        </w:rPr>
        <w:t>="</w:t>
      </w:r>
      <w:r w:rsidRPr="007C761B">
        <w:rPr>
          <w:rStyle w:val="XML10ptBlack"/>
          <w:sz w:val="24"/>
          <w:highlight w:val="white"/>
          <w:lang w:val="en-US"/>
        </w:rPr>
        <w:t>1.2.246.10.2323232.93</w:t>
      </w:r>
      <w:r w:rsidRPr="007C761B">
        <w:rPr>
          <w:rStyle w:val="XML10ptBlue"/>
          <w:sz w:val="24"/>
          <w:highlight w:val="white"/>
          <w:lang w:val="en-US"/>
        </w:rPr>
        <w:t>"</w:t>
      </w:r>
      <w:r w:rsidRPr="007C761B">
        <w:rPr>
          <w:rStyle w:val="XML10ptRed"/>
          <w:sz w:val="24"/>
          <w:highlight w:val="white"/>
          <w:lang w:val="en-US"/>
        </w:rPr>
        <w:t xml:space="preserve"> extension</w:t>
      </w:r>
      <w:r w:rsidRPr="007C761B">
        <w:rPr>
          <w:rStyle w:val="XML10ptBlue"/>
          <w:sz w:val="24"/>
          <w:highlight w:val="white"/>
          <w:lang w:val="en-US"/>
        </w:rPr>
        <w:t>="</w:t>
      </w:r>
      <w:r w:rsidRPr="007C761B">
        <w:rPr>
          <w:rStyle w:val="XML10ptBlack"/>
          <w:sz w:val="24"/>
          <w:highlight w:val="white"/>
          <w:lang w:val="en-US"/>
        </w:rPr>
        <w:t>2006.33</w:t>
      </w:r>
      <w:r w:rsidRPr="007C761B">
        <w:rPr>
          <w:rStyle w:val="XML10ptBlue"/>
          <w:sz w:val="24"/>
          <w:highlight w:val="white"/>
          <w:lang w:val="en-US"/>
        </w:rPr>
        <w:t>"/&gt;</w:t>
      </w:r>
    </w:p>
    <w:p w:rsidR="00522FC1" w:rsidRPr="007C761B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</w:rPr>
      </w:pPr>
      <w:r w:rsidRPr="007C761B">
        <w:rPr>
          <w:rStyle w:val="XML10ptBlack"/>
          <w:sz w:val="24"/>
          <w:highlight w:val="white"/>
          <w:lang w:val="en-US"/>
        </w:rPr>
        <w:tab/>
      </w:r>
      <w:r w:rsidRPr="007C761B">
        <w:rPr>
          <w:rStyle w:val="XML10ptBlue"/>
          <w:sz w:val="24"/>
          <w:highlight w:val="white"/>
        </w:rPr>
        <w:t>&lt;/</w:t>
      </w:r>
      <w:r w:rsidRPr="007C761B">
        <w:rPr>
          <w:rStyle w:val="XML10ptDarkRed"/>
          <w:sz w:val="24"/>
          <w:highlight w:val="white"/>
        </w:rPr>
        <w:t>parentDocument</w:t>
      </w:r>
      <w:r w:rsidRPr="007C761B">
        <w:rPr>
          <w:rStyle w:val="XML10ptBlue"/>
          <w:sz w:val="24"/>
          <w:highlight w:val="white"/>
        </w:rPr>
        <w:t>&gt;</w:t>
      </w:r>
    </w:p>
    <w:p w:rsidR="00522FC1" w:rsidRPr="007C761B" w:rsidRDefault="00522FC1">
      <w:pPr>
        <w:rPr>
          <w:rStyle w:val="XML10ptBlue"/>
          <w:sz w:val="24"/>
        </w:rPr>
      </w:pPr>
      <w:r w:rsidRPr="007C761B">
        <w:rPr>
          <w:rStyle w:val="XML10ptBlue"/>
          <w:sz w:val="24"/>
          <w:highlight w:val="white"/>
        </w:rPr>
        <w:t>&lt;/</w:t>
      </w:r>
      <w:r w:rsidRPr="007C761B">
        <w:rPr>
          <w:rStyle w:val="XML10ptDarkRed"/>
          <w:sz w:val="24"/>
          <w:highlight w:val="white"/>
        </w:rPr>
        <w:t>relatedDocument</w:t>
      </w:r>
      <w:r w:rsidRPr="007C761B">
        <w:rPr>
          <w:rStyle w:val="XML10ptBlue"/>
          <w:sz w:val="24"/>
          <w:highlight w:val="white"/>
        </w:rPr>
        <w:t>&gt;</w:t>
      </w:r>
    </w:p>
    <w:p w:rsidR="00522FC1" w:rsidRDefault="00522FC1"/>
    <w:p w:rsidR="00522FC1" w:rsidRDefault="00522FC1">
      <w:r>
        <w:t xml:space="preserve">Seuraavilla sivuilla olevassa taulukossa on kuvattu dokumenttityyppikohtaisesti headerin elementtien ja relatedDocument-elementtien käyttö ja sisältö. Taulukossa on lisäksi esimerkkeinä id, version ja setId </w:t>
      </w:r>
      <w:proofErr w:type="gramStart"/>
      <w:r>
        <w:t>–header</w:t>
      </w:r>
      <w:proofErr w:type="gramEnd"/>
      <w:r>
        <w:t>-elementtien sisältö ja relatedDocument-elementtien sisältö eri tilanteissa.</w:t>
      </w:r>
    </w:p>
    <w:p w:rsidR="00522FC1" w:rsidRDefault="00522FC1"/>
    <w:p w:rsidR="00522FC1" w:rsidRDefault="00522FC1">
      <w:pPr>
        <w:sectPr w:rsidR="00522FC1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:rsidR="00522FC1" w:rsidRDefault="00522FC1"/>
    <w:tbl>
      <w:tblPr>
        <w:tblW w:w="13459" w:type="dxa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:rsidTr="00012CD9">
        <w:trPr>
          <w:tblHeader/>
        </w:trPr>
        <w:tc>
          <w:tcPr>
            <w:tcW w:w="2261" w:type="dxa"/>
            <w:shd w:val="clear" w:color="auto" w:fill="E6E6E6"/>
          </w:tcPr>
          <w:p w:rsidR="00522FC1" w:rsidRDefault="00522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:rsidR="00522FC1" w:rsidRDefault="00522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Alle-kirjoitus,</w:t>
            </w:r>
          </w:p>
          <w:p w:rsidR="00522FC1" w:rsidRDefault="00522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K=</w:t>
            </w:r>
          </w:p>
          <w:p w:rsidR="00522FC1" w:rsidRDefault="00522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:rsidR="00522FC1" w:rsidRDefault="00522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RelatedDocument käyttötarkoitus</w:t>
            </w:r>
          </w:p>
        </w:tc>
        <w:tc>
          <w:tcPr>
            <w:tcW w:w="2835" w:type="dxa"/>
            <w:shd w:val="clear" w:color="auto" w:fill="E6E6E6"/>
          </w:tcPr>
          <w:p w:rsidR="00522FC1" w:rsidRDefault="00522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Versio ja setId headerissa</w:t>
            </w:r>
          </w:p>
        </w:tc>
        <w:tc>
          <w:tcPr>
            <w:tcW w:w="2693" w:type="dxa"/>
            <w:shd w:val="clear" w:color="auto" w:fill="E6E6E6"/>
          </w:tcPr>
          <w:p w:rsidR="00522FC1" w:rsidRDefault="00522F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Esimerkki: header</w:t>
            </w:r>
          </w:p>
        </w:tc>
        <w:tc>
          <w:tcPr>
            <w:tcW w:w="2977" w:type="dxa"/>
            <w:shd w:val="clear" w:color="auto" w:fill="E6E6E6"/>
          </w:tcPr>
          <w:p w:rsidR="00522FC1" w:rsidRDefault="00522FC1">
            <w:pPr>
              <w:pStyle w:val="CommentSubject1"/>
              <w:rPr>
                <w:bCs w:val="0"/>
              </w:rPr>
            </w:pPr>
            <w:r>
              <w:rPr>
                <w:bCs w:val="0"/>
              </w:rPr>
              <w:t>Esimerkki: relatedDocument</w:t>
            </w:r>
          </w:p>
        </w:tc>
      </w:tr>
      <w:tr w:rsidR="00522FC1" w:rsidTr="00012CD9">
        <w:tc>
          <w:tcPr>
            <w:tcW w:w="2261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RCMR_IN000002</w:t>
            </w:r>
            <w:r w:rsidR="0064643C">
              <w:rPr>
                <w:sz w:val="20"/>
                <w:szCs w:val="20"/>
              </w:rPr>
              <w:t>FI01</w:t>
            </w:r>
          </w:p>
        </w:tc>
        <w:tc>
          <w:tcPr>
            <w:tcW w:w="709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:rsidR="00522FC1" w:rsidRDefault="00522FC1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:rsidR="00522FC1" w:rsidRDefault="00522FC1">
            <w:pPr>
              <w:rPr>
                <w:sz w:val="16"/>
                <w:szCs w:val="16"/>
              </w:rPr>
            </w:pPr>
          </w:p>
        </w:tc>
      </w:tr>
      <w:tr w:rsidR="00522FC1" w:rsidTr="00012CD9">
        <w:tc>
          <w:tcPr>
            <w:tcW w:w="2261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Lääkemääräys (uusimisen perusteella)</w:t>
            </w:r>
          </w:p>
          <w:p w:rsidR="0064643C" w:rsidRPr="0064643C" w:rsidRDefault="0064643C" w:rsidP="0064643C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:rsidR="0064643C" w:rsidRPr="0064643C" w:rsidRDefault="0064643C" w:rsidP="0064643C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  <w:p w:rsidR="0064643C" w:rsidRPr="0064643C" w:rsidRDefault="0064643C">
            <w:pPr>
              <w:rPr>
                <w:sz w:val="20"/>
                <w:szCs w:val="20"/>
                <w:lang w:val="en-US"/>
              </w:rPr>
            </w:pPr>
          </w:p>
          <w:p w:rsidR="00522FC1" w:rsidRPr="0064643C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(typeCode=APND)</w:t>
            </w:r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id=1.2.246.10.98765432.93.2006.4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setId=1.2.246.10.98765432.93.2006.4</w:t>
            </w:r>
          </w:p>
        </w:tc>
        <w:tc>
          <w:tcPr>
            <w:tcW w:w="2977" w:type="dxa"/>
          </w:tcPr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sz w:val="16"/>
                <w:szCs w:val="16"/>
              </w:rPr>
              <w:t>setId=1.2.246.10.98765432.93.2006.23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:rsidTr="00012CD9">
        <w:tc>
          <w:tcPr>
            <w:tcW w:w="2261" w:type="dxa"/>
          </w:tcPr>
          <w:p w:rsidR="00522FC1" w:rsidRPr="0064643C" w:rsidRDefault="00522FC1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 xml:space="preserve">2 – Lääkemääräyksen mitätöinti </w:t>
            </w:r>
          </w:p>
          <w:p w:rsidR="0064643C" w:rsidRPr="0087784E" w:rsidRDefault="0064643C" w:rsidP="0064643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:rsidR="0064643C" w:rsidRPr="0087784E" w:rsidRDefault="0064643C" w:rsidP="0064643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Prescription Document Repudiation From Originator</w:t>
            </w:r>
          </w:p>
          <w:p w:rsidR="00522FC1" w:rsidRPr="0064643C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:rsidR="00522FC1" w:rsidRDefault="00522FC1">
            <w:pPr>
              <w:rPr>
                <w:sz w:val="20"/>
                <w:szCs w:val="20"/>
              </w:rPr>
            </w:pPr>
            <w:bookmarkStart w:id="676" w:name="OLE_LINK1"/>
            <w:bookmarkStart w:id="677" w:name="OLE_LINK2"/>
            <w:r>
              <w:rPr>
                <w:sz w:val="20"/>
                <w:szCs w:val="20"/>
              </w:rPr>
              <w:t>Alkuperäinen lääkemääräys (typeCode=RPLC)</w:t>
            </w:r>
            <w:bookmarkEnd w:id="676"/>
            <w:bookmarkEnd w:id="677"/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mitätöitävässä lääkemääräyksessä.</w:t>
            </w:r>
          </w:p>
        </w:tc>
        <w:tc>
          <w:tcPr>
            <w:tcW w:w="2693" w:type="dxa"/>
          </w:tcPr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</w:t>
            </w:r>
            <w:ins w:id="678" w:author="Kela" w:date="2011-06-20T12:36:00Z">
              <w:r w:rsidR="00B36130">
                <w:rPr>
                  <w:sz w:val="16"/>
                  <w:szCs w:val="16"/>
                  <w:lang w:val="en-US"/>
                </w:rPr>
                <w:t>3</w:t>
              </w:r>
            </w:ins>
            <w:del w:id="679" w:author="Kela" w:date="2011-06-20T12:36:00Z">
              <w:r w:rsidR="00B36130" w:rsidDel="00B36130">
                <w:rPr>
                  <w:sz w:val="16"/>
                  <w:szCs w:val="16"/>
                  <w:lang w:val="en-US"/>
                </w:rPr>
                <w:delText>1</w:delText>
              </w:r>
            </w:del>
          </w:p>
          <w:p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:rsidTr="00012CD9">
        <w:tc>
          <w:tcPr>
            <w:tcW w:w="2261" w:type="dxa"/>
          </w:tcPr>
          <w:p w:rsidR="00522FC1" w:rsidRPr="0005050A" w:rsidRDefault="00522FC1">
            <w:pPr>
              <w:rPr>
                <w:sz w:val="20"/>
                <w:szCs w:val="20"/>
                <w:lang w:val="en-GB"/>
                <w:rPrChange w:id="680" w:author="Kela" w:date="2011-06-20T12:23:00Z">
                  <w:rPr>
                    <w:sz w:val="20"/>
                    <w:szCs w:val="20"/>
                  </w:rPr>
                </w:rPrChange>
              </w:rPr>
            </w:pPr>
            <w:r w:rsidRPr="0005050A">
              <w:rPr>
                <w:sz w:val="20"/>
                <w:szCs w:val="20"/>
                <w:lang w:val="en-GB"/>
                <w:rPrChange w:id="681" w:author="Kela" w:date="2011-06-20T12:23:00Z">
                  <w:rPr>
                    <w:sz w:val="20"/>
                    <w:szCs w:val="20"/>
                  </w:rPr>
                </w:rPrChange>
              </w:rPr>
              <w:t xml:space="preserve">3 - </w:t>
            </w:r>
            <w:proofErr w:type="spellStart"/>
            <w:r w:rsidRPr="0005050A">
              <w:rPr>
                <w:sz w:val="20"/>
                <w:szCs w:val="20"/>
                <w:lang w:val="en-GB"/>
                <w:rPrChange w:id="682" w:author="Kela" w:date="2011-06-20T12:23:00Z">
                  <w:rPr>
                    <w:sz w:val="20"/>
                    <w:szCs w:val="20"/>
                  </w:rPr>
                </w:rPrChange>
              </w:rPr>
              <w:t>Lääkemääräyksen</w:t>
            </w:r>
            <w:proofErr w:type="spellEnd"/>
            <w:r w:rsidRPr="0005050A">
              <w:rPr>
                <w:sz w:val="20"/>
                <w:szCs w:val="20"/>
                <w:lang w:val="en-GB"/>
                <w:rPrChange w:id="683" w:author="Kela" w:date="2011-06-20T12:23:00Z">
                  <w:rPr>
                    <w:sz w:val="20"/>
                    <w:szCs w:val="20"/>
                  </w:rPr>
                </w:rPrChange>
              </w:rPr>
              <w:t xml:space="preserve"> </w:t>
            </w:r>
            <w:proofErr w:type="spellStart"/>
            <w:r w:rsidRPr="0005050A">
              <w:rPr>
                <w:sz w:val="20"/>
                <w:szCs w:val="20"/>
                <w:lang w:val="en-GB"/>
                <w:rPrChange w:id="684" w:author="Kela" w:date="2011-06-20T12:23:00Z">
                  <w:rPr>
                    <w:sz w:val="20"/>
                    <w:szCs w:val="20"/>
                  </w:rPr>
                </w:rPrChange>
              </w:rPr>
              <w:t>korjaus</w:t>
            </w:r>
            <w:proofErr w:type="spellEnd"/>
          </w:p>
          <w:p w:rsidR="00012CD9" w:rsidRPr="0087784E" w:rsidRDefault="00012CD9" w:rsidP="00012CD9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:rsidR="00522FC1" w:rsidRPr="0005050A" w:rsidRDefault="00522FC1" w:rsidP="00012CD9">
            <w:pPr>
              <w:rPr>
                <w:sz w:val="20"/>
                <w:szCs w:val="20"/>
                <w:lang w:val="en-GB"/>
                <w:rPrChange w:id="685" w:author="Kela" w:date="2011-06-20T12:23:00Z">
                  <w:rPr>
                    <w:sz w:val="20"/>
                    <w:szCs w:val="20"/>
                  </w:rPr>
                </w:rPrChange>
              </w:rPr>
            </w:pPr>
          </w:p>
        </w:tc>
        <w:tc>
          <w:tcPr>
            <w:tcW w:w="709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(typeCode=RPLC)</w:t>
            </w:r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korjattavassa lääkemääräyksessä.</w:t>
            </w:r>
          </w:p>
        </w:tc>
        <w:tc>
          <w:tcPr>
            <w:tcW w:w="2693" w:type="dxa"/>
          </w:tcPr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Tr="00012CD9">
        <w:tc>
          <w:tcPr>
            <w:tcW w:w="2261" w:type="dxa"/>
          </w:tcPr>
          <w:p w:rsidR="00522FC1" w:rsidRPr="00012CD9" w:rsidRDefault="00522FC1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4 – Lukitus</w:t>
            </w:r>
          </w:p>
          <w:p w:rsidR="00522FC1" w:rsidRPr="00012CD9" w:rsidRDefault="00012CD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RCMR_IN000008FI01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(typeCode=APND)</w:t>
            </w:r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</w:tc>
        <w:tc>
          <w:tcPr>
            <w:tcW w:w="2977" w:type="dxa"/>
          </w:tcPr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Tr="00012CD9">
        <w:tc>
          <w:tcPr>
            <w:tcW w:w="2261" w:type="dxa"/>
          </w:tcPr>
          <w:p w:rsidR="00522FC1" w:rsidRPr="00012CD9" w:rsidRDefault="00522FC1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5 - Lukituksen purku</w:t>
            </w:r>
          </w:p>
          <w:p w:rsidR="00012CD9" w:rsidRPr="004E20ED" w:rsidRDefault="00012CD9" w:rsidP="00012CD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r w:rsidRPr="004E20ED">
              <w:rPr>
                <w:sz w:val="20"/>
                <w:szCs w:val="20"/>
                <w:lang w:val="en-US"/>
              </w:rPr>
              <w:t xml:space="preserve">Prescription Lock </w:t>
            </w:r>
            <w:r w:rsidRPr="004E20ED">
              <w:rPr>
                <w:sz w:val="20"/>
                <w:szCs w:val="20"/>
                <w:lang w:val="en-US"/>
              </w:rPr>
              <w:lastRenderedPageBreak/>
              <w:t>Cancellation</w:t>
            </w:r>
          </w:p>
          <w:p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(typeCode=APND)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Purettava lukitussanoma (typecCode=RPLC)</w:t>
            </w:r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kasvaa yhdellä.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lukitussamossa.</w:t>
            </w:r>
          </w:p>
        </w:tc>
        <w:tc>
          <w:tcPr>
            <w:tcW w:w="2693" w:type="dxa"/>
          </w:tcPr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</w:tc>
        <w:tc>
          <w:tcPr>
            <w:tcW w:w="2977" w:type="dxa"/>
          </w:tcPr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lastRenderedPageBreak/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code=4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Tr="00012CD9">
        <w:tc>
          <w:tcPr>
            <w:tcW w:w="2261" w:type="dxa"/>
          </w:tcPr>
          <w:p w:rsidR="00522FC1" w:rsidRPr="0005050A" w:rsidRDefault="00522FC1">
            <w:pPr>
              <w:keepLines/>
              <w:rPr>
                <w:sz w:val="20"/>
                <w:szCs w:val="20"/>
                <w:lang w:val="en-GB"/>
                <w:rPrChange w:id="686" w:author="Kela" w:date="2011-06-20T12:23:00Z">
                  <w:rPr>
                    <w:sz w:val="20"/>
                    <w:szCs w:val="20"/>
                  </w:rPr>
                </w:rPrChange>
              </w:rPr>
            </w:pPr>
            <w:r w:rsidRPr="0005050A">
              <w:rPr>
                <w:sz w:val="20"/>
                <w:szCs w:val="20"/>
                <w:lang w:val="en-GB"/>
                <w:rPrChange w:id="687" w:author="Kela" w:date="2011-06-20T12:23:00Z">
                  <w:rPr>
                    <w:sz w:val="20"/>
                    <w:szCs w:val="20"/>
                  </w:rPr>
                </w:rPrChange>
              </w:rPr>
              <w:lastRenderedPageBreak/>
              <w:t xml:space="preserve">6 – </w:t>
            </w:r>
            <w:proofErr w:type="spellStart"/>
            <w:r w:rsidRPr="0005050A">
              <w:rPr>
                <w:sz w:val="20"/>
                <w:szCs w:val="20"/>
                <w:lang w:val="en-GB"/>
                <w:rPrChange w:id="688" w:author="Kela" w:date="2011-06-20T12:23:00Z">
                  <w:rPr>
                    <w:sz w:val="20"/>
                    <w:szCs w:val="20"/>
                  </w:rPr>
                </w:rPrChange>
              </w:rPr>
              <w:t>Varaus</w:t>
            </w:r>
            <w:proofErr w:type="spellEnd"/>
          </w:p>
          <w:p w:rsidR="00012CD9" w:rsidRDefault="00012CD9" w:rsidP="00012CD9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:rsidR="00012CD9" w:rsidRDefault="00012CD9" w:rsidP="00012CD9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:rsidR="00522FC1" w:rsidRPr="0005050A" w:rsidRDefault="00522FC1" w:rsidP="00012CD9">
            <w:pPr>
              <w:keepLines/>
              <w:rPr>
                <w:sz w:val="20"/>
                <w:szCs w:val="20"/>
                <w:lang w:val="en-GB"/>
                <w:rPrChange w:id="689" w:author="Kela" w:date="2011-06-20T12:23:00Z">
                  <w:rPr>
                    <w:sz w:val="20"/>
                    <w:szCs w:val="20"/>
                  </w:rPr>
                </w:rPrChange>
              </w:rPr>
            </w:pPr>
          </w:p>
        </w:tc>
        <w:tc>
          <w:tcPr>
            <w:tcW w:w="709" w:type="dxa"/>
          </w:tcPr>
          <w:p w:rsidR="00522FC1" w:rsidRPr="0005050A" w:rsidRDefault="00522FC1">
            <w:pPr>
              <w:keepLines/>
              <w:rPr>
                <w:sz w:val="20"/>
                <w:szCs w:val="20"/>
                <w:lang w:val="en-GB"/>
                <w:rPrChange w:id="690" w:author="Kela" w:date="2011-06-20T12:23:00Z">
                  <w:rPr>
                    <w:sz w:val="20"/>
                    <w:szCs w:val="20"/>
                  </w:rPr>
                </w:rPrChange>
              </w:rPr>
            </w:pPr>
          </w:p>
        </w:tc>
        <w:tc>
          <w:tcPr>
            <w:tcW w:w="1984" w:type="dxa"/>
          </w:tcPr>
          <w:p w:rsidR="00522FC1" w:rsidRDefault="00522FC1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(typeCode=APND)</w:t>
            </w:r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:rsidR="00522FC1" w:rsidRDefault="00522FC1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:rsidR="00522FC1" w:rsidRDefault="00522FC1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:rsidR="00522FC1" w:rsidRDefault="00522FC1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:rsidR="00522FC1" w:rsidRDefault="00522FC1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</w:tc>
        <w:tc>
          <w:tcPr>
            <w:tcW w:w="2977" w:type="dxa"/>
          </w:tcPr>
          <w:p w:rsidR="00522FC1" w:rsidRDefault="00522FC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:rsidR="00522FC1" w:rsidRDefault="00522FC1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:rsidR="00522FC1" w:rsidRDefault="00522FC1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:rsidR="00522FC1" w:rsidRDefault="00522FC1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Tr="00012CD9">
        <w:tc>
          <w:tcPr>
            <w:tcW w:w="2261" w:type="dxa"/>
          </w:tcPr>
          <w:p w:rsidR="00522FC1" w:rsidRPr="0005050A" w:rsidRDefault="00522FC1">
            <w:pPr>
              <w:rPr>
                <w:sz w:val="20"/>
                <w:szCs w:val="20"/>
                <w:lang w:val="en-GB"/>
                <w:rPrChange w:id="691" w:author="Kela" w:date="2011-06-20T12:23:00Z">
                  <w:rPr>
                    <w:sz w:val="20"/>
                    <w:szCs w:val="20"/>
                  </w:rPr>
                </w:rPrChange>
              </w:rPr>
            </w:pPr>
            <w:r w:rsidRPr="0005050A">
              <w:rPr>
                <w:sz w:val="20"/>
                <w:szCs w:val="20"/>
                <w:lang w:val="en-GB"/>
                <w:rPrChange w:id="692" w:author="Kela" w:date="2011-06-20T12:23:00Z">
                  <w:rPr>
                    <w:sz w:val="20"/>
                    <w:szCs w:val="20"/>
                  </w:rPr>
                </w:rPrChange>
              </w:rPr>
              <w:t xml:space="preserve">7 - </w:t>
            </w:r>
            <w:proofErr w:type="spellStart"/>
            <w:r w:rsidRPr="0005050A">
              <w:rPr>
                <w:sz w:val="20"/>
                <w:szCs w:val="20"/>
                <w:lang w:val="en-GB"/>
                <w:rPrChange w:id="693" w:author="Kela" w:date="2011-06-20T12:23:00Z">
                  <w:rPr>
                    <w:sz w:val="20"/>
                    <w:szCs w:val="20"/>
                  </w:rPr>
                </w:rPrChange>
              </w:rPr>
              <w:t>Varauksen</w:t>
            </w:r>
            <w:proofErr w:type="spellEnd"/>
            <w:r w:rsidRPr="0005050A">
              <w:rPr>
                <w:sz w:val="20"/>
                <w:szCs w:val="20"/>
                <w:lang w:val="en-GB"/>
                <w:rPrChange w:id="694" w:author="Kela" w:date="2011-06-20T12:23:00Z">
                  <w:rPr>
                    <w:sz w:val="20"/>
                    <w:szCs w:val="20"/>
                  </w:rPr>
                </w:rPrChange>
              </w:rPr>
              <w:t xml:space="preserve"> </w:t>
            </w:r>
            <w:proofErr w:type="spellStart"/>
            <w:r w:rsidRPr="0005050A">
              <w:rPr>
                <w:sz w:val="20"/>
                <w:szCs w:val="20"/>
                <w:lang w:val="en-GB"/>
                <w:rPrChange w:id="695" w:author="Kela" w:date="2011-06-20T12:23:00Z">
                  <w:rPr>
                    <w:sz w:val="20"/>
                    <w:szCs w:val="20"/>
                  </w:rPr>
                </w:rPrChange>
              </w:rPr>
              <w:t>purku</w:t>
            </w:r>
            <w:proofErr w:type="spellEnd"/>
          </w:p>
          <w:p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:rsidR="00522FC1" w:rsidRPr="0005050A" w:rsidRDefault="00522FC1" w:rsidP="00012CD9">
            <w:pPr>
              <w:rPr>
                <w:sz w:val="20"/>
                <w:szCs w:val="20"/>
                <w:lang w:val="en-GB"/>
                <w:rPrChange w:id="696" w:author="Kela" w:date="2011-06-20T12:23:00Z">
                  <w:rPr>
                    <w:sz w:val="20"/>
                    <w:szCs w:val="20"/>
                  </w:rPr>
                </w:rPrChange>
              </w:rPr>
            </w:pPr>
          </w:p>
        </w:tc>
        <w:tc>
          <w:tcPr>
            <w:tcW w:w="709" w:type="dxa"/>
          </w:tcPr>
          <w:p w:rsidR="00522FC1" w:rsidRPr="0005050A" w:rsidRDefault="00522FC1">
            <w:pPr>
              <w:rPr>
                <w:sz w:val="20"/>
                <w:szCs w:val="20"/>
                <w:lang w:val="en-GB"/>
                <w:rPrChange w:id="697" w:author="Kela" w:date="2011-06-20T12:23:00Z">
                  <w:rPr>
                    <w:sz w:val="20"/>
                    <w:szCs w:val="20"/>
                  </w:rPr>
                </w:rPrChange>
              </w:rPr>
            </w:pPr>
          </w:p>
        </w:tc>
        <w:tc>
          <w:tcPr>
            <w:tcW w:w="1984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(typeCode=APND)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(typecCode=RPLC)</w:t>
            </w:r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varauksessa.</w:t>
            </w:r>
          </w:p>
        </w:tc>
        <w:tc>
          <w:tcPr>
            <w:tcW w:w="2693" w:type="dxa"/>
          </w:tcPr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</w:tc>
        <w:tc>
          <w:tcPr>
            <w:tcW w:w="2977" w:type="dxa"/>
          </w:tcPr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code=6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Tr="00012CD9">
        <w:tc>
          <w:tcPr>
            <w:tcW w:w="2261" w:type="dxa"/>
          </w:tcPr>
          <w:p w:rsidR="00522FC1" w:rsidRPr="00012CD9" w:rsidRDefault="00522FC1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8 – Uusimispyyntö</w:t>
            </w:r>
          </w:p>
          <w:p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:rsidR="00012CD9" w:rsidRPr="004E20ED" w:rsidRDefault="00012CD9" w:rsidP="00012CD9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(typeCode=APND)</w:t>
            </w:r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setId=1.2.246.10.2323232.93.2006.23</w:t>
            </w:r>
          </w:p>
        </w:tc>
        <w:tc>
          <w:tcPr>
            <w:tcW w:w="2977" w:type="dxa"/>
          </w:tcPr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Tr="00012CD9">
        <w:tc>
          <w:tcPr>
            <w:tcW w:w="2261" w:type="dxa"/>
          </w:tcPr>
          <w:p w:rsidR="00522FC1" w:rsidRPr="001F3C8F" w:rsidRDefault="00522FC1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</w:t>
            </w:r>
            <w:r w:rsidR="001F3C8F" w:rsidRPr="001F3C8F">
              <w:rPr>
                <w:sz w:val="20"/>
                <w:szCs w:val="20"/>
              </w:rPr>
              <w:t xml:space="preserve"> (ei lähetetä, kun uusimispyyntö hyväksytään)</w:t>
            </w:r>
          </w:p>
          <w:p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:rsidR="00012CD9" w:rsidRPr="004E20ED" w:rsidRDefault="00012CD9" w:rsidP="00012CD9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522FC1" w:rsidRDefault="00522FC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Vastattu uusimispyyntö (</w:t>
            </w:r>
            <w:proofErr w:type="spellStart"/>
            <w:r>
              <w:rPr>
                <w:sz w:val="20"/>
                <w:szCs w:val="20"/>
              </w:rPr>
              <w:t>typeCode=</w:t>
            </w:r>
            <w:r w:rsidR="006E7360">
              <w:rPr>
                <w:sz w:val="20"/>
                <w:szCs w:val="20"/>
              </w:rPr>
              <w:t>RPLC</w:t>
            </w:r>
            <w:proofErr w:type="spellEnd"/>
            <w:r>
              <w:rPr>
                <w:sz w:val="20"/>
                <w:szCs w:val="20"/>
              </w:rPr>
              <w:t>)</w:t>
            </w:r>
            <w:proofErr w:type="gramEnd"/>
          </w:p>
          <w:p w:rsidR="00522FC1" w:rsidRDefault="00AD1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typeCode=APND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uusimispyynnössä.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setId=1.2.246.10.2323232.93.2006.23</w:t>
            </w:r>
          </w:p>
        </w:tc>
        <w:tc>
          <w:tcPr>
            <w:tcW w:w="2977" w:type="dxa"/>
          </w:tcPr>
          <w:p w:rsidR="00271093" w:rsidRPr="009F60E9" w:rsidRDefault="00271093" w:rsidP="0027109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sv-SE" w:eastAsia="en-US"/>
              </w:rPr>
            </w:pPr>
            <w:r w:rsidRPr="009F60E9">
              <w:rPr>
                <w:color w:val="0000FF"/>
                <w:sz w:val="16"/>
                <w:szCs w:val="16"/>
                <w:highlight w:val="white"/>
                <w:lang w:val="sv-SE" w:eastAsia="en-US"/>
              </w:rPr>
              <w:t>&lt;</w:t>
            </w:r>
            <w:proofErr w:type="spellStart"/>
            <w:r w:rsidRPr="009F60E9">
              <w:rPr>
                <w:color w:val="800000"/>
                <w:sz w:val="16"/>
                <w:szCs w:val="16"/>
                <w:highlight w:val="white"/>
                <w:lang w:val="sv-SE" w:eastAsia="en-US"/>
              </w:rPr>
              <w:t>relatedDoc</w:t>
            </w:r>
            <w:proofErr w:type="spellEnd"/>
            <w:r w:rsidRPr="009F60E9">
              <w:rPr>
                <w:color w:val="800000"/>
                <w:sz w:val="16"/>
                <w:szCs w:val="16"/>
                <w:highlight w:val="white"/>
                <w:lang w:val="sv-SE" w:eastAsia="en-US"/>
              </w:rPr>
              <w:t xml:space="preserve"> </w:t>
            </w:r>
            <w:proofErr w:type="spellStart"/>
            <w:r w:rsidRPr="009F60E9">
              <w:rPr>
                <w:color w:val="FF0000"/>
                <w:sz w:val="16"/>
                <w:szCs w:val="16"/>
                <w:highlight w:val="white"/>
                <w:lang w:val="sv-SE" w:eastAsia="en-US"/>
              </w:rPr>
              <w:t>typeCode</w:t>
            </w:r>
            <w:r w:rsidRPr="009F60E9">
              <w:rPr>
                <w:color w:val="0000FF"/>
                <w:sz w:val="16"/>
                <w:szCs w:val="16"/>
                <w:highlight w:val="white"/>
                <w:lang w:val="sv-SE" w:eastAsia="en-US"/>
              </w:rPr>
              <w:t>="</w:t>
            </w:r>
            <w:r w:rsidRPr="009F60E9">
              <w:rPr>
                <w:color w:val="000000"/>
                <w:sz w:val="16"/>
                <w:szCs w:val="16"/>
                <w:highlight w:val="white"/>
                <w:lang w:val="sv-SE" w:eastAsia="en-US"/>
              </w:rPr>
              <w:t>APND</w:t>
            </w:r>
            <w:proofErr w:type="spellEnd"/>
            <w:r w:rsidRPr="009F60E9">
              <w:rPr>
                <w:color w:val="0000FF"/>
                <w:sz w:val="16"/>
                <w:szCs w:val="16"/>
                <w:highlight w:val="white"/>
                <w:lang w:val="sv-SE" w:eastAsia="en-US"/>
              </w:rPr>
              <w:t>"&gt;</w:t>
            </w:r>
          </w:p>
          <w:p w:rsidR="00271093" w:rsidRDefault="00271093" w:rsidP="002710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</w:t>
            </w:r>
            <w:r w:rsidR="00AD1D69">
              <w:rPr>
                <w:sz w:val="16"/>
                <w:szCs w:val="16"/>
                <w:lang w:val="en-US"/>
              </w:rPr>
              <w:t>2</w:t>
            </w:r>
          </w:p>
          <w:p w:rsidR="00271093" w:rsidRDefault="00271093" w:rsidP="002710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:rsidR="00271093" w:rsidRDefault="00271093" w:rsidP="00271093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</w:t>
            </w:r>
            <w:r w:rsidR="00AD1D69">
              <w:rPr>
                <w:sz w:val="16"/>
                <w:szCs w:val="16"/>
                <w:lang w:val="en-US"/>
              </w:rPr>
              <w:t>1</w:t>
            </w:r>
          </w:p>
          <w:p w:rsidR="00271093" w:rsidRDefault="00271093" w:rsidP="00271093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="006E7360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setId=1.2.246.10.2323232.93.2006.23</w:t>
            </w:r>
          </w:p>
          <w:p w:rsidR="00522FC1" w:rsidRDefault="00522FC1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22FC1" w:rsidTr="00012CD9">
        <w:tc>
          <w:tcPr>
            <w:tcW w:w="2261" w:type="dxa"/>
          </w:tcPr>
          <w:p w:rsidR="00522FC1" w:rsidRDefault="00522FC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10 – Toimitus</w:t>
            </w:r>
          </w:p>
          <w:p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:rsidR="00012CD9" w:rsidRPr="005951DF" w:rsidRDefault="00012CD9" w:rsidP="00012CD9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:rsidR="00522FC1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522FC1" w:rsidRDefault="00522FC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:rsidTr="00012CD9">
        <w:tc>
          <w:tcPr>
            <w:tcW w:w="2261" w:type="dxa"/>
          </w:tcPr>
          <w:p w:rsidR="00522FC1" w:rsidRPr="0005050A" w:rsidRDefault="00522FC1">
            <w:pPr>
              <w:rPr>
                <w:sz w:val="20"/>
                <w:szCs w:val="20"/>
                <w:lang w:val="en-GB"/>
                <w:rPrChange w:id="698" w:author="Kela" w:date="2011-06-20T12:23:00Z">
                  <w:rPr>
                    <w:sz w:val="20"/>
                    <w:szCs w:val="20"/>
                  </w:rPr>
                </w:rPrChange>
              </w:rPr>
            </w:pPr>
            <w:r w:rsidRPr="0005050A">
              <w:rPr>
                <w:sz w:val="20"/>
                <w:szCs w:val="20"/>
                <w:lang w:val="en-GB"/>
                <w:rPrChange w:id="699" w:author="Kela" w:date="2011-06-20T12:23:00Z">
                  <w:rPr>
                    <w:sz w:val="20"/>
                    <w:szCs w:val="20"/>
                  </w:rPr>
                </w:rPrChange>
              </w:rPr>
              <w:t xml:space="preserve">11 - </w:t>
            </w:r>
            <w:proofErr w:type="spellStart"/>
            <w:r w:rsidRPr="0005050A">
              <w:rPr>
                <w:sz w:val="20"/>
                <w:szCs w:val="20"/>
                <w:lang w:val="en-GB"/>
                <w:rPrChange w:id="700" w:author="Kela" w:date="2011-06-20T12:23:00Z">
                  <w:rPr>
                    <w:sz w:val="20"/>
                    <w:szCs w:val="20"/>
                  </w:rPr>
                </w:rPrChange>
              </w:rPr>
              <w:t>Toimituksen</w:t>
            </w:r>
            <w:proofErr w:type="spellEnd"/>
            <w:r w:rsidRPr="0005050A">
              <w:rPr>
                <w:sz w:val="20"/>
                <w:szCs w:val="20"/>
                <w:lang w:val="en-GB"/>
                <w:rPrChange w:id="701" w:author="Kela" w:date="2011-06-20T12:23:00Z">
                  <w:rPr>
                    <w:sz w:val="20"/>
                    <w:szCs w:val="20"/>
                  </w:rPr>
                </w:rPrChange>
              </w:rPr>
              <w:t xml:space="preserve"> </w:t>
            </w:r>
            <w:proofErr w:type="spellStart"/>
            <w:r w:rsidRPr="0005050A">
              <w:rPr>
                <w:sz w:val="20"/>
                <w:szCs w:val="20"/>
                <w:lang w:val="en-GB"/>
                <w:rPrChange w:id="702" w:author="Kela" w:date="2011-06-20T12:23:00Z">
                  <w:rPr>
                    <w:sz w:val="20"/>
                    <w:szCs w:val="20"/>
                  </w:rPr>
                </w:rPrChange>
              </w:rPr>
              <w:t>mitätöinti</w:t>
            </w:r>
            <w:proofErr w:type="spellEnd"/>
          </w:p>
          <w:p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:rsidR="00522FC1" w:rsidRPr="00012CD9" w:rsidRDefault="00012CD9" w:rsidP="00012CD9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(typeCode=RPLC)</w:t>
            </w:r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mitätöitävässä toimituksessa.</w:t>
            </w:r>
          </w:p>
        </w:tc>
        <w:tc>
          <w:tcPr>
            <w:tcW w:w="2693" w:type="dxa"/>
          </w:tcPr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:rsidR="00522FC1" w:rsidRDefault="00522FC1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:rsidR="00522FC1" w:rsidRDefault="00522FC1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:rsidR="00522FC1" w:rsidRDefault="00522FC1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:rsidR="00522FC1" w:rsidRDefault="00522FC1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:rsidR="00522FC1" w:rsidRPr="00FD1472" w:rsidRDefault="00522FC1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:rsidR="00522FC1" w:rsidRPr="00FD1472" w:rsidRDefault="00522FC1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:rsidR="00522FC1" w:rsidRPr="00FD1472" w:rsidRDefault="00522FC1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setId=1.2.246.10.98765432.93.2006.25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Tr="00012CD9">
        <w:tc>
          <w:tcPr>
            <w:tcW w:w="2261" w:type="dxa"/>
          </w:tcPr>
          <w:p w:rsidR="00522FC1" w:rsidRPr="00012CD9" w:rsidRDefault="00522FC1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12 - Toimituksen korjaus</w:t>
            </w:r>
          </w:p>
          <w:p w:rsidR="00012CD9" w:rsidRPr="005951DF" w:rsidRDefault="00012CD9" w:rsidP="00012CD9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:rsidR="00012CD9" w:rsidRPr="005951DF" w:rsidRDefault="00012CD9" w:rsidP="00012CD9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(typeCode=RPLC)</w:t>
            </w:r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korjattavassa toimituksessa.</w:t>
            </w:r>
          </w:p>
        </w:tc>
        <w:tc>
          <w:tcPr>
            <w:tcW w:w="2693" w:type="dxa"/>
          </w:tcPr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code=10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  <w:p w:rsidR="00522FC1" w:rsidRDefault="00522FC1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:rsidTr="00012CD9">
        <w:tc>
          <w:tcPr>
            <w:tcW w:w="2261" w:type="dxa"/>
          </w:tcPr>
          <w:p w:rsidR="00522FC1" w:rsidRPr="0005050A" w:rsidRDefault="00522FC1">
            <w:pPr>
              <w:keepLines/>
              <w:rPr>
                <w:sz w:val="20"/>
                <w:szCs w:val="20"/>
                <w:lang w:val="en-GB"/>
                <w:rPrChange w:id="703" w:author="Kela" w:date="2011-06-20T12:23:00Z">
                  <w:rPr>
                    <w:sz w:val="20"/>
                    <w:szCs w:val="20"/>
                  </w:rPr>
                </w:rPrChange>
              </w:rPr>
            </w:pPr>
            <w:r w:rsidRPr="0005050A">
              <w:rPr>
                <w:sz w:val="20"/>
                <w:szCs w:val="20"/>
                <w:lang w:val="en-GB"/>
                <w:rPrChange w:id="704" w:author="Kela" w:date="2011-06-20T12:23:00Z">
                  <w:rPr>
                    <w:sz w:val="20"/>
                    <w:szCs w:val="20"/>
                  </w:rPr>
                </w:rPrChange>
              </w:rPr>
              <w:t xml:space="preserve">16 – </w:t>
            </w:r>
            <w:proofErr w:type="spellStart"/>
            <w:r w:rsidRPr="0005050A">
              <w:rPr>
                <w:sz w:val="20"/>
                <w:szCs w:val="20"/>
                <w:lang w:val="en-GB"/>
                <w:rPrChange w:id="705" w:author="Kela" w:date="2011-06-20T12:23:00Z">
                  <w:rPr>
                    <w:sz w:val="20"/>
                    <w:szCs w:val="20"/>
                  </w:rPr>
                </w:rPrChange>
              </w:rPr>
              <w:t>Annosjakelu</w:t>
            </w:r>
            <w:proofErr w:type="spellEnd"/>
          </w:p>
          <w:p w:rsidR="00012CD9" w:rsidRDefault="00012CD9" w:rsidP="00012CD9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:rsidR="00012CD9" w:rsidRDefault="00012CD9" w:rsidP="00012CD9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:rsidR="00522FC1" w:rsidRPr="00012CD9" w:rsidRDefault="00522FC1" w:rsidP="00012CD9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522FC1" w:rsidRPr="00012CD9" w:rsidRDefault="00522FC1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522FC1" w:rsidRDefault="00522FC1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(typeCode=APND)</w:t>
            </w:r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:rsidR="00522FC1" w:rsidRDefault="00522FC1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:rsidR="00522FC1" w:rsidRDefault="00522FC1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</w:t>
            </w:r>
            <w:proofErr w:type="gramStart"/>
            <w:r>
              <w:rPr>
                <w:sz w:val="16"/>
                <w:szCs w:val="16"/>
                <w:lang w:val="sv-SE"/>
              </w:rPr>
              <w:t>98765432.93</w:t>
            </w:r>
            <w:proofErr w:type="gramEnd"/>
            <w:r>
              <w:rPr>
                <w:sz w:val="16"/>
                <w:szCs w:val="16"/>
                <w:lang w:val="sv-SE"/>
              </w:rPr>
              <w:t>.2006.8</w:t>
            </w:r>
          </w:p>
          <w:p w:rsidR="00522FC1" w:rsidRDefault="00522FC1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:rsidR="00522FC1" w:rsidRDefault="00522FC1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setId=1.2.246.10.</w:t>
            </w:r>
            <w:proofErr w:type="gramStart"/>
            <w:r>
              <w:rPr>
                <w:sz w:val="16"/>
                <w:szCs w:val="16"/>
                <w:lang w:val="sv-SE"/>
              </w:rPr>
              <w:t>98765432.93</w:t>
            </w:r>
            <w:proofErr w:type="gramEnd"/>
            <w:r>
              <w:rPr>
                <w:sz w:val="16"/>
                <w:szCs w:val="16"/>
                <w:lang w:val="sv-SE"/>
              </w:rPr>
              <w:t>.2006.8</w:t>
            </w:r>
          </w:p>
        </w:tc>
        <w:tc>
          <w:tcPr>
            <w:tcW w:w="2977" w:type="dxa"/>
          </w:tcPr>
          <w:p w:rsidR="00522FC1" w:rsidRDefault="00522FC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:rsidR="00522FC1" w:rsidRDefault="00522FC1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:rsidR="00522FC1" w:rsidRDefault="00522FC1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:rsidR="00522FC1" w:rsidRDefault="00522FC1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:rsidTr="00012CD9">
        <w:tc>
          <w:tcPr>
            <w:tcW w:w="2261" w:type="dxa"/>
          </w:tcPr>
          <w:p w:rsidR="00522FC1" w:rsidRPr="0005050A" w:rsidRDefault="00522FC1">
            <w:pPr>
              <w:rPr>
                <w:sz w:val="20"/>
                <w:szCs w:val="20"/>
                <w:lang w:val="en-GB"/>
                <w:rPrChange w:id="706" w:author="Kela" w:date="2011-06-20T12:23:00Z">
                  <w:rPr>
                    <w:sz w:val="20"/>
                    <w:szCs w:val="20"/>
                  </w:rPr>
                </w:rPrChange>
              </w:rPr>
            </w:pPr>
            <w:r w:rsidRPr="0005050A">
              <w:rPr>
                <w:sz w:val="20"/>
                <w:szCs w:val="20"/>
                <w:lang w:val="en-GB"/>
                <w:rPrChange w:id="707" w:author="Kela" w:date="2011-06-20T12:23:00Z">
                  <w:rPr>
                    <w:sz w:val="20"/>
                    <w:szCs w:val="20"/>
                  </w:rPr>
                </w:rPrChange>
              </w:rPr>
              <w:t xml:space="preserve">17 - </w:t>
            </w:r>
            <w:proofErr w:type="spellStart"/>
            <w:r w:rsidRPr="0005050A">
              <w:rPr>
                <w:sz w:val="20"/>
                <w:szCs w:val="20"/>
                <w:lang w:val="en-GB"/>
                <w:rPrChange w:id="708" w:author="Kela" w:date="2011-06-20T12:23:00Z">
                  <w:rPr>
                    <w:sz w:val="20"/>
                    <w:szCs w:val="20"/>
                  </w:rPr>
                </w:rPrChange>
              </w:rPr>
              <w:t>Annosjakelun</w:t>
            </w:r>
            <w:proofErr w:type="spellEnd"/>
            <w:r w:rsidRPr="0005050A">
              <w:rPr>
                <w:sz w:val="20"/>
                <w:szCs w:val="20"/>
                <w:lang w:val="en-GB"/>
                <w:rPrChange w:id="709" w:author="Kela" w:date="2011-06-20T12:23:00Z">
                  <w:rPr>
                    <w:sz w:val="20"/>
                    <w:szCs w:val="20"/>
                  </w:rPr>
                </w:rPrChange>
              </w:rPr>
              <w:t xml:space="preserve"> </w:t>
            </w:r>
            <w:proofErr w:type="spellStart"/>
            <w:r w:rsidRPr="0005050A">
              <w:rPr>
                <w:sz w:val="20"/>
                <w:szCs w:val="20"/>
                <w:lang w:val="en-GB"/>
                <w:rPrChange w:id="710" w:author="Kela" w:date="2011-06-20T12:23:00Z">
                  <w:rPr>
                    <w:sz w:val="20"/>
                    <w:szCs w:val="20"/>
                  </w:rPr>
                </w:rPrChange>
              </w:rPr>
              <w:t>purku</w:t>
            </w:r>
            <w:proofErr w:type="spellEnd"/>
          </w:p>
          <w:p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:rsidR="00012CD9" w:rsidRDefault="00012CD9" w:rsidP="00012CD9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 xml:space="preserve">Prescription Portioned </w:t>
            </w:r>
            <w:r w:rsidRPr="004E20ED">
              <w:rPr>
                <w:sz w:val="20"/>
                <w:szCs w:val="20"/>
                <w:lang w:val="en-US"/>
              </w:rPr>
              <w:lastRenderedPageBreak/>
              <w:t>Fulfillment Delivery Cancellation</w:t>
            </w:r>
          </w:p>
          <w:p w:rsidR="00522FC1" w:rsidRPr="00012CD9" w:rsidRDefault="00522FC1" w:rsidP="00012CD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522FC1" w:rsidRPr="00012CD9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Lääkemääräys, jota annosjakelun purku koskee </w:t>
            </w:r>
            <w:r>
              <w:rPr>
                <w:sz w:val="20"/>
                <w:szCs w:val="20"/>
              </w:rPr>
              <w:lastRenderedPageBreak/>
              <w:t>(typeCode=APND)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(typecCode=RPLC)</w:t>
            </w:r>
          </w:p>
        </w:tc>
        <w:tc>
          <w:tcPr>
            <w:tcW w:w="2835" w:type="dxa"/>
          </w:tcPr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kasvaa yhdellä.</w:t>
            </w:r>
          </w:p>
          <w:p w:rsidR="00522FC1" w:rsidRDefault="00522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annosjakelusanomassa.</w:t>
            </w:r>
          </w:p>
        </w:tc>
        <w:tc>
          <w:tcPr>
            <w:tcW w:w="2693" w:type="dxa"/>
          </w:tcPr>
          <w:p w:rsidR="00522FC1" w:rsidRDefault="00522FC1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</w:t>
            </w:r>
            <w:proofErr w:type="gramStart"/>
            <w:r>
              <w:rPr>
                <w:sz w:val="16"/>
                <w:szCs w:val="16"/>
                <w:lang w:val="sv-SE"/>
              </w:rPr>
              <w:t>98765432.93</w:t>
            </w:r>
            <w:proofErr w:type="gramEnd"/>
            <w:r>
              <w:rPr>
                <w:sz w:val="16"/>
                <w:szCs w:val="16"/>
                <w:lang w:val="sv-SE"/>
              </w:rPr>
              <w:t>.2006.9</w:t>
            </w:r>
          </w:p>
          <w:p w:rsidR="00522FC1" w:rsidRDefault="00522FC1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:rsidR="00522FC1" w:rsidRDefault="00522FC1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setId=1.2.246.10.</w:t>
            </w:r>
            <w:proofErr w:type="gramStart"/>
            <w:r>
              <w:rPr>
                <w:sz w:val="16"/>
                <w:szCs w:val="16"/>
                <w:lang w:val="sv-SE"/>
              </w:rPr>
              <w:t>98765432.93</w:t>
            </w:r>
            <w:proofErr w:type="gramEnd"/>
            <w:r>
              <w:rPr>
                <w:sz w:val="16"/>
                <w:szCs w:val="16"/>
                <w:lang w:val="sv-SE"/>
              </w:rPr>
              <w:t>.2006.8</w:t>
            </w:r>
          </w:p>
        </w:tc>
        <w:tc>
          <w:tcPr>
            <w:tcW w:w="2977" w:type="dxa"/>
          </w:tcPr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lastRenderedPageBreak/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:rsidR="00522FC1" w:rsidRDefault="00522FC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setId=1.2.246.10.98765432.93.2006.8</w:t>
            </w:r>
          </w:p>
          <w:p w:rsidR="00522FC1" w:rsidRDefault="00522FC1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12CD9" w:rsidTr="00012CD9">
        <w:tc>
          <w:tcPr>
            <w:tcW w:w="2261" w:type="dxa"/>
          </w:tcPr>
          <w:p w:rsidR="00522FC1" w:rsidRDefault="00012CD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18 - </w:t>
            </w:r>
            <w:proofErr w:type="spellStart"/>
            <w:r>
              <w:rPr>
                <w:sz w:val="20"/>
                <w:szCs w:val="20"/>
                <w:lang w:val="en-US"/>
              </w:rPr>
              <w:t>Toimitusvarauksen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:rsidR="00D257D2" w:rsidRPr="006D2308" w:rsidRDefault="006D2308">
            <w:pPr>
              <w:rPr>
                <w:sz w:val="20"/>
                <w:szCs w:val="20"/>
                <w:lang w:val="en-US"/>
              </w:rPr>
            </w:pPr>
            <w:bookmarkStart w:id="711" w:name="_Ref189450047"/>
            <w:bookmarkStart w:id="712" w:name="_Toc189974689"/>
            <w:r w:rsidRPr="006D2308">
              <w:rPr>
                <w:sz w:val="20"/>
                <w:szCs w:val="20"/>
                <w:lang w:val="en-US"/>
              </w:rPr>
              <w:t>Prescription Fulfillment Reservation Cancel (RCMR_IN000516FI01)</w:t>
            </w:r>
            <w:bookmarkEnd w:id="711"/>
            <w:bookmarkEnd w:id="712"/>
          </w:p>
        </w:tc>
        <w:tc>
          <w:tcPr>
            <w:tcW w:w="709" w:type="dxa"/>
          </w:tcPr>
          <w:p w:rsidR="00522FC1" w:rsidRPr="006D2308" w:rsidRDefault="00522F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522FC1" w:rsidRDefault="00012CD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Kyselyn yhteydessä tehdyn toimitusvarauksen purku, lääkemääräys (typeCode=APND)</w:t>
            </w:r>
            <w:proofErr w:type="gramEnd"/>
          </w:p>
        </w:tc>
        <w:tc>
          <w:tcPr>
            <w:tcW w:w="2835" w:type="dxa"/>
          </w:tcPr>
          <w:p w:rsidR="00012CD9" w:rsidRDefault="00012CD9" w:rsidP="00012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:rsidR="00522FC1" w:rsidRDefault="00012CD9" w:rsidP="00012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:rsidR="006E7360" w:rsidRDefault="006E7360" w:rsidP="006E7360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</w:t>
            </w:r>
            <w:proofErr w:type="gramStart"/>
            <w:r>
              <w:rPr>
                <w:sz w:val="16"/>
                <w:szCs w:val="16"/>
                <w:lang w:val="sv-SE"/>
              </w:rPr>
              <w:t>98765432.93</w:t>
            </w:r>
            <w:proofErr w:type="gramEnd"/>
            <w:r>
              <w:rPr>
                <w:sz w:val="16"/>
                <w:szCs w:val="16"/>
                <w:lang w:val="sv-SE"/>
              </w:rPr>
              <w:t>.2006.77</w:t>
            </w:r>
          </w:p>
          <w:p w:rsidR="006E7360" w:rsidRDefault="006E7360" w:rsidP="006E7360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:rsidR="00522FC1" w:rsidRDefault="006E7360" w:rsidP="006E73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v-SE"/>
              </w:rPr>
              <w:t>setId=1.2.246.10.</w:t>
            </w:r>
            <w:proofErr w:type="gramStart"/>
            <w:r>
              <w:rPr>
                <w:sz w:val="16"/>
                <w:szCs w:val="16"/>
                <w:lang w:val="sv-SE"/>
              </w:rPr>
              <w:t>98765432.93</w:t>
            </w:r>
            <w:proofErr w:type="gramEnd"/>
            <w:r>
              <w:rPr>
                <w:sz w:val="16"/>
                <w:szCs w:val="16"/>
                <w:lang w:val="sv-SE"/>
              </w:rPr>
              <w:t>.2006.77</w:t>
            </w:r>
          </w:p>
        </w:tc>
        <w:tc>
          <w:tcPr>
            <w:tcW w:w="2977" w:type="dxa"/>
          </w:tcPr>
          <w:p w:rsidR="006E7360" w:rsidRDefault="006E7360" w:rsidP="006E736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:rsidR="006E7360" w:rsidRDefault="006E7360" w:rsidP="006E736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:rsidR="006E7360" w:rsidRDefault="006E7360" w:rsidP="006E736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:rsidR="006E7360" w:rsidRDefault="006E7360" w:rsidP="006E736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:rsidR="00522FC1" w:rsidRPr="00012CD9" w:rsidRDefault="006E7360" w:rsidP="006E7360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:rsidR="00D243CE" w:rsidRDefault="00D243CE"/>
    <w:p w:rsidR="00CF5A62" w:rsidRDefault="00CF5A62"/>
    <w:p w:rsidR="00CF5A62" w:rsidRDefault="00CF5A62"/>
    <w:sectPr w:rsidR="00CF5A62" w:rsidSect="005F1D25">
      <w:headerReference w:type="default" r:id="rId21"/>
      <w:footerReference w:type="default" r:id="rId22"/>
      <w:headerReference w:type="first" r:id="rId23"/>
      <w:footerReference w:type="first" r:id="rId24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41B" w:rsidRDefault="00B4341B">
      <w:r>
        <w:separator/>
      </w:r>
    </w:p>
  </w:endnote>
  <w:endnote w:type="continuationSeparator" w:id="0">
    <w:p w:rsidR="00B4341B" w:rsidRDefault="00B43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20B0502030000020004"/>
    <w:charset w:val="00"/>
    <w:family w:val="swiss"/>
    <w:pitch w:val="variable"/>
    <w:sig w:usb0="8000002F" w:usb1="4000004A" w:usb2="00000000" w:usb3="00000000" w:csb0="00000001" w:csb1="00000000"/>
  </w:font>
  <w:font w:name="MetaBoldLF-Caps">
    <w:panose1 w:val="020B0502030000020004"/>
    <w:charset w:val="00"/>
    <w:family w:val="swiss"/>
    <w:pitch w:val="variable"/>
    <w:sig w:usb0="800000AF" w:usb1="4000004A" w:usb2="00000000" w:usb3="00000000" w:csb0="00000001" w:csb1="00000000"/>
  </w:font>
  <w:font w:name="MetaBoldLF-Roman">
    <w:panose1 w:val="020B0502030000020004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E6" w:rsidRDefault="00C578E6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:rsidR="00C578E6" w:rsidRDefault="00C578E6">
    <w:pPr>
      <w:pStyle w:val="Alatunniste"/>
      <w:tabs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>
      <w:rPr>
        <w:sz w:val="18"/>
        <w:szCs w:val="18"/>
        <w:lang w:val="en-US"/>
      </w:rPr>
      <w:instrText xml:space="preserve"> FILENAME </w:instrText>
    </w:r>
    <w:r>
      <w:rPr>
        <w:sz w:val="18"/>
        <w:szCs w:val="18"/>
      </w:rPr>
      <w:fldChar w:fldCharType="separate"/>
    </w:r>
    <w:ins w:id="657" w:author="ta40zdi" w:date="2011-08-29T08:22:00Z">
      <w:r w:rsidR="00D75F78">
        <w:rPr>
          <w:noProof/>
          <w:sz w:val="18"/>
          <w:szCs w:val="18"/>
          <w:lang w:val="en-US"/>
        </w:rPr>
        <w:t>Laakemaarayksen_CDA_R2_Header_v3.0_tracking.docx</w:t>
      </w:r>
    </w:ins>
    <w:del w:id="658" w:author="ta40zdi" w:date="2011-08-29T08:22:00Z">
      <w:r w:rsidDel="00D75F78">
        <w:rPr>
          <w:noProof/>
          <w:sz w:val="18"/>
          <w:szCs w:val="18"/>
          <w:lang w:val="en-US"/>
        </w:rPr>
        <w:delText>OpenCDA_2008_Laakemaarayksen_CDA_R2_Header_v2.7 BETA.doc</w:delText>
      </w:r>
    </w:del>
    <w:r>
      <w:rPr>
        <w:sz w:val="18"/>
        <w:szCs w:val="18"/>
      </w:rPr>
      <w:fldChar w:fldCharType="end"/>
    </w:r>
    <w:r>
      <w:rPr>
        <w:sz w:val="18"/>
        <w:szCs w:val="18"/>
        <w:lang w:val="en-US"/>
      </w:rPr>
      <w:tab/>
      <w:t>URN</w:t>
    </w:r>
    <w:proofErr w:type="gramStart"/>
    <w:r>
      <w:rPr>
        <w:sz w:val="18"/>
        <w:szCs w:val="18"/>
        <w:lang w:val="en-US"/>
      </w:rPr>
      <w:t>:OID</w:t>
    </w:r>
    <w:proofErr w:type="gramEnd"/>
    <w:r>
      <w:rPr>
        <w:sz w:val="18"/>
        <w:szCs w:val="18"/>
        <w:lang w:val="en-US"/>
      </w:rPr>
      <w:t>:</w:t>
    </w:r>
    <w:fldSimple w:instr=" DOCPROPERTY  OID  \* MERGEFORMAT ">
      <w:ins w:id="659" w:author="ta40zdi" w:date="2011-08-29T08:22:00Z">
        <w:r w:rsidR="00D75F78">
          <w:rPr>
            <w:sz w:val="18"/>
            <w:szCs w:val="18"/>
            <w:lang w:val="en-US"/>
          </w:rPr>
          <w:t>1.2.246.777.11.2011.17</w:t>
        </w:r>
      </w:ins>
      <w:del w:id="660" w:author="ta40zdi" w:date="2011-08-29T08:22:00Z">
        <w:r w:rsidDel="00D75F78">
          <w:rPr>
            <w:sz w:val="18"/>
            <w:szCs w:val="18"/>
            <w:lang w:val="en-US"/>
          </w:rPr>
          <w:delText>1.2.246.777.11.2010.17</w:delText>
        </w:r>
      </w:del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E6" w:rsidRDefault="00C578E6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:rsidR="00C578E6" w:rsidRDefault="00C578E6">
    <w:pPr>
      <w:pStyle w:val="Alatunniste"/>
      <w:tabs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>
      <w:rPr>
        <w:sz w:val="18"/>
        <w:szCs w:val="18"/>
        <w:lang w:val="en-US"/>
      </w:rPr>
      <w:instrText xml:space="preserve"> FILENAME </w:instrText>
    </w:r>
    <w:r>
      <w:rPr>
        <w:sz w:val="18"/>
        <w:szCs w:val="18"/>
      </w:rPr>
      <w:fldChar w:fldCharType="separate"/>
    </w:r>
    <w:ins w:id="671" w:author="ta40zdi" w:date="2011-08-29T08:22:00Z">
      <w:r w:rsidR="00D75F78">
        <w:rPr>
          <w:noProof/>
          <w:sz w:val="18"/>
          <w:szCs w:val="18"/>
          <w:lang w:val="en-US"/>
        </w:rPr>
        <w:t>Laakemaarayksen_CDA_R2_Header_v3.0_tracking.docx</w:t>
      </w:r>
    </w:ins>
    <w:del w:id="672" w:author="ta40zdi" w:date="2011-06-21T12:16:00Z">
      <w:r w:rsidDel="00B10CDC">
        <w:rPr>
          <w:noProof/>
          <w:sz w:val="18"/>
          <w:szCs w:val="18"/>
          <w:lang w:val="en-US"/>
        </w:rPr>
        <w:delText>OpenCDA_2008_Laakemaarayksen_CDA_R2_Header_v2.6.doc</w:delText>
      </w:r>
    </w:del>
    <w:r>
      <w:rPr>
        <w:sz w:val="18"/>
        <w:szCs w:val="18"/>
      </w:rPr>
      <w:fldChar w:fldCharType="end"/>
    </w:r>
    <w:r>
      <w:rPr>
        <w:sz w:val="18"/>
        <w:szCs w:val="18"/>
        <w:lang w:val="en-US"/>
      </w:rPr>
      <w:tab/>
    </w:r>
    <w:ins w:id="673" w:author="ta40zdi" w:date="2011-06-21T12:16:00Z">
      <w:r w:rsidR="00DC4220">
        <w:rPr>
          <w:sz w:val="18"/>
          <w:szCs w:val="18"/>
          <w:lang w:val="en-US"/>
        </w:rPr>
        <w:tab/>
      </w:r>
    </w:ins>
    <w:r>
      <w:rPr>
        <w:sz w:val="18"/>
        <w:szCs w:val="18"/>
        <w:lang w:val="en-US"/>
      </w:rPr>
      <w:t>URN</w:t>
    </w:r>
    <w:proofErr w:type="gramStart"/>
    <w:r>
      <w:rPr>
        <w:sz w:val="18"/>
        <w:szCs w:val="18"/>
        <w:lang w:val="en-US"/>
      </w:rPr>
      <w:t>:OID</w:t>
    </w:r>
    <w:proofErr w:type="gramEnd"/>
    <w:r>
      <w:rPr>
        <w:sz w:val="18"/>
        <w:szCs w:val="18"/>
        <w:lang w:val="en-US"/>
      </w:rPr>
      <w:t>:</w:t>
    </w:r>
    <w:fldSimple w:instr=" DOCPROPERTY  OID  \* MERGEFORMAT ">
      <w:ins w:id="674" w:author="ta40zdi" w:date="2011-08-29T08:22:00Z">
        <w:r w:rsidR="00D75F78">
          <w:rPr>
            <w:sz w:val="18"/>
            <w:szCs w:val="18"/>
            <w:lang w:val="en-US"/>
          </w:rPr>
          <w:t>1.2.246.777.11.2011.17</w:t>
        </w:r>
      </w:ins>
      <w:del w:id="675" w:author="ta40zdi" w:date="2011-06-21T12:16:00Z">
        <w:r w:rsidDel="00B10CDC">
          <w:rPr>
            <w:sz w:val="18"/>
            <w:szCs w:val="18"/>
            <w:lang w:val="en-US"/>
          </w:rPr>
          <w:delText>1.2.246.777.11.2010.17</w:delText>
        </w:r>
      </w:del>
    </w:fldSimple>
  </w:p>
  <w:p w:rsidR="00C578E6" w:rsidRDefault="00C578E6">
    <w:pPr>
      <w:pStyle w:val="Alatunniste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E6" w:rsidRDefault="00C578E6" w:rsidP="00CF5A62">
    <w:pPr>
      <w:pStyle w:val="Alatunniste"/>
      <w:rPr>
        <w:sz w:val="18"/>
        <w:szCs w:val="18"/>
        <w:lang w:val="en-US"/>
      </w:rPr>
    </w:pPr>
  </w:p>
  <w:p w:rsidR="00C578E6" w:rsidRDefault="00C578E6" w:rsidP="00CF5A62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__________________________________________________________________________________________________________________________________________________________   </w:t>
    </w:r>
  </w:p>
  <w:p w:rsidR="00C578E6" w:rsidRDefault="00C578E6" w:rsidP="00CF5A62">
    <w:pPr>
      <w:pStyle w:val="Alatunniste"/>
      <w:tabs>
        <w:tab w:val="clear" w:pos="8306"/>
        <w:tab w:val="right" w:pos="13860"/>
      </w:tabs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 w:rsidRPr="00A201CD">
      <w:rPr>
        <w:sz w:val="18"/>
        <w:szCs w:val="18"/>
        <w:lang w:val="en-GB"/>
      </w:rPr>
      <w:instrText xml:space="preserve"> FILENAME  </w:instrText>
    </w:r>
    <w:r>
      <w:rPr>
        <w:sz w:val="18"/>
        <w:szCs w:val="18"/>
      </w:rPr>
      <w:fldChar w:fldCharType="separate"/>
    </w:r>
    <w:ins w:id="717" w:author="ta40zdi" w:date="2011-08-29T08:25:00Z">
      <w:r w:rsidR="00876D42">
        <w:rPr>
          <w:noProof/>
          <w:sz w:val="18"/>
          <w:szCs w:val="18"/>
          <w:lang w:val="en-GB"/>
        </w:rPr>
        <w:t>Laakemaarayksen_CDA_R2_Header_v3.0_tracking.docx</w:t>
      </w:r>
    </w:ins>
    <w:del w:id="718" w:author="ta40zdi" w:date="2011-08-29T08:25:00Z">
      <w:r w:rsidDel="00876D42">
        <w:rPr>
          <w:noProof/>
          <w:sz w:val="18"/>
          <w:szCs w:val="18"/>
          <w:lang w:val="en-GB"/>
        </w:rPr>
        <w:delText>OpenCDA_2008_Laakemaarayksen_CDA_R2_Header_v2.7 BETA.doc</w:delText>
      </w:r>
    </w:del>
    <w:r>
      <w:rPr>
        <w:sz w:val="18"/>
        <w:szCs w:val="18"/>
      </w:rPr>
      <w:fldChar w:fldCharType="end"/>
    </w:r>
    <w:r>
      <w:rPr>
        <w:sz w:val="18"/>
        <w:szCs w:val="18"/>
        <w:lang w:val="en-US"/>
      </w:rPr>
      <w:tab/>
      <w:t>URN</w:t>
    </w:r>
    <w:proofErr w:type="gramStart"/>
    <w:r>
      <w:rPr>
        <w:sz w:val="18"/>
        <w:szCs w:val="18"/>
        <w:lang w:val="en-US"/>
      </w:rPr>
      <w:t>:OID</w:t>
    </w:r>
    <w:proofErr w:type="gramEnd"/>
    <w:r>
      <w:rPr>
        <w:sz w:val="18"/>
        <w:szCs w:val="18"/>
        <w:lang w:val="en-US"/>
      </w:rPr>
      <w:t>:</w:t>
    </w:r>
    <w:fldSimple w:instr=" DOCPROPERTY  OID  \* MERGEFORMAT ">
      <w:ins w:id="719" w:author="ta40zdi" w:date="2011-08-29T08:25:00Z">
        <w:r w:rsidR="00876D42">
          <w:rPr>
            <w:sz w:val="18"/>
            <w:szCs w:val="18"/>
            <w:lang w:val="en-US"/>
          </w:rPr>
          <w:t>1.2.246.777.11.2011.17</w:t>
        </w:r>
      </w:ins>
      <w:del w:id="720" w:author="ta40zdi" w:date="2011-08-29T08:25:00Z">
        <w:r w:rsidDel="00876D42">
          <w:rPr>
            <w:sz w:val="18"/>
            <w:szCs w:val="18"/>
            <w:lang w:val="en-US"/>
          </w:rPr>
          <w:delText>1.2.246.777.11.2010.17</w:delText>
        </w:r>
      </w:del>
    </w:fldSimple>
  </w:p>
  <w:p w:rsidR="00C578E6" w:rsidRPr="00CF5A62" w:rsidRDefault="00C578E6" w:rsidP="00CF5A62">
    <w:pPr>
      <w:pStyle w:val="Alatunniste"/>
      <w:rPr>
        <w:lang w:val="en-US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E6" w:rsidRDefault="00C578E6" w:rsidP="005F1D25">
    <w:pPr>
      <w:pStyle w:val="Alatunniste"/>
      <w:rPr>
        <w:sz w:val="18"/>
        <w:szCs w:val="18"/>
        <w:lang w:val="en-US"/>
      </w:rPr>
    </w:pPr>
  </w:p>
  <w:p w:rsidR="00C578E6" w:rsidRDefault="00C578E6" w:rsidP="005F1D25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__________________________________________________________________________________________________________________________________________________________   </w:t>
    </w:r>
  </w:p>
  <w:p w:rsidR="00C578E6" w:rsidRDefault="00C578E6" w:rsidP="00CF5A62">
    <w:pPr>
      <w:pStyle w:val="Alatunniste"/>
      <w:tabs>
        <w:tab w:val="clear" w:pos="8306"/>
        <w:tab w:val="left" w:pos="5490"/>
        <w:tab w:val="right" w:pos="13860"/>
      </w:tabs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 w:rsidRPr="00A201CD">
      <w:rPr>
        <w:sz w:val="18"/>
        <w:szCs w:val="18"/>
        <w:lang w:val="en-GB"/>
      </w:rPr>
      <w:instrText xml:space="preserve"> FILENAME  </w:instrText>
    </w:r>
    <w:r>
      <w:rPr>
        <w:sz w:val="18"/>
        <w:szCs w:val="18"/>
      </w:rPr>
      <w:fldChar w:fldCharType="separate"/>
    </w:r>
    <w:ins w:id="725" w:author="ta40zdi" w:date="2011-08-29T08:24:00Z">
      <w:r w:rsidR="00876D42">
        <w:rPr>
          <w:noProof/>
          <w:sz w:val="18"/>
          <w:szCs w:val="18"/>
          <w:lang w:val="en-GB"/>
        </w:rPr>
        <w:t>Laakemaarayksen_CDA_R2_Header_v3.0_tracking.docx</w:t>
      </w:r>
    </w:ins>
    <w:del w:id="726" w:author="ta40zdi" w:date="2011-08-29T08:24:00Z">
      <w:r w:rsidDel="00876D42">
        <w:rPr>
          <w:noProof/>
          <w:sz w:val="18"/>
          <w:szCs w:val="18"/>
          <w:lang w:val="en-GB"/>
        </w:rPr>
        <w:delText>OpenCDA_2008_Laakemaarayksen_CDA_R2_Header_v2.6.doc</w:delText>
      </w:r>
    </w:del>
    <w:r>
      <w:rPr>
        <w:sz w:val="18"/>
        <w:szCs w:val="18"/>
      </w:rPr>
      <w:fldChar w:fldCharType="end"/>
    </w:r>
    <w:r>
      <w:rPr>
        <w:sz w:val="18"/>
        <w:szCs w:val="18"/>
        <w:lang w:val="en-US"/>
      </w:rPr>
      <w:tab/>
    </w:r>
    <w:r>
      <w:rPr>
        <w:sz w:val="18"/>
        <w:szCs w:val="18"/>
        <w:lang w:val="en-US"/>
      </w:rPr>
      <w:tab/>
      <w:t>URN</w:t>
    </w:r>
    <w:proofErr w:type="gramStart"/>
    <w:r>
      <w:rPr>
        <w:sz w:val="18"/>
        <w:szCs w:val="18"/>
        <w:lang w:val="en-US"/>
      </w:rPr>
      <w:t>:OID</w:t>
    </w:r>
    <w:proofErr w:type="gramEnd"/>
    <w:r>
      <w:rPr>
        <w:sz w:val="18"/>
        <w:szCs w:val="18"/>
        <w:lang w:val="en-US"/>
      </w:rPr>
      <w:t>:</w:t>
    </w:r>
    <w:fldSimple w:instr=" DOCPROPERTY  OID  \* MERGEFORMAT ">
      <w:ins w:id="727" w:author="ta40zdi" w:date="2011-08-29T08:24:00Z">
        <w:r w:rsidR="00876D42">
          <w:rPr>
            <w:sz w:val="18"/>
            <w:szCs w:val="18"/>
            <w:lang w:val="en-US"/>
          </w:rPr>
          <w:t>1.2.246.777.11.2011.17</w:t>
        </w:r>
      </w:ins>
      <w:del w:id="728" w:author="ta40zdi" w:date="2011-08-29T08:24:00Z">
        <w:r w:rsidDel="00876D42">
          <w:rPr>
            <w:sz w:val="18"/>
            <w:szCs w:val="18"/>
            <w:lang w:val="en-US"/>
          </w:rPr>
          <w:delText>1.2.246.777.11.2008.17</w:delText>
        </w:r>
      </w:del>
    </w:fldSimple>
  </w:p>
  <w:p w:rsidR="00C578E6" w:rsidRPr="005F1D25" w:rsidRDefault="00C578E6" w:rsidP="005F1D25">
    <w:pPr>
      <w:pStyle w:val="Alatunniste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41B" w:rsidRDefault="00B4341B">
      <w:r>
        <w:separator/>
      </w:r>
    </w:p>
  </w:footnote>
  <w:footnote w:type="continuationSeparator" w:id="0">
    <w:p w:rsidR="00B4341B" w:rsidRDefault="00B434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7" w:type="dxa"/>
      <w:tblCellMar>
        <w:left w:w="107" w:type="dxa"/>
        <w:right w:w="107" w:type="dxa"/>
      </w:tblCellMar>
      <w:tblLook w:val="0000"/>
    </w:tblPr>
    <w:tblGrid>
      <w:gridCol w:w="1414"/>
      <w:gridCol w:w="1947"/>
      <w:gridCol w:w="3922"/>
      <w:gridCol w:w="1080"/>
    </w:tblGrid>
    <w:tr w:rsidR="00C578E6">
      <w:tblPrEx>
        <w:tblCellMar>
          <w:top w:w="0" w:type="dxa"/>
          <w:bottom w:w="0" w:type="dxa"/>
        </w:tblCellMar>
      </w:tblPrEx>
      <w:trPr>
        <w:cantSplit/>
      </w:trPr>
      <w:tc>
        <w:tcPr>
          <w:tcW w:w="0" w:type="auto"/>
          <w:vMerge w:val="restart"/>
        </w:tcPr>
        <w:p w:rsidR="00C578E6" w:rsidRDefault="000A799C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noProof/>
              <w:sz w:val="52"/>
            </w:rPr>
            <w:drawing>
              <wp:inline distT="0" distB="0" distL="0" distR="0">
                <wp:extent cx="742950" cy="657225"/>
                <wp:effectExtent l="19050" t="0" r="0" b="0"/>
                <wp:docPr id="8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:rsidR="00C578E6" w:rsidRDefault="00C578E6">
          <w:pPr>
            <w:pStyle w:val="Yltunniste"/>
          </w:pPr>
        </w:p>
      </w:tc>
      <w:tc>
        <w:tcPr>
          <w:tcW w:w="3922" w:type="dxa"/>
        </w:tcPr>
        <w:p w:rsidR="00C578E6" w:rsidRDefault="00C578E6" w:rsidP="00D75F78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del w:id="645" w:author="ta40zdi" w:date="2011-08-29T08:22:00Z">
            <w:r w:rsidDel="00D75F78">
              <w:delText>2.7</w:delText>
            </w:r>
          </w:del>
          <w:ins w:id="646" w:author="ta40zdi" w:date="2011-08-29T08:22:00Z">
            <w:r w:rsidR="00D75F78">
              <w:t>3.0</w:t>
            </w:r>
          </w:ins>
        </w:p>
      </w:tc>
      <w:tc>
        <w:tcPr>
          <w:tcW w:w="1080" w:type="dxa"/>
        </w:tcPr>
        <w:p w:rsidR="00C578E6" w:rsidRDefault="00C578E6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876D42">
            <w:rPr>
              <w:rStyle w:val="Sivunumero"/>
              <w:noProof/>
            </w:rPr>
            <w:t>23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876D42">
            <w:rPr>
              <w:rStyle w:val="Sivunumero"/>
              <w:noProof/>
            </w:rPr>
            <w:t>27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C578E6">
      <w:tblPrEx>
        <w:tblCellMar>
          <w:top w:w="0" w:type="dxa"/>
          <w:bottom w:w="0" w:type="dxa"/>
        </w:tblCellMar>
      </w:tblPrEx>
      <w:trPr>
        <w:cantSplit/>
      </w:trPr>
      <w:tc>
        <w:tcPr>
          <w:tcW w:w="0" w:type="auto"/>
          <w:vMerge/>
        </w:tcPr>
        <w:p w:rsidR="00C578E6" w:rsidRDefault="00C578E6">
          <w:pPr>
            <w:pStyle w:val="Yltunniste"/>
          </w:pPr>
        </w:p>
      </w:tc>
      <w:tc>
        <w:tcPr>
          <w:tcW w:w="0" w:type="auto"/>
        </w:tcPr>
        <w:p w:rsidR="00C578E6" w:rsidRDefault="00C578E6">
          <w:pPr>
            <w:pStyle w:val="Yltunniste"/>
          </w:pPr>
          <w:r>
            <w:t>Lääkemääräyksen</w:t>
          </w:r>
        </w:p>
        <w:p w:rsidR="00C578E6" w:rsidRDefault="00C578E6">
          <w:pPr>
            <w:pStyle w:val="Yltunniste"/>
          </w:pPr>
          <w:r>
            <w:t>CDA R2 Header</w:t>
          </w:r>
        </w:p>
        <w:p w:rsidR="00C578E6" w:rsidRDefault="00C578E6">
          <w:pPr>
            <w:pStyle w:val="Yltunniste"/>
          </w:pPr>
        </w:p>
      </w:tc>
      <w:tc>
        <w:tcPr>
          <w:tcW w:w="3922" w:type="dxa"/>
        </w:tcPr>
        <w:p w:rsidR="00C578E6" w:rsidRDefault="00C578E6">
          <w:pPr>
            <w:pStyle w:val="Yltunniste"/>
            <w:jc w:val="center"/>
          </w:pPr>
        </w:p>
        <w:p w:rsidR="00C578E6" w:rsidRDefault="00367939" w:rsidP="00F213B1">
          <w:pPr>
            <w:pStyle w:val="Yltunniste"/>
            <w:jc w:val="center"/>
          </w:pPr>
          <w:ins w:id="647" w:author="Kela" w:date="2011-06-20T12:38:00Z">
            <w:r>
              <w:t>1</w:t>
            </w:r>
          </w:ins>
          <w:del w:id="648" w:author="Kela" w:date="2011-06-20T12:38:00Z">
            <w:r w:rsidR="00C578E6" w:rsidDel="00367939">
              <w:delText>2</w:delText>
            </w:r>
          </w:del>
          <w:ins w:id="649" w:author="ta40zdi" w:date="2011-06-03T12:34:00Z">
            <w:r w:rsidR="001600C4">
              <w:t>.</w:t>
            </w:r>
          </w:ins>
          <w:ins w:id="650" w:author="ta40zdi" w:date="2011-08-29T08:22:00Z">
            <w:r w:rsidR="00D75F78">
              <w:t>9</w:t>
            </w:r>
          </w:ins>
          <w:ins w:id="651" w:author="Kela" w:date="2011-06-20T12:38:00Z">
            <w:del w:id="652" w:author="ta40zdi" w:date="2011-08-29T08:22:00Z">
              <w:r w:rsidDel="00D75F78">
                <w:delText>7</w:delText>
              </w:r>
            </w:del>
          </w:ins>
          <w:del w:id="653" w:author="Kela" w:date="2011-06-20T12:38:00Z">
            <w:r w:rsidR="00C578E6" w:rsidDel="00367939">
              <w:delText>6</w:delText>
            </w:r>
          </w:del>
          <w:del w:id="654" w:author="ta40zdi" w:date="2011-06-03T12:34:00Z">
            <w:r w:rsidR="00C578E6" w:rsidDel="00C578E6">
              <w:delText>.3</w:delText>
            </w:r>
          </w:del>
          <w:r w:rsidR="00C578E6">
            <w:t>.201</w:t>
          </w:r>
          <w:ins w:id="655" w:author="ta40zdi" w:date="2011-06-03T12:34:00Z">
            <w:r w:rsidR="00C578E6">
              <w:t>1</w:t>
            </w:r>
          </w:ins>
          <w:del w:id="656" w:author="ta40zdi" w:date="2011-06-03T12:34:00Z">
            <w:r w:rsidR="00C578E6" w:rsidDel="00C578E6">
              <w:delText>0</w:delText>
            </w:r>
          </w:del>
        </w:p>
      </w:tc>
      <w:tc>
        <w:tcPr>
          <w:tcW w:w="1080" w:type="dxa"/>
        </w:tcPr>
        <w:p w:rsidR="00C578E6" w:rsidRDefault="00C578E6">
          <w:pPr>
            <w:pStyle w:val="Yltunniste"/>
          </w:pPr>
        </w:p>
      </w:tc>
    </w:tr>
    <w:tr w:rsidR="00C578E6">
      <w:tblPrEx>
        <w:tblCellMar>
          <w:top w:w="0" w:type="dxa"/>
          <w:bottom w:w="0" w:type="dxa"/>
        </w:tblCellMar>
      </w:tblPrEx>
      <w:trPr>
        <w:cantSplit/>
        <w:trHeight w:hRule="exact" w:val="284"/>
      </w:trPr>
      <w:tc>
        <w:tcPr>
          <w:tcW w:w="0" w:type="auto"/>
        </w:tcPr>
        <w:p w:rsidR="00C578E6" w:rsidRDefault="00C578E6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:rsidR="00C578E6" w:rsidRDefault="00C578E6">
          <w:pPr>
            <w:pStyle w:val="Yltunniste"/>
          </w:pPr>
        </w:p>
      </w:tc>
      <w:tc>
        <w:tcPr>
          <w:tcW w:w="3922" w:type="dxa"/>
        </w:tcPr>
        <w:p w:rsidR="00C578E6" w:rsidRDefault="00C578E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:rsidR="00C578E6" w:rsidRDefault="00C578E6">
          <w:pPr>
            <w:pStyle w:val="Yltunniste"/>
          </w:pPr>
        </w:p>
      </w:tc>
    </w:tr>
  </w:tbl>
  <w:p w:rsidR="00C578E6" w:rsidRDefault="00C578E6">
    <w:pPr>
      <w:pStyle w:val="Yltunnis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280" w:type="dxa"/>
      <w:tblInd w:w="107" w:type="dxa"/>
      <w:tblLayout w:type="fixed"/>
      <w:tblCellMar>
        <w:left w:w="107" w:type="dxa"/>
        <w:right w:w="107" w:type="dxa"/>
      </w:tblCellMar>
      <w:tblLook w:val="0000"/>
    </w:tblPr>
    <w:tblGrid>
      <w:gridCol w:w="1800"/>
      <w:gridCol w:w="2340"/>
      <w:gridCol w:w="3060"/>
      <w:gridCol w:w="1080"/>
    </w:tblGrid>
    <w:tr w:rsidR="00C578E6">
      <w:tblPrEx>
        <w:tblCellMar>
          <w:top w:w="0" w:type="dxa"/>
          <w:bottom w:w="0" w:type="dxa"/>
        </w:tblCellMar>
      </w:tblPrEx>
      <w:trPr>
        <w:cantSplit/>
      </w:trPr>
      <w:tc>
        <w:tcPr>
          <w:tcW w:w="1800" w:type="dxa"/>
          <w:vMerge w:val="restart"/>
        </w:tcPr>
        <w:p w:rsidR="00C578E6" w:rsidRDefault="000A799C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noProof/>
              <w:sz w:val="52"/>
            </w:rPr>
            <w:drawing>
              <wp:inline distT="0" distB="0" distL="0" distR="0">
                <wp:extent cx="742950" cy="657225"/>
                <wp:effectExtent l="19050" t="0" r="0" b="0"/>
                <wp:docPr id="2" name="Kuva 2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C578E6" w:rsidRDefault="00C578E6">
          <w:pPr>
            <w:pStyle w:val="Yltunniste"/>
          </w:pPr>
        </w:p>
      </w:tc>
      <w:tc>
        <w:tcPr>
          <w:tcW w:w="3060" w:type="dxa"/>
        </w:tcPr>
        <w:p w:rsidR="00C578E6" w:rsidRDefault="00C578E6" w:rsidP="000A799C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del w:id="661" w:author="ta40zdi" w:date="2011-08-29T08:20:00Z">
            <w:r w:rsidDel="000A799C">
              <w:delText>2.7</w:delText>
            </w:r>
          </w:del>
          <w:ins w:id="662" w:author="ta40zdi" w:date="2011-08-29T08:20:00Z">
            <w:r w:rsidR="000A799C">
              <w:t>3.0</w:t>
            </w:r>
          </w:ins>
        </w:p>
      </w:tc>
      <w:tc>
        <w:tcPr>
          <w:tcW w:w="1080" w:type="dxa"/>
        </w:tcPr>
        <w:p w:rsidR="00C578E6" w:rsidRDefault="00C578E6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876D42"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876D42">
            <w:rPr>
              <w:rStyle w:val="Sivunumero"/>
              <w:noProof/>
            </w:rPr>
            <w:t>27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C578E6">
      <w:tblPrEx>
        <w:tblCellMar>
          <w:top w:w="0" w:type="dxa"/>
          <w:bottom w:w="0" w:type="dxa"/>
        </w:tblCellMar>
      </w:tblPrEx>
      <w:trPr>
        <w:cantSplit/>
      </w:trPr>
      <w:tc>
        <w:tcPr>
          <w:tcW w:w="1800" w:type="dxa"/>
          <w:vMerge/>
        </w:tcPr>
        <w:p w:rsidR="00C578E6" w:rsidRDefault="00C578E6">
          <w:pPr>
            <w:pStyle w:val="Yltunniste"/>
          </w:pPr>
        </w:p>
      </w:tc>
      <w:tc>
        <w:tcPr>
          <w:tcW w:w="2340" w:type="dxa"/>
        </w:tcPr>
        <w:p w:rsidR="00C578E6" w:rsidRDefault="00C578E6">
          <w:pPr>
            <w:pStyle w:val="Yltunniste"/>
          </w:pPr>
          <w:r>
            <w:t>Lääkemääräyksen</w:t>
          </w:r>
        </w:p>
        <w:p w:rsidR="00C578E6" w:rsidRDefault="00C578E6">
          <w:pPr>
            <w:pStyle w:val="Yltunniste"/>
          </w:pPr>
          <w:r>
            <w:t>CDA R2 Header</w:t>
          </w:r>
        </w:p>
        <w:p w:rsidR="00C578E6" w:rsidRDefault="00C578E6">
          <w:pPr>
            <w:pStyle w:val="Yltunniste"/>
          </w:pPr>
        </w:p>
      </w:tc>
      <w:tc>
        <w:tcPr>
          <w:tcW w:w="3060" w:type="dxa"/>
        </w:tcPr>
        <w:p w:rsidR="00C578E6" w:rsidRDefault="00C578E6">
          <w:pPr>
            <w:pStyle w:val="Yltunniste"/>
            <w:jc w:val="center"/>
          </w:pPr>
        </w:p>
        <w:p w:rsidR="00C578E6" w:rsidRDefault="00C578E6" w:rsidP="000A799C">
          <w:pPr>
            <w:pStyle w:val="Yltunniste"/>
            <w:jc w:val="center"/>
          </w:pPr>
          <w:fldSimple w:instr=" DOCPROPERTY  VersioPvm  \* MERGEFORMAT ">
            <w:ins w:id="663" w:author="Kela" w:date="2011-06-20T12:37:00Z">
              <w:r w:rsidR="00367939">
                <w:t>1.</w:t>
              </w:r>
            </w:ins>
            <w:del w:id="664" w:author="Kela" w:date="2011-06-20T12:37:00Z">
              <w:r w:rsidDel="00367939">
                <w:delText>26.</w:delText>
              </w:r>
            </w:del>
            <w:ins w:id="665" w:author="Kela" w:date="2011-06-20T12:37:00Z">
              <w:del w:id="666" w:author="ta40zdi" w:date="2011-08-29T08:20:00Z">
                <w:r w:rsidR="00367939" w:rsidDel="000A799C">
                  <w:delText>7</w:delText>
                </w:r>
              </w:del>
            </w:ins>
            <w:ins w:id="667" w:author="ta40zdi" w:date="2011-08-29T08:20:00Z">
              <w:r w:rsidR="000A799C">
                <w:t>9</w:t>
              </w:r>
            </w:ins>
            <w:del w:id="668" w:author="Kela" w:date="2011-06-20T12:37:00Z">
              <w:r w:rsidDel="00367939">
                <w:delText>3</w:delText>
              </w:r>
            </w:del>
            <w:r>
              <w:t>.201</w:t>
            </w:r>
            <w:ins w:id="669" w:author="Kela" w:date="2011-06-20T12:37:00Z">
              <w:r w:rsidR="00367939">
                <w:t>1</w:t>
              </w:r>
            </w:ins>
            <w:del w:id="670" w:author="Kela" w:date="2011-06-20T12:37:00Z">
              <w:r w:rsidDel="00367939">
                <w:delText>0</w:delText>
              </w:r>
            </w:del>
          </w:fldSimple>
        </w:p>
      </w:tc>
      <w:tc>
        <w:tcPr>
          <w:tcW w:w="1080" w:type="dxa"/>
        </w:tcPr>
        <w:p w:rsidR="00C578E6" w:rsidRDefault="00C578E6">
          <w:pPr>
            <w:pStyle w:val="Yltunniste"/>
          </w:pPr>
        </w:p>
      </w:tc>
    </w:tr>
    <w:tr w:rsidR="00C578E6">
      <w:tblPrEx>
        <w:tblCellMar>
          <w:top w:w="0" w:type="dxa"/>
          <w:bottom w:w="0" w:type="dxa"/>
        </w:tblCellMar>
      </w:tblPrEx>
      <w:trPr>
        <w:cantSplit/>
        <w:trHeight w:hRule="exact" w:val="284"/>
      </w:trPr>
      <w:tc>
        <w:tcPr>
          <w:tcW w:w="1800" w:type="dxa"/>
        </w:tcPr>
        <w:p w:rsidR="00C578E6" w:rsidRDefault="00C578E6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2340" w:type="dxa"/>
        </w:tcPr>
        <w:p w:rsidR="00C578E6" w:rsidRDefault="00C578E6">
          <w:pPr>
            <w:pStyle w:val="Yltunniste"/>
          </w:pPr>
        </w:p>
      </w:tc>
      <w:tc>
        <w:tcPr>
          <w:tcW w:w="3060" w:type="dxa"/>
        </w:tcPr>
        <w:p w:rsidR="00C578E6" w:rsidRDefault="00C578E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:rsidR="00C578E6" w:rsidRDefault="00C578E6">
          <w:pPr>
            <w:pStyle w:val="Yltunniste"/>
          </w:pPr>
        </w:p>
      </w:tc>
    </w:tr>
  </w:tbl>
  <w:p w:rsidR="00C578E6" w:rsidRDefault="00C578E6">
    <w:pPr>
      <w:pStyle w:val="Yltunniste"/>
    </w:pPr>
  </w:p>
  <w:p w:rsidR="00C578E6" w:rsidRDefault="00C578E6">
    <w:pPr>
      <w:pStyle w:val="Yltunnis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7" w:type="dxa"/>
      <w:tblCellMar>
        <w:left w:w="107" w:type="dxa"/>
        <w:right w:w="107" w:type="dxa"/>
      </w:tblCellMar>
      <w:tblLook w:val="0000"/>
    </w:tblPr>
    <w:tblGrid>
      <w:gridCol w:w="1414"/>
      <w:gridCol w:w="1947"/>
      <w:gridCol w:w="9502"/>
      <w:gridCol w:w="1080"/>
    </w:tblGrid>
    <w:tr w:rsidR="00C578E6" w:rsidTr="0052317C">
      <w:tblPrEx>
        <w:tblCellMar>
          <w:top w:w="0" w:type="dxa"/>
          <w:bottom w:w="0" w:type="dxa"/>
        </w:tblCellMar>
      </w:tblPrEx>
      <w:trPr>
        <w:cantSplit/>
      </w:trPr>
      <w:tc>
        <w:tcPr>
          <w:tcW w:w="0" w:type="auto"/>
          <w:vMerge w:val="restart"/>
        </w:tcPr>
        <w:p w:rsidR="00C578E6" w:rsidRDefault="000A799C" w:rsidP="0052317C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noProof/>
              <w:sz w:val="52"/>
            </w:rPr>
            <w:drawing>
              <wp:inline distT="0" distB="0" distL="0" distR="0">
                <wp:extent cx="742950" cy="657225"/>
                <wp:effectExtent l="19050" t="0" r="0" b="0"/>
                <wp:docPr id="9" name="Kuva 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:rsidR="00C578E6" w:rsidRDefault="00C578E6" w:rsidP="0052317C">
          <w:pPr>
            <w:pStyle w:val="Yltunniste"/>
          </w:pPr>
        </w:p>
      </w:tc>
      <w:tc>
        <w:tcPr>
          <w:tcW w:w="9502" w:type="dxa"/>
        </w:tcPr>
        <w:p w:rsidR="00C578E6" w:rsidRDefault="00C578E6" w:rsidP="0052317C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fldSimple w:instr=" DOCPROPERTY  VersioNro  \* MERGEFORMAT ">
            <w:ins w:id="713" w:author="ta40zdi" w:date="2011-08-29T08:25:00Z">
              <w:r w:rsidR="00876D42">
                <w:t>3.0</w:t>
              </w:r>
            </w:ins>
            <w:del w:id="714" w:author="ta40zdi" w:date="2011-08-29T08:25:00Z">
              <w:r w:rsidDel="00876D42">
                <w:delText>2.7</w:delText>
              </w:r>
            </w:del>
          </w:fldSimple>
        </w:p>
      </w:tc>
      <w:tc>
        <w:tcPr>
          <w:tcW w:w="1080" w:type="dxa"/>
        </w:tcPr>
        <w:p w:rsidR="00C578E6" w:rsidRDefault="00C578E6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876D42">
            <w:rPr>
              <w:rStyle w:val="Sivunumero"/>
              <w:noProof/>
            </w:rPr>
            <w:t>27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876D42">
            <w:rPr>
              <w:rStyle w:val="Sivunumero"/>
              <w:noProof/>
            </w:rPr>
            <w:t>27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C578E6" w:rsidTr="0052317C">
      <w:tblPrEx>
        <w:tblCellMar>
          <w:top w:w="0" w:type="dxa"/>
          <w:bottom w:w="0" w:type="dxa"/>
        </w:tblCellMar>
      </w:tblPrEx>
      <w:trPr>
        <w:cantSplit/>
      </w:trPr>
      <w:tc>
        <w:tcPr>
          <w:tcW w:w="0" w:type="auto"/>
          <w:vMerge/>
        </w:tcPr>
        <w:p w:rsidR="00C578E6" w:rsidRDefault="00C578E6" w:rsidP="0052317C">
          <w:pPr>
            <w:pStyle w:val="Yltunniste"/>
          </w:pPr>
        </w:p>
      </w:tc>
      <w:tc>
        <w:tcPr>
          <w:tcW w:w="0" w:type="auto"/>
        </w:tcPr>
        <w:p w:rsidR="00C578E6" w:rsidRDefault="00C578E6" w:rsidP="0052317C">
          <w:pPr>
            <w:pStyle w:val="Yltunniste"/>
          </w:pPr>
          <w:r>
            <w:t>Lääkemääräyksen</w:t>
          </w:r>
        </w:p>
        <w:p w:rsidR="00C578E6" w:rsidRDefault="00C578E6" w:rsidP="0052317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:rsidR="00C578E6" w:rsidRDefault="00C578E6" w:rsidP="0052317C">
          <w:pPr>
            <w:pStyle w:val="Yltunniste"/>
          </w:pPr>
        </w:p>
      </w:tc>
      <w:tc>
        <w:tcPr>
          <w:tcW w:w="9502" w:type="dxa"/>
        </w:tcPr>
        <w:p w:rsidR="00C578E6" w:rsidRDefault="00C578E6" w:rsidP="0052317C">
          <w:pPr>
            <w:pStyle w:val="Yltunniste"/>
            <w:jc w:val="center"/>
          </w:pPr>
        </w:p>
        <w:p w:rsidR="00C578E6" w:rsidRDefault="00C578E6" w:rsidP="009C35C3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</w:r>
          <w:fldSimple w:instr=" DOCPROPERTY  VersioPvm  \* MERGEFORMAT ">
            <w:ins w:id="715" w:author="ta40zdi" w:date="2011-08-29T08:25:00Z">
              <w:r w:rsidR="00876D42">
                <w:t>1.9.2011</w:t>
              </w:r>
            </w:ins>
            <w:del w:id="716" w:author="ta40zdi" w:date="2011-08-29T08:25:00Z">
              <w:r w:rsidDel="00876D42">
                <w:delText>26.3.2010</w:delText>
              </w:r>
            </w:del>
          </w:fldSimple>
        </w:p>
      </w:tc>
      <w:tc>
        <w:tcPr>
          <w:tcW w:w="1080" w:type="dxa"/>
        </w:tcPr>
        <w:p w:rsidR="00C578E6" w:rsidRDefault="00C578E6" w:rsidP="0052317C">
          <w:pPr>
            <w:pStyle w:val="Yltunniste"/>
          </w:pPr>
        </w:p>
      </w:tc>
    </w:tr>
    <w:tr w:rsidR="00C578E6" w:rsidTr="0052317C">
      <w:tblPrEx>
        <w:tblCellMar>
          <w:top w:w="0" w:type="dxa"/>
          <w:bottom w:w="0" w:type="dxa"/>
        </w:tblCellMar>
      </w:tblPrEx>
      <w:trPr>
        <w:cantSplit/>
        <w:trHeight w:hRule="exact" w:val="284"/>
      </w:trPr>
      <w:tc>
        <w:tcPr>
          <w:tcW w:w="0" w:type="auto"/>
        </w:tcPr>
        <w:p w:rsidR="00C578E6" w:rsidRDefault="00C578E6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:rsidR="00C578E6" w:rsidRDefault="00C578E6" w:rsidP="0052317C">
          <w:pPr>
            <w:pStyle w:val="Yltunniste"/>
          </w:pPr>
        </w:p>
      </w:tc>
      <w:tc>
        <w:tcPr>
          <w:tcW w:w="9502" w:type="dxa"/>
        </w:tcPr>
        <w:p w:rsidR="00C578E6" w:rsidRDefault="00C578E6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:rsidR="00C578E6" w:rsidRDefault="00C578E6" w:rsidP="0052317C">
          <w:pPr>
            <w:pStyle w:val="Yltunniste"/>
          </w:pPr>
        </w:p>
      </w:tc>
    </w:tr>
  </w:tbl>
  <w:p w:rsidR="00C578E6" w:rsidRPr="00CF5A62" w:rsidRDefault="00C578E6" w:rsidP="00CF5A62">
    <w:pPr>
      <w:pStyle w:val="Yltunnist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7" w:type="dxa"/>
      <w:tblCellMar>
        <w:left w:w="107" w:type="dxa"/>
        <w:right w:w="107" w:type="dxa"/>
      </w:tblCellMar>
      <w:tblLook w:val="0000"/>
    </w:tblPr>
    <w:tblGrid>
      <w:gridCol w:w="1414"/>
      <w:gridCol w:w="1947"/>
      <w:gridCol w:w="9502"/>
      <w:gridCol w:w="1080"/>
    </w:tblGrid>
    <w:tr w:rsidR="00C578E6" w:rsidTr="0052317C">
      <w:tblPrEx>
        <w:tblCellMar>
          <w:top w:w="0" w:type="dxa"/>
          <w:bottom w:w="0" w:type="dxa"/>
        </w:tblCellMar>
      </w:tblPrEx>
      <w:trPr>
        <w:cantSplit/>
      </w:trPr>
      <w:tc>
        <w:tcPr>
          <w:tcW w:w="0" w:type="auto"/>
          <w:vMerge w:val="restart"/>
        </w:tcPr>
        <w:p w:rsidR="00C578E6" w:rsidRDefault="000A799C" w:rsidP="0052317C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noProof/>
              <w:sz w:val="52"/>
            </w:rPr>
            <w:drawing>
              <wp:inline distT="0" distB="0" distL="0" distR="0">
                <wp:extent cx="742950" cy="657225"/>
                <wp:effectExtent l="19050" t="0" r="0" b="0"/>
                <wp:docPr id="10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:rsidR="00C578E6" w:rsidRDefault="00C578E6" w:rsidP="0052317C">
          <w:pPr>
            <w:pStyle w:val="Yltunniste"/>
          </w:pPr>
        </w:p>
      </w:tc>
      <w:tc>
        <w:tcPr>
          <w:tcW w:w="9502" w:type="dxa"/>
        </w:tcPr>
        <w:p w:rsidR="00C578E6" w:rsidRDefault="00C578E6" w:rsidP="00876D42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del w:id="721" w:author="ta40zdi" w:date="2011-08-29T08:24:00Z">
            <w:r w:rsidDel="00876D42">
              <w:fldChar w:fldCharType="begin"/>
            </w:r>
            <w:r w:rsidDel="00876D42">
              <w:delInstrText xml:space="preserve"> DOCPROPERTY  VersioNro  \* MERGEFORMAT </w:delInstrText>
            </w:r>
            <w:r w:rsidDel="00876D42">
              <w:fldChar w:fldCharType="separate"/>
            </w:r>
            <w:r w:rsidDel="00876D42">
              <w:delText>2.6</w:delText>
            </w:r>
            <w:r w:rsidDel="00876D42">
              <w:fldChar w:fldCharType="end"/>
            </w:r>
          </w:del>
          <w:ins w:id="722" w:author="ta40zdi" w:date="2011-08-29T08:24:00Z">
            <w:r w:rsidR="00876D42">
              <w:t>3.0</w:t>
            </w:r>
          </w:ins>
        </w:p>
      </w:tc>
      <w:tc>
        <w:tcPr>
          <w:tcW w:w="1080" w:type="dxa"/>
        </w:tcPr>
        <w:p w:rsidR="00C578E6" w:rsidRDefault="00C578E6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>
            <w:rPr>
              <w:rStyle w:val="Sivunumero"/>
            </w:rPr>
            <w:fldChar w:fldCharType="separate"/>
          </w:r>
          <w:r w:rsidR="00876D42">
            <w:rPr>
              <w:rStyle w:val="Sivunumero"/>
              <w:noProof/>
            </w:rPr>
            <w:t>24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876D42">
            <w:rPr>
              <w:rStyle w:val="Sivunumero"/>
              <w:noProof/>
            </w:rPr>
            <w:t>27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C578E6" w:rsidTr="0052317C">
      <w:tblPrEx>
        <w:tblCellMar>
          <w:top w:w="0" w:type="dxa"/>
          <w:bottom w:w="0" w:type="dxa"/>
        </w:tblCellMar>
      </w:tblPrEx>
      <w:trPr>
        <w:cantSplit/>
      </w:trPr>
      <w:tc>
        <w:tcPr>
          <w:tcW w:w="0" w:type="auto"/>
          <w:vMerge/>
        </w:tcPr>
        <w:p w:rsidR="00C578E6" w:rsidRDefault="00C578E6" w:rsidP="0052317C">
          <w:pPr>
            <w:pStyle w:val="Yltunniste"/>
          </w:pPr>
        </w:p>
      </w:tc>
      <w:tc>
        <w:tcPr>
          <w:tcW w:w="0" w:type="auto"/>
        </w:tcPr>
        <w:p w:rsidR="00C578E6" w:rsidRDefault="00C578E6" w:rsidP="0052317C">
          <w:pPr>
            <w:pStyle w:val="Yltunniste"/>
          </w:pPr>
          <w:r>
            <w:t>Lääkemääräyksen</w:t>
          </w:r>
        </w:p>
        <w:p w:rsidR="00C578E6" w:rsidRDefault="00C578E6" w:rsidP="0052317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:rsidR="00C578E6" w:rsidRDefault="00C578E6" w:rsidP="0052317C">
          <w:pPr>
            <w:pStyle w:val="Yltunniste"/>
          </w:pPr>
        </w:p>
      </w:tc>
      <w:tc>
        <w:tcPr>
          <w:tcW w:w="9502" w:type="dxa"/>
        </w:tcPr>
        <w:p w:rsidR="00C578E6" w:rsidRDefault="00C578E6" w:rsidP="0052317C">
          <w:pPr>
            <w:pStyle w:val="Yltunniste"/>
            <w:jc w:val="center"/>
          </w:pPr>
        </w:p>
        <w:p w:rsidR="00C578E6" w:rsidRDefault="00C578E6" w:rsidP="00876D42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</w:r>
          <w:fldSimple w:instr=" DOCPROPERTY  VersioPvm  \* MERGEFORMAT ">
            <w:ins w:id="723" w:author="ta40zdi" w:date="2011-08-29T08:24:00Z">
              <w:r w:rsidR="00876D42">
                <w:t>1.9.2011</w:t>
              </w:r>
            </w:ins>
            <w:del w:id="724" w:author="ta40zdi" w:date="2011-08-29T08:24:00Z">
              <w:r w:rsidDel="00876D42">
                <w:delText>2.2.2010</w:delText>
              </w:r>
            </w:del>
          </w:fldSimple>
        </w:p>
      </w:tc>
      <w:tc>
        <w:tcPr>
          <w:tcW w:w="1080" w:type="dxa"/>
        </w:tcPr>
        <w:p w:rsidR="00C578E6" w:rsidRDefault="00C578E6" w:rsidP="0052317C">
          <w:pPr>
            <w:pStyle w:val="Yltunniste"/>
          </w:pPr>
        </w:p>
      </w:tc>
    </w:tr>
    <w:tr w:rsidR="00C578E6" w:rsidTr="0052317C">
      <w:tblPrEx>
        <w:tblCellMar>
          <w:top w:w="0" w:type="dxa"/>
          <w:bottom w:w="0" w:type="dxa"/>
        </w:tblCellMar>
      </w:tblPrEx>
      <w:trPr>
        <w:cantSplit/>
        <w:trHeight w:hRule="exact" w:val="284"/>
      </w:trPr>
      <w:tc>
        <w:tcPr>
          <w:tcW w:w="0" w:type="auto"/>
        </w:tcPr>
        <w:p w:rsidR="00C578E6" w:rsidRDefault="00C578E6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:rsidR="00C578E6" w:rsidRDefault="00C578E6" w:rsidP="0052317C">
          <w:pPr>
            <w:pStyle w:val="Yltunniste"/>
          </w:pPr>
        </w:p>
      </w:tc>
      <w:tc>
        <w:tcPr>
          <w:tcW w:w="9502" w:type="dxa"/>
        </w:tcPr>
        <w:p w:rsidR="00C578E6" w:rsidRDefault="00C578E6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:rsidR="00C578E6" w:rsidRDefault="00C578E6" w:rsidP="0052317C">
          <w:pPr>
            <w:pStyle w:val="Yltunniste"/>
          </w:pPr>
        </w:p>
      </w:tc>
    </w:tr>
  </w:tbl>
  <w:p w:rsidR="00C578E6" w:rsidRPr="005F1D25" w:rsidRDefault="00C578E6" w:rsidP="005F1D25">
    <w:pPr>
      <w:pStyle w:val="Yltunniste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5C099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EE60F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65C65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C6E02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9965B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1223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0C56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DC664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A708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51A3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CD73D4"/>
    <w:multiLevelType w:val="multilevel"/>
    <w:tmpl w:val="E02A506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15A0A40"/>
    <w:multiLevelType w:val="hybridMultilevel"/>
    <w:tmpl w:val="7DCEE89C"/>
    <w:lvl w:ilvl="0" w:tplc="FFFFFFFF">
      <w:start w:val="20"/>
      <w:numFmt w:val="bullet"/>
      <w:lvlText w:val="-"/>
      <w:lvlJc w:val="left"/>
      <w:pPr>
        <w:tabs>
          <w:tab w:val="num" w:pos="1656"/>
        </w:tabs>
        <w:ind w:left="1656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76"/>
        </w:tabs>
        <w:ind w:left="59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96"/>
        </w:tabs>
        <w:ind w:left="66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16"/>
        </w:tabs>
        <w:ind w:left="7416" w:hanging="360"/>
      </w:pPr>
      <w:rPr>
        <w:rFonts w:ascii="Wingdings" w:hAnsi="Wingdings" w:hint="default"/>
      </w:rPr>
    </w:lvl>
  </w:abstractNum>
  <w:abstractNum w:abstractNumId="12">
    <w:nsid w:val="01D44C98"/>
    <w:multiLevelType w:val="singleLevel"/>
    <w:tmpl w:val="65D4CDF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086E181C"/>
    <w:multiLevelType w:val="multilevel"/>
    <w:tmpl w:val="26D64248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46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537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6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0E323E0C"/>
    <w:multiLevelType w:val="multilevel"/>
    <w:tmpl w:val="040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10665B5E"/>
    <w:multiLevelType w:val="hybridMultilevel"/>
    <w:tmpl w:val="099E7132"/>
    <w:lvl w:ilvl="0" w:tplc="ACBC23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17F6614"/>
    <w:multiLevelType w:val="hybridMultilevel"/>
    <w:tmpl w:val="219A622E"/>
    <w:lvl w:ilvl="0" w:tplc="1722D9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4B45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9">
    <w:nsid w:val="22EE4BC5"/>
    <w:multiLevelType w:val="multilevel"/>
    <w:tmpl w:val="416E6C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261B1539"/>
    <w:multiLevelType w:val="multilevel"/>
    <w:tmpl w:val="040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29556424"/>
    <w:multiLevelType w:val="multilevel"/>
    <w:tmpl w:val="268E7AE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EC6B90"/>
    <w:multiLevelType w:val="singleLevel"/>
    <w:tmpl w:val="5EBCD242"/>
    <w:lvl w:ilvl="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4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C5F00C7"/>
    <w:multiLevelType w:val="multilevel"/>
    <w:tmpl w:val="1E82C9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652343A2"/>
    <w:multiLevelType w:val="multilevel"/>
    <w:tmpl w:val="A662A7F0"/>
    <w:lvl w:ilvl="0">
      <w:start w:val="1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A0F0898"/>
    <w:multiLevelType w:val="hybridMultilevel"/>
    <w:tmpl w:val="9ADC8660"/>
    <w:lvl w:ilvl="0" w:tplc="BAB07A0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186740"/>
    <w:multiLevelType w:val="multilevel"/>
    <w:tmpl w:val="68363BC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4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6F403FDA"/>
    <w:multiLevelType w:val="hybridMultilevel"/>
    <w:tmpl w:val="42B814C2"/>
    <w:lvl w:ilvl="0" w:tplc="040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8ADEFDC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7D44A76"/>
    <w:multiLevelType w:val="hybridMultilevel"/>
    <w:tmpl w:val="879627B8"/>
    <w:lvl w:ilvl="0" w:tplc="040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657BEC"/>
    <w:multiLevelType w:val="multilevel"/>
    <w:tmpl w:val="26DAD1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ED5019"/>
    <w:multiLevelType w:val="hybridMultilevel"/>
    <w:tmpl w:val="52E69D72"/>
    <w:lvl w:ilvl="0" w:tplc="040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F343D64"/>
    <w:multiLevelType w:val="hybridMultilevel"/>
    <w:tmpl w:val="E012C7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0"/>
  </w:num>
  <w:num w:numId="3">
    <w:abstractNumId w:val="16"/>
  </w:num>
  <w:num w:numId="4">
    <w:abstractNumId w:val="33"/>
  </w:num>
  <w:num w:numId="5">
    <w:abstractNumId w:val="15"/>
  </w:num>
  <w:num w:numId="6">
    <w:abstractNumId w:val="19"/>
  </w:num>
  <w:num w:numId="7">
    <w:abstractNumId w:val="25"/>
  </w:num>
  <w:num w:numId="8">
    <w:abstractNumId w:val="10"/>
  </w:num>
  <w:num w:numId="9">
    <w:abstractNumId w:val="26"/>
  </w:num>
  <w:num w:numId="10">
    <w:abstractNumId w:val="13"/>
  </w:num>
  <w:num w:numId="11">
    <w:abstractNumId w:val="12"/>
  </w:num>
  <w:num w:numId="12">
    <w:abstractNumId w:val="18"/>
  </w:num>
  <w:num w:numId="13">
    <w:abstractNumId w:val="23"/>
  </w:num>
  <w:num w:numId="14">
    <w:abstractNumId w:val="24"/>
  </w:num>
  <w:num w:numId="15">
    <w:abstractNumId w:val="27"/>
  </w:num>
  <w:num w:numId="16">
    <w:abstractNumId w:val="31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4"/>
  </w:num>
  <w:num w:numId="29">
    <w:abstractNumId w:val="11"/>
  </w:num>
  <w:num w:numId="30">
    <w:abstractNumId w:val="20"/>
  </w:num>
  <w:num w:numId="31">
    <w:abstractNumId w:val="34"/>
  </w:num>
  <w:num w:numId="32">
    <w:abstractNumId w:val="32"/>
  </w:num>
  <w:num w:numId="33">
    <w:abstractNumId w:val="29"/>
  </w:num>
  <w:num w:numId="34">
    <w:abstractNumId w:val="17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 fill="f" fillcolor="white" strokecolor="#3cc">
      <v:fill color="white" on="f"/>
      <v:stroke color="#3cc" weight="2.25pt" endcap="round"/>
    </o:shapedefaults>
  </w:hdrShapeDefaults>
  <w:footnotePr>
    <w:footnote w:id="-1"/>
    <w:footnote w:id="0"/>
  </w:footnotePr>
  <w:endnotePr>
    <w:endnote w:id="-1"/>
    <w:endnote w:id="0"/>
  </w:endnotePr>
  <w:compat/>
  <w:rsids>
    <w:rsidRoot w:val="000674BF"/>
    <w:rsid w:val="00012CD9"/>
    <w:rsid w:val="00017125"/>
    <w:rsid w:val="00027EF8"/>
    <w:rsid w:val="00046A8D"/>
    <w:rsid w:val="0005050A"/>
    <w:rsid w:val="00060CEF"/>
    <w:rsid w:val="000674BF"/>
    <w:rsid w:val="00070F20"/>
    <w:rsid w:val="00080E96"/>
    <w:rsid w:val="0009415D"/>
    <w:rsid w:val="00097247"/>
    <w:rsid w:val="000A3409"/>
    <w:rsid w:val="000A3FB3"/>
    <w:rsid w:val="000A5007"/>
    <w:rsid w:val="000A799C"/>
    <w:rsid w:val="000B1320"/>
    <w:rsid w:val="000C4208"/>
    <w:rsid w:val="000C5552"/>
    <w:rsid w:val="000E0536"/>
    <w:rsid w:val="000E1791"/>
    <w:rsid w:val="000E224C"/>
    <w:rsid w:val="00113C2A"/>
    <w:rsid w:val="00117D54"/>
    <w:rsid w:val="0012794D"/>
    <w:rsid w:val="00136F71"/>
    <w:rsid w:val="001479EE"/>
    <w:rsid w:val="00150310"/>
    <w:rsid w:val="001600C4"/>
    <w:rsid w:val="00160EFD"/>
    <w:rsid w:val="001621D9"/>
    <w:rsid w:val="00167220"/>
    <w:rsid w:val="001A3D3C"/>
    <w:rsid w:val="001B10E8"/>
    <w:rsid w:val="001C0C4C"/>
    <w:rsid w:val="001D259B"/>
    <w:rsid w:val="001E2150"/>
    <w:rsid w:val="001F3C8F"/>
    <w:rsid w:val="00220FB1"/>
    <w:rsid w:val="00236F73"/>
    <w:rsid w:val="00246A52"/>
    <w:rsid w:val="002521B1"/>
    <w:rsid w:val="00257945"/>
    <w:rsid w:val="0026412D"/>
    <w:rsid w:val="00267027"/>
    <w:rsid w:val="00271093"/>
    <w:rsid w:val="00274CA6"/>
    <w:rsid w:val="002867FF"/>
    <w:rsid w:val="002932E3"/>
    <w:rsid w:val="002A5F53"/>
    <w:rsid w:val="002A7860"/>
    <w:rsid w:val="002C096B"/>
    <w:rsid w:val="002C7AB1"/>
    <w:rsid w:val="002D193D"/>
    <w:rsid w:val="002D409F"/>
    <w:rsid w:val="002D4553"/>
    <w:rsid w:val="002F393C"/>
    <w:rsid w:val="00301CD2"/>
    <w:rsid w:val="00312850"/>
    <w:rsid w:val="003227B6"/>
    <w:rsid w:val="00322B6D"/>
    <w:rsid w:val="0032422F"/>
    <w:rsid w:val="00341789"/>
    <w:rsid w:val="00351E6E"/>
    <w:rsid w:val="0036178F"/>
    <w:rsid w:val="003636A4"/>
    <w:rsid w:val="00366966"/>
    <w:rsid w:val="00367939"/>
    <w:rsid w:val="0037459E"/>
    <w:rsid w:val="00376985"/>
    <w:rsid w:val="003916A3"/>
    <w:rsid w:val="003B297D"/>
    <w:rsid w:val="003B7188"/>
    <w:rsid w:val="003B730B"/>
    <w:rsid w:val="003D1290"/>
    <w:rsid w:val="003F73F5"/>
    <w:rsid w:val="004078F6"/>
    <w:rsid w:val="00412655"/>
    <w:rsid w:val="00416A61"/>
    <w:rsid w:val="00416C77"/>
    <w:rsid w:val="00421921"/>
    <w:rsid w:val="0042219A"/>
    <w:rsid w:val="00423441"/>
    <w:rsid w:val="00433122"/>
    <w:rsid w:val="004477CF"/>
    <w:rsid w:val="00451111"/>
    <w:rsid w:val="00463F6B"/>
    <w:rsid w:val="004727BE"/>
    <w:rsid w:val="00473A3D"/>
    <w:rsid w:val="00481A83"/>
    <w:rsid w:val="00485433"/>
    <w:rsid w:val="00487FEF"/>
    <w:rsid w:val="00495222"/>
    <w:rsid w:val="004A1713"/>
    <w:rsid w:val="004A6599"/>
    <w:rsid w:val="004A6B23"/>
    <w:rsid w:val="004B1CB2"/>
    <w:rsid w:val="004C17FD"/>
    <w:rsid w:val="004D7ECA"/>
    <w:rsid w:val="004E08AA"/>
    <w:rsid w:val="004E7D23"/>
    <w:rsid w:val="004F58F8"/>
    <w:rsid w:val="004F721A"/>
    <w:rsid w:val="00514ED9"/>
    <w:rsid w:val="00520493"/>
    <w:rsid w:val="00522FC1"/>
    <w:rsid w:val="0052317C"/>
    <w:rsid w:val="0053701B"/>
    <w:rsid w:val="00541AB9"/>
    <w:rsid w:val="00542547"/>
    <w:rsid w:val="0054653F"/>
    <w:rsid w:val="00561681"/>
    <w:rsid w:val="0057391B"/>
    <w:rsid w:val="005753D6"/>
    <w:rsid w:val="00576253"/>
    <w:rsid w:val="0058423E"/>
    <w:rsid w:val="005927BC"/>
    <w:rsid w:val="00593884"/>
    <w:rsid w:val="005A1C6B"/>
    <w:rsid w:val="005A5642"/>
    <w:rsid w:val="005A6C08"/>
    <w:rsid w:val="005B43F1"/>
    <w:rsid w:val="005B65DC"/>
    <w:rsid w:val="005C5644"/>
    <w:rsid w:val="005C6180"/>
    <w:rsid w:val="005C6B33"/>
    <w:rsid w:val="005F08D9"/>
    <w:rsid w:val="005F1ADD"/>
    <w:rsid w:val="005F1D25"/>
    <w:rsid w:val="005F7382"/>
    <w:rsid w:val="00600A86"/>
    <w:rsid w:val="00621A28"/>
    <w:rsid w:val="00630D8D"/>
    <w:rsid w:val="00642DF8"/>
    <w:rsid w:val="00646272"/>
    <w:rsid w:val="0064643C"/>
    <w:rsid w:val="006616FB"/>
    <w:rsid w:val="006634EC"/>
    <w:rsid w:val="00675936"/>
    <w:rsid w:val="006833D3"/>
    <w:rsid w:val="0068624D"/>
    <w:rsid w:val="006A7790"/>
    <w:rsid w:val="006B1250"/>
    <w:rsid w:val="006C63A0"/>
    <w:rsid w:val="006D2308"/>
    <w:rsid w:val="006D6115"/>
    <w:rsid w:val="006E7360"/>
    <w:rsid w:val="00703D62"/>
    <w:rsid w:val="00712F89"/>
    <w:rsid w:val="0071615B"/>
    <w:rsid w:val="00723AF1"/>
    <w:rsid w:val="007321C1"/>
    <w:rsid w:val="00734A07"/>
    <w:rsid w:val="00750AC6"/>
    <w:rsid w:val="00751B47"/>
    <w:rsid w:val="00756F06"/>
    <w:rsid w:val="007645F7"/>
    <w:rsid w:val="00780B8D"/>
    <w:rsid w:val="00784F57"/>
    <w:rsid w:val="007978E8"/>
    <w:rsid w:val="007A0B6F"/>
    <w:rsid w:val="007A0D5F"/>
    <w:rsid w:val="007C761B"/>
    <w:rsid w:val="007D18FA"/>
    <w:rsid w:val="007D5173"/>
    <w:rsid w:val="007E7BD2"/>
    <w:rsid w:val="007F25CD"/>
    <w:rsid w:val="00811DFF"/>
    <w:rsid w:val="00815E2A"/>
    <w:rsid w:val="00835894"/>
    <w:rsid w:val="0085102A"/>
    <w:rsid w:val="00876D42"/>
    <w:rsid w:val="00880A92"/>
    <w:rsid w:val="00887126"/>
    <w:rsid w:val="00891448"/>
    <w:rsid w:val="008C38E6"/>
    <w:rsid w:val="008C707C"/>
    <w:rsid w:val="008D774A"/>
    <w:rsid w:val="008E1F2C"/>
    <w:rsid w:val="008E4AAA"/>
    <w:rsid w:val="00900A21"/>
    <w:rsid w:val="00925C43"/>
    <w:rsid w:val="00927036"/>
    <w:rsid w:val="009304CE"/>
    <w:rsid w:val="00941C5A"/>
    <w:rsid w:val="00943A04"/>
    <w:rsid w:val="00950E72"/>
    <w:rsid w:val="0095659D"/>
    <w:rsid w:val="009565B9"/>
    <w:rsid w:val="009816A0"/>
    <w:rsid w:val="00994A54"/>
    <w:rsid w:val="00994B39"/>
    <w:rsid w:val="00995C0F"/>
    <w:rsid w:val="00996F70"/>
    <w:rsid w:val="00997119"/>
    <w:rsid w:val="009B02B1"/>
    <w:rsid w:val="009B3FB4"/>
    <w:rsid w:val="009C02FF"/>
    <w:rsid w:val="009C35C3"/>
    <w:rsid w:val="009C5819"/>
    <w:rsid w:val="009D0A3E"/>
    <w:rsid w:val="009D33C1"/>
    <w:rsid w:val="009E0498"/>
    <w:rsid w:val="009E115A"/>
    <w:rsid w:val="009E23B5"/>
    <w:rsid w:val="009E252E"/>
    <w:rsid w:val="009E2B1B"/>
    <w:rsid w:val="009E61A5"/>
    <w:rsid w:val="009F1862"/>
    <w:rsid w:val="009F2C44"/>
    <w:rsid w:val="009F60E9"/>
    <w:rsid w:val="009F7FAC"/>
    <w:rsid w:val="00A10D26"/>
    <w:rsid w:val="00A1478F"/>
    <w:rsid w:val="00A201CD"/>
    <w:rsid w:val="00A243F0"/>
    <w:rsid w:val="00A30808"/>
    <w:rsid w:val="00A32F08"/>
    <w:rsid w:val="00A36D26"/>
    <w:rsid w:val="00A44013"/>
    <w:rsid w:val="00A440EB"/>
    <w:rsid w:val="00A515E9"/>
    <w:rsid w:val="00A857AB"/>
    <w:rsid w:val="00A90ED4"/>
    <w:rsid w:val="00AA0BEB"/>
    <w:rsid w:val="00AB7FBB"/>
    <w:rsid w:val="00AC154F"/>
    <w:rsid w:val="00AC2CA8"/>
    <w:rsid w:val="00AC484F"/>
    <w:rsid w:val="00AC71F5"/>
    <w:rsid w:val="00AD1D69"/>
    <w:rsid w:val="00AD3422"/>
    <w:rsid w:val="00AD6D3B"/>
    <w:rsid w:val="00AD75D0"/>
    <w:rsid w:val="00B06A0D"/>
    <w:rsid w:val="00B10CDC"/>
    <w:rsid w:val="00B1534B"/>
    <w:rsid w:val="00B20022"/>
    <w:rsid w:val="00B227CB"/>
    <w:rsid w:val="00B22E12"/>
    <w:rsid w:val="00B27713"/>
    <w:rsid w:val="00B36130"/>
    <w:rsid w:val="00B42D59"/>
    <w:rsid w:val="00B4341B"/>
    <w:rsid w:val="00B469D0"/>
    <w:rsid w:val="00B519F7"/>
    <w:rsid w:val="00B53A7B"/>
    <w:rsid w:val="00B71508"/>
    <w:rsid w:val="00B85DEF"/>
    <w:rsid w:val="00BA486D"/>
    <w:rsid w:val="00BA7E54"/>
    <w:rsid w:val="00BB00F9"/>
    <w:rsid w:val="00BE5328"/>
    <w:rsid w:val="00BF5128"/>
    <w:rsid w:val="00C01AC9"/>
    <w:rsid w:val="00C02DE7"/>
    <w:rsid w:val="00C15B51"/>
    <w:rsid w:val="00C30374"/>
    <w:rsid w:val="00C337FB"/>
    <w:rsid w:val="00C404A1"/>
    <w:rsid w:val="00C46118"/>
    <w:rsid w:val="00C4611F"/>
    <w:rsid w:val="00C5162F"/>
    <w:rsid w:val="00C521F9"/>
    <w:rsid w:val="00C578E6"/>
    <w:rsid w:val="00C6476E"/>
    <w:rsid w:val="00C66221"/>
    <w:rsid w:val="00C71138"/>
    <w:rsid w:val="00C800A0"/>
    <w:rsid w:val="00C856F0"/>
    <w:rsid w:val="00C904FC"/>
    <w:rsid w:val="00C9518A"/>
    <w:rsid w:val="00CA030A"/>
    <w:rsid w:val="00CA30C8"/>
    <w:rsid w:val="00CA628E"/>
    <w:rsid w:val="00CC1647"/>
    <w:rsid w:val="00CE06B4"/>
    <w:rsid w:val="00CF0105"/>
    <w:rsid w:val="00CF2A4C"/>
    <w:rsid w:val="00CF5A62"/>
    <w:rsid w:val="00CF78AA"/>
    <w:rsid w:val="00D07280"/>
    <w:rsid w:val="00D1129F"/>
    <w:rsid w:val="00D21542"/>
    <w:rsid w:val="00D2305C"/>
    <w:rsid w:val="00D243CE"/>
    <w:rsid w:val="00D257D2"/>
    <w:rsid w:val="00D27DBC"/>
    <w:rsid w:val="00D50F5B"/>
    <w:rsid w:val="00D75F78"/>
    <w:rsid w:val="00D7651C"/>
    <w:rsid w:val="00D829B7"/>
    <w:rsid w:val="00D867DA"/>
    <w:rsid w:val="00D92AAA"/>
    <w:rsid w:val="00DA7625"/>
    <w:rsid w:val="00DB4345"/>
    <w:rsid w:val="00DB4A51"/>
    <w:rsid w:val="00DC4220"/>
    <w:rsid w:val="00DC5423"/>
    <w:rsid w:val="00DD415D"/>
    <w:rsid w:val="00E050F2"/>
    <w:rsid w:val="00E22A40"/>
    <w:rsid w:val="00E23199"/>
    <w:rsid w:val="00E26193"/>
    <w:rsid w:val="00E4296D"/>
    <w:rsid w:val="00E435E0"/>
    <w:rsid w:val="00E441E6"/>
    <w:rsid w:val="00E45BD6"/>
    <w:rsid w:val="00E60C7C"/>
    <w:rsid w:val="00E704EB"/>
    <w:rsid w:val="00E758C2"/>
    <w:rsid w:val="00E759E1"/>
    <w:rsid w:val="00E82079"/>
    <w:rsid w:val="00E84FD9"/>
    <w:rsid w:val="00E9244F"/>
    <w:rsid w:val="00E93C32"/>
    <w:rsid w:val="00EA6912"/>
    <w:rsid w:val="00EB66B3"/>
    <w:rsid w:val="00ED1D74"/>
    <w:rsid w:val="00ED763A"/>
    <w:rsid w:val="00ED7A6F"/>
    <w:rsid w:val="00EF0C28"/>
    <w:rsid w:val="00EF58F2"/>
    <w:rsid w:val="00F00B23"/>
    <w:rsid w:val="00F07F33"/>
    <w:rsid w:val="00F2046D"/>
    <w:rsid w:val="00F213B1"/>
    <w:rsid w:val="00F337DC"/>
    <w:rsid w:val="00F557A4"/>
    <w:rsid w:val="00F72C7A"/>
    <w:rsid w:val="00F76AA2"/>
    <w:rsid w:val="00F9360B"/>
    <w:rsid w:val="00FA126A"/>
    <w:rsid w:val="00FC0E4B"/>
    <w:rsid w:val="00FC23FB"/>
    <w:rsid w:val="00FC6CB8"/>
    <w:rsid w:val="00FD1472"/>
    <w:rsid w:val="00FD4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 fill="f" fillcolor="white" strokecolor="#3cc">
      <v:fill color="white" on="f"/>
      <v:stroke color="#3cc" weight="2.25pt" endcap="roun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numPr>
        <w:numId w:val="14"/>
      </w:numPr>
      <w:spacing w:before="240"/>
      <w:outlineLvl w:val="0"/>
    </w:pPr>
    <w:rPr>
      <w:b/>
      <w:iCs/>
    </w:rPr>
  </w:style>
  <w:style w:type="paragraph" w:styleId="Otsikko2">
    <w:name w:val="heading 2"/>
    <w:basedOn w:val="Normaali"/>
    <w:next w:val="Normaali"/>
    <w:qFormat/>
    <w:pPr>
      <w:keepNext/>
      <w:numPr>
        <w:ilvl w:val="1"/>
        <w:numId w:val="14"/>
      </w:numPr>
      <w:spacing w:before="120"/>
      <w:outlineLvl w:val="1"/>
    </w:pPr>
    <w:rPr>
      <w:b/>
      <w:bCs/>
    </w:rPr>
  </w:style>
  <w:style w:type="paragraph" w:styleId="Otsikko3">
    <w:name w:val="heading 3"/>
    <w:basedOn w:val="Otsikko2"/>
    <w:next w:val="Normaali"/>
    <w:autoRedefine/>
    <w:qFormat/>
    <w:pPr>
      <w:numPr>
        <w:ilvl w:val="2"/>
      </w:numPr>
      <w:outlineLvl w:val="2"/>
    </w:pPr>
    <w:rPr>
      <w:szCs w:val="20"/>
    </w:rPr>
  </w:style>
  <w:style w:type="paragraph" w:styleId="Otsikko4">
    <w:name w:val="heading 4"/>
    <w:basedOn w:val="Normaali"/>
    <w:next w:val="Normaali"/>
    <w:qFormat/>
    <w:pPr>
      <w:keepNext/>
      <w:numPr>
        <w:ilvl w:val="3"/>
        <w:numId w:val="14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qFormat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qFormat/>
    <w:pPr>
      <w:keepNext/>
      <w:numPr>
        <w:ilvl w:val="5"/>
        <w:numId w:val="14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qFormat/>
    <w:pPr>
      <w:keepNext/>
      <w:numPr>
        <w:ilvl w:val="6"/>
        <w:numId w:val="14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qFormat/>
    <w:pPr>
      <w:numPr>
        <w:ilvl w:val="7"/>
        <w:numId w:val="14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qFormat/>
    <w:pPr>
      <w:numPr>
        <w:ilvl w:val="8"/>
        <w:numId w:val="1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Leipteksti">
    <w:name w:val="Body Text"/>
    <w:basedOn w:val="Normaali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basedOn w:val="Kappaleenoletusfontti"/>
    <w:uiPriority w:val="99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pPr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Pr>
      <w:b/>
      <w:bCs/>
      <w:u w:val="single"/>
    </w:rPr>
  </w:style>
  <w:style w:type="paragraph" w:styleId="Yltunniste">
    <w:name w:val="header"/>
    <w:basedOn w:val="Normaali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basedOn w:val="Kappaleenoletusfontti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Pr>
      <w:b/>
      <w:bCs/>
    </w:rPr>
  </w:style>
  <w:style w:type="paragraph" w:customStyle="1" w:styleId="LuetteloIndent">
    <w:name w:val="LuetteloIndent"/>
    <w:basedOn w:val="Normaali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basedOn w:val="Kappaleenoletusfontti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basedOn w:val="Kappaleenoletusfontti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basedOn w:val="Kappaleenoletusfontti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basedOn w:val="Kappaleenoletusfontti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basedOn w:val="Kappaleenoletusfontti"/>
    <w:rPr>
      <w:rFonts w:ascii="Times New Roman" w:hAnsi="Times New Roman"/>
      <w:color w:val="FF0000"/>
      <w:sz w:val="20"/>
    </w:rPr>
  </w:style>
  <w:style w:type="character" w:styleId="AvattuHyperlinkki">
    <w:name w:val="FollowedHyperlink"/>
    <w:basedOn w:val="Kappaleenoletusfontti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CommentSubjectChar">
    <w:name w:val="Comment Subject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basedOn w:val="Kappaleenoletusfontti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Revision">
    <w:name w:val="Revision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basedOn w:val="Kappaleenoletusfontti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basedOn w:val="Kappaleenoletusfontti"/>
    <w:rsid w:val="00FC23FB"/>
    <w:rPr>
      <w:rFonts w:ascii="Arial" w:hAnsi="Arial"/>
      <w:color w:val="800000"/>
      <w:sz w:val="24"/>
    </w:rPr>
  </w:style>
  <w:style w:type="character" w:customStyle="1" w:styleId="CharChar2">
    <w:name w:val=" Char Char2"/>
    <w:basedOn w:val="Kappaleenoletusfontti"/>
    <w:semiHidden/>
    <w:rsid w:val="00DD41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media/image3.wmf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anta.fi/web/fi/arkkitehtuuri" TargetMode="External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header" Target="header4.xml"/><Relationship Id="rId10" Type="http://schemas.openxmlformats.org/officeDocument/2006/relationships/hyperlink" Target="http://sty.stakes.fi/FI/koodistopalvelu/koodisto.htm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hl7.fi/" TargetMode="External"/><Relationship Id="rId14" Type="http://schemas.openxmlformats.org/officeDocument/2006/relationships/image" Target="media/image5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3326</Words>
  <Characters>33301</Characters>
  <Application>Microsoft Office Word</Application>
  <DocSecurity>0</DocSecurity>
  <Lines>277</Lines>
  <Paragraphs>73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Lääkemääräyksen CDA R2 Header</vt:lpstr>
    </vt:vector>
  </TitlesOfParts>
  <Company>University of Kuopio</Company>
  <LinksUpToDate>false</LinksUpToDate>
  <CharactersWithSpaces>36554</CharactersWithSpaces>
  <SharedDoc>false</SharedDoc>
  <HLinks>
    <vt:vector size="144" baseType="variant">
      <vt:variant>
        <vt:i4>4915292</vt:i4>
      </vt:variant>
      <vt:variant>
        <vt:i4>189</vt:i4>
      </vt:variant>
      <vt:variant>
        <vt:i4>0</vt:i4>
      </vt:variant>
      <vt:variant>
        <vt:i4>5</vt:i4>
      </vt:variant>
      <vt:variant>
        <vt:lpwstr>http://www.kanta.fi/web/fi/arkkitehtuuri</vt:lpwstr>
      </vt:variant>
      <vt:variant>
        <vt:lpwstr/>
      </vt:variant>
      <vt:variant>
        <vt:i4>917587</vt:i4>
      </vt:variant>
      <vt:variant>
        <vt:i4>183</vt:i4>
      </vt:variant>
      <vt:variant>
        <vt:i4>0</vt:i4>
      </vt:variant>
      <vt:variant>
        <vt:i4>5</vt:i4>
      </vt:variant>
      <vt:variant>
        <vt:lpwstr>http://www.pankkiyhdistys.fi/</vt:lpwstr>
      </vt:variant>
      <vt:variant>
        <vt:lpwstr/>
      </vt:variant>
      <vt:variant>
        <vt:i4>589897</vt:i4>
      </vt:variant>
      <vt:variant>
        <vt:i4>180</vt:i4>
      </vt:variant>
      <vt:variant>
        <vt:i4>0</vt:i4>
      </vt:variant>
      <vt:variant>
        <vt:i4>5</vt:i4>
      </vt:variant>
      <vt:variant>
        <vt:lpwstr>http://sty.stakes.fi/FI/koodistopalvelu/koodisto.htm</vt:lpwstr>
      </vt:variant>
      <vt:variant>
        <vt:lpwstr/>
      </vt:variant>
      <vt:variant>
        <vt:i4>3997819</vt:i4>
      </vt:variant>
      <vt:variant>
        <vt:i4>135</vt:i4>
      </vt:variant>
      <vt:variant>
        <vt:i4>0</vt:i4>
      </vt:variant>
      <vt:variant>
        <vt:i4>5</vt:i4>
      </vt:variant>
      <vt:variant>
        <vt:lpwstr>http://www.hl7.fi/</vt:lpwstr>
      </vt:variant>
      <vt:variant>
        <vt:lpwstr/>
      </vt:variant>
      <vt:variant>
        <vt:i4>1966142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_Toc296520856</vt:lpwstr>
      </vt:variant>
      <vt:variant>
        <vt:i4>1966142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_Toc296520855</vt:lpwstr>
      </vt:variant>
      <vt:variant>
        <vt:i4>1966142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_Toc296520854</vt:lpwstr>
      </vt:variant>
      <vt:variant>
        <vt:i4>1966142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_Toc296520853</vt:lpwstr>
      </vt:variant>
      <vt:variant>
        <vt:i4>1966142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_Toc296520852</vt:lpwstr>
      </vt:variant>
      <vt:variant>
        <vt:i4>1966142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_Toc296520851</vt:lpwstr>
      </vt:variant>
      <vt:variant>
        <vt:i4>1966142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_Toc296520850</vt:lpwstr>
      </vt:variant>
      <vt:variant>
        <vt:i4>2031678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_Toc296520849</vt:lpwstr>
      </vt:variant>
      <vt:variant>
        <vt:i4>2031678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_Toc296520848</vt:lpwstr>
      </vt:variant>
      <vt:variant>
        <vt:i4>2031678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_Toc296520847</vt:lpwstr>
      </vt:variant>
      <vt:variant>
        <vt:i4>2031678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_Toc296520846</vt:lpwstr>
      </vt:variant>
      <vt:variant>
        <vt:i4>2031678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_Toc296520845</vt:lpwstr>
      </vt:variant>
      <vt:variant>
        <vt:i4>2031678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_Toc296520844</vt:lpwstr>
      </vt:variant>
      <vt:variant>
        <vt:i4>2031678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_Toc296520843</vt:lpwstr>
      </vt:variant>
      <vt:variant>
        <vt:i4>2031678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_Toc296520842</vt:lpwstr>
      </vt:variant>
      <vt:variant>
        <vt:i4>2031678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_Toc296520841</vt:lpwstr>
      </vt:variant>
      <vt:variant>
        <vt:i4>2031678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_Toc296520840</vt:lpwstr>
      </vt:variant>
      <vt:variant>
        <vt:i4>1572926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_Toc296520839</vt:lpwstr>
      </vt:variant>
      <vt:variant>
        <vt:i4>1572926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_Toc296520838</vt:lpwstr>
      </vt:variant>
      <vt:variant>
        <vt:i4>1572926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_Toc296520837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</dc:creator>
  <cp:lastModifiedBy>ta40zdi</cp:lastModifiedBy>
  <cp:revision>4</cp:revision>
  <cp:lastPrinted>2010-03-15T12:13:00Z</cp:lastPrinted>
  <dcterms:created xsi:type="dcterms:W3CDTF">2011-08-29T05:21:00Z</dcterms:created>
  <dcterms:modified xsi:type="dcterms:W3CDTF">2011-08-29T05:25:00Z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D">
    <vt:lpwstr>1.2.246.777.11.2011.17</vt:lpwstr>
  </property>
  <property fmtid="{D5CDD505-2E9C-101B-9397-08002B2CF9AE}" pid="3" name="VersioPvm">
    <vt:filetime>2011-08-31T21:00:00Z</vt:filetime>
  </property>
  <property fmtid="{D5CDD505-2E9C-101B-9397-08002B2CF9AE}" pid="4" name="VersioNro">
    <vt:lpwstr>3.0</vt:lpwstr>
  </property>
</Properties>
</file>