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ABE8" w14:textId="6E0681DC" w:rsidR="00D96B90" w:rsidRPr="00471F22" w:rsidRDefault="008B09CA" w:rsidP="00D96B90">
      <w:pPr>
        <w:spacing w:before="10" w:line="160" w:lineRule="exact"/>
        <w:ind w:left="-851"/>
        <w:rPr>
          <w:b/>
          <w:i/>
          <w:iCs/>
          <w:color w:val="0000FF"/>
          <w:sz w:val="16"/>
          <w:szCs w:val="16"/>
        </w:rPr>
      </w:pPr>
      <w:bookmarkStart w:id="0" w:name="OLE_LINK1"/>
      <w:r>
        <w:rPr>
          <w:b/>
          <w:i/>
          <w:iCs/>
          <w:color w:val="0000FF"/>
          <w:sz w:val="16"/>
          <w:szCs w:val="16"/>
        </w:rPr>
        <w:t>12.1</w:t>
      </w:r>
      <w:r w:rsidR="00D96B90">
        <w:rPr>
          <w:b/>
          <w:i/>
          <w:iCs/>
          <w:color w:val="0000FF"/>
          <w:sz w:val="16"/>
          <w:szCs w:val="16"/>
        </w:rPr>
        <w:t>Members 2014</w:t>
      </w:r>
    </w:p>
    <w:p w14:paraId="6C33ABE9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A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B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C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Accenture Oy</w:t>
      </w:r>
    </w:p>
    <w:p w14:paraId="6C33ABE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Acute FDS Oy</w:t>
      </w:r>
    </w:p>
    <w:p w14:paraId="6C33ABE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Appelsiini Finland Oy</w:t>
      </w:r>
    </w:p>
    <w:p w14:paraId="6C33ABE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Avain Technologies Oy</w:t>
      </w:r>
    </w:p>
    <w:p w14:paraId="6C33ABF0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BCB Medical Oy</w:t>
      </w:r>
    </w:p>
    <w:p w14:paraId="6C33ABF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Carestream Health Finland Oy</w:t>
      </w:r>
    </w:p>
    <w:p w14:paraId="6C33ABF2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CGI</w:t>
      </w:r>
    </w:p>
    <w:p w14:paraId="6C33ABF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Commit Oy</w:t>
      </w:r>
    </w:p>
    <w:p w14:paraId="6C33ABF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Corame Oy</w:t>
      </w:r>
      <w:r w:rsidRPr="008865FE">
        <w:rPr>
          <w:i/>
          <w:iCs/>
          <w:color w:val="000000"/>
          <w:sz w:val="16"/>
          <w:szCs w:val="16"/>
        </w:rPr>
        <w:t xml:space="preserve"> </w:t>
      </w:r>
    </w:p>
    <w:p w14:paraId="6C33ABF5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Datawell Oy</w:t>
      </w:r>
    </w:p>
    <w:p w14:paraId="6C33ABF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DT-Link Oy</w:t>
      </w:r>
    </w:p>
    <w:p w14:paraId="6C33ABF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Edimaster Oy</w:t>
      </w:r>
    </w:p>
    <w:p w14:paraId="6C33ABF8" w14:textId="77777777" w:rsidR="00D96B90" w:rsidRPr="00743C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Elbit Oy</w:t>
      </w:r>
    </w:p>
    <w:p w14:paraId="6C33ABF9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Enersoft Oy</w:t>
      </w:r>
    </w:p>
    <w:p w14:paraId="6C33ABFA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Ensitieto Oy</w:t>
      </w:r>
    </w:p>
    <w:p w14:paraId="6C33ABF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noProof/>
          <w:color w:val="000000"/>
          <w:sz w:val="16"/>
          <w:szCs w:val="16"/>
          <w:lang w:val="fi-FI" w:eastAsia="fi-FI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33BA41" wp14:editId="6C33BA42">
                <wp:simplePos x="0" y="0"/>
                <wp:positionH relativeFrom="column">
                  <wp:posOffset>1782235</wp:posOffset>
                </wp:positionH>
                <wp:positionV relativeFrom="paragraph">
                  <wp:posOffset>107120</wp:posOffset>
                </wp:positionV>
                <wp:extent cx="4146697" cy="2513198"/>
                <wp:effectExtent l="0" t="0" r="6350" b="1905"/>
                <wp:wrapNone/>
                <wp:docPr id="6" name="Tekstiruut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697" cy="2513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3BA6F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  <w:r w:rsidRPr="002F52B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Kuvantamisen HL7-s</w:t>
                            </w:r>
                            <w:r w:rsidRPr="00666DD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anomat</w:t>
                            </w:r>
                          </w:p>
                          <w:p w14:paraId="6C33BA70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1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2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3" w14:textId="4251D6E3" w:rsidR="00707AC0" w:rsidRPr="00666DD7" w:rsidRDefault="00707AC0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Versio 1.40</w:t>
                            </w:r>
                          </w:p>
                          <w:p w14:paraId="6C33BA74" w14:textId="27C5E46D" w:rsidR="00707AC0" w:rsidRPr="00666DD7" w:rsidRDefault="00BC3C61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ins w:id="1" w:author="Timo Kaskinen" w:date="2017-03-22T14:24:00Z"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22.3</w:t>
                              </w:r>
                            </w:ins>
                            <w:r w:rsidR="00707AC0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.</w:t>
                            </w:r>
                            <w:ins w:id="2" w:author="Timo Kaskinen" w:date="2017-03-22T14:24:00Z"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2017</w:t>
                              </w:r>
                            </w:ins>
                          </w:p>
                          <w:p w14:paraId="6C33BA75" w14:textId="77777777" w:rsidR="00707AC0" w:rsidRPr="00666DD7" w:rsidRDefault="00707AC0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2FC9A552" w14:textId="606E718F" w:rsidR="00143A46" w:rsidRDefault="00143A46" w:rsidP="00143A46">
                            <w:pPr>
                              <w:rPr>
                                <w:ins w:id="3" w:author="Timo Kaskinen" w:date="2017-03-22T14:37:00Z"/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ins w:id="4" w:author="Timo Kaskinen" w:date="2017-03-22T14:37:00Z">
                              <w:r w:rsidRPr="00666DD7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OID: 1.2.246.777.11.201</w:t>
                              </w:r>
                            </w:ins>
                            <w:ins w:id="5" w:author="Timo Kaskinen" w:date="2017-03-23T09:58:00Z">
                              <w:r w:rsidR="003170A1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7</w:t>
                              </w:r>
                            </w:ins>
                            <w:ins w:id="6" w:author="Timo Kaskinen" w:date="2017-03-22T14:37:00Z">
                              <w:r w:rsidRPr="00666DD7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.</w:t>
                              </w:r>
                            </w:ins>
                            <w:ins w:id="7" w:author="Timo Kaskinen" w:date="2017-03-23T09:58:00Z">
                              <w:r w:rsidR="003170A1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2</w:t>
                              </w:r>
                            </w:ins>
                          </w:p>
                          <w:p w14:paraId="65D802B8" w14:textId="77777777" w:rsidR="00143A46" w:rsidRDefault="00143A46" w:rsidP="00143A46">
                            <w:pPr>
                              <w:rPr>
                                <w:ins w:id="8" w:author="Timo Kaskinen" w:date="2017-03-22T14:37:00Z"/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bookmarkStart w:id="9" w:name="_GoBack"/>
                            <w:bookmarkEnd w:id="9"/>
                          </w:p>
                          <w:p w14:paraId="2AED3512" w14:textId="77777777" w:rsidR="00143A46" w:rsidRPr="00666DD7" w:rsidRDefault="00143A46" w:rsidP="00143A46">
                            <w:pPr>
                              <w:rPr>
                                <w:ins w:id="10" w:author="Timo Kaskinen" w:date="2017-03-22T14:37:00Z"/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ins w:id="11" w:author="Timo Kaskinen" w:date="2017-03-22T14:37:00Z"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HL7 Finland teknisen komitean hyväksymä versio</w:t>
                              </w:r>
                            </w:ins>
                          </w:p>
                          <w:p w14:paraId="6C33BA76" w14:textId="3126925C" w:rsidR="00707AC0" w:rsidRPr="00666DD7" w:rsidRDefault="00707AC0" w:rsidP="00143A4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del w:id="12" w:author="Timo Kaskinen" w:date="2017-03-22T14:37:00Z">
                              <w:r w:rsidRPr="00666DD7" w:rsidDel="00143A46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OID: 1.2.246.777.11.2014.</w:delText>
                              </w:r>
                              <w:r w:rsidDel="00143A46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xx</w:delText>
                              </w:r>
                            </w:del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3BA41" id="_x0000_t202" coordsize="21600,21600" o:spt="202" path="m,l,21600r21600,l21600,xe">
                <v:stroke joinstyle="miter"/>
                <v:path gradientshapeok="t" o:connecttype="rect"/>
              </v:shapetype>
              <v:shape id="Tekstiruutu 6" o:spid="_x0000_s1026" type="#_x0000_t202" style="position:absolute;left:0;text-align:left;margin-left:140.35pt;margin-top:8.45pt;width:326.5pt;height:197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" fillcolor="white [3201]" stroked="f" strokeweight=".5pt">
                <v:textbox>
                  <w:txbxContent>
                    <w:p w14:paraId="6C33BA6F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  <w:r w:rsidRPr="002F52B5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Kuvantamisen HL7-s</w:t>
                      </w:r>
                      <w:r w:rsidRPr="00666DD7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anomat</w:t>
                      </w:r>
                    </w:p>
                    <w:p w14:paraId="6C33BA70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1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2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3" w14:textId="4251D6E3" w:rsidR="00707AC0" w:rsidRPr="00666DD7" w:rsidRDefault="00707AC0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Versio 1.40</w:t>
                      </w:r>
                    </w:p>
                    <w:p w14:paraId="6C33BA74" w14:textId="27C5E46D" w:rsidR="00707AC0" w:rsidRPr="00666DD7" w:rsidRDefault="00BC3C61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ins w:id="13" w:author="Timo Kaskinen" w:date="2017-03-22T14:24:00Z">
                        <w:r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22.3</w:t>
                        </w:r>
                      </w:ins>
                      <w:r w:rsidR="00707AC0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.</w:t>
                      </w:r>
                      <w:ins w:id="14" w:author="Timo Kaskinen" w:date="2017-03-22T14:24:00Z">
                        <w:r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2017</w:t>
                        </w:r>
                      </w:ins>
                    </w:p>
                    <w:p w14:paraId="6C33BA75" w14:textId="77777777" w:rsidR="00707AC0" w:rsidRPr="00666DD7" w:rsidRDefault="00707AC0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2FC9A552" w14:textId="606E718F" w:rsidR="00143A46" w:rsidRDefault="00143A46" w:rsidP="00143A46">
                      <w:pPr>
                        <w:rPr>
                          <w:ins w:id="15" w:author="Timo Kaskinen" w:date="2017-03-22T14:37:00Z"/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ins w:id="16" w:author="Timo Kaskinen" w:date="2017-03-22T14:37:00Z">
                        <w:r w:rsidRPr="00666DD7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OID: 1.2.246.777.11.201</w:t>
                        </w:r>
                      </w:ins>
                      <w:ins w:id="17" w:author="Timo Kaskinen" w:date="2017-03-23T09:58:00Z">
                        <w:r w:rsidR="003170A1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7</w:t>
                        </w:r>
                      </w:ins>
                      <w:ins w:id="18" w:author="Timo Kaskinen" w:date="2017-03-22T14:37:00Z">
                        <w:r w:rsidRPr="00666DD7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.</w:t>
                        </w:r>
                      </w:ins>
                      <w:ins w:id="19" w:author="Timo Kaskinen" w:date="2017-03-23T09:58:00Z">
                        <w:r w:rsidR="003170A1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2</w:t>
                        </w:r>
                      </w:ins>
                    </w:p>
                    <w:p w14:paraId="65D802B8" w14:textId="77777777" w:rsidR="00143A46" w:rsidRDefault="00143A46" w:rsidP="00143A46">
                      <w:pPr>
                        <w:rPr>
                          <w:ins w:id="20" w:author="Timo Kaskinen" w:date="2017-03-22T14:37:00Z"/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bookmarkStart w:id="21" w:name="_GoBack"/>
                      <w:bookmarkEnd w:id="21"/>
                    </w:p>
                    <w:p w14:paraId="2AED3512" w14:textId="77777777" w:rsidR="00143A46" w:rsidRPr="00666DD7" w:rsidRDefault="00143A46" w:rsidP="00143A46">
                      <w:pPr>
                        <w:rPr>
                          <w:ins w:id="22" w:author="Timo Kaskinen" w:date="2017-03-22T14:37:00Z"/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ins w:id="23" w:author="Timo Kaskinen" w:date="2017-03-22T14:37:00Z">
                        <w:r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HL7 Finland teknisen komitean hyväksymä versio</w:t>
                        </w:r>
                      </w:ins>
                    </w:p>
                    <w:p w14:paraId="6C33BA76" w14:textId="3126925C" w:rsidR="00707AC0" w:rsidRPr="00666DD7" w:rsidRDefault="00707AC0" w:rsidP="00143A46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del w:id="24" w:author="Timo Kaskinen" w:date="2017-03-22T14:37:00Z">
                        <w:r w:rsidRPr="00666DD7" w:rsidDel="00143A46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OID: 1.2.246.777.11.2014.</w:delText>
                        </w:r>
                        <w:r w:rsidDel="00143A46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xx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Pr="008865FE">
        <w:rPr>
          <w:i/>
          <w:iCs/>
          <w:color w:val="000000"/>
          <w:sz w:val="16"/>
          <w:szCs w:val="16"/>
          <w:lang w:val="fi-FI"/>
        </w:rPr>
        <w:t>Entteri Oy</w:t>
      </w:r>
    </w:p>
    <w:p w14:paraId="6C33ABF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Etelä-Pohjanmaan shp</w:t>
      </w:r>
    </w:p>
    <w:p w14:paraId="6C33ABF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FastROI Oy</w:t>
      </w:r>
    </w:p>
    <w:p w14:paraId="6C33ABFE" w14:textId="77777777" w:rsidR="00D96B90" w:rsidRPr="001B386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FiHTA-</w:t>
      </w:r>
      <w:r w:rsidRPr="001B3864">
        <w:rPr>
          <w:i/>
          <w:iCs/>
          <w:color w:val="000000"/>
          <w:sz w:val="16"/>
          <w:szCs w:val="16"/>
          <w:lang w:val="fi-FI"/>
        </w:rPr>
        <w:t>Terveysteknologian Liitto ry</w:t>
      </w:r>
    </w:p>
    <w:p w14:paraId="6C33ABFF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32E40">
        <w:rPr>
          <w:i/>
          <w:iCs/>
          <w:color w:val="000000"/>
          <w:sz w:val="16"/>
          <w:szCs w:val="16"/>
        </w:rPr>
        <w:t>Fujitsu Finland Oy</w:t>
      </w:r>
    </w:p>
    <w:p w14:paraId="6C33AC00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GE Healthcare Finland Oy</w:t>
      </w:r>
    </w:p>
    <w:p w14:paraId="6C33AC01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Helsingin ja Uudenmaan shp</w:t>
      </w:r>
    </w:p>
    <w:p w14:paraId="6C33AC02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32E40">
        <w:rPr>
          <w:i/>
          <w:iCs/>
          <w:color w:val="000000"/>
          <w:sz w:val="16"/>
          <w:szCs w:val="16"/>
          <w:lang w:val="fi-FI"/>
        </w:rPr>
        <w:t>InterSystems B.V. Finland</w:t>
      </w:r>
    </w:p>
    <w:p w14:paraId="6C33AC0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Istekki Oy</w:t>
      </w:r>
    </w:p>
    <w:p w14:paraId="6C33AC04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06FC8">
        <w:rPr>
          <w:i/>
          <w:iCs/>
          <w:color w:val="000000"/>
          <w:sz w:val="16"/>
          <w:szCs w:val="16"/>
          <w:lang w:val="fi-FI"/>
        </w:rPr>
        <w:t>Itä-Suomen yliopisto</w:t>
      </w:r>
    </w:p>
    <w:p w14:paraId="6C33AC05" w14:textId="77777777" w:rsidR="00D96B90" w:rsidRPr="009F213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9F2134">
        <w:rPr>
          <w:i/>
          <w:iCs/>
          <w:color w:val="000000"/>
          <w:sz w:val="16"/>
          <w:szCs w:val="16"/>
          <w:lang w:val="fi-FI"/>
        </w:rPr>
        <w:t>KELA</w:t>
      </w:r>
    </w:p>
    <w:p w14:paraId="6C33AC0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Keski-Suomen shp</w:t>
      </w:r>
    </w:p>
    <w:p w14:paraId="6C33AC07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Kibi Oy</w:t>
      </w:r>
    </w:p>
    <w:p w14:paraId="6C33AC08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Kustannus Oy Duodecim</w:t>
      </w:r>
    </w:p>
    <w:p w14:paraId="6C33AC09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306FC8">
        <w:rPr>
          <w:i/>
          <w:iCs/>
          <w:color w:val="000000"/>
          <w:sz w:val="16"/>
          <w:szCs w:val="16"/>
        </w:rPr>
        <w:t>L-Force Oy</w:t>
      </w:r>
    </w:p>
    <w:p w14:paraId="6C33AC0A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Lingsoft Oy</w:t>
      </w:r>
    </w:p>
    <w:p w14:paraId="6C33AC0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Mawell Oy</w:t>
      </w:r>
    </w:p>
    <w:p w14:paraId="6C33AC0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Medbit Oy</w:t>
      </w:r>
    </w:p>
    <w:p w14:paraId="6C33AC0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Mediconsult Oy</w:t>
      </w:r>
    </w:p>
    <w:p w14:paraId="6C33AC0E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Medictes Oy</w:t>
      </w:r>
    </w:p>
    <w:p w14:paraId="6C33AC0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Medi-IT Oy</w:t>
      </w:r>
    </w:p>
    <w:p w14:paraId="6C33AC10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MediWare Oy</w:t>
      </w:r>
    </w:p>
    <w:p w14:paraId="6C33AC11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Mylab Oy</w:t>
      </w:r>
    </w:p>
    <w:p w14:paraId="6C33AC12" w14:textId="77777777" w:rsidR="00D96B90" w:rsidRPr="008E0C4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E0C47">
        <w:rPr>
          <w:i/>
          <w:iCs/>
          <w:color w:val="000000"/>
          <w:sz w:val="16"/>
          <w:szCs w:val="16"/>
          <w:lang w:val="fi-FI"/>
        </w:rPr>
        <w:t>Pirkanmaan shp</w:t>
      </w:r>
    </w:p>
    <w:p w14:paraId="6C33AC1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Planm</w:t>
      </w:r>
      <w:r>
        <w:rPr>
          <w:i/>
          <w:iCs/>
          <w:color w:val="000000"/>
          <w:sz w:val="16"/>
          <w:szCs w:val="16"/>
          <w:lang w:val="fi-FI"/>
        </w:rPr>
        <w:t>ed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PlusTerveys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5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Pohjois-Pohjanmaan shp</w:t>
      </w:r>
    </w:p>
    <w:p w14:paraId="6C33AC1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Prime Solutions Oy</w:t>
      </w:r>
    </w:p>
    <w:p w14:paraId="6C33AC1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PTTK Oy</w:t>
      </w:r>
    </w:p>
    <w:p w14:paraId="6C33AC1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Receptum Oy</w:t>
      </w:r>
    </w:p>
    <w:p w14:paraId="6C33AC19" w14:textId="77777777" w:rsidR="00D96B90" w:rsidRPr="00BC3C61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  <w:rPrChange w:id="25" w:author="Timo Kaskinen" w:date="2017-03-22T14:17:00Z">
            <w:rPr>
              <w:i/>
              <w:iCs/>
              <w:color w:val="000000"/>
              <w:sz w:val="16"/>
              <w:szCs w:val="16"/>
              <w:lang w:val="en-US"/>
            </w:rPr>
          </w:rPrChange>
        </w:rPr>
      </w:pPr>
      <w:r w:rsidRPr="00BC3C61">
        <w:rPr>
          <w:i/>
          <w:iCs/>
          <w:color w:val="000000"/>
          <w:sz w:val="16"/>
          <w:szCs w:val="16"/>
          <w:lang w:val="fi-FI"/>
          <w:rPrChange w:id="26" w:author="Timo Kaskinen" w:date="2017-03-22T14:17:00Z">
            <w:rPr>
              <w:i/>
              <w:iCs/>
              <w:color w:val="000000"/>
              <w:sz w:val="16"/>
              <w:szCs w:val="16"/>
              <w:lang w:val="en-US"/>
            </w:rPr>
          </w:rPrChange>
        </w:rPr>
        <w:t>RemoteA Oy</w:t>
      </w:r>
    </w:p>
    <w:p w14:paraId="6C33AC1A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Salivirta Oy</w:t>
      </w:r>
    </w:p>
    <w:p w14:paraId="6C33AC1B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Satakunnan shp</w:t>
      </w:r>
    </w:p>
    <w:p w14:paraId="6C33AC1C" w14:textId="77777777" w:rsidR="00D96B90" w:rsidRPr="00370B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70B7F">
        <w:rPr>
          <w:i/>
          <w:iCs/>
          <w:color w:val="000000"/>
          <w:sz w:val="16"/>
          <w:szCs w:val="16"/>
          <w:lang w:val="fi-FI"/>
        </w:rPr>
        <w:t>Silmäasema Fennica</w:t>
      </w:r>
    </w:p>
    <w:p w14:paraId="6C33AC1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Kuntaliitto</w:t>
      </w:r>
    </w:p>
    <w:p w14:paraId="6C33AC1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Punainen Risti</w:t>
      </w:r>
    </w:p>
    <w:p w14:paraId="6C33AC1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Taltioni osuuskunta</w:t>
      </w:r>
    </w:p>
    <w:p w14:paraId="6C33AC20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TeliaSonera Finland Oyj</w:t>
      </w:r>
    </w:p>
    <w:p w14:paraId="6C33AC2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Terveyden ja Hyvinvoinnin Laitos</w:t>
      </w:r>
    </w:p>
    <w:p w14:paraId="6C33AC22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047656">
        <w:rPr>
          <w:i/>
          <w:iCs/>
          <w:color w:val="000000"/>
          <w:sz w:val="16"/>
          <w:szCs w:val="16"/>
          <w:lang w:val="en-US"/>
        </w:rPr>
        <w:t>Tieto Healthcare &amp; Welfare Oy</w:t>
      </w:r>
    </w:p>
    <w:p w14:paraId="6C33AC2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Tietotarha Oy</w:t>
      </w:r>
    </w:p>
    <w:p w14:paraId="6C33AC24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Tricons Oy</w:t>
      </w:r>
    </w:p>
    <w:p w14:paraId="6C33AC25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Vaasan shp</w:t>
      </w:r>
    </w:p>
    <w:p w14:paraId="6C33AC2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Valuecode Oy</w:t>
      </w:r>
    </w:p>
    <w:p w14:paraId="6C33AC2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VITA-terveyspalvelut Oy</w:t>
      </w:r>
    </w:p>
    <w:p w14:paraId="6C33AC2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VTT</w:t>
      </w:r>
    </w:p>
    <w:p w14:paraId="6C33AC29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047656">
        <w:rPr>
          <w:i/>
          <w:iCs/>
          <w:color w:val="000000"/>
          <w:sz w:val="16"/>
          <w:szCs w:val="16"/>
          <w:lang w:val="fi-FI"/>
        </w:rPr>
        <w:t>Whitelake Software Point Oy</w:t>
      </w:r>
    </w:p>
    <w:p w14:paraId="6C33AC2A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047656">
        <w:rPr>
          <w:i/>
          <w:iCs/>
          <w:sz w:val="16"/>
          <w:szCs w:val="16"/>
          <w:lang w:val="fi-FI"/>
        </w:rPr>
        <w:t>Yhtyneet Medix Laboratoriot Oy</w:t>
      </w:r>
    </w:p>
    <w:p w14:paraId="6C33AC2B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 xml:space="preserve">Ylioppilaiden </w:t>
      </w:r>
      <w:proofErr w:type="gramStart"/>
      <w:r w:rsidRPr="008865FE">
        <w:rPr>
          <w:i/>
          <w:iCs/>
          <w:sz w:val="16"/>
          <w:szCs w:val="16"/>
          <w:lang w:val="fi-FI"/>
        </w:rPr>
        <w:t>terv.hoitosäätiö</w:t>
      </w:r>
      <w:proofErr w:type="gramEnd"/>
    </w:p>
    <w:bookmarkEnd w:id="0"/>
    <w:p w14:paraId="6C33AC2C" w14:textId="77777777" w:rsidR="00AD6049" w:rsidRPr="006C6659" w:rsidRDefault="00AD6049" w:rsidP="00AD6049">
      <w:pPr>
        <w:jc w:val="center"/>
        <w:rPr>
          <w:lang w:val="fi-FI"/>
        </w:rPr>
      </w:pPr>
    </w:p>
    <w:p w14:paraId="6C33AC2D" w14:textId="77777777" w:rsidR="00DD63C1" w:rsidRDefault="00DD63C1" w:rsidP="00DD63C1">
      <w:pPr>
        <w:rPr>
          <w:lang w:val="fi-FI"/>
        </w:rPr>
      </w:pPr>
    </w:p>
    <w:p w14:paraId="6C33AC2E" w14:textId="77777777" w:rsidR="00F63FA5" w:rsidRPr="006C6659" w:rsidRDefault="00F63FA5" w:rsidP="00DD63C1">
      <w:pPr>
        <w:rPr>
          <w:lang w:val="fi-FI"/>
        </w:rPr>
      </w:pPr>
    </w:p>
    <w:p w14:paraId="6C33AC2F" w14:textId="77777777" w:rsidR="00DD63C1" w:rsidRPr="002F52B5" w:rsidRDefault="009A50F6" w:rsidP="009A50F6">
      <w:pPr>
        <w:rPr>
          <w:rFonts w:ascii="Times New Roman" w:hAnsi="Times New Roman" w:cs="Times New Roman"/>
          <w:sz w:val="36"/>
          <w:szCs w:val="36"/>
          <w:lang w:val="fi-FI"/>
        </w:rPr>
      </w:pPr>
      <w:r w:rsidRPr="006C6659">
        <w:rPr>
          <w:lang w:val="fi-FI"/>
        </w:rPr>
        <w:tab/>
      </w:r>
      <w:r w:rsidRPr="006C6659">
        <w:rPr>
          <w:lang w:val="fi-FI"/>
        </w:rPr>
        <w:tab/>
      </w:r>
      <w:r w:rsidR="00DD63C1" w:rsidRPr="006C6659">
        <w:rPr>
          <w:lang w:val="fi-FI"/>
        </w:rPr>
        <w:br w:type="page"/>
      </w:r>
      <w:r w:rsidR="003A479F" w:rsidRPr="002F52B5">
        <w:rPr>
          <w:rFonts w:ascii="Times New Roman" w:hAnsi="Times New Roman" w:cs="Times New Roman"/>
          <w:sz w:val="36"/>
          <w:szCs w:val="36"/>
          <w:lang w:val="fi-FI"/>
        </w:rPr>
        <w:lastRenderedPageBreak/>
        <w:t>Sisällysluettelo</w:t>
      </w:r>
    </w:p>
    <w:p w14:paraId="41DEB789" w14:textId="1437E2F9" w:rsidR="00BC3C61" w:rsidRDefault="00286133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r w:rsidRPr="006C6659">
        <w:rPr>
          <w:lang w:val="fi-FI"/>
        </w:rPr>
        <w:fldChar w:fldCharType="begin"/>
      </w:r>
      <w:r w:rsidR="00DD63C1" w:rsidRPr="006C6659">
        <w:rPr>
          <w:lang w:val="fi-FI"/>
        </w:rPr>
        <w:instrText xml:space="preserve"> TOC \o "1-5" \h \z \u </w:instrText>
      </w:r>
      <w:r w:rsidRPr="006C6659">
        <w:rPr>
          <w:lang w:val="fi-FI"/>
        </w:rPr>
        <w:fldChar w:fldCharType="separate"/>
      </w:r>
      <w:hyperlink w:anchor="_Toc47795552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 Yleistä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7</w:t>
        </w:r>
        <w:r w:rsidR="00BC3C61">
          <w:rPr>
            <w:noProof/>
            <w:webHidden/>
          </w:rPr>
          <w:fldChar w:fldCharType="end"/>
        </w:r>
      </w:hyperlink>
    </w:p>
    <w:p w14:paraId="1833E71A" w14:textId="2A421471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2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1.1 HL7-sanomakäytännöt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7</w:t>
        </w:r>
        <w:r w:rsidR="00BC3C61">
          <w:rPr>
            <w:noProof/>
            <w:webHidden/>
          </w:rPr>
          <w:fldChar w:fldCharType="end"/>
        </w:r>
      </w:hyperlink>
    </w:p>
    <w:p w14:paraId="1A358C3E" w14:textId="36AAE0DE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2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1.2 MLLP V2 kuittaukset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8</w:t>
        </w:r>
        <w:r w:rsidR="00BC3C61">
          <w:rPr>
            <w:noProof/>
            <w:webHidden/>
          </w:rPr>
          <w:fldChar w:fldCharType="end"/>
        </w:r>
      </w:hyperlink>
    </w:p>
    <w:p w14:paraId="1351D80E" w14:textId="32A6CD4D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2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1.3 Lyhenteet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8</w:t>
        </w:r>
        <w:r w:rsidR="00BC3C61">
          <w:rPr>
            <w:noProof/>
            <w:webHidden/>
          </w:rPr>
          <w:fldChar w:fldCharType="end"/>
        </w:r>
      </w:hyperlink>
    </w:p>
    <w:p w14:paraId="45DA4709" w14:textId="75AA1FAE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1.4 Sanomaliikennekuvaus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8</w:t>
        </w:r>
        <w:r w:rsidR="00BC3C61">
          <w:rPr>
            <w:noProof/>
            <w:webHidden/>
          </w:rPr>
          <w:fldChar w:fldCharType="end"/>
        </w:r>
      </w:hyperlink>
    </w:p>
    <w:p w14:paraId="61E3F5B7" w14:textId="5F51979E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53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 Yhteiset segmentit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01565855" w14:textId="0B004316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2" w:history="1">
        <w:r w:rsidR="00BC3C61" w:rsidRPr="000372C7">
          <w:rPr>
            <w:rStyle w:val="Hyperlinkki"/>
            <w:rFonts w:ascii="Times New Roman" w:hAnsi="Times New Roman"/>
            <w:noProof/>
          </w:rPr>
          <w:t>2.1 MSH-segmentti (Message Header)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6887691A" w14:textId="50FC78B1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2.1.1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MSH-1 kenttäerotin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2DD7FB71" w14:textId="41605073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4" w:history="1">
        <w:r w:rsidR="00BC3C61" w:rsidRPr="000372C7">
          <w:rPr>
            <w:rStyle w:val="Hyperlinkki"/>
            <w:rFonts w:ascii="Times New Roman" w:hAnsi="Times New Roman"/>
            <w:noProof/>
          </w:rPr>
          <w:t>2.1.2 MSH-2 erotinmerkit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51D5D9B1" w14:textId="1E1B728B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2.1.3 MSH-3 ja MSH-5 lähettävä ja vastaanottava järjestelmä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140D4B9F" w14:textId="7819C62A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2.1.4 MSH-4 ja MSH-6 lähettävän ja vastaanottavan järjestelmän tarkenne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5D1AD0F3" w14:textId="71C3A104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2.1.5 MSH-8 määrittelyn versiotieto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68CEF156" w14:textId="38566044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2.1.6 MSH-15 vastaanottokuittaus ja MSH-16 sovelluskuittaus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660D6222" w14:textId="1EDE8ACF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2A7A8FCA" w14:textId="1EAD8DE1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0" w:history="1">
        <w:r w:rsidR="00BC3C61" w:rsidRPr="000372C7">
          <w:rPr>
            <w:rStyle w:val="Hyperlinkki"/>
            <w:rFonts w:ascii="Times New Roman" w:hAnsi="Times New Roman"/>
            <w:noProof/>
          </w:rPr>
          <w:t>2.2.1 PID-2 Patient ID (External ID)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12</w:t>
        </w:r>
        <w:r w:rsidR="00BC3C61">
          <w:rPr>
            <w:noProof/>
            <w:webHidden/>
          </w:rPr>
          <w:fldChar w:fldCharType="end"/>
        </w:r>
      </w:hyperlink>
    </w:p>
    <w:p w14:paraId="3AEAFF44" w14:textId="66DB01DC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1" w:history="1">
        <w:r w:rsidR="00BC3C61" w:rsidRPr="000372C7">
          <w:rPr>
            <w:rStyle w:val="Hyperlinkki"/>
            <w:rFonts w:ascii="Times New Roman" w:hAnsi="Times New Roman"/>
            <w:noProof/>
          </w:rPr>
          <w:t>2.2.2 PID-3 Patient ID (Internal ID)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644FA719" w14:textId="41433C57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2" w:history="1">
        <w:r w:rsidR="00BC3C61" w:rsidRPr="000372C7">
          <w:rPr>
            <w:rStyle w:val="Hyperlinkki"/>
            <w:rFonts w:ascii="Times New Roman" w:hAnsi="Times New Roman"/>
            <w:noProof/>
          </w:rPr>
          <w:t>2.2.3 PID-5 Patient Name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5ECA4A4A" w14:textId="2F9DDAB7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1190DB6B" w14:textId="277364D4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4" w:history="1">
        <w:r w:rsidR="00BC3C61" w:rsidRPr="000372C7">
          <w:rPr>
            <w:rStyle w:val="Hyperlinkki"/>
            <w:rFonts w:ascii="Times New Roman" w:hAnsi="Times New Roman"/>
            <w:noProof/>
          </w:rPr>
          <w:t>2.3.1 PV1-1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7D3E45E0" w14:textId="2985E7D9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5" w:history="1">
        <w:r w:rsidR="00BC3C61" w:rsidRPr="000372C7">
          <w:rPr>
            <w:rStyle w:val="Hyperlinkki"/>
            <w:rFonts w:ascii="Times New Roman" w:hAnsi="Times New Roman"/>
            <w:noProof/>
          </w:rPr>
          <w:t>2.3.2 PV1-2 Patient Class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590B9072" w14:textId="4E1610F6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2.3.3 PV1-3 Patient Location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2BB138D0" w14:textId="2CCF9AC6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2.3.4 PV1-10 Hospital Service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48DD3D68" w14:textId="460878B4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8" w:history="1">
        <w:r w:rsidR="00BC3C61" w:rsidRPr="000372C7">
          <w:rPr>
            <w:rStyle w:val="Hyperlinkki"/>
            <w:rFonts w:ascii="Times New Roman" w:hAnsi="Times New Roman"/>
            <w:noProof/>
          </w:rPr>
          <w:t>2.3.5 PV1-15 Ambulatory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6A89A14F" w14:textId="3E1269C1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2.3.6 PV1-44 Admit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3CFE4E6F" w14:textId="63230E17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 PV1-50 Alternate Visit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0313C009" w14:textId="25B901B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2.3.7.1 Palvelutapahtuma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27BAC63A" w14:textId="6C6697BE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2.3.7.2 Rekisterinpitäjä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15</w:t>
        </w:r>
        <w:r w:rsidR="00BC3C61">
          <w:rPr>
            <w:noProof/>
            <w:webHidden/>
          </w:rPr>
          <w:fldChar w:fldCharType="end"/>
        </w:r>
      </w:hyperlink>
    </w:p>
    <w:p w14:paraId="43537850" w14:textId="13AB286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2.3.7.3 Rekisterin tarkenne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16</w:t>
        </w:r>
        <w:r w:rsidR="00BC3C61">
          <w:rPr>
            <w:noProof/>
            <w:webHidden/>
          </w:rPr>
          <w:fldChar w:fldCharType="end"/>
        </w:r>
      </w:hyperlink>
    </w:p>
    <w:p w14:paraId="743B6C5A" w14:textId="42CA5742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4" w:history="1">
        <w:r w:rsidR="00BC3C61" w:rsidRPr="000372C7">
          <w:rPr>
            <w:rStyle w:val="Hyperlinkki"/>
            <w:noProof/>
          </w:rPr>
          <w:t>2.4 EVN-segmentti (Event Type)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17</w:t>
        </w:r>
        <w:r w:rsidR="00BC3C61">
          <w:rPr>
            <w:noProof/>
            <w:webHidden/>
          </w:rPr>
          <w:fldChar w:fldCharType="end"/>
        </w:r>
      </w:hyperlink>
    </w:p>
    <w:p w14:paraId="26B8A9FD" w14:textId="19C796D2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5" w:history="1">
        <w:r w:rsidR="00BC3C61" w:rsidRPr="000372C7">
          <w:rPr>
            <w:rStyle w:val="Hyperlinkki"/>
            <w:rFonts w:ascii="Times New Roman" w:hAnsi="Times New Roman"/>
            <w:noProof/>
          </w:rPr>
          <w:t>2.4.1 EVN-1 Tapahtuman koodi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17</w:t>
        </w:r>
        <w:r w:rsidR="00BC3C61">
          <w:rPr>
            <w:noProof/>
            <w:webHidden/>
          </w:rPr>
          <w:fldChar w:fldCharType="end"/>
        </w:r>
      </w:hyperlink>
    </w:p>
    <w:p w14:paraId="155E1AF7" w14:textId="08DB11BB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6" w:history="1">
        <w:r w:rsidR="00BC3C61" w:rsidRPr="000372C7">
          <w:rPr>
            <w:rStyle w:val="Hyperlinkki"/>
            <w:rFonts w:ascii="Times New Roman" w:hAnsi="Times New Roman"/>
            <w:noProof/>
          </w:rPr>
          <w:t>2.4.2 EVN-2 Tapahtuman siirtohetken aikaleima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563D3737" w14:textId="7635234F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55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3 Tutkimuspyyntö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057C2FBF" w14:textId="3756829D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 Uusi tutkimuspyyntö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0840620B" w14:textId="065C960C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9" w:history="1">
        <w:r w:rsidR="00BC3C61" w:rsidRPr="000372C7">
          <w:rPr>
            <w:rStyle w:val="Hyperlinkki"/>
            <w:rFonts w:ascii="Times New Roman" w:hAnsi="Times New Roman"/>
            <w:noProof/>
          </w:rPr>
          <w:t>3.1.1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28FE078E" w14:textId="5BE7E0FC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0" w:history="1">
        <w:r w:rsidR="00BC3C61" w:rsidRPr="000372C7">
          <w:rPr>
            <w:rStyle w:val="Hyperlinkki"/>
            <w:rFonts w:ascii="Times New Roman" w:hAnsi="Times New Roman"/>
            <w:noProof/>
          </w:rPr>
          <w:t>3.1.2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347497F8" w14:textId="20BAA888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1" w:history="1">
        <w:r w:rsidR="00BC3C61" w:rsidRPr="000372C7">
          <w:rPr>
            <w:rStyle w:val="Hyperlinkki"/>
            <w:rFonts w:ascii="Times New Roman" w:hAnsi="Times New Roman"/>
            <w:noProof/>
          </w:rPr>
          <w:t>3.1.3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19</w:t>
        </w:r>
        <w:r w:rsidR="00BC3C61">
          <w:rPr>
            <w:noProof/>
            <w:webHidden/>
          </w:rPr>
          <w:fldChar w:fldCharType="end"/>
        </w:r>
      </w:hyperlink>
    </w:p>
    <w:p w14:paraId="77F6E693" w14:textId="2234C9B9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3.1.4 ORC-segmentti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19</w:t>
        </w:r>
        <w:r w:rsidR="00BC3C61">
          <w:rPr>
            <w:noProof/>
            <w:webHidden/>
          </w:rPr>
          <w:fldChar w:fldCharType="end"/>
        </w:r>
      </w:hyperlink>
    </w:p>
    <w:p w14:paraId="55F87B4E" w14:textId="4C58745D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3" w:history="1">
        <w:r w:rsidR="00BC3C61" w:rsidRPr="000372C7">
          <w:rPr>
            <w:rStyle w:val="Hyperlinkki"/>
            <w:rFonts w:ascii="Times New Roman" w:hAnsi="Times New Roman"/>
            <w:noProof/>
          </w:rPr>
          <w:t>3.1.4.1 ORC-1 Order Control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19</w:t>
        </w:r>
        <w:r w:rsidR="00BC3C61">
          <w:rPr>
            <w:noProof/>
            <w:webHidden/>
          </w:rPr>
          <w:fldChar w:fldCharType="end"/>
        </w:r>
      </w:hyperlink>
    </w:p>
    <w:p w14:paraId="389F3A60" w14:textId="47B70008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4" w:history="1">
        <w:r w:rsidR="00BC3C61" w:rsidRPr="000372C7">
          <w:rPr>
            <w:rStyle w:val="Hyperlinkki"/>
            <w:rFonts w:ascii="Times New Roman" w:hAnsi="Times New Roman"/>
            <w:noProof/>
          </w:rPr>
          <w:t>3.1.4.2 ORC-2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F8F42F3" w14:textId="6A06C50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5" w:history="1">
        <w:r w:rsidR="00BC3C61" w:rsidRPr="000372C7">
          <w:rPr>
            <w:rStyle w:val="Hyperlinkki"/>
            <w:rFonts w:ascii="Times New Roman" w:hAnsi="Times New Roman"/>
            <w:noProof/>
          </w:rPr>
          <w:t>3.1.4.3 ORC-4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6084875" w14:textId="1EEFDB2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6" w:history="1">
        <w:r w:rsidR="00BC3C61" w:rsidRPr="000372C7">
          <w:rPr>
            <w:rStyle w:val="Hyperlinkki"/>
            <w:rFonts w:ascii="Times New Roman" w:hAnsi="Times New Roman"/>
            <w:noProof/>
          </w:rPr>
          <w:t>3.1.4.4 ORC-9 Date/Time of Transaction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6D084B9" w14:textId="515650E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7" w:history="1">
        <w:r w:rsidR="00BC3C61" w:rsidRPr="000372C7">
          <w:rPr>
            <w:rStyle w:val="Hyperlinkki"/>
            <w:rFonts w:ascii="Times New Roman" w:hAnsi="Times New Roman"/>
            <w:noProof/>
          </w:rPr>
          <w:t>3.1.4.5 ORC-10 Entered by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8808D57" w14:textId="2A03FF0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8" w:history="1">
        <w:r w:rsidR="00BC3C61" w:rsidRPr="000372C7">
          <w:rPr>
            <w:rStyle w:val="Hyperlinkki"/>
            <w:rFonts w:ascii="Times New Roman" w:hAnsi="Times New Roman"/>
            <w:noProof/>
          </w:rPr>
          <w:t>3.1.4.6 ORC-12 Ordering Provider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06BB1E2C" w14:textId="730A3D7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9" w:history="1">
        <w:r w:rsidR="00BC3C61" w:rsidRPr="000372C7">
          <w:rPr>
            <w:rStyle w:val="Hyperlinkki"/>
            <w:rFonts w:ascii="Times New Roman" w:hAnsi="Times New Roman"/>
            <w:noProof/>
          </w:rPr>
          <w:t>3.1.4.7 ORC-15 Order Effective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5381301C" w14:textId="3BDB7271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0" w:history="1">
        <w:r w:rsidR="00BC3C61" w:rsidRPr="000372C7">
          <w:rPr>
            <w:rStyle w:val="Hyperlinkki"/>
            <w:rFonts w:ascii="Times New Roman" w:hAnsi="Times New Roman"/>
            <w:noProof/>
          </w:rPr>
          <w:t>3.1.4.8 ORC-17 Entering Organization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1E1F8FDF" w14:textId="6B3CDD2D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1" w:history="1">
        <w:r w:rsidR="00BC3C61" w:rsidRPr="000372C7">
          <w:rPr>
            <w:rStyle w:val="Hyperlinkki"/>
            <w:rFonts w:ascii="Times New Roman" w:hAnsi="Times New Roman"/>
            <w:noProof/>
          </w:rPr>
          <w:t>3.1.5 OBR-segmentti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3BDF0E7E" w14:textId="1A96AF68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2" w:history="1">
        <w:r w:rsidR="00BC3C61" w:rsidRPr="000372C7">
          <w:rPr>
            <w:rStyle w:val="Hyperlinkki"/>
            <w:rFonts w:ascii="Times New Roman" w:hAnsi="Times New Roman"/>
            <w:noProof/>
          </w:rPr>
          <w:t>3.1.5.1 OBR-1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21</w:t>
        </w:r>
        <w:r w:rsidR="00BC3C61">
          <w:rPr>
            <w:noProof/>
            <w:webHidden/>
          </w:rPr>
          <w:fldChar w:fldCharType="end"/>
        </w:r>
      </w:hyperlink>
    </w:p>
    <w:p w14:paraId="773BBF41" w14:textId="3FA7EFE3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3" w:history="1">
        <w:r w:rsidR="00BC3C61" w:rsidRPr="000372C7">
          <w:rPr>
            <w:rStyle w:val="Hyperlinkki"/>
            <w:rFonts w:ascii="Times New Roman" w:hAnsi="Times New Roman"/>
            <w:noProof/>
          </w:rPr>
          <w:t>3.1.5.2 OBR-2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21</w:t>
        </w:r>
        <w:r w:rsidR="00BC3C61">
          <w:rPr>
            <w:noProof/>
            <w:webHidden/>
          </w:rPr>
          <w:fldChar w:fldCharType="end"/>
        </w:r>
      </w:hyperlink>
    </w:p>
    <w:p w14:paraId="4A250564" w14:textId="35372C1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4" w:history="1">
        <w:r w:rsidR="00BC3C61" w:rsidRPr="000372C7">
          <w:rPr>
            <w:rStyle w:val="Hyperlinkki"/>
            <w:rFonts w:ascii="Times New Roman" w:hAnsi="Times New Roman"/>
            <w:noProof/>
          </w:rPr>
          <w:t>3.1.5.3 OBR-3 Filler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21</w:t>
        </w:r>
        <w:r w:rsidR="00BC3C61">
          <w:rPr>
            <w:noProof/>
            <w:webHidden/>
          </w:rPr>
          <w:fldChar w:fldCharType="end"/>
        </w:r>
      </w:hyperlink>
    </w:p>
    <w:p w14:paraId="094CB302" w14:textId="255E499E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3.1.5.4 OBR-4 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5E7C19DC" w14:textId="6627DA01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6" w:history="1">
        <w:r w:rsidR="00BC3C61" w:rsidRPr="000372C7">
          <w:rPr>
            <w:rStyle w:val="Hyperlinkki"/>
            <w:rFonts w:ascii="Times New Roman" w:hAnsi="Times New Roman"/>
            <w:noProof/>
          </w:rPr>
          <w:t>3.1.5.5 OBR-5 Priority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59F8E75C" w14:textId="00BA6DB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7" w:history="1">
        <w:r w:rsidR="00BC3C61" w:rsidRPr="000372C7">
          <w:rPr>
            <w:rStyle w:val="Hyperlinkki"/>
            <w:rFonts w:ascii="Times New Roman" w:hAnsi="Times New Roman"/>
            <w:noProof/>
          </w:rPr>
          <w:t>3.1.5.6 OBR-6 Requested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3CD0977A" w14:textId="1B3F726E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8" w:history="1">
        <w:r w:rsidR="00BC3C61" w:rsidRPr="000372C7">
          <w:rPr>
            <w:rStyle w:val="Hyperlinkki"/>
            <w:rFonts w:ascii="Times New Roman" w:hAnsi="Times New Roman"/>
            <w:noProof/>
          </w:rPr>
          <w:t xml:space="preserve">3.1.5.7 OBR-17 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Order Callback Phone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2950021B" w14:textId="3317E5E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9" w:history="1">
        <w:r w:rsidR="00BC3C61" w:rsidRPr="000372C7">
          <w:rPr>
            <w:rStyle w:val="Hyperlinkki"/>
            <w:rFonts w:ascii="Times New Roman" w:hAnsi="Times New Roman"/>
            <w:noProof/>
          </w:rPr>
          <w:t>3.1.5.8 OBR-18 Placer Field 1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7D6D9707" w14:textId="4BAFDCB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0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3.1.5.9 OBR-24 Diagnostic Serv Sect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7047E3D9" w14:textId="0716289C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3.1.5.10 OBR-30 Transportation Mode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10FCE2DD" w14:textId="2EF39111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3.1.5.11 OBR-31 Reason For Study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5097E278" w14:textId="51334B16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3.1.5.12 OBR-42 Escort Required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6DD7F98C" w14:textId="3A04E330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3.1.6 OBX-segmentti (Observation)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118D558A" w14:textId="7DC5897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5" w:history="1">
        <w:r w:rsidR="00BC3C61" w:rsidRPr="000372C7">
          <w:rPr>
            <w:rStyle w:val="Hyperlinkki"/>
            <w:rFonts w:ascii="Times New Roman" w:hAnsi="Times New Roman"/>
            <w:noProof/>
          </w:rPr>
          <w:t>3.1.6.1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76175556" w14:textId="0F36969E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6" w:history="1">
        <w:r w:rsidR="00BC3C61" w:rsidRPr="000372C7">
          <w:rPr>
            <w:rStyle w:val="Hyperlinkki"/>
            <w:rFonts w:ascii="Times New Roman" w:hAnsi="Times New Roman"/>
            <w:noProof/>
          </w:rPr>
          <w:t>3.1.6.2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7831CC02" w14:textId="3D1A956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7" w:history="1">
        <w:r w:rsidR="00BC3C61" w:rsidRPr="000372C7">
          <w:rPr>
            <w:rStyle w:val="Hyperlinkki"/>
            <w:rFonts w:ascii="Times New Roman" w:hAnsi="Times New Roman"/>
            <w:noProof/>
          </w:rPr>
          <w:t>3.1.6.3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296C6E07" w14:textId="00C49B4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8" w:history="1">
        <w:r w:rsidR="00BC3C61" w:rsidRPr="000372C7">
          <w:rPr>
            <w:rStyle w:val="Hyperlinkki"/>
            <w:rFonts w:ascii="Times New Roman" w:hAnsi="Times New Roman"/>
            <w:noProof/>
          </w:rPr>
          <w:t>3.1.6.4 OBX-4 Observation Sub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3FC5BB6A" w14:textId="786953C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3.1.6.5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1FB3A62E" w14:textId="7FE6372D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0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3.1.7 NTE-segmentti (Notes and Comments)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49FAEFED" w14:textId="65C1D65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1" w:history="1">
        <w:r w:rsidR="00BC3C61" w:rsidRPr="000372C7">
          <w:rPr>
            <w:rStyle w:val="Hyperlinkki"/>
            <w:rFonts w:ascii="Times New Roman" w:hAnsi="Times New Roman"/>
            <w:noProof/>
          </w:rPr>
          <w:t>3.1.7.1 NTE-1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3AD3404C" w14:textId="777F8EE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2" w:history="1">
        <w:r w:rsidR="00BC3C61" w:rsidRPr="000372C7">
          <w:rPr>
            <w:rStyle w:val="Hyperlinkki"/>
            <w:rFonts w:ascii="Times New Roman" w:hAnsi="Times New Roman"/>
            <w:noProof/>
          </w:rPr>
          <w:t>3.1.7.2 NTE-2 Source of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55567E59" w14:textId="0498B78D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3" w:history="1">
        <w:r w:rsidR="00BC3C61" w:rsidRPr="000372C7">
          <w:rPr>
            <w:rStyle w:val="Hyperlinkki"/>
            <w:rFonts w:ascii="Times New Roman" w:hAnsi="Times New Roman"/>
            <w:noProof/>
          </w:rPr>
          <w:t>3.1.7.3 NTE-3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7239F4E5" w14:textId="7764A957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4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3.1.8 BLG-segmentti (Billing)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3474E9DB" w14:textId="43D5276D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5" w:history="1">
        <w:r w:rsidR="00BC3C61" w:rsidRPr="000372C7">
          <w:rPr>
            <w:rStyle w:val="Hyperlinkki"/>
            <w:rFonts w:ascii="Times New Roman" w:hAnsi="Times New Roman"/>
            <w:noProof/>
          </w:rPr>
          <w:t>3.1.8.1 Charge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043C495C" w14:textId="7FFA61BD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6" w:history="1">
        <w:r w:rsidR="00BC3C61" w:rsidRPr="000372C7">
          <w:rPr>
            <w:rStyle w:val="Hyperlinkki"/>
            <w:rFonts w:ascii="Times New Roman" w:hAnsi="Times New Roman"/>
            <w:noProof/>
          </w:rPr>
          <w:t>3.1.8.2 BLG-3 Account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17D6F6E3" w14:textId="2194EC11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7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3.1.9 ZPV-segmentti (Viivästys)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2CCA193D" w14:textId="6F1D924F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8" w:history="1">
        <w:r w:rsidR="00BC3C61" w:rsidRPr="000372C7">
          <w:rPr>
            <w:rStyle w:val="Hyperlinkki"/>
            <w:rFonts w:ascii="Times New Roman" w:hAnsi="Times New Roman"/>
            <w:noProof/>
          </w:rPr>
          <w:t>3.1.9.1 ZPV-1 Tietojen viivästyskoodi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60370A88" w14:textId="76A0EEAE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9" w:history="1">
        <w:r w:rsidR="00BC3C61" w:rsidRPr="000372C7">
          <w:rPr>
            <w:rStyle w:val="Hyperlinkki"/>
            <w:rFonts w:ascii="Times New Roman" w:hAnsi="Times New Roman"/>
            <w:noProof/>
          </w:rPr>
          <w:t>3.1.9.2 ZPV-2 Päivämäärä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3A9BE749" w14:textId="35E9509D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3.2 Tutkimuspyynnön muutos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26</w:t>
        </w:r>
        <w:r w:rsidR="00BC3C61">
          <w:rPr>
            <w:noProof/>
            <w:webHidden/>
          </w:rPr>
          <w:fldChar w:fldCharType="end"/>
        </w:r>
      </w:hyperlink>
    </w:p>
    <w:p w14:paraId="0A04BA3C" w14:textId="2F525842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3.3 Tutkimuspyynnön peruminen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26</w:t>
        </w:r>
        <w:r w:rsidR="00BC3C61">
          <w:rPr>
            <w:noProof/>
            <w:webHidden/>
          </w:rPr>
          <w:fldChar w:fldCharType="end"/>
        </w:r>
      </w:hyperlink>
    </w:p>
    <w:p w14:paraId="726933AF" w14:textId="46CF29FD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02" w:history="1">
        <w:r w:rsidR="00BC3C61" w:rsidRPr="000372C7">
          <w:rPr>
            <w:rStyle w:val="Hyperlinkki"/>
            <w:rFonts w:ascii="Times New Roman" w:hAnsi="Times New Roman"/>
            <w:noProof/>
          </w:rPr>
          <w:t>4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Lausuntopyyntö jälkikäteen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48F0C100" w14:textId="7615D512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 Uusi lausuntopyyntö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572903BA" w14:textId="0F926065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4" w:history="1">
        <w:r w:rsidR="00BC3C61" w:rsidRPr="000372C7">
          <w:rPr>
            <w:rStyle w:val="Hyperlinkki"/>
            <w:rFonts w:ascii="Times New Roman" w:hAnsi="Times New Roman"/>
            <w:noProof/>
          </w:rPr>
          <w:t>4.1.1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5B80D188" w14:textId="53B10B06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5" w:history="1">
        <w:r w:rsidR="00BC3C61" w:rsidRPr="000372C7">
          <w:rPr>
            <w:rStyle w:val="Hyperlinkki"/>
            <w:rFonts w:ascii="Times New Roman" w:hAnsi="Times New Roman"/>
            <w:noProof/>
          </w:rPr>
          <w:t>4.1.2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77F33BE0" w14:textId="6605F0C3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6" w:history="1">
        <w:r w:rsidR="00BC3C61" w:rsidRPr="000372C7">
          <w:rPr>
            <w:rStyle w:val="Hyperlinkki"/>
            <w:rFonts w:ascii="Times New Roman" w:hAnsi="Times New Roman"/>
            <w:noProof/>
          </w:rPr>
          <w:t>4.1.3 ORC-segmentti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494CE8AD" w14:textId="6859F1EE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7" w:history="1">
        <w:r w:rsidR="00BC3C61" w:rsidRPr="000372C7">
          <w:rPr>
            <w:rStyle w:val="Hyperlinkki"/>
            <w:rFonts w:ascii="Times New Roman" w:hAnsi="Times New Roman"/>
            <w:noProof/>
          </w:rPr>
          <w:t>4.1.4 OBR-segmentti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28</w:t>
        </w:r>
        <w:r w:rsidR="00BC3C61">
          <w:rPr>
            <w:noProof/>
            <w:webHidden/>
          </w:rPr>
          <w:fldChar w:fldCharType="end"/>
        </w:r>
      </w:hyperlink>
    </w:p>
    <w:p w14:paraId="268708B2" w14:textId="6E12F3E7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4.1.5 OBX-segmentti (Result)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28</w:t>
        </w:r>
        <w:r w:rsidR="00BC3C61">
          <w:rPr>
            <w:noProof/>
            <w:webHidden/>
          </w:rPr>
          <w:fldChar w:fldCharType="end"/>
        </w:r>
      </w:hyperlink>
    </w:p>
    <w:p w14:paraId="256551F5" w14:textId="2EB959D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9" w:history="1">
        <w:r w:rsidR="00BC3C61" w:rsidRPr="000372C7">
          <w:rPr>
            <w:rStyle w:val="Hyperlinkki"/>
            <w:rFonts w:ascii="Times New Roman" w:hAnsi="Times New Roman"/>
            <w:noProof/>
          </w:rPr>
          <w:t>4.1.5.1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3B05EDCF" w14:textId="1A7AC71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0" w:history="1">
        <w:r w:rsidR="00BC3C61" w:rsidRPr="000372C7">
          <w:rPr>
            <w:rStyle w:val="Hyperlinkki"/>
            <w:rFonts w:ascii="Times New Roman" w:hAnsi="Times New Roman"/>
            <w:noProof/>
          </w:rPr>
          <w:t>4.1.5.2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6D80F4D0" w14:textId="4D990C7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4.1.5.3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073CCEDF" w14:textId="05CCDA0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4.1.5.4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42D8E581" w14:textId="474CD0B6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4.1.6 NTE-segmentti (Notes and Comments)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15E94AF3" w14:textId="1399986E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1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5 Tutkimussanoma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31ED11E3" w14:textId="57929118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5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 Tutkimus ORU^R01 (Observation 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6ED4017C" w14:textId="28367EC8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6" w:history="1">
        <w:r w:rsidR="00BC3C61" w:rsidRPr="000372C7">
          <w:rPr>
            <w:rStyle w:val="Hyperlinkki"/>
            <w:rFonts w:ascii="Times New Roman" w:hAnsi="Times New Roman"/>
            <w:noProof/>
          </w:rPr>
          <w:t>5.1.1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5649F1F3" w14:textId="223BEAE1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7" w:history="1">
        <w:r w:rsidR="00BC3C61" w:rsidRPr="000372C7">
          <w:rPr>
            <w:rStyle w:val="Hyperlinkki"/>
            <w:rFonts w:ascii="Times New Roman" w:hAnsi="Times New Roman"/>
            <w:noProof/>
          </w:rPr>
          <w:t>5.1.2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6DD3D383" w14:textId="492C61E7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8" w:history="1">
        <w:r w:rsidR="00BC3C61" w:rsidRPr="000372C7">
          <w:rPr>
            <w:rStyle w:val="Hyperlinkki"/>
            <w:rFonts w:ascii="Times New Roman" w:hAnsi="Times New Roman"/>
            <w:noProof/>
          </w:rPr>
          <w:t>5.1.3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7266396E" w14:textId="73EE4CCD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9" w:history="1">
        <w:r w:rsidR="00BC3C61" w:rsidRPr="000372C7">
          <w:rPr>
            <w:rStyle w:val="Hyperlinkki"/>
            <w:rFonts w:ascii="Times New Roman" w:hAnsi="Times New Roman"/>
            <w:noProof/>
          </w:rPr>
          <w:t>5.1.4 ORC-segmentti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56B62014" w14:textId="6D569B7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0" w:history="1">
        <w:r w:rsidR="00BC3C61" w:rsidRPr="000372C7">
          <w:rPr>
            <w:rStyle w:val="Hyperlinkki"/>
            <w:rFonts w:ascii="Times New Roman" w:hAnsi="Times New Roman"/>
            <w:noProof/>
          </w:rPr>
          <w:t>5.1.4.1 ORC-1 Order Control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23F9877E" w14:textId="7729A88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1" w:history="1">
        <w:r w:rsidR="00BC3C61" w:rsidRPr="000372C7">
          <w:rPr>
            <w:rStyle w:val="Hyperlinkki"/>
            <w:rFonts w:ascii="Times New Roman" w:hAnsi="Times New Roman"/>
            <w:noProof/>
          </w:rPr>
          <w:t>5.1.4.2 ORC-2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36CFB9A7" w14:textId="5292635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2" w:history="1">
        <w:r w:rsidR="00BC3C61" w:rsidRPr="000372C7">
          <w:rPr>
            <w:rStyle w:val="Hyperlinkki"/>
            <w:rFonts w:ascii="Times New Roman" w:hAnsi="Times New Roman"/>
            <w:noProof/>
          </w:rPr>
          <w:t>5.1.4.3 ORC-4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5A11FD14" w14:textId="0B4EFF1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5.1.4.4 ORC-5 Order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7F26D80E" w14:textId="703BEAE7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4" w:history="1">
        <w:r w:rsidR="00BC3C61" w:rsidRPr="000372C7">
          <w:rPr>
            <w:rStyle w:val="Hyperlinkki"/>
            <w:rFonts w:ascii="Times New Roman" w:hAnsi="Times New Roman"/>
            <w:noProof/>
          </w:rPr>
          <w:t>5.1.4.5 ORC-9 Date/Time of Transaction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103B9197" w14:textId="50D44AAC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 OBR-segmentti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584D151C" w14:textId="52D353AD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6" w:history="1">
        <w:r w:rsidR="00BC3C61" w:rsidRPr="000372C7">
          <w:rPr>
            <w:rStyle w:val="Hyperlinkki"/>
            <w:rFonts w:ascii="Times New Roman" w:hAnsi="Times New Roman"/>
            <w:noProof/>
          </w:rPr>
          <w:t>5.1.5.1 OBR-1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32</w:t>
        </w:r>
        <w:r w:rsidR="00BC3C61">
          <w:rPr>
            <w:noProof/>
            <w:webHidden/>
          </w:rPr>
          <w:fldChar w:fldCharType="end"/>
        </w:r>
      </w:hyperlink>
    </w:p>
    <w:p w14:paraId="202FC969" w14:textId="50C44C0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7" w:history="1">
        <w:r w:rsidR="00BC3C61" w:rsidRPr="000372C7">
          <w:rPr>
            <w:rStyle w:val="Hyperlinkki"/>
            <w:rFonts w:ascii="Times New Roman" w:hAnsi="Times New Roman"/>
            <w:noProof/>
          </w:rPr>
          <w:t>5.1.5.2 OBR-2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32</w:t>
        </w:r>
        <w:r w:rsidR="00BC3C61">
          <w:rPr>
            <w:noProof/>
            <w:webHidden/>
          </w:rPr>
          <w:fldChar w:fldCharType="end"/>
        </w:r>
      </w:hyperlink>
    </w:p>
    <w:p w14:paraId="644E8CBF" w14:textId="3AD0713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8" w:history="1">
        <w:r w:rsidR="00BC3C61" w:rsidRPr="000372C7">
          <w:rPr>
            <w:rStyle w:val="Hyperlinkki"/>
            <w:rFonts w:ascii="Times New Roman" w:hAnsi="Times New Roman"/>
            <w:noProof/>
          </w:rPr>
          <w:t>5.1.5.3 OBR-3 Filler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32</w:t>
        </w:r>
        <w:r w:rsidR="00BC3C61">
          <w:rPr>
            <w:noProof/>
            <w:webHidden/>
          </w:rPr>
          <w:fldChar w:fldCharType="end"/>
        </w:r>
      </w:hyperlink>
    </w:p>
    <w:p w14:paraId="347A5FCB" w14:textId="12D22FB6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5.1.5.4 OBR-4 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55B9B182" w14:textId="14698F3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5.1.5.5 OBR-7 Observation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4FDB9BFF" w14:textId="59B3D31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1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5.1.5.6 OBR-7 Observation End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36FC6253" w14:textId="34349FE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5.1.5.7 OBR-9 Collection Volume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0B54D815" w14:textId="5118627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5.1.5.8 OBR-10 Collector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50F24D82" w14:textId="492E171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5.1.5.9 OBR-24 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7A9450AF" w14:textId="0A73698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5.1.5.10 OBR-25 Result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26E84F53" w14:textId="74E8355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5.1.5.11 OBR-27 Quantity/Timing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3937DF78" w14:textId="01487816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5.1.5.12 OBR-34 Technician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2F84E0E7" w14:textId="381ECD00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5.1.6 OBX-segmentti (Result)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17B4BD63" w14:textId="328937E6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9" w:history="1">
        <w:r w:rsidR="00BC3C61" w:rsidRPr="000372C7">
          <w:rPr>
            <w:rStyle w:val="Hyperlinkki"/>
            <w:rFonts w:ascii="Times New Roman" w:hAnsi="Times New Roman"/>
            <w:noProof/>
          </w:rPr>
          <w:t>5.1.6.1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0BD22CAD" w14:textId="70E9D1C7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0" w:history="1">
        <w:r w:rsidR="00BC3C61" w:rsidRPr="000372C7">
          <w:rPr>
            <w:rStyle w:val="Hyperlinkki"/>
            <w:rFonts w:ascii="Times New Roman" w:hAnsi="Times New Roman"/>
            <w:noProof/>
          </w:rPr>
          <w:t>5.1.6.2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190894AF" w14:textId="2B6E28F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1" w:history="1">
        <w:r w:rsidR="00BC3C61" w:rsidRPr="000372C7">
          <w:rPr>
            <w:rStyle w:val="Hyperlinkki"/>
            <w:rFonts w:ascii="Times New Roman" w:hAnsi="Times New Roman"/>
            <w:noProof/>
          </w:rPr>
          <w:t>5.1.6.3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793CBB03" w14:textId="1B12C31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2" w:history="1">
        <w:r w:rsidR="00BC3C61" w:rsidRPr="000372C7">
          <w:rPr>
            <w:rStyle w:val="Hyperlinkki"/>
            <w:rFonts w:ascii="Times New Roman" w:hAnsi="Times New Roman"/>
            <w:noProof/>
          </w:rPr>
          <w:t>5.1.6.4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29DF6032" w14:textId="0B850A8B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5.1.7 NTE-segmentti (Notes and Comments)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797A2C9C" w14:textId="1D0526F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4" w:history="1">
        <w:r w:rsidR="00BC3C61" w:rsidRPr="000372C7">
          <w:rPr>
            <w:rStyle w:val="Hyperlinkki"/>
            <w:rFonts w:ascii="Times New Roman" w:hAnsi="Times New Roman"/>
            <w:noProof/>
          </w:rPr>
          <w:t>5.1.7.1 NTE-1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5F0E63B1" w14:textId="28FCB69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5.1.7.2 NTE-2 Source of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4613636E" w14:textId="4BFBFBAC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5.1.7.3 NTE-3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70DA3C8A" w14:textId="0E02582D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7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5.1.8 BLG-segmentti (Billing)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7F516234" w14:textId="1D6F0665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5.1.9 ZPV-segmentti (Viivästystieto)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703170A1" w14:textId="522FC679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4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6 Lausuntosanoma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33BAC78D" w14:textId="23B7E544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0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6.1 Tutkimus ORU^R01 (Observation 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1F8637D4" w14:textId="1DCE264A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1" w:history="1">
        <w:r w:rsidR="00BC3C61" w:rsidRPr="000372C7">
          <w:rPr>
            <w:rStyle w:val="Hyperlinkki"/>
            <w:rFonts w:ascii="Times New Roman" w:hAnsi="Times New Roman"/>
            <w:noProof/>
          </w:rPr>
          <w:t>6.1.1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7B187E0E" w14:textId="304376D4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2" w:history="1">
        <w:r w:rsidR="00BC3C61" w:rsidRPr="000372C7">
          <w:rPr>
            <w:rStyle w:val="Hyperlinkki"/>
            <w:rFonts w:ascii="Times New Roman" w:hAnsi="Times New Roman"/>
            <w:noProof/>
          </w:rPr>
          <w:t>6.1.2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75A8C835" w14:textId="4DD00CB9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3" w:history="1">
        <w:r w:rsidR="00BC3C61" w:rsidRPr="000372C7">
          <w:rPr>
            <w:rStyle w:val="Hyperlinkki"/>
            <w:rFonts w:ascii="Times New Roman" w:hAnsi="Times New Roman"/>
            <w:noProof/>
          </w:rPr>
          <w:t>6.1.3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67159376" w14:textId="08C91BA1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4" w:history="1">
        <w:r w:rsidR="00BC3C61" w:rsidRPr="000372C7">
          <w:rPr>
            <w:rStyle w:val="Hyperlinkki"/>
            <w:rFonts w:ascii="Times New Roman" w:hAnsi="Times New Roman"/>
            <w:noProof/>
          </w:rPr>
          <w:t>6.1.4 ORC-segmentti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41C6F999" w14:textId="4AE0013E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5" w:history="1">
        <w:r w:rsidR="00BC3C61" w:rsidRPr="000372C7">
          <w:rPr>
            <w:rStyle w:val="Hyperlinkki"/>
            <w:rFonts w:ascii="Times New Roman" w:hAnsi="Times New Roman"/>
            <w:noProof/>
          </w:rPr>
          <w:t>6.1.4.1 ORC-1 Order Control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0962335C" w14:textId="0E670E15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6" w:history="1">
        <w:r w:rsidR="00BC3C61" w:rsidRPr="000372C7">
          <w:rPr>
            <w:rStyle w:val="Hyperlinkki"/>
            <w:rFonts w:ascii="Times New Roman" w:hAnsi="Times New Roman"/>
            <w:noProof/>
          </w:rPr>
          <w:t>6.1.4.2 ORC-2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1758FC8F" w14:textId="7574EBD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7" w:history="1">
        <w:r w:rsidR="00BC3C61" w:rsidRPr="000372C7">
          <w:rPr>
            <w:rStyle w:val="Hyperlinkki"/>
            <w:rFonts w:ascii="Times New Roman" w:hAnsi="Times New Roman"/>
            <w:noProof/>
          </w:rPr>
          <w:t>6.1.4.3 ORC-3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4BDDACE6" w14:textId="1C4E845F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8" w:history="1">
        <w:r w:rsidR="00BC3C61" w:rsidRPr="000372C7">
          <w:rPr>
            <w:rStyle w:val="Hyperlinkki"/>
            <w:rFonts w:ascii="Times New Roman" w:hAnsi="Times New Roman"/>
            <w:noProof/>
          </w:rPr>
          <w:t>6.1.4.4 ORC-5 Order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123EE12E" w14:textId="4B51D6C8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9" w:history="1">
        <w:r w:rsidR="00BC3C61" w:rsidRPr="000372C7">
          <w:rPr>
            <w:rStyle w:val="Hyperlinkki"/>
            <w:rFonts w:ascii="Times New Roman" w:hAnsi="Times New Roman"/>
            <w:noProof/>
          </w:rPr>
          <w:t>6.1.4.5 ORC-9 Date/Time of Transaction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11514B39" w14:textId="2512268D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0" w:history="1">
        <w:r w:rsidR="00BC3C61" w:rsidRPr="000372C7">
          <w:rPr>
            <w:rStyle w:val="Hyperlinkki"/>
            <w:rFonts w:ascii="Times New Roman" w:hAnsi="Times New Roman"/>
            <w:noProof/>
          </w:rPr>
          <w:t>6.1.5 OBR-segmentti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76BF954F" w14:textId="296F7958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1" w:history="1">
        <w:r w:rsidR="00BC3C61" w:rsidRPr="000372C7">
          <w:rPr>
            <w:rStyle w:val="Hyperlinkki"/>
            <w:rFonts w:ascii="Times New Roman" w:hAnsi="Times New Roman"/>
            <w:noProof/>
          </w:rPr>
          <w:t>6.1.5.1 OBR-1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38</w:t>
        </w:r>
        <w:r w:rsidR="00BC3C61">
          <w:rPr>
            <w:noProof/>
            <w:webHidden/>
          </w:rPr>
          <w:fldChar w:fldCharType="end"/>
        </w:r>
      </w:hyperlink>
    </w:p>
    <w:p w14:paraId="2ECFDC1B" w14:textId="12C4A6F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2" w:history="1">
        <w:r w:rsidR="00BC3C61" w:rsidRPr="000372C7">
          <w:rPr>
            <w:rStyle w:val="Hyperlinkki"/>
            <w:rFonts w:ascii="Times New Roman" w:hAnsi="Times New Roman"/>
            <w:noProof/>
          </w:rPr>
          <w:t>6.1.5.2 OBR-2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38</w:t>
        </w:r>
        <w:r w:rsidR="00BC3C61">
          <w:rPr>
            <w:noProof/>
            <w:webHidden/>
          </w:rPr>
          <w:fldChar w:fldCharType="end"/>
        </w:r>
      </w:hyperlink>
    </w:p>
    <w:p w14:paraId="773BBA91" w14:textId="6882497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3" w:history="1">
        <w:r w:rsidR="00BC3C61" w:rsidRPr="000372C7">
          <w:rPr>
            <w:rStyle w:val="Hyperlinkki"/>
            <w:rFonts w:ascii="Times New Roman" w:hAnsi="Times New Roman"/>
            <w:noProof/>
          </w:rPr>
          <w:t>6.1.5.3 OBR-3 Filler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38</w:t>
        </w:r>
        <w:r w:rsidR="00BC3C61">
          <w:rPr>
            <w:noProof/>
            <w:webHidden/>
          </w:rPr>
          <w:fldChar w:fldCharType="end"/>
        </w:r>
      </w:hyperlink>
    </w:p>
    <w:p w14:paraId="497146CF" w14:textId="210CFDE0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4" w:history="1">
        <w:r w:rsidR="00BC3C61" w:rsidRPr="000372C7">
          <w:rPr>
            <w:rStyle w:val="Hyperlinkki"/>
            <w:rFonts w:ascii="Times New Roman" w:hAnsi="Times New Roman"/>
            <w:noProof/>
          </w:rPr>
          <w:t>6.1.5.4 OBR-4 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19B6500A" w14:textId="424CD26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6.1.5.5 OBR-7 Observation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02294523" w14:textId="6618826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6" w:history="1">
        <w:r w:rsidR="00BC3C61" w:rsidRPr="000372C7">
          <w:rPr>
            <w:rStyle w:val="Hyperlinkki"/>
            <w:rFonts w:ascii="Times New Roman" w:hAnsi="Times New Roman"/>
            <w:noProof/>
          </w:rPr>
          <w:t>6.1.5.6 OBR-10 Collector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044DF75B" w14:textId="0BA4052C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6.1.5.7 OBR-24 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3E1714E9" w14:textId="777D5F81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6.1.5.8 OBR-25 Result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1689F79E" w14:textId="6F58413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6.1.5.9 OBR-29 Parent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45ED2FCE" w14:textId="20F5FAD1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6.1.5.10 OBR-32 Principal Result Interpreter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374FCFA6" w14:textId="04B4DDB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6.1.5.11 OBR-33 Assistant Result Interpreter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0BDDD6AB" w14:textId="20CD5298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6.1.5.12 OBR-35 Transcriptionist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58811CE9" w14:textId="534088D2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3" w:history="1">
        <w:r w:rsidR="00BC3C61" w:rsidRPr="000372C7">
          <w:rPr>
            <w:rStyle w:val="Hyperlinkki"/>
            <w:rFonts w:ascii="Times New Roman" w:hAnsi="Times New Roman"/>
            <w:noProof/>
          </w:rPr>
          <w:t>6.1.6 OBX-segmentti (Result)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6C3EF8B9" w14:textId="59FFB2F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4" w:history="1">
        <w:r w:rsidR="00BC3C61" w:rsidRPr="000372C7">
          <w:rPr>
            <w:rStyle w:val="Hyperlinkki"/>
            <w:rFonts w:ascii="Times New Roman" w:hAnsi="Times New Roman"/>
            <w:noProof/>
          </w:rPr>
          <w:t>6.1.6.1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46D8C87E" w14:textId="7DB00E9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5" w:history="1">
        <w:r w:rsidR="00BC3C61" w:rsidRPr="000372C7">
          <w:rPr>
            <w:rStyle w:val="Hyperlinkki"/>
            <w:rFonts w:ascii="Times New Roman" w:hAnsi="Times New Roman"/>
            <w:noProof/>
          </w:rPr>
          <w:t>6.1.6.2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05906A36" w14:textId="6AE56DF8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6.1.6.3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10474454" w14:textId="1DC2F928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7" w:history="1">
        <w:r w:rsidR="00BC3C61" w:rsidRPr="000372C7">
          <w:rPr>
            <w:rStyle w:val="Hyperlinkki"/>
            <w:rFonts w:ascii="Times New Roman" w:hAnsi="Times New Roman"/>
            <w:noProof/>
          </w:rPr>
          <w:t>6.1.6.4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OBX-4 </w:t>
        </w:r>
        <w:r w:rsidR="00BC3C61" w:rsidRPr="000372C7">
          <w:rPr>
            <w:rStyle w:val="Hyperlinkki"/>
            <w:rFonts w:ascii="Times New Roman" w:hAnsi="Times New Roman"/>
            <w:noProof/>
          </w:rPr>
          <w:t>Observation Sub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19151286" w14:textId="44464ED1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6.1.6.5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58746782" w14:textId="7EDA9E5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6.1.6.6 OBX-8 Abnormal Flags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04B3D559" w14:textId="53A2E825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0" w:history="1">
        <w:r w:rsidR="00BC3C61" w:rsidRPr="000372C7">
          <w:rPr>
            <w:rStyle w:val="Hyperlinkki"/>
            <w:rFonts w:ascii="Times New Roman" w:hAnsi="Times New Roman"/>
            <w:noProof/>
          </w:rPr>
          <w:t>6.1.7 ZPV-segmentti (Viivästystieto)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41</w:t>
        </w:r>
        <w:r w:rsidR="00BC3C61">
          <w:rPr>
            <w:noProof/>
            <w:webHidden/>
          </w:rPr>
          <w:fldChar w:fldCharType="end"/>
        </w:r>
      </w:hyperlink>
    </w:p>
    <w:p w14:paraId="020C7920" w14:textId="3593C6F4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8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 Ajanvaraussanoma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 xml:space="preserve">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338F602C" w14:textId="2FA536EE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2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 Ajanvaraus SIU^S12 (New Appointment Booking)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1E693D86" w14:textId="1EC53217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3" w:history="1">
        <w:r w:rsidR="00BC3C61" w:rsidRPr="000372C7">
          <w:rPr>
            <w:rStyle w:val="Hyperlinkki"/>
            <w:rFonts w:ascii="Times New Roman" w:hAnsi="Times New Roman"/>
            <w:noProof/>
          </w:rPr>
          <w:t>7.1.1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4669F760" w14:textId="28266C28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4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7.1.2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SCH-segmentti (Schedule Activity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6A43F277" w14:textId="3FA661E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5" w:history="1">
        <w:r w:rsidR="00BC3C61" w:rsidRPr="000372C7">
          <w:rPr>
            <w:rStyle w:val="Hyperlinkki"/>
            <w:rFonts w:ascii="Times New Roman" w:hAnsi="Times New Roman"/>
            <w:noProof/>
          </w:rPr>
          <w:t>7.1.2.1 SCH-1 Placer Appointment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4BB9C234" w14:textId="4EF5DB41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6" w:history="1">
        <w:r w:rsidR="00BC3C61" w:rsidRPr="000372C7">
          <w:rPr>
            <w:rStyle w:val="Hyperlinkki"/>
            <w:rFonts w:ascii="Times New Roman" w:hAnsi="Times New Roman"/>
            <w:noProof/>
          </w:rPr>
          <w:t>7.1.2.2 SCH-4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305C3236" w14:textId="5622F13A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7" w:history="1">
        <w:r w:rsidR="00BC3C61" w:rsidRPr="000372C7">
          <w:rPr>
            <w:rStyle w:val="Hyperlinkki"/>
            <w:rFonts w:ascii="Times New Roman" w:hAnsi="Times New Roman"/>
            <w:noProof/>
          </w:rPr>
          <w:t>7.1.2.3 SCH-5 Schedule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5BFF1BFB" w14:textId="255287B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8" w:history="1">
        <w:r w:rsidR="00BC3C61" w:rsidRPr="000372C7">
          <w:rPr>
            <w:rStyle w:val="Hyperlinkki"/>
            <w:rFonts w:ascii="Times New Roman" w:hAnsi="Times New Roman"/>
            <w:noProof/>
          </w:rPr>
          <w:t>7.1.2.4 SCH-15 Placer Contact Location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64E14845" w14:textId="462ED665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9" w:history="1">
        <w:r w:rsidR="00BC3C61" w:rsidRPr="000372C7">
          <w:rPr>
            <w:rStyle w:val="Hyperlinkki"/>
            <w:rFonts w:ascii="Times New Roman" w:hAnsi="Times New Roman"/>
            <w:noProof/>
          </w:rPr>
          <w:t>7.1.3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319E61F9" w14:textId="6E125D34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0" w:history="1">
        <w:r w:rsidR="00BC3C61" w:rsidRPr="000372C7">
          <w:rPr>
            <w:rStyle w:val="Hyperlinkki"/>
            <w:rFonts w:ascii="Times New Roman" w:hAnsi="Times New Roman"/>
            <w:noProof/>
          </w:rPr>
          <w:t>7.1.4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24215E4F" w14:textId="5C7B87BC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1" w:history="1">
        <w:r w:rsidR="00BC3C61" w:rsidRPr="000372C7">
          <w:rPr>
            <w:rStyle w:val="Hyperlinkki"/>
            <w:rFonts w:ascii="Times New Roman" w:hAnsi="Times New Roman"/>
            <w:noProof/>
          </w:rPr>
          <w:t>7.1.5 RGS-segmentti (Resource Group Segment)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2F2BAFCD" w14:textId="6DB7D72C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2" w:history="1">
        <w:r w:rsidR="00BC3C61" w:rsidRPr="000372C7">
          <w:rPr>
            <w:rStyle w:val="Hyperlinkki"/>
            <w:rFonts w:ascii="Times New Roman" w:hAnsi="Times New Roman"/>
            <w:noProof/>
          </w:rPr>
          <w:t>7.1.5.1 RGS-1 Set ID - RGS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3A0420AB" w14:textId="11B0E2DB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7.1.6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AIS-segmentti (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Appointment Information - Service</w:t>
        </w:r>
        <w:r w:rsidR="00BC3C61" w:rsidRPr="000372C7">
          <w:rPr>
            <w:rStyle w:val="Hyperlinkki"/>
            <w:rFonts w:ascii="Times New Roman" w:hAnsi="Times New Roman"/>
            <w:noProof/>
          </w:rPr>
          <w:t>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4B6607C1" w14:textId="491897E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4" w:history="1">
        <w:r w:rsidR="00BC3C61" w:rsidRPr="000372C7">
          <w:rPr>
            <w:rStyle w:val="Hyperlinkki"/>
            <w:rFonts w:ascii="Times New Roman" w:hAnsi="Times New Roman"/>
            <w:noProof/>
          </w:rPr>
          <w:t>7.1.6.1 AIS-1 Set ID -AIS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24444378" w14:textId="44E5F17B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7.1.6.2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AIS-3 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69DD0997" w14:textId="7910FCC3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6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7.1.7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AIL-segmentti (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Appointment Information - Location Resource</w:t>
        </w:r>
        <w:r w:rsidR="00BC3C61" w:rsidRPr="000372C7">
          <w:rPr>
            <w:rStyle w:val="Hyperlinkki"/>
            <w:rFonts w:ascii="Times New Roman" w:hAnsi="Times New Roman"/>
            <w:noProof/>
          </w:rPr>
          <w:t>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5FC5CC22" w14:textId="10576A3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7" w:history="1">
        <w:r w:rsidR="00BC3C61" w:rsidRPr="000372C7">
          <w:rPr>
            <w:rStyle w:val="Hyperlinkki"/>
            <w:rFonts w:ascii="Times New Roman" w:hAnsi="Times New Roman"/>
            <w:noProof/>
          </w:rPr>
          <w:t>7.1.7.1 AIL-1 Set ID -AIL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42350BDE" w14:textId="2D90F412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8" w:history="1">
        <w:r w:rsidR="00BC3C61" w:rsidRPr="000372C7">
          <w:rPr>
            <w:rStyle w:val="Hyperlinkki"/>
            <w:rFonts w:ascii="Times New Roman" w:hAnsi="Times New Roman"/>
            <w:noProof/>
          </w:rPr>
          <w:t>7.1.7.2 AIL-3 Location Resource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0815237C" w14:textId="679705BE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7.1.7.3 AIL-6 Start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2DFF0BBD" w14:textId="0EA5B787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7.1.7.4 AIL-9 Duration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2C721446" w14:textId="21AB3C94" w:rsidR="00BC3C61" w:rsidRDefault="00341954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1" w:history="1">
        <w:r w:rsidR="00BC3C61" w:rsidRPr="000372C7">
          <w:rPr>
            <w:rStyle w:val="Hyperlinkki"/>
            <w:rFonts w:ascii="Times New Roman" w:hAnsi="Times New Roman"/>
            <w:noProof/>
          </w:rPr>
          <w:t>7.1.7.5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AIL-10 Durat</w:t>
        </w:r>
        <w:r w:rsidR="00BC3C61" w:rsidRPr="000372C7">
          <w:rPr>
            <w:rStyle w:val="Hyperlinkki"/>
            <w:rFonts w:ascii="Times New Roman" w:hAnsi="Times New Roman"/>
            <w:noProof/>
          </w:rPr>
          <w:t>ion Units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2F808744" w14:textId="662EC0C3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2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7.2 Ajanvaraus muutos SIU^S13 (Appointment Recheduling)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70D1FA44" w14:textId="082AABB9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7.3 Ajanvarauksen peruminen SIU^S17 (Appointment Deletion)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427AF63E" w14:textId="6F75AE25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70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 Potilastietosanomat HIS -&gt;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024585F7" w14:textId="74AFF03C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8.1 Potilastietojen päivitys ADT^A08 (Update Patient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4030F540" w14:textId="639AE6DD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6" w:history="1">
        <w:r w:rsidR="00BC3C61" w:rsidRPr="000372C7">
          <w:rPr>
            <w:rStyle w:val="Hyperlinkki"/>
            <w:rFonts w:ascii="Times New Roman" w:hAnsi="Times New Roman"/>
            <w:noProof/>
          </w:rPr>
          <w:t>8.1.1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313D6BA6" w14:textId="2885AC59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8.2 Potilastietojen päivitys ADT^A31 (Update Person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1C579028" w14:textId="32A494E2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8.3 Potilastietojen yhdistäminen ADT^A39 (Merge Person – External)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664201A1" w14:textId="15D0855D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8.3.1 PV1-egmentti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0D45790C" w14:textId="6EA50554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0" w:history="1">
        <w:r w:rsidR="00BC3C61" w:rsidRPr="000372C7">
          <w:rPr>
            <w:rStyle w:val="Hyperlinkki"/>
            <w:rFonts w:ascii="Times New Roman" w:hAnsi="Times New Roman"/>
            <w:noProof/>
          </w:rPr>
          <w:t>8.3.2 MRG-segmentti (Merge Patient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46</w:t>
        </w:r>
        <w:r w:rsidR="00BC3C61">
          <w:rPr>
            <w:noProof/>
            <w:webHidden/>
          </w:rPr>
          <w:fldChar w:fldCharType="end"/>
        </w:r>
      </w:hyperlink>
    </w:p>
    <w:p w14:paraId="3D4188FE" w14:textId="618CD7AF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71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 Kuittaussanomat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163144A1" w14:textId="6275EBB7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9.1 Segmentit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7B228B7B" w14:textId="4ADAB023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774DFA52" w14:textId="2C9D3B08" w:rsidR="00BC3C61" w:rsidRDefault="00341954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4" w:history="1">
        <w:r w:rsidR="00BC3C61" w:rsidRPr="000372C7">
          <w:rPr>
            <w:rStyle w:val="Hyperlinkki"/>
            <w:rFonts w:ascii="Times New Roman" w:hAnsi="Times New Roman"/>
            <w:noProof/>
          </w:rPr>
          <w:t>9.1.2 MSA-segmentti (Message Acknowledgement)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058919BF" w14:textId="2E03B0C0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9.2 Tutkimuspyynnön kuittaus ACK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77AD74E6" w14:textId="36F7137C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9.3 Tutkimussanoman kuittaus ACK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546A8474" w14:textId="1A345B95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9.4 Lausuntosanoman kuittaus ACK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15683B5F" w14:textId="6082ECE0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9.5 Ajanvaraussanomien kuittaus ACK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5ABA6E32" w14:textId="7EC153AF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9.6 Potilastietosanomien ACK RIS -&gt;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3D226754" w14:textId="093489C4" w:rsidR="00BC3C61" w:rsidRDefault="00341954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72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10 Viitteet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6BE2E252" w14:textId="28E93D27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1" w:history="1">
        <w:r w:rsidR="00BC3C61" w:rsidRPr="000372C7">
          <w:rPr>
            <w:rStyle w:val="Hyperlinkki"/>
            <w:noProof/>
            <w:lang w:val="fi-FI"/>
          </w:rPr>
          <w:t>10.1 THL/Tietosisältö - Kuvantamistutkimukset 2013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7A1157B3" w14:textId="1ED86AF5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2" w:history="1">
        <w:r w:rsidR="00BC3C61" w:rsidRPr="000372C7">
          <w:rPr>
            <w:rStyle w:val="Hyperlinkki"/>
            <w:noProof/>
            <w:lang w:val="fi-FI"/>
          </w:rPr>
          <w:t>10.2 ISO 639-3 kielikoodit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065E6E3C" w14:textId="5B12CD19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3" w:history="1">
        <w:r w:rsidR="00BC3C61" w:rsidRPr="000372C7">
          <w:rPr>
            <w:rStyle w:val="Hyperlinkki"/>
            <w:noProof/>
            <w:lang w:val="fi-FI"/>
          </w:rPr>
          <w:t>10.3 ISO 3166-2 maakoodit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6FB79F2E" w14:textId="13A998C8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4" w:history="1">
        <w:r w:rsidR="00BC3C61" w:rsidRPr="000372C7">
          <w:rPr>
            <w:rStyle w:val="Hyperlinkki"/>
            <w:noProof/>
            <w:lang w:val="fi-FI"/>
          </w:rPr>
          <w:t>10.4 HL7-versio 2.3 dokumentaatio – vuodelta 1998 versio 1.4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72628811" w14:textId="5310E800" w:rsidR="00BC3C61" w:rsidRDefault="00341954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5" w:history="1">
        <w:r w:rsidR="00BC3C61" w:rsidRPr="000372C7">
          <w:rPr>
            <w:rStyle w:val="Hyperlinkki"/>
            <w:noProof/>
            <w:lang w:val="fi-FI"/>
          </w:rPr>
          <w:t>10.5 Terveydenhuollon ammatihenkilöiden keskusrekisteri (Terhikki-tunnus)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6C33ACEB" w14:textId="77777777" w:rsidR="000A62A6" w:rsidRDefault="00286133" w:rsidP="008A27B4">
      <w:pPr>
        <w:rPr>
          <w:lang w:val="fi-FI"/>
        </w:rPr>
      </w:pPr>
      <w:r w:rsidRPr="006C6659">
        <w:rPr>
          <w:lang w:val="fi-FI"/>
        </w:rPr>
        <w:fldChar w:fldCharType="end"/>
      </w:r>
    </w:p>
    <w:p w14:paraId="1251033C" w14:textId="77777777" w:rsidR="00D73839" w:rsidRDefault="00D73839" w:rsidP="008A27B4">
      <w:pPr>
        <w:rPr>
          <w:lang w:val="fi-FI"/>
        </w:rPr>
      </w:pPr>
    </w:p>
    <w:p w14:paraId="48F5CCEB" w14:textId="77777777" w:rsidR="00D73839" w:rsidRDefault="00D73839" w:rsidP="008A27B4">
      <w:pPr>
        <w:rPr>
          <w:lang w:val="fi-FI"/>
        </w:rPr>
      </w:pPr>
    </w:p>
    <w:p w14:paraId="18C32F16" w14:textId="77777777" w:rsidR="00D73839" w:rsidRDefault="00D73839" w:rsidP="008A27B4">
      <w:pPr>
        <w:rPr>
          <w:lang w:val="fi-FI"/>
        </w:rPr>
      </w:pPr>
    </w:p>
    <w:p w14:paraId="12F21F0F" w14:textId="77777777" w:rsidR="00D73839" w:rsidRDefault="00D73839" w:rsidP="008A27B4">
      <w:pPr>
        <w:rPr>
          <w:lang w:val="fi-FI"/>
        </w:rPr>
      </w:pPr>
    </w:p>
    <w:p w14:paraId="6D9E4189" w14:textId="77777777" w:rsidR="00D73839" w:rsidRDefault="00D73839" w:rsidP="008A27B4">
      <w:pPr>
        <w:rPr>
          <w:lang w:val="fi-FI"/>
        </w:rPr>
      </w:pPr>
    </w:p>
    <w:p w14:paraId="6B4522B9" w14:textId="77777777" w:rsidR="00D73839" w:rsidRDefault="00D73839" w:rsidP="008A27B4">
      <w:pPr>
        <w:rPr>
          <w:lang w:val="fi-FI"/>
        </w:rPr>
      </w:pPr>
    </w:p>
    <w:p w14:paraId="5651FA15" w14:textId="77777777" w:rsidR="00D73839" w:rsidRDefault="00D73839" w:rsidP="008A27B4">
      <w:pPr>
        <w:rPr>
          <w:lang w:val="fi-FI"/>
        </w:rPr>
      </w:pPr>
    </w:p>
    <w:p w14:paraId="21F3E09B" w14:textId="77777777" w:rsidR="00D73839" w:rsidRDefault="00D73839" w:rsidP="008A27B4">
      <w:pPr>
        <w:rPr>
          <w:lang w:val="fi-FI"/>
        </w:rPr>
      </w:pPr>
    </w:p>
    <w:p w14:paraId="23FC6025" w14:textId="77777777" w:rsidR="00D73839" w:rsidRDefault="00D73839" w:rsidP="008A27B4">
      <w:pPr>
        <w:rPr>
          <w:lang w:val="fi-FI"/>
        </w:rPr>
      </w:pPr>
    </w:p>
    <w:p w14:paraId="24012A02" w14:textId="77777777" w:rsidR="00D73839" w:rsidRDefault="00D73839" w:rsidP="008A27B4">
      <w:pPr>
        <w:rPr>
          <w:lang w:val="fi-FI"/>
        </w:rPr>
      </w:pPr>
    </w:p>
    <w:p w14:paraId="5BB55BE7" w14:textId="77777777" w:rsidR="00D73839" w:rsidRDefault="00D73839" w:rsidP="008A27B4">
      <w:pPr>
        <w:rPr>
          <w:lang w:val="fi-FI"/>
        </w:rPr>
      </w:pPr>
    </w:p>
    <w:p w14:paraId="57938A34" w14:textId="77777777" w:rsidR="00D73839" w:rsidRDefault="00D73839" w:rsidP="008A27B4">
      <w:pPr>
        <w:rPr>
          <w:lang w:val="fi-FI"/>
        </w:rPr>
      </w:pPr>
    </w:p>
    <w:p w14:paraId="5229CC33" w14:textId="77777777" w:rsidR="00D73839" w:rsidRDefault="00D73839" w:rsidP="008A27B4">
      <w:pPr>
        <w:rPr>
          <w:lang w:val="fi-FI"/>
        </w:rPr>
      </w:pPr>
    </w:p>
    <w:p w14:paraId="288B9C2B" w14:textId="77777777" w:rsidR="00D73839" w:rsidRDefault="00D73839" w:rsidP="008A27B4">
      <w:pPr>
        <w:rPr>
          <w:lang w:val="fi-FI"/>
        </w:rPr>
      </w:pPr>
    </w:p>
    <w:p w14:paraId="0EF2D6B8" w14:textId="77777777" w:rsidR="00D73839" w:rsidRDefault="00D73839" w:rsidP="008A27B4">
      <w:pPr>
        <w:rPr>
          <w:lang w:val="fi-FI"/>
        </w:rPr>
      </w:pPr>
    </w:p>
    <w:p w14:paraId="1524140F" w14:textId="77777777" w:rsidR="00D73839" w:rsidRDefault="00D73839" w:rsidP="008A27B4">
      <w:pPr>
        <w:rPr>
          <w:lang w:val="fi-FI"/>
        </w:rPr>
      </w:pPr>
    </w:p>
    <w:p w14:paraId="2422344E" w14:textId="77777777" w:rsidR="00D73839" w:rsidRDefault="00D73839" w:rsidP="008A27B4">
      <w:pPr>
        <w:rPr>
          <w:lang w:val="fi-FI"/>
        </w:rPr>
      </w:pPr>
    </w:p>
    <w:p w14:paraId="4F3D584C" w14:textId="77777777" w:rsidR="00D73839" w:rsidRDefault="00D73839" w:rsidP="008A27B4">
      <w:pPr>
        <w:rPr>
          <w:lang w:val="fi-FI"/>
        </w:rPr>
      </w:pPr>
    </w:p>
    <w:p w14:paraId="7F712BC7" w14:textId="77777777" w:rsidR="00D73839" w:rsidRDefault="00D73839" w:rsidP="008A27B4">
      <w:pPr>
        <w:rPr>
          <w:lang w:val="fi-FI"/>
        </w:rPr>
      </w:pPr>
    </w:p>
    <w:p w14:paraId="33A97F22" w14:textId="77777777" w:rsidR="00D73839" w:rsidRDefault="00D73839" w:rsidP="008A27B4">
      <w:pPr>
        <w:rPr>
          <w:lang w:val="fi-FI"/>
        </w:rPr>
      </w:pPr>
    </w:p>
    <w:p w14:paraId="087F0F5A" w14:textId="77777777" w:rsidR="00D73839" w:rsidRDefault="00D73839" w:rsidP="008A27B4">
      <w:pPr>
        <w:rPr>
          <w:lang w:val="fi-FI"/>
        </w:rPr>
      </w:pPr>
    </w:p>
    <w:p w14:paraId="0D7C9490" w14:textId="77777777" w:rsidR="00D73839" w:rsidRDefault="00D73839" w:rsidP="008A27B4">
      <w:pPr>
        <w:rPr>
          <w:lang w:val="fi-FI"/>
        </w:rPr>
      </w:pPr>
    </w:p>
    <w:p w14:paraId="7F5C19DF" w14:textId="77777777" w:rsidR="00D73839" w:rsidRDefault="00D73839" w:rsidP="008A27B4">
      <w:pPr>
        <w:rPr>
          <w:lang w:val="fi-FI"/>
        </w:rPr>
      </w:pPr>
    </w:p>
    <w:p w14:paraId="0B597DBF" w14:textId="77777777" w:rsidR="00D73839" w:rsidRDefault="00D73839" w:rsidP="008A27B4">
      <w:pPr>
        <w:rPr>
          <w:lang w:val="fi-FI"/>
        </w:rPr>
      </w:pPr>
    </w:p>
    <w:p w14:paraId="0339B3ED" w14:textId="77777777" w:rsidR="00D73839" w:rsidRDefault="00D73839" w:rsidP="008A27B4">
      <w:pPr>
        <w:rPr>
          <w:lang w:val="fi-FI"/>
        </w:rPr>
      </w:pPr>
    </w:p>
    <w:p w14:paraId="57B82CAA" w14:textId="77777777" w:rsidR="00D73839" w:rsidRDefault="00D73839" w:rsidP="008A27B4">
      <w:pPr>
        <w:rPr>
          <w:lang w:val="fi-FI"/>
        </w:rPr>
      </w:pPr>
    </w:p>
    <w:p w14:paraId="4F965DFC" w14:textId="77777777" w:rsidR="00D73839" w:rsidRDefault="00D73839" w:rsidP="008A27B4">
      <w:pPr>
        <w:rPr>
          <w:lang w:val="fi-FI"/>
        </w:rPr>
      </w:pPr>
    </w:p>
    <w:p w14:paraId="56A0706D" w14:textId="77777777" w:rsidR="00D73839" w:rsidRDefault="00D73839" w:rsidP="008A27B4">
      <w:pPr>
        <w:rPr>
          <w:lang w:val="fi-FI"/>
        </w:rPr>
      </w:pPr>
    </w:p>
    <w:p w14:paraId="6405E44E" w14:textId="77777777" w:rsidR="00D73839" w:rsidRDefault="00D73839" w:rsidP="008A27B4">
      <w:pPr>
        <w:rPr>
          <w:lang w:val="fi-FI"/>
        </w:rPr>
      </w:pPr>
    </w:p>
    <w:p w14:paraId="511474F4" w14:textId="77777777" w:rsidR="00D73839" w:rsidRDefault="00D73839" w:rsidP="008A27B4">
      <w:pPr>
        <w:rPr>
          <w:lang w:val="fi-FI"/>
        </w:rPr>
      </w:pPr>
    </w:p>
    <w:p w14:paraId="18D78EB5" w14:textId="77777777" w:rsidR="00D73839" w:rsidRDefault="00D73839" w:rsidP="008A27B4">
      <w:pPr>
        <w:rPr>
          <w:lang w:val="fi-FI"/>
        </w:rPr>
      </w:pPr>
    </w:p>
    <w:p w14:paraId="208A75F8" w14:textId="77777777" w:rsidR="00D73839" w:rsidRDefault="00D73839" w:rsidP="008A27B4">
      <w:pPr>
        <w:rPr>
          <w:lang w:val="fi-FI"/>
        </w:rPr>
      </w:pPr>
    </w:p>
    <w:p w14:paraId="7ADC781E" w14:textId="77777777" w:rsidR="00D73839" w:rsidRDefault="00D73839" w:rsidP="008A27B4">
      <w:pPr>
        <w:rPr>
          <w:lang w:val="fi-FI"/>
        </w:rPr>
      </w:pPr>
    </w:p>
    <w:p w14:paraId="76F90C9C" w14:textId="77777777" w:rsidR="00D73839" w:rsidRDefault="00D73839" w:rsidP="008A27B4">
      <w:pPr>
        <w:rPr>
          <w:lang w:val="fi-FI"/>
        </w:rPr>
      </w:pPr>
    </w:p>
    <w:p w14:paraId="4B65A44C" w14:textId="77777777" w:rsidR="00D73839" w:rsidRDefault="00D73839" w:rsidP="008A27B4">
      <w:pPr>
        <w:rPr>
          <w:lang w:val="fi-FI"/>
        </w:rPr>
      </w:pPr>
    </w:p>
    <w:p w14:paraId="155CD98B" w14:textId="77777777" w:rsidR="00D73839" w:rsidRDefault="00D73839" w:rsidP="008A27B4">
      <w:pPr>
        <w:rPr>
          <w:lang w:val="fi-FI"/>
        </w:rPr>
      </w:pPr>
    </w:p>
    <w:p w14:paraId="26126C7C" w14:textId="77777777" w:rsidR="00D73839" w:rsidRDefault="00D73839" w:rsidP="008A27B4">
      <w:pPr>
        <w:rPr>
          <w:lang w:val="fi-FI"/>
        </w:rPr>
      </w:pPr>
    </w:p>
    <w:p w14:paraId="2BD8935C" w14:textId="77777777" w:rsidR="00D73839" w:rsidRDefault="00D73839" w:rsidP="008A27B4">
      <w:pPr>
        <w:rPr>
          <w:lang w:val="fi-FI"/>
        </w:rPr>
      </w:pPr>
    </w:p>
    <w:p w14:paraId="2E9A00BF" w14:textId="77777777" w:rsidR="00D73839" w:rsidRDefault="00D73839" w:rsidP="008A27B4">
      <w:pPr>
        <w:rPr>
          <w:lang w:val="fi-FI"/>
        </w:rPr>
      </w:pPr>
    </w:p>
    <w:p w14:paraId="651B6E6F" w14:textId="77777777" w:rsidR="00D73839" w:rsidRDefault="00D73839" w:rsidP="008A27B4">
      <w:pPr>
        <w:rPr>
          <w:lang w:val="fi-FI"/>
        </w:rPr>
      </w:pPr>
    </w:p>
    <w:p w14:paraId="68688A5D" w14:textId="77777777" w:rsidR="00D73839" w:rsidRDefault="00D73839" w:rsidP="008A27B4">
      <w:pPr>
        <w:rPr>
          <w:lang w:val="fi-FI"/>
        </w:rPr>
      </w:pPr>
    </w:p>
    <w:p w14:paraId="0D90FD29" w14:textId="77777777" w:rsidR="00D73839" w:rsidRDefault="00D73839" w:rsidP="008A27B4">
      <w:pPr>
        <w:rPr>
          <w:lang w:val="fi-FI"/>
        </w:rPr>
      </w:pPr>
    </w:p>
    <w:p w14:paraId="6C33ACEC" w14:textId="77777777" w:rsidR="000A62A6" w:rsidRDefault="000A62A6" w:rsidP="008A27B4">
      <w:pPr>
        <w:rPr>
          <w:lang w:val="fi-FI"/>
        </w:rPr>
      </w:pPr>
    </w:p>
    <w:p w14:paraId="6C33ACED" w14:textId="77777777" w:rsidR="000A62A6" w:rsidRDefault="000A62A6" w:rsidP="008A27B4">
      <w:pPr>
        <w:rPr>
          <w:lang w:val="fi-FI"/>
        </w:rPr>
      </w:pPr>
    </w:p>
    <w:p w14:paraId="6C33ACF0" w14:textId="77777777" w:rsidR="00E531BB" w:rsidRPr="002F52B5" w:rsidRDefault="001D304D" w:rsidP="001B7AF8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27" w:name="_Toc477955526"/>
      <w:r w:rsidRPr="002F52B5">
        <w:rPr>
          <w:rFonts w:ascii="Times New Roman" w:hAnsi="Times New Roman" w:cs="Times New Roman"/>
          <w:lang w:val="fi-FI"/>
        </w:rPr>
        <w:t>Yleistä</w:t>
      </w:r>
      <w:bookmarkEnd w:id="27"/>
    </w:p>
    <w:p w14:paraId="6C33ACF1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Kuvantamisen HL7-sanomat määrittely kuvaa kuvantamispalvelujen tilaamiseen ja tuottamiseen liittyvien tietojen välittämistä terveydenhuollossa käytettävien tietojärjestelmien välillä hyödyntämällä HL7-standardin mukaisia sanomia.</w:t>
      </w:r>
    </w:p>
    <w:p w14:paraId="6C33ACF2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Määrittelyssä on pyritty ottamaan huomioon seuraavien standardien ja määritysten asettamat vaatimukset:</w:t>
      </w:r>
    </w:p>
    <w:p w14:paraId="6C33ACF3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HL7 standard versio 2.3</w:t>
      </w:r>
    </w:p>
    <w:p w14:paraId="6C33ACF4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DICOM standard</w:t>
      </w:r>
    </w:p>
    <w:p w14:paraId="6C33ACF5" w14:textId="1553A170" w:rsidR="00BC40F7" w:rsidRDefault="00BC40F7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Kan</w:t>
      </w:r>
      <w:ins w:id="28" w:author="Timo Kaskinen" w:date="2017-03-22T14:15:00Z">
        <w:r w:rsidR="00BC3C61">
          <w:rPr>
            <w:rFonts w:ascii="Times New Roman" w:hAnsi="Times New Roman" w:cs="Times New Roman"/>
            <w:sz w:val="22"/>
            <w:szCs w:val="22"/>
          </w:rPr>
          <w:t>t</w:t>
        </w:r>
      </w:ins>
      <w:r w:rsidRPr="00BC40F7">
        <w:rPr>
          <w:rFonts w:ascii="Times New Roman" w:hAnsi="Times New Roman" w:cs="Times New Roman"/>
          <w:sz w:val="22"/>
          <w:szCs w:val="22"/>
        </w:rPr>
        <w:t>a Kuvantamisen CDA R2 asiakirjarakenteet</w:t>
      </w:r>
    </w:p>
    <w:p w14:paraId="714423B2" w14:textId="5A4439D0" w:rsidR="00D30755" w:rsidRDefault="00C05E28" w:rsidP="00BC40F7">
      <w:pPr>
        <w:pStyle w:val="BodyText-2"/>
        <w:jc w:val="left"/>
        <w:rPr>
          <w:ins w:id="29" w:author="Pylkas Joona" w:date="2017-03-14T13:29:00Z"/>
          <w:rFonts w:ascii="Times New Roman" w:hAnsi="Times New Roman" w:cs="Times New Roman"/>
          <w:sz w:val="22"/>
          <w:szCs w:val="22"/>
        </w:rPr>
      </w:pPr>
      <w:r w:rsidRPr="00C05E28">
        <w:rPr>
          <w:rFonts w:ascii="Times New Roman" w:hAnsi="Times New Roman" w:cs="Times New Roman"/>
          <w:sz w:val="22"/>
          <w:szCs w:val="22"/>
        </w:rPr>
        <w:t xml:space="preserve">Määrittelyn käyttötapauksissa on keskitytty kuvaamaan EPR- ja RIS-järjestelmien välistä HL7-sanomilla toteutettua tiedonsiirtoa. </w:t>
      </w:r>
      <w:ins w:id="30" w:author="Pylkas Joona" w:date="2017-03-14T13:29:00Z">
        <w:r w:rsidR="002B4B7F">
          <w:rPr>
            <w:rFonts w:ascii="Times New Roman" w:hAnsi="Times New Roman" w:cs="Times New Roman"/>
            <w:sz w:val="22"/>
            <w:szCs w:val="22"/>
          </w:rPr>
          <w:t>Määrittelyn mukaisilla sanomilla välitetyt tiedot täyttävät Kan</w:t>
        </w:r>
      </w:ins>
      <w:ins w:id="31" w:author="Timo Kaskinen" w:date="2017-03-22T13:54:00Z">
        <w:r w:rsidR="00707AC0">
          <w:rPr>
            <w:rFonts w:ascii="Times New Roman" w:hAnsi="Times New Roman" w:cs="Times New Roman"/>
            <w:sz w:val="22"/>
            <w:szCs w:val="22"/>
          </w:rPr>
          <w:t>t</w:t>
        </w:r>
      </w:ins>
      <w:ins w:id="32" w:author="Pylkas Joona" w:date="2017-03-14T13:29:00Z">
        <w:r w:rsidR="002B4B7F">
          <w:rPr>
            <w:rFonts w:ascii="Times New Roman" w:hAnsi="Times New Roman" w:cs="Times New Roman"/>
            <w:sz w:val="22"/>
            <w:szCs w:val="22"/>
          </w:rPr>
          <w:t>a</w:t>
        </w:r>
      </w:ins>
      <w:ins w:id="33" w:author="Timo Kaskinen" w:date="2017-03-22T13:54:00Z">
        <w:r w:rsidR="00707AC0">
          <w:rPr>
            <w:rFonts w:ascii="Times New Roman" w:hAnsi="Times New Roman" w:cs="Times New Roman"/>
            <w:sz w:val="22"/>
            <w:szCs w:val="22"/>
          </w:rPr>
          <w:t xml:space="preserve"> Potilastiedon arkiston </w:t>
        </w:r>
      </w:ins>
      <w:ins w:id="34" w:author="Pylkas Joona" w:date="2017-03-14T13:29:00Z">
        <w:del w:id="35" w:author="Timo Kaskinen" w:date="2017-03-22T13:54:00Z">
          <w:r w:rsidR="002B4B7F" w:rsidDel="00707AC0">
            <w:rPr>
              <w:rFonts w:ascii="Times New Roman" w:hAnsi="Times New Roman" w:cs="Times New Roman"/>
              <w:sz w:val="22"/>
              <w:szCs w:val="22"/>
            </w:rPr>
            <w:delText xml:space="preserve"> </w:delText>
          </w:r>
        </w:del>
        <w:r w:rsidR="002B4B7F">
          <w:rPr>
            <w:rFonts w:ascii="Times New Roman" w:hAnsi="Times New Roman" w:cs="Times New Roman"/>
            <w:sz w:val="22"/>
            <w:szCs w:val="22"/>
          </w:rPr>
          <w:t>vaatimukse</w:t>
        </w:r>
      </w:ins>
      <w:ins w:id="36" w:author="Timo Kaskinen" w:date="2017-03-22T13:54:00Z">
        <w:r w:rsidR="00707AC0">
          <w:rPr>
            <w:rFonts w:ascii="Times New Roman" w:hAnsi="Times New Roman" w:cs="Times New Roman"/>
            <w:sz w:val="22"/>
            <w:szCs w:val="22"/>
          </w:rPr>
          <w:t>t</w:t>
        </w:r>
      </w:ins>
      <w:ins w:id="37" w:author="Pylkas Joona" w:date="2017-03-14T13:29:00Z">
        <w:r w:rsidR="002B4B7F">
          <w:rPr>
            <w:rFonts w:ascii="Times New Roman" w:hAnsi="Times New Roman" w:cs="Times New Roman"/>
            <w:sz w:val="22"/>
            <w:szCs w:val="22"/>
          </w:rPr>
          <w:t xml:space="preserve"> kuvantamisen asiakirjojen </w:t>
        </w:r>
      </w:ins>
      <w:ins w:id="38" w:author="Pylkas Joona" w:date="2017-03-14T13:31:00Z">
        <w:r w:rsidR="002B4B7F">
          <w:rPr>
            <w:rFonts w:ascii="Times New Roman" w:hAnsi="Times New Roman" w:cs="Times New Roman"/>
            <w:sz w:val="22"/>
            <w:szCs w:val="22"/>
          </w:rPr>
          <w:t xml:space="preserve">tietosisällön </w:t>
        </w:r>
      </w:ins>
      <w:ins w:id="39" w:author="Pylkas Joona" w:date="2017-03-14T13:29:00Z">
        <w:r w:rsidR="002B4B7F">
          <w:rPr>
            <w:rFonts w:ascii="Times New Roman" w:hAnsi="Times New Roman" w:cs="Times New Roman"/>
            <w:sz w:val="22"/>
            <w:szCs w:val="22"/>
          </w:rPr>
          <w:t xml:space="preserve">osalta. </w:t>
        </w:r>
      </w:ins>
      <w:ins w:id="40" w:author="Timo Kaskinen" w:date="2017-03-22T14:13:00Z">
        <w:r w:rsidR="00BC3C61">
          <w:rPr>
            <w:rFonts w:ascii="Times New Roman" w:hAnsi="Times New Roman" w:cs="Times New Roman"/>
            <w:sz w:val="22"/>
            <w:szCs w:val="22"/>
          </w:rPr>
          <w:t>Paikallisesti voidaan sopia tarkennuksista liittyen Kantaan arkistoitavan asiakirjan luomiseen, ko. järjestelmä voi käyttää muitakin hallussaan olevia tietoja kuin erillisjärjestelmän sanomat Kanta vaatimusten mukaisen tietosisällön arkistoinnissa.</w:t>
        </w:r>
      </w:ins>
      <w:ins w:id="41" w:author="Timo Kaskinen" w:date="2017-03-22T14:14:00Z">
        <w:r w:rsidR="00BC3C61">
          <w:rPr>
            <w:rFonts w:ascii="Times New Roman" w:hAnsi="Times New Roman" w:cs="Times New Roman"/>
            <w:sz w:val="22"/>
            <w:szCs w:val="22"/>
          </w:rPr>
          <w:t xml:space="preserve"> Myös pa</w:t>
        </w:r>
      </w:ins>
      <w:ins w:id="42" w:author="Pylkas Joona" w:date="2017-03-14T13:30:00Z">
        <w:r w:rsidR="002B4B7F">
          <w:rPr>
            <w:rFonts w:ascii="Times New Roman" w:hAnsi="Times New Roman" w:cs="Times New Roman"/>
            <w:sz w:val="22"/>
            <w:szCs w:val="22"/>
          </w:rPr>
          <w:t xml:space="preserve">ikallisissa integraatioissa, joissa välitettäviä tietoja ei tallenneta </w:t>
        </w:r>
        <w:proofErr w:type="gramStart"/>
        <w:r w:rsidR="002B4B7F">
          <w:rPr>
            <w:rFonts w:ascii="Times New Roman" w:hAnsi="Times New Roman" w:cs="Times New Roman"/>
            <w:sz w:val="22"/>
            <w:szCs w:val="22"/>
          </w:rPr>
          <w:t>Kan</w:t>
        </w:r>
      </w:ins>
      <w:ins w:id="43" w:author="Timo Kaskinen" w:date="2017-03-22T13:53:00Z">
        <w:r w:rsidR="00707AC0">
          <w:rPr>
            <w:rFonts w:ascii="Times New Roman" w:hAnsi="Times New Roman" w:cs="Times New Roman"/>
            <w:sz w:val="22"/>
            <w:szCs w:val="22"/>
          </w:rPr>
          <w:t>t</w:t>
        </w:r>
      </w:ins>
      <w:ins w:id="44" w:author="Pylkas Joona" w:date="2017-03-14T13:30:00Z">
        <w:r w:rsidR="002B4B7F">
          <w:rPr>
            <w:rFonts w:ascii="Times New Roman" w:hAnsi="Times New Roman" w:cs="Times New Roman"/>
            <w:sz w:val="22"/>
            <w:szCs w:val="22"/>
          </w:rPr>
          <w:t>a:aan</w:t>
        </w:r>
        <w:proofErr w:type="gramEnd"/>
        <w:r w:rsidR="002B4B7F">
          <w:rPr>
            <w:rFonts w:ascii="Times New Roman" w:hAnsi="Times New Roman" w:cs="Times New Roman"/>
            <w:sz w:val="22"/>
            <w:szCs w:val="22"/>
          </w:rPr>
          <w:t xml:space="preserve">, voidaan määrityksen pakollisuuksia muuttaa osapuolien keskinäisellä sopimuksella. </w:t>
        </w:r>
      </w:ins>
    </w:p>
    <w:p w14:paraId="6C33ACF6" w14:textId="7FA1A0B1" w:rsidR="00BC40F7" w:rsidRDefault="00C05E28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del w:id="45" w:author="Pylkas Joona" w:date="2017-03-14T13:33:00Z">
        <w:r w:rsidRPr="00C05E28" w:rsidDel="002B4B7F">
          <w:rPr>
            <w:rFonts w:ascii="Times New Roman" w:hAnsi="Times New Roman" w:cs="Times New Roman"/>
            <w:sz w:val="22"/>
            <w:szCs w:val="22"/>
          </w:rPr>
          <w:delText xml:space="preserve">Samoja </w:delText>
        </w:r>
      </w:del>
      <w:ins w:id="46" w:author="Pylkas Joona" w:date="2017-03-14T13:33:00Z">
        <w:r w:rsidR="002B4B7F">
          <w:rPr>
            <w:rFonts w:ascii="Times New Roman" w:hAnsi="Times New Roman" w:cs="Times New Roman"/>
            <w:sz w:val="22"/>
            <w:szCs w:val="22"/>
          </w:rPr>
          <w:t>Määrityksen</w:t>
        </w:r>
        <w:r w:rsidR="002B4B7F" w:rsidRPr="00C05E28">
          <w:rPr>
            <w:rFonts w:ascii="Times New Roman" w:hAnsi="Times New Roman" w:cs="Times New Roman"/>
            <w:sz w:val="22"/>
            <w:szCs w:val="22"/>
          </w:rPr>
          <w:t xml:space="preserve"> </w:t>
        </w:r>
      </w:ins>
      <w:r w:rsidRPr="00C05E28">
        <w:rPr>
          <w:rFonts w:ascii="Times New Roman" w:hAnsi="Times New Roman" w:cs="Times New Roman"/>
          <w:sz w:val="22"/>
          <w:szCs w:val="22"/>
        </w:rPr>
        <w:t>sanomia voidaan hyödyntää myös erilaisissa PACS-järjestelmiin liittyvissä integraatioissa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C05E28">
        <w:rPr>
          <w:rFonts w:ascii="Times New Roman" w:hAnsi="Times New Roman" w:cs="Times New Roman"/>
          <w:sz w:val="22"/>
          <w:szCs w:val="22"/>
        </w:rPr>
        <w:t xml:space="preserve"> mutta tässä esitettyjä ratkaisuja ei voi tulkita suoraan vaatimuksiksi PACS-integraatioissa. RIS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Pr="00C05E28">
        <w:rPr>
          <w:rFonts w:ascii="Times New Roman" w:hAnsi="Times New Roman" w:cs="Times New Roman"/>
          <w:sz w:val="22"/>
          <w:szCs w:val="22"/>
        </w:rPr>
        <w:t xml:space="preserve"> ja PACS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Pr="00C05E28">
        <w:rPr>
          <w:rFonts w:ascii="Times New Roman" w:hAnsi="Times New Roman" w:cs="Times New Roman"/>
          <w:sz w:val="22"/>
          <w:szCs w:val="22"/>
        </w:rPr>
        <w:t xml:space="preserve"> väliset integraatiot käydään läpi systemaattisemmin siinä yhteydessä, kun </w:t>
      </w:r>
      <w:proofErr w:type="gramStart"/>
      <w:r w:rsidRPr="00C05E28">
        <w:rPr>
          <w:rFonts w:ascii="Times New Roman" w:hAnsi="Times New Roman" w:cs="Times New Roman"/>
          <w:sz w:val="22"/>
          <w:szCs w:val="22"/>
        </w:rPr>
        <w:t>PACS:ien</w:t>
      </w:r>
      <w:proofErr w:type="gramEnd"/>
      <w:r w:rsidRPr="00C05E28">
        <w:rPr>
          <w:rFonts w:ascii="Times New Roman" w:hAnsi="Times New Roman" w:cs="Times New Roman"/>
          <w:sz w:val="22"/>
          <w:szCs w:val="22"/>
        </w:rPr>
        <w:t xml:space="preserve"> aineistoista tehdään metatietojen osalta Kan</w:t>
      </w:r>
      <w:ins w:id="47" w:author="Timo Kaskinen" w:date="2017-03-22T14:15:00Z">
        <w:r w:rsidR="00BC3C61">
          <w:rPr>
            <w:rFonts w:ascii="Times New Roman" w:hAnsi="Times New Roman" w:cs="Times New Roman"/>
            <w:sz w:val="22"/>
            <w:szCs w:val="22"/>
          </w:rPr>
          <w:t>t</w:t>
        </w:r>
      </w:ins>
      <w:r w:rsidRPr="00C05E28">
        <w:rPr>
          <w:rFonts w:ascii="Times New Roman" w:hAnsi="Times New Roman" w:cs="Times New Roman"/>
          <w:sz w:val="22"/>
          <w:szCs w:val="22"/>
        </w:rPr>
        <w:t>a-yhteensopivia.</w:t>
      </w:r>
    </w:p>
    <w:p w14:paraId="6C33ACF7" w14:textId="77777777" w:rsidR="00011BAD" w:rsidRPr="006769AF" w:rsidRDefault="00EE66B3" w:rsidP="00EE66B3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Dokumentissa määritellään kuvantamisen HL7-sanomaliikenteen (versio 2.3) perussanomat. Välitettäv</w:t>
      </w:r>
      <w:r w:rsidR="00011BAD" w:rsidRPr="006769AF">
        <w:rPr>
          <w:rFonts w:ascii="Times New Roman" w:hAnsi="Times New Roman" w:cs="Times New Roman"/>
          <w:sz w:val="22"/>
          <w:szCs w:val="22"/>
        </w:rPr>
        <w:t>i</w:t>
      </w:r>
      <w:r w:rsidRPr="006769AF">
        <w:rPr>
          <w:rFonts w:ascii="Times New Roman" w:hAnsi="Times New Roman" w:cs="Times New Roman"/>
          <w:sz w:val="22"/>
          <w:szCs w:val="22"/>
        </w:rPr>
        <w:t>ä sanomia ovat</w:t>
      </w:r>
      <w:r w:rsidR="00544C22" w:rsidRPr="006769AF">
        <w:rPr>
          <w:rFonts w:ascii="Times New Roman" w:hAnsi="Times New Roman" w:cs="Times New Roman"/>
          <w:sz w:val="22"/>
          <w:szCs w:val="22"/>
        </w:rPr>
        <w:t>: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8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tutkimuspyyntösanoma (ORM^O</w:t>
      </w:r>
      <w:r w:rsidR="00011BAD" w:rsidRPr="006769AF">
        <w:rPr>
          <w:rFonts w:ascii="Times New Roman" w:hAnsi="Times New Roman" w:cs="Times New Roman"/>
          <w:sz w:val="22"/>
          <w:szCs w:val="22"/>
        </w:rPr>
        <w:t>01)</w:t>
      </w:r>
    </w:p>
    <w:p w14:paraId="6C33ACF9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tutkimussanoma (ORU^R01) </w:t>
      </w:r>
    </w:p>
    <w:p w14:paraId="6C33ACFA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lausuntosanoma (ORU^R01) </w:t>
      </w:r>
    </w:p>
    <w:p w14:paraId="6C33ACFB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ajanvaraussanoma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SIU^</w:t>
      </w:r>
      <w:r w:rsidR="00011BAD" w:rsidRPr="006769AF">
        <w:rPr>
          <w:rFonts w:ascii="Times New Roman" w:hAnsi="Times New Roman" w:cs="Times New Roman"/>
          <w:sz w:val="22"/>
          <w:szCs w:val="22"/>
        </w:rPr>
        <w:t>S12, SIU^S13 ja SIU^S17)</w:t>
      </w:r>
    </w:p>
    <w:p w14:paraId="6C33ACFC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potilastietosanomat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AD</w:t>
      </w:r>
      <w:r w:rsidR="00011BAD" w:rsidRPr="006769AF">
        <w:rPr>
          <w:rFonts w:ascii="Times New Roman" w:hAnsi="Times New Roman" w:cs="Times New Roman"/>
          <w:sz w:val="22"/>
          <w:szCs w:val="22"/>
        </w:rPr>
        <w:t>T^</w:t>
      </w:r>
      <w:r w:rsidRPr="006769AF">
        <w:rPr>
          <w:rFonts w:ascii="Times New Roman" w:hAnsi="Times New Roman" w:cs="Times New Roman"/>
          <w:sz w:val="22"/>
          <w:szCs w:val="22"/>
        </w:rPr>
        <w:t>A08,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</w:t>
      </w:r>
      <w:r w:rsidRPr="006769AF">
        <w:rPr>
          <w:rFonts w:ascii="Times New Roman" w:hAnsi="Times New Roman" w:cs="Times New Roman"/>
          <w:sz w:val="22"/>
          <w:szCs w:val="22"/>
        </w:rPr>
        <w:t>A31 ja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^A39)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D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perussanomiin liittyvät muutossanomat </w:t>
      </w:r>
    </w:p>
    <w:p w14:paraId="6C33ACFE" w14:textId="77777777" w:rsidR="00EE66B3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sovellu</w:t>
      </w:r>
      <w:r w:rsidR="00011BAD" w:rsidRPr="006769AF">
        <w:rPr>
          <w:rFonts w:ascii="Times New Roman" w:hAnsi="Times New Roman" w:cs="Times New Roman"/>
          <w:sz w:val="22"/>
          <w:szCs w:val="22"/>
        </w:rPr>
        <w:t>skuittaussanomat (ACK)</w:t>
      </w:r>
    </w:p>
    <w:p w14:paraId="6C33ACFF" w14:textId="77777777" w:rsidR="001D304D" w:rsidRPr="002F52B5" w:rsidRDefault="00AA74AD" w:rsidP="001D304D">
      <w:pPr>
        <w:pStyle w:val="Otsikko2"/>
        <w:rPr>
          <w:rFonts w:ascii="Times New Roman" w:hAnsi="Times New Roman" w:cs="Times New Roman"/>
          <w:lang w:val="fi-FI"/>
        </w:rPr>
      </w:pPr>
      <w:bookmarkStart w:id="48" w:name="_Toc477955527"/>
      <w:r w:rsidRPr="002F52B5">
        <w:rPr>
          <w:rFonts w:ascii="Times New Roman" w:hAnsi="Times New Roman" w:cs="Times New Roman"/>
          <w:lang w:val="fi-FI"/>
        </w:rPr>
        <w:t>HL7</w:t>
      </w:r>
      <w:r w:rsidR="00544C22" w:rsidRPr="002F52B5">
        <w:rPr>
          <w:rFonts w:ascii="Times New Roman" w:hAnsi="Times New Roman" w:cs="Times New Roman"/>
          <w:lang w:val="fi-FI"/>
        </w:rPr>
        <w:t>-</w:t>
      </w:r>
      <w:r w:rsidRPr="002F52B5">
        <w:rPr>
          <w:rFonts w:ascii="Times New Roman" w:hAnsi="Times New Roman" w:cs="Times New Roman"/>
          <w:lang w:val="fi-FI"/>
        </w:rPr>
        <w:t>s</w:t>
      </w:r>
      <w:r w:rsidR="001D304D" w:rsidRPr="002F52B5">
        <w:rPr>
          <w:rFonts w:ascii="Times New Roman" w:hAnsi="Times New Roman" w:cs="Times New Roman"/>
          <w:lang w:val="fi-FI"/>
        </w:rPr>
        <w:t>anomakäytännöt</w:t>
      </w:r>
      <w:bookmarkEnd w:id="48"/>
    </w:p>
    <w:p w14:paraId="6C33AD00" w14:textId="77777777" w:rsidR="001D304D" w:rsidRPr="006769AF" w:rsidRDefault="00AB5EA4" w:rsidP="007D4B05">
      <w:pPr>
        <w:spacing w:before="120" w:after="12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Sanoma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rakenteessa noudatetaan Minimal Lower Layer Protocol (MLLP), missä sanomat erotetaan toisistaan sanoman alku- ja loppumerkeillä. </w:t>
      </w:r>
    </w:p>
    <w:p w14:paraId="6C33AD01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Sanomarakenne:</w:t>
      </w:r>
    </w:p>
    <w:p w14:paraId="6C33AD02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&lt;Sanoma&gt; + &lt;EB&gt; + &lt;CR&gt;</w:t>
      </w:r>
    </w:p>
    <w:p w14:paraId="6C33AD03" w14:textId="77777777" w:rsidR="007D4B05" w:rsidRPr="006769AF" w:rsidRDefault="007D4B05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4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= Aloitus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merkki </w:t>
      </w:r>
    </w:p>
    <w:p w14:paraId="6C33AD05" w14:textId="77777777" w:rsidR="001D304D" w:rsidRPr="006769AF" w:rsidRDefault="00386684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&lt;Sanoma&gt; = 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anoma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segmentit</w:t>
      </w:r>
    </w:p>
    <w:p w14:paraId="6C33AD06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&lt;EB&gt; = Lopetus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merkki</w:t>
      </w:r>
    </w:p>
    <w:p w14:paraId="6C33AD07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’Carriage Return’</w:t>
      </w:r>
    </w:p>
    <w:p w14:paraId="6C33AD08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9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Oletus hexadesimaaliarvot MLLP erotinmerkeiksi ovat:</w:t>
      </w:r>
    </w:p>
    <w:p w14:paraId="6C33AD0A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&lt;SB&gt; = 0x0B (VT)</w:t>
      </w:r>
    </w:p>
    <w:p w14:paraId="6C33AD0B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&lt;EB&gt; = 0x1C (FS)</w:t>
      </w:r>
    </w:p>
    <w:p w14:paraId="6C33AD0C" w14:textId="77777777" w:rsidR="004C69BD" w:rsidRPr="006769AF" w:rsidRDefault="001D304D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0x0D (CR)</w:t>
      </w:r>
    </w:p>
    <w:p w14:paraId="6C33AD0D" w14:textId="77777777" w:rsidR="00F002AF" w:rsidRDefault="00F002AF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12F815E" w14:textId="77777777" w:rsidR="00B30591" w:rsidRPr="00B30591" w:rsidRDefault="00B30591" w:rsidP="00B305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30591">
        <w:rPr>
          <w:rFonts w:ascii="Times New Roman" w:hAnsi="Times New Roman" w:cs="Times New Roman"/>
          <w:sz w:val="22"/>
          <w:szCs w:val="22"/>
          <w:lang w:val="fi-FI"/>
        </w:rPr>
        <w:t>Edellä mainittuja erotinmerkkejä käytetään oletuksena toimittajien välisissä HL7-yhteyksissä. Mikäli tietyssä ympäristössä halutaan käyttää muita erotinmerkkejä, tulee toimittajien sopia tästä keskenään.</w:t>
      </w:r>
    </w:p>
    <w:p w14:paraId="6C33AD0E" w14:textId="77777777" w:rsidR="00F002AF" w:rsidRPr="006769AF" w:rsidRDefault="002629F9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Erikoismerkkien eskapointi:</w:t>
      </w:r>
    </w:p>
    <w:p w14:paraId="6C33AD0F" w14:textId="77777777" w:rsidR="002629F9" w:rsidRPr="006C6659" w:rsidRDefault="002629F9" w:rsidP="001C53D4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4110"/>
      </w:tblGrid>
      <w:tr w:rsidR="002629F9" w:rsidRPr="006C6659" w14:paraId="6C33AD13" w14:textId="77777777" w:rsidTr="00E97CF1">
        <w:tc>
          <w:tcPr>
            <w:tcW w:w="959" w:type="dxa"/>
            <w:shd w:val="clear" w:color="auto" w:fill="FBD4B4"/>
          </w:tcPr>
          <w:p w14:paraId="6C33AD10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Merkki</w:t>
            </w:r>
          </w:p>
        </w:tc>
        <w:tc>
          <w:tcPr>
            <w:tcW w:w="1276" w:type="dxa"/>
            <w:shd w:val="clear" w:color="auto" w:fill="FBD4B4"/>
          </w:tcPr>
          <w:p w14:paraId="6C33AD11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Eskapointi</w:t>
            </w:r>
          </w:p>
        </w:tc>
        <w:tc>
          <w:tcPr>
            <w:tcW w:w="4110" w:type="dxa"/>
            <w:shd w:val="clear" w:color="auto" w:fill="FBD4B4"/>
          </w:tcPr>
          <w:p w14:paraId="6C33AD12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Selitys</w:t>
            </w:r>
          </w:p>
        </w:tc>
      </w:tr>
      <w:tr w:rsidR="002629F9" w:rsidRPr="006C6659" w14:paraId="6C33AD17" w14:textId="77777777" w:rsidTr="00E97CF1">
        <w:tc>
          <w:tcPr>
            <w:tcW w:w="959" w:type="dxa"/>
          </w:tcPr>
          <w:p w14:paraId="6C33AD1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</w:tcPr>
          <w:p w14:paraId="6C33AD1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\.br\</w:t>
            </w:r>
          </w:p>
        </w:tc>
        <w:tc>
          <w:tcPr>
            <w:tcW w:w="4110" w:type="dxa"/>
          </w:tcPr>
          <w:p w14:paraId="6C33AD1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Uuden rivin aloitus</w:t>
            </w:r>
          </w:p>
        </w:tc>
      </w:tr>
      <w:tr w:rsidR="002629F9" w:rsidRPr="006C6659" w14:paraId="6C33AD1B" w14:textId="77777777" w:rsidTr="00E97CF1">
        <w:tc>
          <w:tcPr>
            <w:tcW w:w="959" w:type="dxa"/>
          </w:tcPr>
          <w:p w14:paraId="6C33AD1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\X0A\</w:t>
            </w:r>
          </w:p>
        </w:tc>
        <w:tc>
          <w:tcPr>
            <w:tcW w:w="4110" w:type="dxa"/>
          </w:tcPr>
          <w:p w14:paraId="6C33AD1A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Line feed</w:t>
            </w:r>
          </w:p>
        </w:tc>
      </w:tr>
      <w:tr w:rsidR="002629F9" w:rsidRPr="006C6659" w14:paraId="6C33AD1F" w14:textId="77777777" w:rsidTr="00E97CF1">
        <w:tc>
          <w:tcPr>
            <w:tcW w:w="959" w:type="dxa"/>
          </w:tcPr>
          <w:p w14:paraId="6C33AD1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\X0D\</w:t>
            </w:r>
          </w:p>
        </w:tc>
        <w:tc>
          <w:tcPr>
            <w:tcW w:w="4110" w:type="dxa"/>
          </w:tcPr>
          <w:p w14:paraId="6C33AD1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Carriage return</w:t>
            </w:r>
          </w:p>
        </w:tc>
      </w:tr>
      <w:tr w:rsidR="002629F9" w:rsidRPr="006C6659" w14:paraId="6C33AD23" w14:textId="77777777" w:rsidTr="00E97CF1">
        <w:tc>
          <w:tcPr>
            <w:tcW w:w="959" w:type="dxa"/>
          </w:tcPr>
          <w:p w14:paraId="6C33AD2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|</w:t>
            </w:r>
          </w:p>
        </w:tc>
        <w:tc>
          <w:tcPr>
            <w:tcW w:w="1276" w:type="dxa"/>
          </w:tcPr>
          <w:p w14:paraId="6C33AD2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\F\</w:t>
            </w:r>
          </w:p>
        </w:tc>
        <w:tc>
          <w:tcPr>
            <w:tcW w:w="4110" w:type="dxa"/>
          </w:tcPr>
          <w:p w14:paraId="6C33AD22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Kenttäerotin</w:t>
            </w:r>
          </w:p>
        </w:tc>
      </w:tr>
      <w:tr w:rsidR="002629F9" w:rsidRPr="006C6659" w14:paraId="6C33AD27" w14:textId="77777777" w:rsidTr="00E97CF1">
        <w:tc>
          <w:tcPr>
            <w:tcW w:w="959" w:type="dxa"/>
          </w:tcPr>
          <w:p w14:paraId="6C33AD2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~</w:t>
            </w:r>
          </w:p>
        </w:tc>
        <w:tc>
          <w:tcPr>
            <w:tcW w:w="1276" w:type="dxa"/>
          </w:tcPr>
          <w:p w14:paraId="6C33AD2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\R\</w:t>
            </w:r>
          </w:p>
        </w:tc>
        <w:tc>
          <w:tcPr>
            <w:tcW w:w="4110" w:type="dxa"/>
          </w:tcPr>
          <w:p w14:paraId="6C33AD2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Toistoerotin</w:t>
            </w:r>
          </w:p>
        </w:tc>
      </w:tr>
      <w:tr w:rsidR="002629F9" w:rsidRPr="006C6659" w14:paraId="6C33AD2B" w14:textId="77777777" w:rsidTr="00E97CF1">
        <w:tc>
          <w:tcPr>
            <w:tcW w:w="959" w:type="dxa"/>
          </w:tcPr>
          <w:p w14:paraId="6C33AD2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^</w:t>
            </w:r>
          </w:p>
        </w:tc>
        <w:tc>
          <w:tcPr>
            <w:tcW w:w="1276" w:type="dxa"/>
          </w:tcPr>
          <w:p w14:paraId="6C33AD2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\S\</w:t>
            </w:r>
          </w:p>
        </w:tc>
        <w:tc>
          <w:tcPr>
            <w:tcW w:w="4110" w:type="dxa"/>
          </w:tcPr>
          <w:p w14:paraId="6C33AD2A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Komponenttierotin</w:t>
            </w:r>
          </w:p>
        </w:tc>
      </w:tr>
      <w:tr w:rsidR="002629F9" w:rsidRPr="006C6659" w14:paraId="6C33AD2F" w14:textId="77777777" w:rsidTr="00E97CF1">
        <w:tc>
          <w:tcPr>
            <w:tcW w:w="959" w:type="dxa"/>
          </w:tcPr>
          <w:p w14:paraId="6C33AD2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&amp;</w:t>
            </w:r>
          </w:p>
        </w:tc>
        <w:tc>
          <w:tcPr>
            <w:tcW w:w="1276" w:type="dxa"/>
          </w:tcPr>
          <w:p w14:paraId="6C33AD2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\T\</w:t>
            </w:r>
          </w:p>
        </w:tc>
        <w:tc>
          <w:tcPr>
            <w:tcW w:w="4110" w:type="dxa"/>
          </w:tcPr>
          <w:p w14:paraId="6C33AD2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Osakomponenttierotin</w:t>
            </w:r>
          </w:p>
        </w:tc>
      </w:tr>
      <w:tr w:rsidR="002629F9" w:rsidRPr="006C6659" w14:paraId="6C33AD33" w14:textId="77777777" w:rsidTr="00E97CF1">
        <w:tc>
          <w:tcPr>
            <w:tcW w:w="959" w:type="dxa"/>
          </w:tcPr>
          <w:p w14:paraId="6C33AD3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</w:t>
            </w:r>
          </w:p>
        </w:tc>
        <w:tc>
          <w:tcPr>
            <w:tcW w:w="1276" w:type="dxa"/>
          </w:tcPr>
          <w:p w14:paraId="6C33AD3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\E\</w:t>
            </w:r>
          </w:p>
        </w:tc>
        <w:tc>
          <w:tcPr>
            <w:tcW w:w="4110" w:type="dxa"/>
          </w:tcPr>
          <w:p w14:paraId="6C33AD32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Eskapointimerkki</w:t>
            </w:r>
          </w:p>
        </w:tc>
      </w:tr>
    </w:tbl>
    <w:p w14:paraId="6C33AD34" w14:textId="77777777" w:rsidR="001C78DA" w:rsidRPr="002F52B5" w:rsidRDefault="006C6659" w:rsidP="001C78DA">
      <w:pPr>
        <w:pStyle w:val="Otsikko2"/>
        <w:rPr>
          <w:rFonts w:ascii="Times New Roman" w:hAnsi="Times New Roman" w:cs="Times New Roman"/>
          <w:lang w:val="fi-FI"/>
        </w:rPr>
      </w:pPr>
      <w:bookmarkStart w:id="49" w:name="_Toc477955528"/>
      <w:r w:rsidRPr="002F52B5">
        <w:rPr>
          <w:rFonts w:ascii="Times New Roman" w:hAnsi="Times New Roman" w:cs="Times New Roman"/>
          <w:lang w:val="fi-FI"/>
        </w:rPr>
        <w:t>MLLP V2</w:t>
      </w:r>
      <w:r w:rsidR="001C78DA" w:rsidRPr="002F52B5">
        <w:rPr>
          <w:rFonts w:ascii="Times New Roman" w:hAnsi="Times New Roman" w:cs="Times New Roman"/>
          <w:lang w:val="fi-FI"/>
        </w:rPr>
        <w:t xml:space="preserve"> </w:t>
      </w:r>
      <w:r w:rsidR="00544C22" w:rsidRPr="002F52B5">
        <w:rPr>
          <w:rFonts w:ascii="Times New Roman" w:hAnsi="Times New Roman" w:cs="Times New Roman"/>
          <w:lang w:val="fi-FI"/>
        </w:rPr>
        <w:t>k</w:t>
      </w:r>
      <w:r w:rsidRPr="002F52B5">
        <w:rPr>
          <w:rFonts w:ascii="Times New Roman" w:hAnsi="Times New Roman" w:cs="Times New Roman"/>
          <w:lang w:val="fi-FI"/>
        </w:rPr>
        <w:t>uittaukset</w:t>
      </w:r>
      <w:bookmarkEnd w:id="49"/>
    </w:p>
    <w:p w14:paraId="6C33AD35" w14:textId="77777777" w:rsidR="002629F9" w:rsidRPr="00B740DC" w:rsidRDefault="002629F9" w:rsidP="00F002AF">
      <w:pPr>
        <w:ind w:left="567"/>
        <w:rPr>
          <w:lang w:val="en-US"/>
        </w:rPr>
      </w:pPr>
    </w:p>
    <w:p w14:paraId="6C33AD36" w14:textId="77777777" w:rsidR="00B82D12" w:rsidRPr="006769AF" w:rsidRDefault="00B740DC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Osapuolten välisen sanomaliikenteen varmistamiseen käytetään ensisijaisesti 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>MLLP V2 kuittau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ksia.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67A0B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MLLP V2 kuittausprotokolla on synkroninen; lähettävä järjestelmä odottaa kuittauksen vastaanottavalta järjestelmältä ennen uuden sanoman lähetystä. Virhekuittauksessa yritetään uudelleen lähetystä, lähettävän järjestelmän asetusten mukaan. </w:t>
      </w:r>
      <w:r w:rsidR="00FC024A" w:rsidRPr="006769AF">
        <w:rPr>
          <w:rFonts w:ascii="Times New Roman" w:hAnsi="Times New Roman" w:cs="Times New Roman"/>
          <w:sz w:val="22"/>
          <w:szCs w:val="22"/>
          <w:lang w:val="fi-FI"/>
        </w:rPr>
        <w:t>OK kuittaus on ACK ja virhekuittaus NACK.</w:t>
      </w:r>
    </w:p>
    <w:p w14:paraId="6C33AD37" w14:textId="77777777" w:rsidR="00B82D12" w:rsidRPr="00B740DC" w:rsidRDefault="00B82D12" w:rsidP="00F002AF">
      <w:pPr>
        <w:ind w:left="567"/>
        <w:rPr>
          <w:lang w:val="fi-FI"/>
        </w:rPr>
      </w:pPr>
    </w:p>
    <w:p w14:paraId="6C33AD38" w14:textId="77777777" w:rsidR="00276876" w:rsidRPr="006769AF" w:rsidRDefault="00276876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V2 k</w:t>
      </w:r>
      <w:r w:rsidR="00B82D12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uittauksen muoto: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D39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&lt;ACK</w:t>
      </w:r>
      <w:r w:rsidR="0027687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tai NACK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&gt; + &lt;EB&gt; + &lt;CR&gt;</w:t>
      </w:r>
    </w:p>
    <w:p w14:paraId="6C33AD3A" w14:textId="77777777" w:rsidR="002629F9" w:rsidRPr="006769AF" w:rsidRDefault="002629F9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3B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&lt;ACK&gt; = 0x06 (ACK)</w:t>
      </w:r>
    </w:p>
    <w:p w14:paraId="6C33AD3C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35FAD" w:rsidRPr="006769AF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6769AF">
        <w:rPr>
          <w:rFonts w:ascii="Times New Roman" w:hAnsi="Times New Roman" w:cs="Times New Roman"/>
          <w:sz w:val="22"/>
          <w:szCs w:val="22"/>
          <w:lang w:val="en-US"/>
        </w:rPr>
        <w:t>ACK&gt; = 0x15 (NACK)</w:t>
      </w:r>
    </w:p>
    <w:p w14:paraId="6C33AD3D" w14:textId="77777777" w:rsidR="00D4541A" w:rsidRPr="002F52B5" w:rsidRDefault="00F002AF" w:rsidP="00D4541A">
      <w:pPr>
        <w:pStyle w:val="Otsikko2"/>
        <w:rPr>
          <w:rFonts w:ascii="Times New Roman" w:hAnsi="Times New Roman" w:cs="Times New Roman"/>
          <w:lang w:val="fi-FI"/>
        </w:rPr>
      </w:pPr>
      <w:r w:rsidRPr="002F52B5">
        <w:rPr>
          <w:rFonts w:ascii="Times New Roman" w:hAnsi="Times New Roman" w:cs="Times New Roman"/>
          <w:lang w:val="en-US"/>
        </w:rPr>
        <w:t xml:space="preserve"> </w:t>
      </w:r>
      <w:bookmarkStart w:id="50" w:name="_Toc477955529"/>
      <w:r w:rsidR="00D4541A" w:rsidRPr="002F52B5">
        <w:rPr>
          <w:rFonts w:ascii="Times New Roman" w:hAnsi="Times New Roman" w:cs="Times New Roman"/>
          <w:lang w:val="fi-FI"/>
        </w:rPr>
        <w:t>Lyhenteet</w:t>
      </w:r>
      <w:bookmarkEnd w:id="50"/>
    </w:p>
    <w:p w14:paraId="6C33AD3E" w14:textId="77777777" w:rsidR="00D4541A" w:rsidRDefault="00D4541A" w:rsidP="00D4541A"/>
    <w:tbl>
      <w:tblPr>
        <w:tblW w:w="7938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5988"/>
      </w:tblGrid>
      <w:tr w:rsidR="00D4541A" w14:paraId="6C33AD41" w14:textId="77777777" w:rsidTr="00F639B9">
        <w:trPr>
          <w:cantSplit/>
          <w:trHeight w:val="284"/>
        </w:trPr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3F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Lyhenne / käsite</w:t>
            </w:r>
          </w:p>
        </w:tc>
        <w:tc>
          <w:tcPr>
            <w:tcW w:w="5988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40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</w:tr>
      <w:tr w:rsidR="00CB2489" w14:paraId="6C33AD44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2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HL7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3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Health Level Seven</w:t>
            </w:r>
          </w:p>
        </w:tc>
      </w:tr>
      <w:tr w:rsidR="00CB2489" w14:paraId="6C33AD47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5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6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Hospital Information System</w:t>
            </w:r>
          </w:p>
        </w:tc>
      </w:tr>
      <w:tr w:rsidR="00CB2489" w14:paraId="6C33AD4A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8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MLLP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9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</w:t>
            </w:r>
            <w:r w:rsidR="00FF1191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inimal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Lower Level Protocol</w:t>
            </w:r>
          </w:p>
        </w:tc>
      </w:tr>
      <w:tr w:rsidR="00E63655" w:rsidRPr="00CB2489" w14:paraId="6C33AD4D" w14:textId="77777777" w:rsidTr="00CB2489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B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RIS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C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Radiology Information System</w:t>
            </w:r>
          </w:p>
        </w:tc>
      </w:tr>
    </w:tbl>
    <w:p w14:paraId="6C33AD4E" w14:textId="77777777" w:rsidR="001C53D4" w:rsidRPr="002F52B5" w:rsidRDefault="001C53D4" w:rsidP="001C53D4">
      <w:pPr>
        <w:pStyle w:val="Otsikko2"/>
        <w:rPr>
          <w:rFonts w:ascii="Times New Roman" w:hAnsi="Times New Roman" w:cs="Times New Roman"/>
          <w:lang w:val="fi-FI"/>
        </w:rPr>
      </w:pPr>
      <w:bookmarkStart w:id="51" w:name="_Toc477955530"/>
      <w:r w:rsidRPr="002F52B5">
        <w:rPr>
          <w:rFonts w:ascii="Times New Roman" w:hAnsi="Times New Roman" w:cs="Times New Roman"/>
          <w:lang w:val="fi-FI"/>
        </w:rPr>
        <w:t>Sanomaliikennekuvaus</w:t>
      </w:r>
      <w:bookmarkEnd w:id="51"/>
    </w:p>
    <w:p w14:paraId="6C33AD4F" w14:textId="77777777" w:rsidR="001C53D4" w:rsidRPr="006769AF" w:rsidRDefault="001C53D4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Läh</w:t>
      </w:r>
      <w:r w:rsidR="00CB248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ettävä järjestelmä lähettää HL7-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sanomat vastaanottavan järjestelmän kuuntelevaan osoitteeseen (TCP/IP/Port). Vastaanottava järjestelmä kuittaa sanoman HL7 ACK sanomalla samaan osoitteeseen mistä </w:t>
      </w:r>
      <w:r w:rsidR="00F27B73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alkuperäinen sanoma on tullut. </w:t>
      </w:r>
    </w:p>
    <w:p w14:paraId="6C33AD50" w14:textId="77777777" w:rsidR="00F27B73" w:rsidRPr="006769AF" w:rsidRDefault="00F27B73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Esimerkkikuvauksessa työprosessi alkaa tutkimuspyynnön kirjaamisella HIS/EPR-järjestelmään. </w:t>
      </w:r>
      <w:r w:rsidR="002215ED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Toiminta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ympäristöstä riippuen tutkimuspyynnöt voidaan kirjata myös RIS-järjestelmään, josta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ne yleensä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lähetetään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HIS/EPR-järjestelmään. Näissä käyttötapauksissa </w:t>
      </w:r>
      <w:r w:rsidR="00E33AE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esimerkiksi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tutkimuspyynnön kirjaamiseen vaadittavan kontekstin </w:t>
      </w:r>
      <w:r w:rsidR="006E3DAA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(organisaatio- ja käyttäjätiedot, palvelutapahtumatunniste jne)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välittämiseen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HIS/EPR-järjestelmästä RIS-järjestelmään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käytettävät tavat ja tekniikat eivät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kuulu tämän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HL7-sanomiin keskittyvän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määrittelyn piiriin.</w:t>
      </w:r>
      <w:r w:rsidR="009A160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</w:t>
      </w:r>
    </w:p>
    <w:p w14:paraId="6C33AD51" w14:textId="77777777" w:rsidR="00EE66B3" w:rsidRPr="00667010" w:rsidRDefault="00555B0A" w:rsidP="00256E2F">
      <w:pPr>
        <w:spacing w:before="120"/>
        <w:ind w:left="567"/>
        <w:rPr>
          <w:rFonts w:ascii="Times New Roman" w:hAnsi="Times New Roman" w:cs="Times New Roman"/>
          <w:szCs w:val="22"/>
          <w:lang w:val="fi-FI"/>
        </w:rPr>
      </w:pPr>
      <w:r>
        <w:rPr>
          <w:lang w:val="fi-FI"/>
        </w:rPr>
        <w:t xml:space="preserve"> </w:t>
      </w:r>
    </w:p>
    <w:p w14:paraId="6C33AD52" w14:textId="77777777" w:rsidR="00C63E3A" w:rsidRDefault="00D4541A" w:rsidP="00C63E3A">
      <w:pPr>
        <w:keepNext/>
      </w:pPr>
      <w:r w:rsidRPr="00555B0A">
        <w:object w:dxaOrig="17777" w:dyaOrig="15160" w14:anchorId="6C33BA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426.75pt" o:ole="">
            <v:imagedata r:id="rId12" o:title=""/>
          </v:shape>
          <o:OLEObject Type="Embed" ProgID="Visio.Drawing.11" ShapeID="_x0000_i1025" DrawAspect="Content" ObjectID="_1551768294" r:id="rId13"/>
        </w:object>
      </w:r>
    </w:p>
    <w:p w14:paraId="6C33AD53" w14:textId="77777777" w:rsidR="00C63E3A" w:rsidRPr="006769AF" w:rsidRDefault="00C63E3A" w:rsidP="00C63E3A">
      <w:pPr>
        <w:pStyle w:val="Kuvaotsikko"/>
        <w:rPr>
          <w:rFonts w:ascii="Times New Roman" w:hAnsi="Times New Roman" w:cs="Times New Roman"/>
          <w:sz w:val="20"/>
          <w:lang w:val="fi-FI"/>
        </w:rPr>
      </w:pPr>
      <w:r w:rsidRPr="006769AF">
        <w:rPr>
          <w:rFonts w:ascii="Times New Roman" w:hAnsi="Times New Roman" w:cs="Times New Roman"/>
          <w:sz w:val="20"/>
          <w:lang w:val="fi-FI"/>
        </w:rPr>
        <w:t xml:space="preserve">Kuva </w:t>
      </w:r>
      <w:r w:rsidRPr="006769AF">
        <w:rPr>
          <w:rFonts w:ascii="Times New Roman" w:hAnsi="Times New Roman" w:cs="Times New Roman"/>
          <w:sz w:val="20"/>
        </w:rPr>
        <w:fldChar w:fldCharType="begin"/>
      </w:r>
      <w:r w:rsidRPr="006769AF">
        <w:rPr>
          <w:rFonts w:ascii="Times New Roman" w:hAnsi="Times New Roman" w:cs="Times New Roman"/>
          <w:sz w:val="20"/>
          <w:lang w:val="fi-FI"/>
        </w:rPr>
        <w:instrText xml:space="preserve"> SEQ Kuva \* ARABIC </w:instrText>
      </w:r>
      <w:r w:rsidRPr="006769AF">
        <w:rPr>
          <w:rFonts w:ascii="Times New Roman" w:hAnsi="Times New Roman" w:cs="Times New Roman"/>
          <w:sz w:val="20"/>
        </w:rPr>
        <w:fldChar w:fldCharType="separate"/>
      </w:r>
      <w:r w:rsidR="00C670D0" w:rsidRPr="006769AF">
        <w:rPr>
          <w:rFonts w:ascii="Times New Roman" w:hAnsi="Times New Roman" w:cs="Times New Roman"/>
          <w:noProof/>
          <w:sz w:val="20"/>
          <w:lang w:val="fi-FI"/>
        </w:rPr>
        <w:t>1</w:t>
      </w:r>
      <w:r w:rsidRPr="006769AF">
        <w:rPr>
          <w:rFonts w:ascii="Times New Roman" w:hAnsi="Times New Roman" w:cs="Times New Roman"/>
          <w:sz w:val="20"/>
        </w:rPr>
        <w:fldChar w:fldCharType="end"/>
      </w:r>
      <w:r w:rsidRPr="006769AF">
        <w:rPr>
          <w:rFonts w:ascii="Times New Roman" w:hAnsi="Times New Roman" w:cs="Times New Roman"/>
          <w:sz w:val="20"/>
          <w:lang w:val="fi-FI"/>
        </w:rPr>
        <w:t xml:space="preserve">: </w:t>
      </w:r>
      <w:r w:rsidR="00506308" w:rsidRPr="006769AF">
        <w:rPr>
          <w:rFonts w:ascii="Times New Roman" w:hAnsi="Times New Roman" w:cs="Times New Roman"/>
          <w:sz w:val="20"/>
          <w:lang w:val="fi-FI"/>
        </w:rPr>
        <w:t>Esimerkki</w:t>
      </w:r>
      <w:r w:rsidRPr="006769AF">
        <w:rPr>
          <w:rFonts w:ascii="Times New Roman" w:hAnsi="Times New Roman" w:cs="Times New Roman"/>
          <w:sz w:val="20"/>
          <w:lang w:val="fi-FI"/>
        </w:rPr>
        <w:t>kuvaus prosessista ilman päivityssanomia</w:t>
      </w:r>
    </w:p>
    <w:p w14:paraId="6C33AD54" w14:textId="77777777" w:rsidR="00CC57DA" w:rsidRPr="006769AF" w:rsidRDefault="00CC57DA" w:rsidP="00544C22">
      <w:pPr>
        <w:rPr>
          <w:rFonts w:ascii="Times New Roman" w:hAnsi="Times New Roman" w:cs="Times New Roman"/>
          <w:szCs w:val="20"/>
          <w:lang w:val="fi-FI"/>
        </w:rPr>
      </w:pPr>
    </w:p>
    <w:p w14:paraId="6C33AD55" w14:textId="312776B8" w:rsidR="00501702" w:rsidRDefault="00501702">
      <w:pPr>
        <w:spacing w:line="240" w:lineRule="auto"/>
        <w:rPr>
          <w:ins w:id="52" w:author="Timo Kaskinen" w:date="2017-03-22T14:00:00Z"/>
          <w:lang w:val="fi-FI"/>
        </w:rPr>
      </w:pPr>
      <w:ins w:id="53" w:author="Timo Kaskinen" w:date="2017-03-22T14:00:00Z">
        <w:r>
          <w:rPr>
            <w:lang w:val="fi-FI"/>
          </w:rPr>
          <w:br w:type="page"/>
        </w:r>
      </w:ins>
    </w:p>
    <w:p w14:paraId="6C33AD61" w14:textId="77777777" w:rsidR="00CC57DA" w:rsidRDefault="00CC57DA" w:rsidP="00544C22">
      <w:pPr>
        <w:rPr>
          <w:lang w:val="fi-FI"/>
        </w:rPr>
      </w:pPr>
    </w:p>
    <w:p w14:paraId="6C33AD63" w14:textId="77777777" w:rsidR="00E531BB" w:rsidRPr="002F52B5" w:rsidRDefault="001C53D4" w:rsidP="008F0BBD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54" w:name="_Toc477955531"/>
      <w:r w:rsidRPr="002F52B5">
        <w:rPr>
          <w:rFonts w:ascii="Times New Roman" w:hAnsi="Times New Roman" w:cs="Times New Roman"/>
          <w:lang w:val="fi-FI"/>
        </w:rPr>
        <w:t>Yhteiset segmentit</w:t>
      </w:r>
      <w:bookmarkEnd w:id="54"/>
    </w:p>
    <w:p w14:paraId="6C33AD64" w14:textId="77777777" w:rsidR="001C53D4" w:rsidRPr="002F52B5" w:rsidRDefault="00CB2489" w:rsidP="006655D0">
      <w:pPr>
        <w:pStyle w:val="Otsikko2"/>
        <w:rPr>
          <w:rFonts w:ascii="Times New Roman" w:hAnsi="Times New Roman" w:cs="Times New Roman"/>
        </w:rPr>
      </w:pPr>
      <w:bookmarkStart w:id="55" w:name="_MSH_Segmentti_(Message"/>
      <w:bookmarkStart w:id="56" w:name="_Toc352849671"/>
      <w:bookmarkStart w:id="57" w:name="_Toc477955532"/>
      <w:bookmarkEnd w:id="55"/>
      <w:r w:rsidRPr="002F52B5">
        <w:rPr>
          <w:rFonts w:ascii="Times New Roman" w:hAnsi="Times New Roman" w:cs="Times New Roman"/>
        </w:rPr>
        <w:t>MSH-s</w:t>
      </w:r>
      <w:r w:rsidR="001C53D4" w:rsidRPr="002F52B5">
        <w:rPr>
          <w:rFonts w:ascii="Times New Roman" w:hAnsi="Times New Roman" w:cs="Times New Roman"/>
        </w:rPr>
        <w:t>egmentti (Message Header)</w:t>
      </w:r>
      <w:bookmarkEnd w:id="56"/>
      <w:bookmarkEnd w:id="57"/>
    </w:p>
    <w:p w14:paraId="6C33AD65" w14:textId="77777777" w:rsidR="001C53D4" w:rsidRPr="006769AF" w:rsidRDefault="001C53D4" w:rsidP="001C53D4">
      <w:pPr>
        <w:autoSpaceDE w:val="0"/>
        <w:autoSpaceDN w:val="0"/>
        <w:adjustRightInd w:val="0"/>
        <w:spacing w:before="240" w:line="288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MSH-segmentti on samankaltainen kaikissa sanomissa, ainoastaan kenttä 9 on sanomakohtainen.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2345"/>
        <w:gridCol w:w="562"/>
        <w:gridCol w:w="608"/>
        <w:gridCol w:w="3753"/>
      </w:tblGrid>
      <w:tr w:rsidR="001C53D4" w:rsidRPr="006769AF" w14:paraId="6C33AD6B" w14:textId="77777777" w:rsidTr="002D2034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C53D4" w:rsidRPr="006769AF" w14:paraId="6C33AD71" w14:textId="77777777" w:rsidTr="002D2034">
        <w:tc>
          <w:tcPr>
            <w:tcW w:w="694" w:type="dxa"/>
            <w:tcBorders>
              <w:top w:val="single" w:sz="12" w:space="0" w:color="000000"/>
            </w:tcBorders>
          </w:tcPr>
          <w:p w14:paraId="6C33AD6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1" w:type="dxa"/>
            <w:tcBorders>
              <w:top w:val="single" w:sz="12" w:space="0" w:color="000000"/>
            </w:tcBorders>
          </w:tcPr>
          <w:p w14:paraId="6C33AD6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Field separator</w:t>
            </w:r>
          </w:p>
        </w:tc>
        <w:tc>
          <w:tcPr>
            <w:tcW w:w="562" w:type="dxa"/>
            <w:tcBorders>
              <w:top w:val="single" w:sz="12" w:space="0" w:color="000000"/>
            </w:tcBorders>
          </w:tcPr>
          <w:p w14:paraId="6C33AD6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single" w:sz="12" w:space="0" w:color="000000"/>
            </w:tcBorders>
          </w:tcPr>
          <w:p w14:paraId="6C33AD6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single" w:sz="12" w:space="0" w:color="000000"/>
            </w:tcBorders>
          </w:tcPr>
          <w:p w14:paraId="6C33AD7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&lt;|&gt; Tietokenttä kenttäerotin</w:t>
            </w:r>
          </w:p>
        </w:tc>
      </w:tr>
      <w:tr w:rsidR="001C53D4" w:rsidRPr="006769AF" w14:paraId="6C33AD77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7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7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Encoding Characters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7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75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7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^~\&amp;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 Erotinmerkit</w:t>
            </w:r>
          </w:p>
        </w:tc>
      </w:tr>
      <w:tr w:rsidR="001C53D4" w:rsidRPr="006769AF" w14:paraId="6C33AD7D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7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7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7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7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7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järjestelmä</w:t>
            </w:r>
          </w:p>
        </w:tc>
      </w:tr>
      <w:tr w:rsidR="001C53D4" w:rsidRPr="006769AF" w14:paraId="6C33AD83" w14:textId="77777777" w:rsidTr="002D2034">
        <w:tc>
          <w:tcPr>
            <w:tcW w:w="6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E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39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89" w14:textId="77777777" w:rsidTr="002D2034">
        <w:tc>
          <w:tcPr>
            <w:tcW w:w="694" w:type="dxa"/>
            <w:tcBorders>
              <w:top w:val="single" w:sz="4" w:space="0" w:color="000000"/>
              <w:bottom w:val="dashed" w:sz="4" w:space="0" w:color="auto"/>
            </w:tcBorders>
          </w:tcPr>
          <w:p w14:paraId="6C33AD8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91" w:type="dxa"/>
            <w:tcBorders>
              <w:top w:val="single" w:sz="4" w:space="0" w:color="000000"/>
              <w:bottom w:val="dashed" w:sz="4" w:space="0" w:color="auto"/>
            </w:tcBorders>
          </w:tcPr>
          <w:p w14:paraId="6C33AD8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Facility</w:t>
            </w:r>
          </w:p>
        </w:tc>
        <w:tc>
          <w:tcPr>
            <w:tcW w:w="562" w:type="dxa"/>
            <w:tcBorders>
              <w:top w:val="single" w:sz="4" w:space="0" w:color="000000"/>
              <w:bottom w:val="dashed" w:sz="4" w:space="0" w:color="auto"/>
            </w:tcBorders>
          </w:tcPr>
          <w:p w14:paraId="6C33AD8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AD8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dashed" w:sz="4" w:space="0" w:color="auto"/>
            </w:tcBorders>
          </w:tcPr>
          <w:p w14:paraId="6C33AD8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laitos</w:t>
            </w:r>
          </w:p>
        </w:tc>
      </w:tr>
      <w:tr w:rsidR="001C53D4" w:rsidRPr="006769AF" w14:paraId="6C33AD8F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8A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8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8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8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8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95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9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järjestelmä</w:t>
            </w:r>
          </w:p>
        </w:tc>
      </w:tr>
      <w:tr w:rsidR="001C53D4" w:rsidRPr="006769AF" w14:paraId="6C33AD9B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96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9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9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9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9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A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Facility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A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laitos</w:t>
            </w:r>
          </w:p>
        </w:tc>
      </w:tr>
      <w:tr w:rsidR="001C53D4" w:rsidRPr="006769AF" w14:paraId="6C33ADA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A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6.1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A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A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A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A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AD" w14:textId="77777777" w:rsidTr="002D2034">
        <w:tc>
          <w:tcPr>
            <w:tcW w:w="694" w:type="dxa"/>
          </w:tcPr>
          <w:p w14:paraId="6C33ADA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91" w:type="dxa"/>
          </w:tcPr>
          <w:p w14:paraId="6C33ADA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Date/time of message</w:t>
            </w:r>
          </w:p>
        </w:tc>
        <w:tc>
          <w:tcPr>
            <w:tcW w:w="562" w:type="dxa"/>
          </w:tcPr>
          <w:p w14:paraId="6C33ADA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</w:tcPr>
          <w:p w14:paraId="6C33ADA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A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Formaatti yyyyMMddHHmmss</w:t>
            </w:r>
          </w:p>
        </w:tc>
      </w:tr>
      <w:tr w:rsidR="001C53D4" w:rsidRPr="009844C6" w14:paraId="6C33ADB3" w14:textId="77777777" w:rsidTr="002D2034">
        <w:tc>
          <w:tcPr>
            <w:tcW w:w="694" w:type="dxa"/>
          </w:tcPr>
          <w:p w14:paraId="6C33ADA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1" w:type="dxa"/>
          </w:tcPr>
          <w:p w14:paraId="6C33ADA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Security</w:t>
            </w:r>
          </w:p>
        </w:tc>
        <w:tc>
          <w:tcPr>
            <w:tcW w:w="562" w:type="dxa"/>
          </w:tcPr>
          <w:p w14:paraId="6C33ADB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</w:tcPr>
          <w:p w14:paraId="6C33ADB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B2" w14:textId="483CC340" w:rsidR="001C53D4" w:rsidRPr="009844C6" w:rsidRDefault="009844C6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Toteutukses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sa käytetyn määrittelyn versiotieto.</w:t>
            </w:r>
          </w:p>
        </w:tc>
      </w:tr>
      <w:tr w:rsidR="001C53D4" w:rsidRPr="009844C6" w14:paraId="6C33ADB9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B4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B5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B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B7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B8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Määräytyy sanomatyypeittäin</w:t>
            </w:r>
          </w:p>
        </w:tc>
      </w:tr>
      <w:tr w:rsidR="001C53D4" w:rsidRPr="009844C6" w14:paraId="6C33ADBF" w14:textId="77777777" w:rsidTr="002D2034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ADBA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9.1</w:t>
            </w:r>
          </w:p>
        </w:tc>
        <w:tc>
          <w:tcPr>
            <w:tcW w:w="2391" w:type="dxa"/>
            <w:tcBorders>
              <w:top w:val="dashed" w:sz="4" w:space="0" w:color="auto"/>
              <w:bottom w:val="dashed" w:sz="4" w:space="0" w:color="auto"/>
            </w:tcBorders>
          </w:tcPr>
          <w:p w14:paraId="6C33ADBB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ADBC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ADBD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</w:tcPr>
          <w:p w14:paraId="6C33ADBE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Sanomatyyppi</w:t>
            </w:r>
          </w:p>
        </w:tc>
      </w:tr>
      <w:tr w:rsidR="001C53D4" w:rsidRPr="009844C6" w14:paraId="6C33ADC5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C0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9.2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C1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C2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C3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C4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Liipaisin</w:t>
            </w:r>
          </w:p>
        </w:tc>
      </w:tr>
      <w:tr w:rsidR="001C53D4" w:rsidRPr="006769AF" w14:paraId="6C33ADCB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C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10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C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Message Control 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C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C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CA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iCs/>
                <w:sz w:val="22"/>
                <w:szCs w:val="22"/>
                <w:lang w:val="en-US"/>
              </w:rPr>
              <w:t>Yksilöllinen sanoma ID</w:t>
            </w:r>
          </w:p>
        </w:tc>
      </w:tr>
      <w:tr w:rsidR="001C53D4" w:rsidRPr="006769AF" w14:paraId="6C33ADD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C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C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C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PT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C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D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C53D4" w:rsidRPr="00707AC0" w14:paraId="6C33ADD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D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D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D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D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D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&lt;P&gt;=tuotanto, &lt;D&gt;=debug, &lt;T&gt;=testi </w:t>
            </w:r>
          </w:p>
        </w:tc>
      </w:tr>
      <w:tr w:rsidR="001C53D4" w:rsidRPr="006769AF" w14:paraId="6C33ADDD" w14:textId="77777777" w:rsidTr="002D2034">
        <w:tc>
          <w:tcPr>
            <w:tcW w:w="694" w:type="dxa"/>
          </w:tcPr>
          <w:p w14:paraId="6C33ADD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391" w:type="dxa"/>
          </w:tcPr>
          <w:p w14:paraId="6C33ADD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Version ID</w:t>
            </w:r>
          </w:p>
        </w:tc>
        <w:tc>
          <w:tcPr>
            <w:tcW w:w="562" w:type="dxa"/>
          </w:tcPr>
          <w:p w14:paraId="6C33ADD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14:paraId="6C33ADD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D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2.3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</w:tr>
      <w:tr w:rsidR="002D2034" w:rsidRPr="006769AF" w14:paraId="6C33ADE3" w14:textId="77777777" w:rsidTr="002D2034">
        <w:tc>
          <w:tcPr>
            <w:tcW w:w="694" w:type="dxa"/>
          </w:tcPr>
          <w:p w14:paraId="6C33ADDE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391" w:type="dxa"/>
          </w:tcPr>
          <w:p w14:paraId="6C33ADDF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Accept Ack. Type</w:t>
            </w:r>
          </w:p>
        </w:tc>
        <w:tc>
          <w:tcPr>
            <w:tcW w:w="562" w:type="dxa"/>
          </w:tcPr>
          <w:p w14:paraId="6C33ADE0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1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2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="002D2034" w:rsidRPr="006769AF">
              <w:rPr>
                <w:rFonts w:ascii="Times New Roman" w:hAnsi="Times New Roman"/>
                <w:b/>
                <w:sz w:val="22"/>
                <w:szCs w:val="22"/>
              </w:rPr>
              <w:t>astaanottokuittaus</w:t>
            </w:r>
          </w:p>
        </w:tc>
      </w:tr>
      <w:tr w:rsidR="002D2034" w:rsidRPr="006769AF" w14:paraId="6C33ADE9" w14:textId="77777777" w:rsidTr="002D2034">
        <w:tc>
          <w:tcPr>
            <w:tcW w:w="694" w:type="dxa"/>
          </w:tcPr>
          <w:p w14:paraId="6C33ADE4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2391" w:type="dxa"/>
          </w:tcPr>
          <w:p w14:paraId="6C33ADE5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Application Ack</w:t>
            </w:r>
            <w:r w:rsidR="001131F3"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Type</w:t>
            </w:r>
          </w:p>
        </w:tc>
        <w:tc>
          <w:tcPr>
            <w:tcW w:w="562" w:type="dxa"/>
          </w:tcPr>
          <w:p w14:paraId="6C33ADE6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7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8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5EE" w:rsidRPr="006769AF">
              <w:rPr>
                <w:rFonts w:ascii="Times New Roman" w:hAnsi="Times New Roman"/>
                <w:b/>
                <w:sz w:val="22"/>
                <w:szCs w:val="22"/>
              </w:rPr>
              <w:t>ovelluskuittaus</w:t>
            </w:r>
          </w:p>
        </w:tc>
      </w:tr>
      <w:tr w:rsidR="001C53D4" w:rsidRPr="006769AF" w14:paraId="6C33ADEF" w14:textId="77777777" w:rsidTr="002D2034">
        <w:tc>
          <w:tcPr>
            <w:tcW w:w="694" w:type="dxa"/>
          </w:tcPr>
          <w:p w14:paraId="6C33ADE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2391" w:type="dxa"/>
          </w:tcPr>
          <w:p w14:paraId="6C33ADE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Character set</w:t>
            </w:r>
          </w:p>
        </w:tc>
        <w:tc>
          <w:tcPr>
            <w:tcW w:w="562" w:type="dxa"/>
          </w:tcPr>
          <w:p w14:paraId="6C33ADE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&lt;8859/1&gt;</w:t>
            </w:r>
          </w:p>
        </w:tc>
      </w:tr>
    </w:tbl>
    <w:p w14:paraId="6C33ADF0" w14:textId="77777777" w:rsidR="001C53D4" w:rsidRPr="006769AF" w:rsidRDefault="001C53D4" w:rsidP="001C53D4">
      <w:pPr>
        <w:rPr>
          <w:rFonts w:ascii="Times New Roman" w:hAnsi="Times New Roman" w:cs="Times New Roman"/>
          <w:sz w:val="22"/>
          <w:szCs w:val="22"/>
        </w:rPr>
      </w:pPr>
    </w:p>
    <w:p w14:paraId="6C33ADF1" w14:textId="229E901B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b/>
          <w:sz w:val="22"/>
          <w:szCs w:val="22"/>
        </w:rPr>
        <w:t>MSH</w:t>
      </w:r>
      <w:r w:rsidRPr="006769AF">
        <w:rPr>
          <w:rFonts w:ascii="Times New Roman" w:hAnsi="Times New Roman" w:cs="Times New Roman"/>
          <w:sz w:val="22"/>
          <w:szCs w:val="22"/>
        </w:rPr>
        <w:t>|^~\&amp;|S_APP|S_FAC|R_APP|R_FAC|20100412161457|</w:t>
      </w:r>
      <w:r w:rsidR="009844C6">
        <w:rPr>
          <w:rFonts w:ascii="Times New Roman" w:hAnsi="Times New Roman" w:cs="Times New Roman"/>
          <w:sz w:val="22"/>
          <w:szCs w:val="22"/>
        </w:rPr>
        <w:t>1.10</w:t>
      </w:r>
      <w:r w:rsidRPr="006769AF">
        <w:rPr>
          <w:rFonts w:ascii="Times New Roman" w:hAnsi="Times New Roman" w:cs="Times New Roman"/>
          <w:sz w:val="22"/>
          <w:szCs w:val="22"/>
        </w:rPr>
        <w:t>|ORM^O01|</w:t>
      </w:r>
    </w:p>
    <w:p w14:paraId="6C33ADF2" w14:textId="49966417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12345678.11.105256|P|2.3|||</w:t>
      </w:r>
      <w:r w:rsidR="00C7596D" w:rsidRPr="006769AF">
        <w:rPr>
          <w:rFonts w:ascii="Times New Roman" w:hAnsi="Times New Roman" w:cs="Times New Roman"/>
          <w:sz w:val="22"/>
          <w:szCs w:val="22"/>
        </w:rPr>
        <w:t>AL</w:t>
      </w:r>
      <w:r w:rsidRPr="006769AF">
        <w:rPr>
          <w:rFonts w:ascii="Times New Roman" w:hAnsi="Times New Roman" w:cs="Times New Roman"/>
          <w:sz w:val="22"/>
          <w:szCs w:val="22"/>
        </w:rPr>
        <w:t>|</w:t>
      </w:r>
      <w:r w:rsidR="00696111" w:rsidRPr="006769AF">
        <w:rPr>
          <w:rFonts w:ascii="Times New Roman" w:hAnsi="Times New Roman" w:cs="Times New Roman"/>
          <w:sz w:val="22"/>
          <w:szCs w:val="22"/>
        </w:rPr>
        <w:t>NE</w:t>
      </w:r>
      <w:r w:rsidR="00505535">
        <w:rPr>
          <w:rFonts w:ascii="Times New Roman" w:hAnsi="Times New Roman" w:cs="Times New Roman"/>
          <w:sz w:val="22"/>
          <w:szCs w:val="22"/>
        </w:rPr>
        <w:t>||8859/1</w:t>
      </w:r>
    </w:p>
    <w:p w14:paraId="6C33ADF3" w14:textId="77777777" w:rsidR="001C53D4" w:rsidRPr="003057D7" w:rsidRDefault="001C53D4" w:rsidP="001C53D4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58" w:name="_Toc477955533"/>
      <w:r w:rsidRPr="002F52B5">
        <w:rPr>
          <w:rFonts w:ascii="Times New Roman" w:hAnsi="Times New Roman" w:cs="Times New Roman"/>
          <w:szCs w:val="24"/>
        </w:rPr>
        <w:t>MSH-</w:t>
      </w:r>
      <w:r w:rsidR="0053345C" w:rsidRPr="002F52B5">
        <w:rPr>
          <w:rFonts w:ascii="Times New Roman" w:hAnsi="Times New Roman" w:cs="Times New Roman"/>
          <w:szCs w:val="24"/>
        </w:rPr>
        <w:t>1</w:t>
      </w:r>
      <w:r w:rsidRPr="002F52B5">
        <w:rPr>
          <w:rFonts w:ascii="Times New Roman" w:hAnsi="Times New Roman" w:cs="Times New Roman"/>
          <w:szCs w:val="24"/>
        </w:rPr>
        <w:t xml:space="preserve"> </w:t>
      </w:r>
      <w:r w:rsidR="00CB2489" w:rsidRPr="002F52B5">
        <w:rPr>
          <w:rFonts w:ascii="Times New Roman" w:hAnsi="Times New Roman" w:cs="Times New Roman"/>
          <w:szCs w:val="24"/>
        </w:rPr>
        <w:t>k</w:t>
      </w:r>
      <w:r w:rsidRPr="002F52B5">
        <w:rPr>
          <w:rFonts w:ascii="Times New Roman" w:hAnsi="Times New Roman" w:cs="Times New Roman"/>
          <w:szCs w:val="24"/>
        </w:rPr>
        <w:t>enttäerotin</w:t>
      </w:r>
      <w:bookmarkEnd w:id="58"/>
    </w:p>
    <w:p w14:paraId="6C33ADF4" w14:textId="77777777" w:rsidR="005C7DB0" w:rsidRPr="00BD61AE" w:rsidRDefault="005C7DB0" w:rsidP="005C7DB0">
      <w:pPr>
        <w:spacing w:before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D61AE">
        <w:rPr>
          <w:rFonts w:ascii="Times New Roman" w:hAnsi="Times New Roman" w:cs="Times New Roman"/>
          <w:sz w:val="22"/>
          <w:szCs w:val="22"/>
          <w:lang w:val="fi-FI"/>
        </w:rPr>
        <w:t>Kenttäerottimena käytetään merkkiä ”|” ASCII koodi 124</w:t>
      </w:r>
    </w:p>
    <w:p w14:paraId="6C33ADF5" w14:textId="77777777" w:rsidR="005C7DB0" w:rsidRPr="002F52B5" w:rsidRDefault="00CB2489" w:rsidP="005C7DB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59" w:name="_Toc477955534"/>
      <w:r w:rsidRPr="002F52B5">
        <w:rPr>
          <w:rFonts w:ascii="Times New Roman" w:hAnsi="Times New Roman" w:cs="Times New Roman"/>
          <w:szCs w:val="24"/>
        </w:rPr>
        <w:t>MSH-2 e</w:t>
      </w:r>
      <w:r w:rsidR="005C7DB0" w:rsidRPr="002F52B5">
        <w:rPr>
          <w:rFonts w:ascii="Times New Roman" w:hAnsi="Times New Roman" w:cs="Times New Roman"/>
          <w:szCs w:val="24"/>
        </w:rPr>
        <w:t>r</w:t>
      </w:r>
      <w:r w:rsidR="00C27DCF" w:rsidRPr="002F52B5">
        <w:rPr>
          <w:rFonts w:ascii="Times New Roman" w:hAnsi="Times New Roman" w:cs="Times New Roman"/>
          <w:szCs w:val="24"/>
        </w:rPr>
        <w:t>oti</w:t>
      </w:r>
      <w:r w:rsidR="005C7DB0" w:rsidRPr="002F52B5">
        <w:rPr>
          <w:rFonts w:ascii="Times New Roman" w:hAnsi="Times New Roman" w:cs="Times New Roman"/>
          <w:szCs w:val="24"/>
        </w:rPr>
        <w:t>nmerkit</w:t>
      </w:r>
      <w:bookmarkEnd w:id="59"/>
    </w:p>
    <w:tbl>
      <w:tblPr>
        <w:tblW w:w="7505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3048"/>
        <w:gridCol w:w="3048"/>
      </w:tblGrid>
      <w:tr w:rsidR="00544C22" w14:paraId="6C33ADF9" w14:textId="77777777" w:rsidTr="00544C22">
        <w:trPr>
          <w:cantSplit/>
          <w:trHeight w:val="284"/>
        </w:trPr>
        <w:tc>
          <w:tcPr>
            <w:tcW w:w="140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F6" w14:textId="77777777" w:rsidR="00544C22" w:rsidRPr="006769AF" w:rsidRDefault="00544C22" w:rsidP="00544C2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Merkki</w:t>
            </w:r>
          </w:p>
        </w:tc>
        <w:tc>
          <w:tcPr>
            <w:tcW w:w="304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7" w14:textId="77777777" w:rsidR="00544C22" w:rsidRPr="006769AF" w:rsidRDefault="00544C22" w:rsidP="00544C22">
            <w:pPr>
              <w:pStyle w:val="Leipteksti"/>
              <w:spacing w:before="0"/>
              <w:ind w:left="57" w:firstLine="1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  <w:tc>
          <w:tcPr>
            <w:tcW w:w="304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8" w14:textId="77777777" w:rsidR="00544C22" w:rsidRPr="006769AF" w:rsidRDefault="00544C22" w:rsidP="00544C22">
            <w:pPr>
              <w:pStyle w:val="Leipteksti"/>
              <w:spacing w:before="0"/>
              <w:ind w:left="57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Arvo (ASCII)</w:t>
            </w:r>
          </w:p>
        </w:tc>
      </w:tr>
      <w:tr w:rsidR="00544C22" w14:paraId="6C33ADFD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A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^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B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DFC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94</w:t>
            </w:r>
          </w:p>
        </w:tc>
      </w:tr>
      <w:tr w:rsidR="00544C22" w14:paraId="6C33AE01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E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~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F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Toistoerotin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0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126</w:t>
            </w:r>
          </w:p>
        </w:tc>
      </w:tr>
      <w:tr w:rsidR="00544C22" w14:paraId="6C33AE05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2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3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Vapautusmerkki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4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544C22" w14:paraId="6C33AE09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6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&amp;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7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Osakomponenttierotin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8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38</w:t>
            </w:r>
          </w:p>
        </w:tc>
      </w:tr>
    </w:tbl>
    <w:p w14:paraId="6C33AE0A" w14:textId="77777777" w:rsidR="00544C22" w:rsidRPr="006C6659" w:rsidRDefault="00544C22" w:rsidP="005C7DB0">
      <w:pPr>
        <w:ind w:left="567"/>
        <w:rPr>
          <w:lang w:val="fi-FI"/>
        </w:rPr>
      </w:pPr>
    </w:p>
    <w:p w14:paraId="6C33AE0B" w14:textId="77777777" w:rsidR="00EE66B3" w:rsidRPr="002F52B5" w:rsidRDefault="00CB2489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60" w:name="_PID_Segmentti_(Patient"/>
      <w:bookmarkStart w:id="61" w:name="_Toc477955535"/>
      <w:bookmarkEnd w:id="60"/>
      <w:r w:rsidRPr="002F52B5">
        <w:rPr>
          <w:rFonts w:ascii="Times New Roman" w:hAnsi="Times New Roman" w:cs="Times New Roman"/>
          <w:szCs w:val="24"/>
          <w:lang w:val="fi-FI"/>
        </w:rPr>
        <w:t>MSH-3 ja MSH-5 l</w:t>
      </w:r>
      <w:r w:rsidR="00EE66B3" w:rsidRPr="002F52B5">
        <w:rPr>
          <w:rFonts w:ascii="Times New Roman" w:hAnsi="Times New Roman" w:cs="Times New Roman"/>
          <w:szCs w:val="24"/>
          <w:lang w:val="fi-FI"/>
        </w:rPr>
        <w:t>ähettävä ja vastaanottava järjestelmä</w:t>
      </w:r>
      <w:bookmarkEnd w:id="61"/>
    </w:p>
    <w:p w14:paraId="6C33AE0C" w14:textId="77777777" w:rsidR="00EE66B3" w:rsidRPr="006769AF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Järjestelmätunniste on ensimmäisessä komponentissa. Muita komponentteja ei käytetä. </w:t>
      </w:r>
    </w:p>
    <w:p w14:paraId="6C33AE0D" w14:textId="77777777" w:rsidR="00EE66B3" w:rsidRPr="002F52B5" w:rsidRDefault="00EE66B3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62" w:name="_Toc477955536"/>
      <w:r w:rsidRPr="002F52B5">
        <w:rPr>
          <w:rFonts w:ascii="Times New Roman" w:hAnsi="Times New Roman" w:cs="Times New Roman"/>
          <w:szCs w:val="24"/>
          <w:lang w:val="fi-FI"/>
        </w:rPr>
        <w:t xml:space="preserve">MSH-4 ja MSH-6 </w:t>
      </w:r>
      <w:r w:rsidR="00CB2489" w:rsidRPr="002F52B5">
        <w:rPr>
          <w:rFonts w:ascii="Times New Roman" w:hAnsi="Times New Roman" w:cs="Times New Roman"/>
          <w:szCs w:val="24"/>
          <w:lang w:val="fi-FI"/>
        </w:rPr>
        <w:t>l</w:t>
      </w:r>
      <w:r w:rsidRPr="002F52B5">
        <w:rPr>
          <w:rFonts w:ascii="Times New Roman" w:hAnsi="Times New Roman" w:cs="Times New Roman"/>
          <w:szCs w:val="24"/>
          <w:lang w:val="fi-FI"/>
        </w:rPr>
        <w:t>ähettävän ja vastaanottavan järjestelmän tarkenne</w:t>
      </w:r>
      <w:bookmarkEnd w:id="62"/>
    </w:p>
    <w:p w14:paraId="6C33AE0E" w14:textId="77777777" w:rsidR="00C7596D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Käytetään komponenttia 1. Muita komponentteja ei käytetä.  MSH-3, MSH-4, MSH-</w:t>
      </w:r>
      <w:r w:rsidR="00D33B33" w:rsidRPr="006769AF">
        <w:rPr>
          <w:rFonts w:ascii="Times New Roman" w:hAnsi="Times New Roman" w:cs="Times New Roman"/>
          <w:sz w:val="22"/>
          <w:szCs w:val="22"/>
          <w:lang w:val="fi-FI"/>
        </w:rPr>
        <w:t>5, MSH-6 toimivat kenttäpareina. 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enttiä käytetään sanomaosapuolien tunnistamiseen ja sanomien reititys hoidetaan näiden kenttien avulla. </w:t>
      </w:r>
    </w:p>
    <w:p w14:paraId="2E7C6219" w14:textId="6FDB7D88" w:rsidR="00BD61AE" w:rsidRPr="002F52B5" w:rsidRDefault="00BD61AE" w:rsidP="00BD61AE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63" w:name="_Toc477955537"/>
      <w:r>
        <w:rPr>
          <w:rFonts w:ascii="Times New Roman" w:hAnsi="Times New Roman" w:cs="Times New Roman"/>
          <w:szCs w:val="24"/>
          <w:lang w:val="fi-FI"/>
        </w:rPr>
        <w:t xml:space="preserve">MSH-8 </w:t>
      </w:r>
      <w:r w:rsidR="002B41B3">
        <w:rPr>
          <w:rFonts w:ascii="Times New Roman" w:hAnsi="Times New Roman" w:cs="Times New Roman"/>
          <w:szCs w:val="24"/>
          <w:lang w:val="fi-FI"/>
        </w:rPr>
        <w:t>m</w:t>
      </w:r>
      <w:r>
        <w:rPr>
          <w:rFonts w:ascii="Times New Roman" w:hAnsi="Times New Roman" w:cs="Times New Roman"/>
          <w:szCs w:val="24"/>
          <w:lang w:val="fi-FI"/>
        </w:rPr>
        <w:t>äärittelyn versiotieto</w:t>
      </w:r>
      <w:bookmarkEnd w:id="63"/>
    </w:p>
    <w:p w14:paraId="74CC25E1" w14:textId="22999F0F" w:rsidR="00BD61AE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Tässä kohden annetaan m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äärittelyn versio</w:t>
      </w:r>
      <w:r>
        <w:rPr>
          <w:rFonts w:ascii="Times New Roman" w:hAnsi="Times New Roman" w:cs="Times New Roman"/>
          <w:sz w:val="22"/>
          <w:szCs w:val="22"/>
          <w:lang w:val="fi-FI"/>
        </w:rPr>
        <w:t>numero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, jota rajapinnan toteutus noudattaa.</w:t>
      </w:r>
      <w:r w:rsidR="00BD61AE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94D98">
        <w:rPr>
          <w:rFonts w:ascii="Times New Roman" w:hAnsi="Times New Roman" w:cs="Times New Roman"/>
          <w:sz w:val="22"/>
          <w:szCs w:val="22"/>
          <w:lang w:val="fi-FI"/>
        </w:rPr>
        <w:t xml:space="preserve">Esimerkiksi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kentässä on arvo 1.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0.</w:t>
      </w:r>
    </w:p>
    <w:p w14:paraId="7A77D012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B462A28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Määrittelyn lopussa voidaan antaa myös käytetyn ohjelmiston numero, </w:t>
      </w:r>
    </w:p>
    <w:p w14:paraId="32821CFC" w14:textId="452C6C07" w:rsidR="00CF4F2D" w:rsidRPr="006769AF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1.20.25</w:t>
      </w:r>
    </w:p>
    <w:p w14:paraId="6C33AE0F" w14:textId="77777777" w:rsidR="00C7596D" w:rsidRPr="002F52B5" w:rsidRDefault="00C7596D" w:rsidP="00C7596D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64" w:name="_Toc477955538"/>
      <w:r w:rsidRPr="002F52B5">
        <w:rPr>
          <w:rFonts w:ascii="Times New Roman" w:hAnsi="Times New Roman" w:cs="Times New Roman"/>
          <w:szCs w:val="24"/>
          <w:lang w:val="fi-FI"/>
        </w:rPr>
        <w:t>MSH-15 vastaanottokuittaus ja MSH-16 sovelluskuittaus</w:t>
      </w:r>
      <w:bookmarkEnd w:id="64"/>
    </w:p>
    <w:p w14:paraId="6C33AE10" w14:textId="77777777" w:rsidR="000A62A6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Kuittausten käyttöä ohjataan seuraavilla arvoilla: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3795"/>
      </w:tblGrid>
      <w:tr w:rsidR="000A62A6" w:rsidRPr="006769AF" w14:paraId="6C33AE13" w14:textId="77777777" w:rsidTr="000A62A6"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1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Kuittaus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2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Kuittauksen määritys</w:t>
            </w:r>
          </w:p>
        </w:tc>
      </w:tr>
      <w:tr w:rsidR="000A62A6" w:rsidRPr="006769AF" w14:paraId="6C33AE16" w14:textId="77777777" w:rsidTr="000A62A6">
        <w:tc>
          <w:tcPr>
            <w:tcW w:w="2321" w:type="dxa"/>
            <w:tcBorders>
              <w:top w:val="single" w:sz="12" w:space="0" w:color="000000"/>
              <w:bottom w:val="single" w:sz="4" w:space="0" w:color="auto"/>
            </w:tcBorders>
          </w:tcPr>
          <w:p w14:paraId="6C33AE14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AL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auto"/>
            </w:tcBorders>
          </w:tcPr>
          <w:p w14:paraId="6C33AE15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Aina</w:t>
            </w:r>
          </w:p>
        </w:tc>
      </w:tr>
      <w:tr w:rsidR="000A62A6" w:rsidRPr="006769AF" w14:paraId="6C33AE19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7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NE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8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 koskaan</w:t>
            </w:r>
          </w:p>
        </w:tc>
      </w:tr>
      <w:tr w:rsidR="000A62A6" w:rsidRPr="006769AF" w14:paraId="6C33AE1C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A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ER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B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Virhe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- ja hylkäystilanteissa</w:t>
            </w:r>
          </w:p>
        </w:tc>
      </w:tr>
      <w:tr w:rsidR="000A62A6" w:rsidRPr="006769AF" w14:paraId="6C33AE1F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D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E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Onnistuneen lähetyksen jälkeen</w:t>
            </w:r>
          </w:p>
        </w:tc>
      </w:tr>
    </w:tbl>
    <w:p w14:paraId="6C33AE20" w14:textId="77777777" w:rsidR="000A62A6" w:rsidRPr="006769AF" w:rsidRDefault="000A62A6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E21" w14:textId="77777777" w:rsidR="00C7596D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Vastaanottokuittauksen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>oletus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arvona tulisi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olla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AL. </w:t>
      </w:r>
    </w:p>
    <w:p w14:paraId="6C33AE22" w14:textId="77777777" w:rsidR="005C7DB0" w:rsidRPr="002F52B5" w:rsidRDefault="00CB2489" w:rsidP="004B0947">
      <w:pPr>
        <w:pStyle w:val="Otsikko2"/>
        <w:spacing w:after="240"/>
        <w:rPr>
          <w:rFonts w:ascii="Times New Roman" w:hAnsi="Times New Roman" w:cs="Times New Roman"/>
          <w:lang w:val="fi-FI"/>
        </w:rPr>
      </w:pPr>
      <w:bookmarkStart w:id="65" w:name="_Toc477955539"/>
      <w:r w:rsidRPr="002F52B5">
        <w:rPr>
          <w:rFonts w:ascii="Times New Roman" w:hAnsi="Times New Roman" w:cs="Times New Roman"/>
          <w:lang w:val="fi-FI"/>
        </w:rPr>
        <w:t>PID-s</w:t>
      </w:r>
      <w:r w:rsidR="005C7DB0" w:rsidRPr="002F52B5">
        <w:rPr>
          <w:rFonts w:ascii="Times New Roman" w:hAnsi="Times New Roman" w:cs="Times New Roman"/>
          <w:lang w:val="fi-FI"/>
        </w:rPr>
        <w:t>egmentti (Patient Identification)</w:t>
      </w:r>
      <w:bookmarkEnd w:id="65"/>
    </w:p>
    <w:p w14:paraId="6C33AE23" w14:textId="77777777" w:rsidR="004B0947" w:rsidRPr="006769AF" w:rsidRDefault="00FF6E30" w:rsidP="000100A3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segmentissä välitetään potilastiedot.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278"/>
        <w:gridCol w:w="693"/>
        <w:gridCol w:w="608"/>
        <w:gridCol w:w="3707"/>
      </w:tblGrid>
      <w:tr w:rsidR="004B0947" w:rsidRPr="006769AF" w14:paraId="6C33AE29" w14:textId="77777777" w:rsidTr="00B91354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4B0947" w:rsidRPr="006769AF" w14:paraId="6C33AE2F" w14:textId="77777777" w:rsidTr="00B91354">
        <w:tc>
          <w:tcPr>
            <w:tcW w:w="67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321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&lt;1&gt;Toistuma-arvo</w:t>
            </w:r>
          </w:p>
        </w:tc>
      </w:tr>
      <w:tr w:rsidR="004B0947" w:rsidRPr="006769AF" w14:paraId="6C33AE35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3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3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3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33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3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3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9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3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4B0947" w:rsidRPr="006769AF" w14:paraId="6C33AE4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F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4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47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4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4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4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45" w14:textId="77777777" w:rsidR="004B0947" w:rsidRPr="006769AF" w:rsidRDefault="00A91F7E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4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4B0947" w:rsidRPr="006769AF" w14:paraId="6C33AE4D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4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4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4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4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4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53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4B0947" w:rsidRPr="006769AF" w14:paraId="6C33AE59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5F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A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5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6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6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6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6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6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6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4B0947" w:rsidRPr="006769AF" w14:paraId="6C33AE7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4B0947" w:rsidRPr="006769AF" w14:paraId="6C33AE77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Mid</w:t>
            </w:r>
            <w:r w:rsidR="003145C4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le Initial or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6" w14:textId="42E428D4" w:rsidR="004B0947" w:rsidRPr="006769AF" w:rsidRDefault="00B00255" w:rsidP="00B0025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etunimet</w:t>
            </w:r>
          </w:p>
        </w:tc>
      </w:tr>
      <w:tr w:rsidR="004B0947" w:rsidRPr="006769AF" w14:paraId="6C33AE7D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8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Loppuliite</w:t>
            </w:r>
          </w:p>
        </w:tc>
      </w:tr>
      <w:tr w:rsidR="004B0947" w:rsidRPr="006769AF" w14:paraId="6C33AE83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8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8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82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4B0947" w:rsidRPr="006769AF" w14:paraId="6C33AE89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8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8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8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8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8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Oppiarvo</w:t>
            </w:r>
          </w:p>
        </w:tc>
      </w:tr>
      <w:tr w:rsidR="004B0947" w:rsidRPr="006769AF" w14:paraId="6C33AE8F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8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8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Maiden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8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8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8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Tyttönimi</w:t>
            </w:r>
          </w:p>
        </w:tc>
      </w:tr>
      <w:tr w:rsidR="004B0947" w:rsidRPr="006769AF" w14:paraId="6C33AE95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90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9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9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9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9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Sukunimi</w:t>
            </w:r>
          </w:p>
        </w:tc>
      </w:tr>
      <w:tr w:rsidR="004B0947" w:rsidRPr="006769AF" w14:paraId="6C33AE9B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Date/Time of birth 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9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Syntymäaika, </w:t>
            </w:r>
            <w:proofErr w:type="gramStart"/>
            <w:r w:rsidRPr="006769AF">
              <w:rPr>
                <w:rFonts w:ascii="Times New Roman" w:hAnsi="Times New Roman"/>
                <w:sz w:val="22"/>
                <w:szCs w:val="22"/>
              </w:rPr>
              <w:t xml:space="preserve">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  <w:proofErr w:type="gramEnd"/>
          </w:p>
        </w:tc>
      </w:tr>
      <w:tr w:rsidR="004B0947" w:rsidRPr="00DC6D13" w14:paraId="6C33AEA4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Sex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Sukupuoli </w:t>
            </w:r>
          </w:p>
          <w:p w14:paraId="6C33AEA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Mies</w:t>
            </w:r>
          </w:p>
          <w:p w14:paraId="6C33AEA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Nainen</w:t>
            </w:r>
          </w:p>
          <w:p w14:paraId="6C33AEA3" w14:textId="77777777" w:rsidR="004B0947" w:rsidRPr="006769AF" w:rsidRDefault="004B0947" w:rsidP="00CB2489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</w:t>
            </w:r>
            <w:r w:rsidR="00CB2489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E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 määritetty</w:t>
            </w:r>
          </w:p>
        </w:tc>
      </w:tr>
      <w:tr w:rsidR="004B0947" w:rsidRPr="006769AF" w14:paraId="6C33AEA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A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A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Address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A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XAD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A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B0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A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A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Street Address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A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A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A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Katuosoite</w:t>
            </w:r>
          </w:p>
        </w:tc>
      </w:tr>
      <w:tr w:rsidR="004B0947" w:rsidRPr="006769AF" w14:paraId="6C33AEB6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1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Other Designation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Muu</w:t>
            </w:r>
            <w:r w:rsidR="00C27DCF" w:rsidRPr="006769A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osoite</w:t>
            </w:r>
          </w:p>
        </w:tc>
      </w:tr>
      <w:tr w:rsidR="004B0947" w:rsidRPr="006769AF" w14:paraId="6C33AEB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Kuntakoodi ja nimi</w:t>
            </w:r>
          </w:p>
        </w:tc>
      </w:tr>
      <w:tr w:rsidR="004B0947" w:rsidRPr="006769AF" w14:paraId="6C33AEC2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D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State or Province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Lääni tai maakunta</w:t>
            </w:r>
          </w:p>
        </w:tc>
      </w:tr>
      <w:tr w:rsidR="004B0947" w:rsidRPr="006769AF" w14:paraId="6C33AEC8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Zip or postal code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7" w14:textId="243C13F1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Postinumero </w:t>
            </w:r>
            <w:r w:rsidR="00981B67">
              <w:rPr>
                <w:rFonts w:ascii="Times New Roman" w:hAnsi="Times New Roman"/>
                <w:sz w:val="22"/>
                <w:szCs w:val="22"/>
              </w:rPr>
              <w:t xml:space="preserve">tai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postitoimipaikka</w:t>
            </w:r>
          </w:p>
        </w:tc>
      </w:tr>
      <w:tr w:rsidR="004B0947" w:rsidRPr="00BE3C9C" w14:paraId="6C33AECE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9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7A928277" w14:textId="77777777" w:rsidR="004B0947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  <w:t xml:space="preserve">ISO 3166-2 (FI=suomi, SE=ruotsi)  </w:t>
            </w:r>
          </w:p>
          <w:p w14:paraId="6C33AECD" w14:textId="6AE19031" w:rsidR="00B77CCB" w:rsidRPr="006769AF" w:rsidRDefault="00B77CCB" w:rsidP="00B77CC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ISO_3166-2,_maakoodit" w:history="1">
              <w:r w:rsidRPr="00B77CCB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3166-</w:t>
              </w:r>
              <w:proofErr w:type="gramStart"/>
              <w:r w:rsidRPr="00B77CCB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2  maakoodit</w:t>
              </w:r>
              <w:proofErr w:type="gramEnd"/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ED4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F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.7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D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Address type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D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D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D3" w14:textId="77777777" w:rsidR="004B0947" w:rsidRPr="006769AF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>Osoitetyyppi; M=postiosoite</w:t>
            </w:r>
          </w:p>
        </w:tc>
      </w:tr>
      <w:tr w:rsidR="004B0947" w:rsidRPr="006769AF" w14:paraId="6C33AED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D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D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Home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D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D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D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4B0947" w:rsidRPr="006769AF" w14:paraId="6C33AEE0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D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D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D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D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D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Numero</w:t>
            </w:r>
          </w:p>
        </w:tc>
      </w:tr>
      <w:tr w:rsidR="004B0947" w:rsidRPr="006769AF" w14:paraId="6C33AEE6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Business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E4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E5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6769AF" w14:paraId="6C33AEE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E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E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E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EA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EB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Numero</w:t>
            </w:r>
          </w:p>
        </w:tc>
      </w:tr>
      <w:tr w:rsidR="004B0947" w:rsidRPr="006769AF" w14:paraId="6C33AEF2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Primary Language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F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F1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3170A1" w14:paraId="6C33AEF8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F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F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F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F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F7" w14:textId="69CB76DB" w:rsidR="004B0947" w:rsidRPr="006769AF" w:rsidRDefault="004B0947" w:rsidP="0055178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Cs/>
                <w:sz w:val="22"/>
                <w:szCs w:val="22"/>
                <w:lang w:val="fi-FI"/>
              </w:rPr>
              <w:t>ISO 639-3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 xml:space="preserve"> (fin=suomi, s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w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e=ruotsi)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, [</w:t>
            </w:r>
            <w:r w:rsidR="0042019E">
              <w:fldChar w:fldCharType="begin"/>
            </w:r>
            <w:r w:rsidR="0042019E" w:rsidRPr="0042019E">
              <w:rPr>
                <w:lang w:val="fi-FI"/>
                <w:rPrChange w:id="66" w:author="Pylkas Joona" w:date="2017-03-14T13:05:00Z">
                  <w:rPr/>
                </w:rPrChange>
              </w:rPr>
              <w:instrText xml:space="preserve"> HYPERLINK \l "_ISO_639-3_kielikoodit" </w:instrText>
            </w:r>
            <w:r w:rsidR="0042019E">
              <w:fldChar w:fldCharType="separate"/>
            </w:r>
            <w:r w:rsidR="0055178F" w:rsidRPr="0055178F">
              <w:rPr>
                <w:rStyle w:val="Hyperlinkki"/>
                <w:rFonts w:ascii="Times New Roman" w:hAnsi="Times New Roman"/>
                <w:iCs/>
                <w:sz w:val="22"/>
                <w:szCs w:val="22"/>
                <w:lang w:val="fi-FI"/>
              </w:rPr>
              <w:t>Viite ISO 639-3 kielikoodit</w:t>
            </w:r>
            <w:r w:rsidR="0042019E">
              <w:rPr>
                <w:rStyle w:val="Hyperlinkki"/>
                <w:rFonts w:ascii="Times New Roman" w:hAnsi="Times New Roman"/>
                <w:iCs/>
                <w:sz w:val="22"/>
                <w:szCs w:val="22"/>
                <w:lang w:val="fi-FI"/>
              </w:rPr>
              <w:fldChar w:fldCharType="end"/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F04" w14:textId="77777777" w:rsidTr="00B91354">
        <w:tc>
          <w:tcPr>
            <w:tcW w:w="675" w:type="dxa"/>
          </w:tcPr>
          <w:p w14:paraId="6C33AEF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21" w:type="dxa"/>
          </w:tcPr>
          <w:p w14:paraId="6C33AEF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Mar</w:t>
            </w:r>
            <w:r w:rsidR="00D4541A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al status</w:t>
            </w:r>
          </w:p>
        </w:tc>
        <w:tc>
          <w:tcPr>
            <w:tcW w:w="657" w:type="dxa"/>
          </w:tcPr>
          <w:p w14:paraId="6C33AEF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EF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EF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Sivilisääty</w:t>
            </w:r>
          </w:p>
          <w:p w14:paraId="6C33AEFE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Naimaton</w:t>
            </w:r>
          </w:p>
          <w:p w14:paraId="6C33AEFF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Naimisissa</w:t>
            </w:r>
          </w:p>
          <w:p w14:paraId="6C33AF00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 Avoliitossa</w:t>
            </w:r>
          </w:p>
          <w:p w14:paraId="6C33AF0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&lt;4&gt; Asumusero</w:t>
            </w:r>
          </w:p>
          <w:p w14:paraId="6C33AF0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&lt;5&gt; Leski  </w:t>
            </w:r>
          </w:p>
          <w:p w14:paraId="6C33AF03" w14:textId="05F820BB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&lt;6&gt;</w:t>
            </w:r>
            <w:r w:rsidR="00A2399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Eronnut</w:t>
            </w:r>
          </w:p>
        </w:tc>
      </w:tr>
      <w:tr w:rsidR="004B0947" w:rsidRPr="006769AF" w14:paraId="6C33AF0A" w14:textId="77777777" w:rsidTr="00B91354">
        <w:tc>
          <w:tcPr>
            <w:tcW w:w="675" w:type="dxa"/>
          </w:tcPr>
          <w:p w14:paraId="6C33AF0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321" w:type="dxa"/>
          </w:tcPr>
          <w:p w14:paraId="6C33AF0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SSN Number- Patient</w:t>
            </w:r>
          </w:p>
        </w:tc>
        <w:tc>
          <w:tcPr>
            <w:tcW w:w="657" w:type="dxa"/>
          </w:tcPr>
          <w:p w14:paraId="6C33AF0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0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</w:t>
            </w:r>
          </w:p>
        </w:tc>
        <w:tc>
          <w:tcPr>
            <w:tcW w:w="3795" w:type="dxa"/>
          </w:tcPr>
          <w:p w14:paraId="6C33AF0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Henkilötunnus (ei käytössä)</w:t>
            </w:r>
          </w:p>
        </w:tc>
      </w:tr>
      <w:tr w:rsidR="004B0947" w:rsidRPr="006769AF" w14:paraId="6C33AF10" w14:textId="77777777" w:rsidTr="00B91354">
        <w:tc>
          <w:tcPr>
            <w:tcW w:w="675" w:type="dxa"/>
          </w:tcPr>
          <w:p w14:paraId="6C33AF0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321" w:type="dxa"/>
          </w:tcPr>
          <w:p w14:paraId="6C33AF0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Mother's Identifier</w:t>
            </w:r>
          </w:p>
        </w:tc>
        <w:tc>
          <w:tcPr>
            <w:tcW w:w="657" w:type="dxa"/>
          </w:tcPr>
          <w:p w14:paraId="6C33AF0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</w:tcPr>
          <w:p w14:paraId="6C33AF0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0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Äidin tunniste</w:t>
            </w:r>
          </w:p>
        </w:tc>
      </w:tr>
      <w:tr w:rsidR="004B0947" w:rsidRPr="006769AF" w14:paraId="6C33AF16" w14:textId="77777777" w:rsidTr="00B91354">
        <w:tc>
          <w:tcPr>
            <w:tcW w:w="675" w:type="dxa"/>
          </w:tcPr>
          <w:p w14:paraId="6C33AF1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321" w:type="dxa"/>
          </w:tcPr>
          <w:p w14:paraId="6C33AF1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Birth Place</w:t>
            </w:r>
          </w:p>
        </w:tc>
        <w:tc>
          <w:tcPr>
            <w:tcW w:w="657" w:type="dxa"/>
          </w:tcPr>
          <w:p w14:paraId="6C33AF1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1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5" w14:textId="6A821A35" w:rsidR="004B0947" w:rsidRPr="006769AF" w:rsidRDefault="00B00255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Syntymä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kunta (kuntakoodi)</w:t>
            </w:r>
          </w:p>
        </w:tc>
      </w:tr>
      <w:tr w:rsidR="004B0947" w:rsidRPr="006769AF" w14:paraId="6C33AF1C" w14:textId="77777777" w:rsidTr="00B91354">
        <w:tc>
          <w:tcPr>
            <w:tcW w:w="675" w:type="dxa"/>
          </w:tcPr>
          <w:p w14:paraId="6C33AF1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321" w:type="dxa"/>
          </w:tcPr>
          <w:p w14:paraId="6C33AF1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Citizenship</w:t>
            </w:r>
          </w:p>
        </w:tc>
        <w:tc>
          <w:tcPr>
            <w:tcW w:w="657" w:type="dxa"/>
          </w:tcPr>
          <w:p w14:paraId="6C33AF1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F1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6769AF">
              <w:rPr>
                <w:rFonts w:ascii="Times New Roman" w:hAnsi="Times New Roman"/>
                <w:sz w:val="22"/>
                <w:szCs w:val="22"/>
              </w:rPr>
              <w:t xml:space="preserve">Kansalaisuus,  </w:t>
            </w: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>ISO</w:t>
            </w:r>
            <w:proofErr w:type="gramEnd"/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3166-2 </w:t>
            </w:r>
          </w:p>
        </w:tc>
      </w:tr>
      <w:tr w:rsidR="004B0947" w:rsidRPr="006769AF" w14:paraId="6C33AF22" w14:textId="77777777" w:rsidTr="00B91354">
        <w:tc>
          <w:tcPr>
            <w:tcW w:w="675" w:type="dxa"/>
          </w:tcPr>
          <w:p w14:paraId="6C33AF1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321" w:type="dxa"/>
          </w:tcPr>
          <w:p w14:paraId="6C33AF1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date</w:t>
            </w:r>
          </w:p>
        </w:tc>
        <w:tc>
          <w:tcPr>
            <w:tcW w:w="657" w:type="dxa"/>
          </w:tcPr>
          <w:p w14:paraId="6C33AF1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</w:tcPr>
          <w:p w14:paraId="6C33AF2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Kuolinpäivä, </w:t>
            </w:r>
            <w:proofErr w:type="gramStart"/>
            <w:r w:rsidRPr="006769AF">
              <w:rPr>
                <w:rFonts w:ascii="Times New Roman" w:hAnsi="Times New Roman"/>
                <w:sz w:val="22"/>
                <w:szCs w:val="22"/>
              </w:rPr>
              <w:t xml:space="preserve">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  <w:proofErr w:type="gramEnd"/>
          </w:p>
        </w:tc>
      </w:tr>
      <w:tr w:rsidR="004B0947" w:rsidRPr="00707AC0" w14:paraId="6C33AF2A" w14:textId="77777777" w:rsidTr="00B91354">
        <w:tc>
          <w:tcPr>
            <w:tcW w:w="675" w:type="dxa"/>
          </w:tcPr>
          <w:p w14:paraId="6C33AF2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321" w:type="dxa"/>
          </w:tcPr>
          <w:p w14:paraId="6C33AF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Indicator</w:t>
            </w:r>
          </w:p>
        </w:tc>
        <w:tc>
          <w:tcPr>
            <w:tcW w:w="657" w:type="dxa"/>
          </w:tcPr>
          <w:p w14:paraId="6C33AF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</w:tcPr>
          <w:p w14:paraId="6C33AF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7" w14:textId="77777777" w:rsidR="000E2A88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Y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kuollut</w:t>
            </w:r>
          </w:p>
          <w:p w14:paraId="6C33AF28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N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ei kuollut</w:t>
            </w:r>
          </w:p>
          <w:p w14:paraId="6C33AF29" w14:textId="77777777" w:rsidR="000E2A88" w:rsidRPr="006769AF" w:rsidRDefault="000E2A88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jos ei muutosta kuolintiedoissa</w:t>
            </w:r>
          </w:p>
        </w:tc>
      </w:tr>
    </w:tbl>
    <w:p w14:paraId="6C33AF2B" w14:textId="796C9A54" w:rsidR="004B0947" w:rsidRPr="006769AF" w:rsidRDefault="007E73DE" w:rsidP="008768B7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7E73DE">
        <w:rPr>
          <w:rFonts w:ascii="Times New Roman" w:hAnsi="Times New Roman"/>
          <w:b/>
          <w:sz w:val="22"/>
          <w:szCs w:val="22"/>
          <w:lang w:val="fi-FI"/>
        </w:rPr>
        <w:t>PID</w:t>
      </w:r>
      <w:r w:rsidRPr="007E73DE">
        <w:rPr>
          <w:rFonts w:ascii="Times New Roman" w:hAnsi="Times New Roman"/>
          <w:sz w:val="22"/>
          <w:szCs w:val="22"/>
          <w:lang w:val="fi-FI"/>
        </w:rPr>
        <w:t>|1|131213-901F^^^Effica^VHETU^|131213-901F^^^Effica^VHETU^||Sukunimi^Etunimi^Etunimi2^^^||19040505|1|||Mannerheimintie 30^^091 Helsinki^^00102 HELSINKI^FI^M||||fin|1|||||||</w:t>
      </w:r>
      <w:r w:rsidR="00EE7F64">
        <w:rPr>
          <w:rFonts w:ascii="Times New Roman" w:hAnsi="Times New Roman"/>
          <w:sz w:val="22"/>
          <w:szCs w:val="22"/>
          <w:lang w:val="fi-FI"/>
        </w:rPr>
        <w:t>564</w:t>
      </w:r>
      <w:r w:rsidRPr="007E73DE">
        <w:rPr>
          <w:rFonts w:ascii="Times New Roman" w:hAnsi="Times New Roman"/>
          <w:sz w:val="22"/>
          <w:szCs w:val="22"/>
          <w:lang w:val="fi-FI"/>
        </w:rPr>
        <w:t>|||FI|||20141001|Y</w:t>
      </w:r>
    </w:p>
    <w:p w14:paraId="6C33AF2C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67" w:name="_Toc477955540"/>
      <w:r w:rsidRPr="002F52B5">
        <w:rPr>
          <w:rFonts w:ascii="Times New Roman" w:hAnsi="Times New Roman" w:cs="Times New Roman"/>
          <w:szCs w:val="24"/>
        </w:rPr>
        <w:t xml:space="preserve">PID-2 </w:t>
      </w:r>
      <w:r w:rsidR="001D2B97" w:rsidRPr="002F52B5">
        <w:rPr>
          <w:rFonts w:ascii="Times New Roman" w:hAnsi="Times New Roman" w:cs="Times New Roman"/>
          <w:szCs w:val="24"/>
        </w:rPr>
        <w:t>Patient ID (External ID)</w:t>
      </w:r>
      <w:bookmarkEnd w:id="67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7CEB95F" w14:textId="77777777" w:rsidTr="00A23990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227C1D2" w14:textId="5B04F40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A436D8E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4486A4E4" w14:textId="77777777" w:rsidTr="00A23990">
        <w:tc>
          <w:tcPr>
            <w:tcW w:w="1463" w:type="dxa"/>
            <w:tcBorders>
              <w:bottom w:val="dashed" w:sz="4" w:space="0" w:color="auto"/>
            </w:tcBorders>
          </w:tcPr>
          <w:p w14:paraId="50AA7B1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7409AFD" w14:textId="6114F62A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A23990" w:rsidRPr="006C6659" w14:paraId="7AE05C75" w14:textId="77777777" w:rsidTr="00A23990">
        <w:tc>
          <w:tcPr>
            <w:tcW w:w="1463" w:type="dxa"/>
          </w:tcPr>
          <w:p w14:paraId="324C5A7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363719AA" w14:textId="3D07DA71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Potilastunnisteita antava järjestelmä</w:t>
            </w:r>
          </w:p>
        </w:tc>
      </w:tr>
      <w:tr w:rsidR="00A23990" w:rsidRPr="00707AC0" w14:paraId="5A170DBD" w14:textId="77777777" w:rsidTr="00A23990">
        <w:tc>
          <w:tcPr>
            <w:tcW w:w="1463" w:type="dxa"/>
            <w:tcBorders>
              <w:bottom w:val="single" w:sz="4" w:space="0" w:color="000000"/>
            </w:tcBorders>
          </w:tcPr>
          <w:p w14:paraId="0C47DC3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BD79FB7" w14:textId="03080311" w:rsidR="00A23990" w:rsidRPr="00A23990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A23990">
              <w:rPr>
                <w:rFonts w:ascii="Times New Roman" w:hAnsi="Times New Roman"/>
                <w:sz w:val="22"/>
                <w:szCs w:val="22"/>
                <w:lang w:val="fi-FI"/>
              </w:rPr>
              <w:t>Henkilötunnuksen tyyppi: &lt;HETU&gt; tai &lt;VHETU&gt;</w:t>
            </w:r>
          </w:p>
        </w:tc>
      </w:tr>
    </w:tbl>
    <w:p w14:paraId="6C33AF2E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68" w:name="_Toc477955541"/>
      <w:r w:rsidRPr="002F52B5">
        <w:rPr>
          <w:rFonts w:ascii="Times New Roman" w:hAnsi="Times New Roman" w:cs="Times New Roman"/>
          <w:szCs w:val="24"/>
        </w:rPr>
        <w:t xml:space="preserve">PID-3 </w:t>
      </w:r>
      <w:r w:rsidR="00402B26" w:rsidRPr="002F52B5">
        <w:rPr>
          <w:rFonts w:ascii="Times New Roman" w:hAnsi="Times New Roman" w:cs="Times New Roman"/>
          <w:szCs w:val="24"/>
        </w:rPr>
        <w:t>Patient ID (I</w:t>
      </w:r>
      <w:r w:rsidR="001D2B97" w:rsidRPr="002F52B5">
        <w:rPr>
          <w:rFonts w:ascii="Times New Roman" w:hAnsi="Times New Roman" w:cs="Times New Roman"/>
          <w:szCs w:val="24"/>
        </w:rPr>
        <w:t>nternal ID)</w:t>
      </w:r>
      <w:bookmarkEnd w:id="68"/>
    </w:p>
    <w:p w14:paraId="6C33AF2F" w14:textId="77777777" w:rsidR="004B0947" w:rsidRDefault="009D1E60" w:rsidP="001D2B9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Potilasnumero on pyytävän järjestelmän sisäinen po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ilasnumero,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>joka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palautetaan tutkimus- ja lausuntosanomissa.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Mikäli potilasnumero puuttuu, 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>kopioidaan PID-2 kentän arvo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30" w14:textId="77777777" w:rsidR="001D2B97" w:rsidRPr="002F52B5" w:rsidRDefault="001D2B97" w:rsidP="001D2B9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69" w:name="_Toc477955542"/>
      <w:r w:rsidRPr="002F52B5">
        <w:rPr>
          <w:rFonts w:ascii="Times New Roman" w:hAnsi="Times New Roman" w:cs="Times New Roman"/>
          <w:szCs w:val="24"/>
        </w:rPr>
        <w:t>PID-5 Patient Name</w:t>
      </w:r>
      <w:bookmarkEnd w:id="6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9BA290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401A49A" w14:textId="53A499C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E14A991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72D22591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5C47CB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DF10825" w14:textId="1C992C95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A23990" w:rsidRPr="006C6659" w14:paraId="1F02F28B" w14:textId="77777777" w:rsidTr="00305818">
        <w:tc>
          <w:tcPr>
            <w:tcW w:w="1463" w:type="dxa"/>
          </w:tcPr>
          <w:p w14:paraId="02F81960" w14:textId="314078D9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2F2285C" w14:textId="14566DA8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A23990" w:rsidRPr="00A23990" w14:paraId="2E254E4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F1F93E9" w14:textId="52E2F09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97A268B" w14:textId="3ADEB3A9" w:rsidR="00A23990" w:rsidRPr="00A23990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</w:tbl>
    <w:p w14:paraId="6C33AF34" w14:textId="77777777" w:rsidR="00AB1DD1" w:rsidRPr="002F52B5" w:rsidRDefault="00AB1DD1" w:rsidP="00AB1DD1">
      <w:pPr>
        <w:pStyle w:val="Otsikko2"/>
        <w:rPr>
          <w:rFonts w:ascii="Times New Roman" w:hAnsi="Times New Roman" w:cs="Times New Roman"/>
          <w:lang w:val="fi-FI"/>
        </w:rPr>
      </w:pPr>
      <w:bookmarkStart w:id="70" w:name="_Toc477955543"/>
      <w:r w:rsidRPr="002F52B5">
        <w:rPr>
          <w:rFonts w:ascii="Times New Roman" w:hAnsi="Times New Roman" w:cs="Times New Roman"/>
          <w:lang w:val="fi-FI"/>
        </w:rPr>
        <w:t>PV1-segmentti (Patient Visit)</w:t>
      </w:r>
      <w:bookmarkEnd w:id="70"/>
    </w:p>
    <w:p w14:paraId="6C33AF35" w14:textId="77777777" w:rsidR="00AB1DD1" w:rsidRDefault="00AB1DD1" w:rsidP="00AB1DD1">
      <w:pPr>
        <w:spacing w:line="240" w:lineRule="auto"/>
        <w:ind w:left="567"/>
        <w:rPr>
          <w:rFonts w:ascii="Times New Roman" w:hAnsi="Times New Roman" w:cs="Times New Roman"/>
          <w:lang w:val="fi-FI"/>
        </w:rPr>
      </w:pPr>
    </w:p>
    <w:p w14:paraId="6C33AF36" w14:textId="77777777" w:rsidR="00F30891" w:rsidRPr="006769AF" w:rsidRDefault="00AB1DD1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tiedot.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Segmentti ei voi sisältyä </w:t>
      </w:r>
      <w:r w:rsidR="00A73BF1" w:rsidRPr="006769AF">
        <w:rPr>
          <w:rFonts w:ascii="Times New Roman" w:hAnsi="Times New Roman" w:cs="Times New Roman"/>
          <w:i/>
          <w:sz w:val="22"/>
          <w:szCs w:val="22"/>
          <w:lang w:val="fi-FI"/>
        </w:rPr>
        <w:t>Lausunto jälkikäteen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–sanomaan. 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50-komponentti on toistuva ja siinä voi tulla palvelutapahtuman ja/tai rekisterin pitäjän tiedot. </w:t>
      </w:r>
    </w:p>
    <w:p w14:paraId="6C33AF37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2262"/>
        <w:gridCol w:w="621"/>
        <w:gridCol w:w="608"/>
        <w:gridCol w:w="3809"/>
      </w:tblGrid>
      <w:tr w:rsidR="007B4E63" w:rsidRPr="006769AF" w14:paraId="6C33AF3D" w14:textId="77777777" w:rsidTr="00A73BF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A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B4E63" w:rsidRPr="006769AF" w14:paraId="6C33AF43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3E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3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1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2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 Toistuma-arvo</w:t>
            </w:r>
          </w:p>
        </w:tc>
      </w:tr>
      <w:tr w:rsidR="007B4E63" w:rsidRPr="006769AF" w14:paraId="6C33AF4E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4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4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Patient Class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7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Tutkimuspyynnön tyyppi </w:t>
            </w:r>
          </w:p>
          <w:p w14:paraId="6C33AF49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&lt;M&gt; Avoin (Muu)</w:t>
            </w:r>
          </w:p>
          <w:p w14:paraId="6C33AF4A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&lt;O&gt; Ajanvaraus/Poliklinikka</w:t>
            </w:r>
          </w:p>
          <w:p w14:paraId="6C33AF4B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&lt;U&gt; Kiireellinen</w:t>
            </w:r>
          </w:p>
          <w:p w14:paraId="6C33AF4C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Päivystyspotilas</w:t>
            </w:r>
          </w:p>
          <w:p w14:paraId="6C33AF4D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Vuodeosastopotilas</w:t>
            </w:r>
          </w:p>
        </w:tc>
      </w:tr>
      <w:tr w:rsidR="007B4E63" w:rsidRPr="006769AF" w14:paraId="6C33AF54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5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Location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51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52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53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Potilaan sijainti </w:t>
            </w:r>
          </w:p>
        </w:tc>
      </w:tr>
      <w:tr w:rsidR="007B4E63" w:rsidRPr="006769AF" w14:paraId="6C33AF5A" w14:textId="77777777" w:rsidTr="00A73BF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5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5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Point of Care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57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58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5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Hoitopiste (yksikön lyhenne)</w:t>
            </w:r>
          </w:p>
        </w:tc>
      </w:tr>
      <w:tr w:rsidR="007B4E63" w:rsidRPr="006769AF" w14:paraId="6C33AF60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5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5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Hospital Service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D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5E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Erikoisalakoodi</w:t>
            </w:r>
          </w:p>
        </w:tc>
      </w:tr>
      <w:tr w:rsidR="008A6275" w:rsidRPr="00707AC0" w14:paraId="6C33AF68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1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2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Ambulatory Status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3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4" w14:textId="77777777" w:rsidR="008A6275" w:rsidRPr="006769AF" w:rsidRDefault="008A6275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5" w14:textId="77777777" w:rsidR="008A6275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Raskaustieto</w:t>
            </w:r>
          </w:p>
          <w:p w14:paraId="6C33AF66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&lt;B6&gt; Raskaana</w:t>
            </w:r>
          </w:p>
          <w:p w14:paraId="6C33AF67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ei raskaana tai tietoa ei ole annettu</w:t>
            </w:r>
          </w:p>
        </w:tc>
      </w:tr>
      <w:tr w:rsidR="00EB005B" w:rsidRPr="006769AF" w14:paraId="6C33AF6E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9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A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Admit Date/Time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B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C" w14:textId="77777777" w:rsidR="00EB005B" w:rsidRPr="006769AF" w:rsidRDefault="00EB005B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D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Potilaan lääkärin vastaanottoaika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0B1139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0B3FB3" w:rsidRPr="00707AC0" w14:paraId="6C33AF74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F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70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1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72" w14:textId="77777777" w:rsidR="000B3FB3" w:rsidRPr="006769AF" w:rsidRDefault="000B3FB3" w:rsidP="00266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3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 tai Rekisterinpitäjä; tarkemmin kyseisessä luvussa.</w:t>
            </w:r>
          </w:p>
        </w:tc>
      </w:tr>
    </w:tbl>
    <w:p w14:paraId="6C33AF75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76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71" w:name="_Toc477955544"/>
      <w:r w:rsidRPr="002F52B5">
        <w:rPr>
          <w:rFonts w:ascii="Times New Roman" w:hAnsi="Times New Roman" w:cs="Times New Roman"/>
          <w:szCs w:val="24"/>
        </w:rPr>
        <w:t>PV1-1 Set ID</w:t>
      </w:r>
      <w:bookmarkEnd w:id="71"/>
    </w:p>
    <w:p w14:paraId="6C33AF77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PV1-segmentti.  </w:t>
      </w:r>
    </w:p>
    <w:p w14:paraId="6C33AF78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72" w:name="_Toc477955545"/>
      <w:r w:rsidRPr="002F52B5">
        <w:rPr>
          <w:rFonts w:ascii="Times New Roman" w:hAnsi="Times New Roman" w:cs="Times New Roman"/>
          <w:szCs w:val="24"/>
        </w:rPr>
        <w:t>PV1-2 Patient Class</w:t>
      </w:r>
      <w:bookmarkEnd w:id="72"/>
    </w:p>
    <w:p w14:paraId="6C33AF79" w14:textId="77777777" w:rsidR="007B4E63" w:rsidRPr="006C6659" w:rsidRDefault="007B4E63" w:rsidP="007B4E63">
      <w:pPr>
        <w:ind w:left="567"/>
        <w:rPr>
          <w:lang w:val="fi-FI"/>
        </w:rPr>
      </w:pPr>
      <w:r>
        <w:rPr>
          <w:lang w:val="fi-FI"/>
        </w:rPr>
        <w:t>Tutkimuspyynnön tyyppi.</w:t>
      </w:r>
      <w:r w:rsidRPr="006C6659">
        <w:rPr>
          <w:lang w:val="fi-FI"/>
        </w:rPr>
        <w:t xml:space="preserve"> </w:t>
      </w:r>
    </w:p>
    <w:p w14:paraId="6C33AF7A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73" w:name="_Toc477955546"/>
      <w:r w:rsidRPr="002F52B5">
        <w:rPr>
          <w:rFonts w:ascii="Times New Roman" w:hAnsi="Times New Roman" w:cs="Times New Roman"/>
          <w:szCs w:val="24"/>
          <w:lang w:val="fi-FI"/>
        </w:rPr>
        <w:t>PV1-3 Patient Location</w:t>
      </w:r>
      <w:bookmarkEnd w:id="73"/>
    </w:p>
    <w:p w14:paraId="6C33AF7B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Hoitavan yksikön lyhenne missä potilas sijaitsee.</w:t>
      </w:r>
    </w:p>
    <w:p w14:paraId="6C33AF7C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74" w:name="_Toc477955547"/>
      <w:r w:rsidRPr="002F52B5">
        <w:rPr>
          <w:rFonts w:ascii="Times New Roman" w:hAnsi="Times New Roman" w:cs="Times New Roman"/>
          <w:szCs w:val="24"/>
          <w:lang w:val="fi-FI"/>
        </w:rPr>
        <w:t>PV1-10 Hospital Service</w:t>
      </w:r>
      <w:bookmarkEnd w:id="74"/>
    </w:p>
    <w:p w14:paraId="6C33AF7D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Erikoisalakoodit.</w:t>
      </w:r>
    </w:p>
    <w:p w14:paraId="6C33AF7E" w14:textId="77777777" w:rsidR="00EB005B" w:rsidRPr="002F52B5" w:rsidRDefault="008A6275" w:rsidP="00EB005B">
      <w:pPr>
        <w:pStyle w:val="Otsikko3"/>
        <w:rPr>
          <w:rFonts w:ascii="Times New Roman" w:hAnsi="Times New Roman" w:cs="Times New Roman"/>
          <w:szCs w:val="24"/>
        </w:rPr>
      </w:pPr>
      <w:bookmarkStart w:id="75" w:name="_Toc477955548"/>
      <w:r w:rsidRPr="002F52B5">
        <w:rPr>
          <w:rFonts w:ascii="Times New Roman" w:hAnsi="Times New Roman" w:cs="Times New Roman"/>
          <w:szCs w:val="24"/>
        </w:rPr>
        <w:t>PV1-15 Ambulatory Status</w:t>
      </w:r>
      <w:bookmarkEnd w:id="75"/>
    </w:p>
    <w:p w14:paraId="6C33AF7F" w14:textId="77777777" w:rsidR="00EB005B" w:rsidRDefault="00EB005B" w:rsidP="008A6275">
      <w:pPr>
        <w:ind w:left="567"/>
        <w:rPr>
          <w:lang w:val="fi-FI"/>
        </w:rPr>
      </w:pPr>
    </w:p>
    <w:p w14:paraId="6C33AF80" w14:textId="77777777" w:rsidR="00232BA0" w:rsidRPr="006769AF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Tässä kentässä ilmoitetaan raskaustieto. </w:t>
      </w:r>
      <w:r w:rsidR="00AD2F9E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ieto ei ole pakollinen. </w:t>
      </w:r>
    </w:p>
    <w:p w14:paraId="6C33AF82" w14:textId="0EBB0BEA" w:rsidR="00232BA0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5"/>
        <w:gridCol w:w="6523"/>
      </w:tblGrid>
      <w:tr w:rsidR="00A23990" w:rsidRPr="006C6659" w14:paraId="6F3159B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AAE" w14:textId="1DB9004D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62832CB" w14:textId="3F27277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Arvon määritys</w:t>
            </w:r>
          </w:p>
        </w:tc>
      </w:tr>
      <w:tr w:rsidR="00A23990" w:rsidRPr="005B759C" w14:paraId="5EE81E52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34B44ED" w14:textId="39170CE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A01F94" w14:textId="2023238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on raskaana</w:t>
            </w:r>
          </w:p>
        </w:tc>
      </w:tr>
      <w:tr w:rsidR="00A23990" w:rsidRPr="00707AC0" w14:paraId="4F93A0CB" w14:textId="77777777" w:rsidTr="00305818">
        <w:tc>
          <w:tcPr>
            <w:tcW w:w="1463" w:type="dxa"/>
          </w:tcPr>
          <w:p w14:paraId="09E01A6A" w14:textId="28EDE47C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Tyhjä</w:t>
            </w:r>
          </w:p>
        </w:tc>
        <w:tc>
          <w:tcPr>
            <w:tcW w:w="6741" w:type="dxa"/>
          </w:tcPr>
          <w:p w14:paraId="75621A30" w14:textId="7D9291A6" w:rsidR="00A23990" w:rsidRPr="00A23990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ei ole raskaana tai tietoa ei ole annettu</w:t>
            </w:r>
          </w:p>
        </w:tc>
      </w:tr>
    </w:tbl>
    <w:p w14:paraId="6C33AF83" w14:textId="77777777" w:rsidR="00EB005B" w:rsidRPr="002F52B5" w:rsidRDefault="00EB005B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76" w:name="_Toc477955549"/>
      <w:r w:rsidRPr="002F52B5">
        <w:rPr>
          <w:rFonts w:ascii="Times New Roman" w:hAnsi="Times New Roman" w:cs="Times New Roman"/>
          <w:szCs w:val="24"/>
          <w:lang w:val="fi-FI"/>
        </w:rPr>
        <w:t>PV1-44 Admit Date/Time</w:t>
      </w:r>
      <w:bookmarkEnd w:id="76"/>
    </w:p>
    <w:p w14:paraId="6C33AF84" w14:textId="77777777" w:rsidR="00EB005B" w:rsidRPr="006769AF" w:rsidRDefault="00EB005B" w:rsidP="00EB00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Tässä kentässä ilmoitetaan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potilaan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lääkärin vastaanottoaika tutkimuspyynntösanomissa.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B113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Vastaanottoajan formaatti on yyyyMMddHHmm ja 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>tieto ei ole pakollinen.</w:t>
      </w:r>
    </w:p>
    <w:p w14:paraId="6C33AF86" w14:textId="77777777" w:rsidR="00444801" w:rsidRPr="002F52B5" w:rsidRDefault="00444801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77" w:name="_Toc477955550"/>
      <w:r w:rsidRPr="002F52B5">
        <w:rPr>
          <w:rFonts w:ascii="Times New Roman" w:hAnsi="Times New Roman" w:cs="Times New Roman"/>
          <w:szCs w:val="24"/>
          <w:lang w:val="fi-FI"/>
        </w:rPr>
        <w:t>PV1-50 Alternate Visit ID</w:t>
      </w:r>
      <w:bookmarkEnd w:id="77"/>
    </w:p>
    <w:p w14:paraId="6C33AF87" w14:textId="77777777" w:rsidR="00AB1DD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78" w:name="_Toc477955551"/>
      <w:r w:rsidRPr="002F52B5">
        <w:rPr>
          <w:rFonts w:ascii="Times New Roman" w:hAnsi="Times New Roman" w:cs="Times New Roman"/>
          <w:sz w:val="22"/>
          <w:szCs w:val="22"/>
          <w:lang w:val="fi-FI"/>
        </w:rPr>
        <w:t>Pa</w:t>
      </w:r>
      <w:r w:rsidR="0045739B" w:rsidRPr="002F52B5">
        <w:rPr>
          <w:rFonts w:ascii="Times New Roman" w:hAnsi="Times New Roman" w:cs="Times New Roman"/>
          <w:sz w:val="22"/>
          <w:szCs w:val="22"/>
          <w:lang w:val="fi-FI"/>
        </w:rPr>
        <w:t>l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velutapahtuma</w:t>
      </w:r>
      <w:bookmarkEnd w:id="78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88" w14:textId="77777777" w:rsidR="00444801" w:rsidRDefault="00444801" w:rsidP="00444801">
      <w:pPr>
        <w:ind w:left="567"/>
        <w:rPr>
          <w:lang w:val="fi-FI"/>
        </w:rPr>
      </w:pPr>
    </w:p>
    <w:p w14:paraId="6C33AF89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Palvelutapahtumalla tarkoitetaan terveydenhuollon palvelujen antajan ja potilaan välistä yksittäisen palvelun järjestämistä tai toteuttamista. [</w:t>
      </w:r>
      <w:r w:rsidR="0042019E">
        <w:fldChar w:fldCharType="begin"/>
      </w:r>
      <w:r w:rsidR="0042019E" w:rsidRPr="0042019E">
        <w:rPr>
          <w:lang w:val="fi-FI"/>
          <w:rPrChange w:id="79" w:author="Pylkas Joona" w:date="2017-03-14T13:05:00Z">
            <w:rPr/>
          </w:rPrChange>
        </w:rPr>
        <w:instrText xml:space="preserve"> HYPERLINK "http://91.202.112.142/codeserver/pages/classification-view-page.xhtml?classificationKey=228&amp;versionKey=303" </w:instrText>
      </w:r>
      <w:r w:rsidR="0042019E">
        <w:fldChar w:fldCharType="separate"/>
      </w:r>
      <w:r w:rsidRPr="003A7C40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t>http://91.202.112.142/codeserver/pages/classification-view-page.xhtml?classificationKey=228&amp;versionKey=303</w:t>
      </w:r>
      <w:r w:rsidR="0042019E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fldChar w:fldCharType="end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AF8A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B657079" w14:textId="77777777" w:rsidR="00F97C6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Kenttä on toistuva ja siinä voi tulla palvelutapahtuman ja/tai rekisterin pitäjän tiedot.</w:t>
      </w:r>
      <w:r w:rsidR="00F97C6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372B756A" w14:textId="77777777" w:rsidR="00F97C6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8B" w14:textId="0D98BA30" w:rsidR="00444801" w:rsidRPr="003A7C4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50.1 –komponenttiin sijoitetaan tutkimuspyynnö </w:t>
      </w:r>
      <w:proofErr w:type="gramStart"/>
      <w:r>
        <w:rPr>
          <w:rFonts w:ascii="Times New Roman" w:hAnsi="Times New Roman" w:cs="Times New Roman"/>
          <w:sz w:val="22"/>
          <w:szCs w:val="22"/>
          <w:lang w:val="fi-FI"/>
        </w:rPr>
        <w:t>UID</w:t>
      </w:r>
      <w:proofErr w:type="gramEnd"/>
      <w:r>
        <w:rPr>
          <w:rFonts w:ascii="Times New Roman" w:hAnsi="Times New Roman" w:cs="Times New Roman"/>
          <w:sz w:val="22"/>
          <w:szCs w:val="22"/>
          <w:lang w:val="fi-FI"/>
        </w:rPr>
        <w:t xml:space="preserve"> mikäli palvelutapahtumaa ei ole olemassa. Tätä menetelmää käytetään vain poikkeustilanteissa. Esim. jos käsiteltävä tutkimuspyyntö on luotu ennen palvelutapahtuman käyttöönottoa.</w:t>
      </w:r>
    </w:p>
    <w:p w14:paraId="6C33AF8C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2271"/>
        <w:gridCol w:w="622"/>
        <w:gridCol w:w="608"/>
        <w:gridCol w:w="3788"/>
      </w:tblGrid>
      <w:tr w:rsidR="00AB1DD1" w:rsidRPr="00F97C60" w14:paraId="6C33AF92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F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1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F97C60" w14:paraId="6C33AF98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9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94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95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96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97" w14:textId="77777777" w:rsidR="00AB1DD1" w:rsidRPr="00F97C60" w:rsidRDefault="00AB1DD1" w:rsidP="00AB1D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</w:t>
            </w:r>
          </w:p>
        </w:tc>
      </w:tr>
      <w:tr w:rsidR="00AB1DD1" w:rsidRPr="00F97C60" w14:paraId="6C33AF9E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9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9A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9B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9C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9D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OID</w:t>
            </w:r>
          </w:p>
        </w:tc>
      </w:tr>
      <w:tr w:rsidR="009D481E" w:rsidRPr="003A7C40" w14:paraId="6C33AFA4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F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A0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A1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A2" w14:textId="77777777" w:rsidR="009D481E" w:rsidRPr="003A7C40" w:rsidRDefault="009D481E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A3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Järjestelmä/toimipiste</w:t>
            </w:r>
          </w:p>
        </w:tc>
      </w:tr>
      <w:tr w:rsidR="009D481E" w:rsidRPr="003A7C40" w14:paraId="6C33AFAA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A5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A6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A7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A8" w14:textId="77777777" w:rsidR="009D481E" w:rsidRPr="003A7C40" w:rsidRDefault="00A84A6F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A9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&lt;PTAP&gt;</w:t>
            </w:r>
          </w:p>
        </w:tc>
      </w:tr>
    </w:tbl>
    <w:p w14:paraId="6C33AFAB" w14:textId="69D2003D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</w:rPr>
        <w:t>||||||||||||||||1.2.246.10.19623654.10.1.14009.2013.1134</w:t>
      </w:r>
      <w:r w:rsidR="00EE7F64">
        <w:rPr>
          <w:rFonts w:ascii="Times New Roman" w:hAnsi="Times New Roman"/>
          <w:sz w:val="22"/>
          <w:szCs w:val="22"/>
        </w:rPr>
        <w:t>^^^Effica^PTAP</w:t>
      </w:r>
    </w:p>
    <w:p w14:paraId="6C33AFAC" w14:textId="77777777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Esimerkki, jossa on myös rekisterinpitäjä.</w:t>
      </w:r>
    </w:p>
    <w:p w14:paraId="6C33AFAD" w14:textId="327C3756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fica^PTAP~1.2.32444.11.313^2^1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C33AFAE" w14:textId="77777777" w:rsidR="004A33B2" w:rsidRDefault="004A33B2" w:rsidP="00AB1DD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2166084B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959F3A1" w14:textId="3CFC1B2F" w:rsidR="00A23990" w:rsidRPr="00394B73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A23990" w:rsidRPr="00394B73">
              <w:rPr>
                <w:rFonts w:ascii="Times New Roman" w:hAnsi="Times New Roman"/>
                <w:b/>
                <w:sz w:val="22"/>
                <w:szCs w:val="22"/>
              </w:rPr>
              <w:t>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AE43F87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60623F6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258EE73" w14:textId="2EABB2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C09D61" w14:textId="38163A82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Palvelutapahtuman OID </w:t>
            </w:r>
          </w:p>
        </w:tc>
      </w:tr>
      <w:tr w:rsidR="00A23990" w:rsidRPr="006C6659" w14:paraId="735A3F24" w14:textId="77777777" w:rsidTr="00305818">
        <w:tc>
          <w:tcPr>
            <w:tcW w:w="1463" w:type="dxa"/>
          </w:tcPr>
          <w:p w14:paraId="3427DA04" w14:textId="0BEE2C03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77E3A5BD" w14:textId="516290F9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Järjestelmä / toimipiste</w:t>
            </w:r>
          </w:p>
        </w:tc>
      </w:tr>
      <w:tr w:rsidR="00A23990" w:rsidRPr="00A23990" w14:paraId="17575A04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68352F1A" w14:textId="4B1B1F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5B5CEF5B" w14:textId="47CF6C03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Tunnisteen tyyppi: &lt;PTAP&gt; </w:t>
            </w:r>
          </w:p>
        </w:tc>
      </w:tr>
    </w:tbl>
    <w:p w14:paraId="6C33AFB2" w14:textId="77777777" w:rsidR="0044480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80" w:name="_Toc477955552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Rekisterinpitäjä</w:t>
      </w:r>
      <w:bookmarkEnd w:id="80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B3" w14:textId="77777777" w:rsidR="00444801" w:rsidRDefault="00444801" w:rsidP="00444801">
      <w:pPr>
        <w:ind w:left="567"/>
        <w:rPr>
          <w:lang w:val="fi-FI"/>
        </w:rPr>
      </w:pPr>
    </w:p>
    <w:p w14:paraId="6C33AFB4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Kenttä on toistuva ja siinä voi olla palvelutapahtuman ja/tai rekisterinpitäjän tiedot. </w:t>
      </w:r>
    </w:p>
    <w:p w14:paraId="6C33AFB5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268"/>
        <w:gridCol w:w="622"/>
        <w:gridCol w:w="608"/>
        <w:gridCol w:w="3792"/>
      </w:tblGrid>
      <w:tr w:rsidR="00AB1DD1" w:rsidRPr="003A7C40" w14:paraId="6C33AFBB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6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7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3A7C40" w14:paraId="6C33AFC1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BC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B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B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BF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C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</w:t>
            </w:r>
          </w:p>
        </w:tc>
      </w:tr>
      <w:tr w:rsidR="00AB1DD1" w:rsidRPr="003A7C40" w14:paraId="6C33AFC7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2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4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5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6" w14:textId="77777777" w:rsidR="00AB1DD1" w:rsidRPr="003A7C40" w:rsidRDefault="004258F9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="00AB1DD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</w:tr>
      <w:tr w:rsidR="00AB1DD1" w:rsidRPr="003A7C40" w14:paraId="6C33AFD8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B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C" w14:textId="77777777" w:rsidR="005B04C3" w:rsidRPr="003A7C40" w:rsidRDefault="005B04C3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Potilasrekisteritunnus</w:t>
            </w:r>
          </w:p>
          <w:p w14:paraId="6C33AFCD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Erillissäilytys</w:t>
            </w:r>
            <w:proofErr w:type="gramEnd"/>
          </w:p>
          <w:p w14:paraId="6C33AFCE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Julkinen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6C33AFCF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Yksityinen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6C33AFD0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&lt;4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Työterveyshuolto</w:t>
            </w:r>
            <w:proofErr w:type="gramEnd"/>
          </w:p>
          <w:p w14:paraId="6C33AFD1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&lt;6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Ilmoitukset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ja tilastorekisterit</w:t>
            </w:r>
          </w:p>
          <w:p w14:paraId="6C33AFD2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&lt;7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Potilaan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omat asiakirjat</w:t>
            </w:r>
          </w:p>
          <w:p w14:paraId="6C33AFD3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&lt;8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Tutkimusrekisterit</w:t>
            </w:r>
            <w:proofErr w:type="gramEnd"/>
          </w:p>
          <w:p w14:paraId="6C33AFD4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&lt;10&gt; Ammatinharjoittaja</w:t>
            </w:r>
          </w:p>
          <w:p w14:paraId="6C33AFD5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&lt;11&gt; Käytöstä poistetut asiakirjat</w:t>
            </w:r>
          </w:p>
          <w:p w14:paraId="6C33AFD6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&lt;12&gt; Tiedonhallintapalvelun asiakirjat</w:t>
            </w:r>
          </w:p>
          <w:p w14:paraId="6C33AFD7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&lt;13&gt; Arkistoasiakirjat</w:t>
            </w:r>
          </w:p>
        </w:tc>
      </w:tr>
      <w:tr w:rsidR="00045FE3" w:rsidRPr="003A7C40" w14:paraId="6C33AFE0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D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50.3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DA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Code Identifying the 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D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DC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DD" w14:textId="77777777" w:rsidR="00A73BF1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</w:t>
            </w:r>
            <w:r w:rsidR="005B04C3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  <w:p w14:paraId="6C33AFDE" w14:textId="77777777" w:rsidR="00A73BF1" w:rsidRPr="003A7C40" w:rsidRDefault="005B04C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J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ulkinen </w:t>
            </w:r>
          </w:p>
          <w:p w14:paraId="6C33AFDF" w14:textId="77777777" w:rsidR="00045FE3" w:rsidRPr="003A7C40" w:rsidRDefault="005B04C3" w:rsidP="0043006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Y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ksityinen</w:t>
            </w:r>
          </w:p>
        </w:tc>
      </w:tr>
      <w:tr w:rsidR="00045FE3" w:rsidRPr="003A7C40" w14:paraId="6C33AFE6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E1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E2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E3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E4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E5" w14:textId="77777777" w:rsidR="00045FE3" w:rsidRPr="003A7C40" w:rsidRDefault="008E37C2" w:rsidP="001A32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045FE3" w:rsidRPr="003A7C40" w14:paraId="6C33AFEC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E7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E8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E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EA" w14:textId="77777777" w:rsidR="00045FE3" w:rsidRPr="003A7C40" w:rsidRDefault="00A84A6F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E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D45A0A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&lt;REKP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AFED" w14:textId="77777777" w:rsidR="003C7814" w:rsidRPr="003A7C40" w:rsidRDefault="003C7814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sz w:val="22"/>
          <w:szCs w:val="22"/>
        </w:rPr>
        <w:t xml:space="preserve">Esimerkki </w:t>
      </w:r>
      <w:r w:rsidR="00306248" w:rsidRPr="003A7C40">
        <w:rPr>
          <w:rFonts w:ascii="Times New Roman" w:hAnsi="Times New Roman"/>
          <w:sz w:val="22"/>
          <w:szCs w:val="22"/>
        </w:rPr>
        <w:t>Y</w:t>
      </w:r>
      <w:r w:rsidRPr="003A7C40">
        <w:rPr>
          <w:rFonts w:ascii="Times New Roman" w:hAnsi="Times New Roman"/>
          <w:sz w:val="22"/>
          <w:szCs w:val="22"/>
        </w:rPr>
        <w:t>-tunnuksen tapauksessa</w:t>
      </w:r>
    </w:p>
    <w:p w14:paraId="6C33AFEE" w14:textId="0A0DBF2E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|1|O||||||||20||||||||||||||||||||||||||||||||||||||||</w:t>
      </w:r>
      <w:r w:rsidR="005A6764" w:rsidRPr="003A7C40">
        <w:rPr>
          <w:rFonts w:ascii="Times New Roman" w:hAnsi="Times New Roman"/>
          <w:sz w:val="22"/>
          <w:szCs w:val="22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</w:rPr>
        <w:t>.0</w:t>
      </w:r>
      <w:r w:rsidRPr="003A7C40">
        <w:rPr>
          <w:rFonts w:ascii="Times New Roman" w:hAnsi="Times New Roman"/>
          <w:sz w:val="22"/>
          <w:szCs w:val="22"/>
        </w:rPr>
        <w:t>^</w:t>
      </w:r>
      <w:r w:rsidR="007C43E4" w:rsidRPr="003A7C40">
        <w:rPr>
          <w:rFonts w:ascii="Times New Roman" w:hAnsi="Times New Roman"/>
          <w:sz w:val="22"/>
          <w:szCs w:val="22"/>
        </w:rPr>
        <w:t>2</w:t>
      </w:r>
      <w:r w:rsidRPr="003A7C40">
        <w:rPr>
          <w:rFonts w:ascii="Times New Roman" w:hAnsi="Times New Roman"/>
          <w:sz w:val="22"/>
          <w:szCs w:val="22"/>
        </w:rPr>
        <w:t>^</w:t>
      </w:r>
      <w:r w:rsidR="0043006C" w:rsidRPr="003A7C40">
        <w:rPr>
          <w:rFonts w:ascii="Times New Roman" w:hAnsi="Times New Roman"/>
          <w:sz w:val="22"/>
          <w:szCs w:val="22"/>
        </w:rPr>
        <w:t>1</w:t>
      </w:r>
      <w:r w:rsidRPr="003A7C40">
        <w:rPr>
          <w:rFonts w:ascii="Times New Roman" w:hAnsi="Times New Roman"/>
          <w:sz w:val="22"/>
          <w:szCs w:val="22"/>
        </w:rPr>
        <w:t>^Effica^</w:t>
      </w:r>
      <w:r w:rsidR="00D45A0A" w:rsidRPr="003A7C40">
        <w:rPr>
          <w:rFonts w:ascii="Times New Roman" w:hAnsi="Times New Roman"/>
          <w:sz w:val="22"/>
          <w:szCs w:val="22"/>
        </w:rPr>
        <w:t>REKP</w:t>
      </w:r>
    </w:p>
    <w:p w14:paraId="6C33AFEF" w14:textId="77777777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 xml:space="preserve"> 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Y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-tunnuksen ja</w:t>
      </w:r>
      <w:r w:rsidRPr="003A7C40">
        <w:rPr>
          <w:rFonts w:ascii="Times New Roman" w:hAnsi="Times New Roman"/>
          <w:sz w:val="22"/>
          <w:szCs w:val="22"/>
          <w:lang w:val="fi-FI"/>
        </w:rPr>
        <w:t xml:space="preserve"> palvelutapahtuma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n tapauksessa</w:t>
      </w:r>
    </w:p>
    <w:p w14:paraId="6C33AFF0" w14:textId="7E439B76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C43E4" w:rsidRPr="003A7C40">
        <w:rPr>
          <w:rFonts w:ascii="Times New Roman" w:hAnsi="Times New Roman"/>
          <w:sz w:val="22"/>
          <w:szCs w:val="22"/>
          <w:lang w:val="fi-FI"/>
        </w:rPr>
        <w:t>3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43006C" w:rsidRPr="003A7C40">
        <w:rPr>
          <w:rFonts w:ascii="Times New Roman" w:hAnsi="Times New Roman"/>
          <w:sz w:val="22"/>
          <w:szCs w:val="22"/>
          <w:lang w:val="fi-FI"/>
        </w:rPr>
        <w:t>2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A96EB85" w14:textId="7E2E9568" w:rsidR="00B73C5F" w:rsidRDefault="00B73C5F" w:rsidP="00D45A0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B73C5F" w:rsidRPr="006C6659" w14:paraId="7801D09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E875A77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9A6330F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B73C5F" w:rsidRPr="00707AC0" w14:paraId="57B61FC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8AD1523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A25F144" w14:textId="77932D31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Rekisterinpitäjän OID, joka koostuu Y-tunnuksesta.</w:t>
            </w:r>
          </w:p>
          <w:p w14:paraId="6CA5791E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2475AD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OID-tunnus määritetään Y-tunnuksen osalta seuraavalla tavalla:</w:t>
            </w:r>
          </w:p>
          <w:p w14:paraId="48C33867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Solmuluokkana 1.2.246.10</w:t>
            </w:r>
          </w:p>
          <w:p w14:paraId="045796FF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Alisolmuluokkana 1.2.246.10.&lt;Y-tunnus&gt;.19</w:t>
            </w:r>
          </w:p>
          <w:p w14:paraId="2F48645E" w14:textId="77777777" w:rsidR="00B73C5F" w:rsidRPr="00B73C5F" w:rsidRDefault="00B73C5F" w:rsidP="00B73C5F">
            <w:pPr>
              <w:ind w:left="567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10D488" w14:textId="4F3F22CC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Esimerkkinä Y-tunnus 1234567-9, josta saadaan OID-tunnukseksi 1.2.246.10.12345679.19.0</w:t>
            </w:r>
          </w:p>
        </w:tc>
      </w:tr>
      <w:tr w:rsidR="00B73C5F" w:rsidRPr="00B73C5F" w14:paraId="19DF1AAC" w14:textId="77777777" w:rsidTr="00305818">
        <w:tc>
          <w:tcPr>
            <w:tcW w:w="1463" w:type="dxa"/>
          </w:tcPr>
          <w:p w14:paraId="00EDDBE1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4BB41D4" w14:textId="4B64571E" w:rsidR="00B73C5F" w:rsidRPr="003A7C40" w:rsidRDefault="00B73C5F" w:rsidP="00B73C5F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otilasrekisteritunnus: </w:t>
            </w:r>
          </w:p>
          <w:p w14:paraId="1ED91711" w14:textId="0633CE5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Erillissäilytys</w:t>
            </w:r>
            <w:proofErr w:type="gramEnd"/>
          </w:p>
          <w:p w14:paraId="0956B1BC" w14:textId="5501BFA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Julkinen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5DED2282" w14:textId="3F23828D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Yksityinen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6D51AB51" w14:textId="50543D3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Työterveyshuolto</w:t>
            </w:r>
            <w:proofErr w:type="gramEnd"/>
          </w:p>
          <w:p w14:paraId="71263750" w14:textId="4ABDCA63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Ilmoitukset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ja tilastorekisterit</w:t>
            </w:r>
          </w:p>
          <w:p w14:paraId="6224DFB0" w14:textId="6E0A1C8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7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Potilaan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omat asiakirjat</w:t>
            </w:r>
          </w:p>
          <w:p w14:paraId="3BA644DF" w14:textId="14F4EB0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8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Tutkimusrekisterit</w:t>
            </w:r>
            <w:proofErr w:type="gramEnd"/>
          </w:p>
          <w:p w14:paraId="74ACE1FF" w14:textId="12E8C40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Ammatinharjoittaja</w:t>
            </w:r>
          </w:p>
          <w:p w14:paraId="2766DC50" w14:textId="06B6317E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Käytöstä poistetut asiakirjat</w:t>
            </w:r>
          </w:p>
          <w:p w14:paraId="301EB976" w14:textId="1695718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Tiedonhallintapalvelun asiakirjat</w:t>
            </w:r>
          </w:p>
          <w:p w14:paraId="4018FE43" w14:textId="7E316889" w:rsidR="00B73C5F" w:rsidRPr="00B73C5F" w:rsidRDefault="00B73C5F" w:rsidP="00B73C5F">
            <w:pPr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Arkistoasiakirjat</w:t>
            </w:r>
          </w:p>
        </w:tc>
      </w:tr>
      <w:tr w:rsidR="00B73C5F" w:rsidRPr="00A23990" w14:paraId="59C76DCC" w14:textId="77777777" w:rsidTr="00B73C5F">
        <w:tc>
          <w:tcPr>
            <w:tcW w:w="1463" w:type="dxa"/>
          </w:tcPr>
          <w:p w14:paraId="1F0EFE9F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6741" w:type="dxa"/>
          </w:tcPr>
          <w:p w14:paraId="6497E9F7" w14:textId="64399D4C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laji:</w:t>
            </w:r>
          </w:p>
          <w:p w14:paraId="5EB1B1AE" w14:textId="7777777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julkinen</w:t>
            </w:r>
          </w:p>
          <w:p w14:paraId="1D4ACDD7" w14:textId="61FA4EA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yksityinen</w:t>
            </w:r>
          </w:p>
        </w:tc>
      </w:tr>
      <w:tr w:rsidR="00B73C5F" w:rsidRPr="00A23990" w14:paraId="5DF83088" w14:textId="77777777" w:rsidTr="00B73C5F">
        <w:tc>
          <w:tcPr>
            <w:tcW w:w="1463" w:type="dxa"/>
          </w:tcPr>
          <w:p w14:paraId="41B8672A" w14:textId="156AAED8" w:rsid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5A5A86F4" w14:textId="21F29537" w:rsidR="00B73C5F" w:rsidRPr="00A23990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B73C5F" w:rsidRPr="00A23990" w14:paraId="7DDD4DD6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E47D590" w14:textId="2DFFF8D0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4D8D7D8" w14:textId="1154470D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&lt;REKP&gt;</w:t>
            </w:r>
          </w:p>
        </w:tc>
      </w:tr>
    </w:tbl>
    <w:p w14:paraId="6C33B00B" w14:textId="77777777" w:rsidR="00591868" w:rsidRPr="002F52B5" w:rsidRDefault="00ED0E2E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81" w:name="_Toc477955553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 tarkenne</w:t>
      </w:r>
      <w:bookmarkEnd w:id="81"/>
      <w:r w:rsidR="0059186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00C" w14:textId="77777777" w:rsidR="00AF73D8" w:rsidRDefault="00AF73D8" w:rsidP="00AF73D8">
      <w:pPr>
        <w:ind w:left="567"/>
        <w:rPr>
          <w:lang w:val="fi-FI"/>
        </w:rPr>
      </w:pPr>
    </w:p>
    <w:p w14:paraId="6C33B00D" w14:textId="77777777" w:rsidR="00AF73D8" w:rsidRPr="003A7C40" w:rsidRDefault="00AF73D8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Rekisterin tarkennetta käytetään rekisterinpitäjän kanssa.</w:t>
      </w:r>
    </w:p>
    <w:p w14:paraId="6C33B00E" w14:textId="77777777" w:rsidR="00A84A6F" w:rsidRPr="003A7C40" w:rsidRDefault="00A84A6F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91"/>
        <w:gridCol w:w="624"/>
        <w:gridCol w:w="608"/>
        <w:gridCol w:w="3765"/>
      </w:tblGrid>
      <w:tr w:rsidR="00591868" w:rsidRPr="003A7C40" w14:paraId="6C33B014" w14:textId="77777777" w:rsidTr="0044480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0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0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2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3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591868" w:rsidRPr="003A7C40" w14:paraId="6C33B01A" w14:textId="77777777" w:rsidTr="00444801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B015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B016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B01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B018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B019" w14:textId="77777777" w:rsidR="00591868" w:rsidRPr="003A7C40" w:rsidRDefault="00444801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Rekisterin tarkenne</w:t>
            </w:r>
          </w:p>
        </w:tc>
      </w:tr>
      <w:tr w:rsidR="00591868" w:rsidRPr="003A7C40" w14:paraId="6C33B020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1B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1C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1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1E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1F" w14:textId="77777777" w:rsidR="00591868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786862" w:rsidRPr="003A7C40" w14:paraId="6C33B026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1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2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3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4" w14:textId="77777777" w:rsidR="00786862" w:rsidRPr="003A7C40" w:rsidRDefault="00786862" w:rsidP="00CF4F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5" w14:textId="77777777" w:rsidR="00786862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Y-tunnus / hetu</w:t>
            </w:r>
          </w:p>
        </w:tc>
      </w:tr>
      <w:tr w:rsidR="00591868" w:rsidRPr="003A7C40" w14:paraId="6C33B02C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8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9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A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B" w14:textId="77777777" w:rsidR="00591868" w:rsidRPr="003A7C40" w:rsidRDefault="00216C8D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nimi</w:t>
            </w:r>
          </w:p>
        </w:tc>
      </w:tr>
      <w:tr w:rsidR="00591868" w:rsidRPr="003A7C40" w14:paraId="6C33B032" w14:textId="77777777" w:rsidTr="00444801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B02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B02E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B02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B030" w14:textId="77777777" w:rsidR="00591868" w:rsidRPr="003A7C40" w:rsidRDefault="00A84A6F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B03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216C8D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&lt;REKT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B033" w14:textId="77777777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 xml:space="preserve">Esimerkki, jossa on 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palvelutapahtuma, rekisterinpitäjä ja tarkenne.</w:t>
      </w:r>
    </w:p>
    <w:p w14:paraId="6C33B034" w14:textId="40CFCE2A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||||||||||||||||1.2.246.10.19623654.10.1.14009.2013.1134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^^^Effica^PTAP~1.2.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246</w:t>
      </w:r>
      <w:r w:rsidRPr="003A7C40">
        <w:rPr>
          <w:rFonts w:ascii="Times New Roman" w:hAnsi="Times New Roman"/>
          <w:sz w:val="22"/>
          <w:szCs w:val="22"/>
          <w:lang w:val="fi-FI"/>
        </w:rPr>
        <w:t>.1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0</w:t>
      </w:r>
      <w:r w:rsidRPr="003A7C40">
        <w:rPr>
          <w:rFonts w:ascii="Times New Roman" w:hAnsi="Times New Roman"/>
          <w:sz w:val="22"/>
          <w:szCs w:val="22"/>
          <w:lang w:val="fi-FI"/>
        </w:rPr>
        <w:t>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12345679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.19.0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8703EF" w:rsidRPr="003A7C40">
        <w:rPr>
          <w:rFonts w:ascii="Times New Roman" w:hAnsi="Times New Roman"/>
          <w:sz w:val="22"/>
          <w:szCs w:val="22"/>
          <w:lang w:val="fi-FI"/>
        </w:rPr>
        <w:t>4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^1^Effica^REKP~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1.2.246.21.1967041813616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180467-136H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^^Työ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n</w:t>
      </w:r>
      <w:r w:rsidR="00EE7F64">
        <w:rPr>
          <w:rFonts w:ascii="Times New Roman" w:hAnsi="Times New Roman"/>
          <w:sz w:val="22"/>
          <w:szCs w:val="22"/>
          <w:lang w:val="fi-FI"/>
        </w:rPr>
        <w:t>antajan nimi^REKT</w:t>
      </w:r>
    </w:p>
    <w:p w14:paraId="6C33B035" w14:textId="77777777" w:rsidR="00444801" w:rsidRPr="003A7C40" w:rsidRDefault="00444801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E32A75" w:rsidRPr="006C6659" w14:paraId="057E7F47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36C778C" w14:textId="158F14AB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332F8C4" w14:textId="77777777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E32A75" w:rsidRPr="00707AC0" w14:paraId="63F3B5E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0E574DF" w14:textId="7777777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DC1840C" w14:textId="25A25E9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 tarkenteen OID, joka koostuu joko henkilötyönantajan henkilötunnuksesta tai Y-tunnuksesta. Y-tunnuksen osalta määritykset, kuten Rekisterinpitäjä kohdassa.</w:t>
            </w:r>
            <w:r w:rsid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Kts. taulukko ”Henkilötunnuksesta OID-tunnus”.</w:t>
            </w:r>
          </w:p>
        </w:tc>
      </w:tr>
      <w:tr w:rsidR="00E32A75" w:rsidRPr="00707AC0" w14:paraId="5ABC019E" w14:textId="77777777" w:rsidTr="00305818">
        <w:tc>
          <w:tcPr>
            <w:tcW w:w="1463" w:type="dxa"/>
          </w:tcPr>
          <w:p w14:paraId="1796F85A" w14:textId="77777777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15C25177" w14:textId="3A0DA2BD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yöantajan Y-tunnus tai hetu</w:t>
            </w:r>
          </w:p>
        </w:tc>
      </w:tr>
      <w:tr w:rsidR="00E32A75" w:rsidRPr="00A23990" w14:paraId="00634061" w14:textId="77777777" w:rsidTr="00E32A75">
        <w:tc>
          <w:tcPr>
            <w:tcW w:w="1463" w:type="dxa"/>
          </w:tcPr>
          <w:p w14:paraId="7996FDDC" w14:textId="68B727BE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</w:p>
        </w:tc>
        <w:tc>
          <w:tcPr>
            <w:tcW w:w="6741" w:type="dxa"/>
          </w:tcPr>
          <w:p w14:paraId="3095DD9B" w14:textId="439DBE01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Työnantajan nimi</w:t>
            </w:r>
          </w:p>
        </w:tc>
      </w:tr>
      <w:tr w:rsidR="00E32A75" w:rsidRPr="00A23990" w14:paraId="0A06D81E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27D396D" w14:textId="58B8334D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2910F153" w14:textId="309928E9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&lt;REKT&gt;</w:t>
            </w:r>
          </w:p>
        </w:tc>
      </w:tr>
    </w:tbl>
    <w:p w14:paraId="6C33B038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39" w14:textId="77777777" w:rsidR="00CE164C" w:rsidRPr="003A7C40" w:rsidRDefault="00CE164C" w:rsidP="00CE164C">
      <w:pPr>
        <w:pStyle w:val="Kuvaotsikko"/>
        <w:keepNext/>
        <w:ind w:firstLine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Taulukko </w:t>
      </w:r>
      <w:r w:rsidRPr="003A7C40">
        <w:rPr>
          <w:rFonts w:ascii="Times New Roman" w:hAnsi="Times New Roman" w:cs="Times New Roman"/>
          <w:sz w:val="22"/>
          <w:szCs w:val="22"/>
        </w:rPr>
        <w:fldChar w:fldCharType="begin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instrText xml:space="preserve"> SEQ Taulukko \* ARABIC </w:instrText>
      </w:r>
      <w:r w:rsidRPr="003A7C40">
        <w:rPr>
          <w:rFonts w:ascii="Times New Roman" w:hAnsi="Times New Roman" w:cs="Times New Roman"/>
          <w:sz w:val="22"/>
          <w:szCs w:val="22"/>
        </w:rPr>
        <w:fldChar w:fldCharType="separate"/>
      </w:r>
      <w:r w:rsidRPr="003A7C40">
        <w:rPr>
          <w:rFonts w:ascii="Times New Roman" w:hAnsi="Times New Roman" w:cs="Times New Roman"/>
          <w:noProof/>
          <w:sz w:val="22"/>
          <w:szCs w:val="22"/>
          <w:lang w:val="fi-FI"/>
        </w:rPr>
        <w:t>1</w:t>
      </w:r>
      <w:r w:rsidRPr="003A7C40">
        <w:rPr>
          <w:rFonts w:ascii="Times New Roman" w:hAnsi="Times New Roman" w:cs="Times New Roman"/>
          <w:sz w:val="22"/>
          <w:szCs w:val="22"/>
        </w:rPr>
        <w:fldChar w:fldCharType="end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: Henkilötunnuksesta OID-tunnus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6"/>
        <w:gridCol w:w="3498"/>
        <w:gridCol w:w="3424"/>
      </w:tblGrid>
      <w:tr w:rsidR="00CE164C" w:rsidRPr="003A7C40" w14:paraId="6C33B03D" w14:textId="77777777" w:rsidTr="00662FF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Lyhenne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B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Esimerkki</w:t>
            </w:r>
          </w:p>
        </w:tc>
      </w:tr>
      <w:tr w:rsidR="00CE164C" w:rsidRPr="003A7C40" w14:paraId="6C33B041" w14:textId="77777777" w:rsidTr="00662FF5">
        <w:tc>
          <w:tcPr>
            <w:tcW w:w="745" w:type="dxa"/>
            <w:tcBorders>
              <w:bottom w:val="dashed" w:sz="4" w:space="0" w:color="auto"/>
            </w:tcBorders>
          </w:tcPr>
          <w:p w14:paraId="6C33B03E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DD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03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Päivä kahdella merkillä ilmoitettuna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040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</w:t>
            </w:r>
          </w:p>
        </w:tc>
      </w:tr>
      <w:tr w:rsidR="00CE164C" w:rsidRPr="003A7C40" w14:paraId="6C33B045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MM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Kuukausi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4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</w:tr>
      <w:tr w:rsidR="00CE164C" w:rsidRPr="003A7C40" w14:paraId="6C33B049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67</w:t>
            </w:r>
          </w:p>
        </w:tc>
      </w:tr>
      <w:tr w:rsidR="00CE164C" w:rsidRPr="003A7C40" w14:paraId="6C33B050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B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Vuosisata muodostettuna vuosisadan tunnuksesta (P):</w:t>
            </w:r>
          </w:p>
          <w:p w14:paraId="6C33B04C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 = 18</w:t>
            </w:r>
          </w:p>
          <w:p w14:paraId="6C33B04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 = 19</w:t>
            </w:r>
          </w:p>
          <w:p w14:paraId="6C33B04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= 20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F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19</w:t>
            </w:r>
          </w:p>
        </w:tc>
      </w:tr>
      <w:tr w:rsidR="00CE164C" w:rsidRPr="003A7C40" w14:paraId="6C33B057" w14:textId="77777777" w:rsidTr="00662FF5">
        <w:tc>
          <w:tcPr>
            <w:tcW w:w="745" w:type="dxa"/>
          </w:tcPr>
          <w:p w14:paraId="6C33B05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3758" w:type="dxa"/>
          </w:tcPr>
          <w:p w14:paraId="6C33B052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Vuosisadan tunnus:</w:t>
            </w:r>
          </w:p>
          <w:p w14:paraId="6C33B05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18 = +</w:t>
            </w:r>
          </w:p>
          <w:p w14:paraId="6C33B054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19 = -</w:t>
            </w:r>
          </w:p>
          <w:p w14:paraId="6C33B055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20 = A</w:t>
            </w:r>
          </w:p>
        </w:tc>
        <w:tc>
          <w:tcPr>
            <w:tcW w:w="3701" w:type="dxa"/>
          </w:tcPr>
          <w:p w14:paraId="6C33B05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E164C" w:rsidRPr="003A7C40" w14:paraId="6C33B05B" w14:textId="77777777" w:rsidTr="00662FF5">
        <w:tc>
          <w:tcPr>
            <w:tcW w:w="745" w:type="dxa"/>
          </w:tcPr>
          <w:p w14:paraId="6C33B05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ZZZ</w:t>
            </w:r>
          </w:p>
        </w:tc>
        <w:tc>
          <w:tcPr>
            <w:tcW w:w="3758" w:type="dxa"/>
          </w:tcPr>
          <w:p w14:paraId="6C33B059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Yksilönumero, jolla erotellaan samana päivänä syntyneet toisistaan</w:t>
            </w:r>
          </w:p>
        </w:tc>
        <w:tc>
          <w:tcPr>
            <w:tcW w:w="3701" w:type="dxa"/>
          </w:tcPr>
          <w:p w14:paraId="6C33B05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123</w:t>
            </w:r>
          </w:p>
        </w:tc>
      </w:tr>
      <w:tr w:rsidR="00CE164C" w:rsidRPr="00707AC0" w14:paraId="6C33B064" w14:textId="77777777" w:rsidTr="00662FF5">
        <w:tc>
          <w:tcPr>
            <w:tcW w:w="745" w:type="dxa"/>
          </w:tcPr>
          <w:p w14:paraId="6C33B05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</w:t>
            </w:r>
          </w:p>
        </w:tc>
        <w:tc>
          <w:tcPr>
            <w:tcW w:w="3758" w:type="dxa"/>
          </w:tcPr>
          <w:p w14:paraId="6C33B05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tarkistusmerkki; jakojäännös henkilötunnuksesta ilman vuosisadan tunnusta.</w:t>
            </w:r>
          </w:p>
          <w:p w14:paraId="6C33B05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0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5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10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A,..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60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30 = Y</w:t>
            </w:r>
          </w:p>
        </w:tc>
        <w:tc>
          <w:tcPr>
            <w:tcW w:w="3701" w:type="dxa"/>
          </w:tcPr>
          <w:p w14:paraId="6C33B06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180467-136 (hetu)</w:t>
            </w:r>
          </w:p>
          <w:p w14:paraId="6C33B06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180467136 mod 31 = 16 (dec)</w:t>
            </w:r>
          </w:p>
          <w:p w14:paraId="6C33B063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16 = H (tarkistusmerkki)</w:t>
            </w:r>
          </w:p>
        </w:tc>
      </w:tr>
      <w:tr w:rsidR="00CE164C" w:rsidRPr="003A7C40" w14:paraId="6C33B06B" w14:textId="77777777" w:rsidTr="00662FF5">
        <w:tc>
          <w:tcPr>
            <w:tcW w:w="745" w:type="dxa"/>
            <w:tcBorders>
              <w:bottom w:val="single" w:sz="4" w:space="0" w:color="000000"/>
            </w:tcBorders>
          </w:tcPr>
          <w:p w14:paraId="6C33B065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qq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066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 palautettuna desimaaliarvoon.</w:t>
            </w:r>
          </w:p>
          <w:p w14:paraId="6C33B06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0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68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A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10,..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69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 = 30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06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 = 16</w:t>
            </w:r>
          </w:p>
        </w:tc>
      </w:tr>
    </w:tbl>
    <w:p w14:paraId="6C33B06C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6D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OID-tunnus määritetään henkilötunnuksen osalta seuraavalla tavalla:</w:t>
      </w:r>
    </w:p>
    <w:p w14:paraId="6C33B06E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solmuluokkana on 1.2.246.21 </w:t>
      </w:r>
    </w:p>
    <w:p w14:paraId="6C33B06F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DDMMYYPZZZQ</w:t>
      </w:r>
    </w:p>
    <w:p w14:paraId="6C33B070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OID-muodossa yyYYMMDDZZZqq</w:t>
      </w:r>
    </w:p>
    <w:p w14:paraId="6C33B071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72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Esimerkkinä henkilötunnus 180467-136H, josta saadaan OID-tunnukseksi</w:t>
      </w:r>
    </w:p>
    <w:p w14:paraId="6C33B073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1.2.246.21.1967041813616.</w:t>
      </w:r>
    </w:p>
    <w:p w14:paraId="3B98E97F" w14:textId="0928B6FE" w:rsidR="000D2EC2" w:rsidRDefault="000D2EC2" w:rsidP="00CD382A">
      <w:pPr>
        <w:pStyle w:val="Otsikko2"/>
      </w:pPr>
      <w:bookmarkStart w:id="82" w:name="_Toc477955554"/>
      <w:r>
        <w:t>EVN</w:t>
      </w:r>
      <w:r w:rsidRPr="002F52B5">
        <w:t>-segmentti</w:t>
      </w:r>
      <w:r w:rsidR="00530CB7">
        <w:t xml:space="preserve"> (Event Type)</w:t>
      </w:r>
      <w:bookmarkEnd w:id="82"/>
    </w:p>
    <w:p w14:paraId="74427704" w14:textId="24EFF64D" w:rsidR="000D2EC2" w:rsidRPr="003057D7" w:rsidRDefault="003057D7" w:rsidP="003057D7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EVN-segmentissä määritetään tapahtuman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aiheuttamiseen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liittyvistä asioista sanoman vastaanottajalle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2263"/>
        <w:gridCol w:w="668"/>
        <w:gridCol w:w="608"/>
        <w:gridCol w:w="3829"/>
      </w:tblGrid>
      <w:tr w:rsidR="000D2EC2" w:rsidRPr="003A7C40" w14:paraId="48B97272" w14:textId="77777777" w:rsidTr="000D2EC2">
        <w:tc>
          <w:tcPr>
            <w:tcW w:w="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DCBD8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5ECAA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91BC9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FFBD43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B098ED6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D2EC2" w:rsidRPr="003A7C40" w14:paraId="6F432098" w14:textId="77777777" w:rsidTr="003057D7">
        <w:tc>
          <w:tcPr>
            <w:tcW w:w="610" w:type="dxa"/>
            <w:tcBorders>
              <w:bottom w:val="single" w:sz="4" w:space="0" w:color="auto"/>
            </w:tcBorders>
          </w:tcPr>
          <w:p w14:paraId="0D685CEE" w14:textId="371B97A4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77C1BDF2" w14:textId="0951EFC9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Event Type Code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EA0E28D" w14:textId="27951FE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5D201BCE" w14:textId="463E61EA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33D78CD9" w14:textId="251EBDBB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Tapahtumatyypin koodi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9.2&gt;</w:t>
            </w:r>
          </w:p>
        </w:tc>
      </w:tr>
      <w:tr w:rsidR="000D2EC2" w:rsidRPr="003A7C40" w14:paraId="67829D7E" w14:textId="77777777" w:rsidTr="003057D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5728" w14:textId="4FD77BC3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A7F9" w14:textId="61F48F7F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Recorded Date / Time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BA78" w14:textId="5435989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TS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8494" w14:textId="77777777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0CB0" w14:textId="3CDD69E1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Tapahtuman siirtohetken </w:t>
            </w:r>
            <w:proofErr w:type="gramStart"/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aikaleima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7&gt;</w:t>
            </w:r>
          </w:p>
        </w:tc>
      </w:tr>
    </w:tbl>
    <w:p w14:paraId="762A15D2" w14:textId="612AEBFD" w:rsidR="003057D7" w:rsidRDefault="003057D7" w:rsidP="006B79FE">
      <w:pPr>
        <w:rPr>
          <w:lang w:val="fi-FI"/>
        </w:rPr>
      </w:pPr>
    </w:p>
    <w:p w14:paraId="3AC97179" w14:textId="40109151" w:rsidR="003057D7" w:rsidRPr="006B79FE" w:rsidRDefault="003057D7" w:rsidP="003057D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B79FE">
        <w:rPr>
          <w:rFonts w:ascii="Times New Roman" w:hAnsi="Times New Roman" w:cs="Times New Roman"/>
          <w:sz w:val="22"/>
          <w:szCs w:val="22"/>
          <w:lang w:val="fi-FI"/>
        </w:rPr>
        <w:t>MSH|^~\&amp;|S_APP|S_FAC|R_APP|R_FAC|20100412161457|1.10|ADT^A31|</w:t>
      </w:r>
    </w:p>
    <w:p w14:paraId="5D130CC4" w14:textId="46E04B76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lang w:val="fi-FI"/>
        </w:rPr>
        <w:t>12345678.</w:t>
      </w:r>
      <w:r w:rsidR="00EE7F64">
        <w:rPr>
          <w:lang w:val="fi-FI"/>
        </w:rPr>
        <w:t>11.105256|P|2.3|||AL|NE||8859/1</w:t>
      </w:r>
    </w:p>
    <w:p w14:paraId="10C52E0C" w14:textId="77715967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b/>
          <w:lang w:val="fi-FI"/>
        </w:rPr>
        <w:t>EVN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A31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20100412161457</w:t>
      </w:r>
    </w:p>
    <w:p w14:paraId="6C33B097" w14:textId="77777777" w:rsidR="008703EF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43967CE" w14:textId="370F0BA7" w:rsidR="006B79FE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83" w:name="_Toc477955555"/>
      <w:r w:rsidRPr="006B79FE">
        <w:rPr>
          <w:rFonts w:ascii="Times New Roman" w:hAnsi="Times New Roman" w:cs="Times New Roman"/>
          <w:szCs w:val="24"/>
        </w:rPr>
        <w:t xml:space="preserve">EVN-1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koodi</w:t>
      </w:r>
      <w:bookmarkEnd w:id="83"/>
    </w:p>
    <w:p w14:paraId="065ED473" w14:textId="65DB0C5C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tapahtumatyypin koodina MSH-9.2 –alikenttää. </w:t>
      </w:r>
    </w:p>
    <w:p w14:paraId="6CE40869" w14:textId="3C8BFCF9" w:rsidR="006B79FE" w:rsidRPr="002F52B5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84" w:name="_Toc477955556"/>
      <w:r w:rsidRPr="006B79FE">
        <w:rPr>
          <w:rFonts w:ascii="Times New Roman" w:hAnsi="Times New Roman" w:cs="Times New Roman"/>
          <w:szCs w:val="24"/>
        </w:rPr>
        <w:t xml:space="preserve">EVN-2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siirtohetken aikaleima</w:t>
      </w:r>
      <w:bookmarkEnd w:id="84"/>
    </w:p>
    <w:p w14:paraId="0E8C0AF8" w14:textId="37F38044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tapahtuman siirtohetken aikaleimana MSH-7 -kenttää. </w:t>
      </w:r>
    </w:p>
    <w:p w14:paraId="6C33B098" w14:textId="77777777" w:rsidR="008703EF" w:rsidRPr="006B79FE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A2" w14:textId="77777777" w:rsidR="005C7DB0" w:rsidRPr="002F52B5" w:rsidRDefault="004A5193" w:rsidP="0015773B">
      <w:pPr>
        <w:pStyle w:val="Otsikko1"/>
        <w:rPr>
          <w:rFonts w:ascii="Times New Roman" w:hAnsi="Times New Roman" w:cs="Times New Roman"/>
          <w:lang w:val="fi-FI"/>
        </w:rPr>
      </w:pPr>
      <w:bookmarkStart w:id="85" w:name="_Toc477955557"/>
      <w:r w:rsidRPr="002F52B5">
        <w:rPr>
          <w:rFonts w:ascii="Times New Roman" w:hAnsi="Times New Roman" w:cs="Times New Roman"/>
          <w:lang w:val="fi-FI"/>
        </w:rPr>
        <w:t>Tutkimuspyyntö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85"/>
    </w:p>
    <w:p w14:paraId="6C33B0A3" w14:textId="77777777" w:rsidR="004A5193" w:rsidRPr="003A7C40" w:rsidRDefault="004A5193" w:rsidP="00F501C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Tutkimuspyyntö vo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i sisältää useamman tutkimuksen. J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okainen tutkimus (lisäys/muutos) lähetetään kuitenkin omana sanomana. </w:t>
      </w:r>
    </w:p>
    <w:p w14:paraId="6C33B0A4" w14:textId="77777777" w:rsidR="004A5193" w:rsidRPr="002F52B5" w:rsidRDefault="004A5193" w:rsidP="0015773B">
      <w:pPr>
        <w:pStyle w:val="Otsikko2"/>
        <w:rPr>
          <w:rFonts w:ascii="Times New Roman" w:hAnsi="Times New Roman" w:cs="Times New Roman"/>
          <w:lang w:val="fi-FI"/>
        </w:rPr>
      </w:pPr>
      <w:bookmarkStart w:id="86" w:name="_Toc477955558"/>
      <w:r w:rsidRPr="002F52B5">
        <w:rPr>
          <w:rFonts w:ascii="Times New Roman" w:hAnsi="Times New Roman" w:cs="Times New Roman"/>
          <w:lang w:val="fi-FI"/>
        </w:rPr>
        <w:t>Uusi tutkimuspyyntö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O01 </w:t>
      </w:r>
      <w:r w:rsidR="001B4096" w:rsidRPr="002F52B5">
        <w:rPr>
          <w:rFonts w:ascii="Times New Roman" w:hAnsi="Times New Roman" w:cs="Times New Roman"/>
          <w:lang w:val="fi-FI"/>
        </w:rPr>
        <w:t>(Order Message)</w:t>
      </w:r>
      <w:bookmarkEnd w:id="86"/>
    </w:p>
    <w:p w14:paraId="6C33B0A5" w14:textId="77777777" w:rsidR="004A5193" w:rsidRPr="003A7C40" w:rsidRDefault="00232BA0" w:rsidP="004A5193">
      <w:pPr>
        <w:pStyle w:val="Leipteksti"/>
        <w:ind w:left="567"/>
        <w:rPr>
          <w:rFonts w:ascii="Times New Roman" w:hAnsi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/>
          <w:i/>
          <w:sz w:val="22"/>
          <w:szCs w:val="22"/>
          <w:lang w:val="fi-FI"/>
        </w:rPr>
        <w:t>ORM^</w:t>
      </w:r>
      <w:r w:rsidR="004A5193" w:rsidRPr="003A7C40">
        <w:rPr>
          <w:rFonts w:ascii="Times New Roman" w:hAnsi="Times New Roman"/>
          <w:i/>
          <w:sz w:val="22"/>
          <w:szCs w:val="22"/>
          <w:lang w:val="fi-FI"/>
        </w:rPr>
        <w:t>O01 segmentit:</w:t>
      </w:r>
    </w:p>
    <w:p w14:paraId="6C33B0A6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A7C40">
        <w:rPr>
          <w:rFonts w:ascii="Times New Roman" w:hAnsi="Times New Roman" w:cs="Times New Roman"/>
          <w:sz w:val="22"/>
          <w:szCs w:val="22"/>
        </w:rPr>
        <w:t>MSH – Message hea</w:t>
      </w:r>
      <w:r w:rsidR="00D1671E" w:rsidRPr="003A7C40">
        <w:rPr>
          <w:rFonts w:ascii="Times New Roman" w:hAnsi="Times New Roman" w:cs="Times New Roman"/>
          <w:sz w:val="22"/>
          <w:szCs w:val="22"/>
        </w:rPr>
        <w:t xml:space="preserve">der, MSH-9 arvo on </w:t>
      </w:r>
      <w:r w:rsidRPr="003A7C40">
        <w:rPr>
          <w:rFonts w:ascii="Times New Roman" w:hAnsi="Times New Roman" w:cs="Times New Roman"/>
          <w:sz w:val="22"/>
          <w:szCs w:val="22"/>
        </w:rPr>
        <w:t>ORM</w:t>
      </w:r>
      <w:r w:rsidR="00900327" w:rsidRPr="003A7C40">
        <w:rPr>
          <w:rFonts w:ascii="Times New Roman" w:hAnsi="Times New Roman" w:cs="Times New Roman"/>
          <w:sz w:val="22"/>
          <w:szCs w:val="22"/>
        </w:rPr>
        <w:t>^</w:t>
      </w:r>
      <w:r w:rsidRPr="003A7C40">
        <w:rPr>
          <w:rFonts w:ascii="Times New Roman" w:hAnsi="Times New Roman" w:cs="Times New Roman"/>
          <w:sz w:val="22"/>
          <w:szCs w:val="22"/>
        </w:rPr>
        <w:t>O01</w:t>
      </w:r>
    </w:p>
    <w:p w14:paraId="6C33B0A7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 – Patient iden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tification</w:t>
      </w:r>
    </w:p>
    <w:p w14:paraId="6C33B0A8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PV1– Patient Visit</w:t>
      </w:r>
    </w:p>
    <w:p w14:paraId="6C33B0A9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ORC – Common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rder</w:t>
      </w:r>
    </w:p>
    <w:p w14:paraId="6C33B0AA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OBR – O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bservation Request</w:t>
      </w:r>
    </w:p>
    <w:p w14:paraId="6C33B0AB" w14:textId="77777777" w:rsidR="004A5193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4A5193"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OBX –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Observation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0AC" w14:textId="77777777" w:rsidR="002B797E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2B797E" w:rsidRPr="003A7C40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}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]</w:t>
      </w:r>
    </w:p>
    <w:p w14:paraId="6C33B0AD" w14:textId="77777777" w:rsidR="00036225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[BLG- Billing]</w:t>
      </w:r>
    </w:p>
    <w:p w14:paraId="6C33B0AE" w14:textId="77777777" w:rsidR="00D56699" w:rsidRPr="003A7C40" w:rsidRDefault="00D5669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0B0" w14:textId="67553725" w:rsidR="006458EA" w:rsidRPr="003A7C40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tilatieto välitetään ORC-segmentin kentässä 1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>.U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uudelle pyynnölle 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 xml:space="preserve">kentän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arvo on NW.</w:t>
      </w:r>
    </w:p>
    <w:p w14:paraId="6C33B0B1" w14:textId="77777777" w:rsidR="006655D0" w:rsidRPr="002F52B5" w:rsidRDefault="00CB2489" w:rsidP="006655D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87" w:name="_Toc477955559"/>
      <w:r w:rsidRPr="002F52B5">
        <w:rPr>
          <w:rFonts w:ascii="Times New Roman" w:hAnsi="Times New Roman" w:cs="Times New Roman"/>
          <w:szCs w:val="24"/>
        </w:rPr>
        <w:t>MSH-s</w:t>
      </w:r>
      <w:r w:rsidR="006655D0" w:rsidRPr="002F52B5">
        <w:rPr>
          <w:rFonts w:ascii="Times New Roman" w:hAnsi="Times New Roman" w:cs="Times New Roman"/>
          <w:szCs w:val="24"/>
        </w:rPr>
        <w:t>egmentti</w:t>
      </w:r>
      <w:bookmarkEnd w:id="87"/>
    </w:p>
    <w:p w14:paraId="6C33B0B2" w14:textId="77777777" w:rsidR="006655D0" w:rsidRPr="003A7C40" w:rsidRDefault="006655D0" w:rsidP="000100A3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MSH</w:t>
      </w:r>
      <w:r w:rsidR="00CB2489" w:rsidRPr="003A7C40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segmentti 9 kentän tyyppi on ORM^O01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2262"/>
        <w:gridCol w:w="559"/>
        <w:gridCol w:w="608"/>
        <w:gridCol w:w="3781"/>
      </w:tblGrid>
      <w:tr w:rsidR="006655D0" w:rsidRPr="003A7C40" w14:paraId="6C33B0B8" w14:textId="77777777" w:rsidTr="00EA0715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655D0" w:rsidRPr="003A7C40" w14:paraId="6C33B0BE" w14:textId="77777777" w:rsidTr="00EA0715">
        <w:tc>
          <w:tcPr>
            <w:tcW w:w="694" w:type="dxa"/>
            <w:tcBorders>
              <w:bottom w:val="dashed" w:sz="4" w:space="0" w:color="auto"/>
            </w:tcBorders>
          </w:tcPr>
          <w:p w14:paraId="6C33B0B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0B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0B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0BC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0BD" w14:textId="77777777" w:rsidR="006655D0" w:rsidRPr="003A7C40" w:rsidRDefault="00A550D9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6655D0" w:rsidRPr="003A7C40" w14:paraId="6C33B0C4" w14:textId="77777777" w:rsidTr="00EA0715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0B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0C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0C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0C2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0C3" w14:textId="77777777" w:rsidR="006655D0" w:rsidRPr="003A7C40" w:rsidRDefault="00624FB5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OR</w:t>
            </w:r>
            <w:r w:rsidR="003245E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M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6655D0" w:rsidRPr="003A7C40" w14:paraId="6C33B0CA" w14:textId="77777777" w:rsidTr="00EA0715">
        <w:tc>
          <w:tcPr>
            <w:tcW w:w="694" w:type="dxa"/>
            <w:tcBorders>
              <w:top w:val="dashed" w:sz="4" w:space="0" w:color="auto"/>
            </w:tcBorders>
          </w:tcPr>
          <w:p w14:paraId="6C33B0C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0C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0C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0C8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0C9" w14:textId="77777777" w:rsidR="006655D0" w:rsidRPr="003A7C40" w:rsidRDefault="00624FB5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O01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0CB" w14:textId="77777777" w:rsidR="006655D0" w:rsidRPr="006C6659" w:rsidRDefault="006655D0" w:rsidP="006655D0"/>
    <w:p w14:paraId="6C33B0CC" w14:textId="77777777" w:rsidR="006655D0" w:rsidRPr="002F52B5" w:rsidRDefault="00CB2489" w:rsidP="006655D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8" w:name="_Toc352849677"/>
      <w:bookmarkStart w:id="89" w:name="_Toc477955560"/>
      <w:r w:rsidRPr="002F52B5">
        <w:rPr>
          <w:rFonts w:ascii="Times New Roman" w:hAnsi="Times New Roman" w:cs="Times New Roman"/>
          <w:szCs w:val="24"/>
        </w:rPr>
        <w:t>PID-s</w:t>
      </w:r>
      <w:r w:rsidR="006655D0" w:rsidRPr="002F52B5">
        <w:rPr>
          <w:rFonts w:ascii="Times New Roman" w:hAnsi="Times New Roman" w:cs="Times New Roman"/>
          <w:szCs w:val="24"/>
        </w:rPr>
        <w:t>egmentti (Patient Identification)</w:t>
      </w:r>
      <w:bookmarkEnd w:id="88"/>
      <w:bookmarkEnd w:id="89"/>
    </w:p>
    <w:p w14:paraId="6C33B0CD" w14:textId="77777777" w:rsidR="006655D0" w:rsidRPr="006C6659" w:rsidRDefault="006655D0" w:rsidP="006655D0"/>
    <w:p w14:paraId="6C33B0CE" w14:textId="77777777" w:rsidR="006655D0" w:rsidRPr="003A7C40" w:rsidRDefault="00CB2489" w:rsidP="00932432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segmentissä v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ä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litetään tutkimukseen liittyvä keskeinen potilas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ieto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akolliset kentät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kuvattu alla. </w:t>
      </w:r>
    </w:p>
    <w:p w14:paraId="6C33B0CF" w14:textId="77777777" w:rsidR="00932432" w:rsidRPr="003A7C40" w:rsidRDefault="00932432" w:rsidP="00932432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111"/>
        <w:gridCol w:w="657"/>
        <w:gridCol w:w="608"/>
        <w:gridCol w:w="3748"/>
      </w:tblGrid>
      <w:tr w:rsidR="006655D0" w:rsidRPr="003A7C40" w14:paraId="6C33B0D5" w14:textId="77777777" w:rsidTr="006655D0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6655D0" w:rsidRPr="003A7C40" w14:paraId="6C33B0DB" w14:textId="77777777" w:rsidTr="006655D0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&lt;1&gt; Toistuma-arvo </w:t>
            </w:r>
          </w:p>
        </w:tc>
      </w:tr>
      <w:tr w:rsidR="006655D0" w:rsidRPr="003A7C40" w14:paraId="6C33B0E1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D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D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D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DF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E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6655D0" w:rsidRPr="003A7C40" w14:paraId="6C33B0E7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0E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0E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0E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0E5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0E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lötunnus</w:t>
            </w:r>
          </w:p>
        </w:tc>
      </w:tr>
      <w:tr w:rsidR="006655D0" w:rsidRPr="003A7C40" w14:paraId="6C33B0ED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0E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CX.5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0E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0E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0EB" w14:textId="77777777" w:rsidR="006655D0" w:rsidRPr="003A7C40" w:rsidRDefault="00A91F7E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0E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6655D0" w:rsidRPr="003A7C40" w14:paraId="6C33B0F3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E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E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F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F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F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0F9" w14:textId="77777777" w:rsidTr="006655D0">
        <w:tc>
          <w:tcPr>
            <w:tcW w:w="8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6655D0" w:rsidRPr="003A7C40" w14:paraId="6C33B0FF" w14:textId="77777777" w:rsidTr="006655D0">
        <w:tc>
          <w:tcPr>
            <w:tcW w:w="811" w:type="dxa"/>
            <w:tcBorders>
              <w:top w:val="single" w:sz="4" w:space="0" w:color="000000"/>
              <w:bottom w:val="dashed" w:sz="4" w:space="0" w:color="auto"/>
            </w:tcBorders>
          </w:tcPr>
          <w:p w14:paraId="6C33B0F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84" w:type="dxa"/>
            <w:tcBorders>
              <w:top w:val="single" w:sz="4" w:space="0" w:color="000000"/>
              <w:bottom w:val="dashed" w:sz="4" w:space="0" w:color="auto"/>
            </w:tcBorders>
          </w:tcPr>
          <w:p w14:paraId="6C33B0F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B0F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0F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000000"/>
              <w:bottom w:val="dashed" w:sz="4" w:space="0" w:color="auto"/>
            </w:tcBorders>
          </w:tcPr>
          <w:p w14:paraId="6C33B0F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105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10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XPN.1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10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10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0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10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6655D0" w:rsidRPr="003A7C40" w14:paraId="6C33B10B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10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XPN.2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10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10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0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10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10C" w14:textId="77777777" w:rsidR="00F501C9" w:rsidRPr="002F52B5" w:rsidRDefault="00F501C9" w:rsidP="00887164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0" w:name="_PV1_Segmentti_(Patient"/>
      <w:bookmarkStart w:id="91" w:name="_Toc477955561"/>
      <w:bookmarkEnd w:id="90"/>
      <w:r w:rsidRPr="002F52B5">
        <w:rPr>
          <w:rFonts w:ascii="Times New Roman" w:hAnsi="Times New Roman" w:cs="Times New Roman"/>
          <w:szCs w:val="24"/>
        </w:rPr>
        <w:t>PV1</w:t>
      </w:r>
      <w:r w:rsidR="00CB2489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91"/>
    </w:p>
    <w:p w14:paraId="6C33B10D" w14:textId="77777777" w:rsidR="000100A3" w:rsidRPr="003A7C40" w:rsidRDefault="00CB2489" w:rsidP="00887164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501C9" w:rsidRPr="003A7C40">
        <w:rPr>
          <w:rFonts w:ascii="Times New Roman" w:hAnsi="Times New Roman" w:cs="Times New Roman"/>
          <w:sz w:val="22"/>
          <w:szCs w:val="22"/>
          <w:lang w:val="fi-FI"/>
        </w:rPr>
        <w:t>segmentissä välitetään potilaan käyntiin liittyvät tiedot, mm palvelutapahtuman tunnistetiedot.</w:t>
      </w:r>
      <w:r w:rsidR="000100A3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3383F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Tässä segmentissä voidaan välittää potilaan lääkärin vastaanottoaika. </w:t>
      </w:r>
      <w:r w:rsidR="000F40D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3A7C40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10E" w14:textId="77777777" w:rsidR="000100A3" w:rsidRPr="002F52B5" w:rsidRDefault="00CB2489" w:rsidP="000100A3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92" w:name="_Toc477955562"/>
      <w:r w:rsidRPr="002F52B5">
        <w:rPr>
          <w:rFonts w:ascii="Times New Roman" w:hAnsi="Times New Roman" w:cs="Times New Roman"/>
          <w:szCs w:val="24"/>
          <w:lang w:val="fi-FI"/>
        </w:rPr>
        <w:t>ORC-s</w:t>
      </w:r>
      <w:r w:rsidR="000100A3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92"/>
    </w:p>
    <w:p w14:paraId="6C33B10F" w14:textId="77777777" w:rsidR="000100A3" w:rsidRPr="003A7C40" w:rsidRDefault="000100A3" w:rsidP="000100A3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ORC-segmentissä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>yleistiedot pyydettävästä tutkimuksesta.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"/>
        <w:gridCol w:w="2554"/>
        <w:gridCol w:w="703"/>
        <w:gridCol w:w="608"/>
        <w:gridCol w:w="3280"/>
      </w:tblGrid>
      <w:tr w:rsidR="000100A3" w:rsidRPr="003A7C40" w14:paraId="6C33B115" w14:textId="77777777" w:rsidTr="00D062FB">
        <w:tc>
          <w:tcPr>
            <w:tcW w:w="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6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3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rvo&gt; tai/ja Kommentti</w:t>
            </w:r>
          </w:p>
        </w:tc>
      </w:tr>
      <w:tr w:rsidR="000100A3" w:rsidRPr="003A7C40" w14:paraId="6C33B11F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1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1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1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1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1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11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&lt;NW&gt;=</w:t>
            </w:r>
            <w:r w:rsidR="00281ED4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New order</w:t>
            </w:r>
          </w:p>
          <w:p w14:paraId="6C33B11C" w14:textId="5C75D3A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&lt;X</w:t>
            </w:r>
            <w:r w:rsidR="00530CB7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&gt;=</w:t>
            </w:r>
            <w:r w:rsidR="00281ED4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Order changed</w:t>
            </w:r>
          </w:p>
          <w:p w14:paraId="6C33B11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&lt;CA&gt;=</w:t>
            </w:r>
            <w:r w:rsidR="00281ED4" w:rsidRPr="003A7C40">
              <w:rPr>
                <w:rFonts w:ascii="Times New Roman" w:hAnsi="Times New Roman"/>
                <w:sz w:val="22"/>
                <w:szCs w:val="22"/>
              </w:rPr>
              <w:t>Cancel order request</w:t>
            </w:r>
          </w:p>
          <w:p w14:paraId="6C33B11E" w14:textId="77777777" w:rsidR="00281ED4" w:rsidRPr="003A7C40" w:rsidRDefault="00281ED4" w:rsidP="00281ED4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&lt;RF&gt;=Refill order request</w:t>
            </w:r>
          </w:p>
        </w:tc>
      </w:tr>
      <w:tr w:rsidR="000100A3" w:rsidRPr="003A7C40" w14:paraId="6C33B125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2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2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2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23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2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100A3" w:rsidRPr="003A7C40" w14:paraId="6C33B12B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2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0100A3" w:rsidRPr="003A7C40" w14:paraId="6C33B131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E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F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A7C40">
              <w:rPr>
                <w:rFonts w:ascii="Times New Roman" w:hAnsi="Times New Roman"/>
                <w:sz w:val="22"/>
                <w:szCs w:val="22"/>
              </w:rPr>
              <w:t>yy</w:t>
            </w:r>
            <w:r w:rsidR="00356037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68293E" w:rsidRPr="003A7C40" w14:paraId="6C33B137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2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3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4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5" w14:textId="77777777" w:rsidR="0068293E" w:rsidRPr="003A7C40" w:rsidRDefault="0068293E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6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Syöttäjän tiedot (kuten ORC-12)</w:t>
            </w:r>
          </w:p>
        </w:tc>
      </w:tr>
      <w:tr w:rsidR="000100A3" w:rsidRPr="003A7C40" w14:paraId="6C33B13D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3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39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Ordering Provider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3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3B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3C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 lääkäri</w:t>
            </w:r>
          </w:p>
        </w:tc>
      </w:tr>
      <w:tr w:rsidR="000100A3" w:rsidRPr="003A7C40" w14:paraId="6C33B143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3E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3F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1" w14:textId="26C5A582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2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0100A3" w:rsidRPr="003A7C40" w14:paraId="6C33B14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4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5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</w:t>
            </w:r>
            <w:r w:rsidR="008A1166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7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8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0100A3" w:rsidRPr="003A7C40" w14:paraId="6C33B14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A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D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E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55310F" w:rsidRPr="003A7C40" w14:paraId="1A6FF672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73A25548" w14:textId="221E174C" w:rsidR="0055310F" w:rsidRPr="0055310F" w:rsidRDefault="0055310F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35AEA5F7" w14:textId="59D82506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310F"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0821C37C" w14:textId="0A542741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2551BDB" w14:textId="32340C61" w:rsidR="0055310F" w:rsidRPr="0055310F" w:rsidRDefault="0055310F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61A4FB0" w14:textId="583CA435" w:rsidR="0055310F" w:rsidRPr="0055310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55310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FB1C80" w:rsidRPr="003A7C40" w14:paraId="41310EA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14049C59" w14:textId="56EB328E" w:rsidR="00FB1C80" w:rsidRPr="0055310F" w:rsidRDefault="00FB1C80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FEEC5D8" w14:textId="17FF5EE9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5628BC32" w14:textId="3AE8C4A5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3C8A400" w14:textId="0ECCCA08" w:rsidR="00FB1C8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73488C08" w14:textId="616F5172" w:rsidR="00FB1C80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A7C40" w14:paraId="489C849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C066881" w14:textId="14F187E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CE3EC24" w14:textId="5C50CB9E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1EE6DB4D" w14:textId="22A0664F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977D19F" w14:textId="7E81AC7A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24B18087" w14:textId="3DC04A5C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FB1C80" w:rsidRPr="003A7C40" w14:paraId="569785C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15A3347" w14:textId="090AC898" w:rsidR="00FB1C80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1C6E00BD" w14:textId="177B8F6A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431F1340" w14:textId="190DEB96" w:rsidR="00FB1C80" w:rsidRPr="003A7C40" w:rsidRDefault="001A1C2B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A3247C2" w14:textId="24758723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15F79839" w14:textId="1DFAC135" w:rsidR="00FB1C80" w:rsidRPr="003A7C40" w:rsidRDefault="00FB1C80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Yksilöintitunnus (</w:t>
            </w:r>
            <w:r w:rsidRPr="003A7C40">
              <w:rPr>
                <w:rFonts w:ascii="Times New Roman" w:hAnsi="Times New Roman"/>
                <w:sz w:val="22"/>
                <w:szCs w:val="22"/>
              </w:rPr>
              <w:t>SV-</w:t>
            </w:r>
            <w:r>
              <w:rPr>
                <w:rFonts w:ascii="Times New Roman" w:hAnsi="Times New Roman"/>
                <w:sz w:val="22"/>
                <w:szCs w:val="22"/>
              </w:rPr>
              <w:t>numero)</w:t>
            </w:r>
          </w:p>
        </w:tc>
      </w:tr>
      <w:tr w:rsidR="00FB1C80" w:rsidRPr="003A7C40" w14:paraId="6C33B168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3" w14:textId="73E74AF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4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5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6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67" w14:textId="304576B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Luontiaika yy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B1C80" w:rsidRPr="003A7C40" w14:paraId="6C33B16E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69" w14:textId="2E0FD404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6A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6B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6C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6D" w14:textId="78C1636A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FB1C80" w:rsidRPr="003A7C40" w14:paraId="6C33B17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6F" w14:textId="78087D7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0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1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2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3" w14:textId="35903330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B1C80" w:rsidRPr="003A7C40" w14:paraId="6C33B17A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5" w14:textId="6F5F496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6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7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8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9" w14:textId="58BD8B0A" w:rsidR="00FB1C80" w:rsidRPr="003A7C40" w:rsidRDefault="0029101B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80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B" w14:textId="272D8B86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C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D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E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F" w14:textId="438A2EAD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B1C80" w:rsidRPr="003A7C40" w14:paraId="6C33B186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1" w14:textId="6C66EC75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2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3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4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5" w14:textId="1EB6F87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FB1C80" w:rsidRPr="003A7C40" w14:paraId="6C33B18C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7" w14:textId="4D06F3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8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9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A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B" w14:textId="464C59DD" w:rsidR="00FB1C80" w:rsidRPr="003A7C40" w:rsidRDefault="00FB1C80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92" w14:textId="77777777" w:rsidTr="00D062FB">
        <w:tc>
          <w:tcPr>
            <w:tcW w:w="834" w:type="dxa"/>
            <w:tcBorders>
              <w:top w:val="dashed" w:sz="4" w:space="0" w:color="auto"/>
              <w:bottom w:val="single" w:sz="4" w:space="0" w:color="000000"/>
            </w:tcBorders>
          </w:tcPr>
          <w:p w14:paraId="6C33B18D" w14:textId="6A7406BC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58" w:type="dxa"/>
            <w:tcBorders>
              <w:top w:val="dashed" w:sz="4" w:space="0" w:color="auto"/>
              <w:bottom w:val="single" w:sz="4" w:space="0" w:color="000000"/>
            </w:tcBorders>
          </w:tcPr>
          <w:p w14:paraId="6C33B18E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18F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190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single" w:sz="4" w:space="0" w:color="000000"/>
            </w:tcBorders>
          </w:tcPr>
          <w:p w14:paraId="6C33B191" w14:textId="30DEB28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193" w14:textId="77777777" w:rsidR="00860666" w:rsidRPr="003A7C40" w:rsidRDefault="00860666" w:rsidP="00860666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194" w14:textId="27F183A7" w:rsidR="00860666" w:rsidRPr="006A41C2" w:rsidRDefault="00860666" w:rsidP="0086066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A41C2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6A41C2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NW|123.11.01||123.11.21|||||201304121614|||010261-A010^Snimi^Enimi^Muut etunimet^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^Lä</w:t>
      </w:r>
      <w:r w:rsidR="00FB1C80">
        <w:rPr>
          <w:rFonts w:ascii="Times New Roman" w:hAnsi="Times New Roman" w:cs="Times New Roman"/>
          <w:sz w:val="22"/>
          <w:szCs w:val="22"/>
          <w:lang w:val="fi-FI"/>
        </w:rPr>
        <w:t>äkäri^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1234|||201304121614||111.222.33^Alavuden Tk^90668^222.333.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44^A41 sisätautien osasto^2102Y</w:t>
      </w:r>
    </w:p>
    <w:p w14:paraId="6C33B195" w14:textId="77777777" w:rsidR="00580F8F" w:rsidRPr="002F52B5" w:rsidRDefault="004E6A2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3" w:name="_Toc477955563"/>
      <w:r w:rsidRPr="002F52B5">
        <w:rPr>
          <w:rFonts w:ascii="Times New Roman" w:hAnsi="Times New Roman" w:cs="Times New Roman"/>
          <w:sz w:val="22"/>
          <w:szCs w:val="22"/>
        </w:rPr>
        <w:t xml:space="preserve">ORC-1 </w:t>
      </w:r>
      <w:r w:rsidR="00580F8F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93"/>
    </w:p>
    <w:p w14:paraId="4B31799B" w14:textId="3F630211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6"/>
        <w:gridCol w:w="6512"/>
      </w:tblGrid>
      <w:tr w:rsidR="006F110F" w:rsidRPr="006C6659" w14:paraId="488C426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9F65F0E" w14:textId="397529C6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BA94A18" w14:textId="26BD45CF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6F110F" w:rsidRPr="005B759C" w14:paraId="2AB3C95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7DD22EB" w14:textId="593246C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NW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916A9D" w14:textId="755719F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Uusi pyyntö</w:t>
            </w:r>
          </w:p>
        </w:tc>
      </w:tr>
      <w:tr w:rsidR="006F110F" w:rsidRPr="006C6659" w14:paraId="4EE8D4D5" w14:textId="77777777" w:rsidTr="00305818">
        <w:tc>
          <w:tcPr>
            <w:tcW w:w="1463" w:type="dxa"/>
          </w:tcPr>
          <w:p w14:paraId="4E3F4925" w14:textId="03BF7D31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  <w:r w:rsidR="00530CB7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6741" w:type="dxa"/>
          </w:tcPr>
          <w:p w14:paraId="6CE60208" w14:textId="66DDC705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päivitys</w:t>
            </w:r>
          </w:p>
        </w:tc>
      </w:tr>
      <w:tr w:rsidR="006F110F" w:rsidRPr="00A23990" w14:paraId="59BCA557" w14:textId="77777777" w:rsidTr="006F110F">
        <w:tc>
          <w:tcPr>
            <w:tcW w:w="1463" w:type="dxa"/>
          </w:tcPr>
          <w:p w14:paraId="5539C6D2" w14:textId="4C0A7128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</w:t>
            </w:r>
          </w:p>
        </w:tc>
        <w:tc>
          <w:tcPr>
            <w:tcW w:w="6741" w:type="dxa"/>
          </w:tcPr>
          <w:p w14:paraId="248D3F28" w14:textId="13E6708A" w:rsidR="006F110F" w:rsidRPr="00A23990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peruminen</w:t>
            </w:r>
          </w:p>
        </w:tc>
      </w:tr>
      <w:tr w:rsidR="006F110F" w:rsidRPr="00A23990" w14:paraId="5E5745F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956B3F3" w14:textId="55231E58" w:rsidR="006F110F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RF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E423E27" w14:textId="6EE4E387" w:rsidR="006F110F" w:rsidRDefault="006F110F" w:rsidP="006F1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Pyydetään lausunto jälkikäteen</w:t>
            </w:r>
          </w:p>
        </w:tc>
      </w:tr>
    </w:tbl>
    <w:p w14:paraId="6C33B197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4" w:name="_Toc477955564"/>
      <w:r w:rsidRPr="002F52B5">
        <w:rPr>
          <w:rFonts w:ascii="Times New Roman" w:hAnsi="Times New Roman" w:cs="Times New Roman"/>
          <w:sz w:val="22"/>
          <w:szCs w:val="22"/>
        </w:rPr>
        <w:t>ORC-2 Placer Order Number</w:t>
      </w:r>
      <w:bookmarkEnd w:id="94"/>
    </w:p>
    <w:p w14:paraId="6C33B198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199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5" w:name="_Toc477955565"/>
      <w:r w:rsidRPr="002F52B5">
        <w:rPr>
          <w:rFonts w:ascii="Times New Roman" w:hAnsi="Times New Roman" w:cs="Times New Roman"/>
          <w:sz w:val="22"/>
          <w:szCs w:val="22"/>
        </w:rPr>
        <w:t>ORC-4 Placer Group Number</w:t>
      </w:r>
      <w:bookmarkEnd w:id="95"/>
    </w:p>
    <w:p w14:paraId="6C33B19A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UID.</w:t>
      </w:r>
    </w:p>
    <w:p w14:paraId="6C33B19B" w14:textId="77777777" w:rsidR="004E6A2F" w:rsidRPr="002F52B5" w:rsidRDefault="004E6A2F" w:rsidP="004E6A2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6" w:name="_Toc477955566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96"/>
    </w:p>
    <w:p w14:paraId="6C33B19C" w14:textId="77777777" w:rsidR="004E6A2F" w:rsidRPr="003A7C40" w:rsidRDefault="004E6A2F" w:rsidP="004E6A2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Muutosaika.</w:t>
      </w:r>
    </w:p>
    <w:p w14:paraId="6C33B19D" w14:textId="77777777" w:rsidR="0068293E" w:rsidRPr="002F52B5" w:rsidRDefault="0068293E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7" w:name="_Toc477955567"/>
      <w:r w:rsidRPr="002F52B5">
        <w:rPr>
          <w:rFonts w:ascii="Times New Roman" w:hAnsi="Times New Roman" w:cs="Times New Roman"/>
          <w:sz w:val="22"/>
          <w:szCs w:val="22"/>
        </w:rPr>
        <w:t>ORC-10 Entered by</w:t>
      </w:r>
      <w:bookmarkEnd w:id="97"/>
    </w:p>
    <w:p w14:paraId="6C33B19E" w14:textId="77777777" w:rsidR="0068293E" w:rsidRPr="003A7C40" w:rsidRDefault="00C27AD5" w:rsidP="0068293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kuka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on syöttänyt pyynnön tiedot järjestelmään.</w:t>
      </w:r>
    </w:p>
    <w:p w14:paraId="6C33B19F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8" w:name="_Toc477955568"/>
      <w:r w:rsidRPr="002F52B5">
        <w:rPr>
          <w:rFonts w:ascii="Times New Roman" w:hAnsi="Times New Roman" w:cs="Times New Roman"/>
          <w:sz w:val="22"/>
          <w:szCs w:val="22"/>
        </w:rPr>
        <w:t>ORC-12 Ordering Provider</w:t>
      </w:r>
      <w:bookmarkEnd w:id="98"/>
    </w:p>
    <w:p w14:paraId="6C33B1A0" w14:textId="51FEFBB6" w:rsidR="00580F8F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lääkärin tiedot.</w:t>
      </w:r>
      <w:r w:rsidR="007E3356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80B03">
        <w:rPr>
          <w:rFonts w:ascii="Times New Roman" w:hAnsi="Times New Roman" w:cs="Times New Roman"/>
          <w:sz w:val="22"/>
          <w:szCs w:val="22"/>
          <w:lang w:val="fi-FI"/>
        </w:rPr>
        <w:t>Henkilötunnus tai Terhikki-tunnus täytyy tulla sanomassa, voi tulla myös molemmat.</w:t>
      </w:r>
    </w:p>
    <w:p w14:paraId="54532DE0" w14:textId="16CEB13B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6F110F" w:rsidRPr="006C6659" w14:paraId="0C9A8A9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DB578A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6BA1A94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6F110F" w:rsidRPr="005B759C" w14:paraId="2F9ED1A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1FC483A0" w14:textId="77777777" w:rsidR="006F110F" w:rsidRPr="004550AD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0FA5BC1" w14:textId="5C8A88F2" w:rsidR="006F110F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4550AD" w:rsidRPr="005B759C" w14:paraId="0B81013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20675AAA" w14:textId="6F17B753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80DFBC8" w14:textId="7BE0D506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4550AD" w:rsidRPr="005B759C" w14:paraId="7D705B97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0E5D9CA" w14:textId="5A76B095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CE0F6FF" w14:textId="16612038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4550AD" w:rsidRPr="005B759C" w14:paraId="39D2AAC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BD5F787" w14:textId="61EEFA19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A85CB3D" w14:textId="27FD6E72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  <w:tr w:rsidR="001A1C2B" w:rsidRPr="003170A1" w14:paraId="650AA45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C63137B" w14:textId="1AB384E7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FEF2928" w14:textId="4507E2CE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C75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Terhikki-tunnus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r w:rsidR="0042019E">
              <w:fldChar w:fldCharType="begin"/>
            </w:r>
            <w:r w:rsidR="0042019E" w:rsidRPr="0042019E">
              <w:rPr>
                <w:lang w:val="fi-FI"/>
                <w:rPrChange w:id="99" w:author="Pylkas Joona" w:date="2017-03-14T13:05:00Z">
                  <w:rPr/>
                </w:rPrChange>
              </w:rPr>
              <w:instrText xml:space="preserve"> HYPERLINK \l "_Terveydenhuollon_ammatihenkilöiden_" </w:instrText>
            </w:r>
            <w:r w:rsidR="0042019E">
              <w:fldChar w:fldCharType="separate"/>
            </w:r>
            <w:r w:rsidRPr="006F0B46">
              <w:rPr>
                <w:rStyle w:val="Hyperlinkki"/>
                <w:rFonts w:ascii="Times New Roman" w:hAnsi="Times New Roman"/>
                <w:iCs/>
                <w:sz w:val="22"/>
                <w:szCs w:val="22"/>
                <w:lang w:val="fi-FI"/>
              </w:rPr>
              <w:t>Viite Terhikki-tunnus</w:t>
            </w:r>
            <w:r w:rsidR="0042019E">
              <w:rPr>
                <w:rStyle w:val="Hyperlinkki"/>
                <w:rFonts w:ascii="Times New Roman" w:hAnsi="Times New Roman"/>
                <w:iCs/>
                <w:sz w:val="22"/>
                <w:szCs w:val="22"/>
                <w:lang w:val="fi-FI"/>
              </w:rPr>
              <w:fldChar w:fldCharType="end"/>
            </w: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1A1C2B" w:rsidRPr="005B759C" w14:paraId="60AE69F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52F6BBD" w14:textId="5FDE025F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674517C9" w14:textId="62E5D65A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1A1C2B" w:rsidRPr="00A23990" w14:paraId="4DDB5D7B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D8C3189" w14:textId="3371B7A1" w:rsidR="001A1C2B" w:rsidRPr="00394B73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65534E7" w14:textId="5E858185" w:rsidR="001A1C2B" w:rsidRPr="00A23990" w:rsidRDefault="001A1C2B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Yksilöintitunnus (SV-numero)</w:t>
            </w:r>
          </w:p>
        </w:tc>
      </w:tr>
    </w:tbl>
    <w:p w14:paraId="6C33B1A1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0" w:name="_Toc477955569"/>
      <w:r w:rsidRPr="002F52B5">
        <w:rPr>
          <w:rFonts w:ascii="Times New Roman" w:hAnsi="Times New Roman" w:cs="Times New Roman"/>
          <w:sz w:val="22"/>
          <w:szCs w:val="22"/>
        </w:rPr>
        <w:t>ORC-15 Order Ef</w:t>
      </w:r>
      <w:r w:rsidR="00D1671E" w:rsidRPr="002F52B5">
        <w:rPr>
          <w:rFonts w:ascii="Times New Roman" w:hAnsi="Times New Roman" w:cs="Times New Roman"/>
          <w:sz w:val="22"/>
          <w:szCs w:val="22"/>
        </w:rPr>
        <w:t>f</w:t>
      </w:r>
      <w:r w:rsidRPr="002F52B5">
        <w:rPr>
          <w:rFonts w:ascii="Times New Roman" w:hAnsi="Times New Roman" w:cs="Times New Roman"/>
          <w:sz w:val="22"/>
          <w:szCs w:val="22"/>
        </w:rPr>
        <w:t>ective Date/Time</w:t>
      </w:r>
      <w:bookmarkEnd w:id="100"/>
    </w:p>
    <w:p w14:paraId="6C33B1A2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Pyynnön luontiaika.</w:t>
      </w:r>
    </w:p>
    <w:p w14:paraId="6C33B1A3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1" w:name="_Toc477955570"/>
      <w:r w:rsidRPr="002F52B5">
        <w:rPr>
          <w:rFonts w:ascii="Times New Roman" w:hAnsi="Times New Roman" w:cs="Times New Roman"/>
          <w:sz w:val="22"/>
          <w:szCs w:val="22"/>
        </w:rPr>
        <w:t>ORC-17 Entering Organization</w:t>
      </w:r>
      <w:bookmarkEnd w:id="101"/>
    </w:p>
    <w:p w14:paraId="6C33B1A4" w14:textId="77777777" w:rsidR="000100A3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organisaation tiedot.</w:t>
      </w:r>
    </w:p>
    <w:p w14:paraId="6C33B1A5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02" w:name="_Toc477955571"/>
      <w:r w:rsidRPr="002F52B5">
        <w:rPr>
          <w:rFonts w:ascii="Times New Roman" w:hAnsi="Times New Roman" w:cs="Times New Roman"/>
          <w:szCs w:val="24"/>
        </w:rPr>
        <w:t>OBR-s</w:t>
      </w:r>
      <w:r w:rsidR="003245E0" w:rsidRPr="002F52B5">
        <w:rPr>
          <w:rFonts w:ascii="Times New Roman" w:hAnsi="Times New Roman" w:cs="Times New Roman"/>
          <w:szCs w:val="24"/>
        </w:rPr>
        <w:t>egmentti (Observation Request)</w:t>
      </w:r>
      <w:bookmarkEnd w:id="102"/>
    </w:p>
    <w:p w14:paraId="6C33B1A6" w14:textId="77777777" w:rsidR="003245E0" w:rsidRPr="003A7C40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OBR-segmentissä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pyydettävän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396"/>
        <w:gridCol w:w="728"/>
        <w:gridCol w:w="608"/>
        <w:gridCol w:w="3440"/>
      </w:tblGrid>
      <w:tr w:rsidR="003245E0" w:rsidRPr="003A7C40" w14:paraId="6C33B1AC" w14:textId="77777777" w:rsidTr="009D1E60"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8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9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A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B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245E0" w:rsidRPr="003A7C40" w14:paraId="6C33B1B2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AD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AE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AF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0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1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245E0" w:rsidRPr="003A7C40" w14:paraId="6C33B1B8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3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4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5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6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5341DB" w:rsidRPr="003A7C40" w14:paraId="6C33B1BE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9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A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B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C" w14:textId="77777777" w:rsidR="005341DB" w:rsidRPr="003A7C40" w:rsidRDefault="005341DB" w:rsidP="006732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D" w14:textId="77777777" w:rsidR="005341DB" w:rsidRPr="003A7C40" w:rsidRDefault="005341DB" w:rsidP="005341D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Tutkimuksen Acc-numero </w:t>
            </w:r>
          </w:p>
        </w:tc>
      </w:tr>
      <w:tr w:rsidR="005341DB" w:rsidRPr="003A7C40" w14:paraId="6C33B1C4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1B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1C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1C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1C2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1C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341DB" w:rsidRPr="003A7C40" w14:paraId="6C33B1CA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8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5341DB" w:rsidRPr="003A7C40" w14:paraId="6C33B1D0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4.2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E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5341DB" w:rsidRPr="003A7C40" w14:paraId="6C33B1D9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4.3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5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1D6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1D7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1D8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5341DB" w:rsidRPr="003A7C40" w14:paraId="6C33B1DF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A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B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C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D" w14:textId="77777777" w:rsidR="005341DB" w:rsidRPr="003A7C40" w:rsidRDefault="005341DB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E" w14:textId="79CD2B55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5341DB" w:rsidRPr="003A7C40" w14:paraId="6C33B1E5" w14:textId="77777777" w:rsidTr="001113FF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1E0" w14:textId="77777777" w:rsidR="005341DB" w:rsidRPr="003A7C40" w:rsidRDefault="005341DB" w:rsidP="005C0D2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1E1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1E2" w14:textId="1C43FE6E" w:rsidR="005341DB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E3" w14:textId="38DE5DCB" w:rsidR="005341DB" w:rsidRPr="003A7C40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1E4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5341DB" w:rsidRPr="003A7C40" w14:paraId="6C33B1F0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E9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A" w14:textId="77777777" w:rsidR="005341DB" w:rsidRPr="003A7C40" w:rsidRDefault="005341DB" w:rsidP="004E54D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Tutkimuksen 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="001F1C3C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1EB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Kiireellisin</w:t>
            </w:r>
          </w:p>
          <w:p w14:paraId="6C33B1EC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D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E" w14:textId="77777777" w:rsidR="00FF1191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1EF" w14:textId="77777777" w:rsidR="005341DB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5341DB" w:rsidRPr="003A7C40" w14:paraId="6C33B1F6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5" w14:textId="77777777" w:rsidR="005341DB" w:rsidRPr="003A7C40" w:rsidRDefault="005341DB" w:rsidP="00012C9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42019E" w:rsidRPr="003A7C40" w14:paraId="18DE68C3" w14:textId="77777777" w:rsidTr="009D1E60">
        <w:trPr>
          <w:ins w:id="103" w:author="Pylkas Joona" w:date="2017-03-14T13:10:00Z"/>
        </w:trPr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741576FB" w14:textId="2765C57A" w:rsidR="0042019E" w:rsidRPr="003A7C40" w:rsidRDefault="0042019E" w:rsidP="003245E0">
            <w:pPr>
              <w:pStyle w:val="Leipteksti"/>
              <w:spacing w:before="0"/>
              <w:rPr>
                <w:ins w:id="104" w:author="Pylkas Joona" w:date="2017-03-14T13:10:00Z"/>
                <w:rFonts w:ascii="Times New Roman" w:hAnsi="Times New Roman"/>
                <w:sz w:val="22"/>
                <w:szCs w:val="22"/>
              </w:rPr>
            </w:pPr>
            <w:ins w:id="105" w:author="Pylkas Joona" w:date="2017-03-14T13:10:00Z">
              <w:r>
                <w:rPr>
                  <w:rFonts w:ascii="Times New Roman" w:hAnsi="Times New Roman"/>
                  <w:sz w:val="22"/>
                  <w:szCs w:val="22"/>
                </w:rPr>
                <w:t>17</w:t>
              </w:r>
            </w:ins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76827996" w14:textId="3DAE7D1C" w:rsidR="0042019E" w:rsidRPr="003A7C40" w:rsidRDefault="0042019E" w:rsidP="003245E0">
            <w:pPr>
              <w:pStyle w:val="Leipteksti"/>
              <w:spacing w:before="0"/>
              <w:rPr>
                <w:ins w:id="106" w:author="Pylkas Joona" w:date="2017-03-14T13:10:00Z"/>
                <w:rFonts w:ascii="Times New Roman" w:hAnsi="Times New Roman"/>
                <w:sz w:val="22"/>
                <w:szCs w:val="22"/>
                <w:lang w:val="en-US"/>
              </w:rPr>
            </w:pPr>
            <w:ins w:id="107" w:author="Pylkas Joona" w:date="2017-03-14T13:10:00Z">
              <w:r w:rsidRPr="0042019E">
                <w:rPr>
                  <w:rFonts w:ascii="Times New Roman" w:hAnsi="Times New Roman"/>
                  <w:sz w:val="22"/>
                  <w:szCs w:val="22"/>
                  <w:lang w:val="en-US"/>
                </w:rPr>
                <w:t>Order Callback Phone Number</w:t>
              </w:r>
            </w:ins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067F59D2" w14:textId="7AB76C9D" w:rsidR="0042019E" w:rsidRPr="003A7C40" w:rsidRDefault="0042019E" w:rsidP="003245E0">
            <w:pPr>
              <w:pStyle w:val="Leipteksti"/>
              <w:spacing w:before="0"/>
              <w:rPr>
                <w:ins w:id="108" w:author="Pylkas Joona" w:date="2017-03-14T13:10:00Z"/>
                <w:rFonts w:ascii="Times New Roman" w:hAnsi="Times New Roman"/>
                <w:sz w:val="22"/>
                <w:szCs w:val="22"/>
              </w:rPr>
            </w:pPr>
            <w:ins w:id="109" w:author="Pylkas Joona" w:date="2017-03-14T13:10:00Z">
              <w:r>
                <w:rPr>
                  <w:rFonts w:ascii="Times New Roman" w:hAnsi="Times New Roman"/>
                  <w:sz w:val="22"/>
                  <w:szCs w:val="22"/>
                </w:rPr>
                <w:t>XTN</w:t>
              </w:r>
            </w:ins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5EA5772C" w14:textId="69CEB706" w:rsidR="0042019E" w:rsidRPr="003A7C40" w:rsidRDefault="0042019E" w:rsidP="003245E0">
            <w:pPr>
              <w:autoSpaceDE w:val="0"/>
              <w:autoSpaceDN w:val="0"/>
              <w:adjustRightInd w:val="0"/>
              <w:rPr>
                <w:ins w:id="110" w:author="Pylkas Joona" w:date="2017-03-14T13:10:00Z"/>
                <w:rFonts w:ascii="Times New Roman" w:hAnsi="Times New Roman" w:cs="Times New Roman"/>
                <w:sz w:val="22"/>
                <w:szCs w:val="22"/>
                <w:lang w:val="en-US"/>
              </w:rPr>
            </w:pPr>
            <w:ins w:id="111" w:author="Pylkas Joona" w:date="2017-03-14T13:10:00Z"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t>O</w:t>
              </w:r>
            </w:ins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0CD9C16F" w14:textId="33FD7497" w:rsidR="0042019E" w:rsidRPr="003A7C40" w:rsidRDefault="0042019E" w:rsidP="00012C9A">
            <w:pPr>
              <w:pStyle w:val="Leipteksti"/>
              <w:spacing w:before="0"/>
              <w:rPr>
                <w:ins w:id="112" w:author="Pylkas Joona" w:date="2017-03-14T13:10:00Z"/>
                <w:rFonts w:ascii="Times New Roman" w:hAnsi="Times New Roman"/>
                <w:sz w:val="22"/>
                <w:szCs w:val="22"/>
              </w:rPr>
            </w:pPr>
            <w:ins w:id="113" w:author="Pylkas Joona" w:date="2017-03-14T13:10:00Z">
              <w:r>
                <w:rPr>
                  <w:rFonts w:ascii="Times New Roman" w:hAnsi="Times New Roman"/>
                  <w:sz w:val="22"/>
                  <w:szCs w:val="22"/>
                </w:rPr>
                <w:t>Pyytävän lääkärin puhelinnumero</w:t>
              </w:r>
            </w:ins>
          </w:p>
        </w:tc>
      </w:tr>
      <w:tr w:rsidR="005341DB" w:rsidRPr="003A7C40" w14:paraId="6C33B1FC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7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8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1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9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A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B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organisaation OID</w:t>
            </w:r>
          </w:p>
        </w:tc>
      </w:tr>
      <w:tr w:rsidR="005341DB" w:rsidRPr="003A7C40" w14:paraId="6C33B202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D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E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2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F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0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1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 yksikön OID</w:t>
            </w:r>
          </w:p>
        </w:tc>
      </w:tr>
      <w:tr w:rsidR="005341DB" w:rsidRPr="003A7C40" w14:paraId="6C33B208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0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0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0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06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07" w14:textId="77777777" w:rsidR="005341DB" w:rsidRPr="003A7C40" w:rsidRDefault="005341DB" w:rsidP="00B60C6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5341DB" w:rsidRPr="003A7C40" w14:paraId="6C33B21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C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20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20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21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21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21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&lt;OTHE&gt; muu </w:t>
            </w:r>
          </w:p>
        </w:tc>
      </w:tr>
      <w:tr w:rsidR="005341DB" w:rsidRPr="003A7C40" w14:paraId="6C33B219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21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21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Reason 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For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Study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21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21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21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41DB" w:rsidRPr="00707AC0" w14:paraId="6C33B223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1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31.1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1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1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1D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1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Lausunto pyydetään </w:t>
            </w:r>
          </w:p>
          <w:p w14:paraId="6C33B21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&lt;0&gt; ei lausuntoa</w:t>
            </w:r>
          </w:p>
          <w:p w14:paraId="6C33B22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lausunto pyydetään</w:t>
            </w:r>
          </w:p>
          <w:p w14:paraId="6C33B22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lausunto kiireellinen</w:t>
            </w:r>
          </w:p>
          <w:p w14:paraId="6C33B22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5341DB" w:rsidRPr="00707AC0" w14:paraId="6C33B22D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2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  <w:p w14:paraId="6C33B22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&lt;R&gt; kuljetus tarvitaan</w:t>
            </w:r>
          </w:p>
          <w:p w14:paraId="6C33B22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&lt;P&gt; saattotarve</w:t>
            </w:r>
          </w:p>
          <w:p w14:paraId="6C33B22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&lt;N&gt; ei kuljetusta</w:t>
            </w:r>
          </w:p>
          <w:p w14:paraId="6C33B22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&lt;U&gt; ei tietoa</w:t>
            </w:r>
          </w:p>
        </w:tc>
      </w:tr>
    </w:tbl>
    <w:p w14:paraId="6C33B22E" w14:textId="77777777" w:rsidR="003245E0" w:rsidRPr="003A7C40" w:rsidRDefault="003245E0" w:rsidP="003245E0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230" w14:textId="3459E61F" w:rsidR="00E85027" w:rsidRPr="006C6659" w:rsidRDefault="00E85027" w:rsidP="006A41C2">
      <w:pPr>
        <w:ind w:left="567"/>
        <w:rPr>
          <w:szCs w:val="20"/>
          <w:lang w:val="fi-FI"/>
        </w:rPr>
      </w:pPr>
      <w:r w:rsidRPr="003A7C40">
        <w:rPr>
          <w:rFonts w:ascii="Times New Roman" w:hAnsi="Times New Roman" w:cs="Times New Roman"/>
          <w:b/>
          <w:sz w:val="22"/>
          <w:szCs w:val="22"/>
          <w:lang w:val="fi-FI"/>
        </w:rPr>
        <w:t>OBR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lang w:val="fi-FI"/>
        </w:rPr>
        <w:t xml:space="preserve"> </w:t>
      </w:r>
      <w:r w:rsidR="006A41C2">
        <w:rPr>
          <w:rFonts w:ascii="Times New Roman" w:hAnsi="Times New Roman" w:cs="Times New Roman"/>
          <w:sz w:val="22"/>
          <w:szCs w:val="22"/>
          <w:lang w:val="fi-FI"/>
        </w:rPr>
        <w:t xml:space="preserve">1|123.11.01|12345678|ND1AA^Ranteen 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rtg^ZXA00^CR^NAT1|C|201304121614||||||||||||111.222.33|222.333.44|||||RAD||||||WALK|0|||||||||||N</w:t>
      </w:r>
    </w:p>
    <w:p w14:paraId="6C33B231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4" w:name="_Toc477955572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114"/>
    </w:p>
    <w:p w14:paraId="6C33B232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233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5" w:name="_Toc477955573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115"/>
    </w:p>
    <w:p w14:paraId="6C33B234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235" w14:textId="77777777" w:rsidR="00232292" w:rsidRPr="002F52B5" w:rsidRDefault="00232292" w:rsidP="0023229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6" w:name="_Toc477955574"/>
      <w:r w:rsidRPr="002F52B5">
        <w:rPr>
          <w:rFonts w:ascii="Times New Roman" w:hAnsi="Times New Roman" w:cs="Times New Roman"/>
          <w:sz w:val="22"/>
          <w:szCs w:val="22"/>
        </w:rPr>
        <w:t>OBR-3 Filler Order Number</w:t>
      </w:r>
      <w:bookmarkEnd w:id="116"/>
    </w:p>
    <w:p w14:paraId="6C33B236" w14:textId="77777777" w:rsidR="00232292" w:rsidRPr="003A7C40" w:rsidRDefault="00232292" w:rsidP="0023229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3EC5346C" w14:textId="45845482" w:rsidR="00773BE6" w:rsidRPr="00773BE6" w:rsidRDefault="0053345C" w:rsidP="00773BE6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7" w:name="_Toc477955575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fi-FI"/>
        </w:rPr>
        <w:t>-4 Universal Service ID</w:t>
      </w:r>
      <w:bookmarkEnd w:id="117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773BE6" w:rsidRPr="006C6659" w14:paraId="61F3DCA7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F0299D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792E5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773BE6" w:rsidRPr="005B759C" w14:paraId="6F2B50B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6364E814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3128394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773BE6" w:rsidRPr="006C6659" w14:paraId="7D38EEFF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6BC414C1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5C5D2A9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773BE6" w:rsidRPr="006C6659" w14:paraId="5D05B7F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0C35B9A8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04200FAB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773BE6" w:rsidRPr="006C6659" w14:paraId="036B8D0E" w14:textId="77777777" w:rsidTr="007900D3">
        <w:tc>
          <w:tcPr>
            <w:tcW w:w="1450" w:type="dxa"/>
          </w:tcPr>
          <w:p w14:paraId="3F70267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C80C753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773BE6" w:rsidRPr="006C6659" w14:paraId="4B6E5F11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500EF3A7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68A635E4" w14:textId="51ABB812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23C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8" w:name="_Toc477955576"/>
      <w:r w:rsidRPr="002F52B5">
        <w:rPr>
          <w:rFonts w:ascii="Times New Roman" w:hAnsi="Times New Roman" w:cs="Times New Roman"/>
          <w:sz w:val="22"/>
          <w:szCs w:val="22"/>
        </w:rPr>
        <w:t xml:space="preserve">OBR-5 </w:t>
      </w:r>
      <w:r w:rsidR="0013383F" w:rsidRPr="002F52B5">
        <w:rPr>
          <w:rFonts w:ascii="Times New Roman" w:hAnsi="Times New Roman" w:cs="Times New Roman"/>
          <w:sz w:val="22"/>
          <w:szCs w:val="22"/>
        </w:rPr>
        <w:t>Priority</w:t>
      </w:r>
      <w:bookmarkEnd w:id="118"/>
    </w:p>
    <w:p w14:paraId="6C33B23D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Tässä kentässä määritetään Triage-luokitus, jossa A-arvo on kiireellisin ja E-arvo kiireettömin. Oheisessa taulukossa on esimerkkinä Peijaksen sairaalan luokitus.</w:t>
      </w:r>
    </w:p>
    <w:p w14:paraId="6C33B23E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[</w:t>
      </w:r>
      <w:r w:rsidR="0042019E">
        <w:fldChar w:fldCharType="begin"/>
      </w:r>
      <w:r w:rsidR="0042019E" w:rsidRPr="0042019E">
        <w:rPr>
          <w:lang w:val="fi-FI"/>
          <w:rPrChange w:id="119" w:author="Pylkas Joona" w:date="2017-03-14T13:05:00Z">
            <w:rPr/>
          </w:rPrChange>
        </w:rPr>
        <w:instrText xml:space="preserve"> HYPERLINK "http://www.kanta.fi/documents/10180/3437462/Ydintiedot_otsikot_nakymat_liitteet.pdf/e5ab6a36-4a6f-48e1-ac95-5de8f3c6bac1" </w:instrText>
      </w:r>
      <w:r w:rsidR="0042019E">
        <w:fldChar w:fldCharType="separate"/>
      </w:r>
      <w:r w:rsidRPr="003A7C40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t>http://www.kanta.fi/documents/10180/3437462/Ydintiedot_otsikot_nakymat_liitteet.pdf/e5ab6a36-4a6f-48e1-ac95-5de8f3c6bac1</w:t>
      </w:r>
      <w:r w:rsidR="0042019E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fldChar w:fldCharType="end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23F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103"/>
      </w:tblGrid>
      <w:tr w:rsidR="00FF1191" w:rsidRPr="003A7C40" w14:paraId="6C33B242" w14:textId="77777777" w:rsidTr="00037316"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Luokitus</w:t>
            </w:r>
          </w:p>
        </w:tc>
        <w:tc>
          <w:tcPr>
            <w:tcW w:w="7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</w:tr>
      <w:tr w:rsidR="00FF1191" w:rsidRPr="003A7C40" w14:paraId="6C33B245" w14:textId="77777777" w:rsidTr="00037316">
        <w:tc>
          <w:tcPr>
            <w:tcW w:w="1101" w:type="dxa"/>
            <w:tcBorders>
              <w:bottom w:val="dashed" w:sz="4" w:space="0" w:color="auto"/>
            </w:tcBorders>
          </w:tcPr>
          <w:p w14:paraId="6C33B24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</w:p>
        </w:tc>
        <w:tc>
          <w:tcPr>
            <w:tcW w:w="7103" w:type="dxa"/>
            <w:tcBorders>
              <w:bottom w:val="dashed" w:sz="4" w:space="0" w:color="auto"/>
            </w:tcBorders>
          </w:tcPr>
          <w:p w14:paraId="6C33B24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 on välittömästi henkeä uhkaava vamma, oire tai häiriö vitaalielintoiminnoissa. Aikatavoite: heti. Hoitolinja: erikoissairaanhoito, sairaalapäivystys.</w:t>
            </w:r>
          </w:p>
        </w:tc>
      </w:tr>
      <w:tr w:rsidR="00FF1191" w:rsidRPr="003A7C40" w14:paraId="6C33B24A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6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7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akuutti potilaan yleistilaa uhkaava vamma, oire tai häiriö</w:t>
            </w:r>
          </w:p>
          <w:p w14:paraId="6C33B248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vitaalielintoiminnoissa. Aikatavoite: 10 min. 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 erikoissairaanhoito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</w:p>
          <w:p w14:paraId="6C33B249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sairaalapäivystys, terveyskeskuspäivystys.</w:t>
            </w:r>
          </w:p>
        </w:tc>
      </w:tr>
      <w:tr w:rsidR="00FF1191" w:rsidRPr="003A7C40" w14:paraId="6C33B24E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B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C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4D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päivystysaikana. Aikatavoite: Vaivan hankaluuden tai kivun vuoksi lääkärin arvio on saatava tunnissa. 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 terveyskeskuspäivystys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, sairaalapäivystys.</w:t>
            </w:r>
          </w:p>
        </w:tc>
      </w:tr>
      <w:tr w:rsidR="00FF1191" w:rsidRPr="003A7C40" w14:paraId="6C33B252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F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5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5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 ei todennäköisesti pahene, vaikka potilas odottaa lääkärin arviota 2 tuntia. Hoitolinja: terveyskeskuspäivystys.</w:t>
            </w:r>
          </w:p>
        </w:tc>
      </w:tr>
      <w:tr w:rsidR="00FF1191" w:rsidRPr="00707AC0" w14:paraId="6C33B256" w14:textId="77777777" w:rsidTr="00037316">
        <w:tc>
          <w:tcPr>
            <w:tcW w:w="1101" w:type="dxa"/>
          </w:tcPr>
          <w:p w14:paraId="6C33B25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</w:p>
        </w:tc>
        <w:tc>
          <w:tcPr>
            <w:tcW w:w="7103" w:type="dxa"/>
          </w:tcPr>
          <w:p w14:paraId="6C33B25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ei vaadi lääkärin päivystyksellistä arviota.</w:t>
            </w:r>
          </w:p>
          <w:p w14:paraId="6C33B255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terveyskeskuspäivystys, päivystävä sairaanhoitaja / triagehoitaja.</w:t>
            </w:r>
          </w:p>
        </w:tc>
      </w:tr>
    </w:tbl>
    <w:p w14:paraId="6C33B257" w14:textId="77777777" w:rsidR="004E54DC" w:rsidRPr="006C6659" w:rsidRDefault="004E54DC" w:rsidP="004E54DC">
      <w:pPr>
        <w:ind w:left="567"/>
        <w:rPr>
          <w:lang w:val="fi-FI"/>
        </w:rPr>
      </w:pPr>
      <w:r w:rsidRPr="006C6659">
        <w:rPr>
          <w:lang w:val="fi-FI"/>
        </w:rPr>
        <w:t xml:space="preserve"> </w:t>
      </w:r>
    </w:p>
    <w:p w14:paraId="6C33B258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0" w:name="_Toc477955577"/>
      <w:r w:rsidRPr="002F52B5">
        <w:rPr>
          <w:rFonts w:ascii="Times New Roman" w:hAnsi="Times New Roman" w:cs="Times New Roman"/>
          <w:sz w:val="22"/>
          <w:szCs w:val="22"/>
        </w:rPr>
        <w:t>OBR-6 Requested Date/Time</w:t>
      </w:r>
      <w:bookmarkEnd w:id="120"/>
    </w:p>
    <w:p w14:paraId="6C33B259" w14:textId="77777777" w:rsidR="004E54DC" w:rsidRDefault="004E54DC" w:rsidP="004E54DC">
      <w:pPr>
        <w:ind w:left="567"/>
        <w:rPr>
          <w:ins w:id="121" w:author="Pylkas Joona" w:date="2017-03-14T13:17:00Z"/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Tutkimuksen tavoiteaika. </w:t>
      </w:r>
    </w:p>
    <w:p w14:paraId="174A99DC" w14:textId="274859F5" w:rsidR="006E3865" w:rsidRPr="002F52B5" w:rsidRDefault="006E3865" w:rsidP="006E3865">
      <w:pPr>
        <w:pStyle w:val="Otsikko4"/>
        <w:spacing w:line="360" w:lineRule="auto"/>
        <w:rPr>
          <w:ins w:id="122" w:author="Pylkas Joona" w:date="2017-03-14T13:17:00Z"/>
          <w:rFonts w:ascii="Times New Roman" w:hAnsi="Times New Roman" w:cs="Times New Roman"/>
          <w:sz w:val="22"/>
          <w:szCs w:val="22"/>
        </w:rPr>
      </w:pPr>
      <w:bookmarkStart w:id="123" w:name="_Toc477955578"/>
      <w:ins w:id="124" w:author="Pylkas Joona" w:date="2017-03-14T13:17:00Z">
        <w:r>
          <w:rPr>
            <w:rFonts w:ascii="Times New Roman" w:hAnsi="Times New Roman" w:cs="Times New Roman"/>
            <w:sz w:val="22"/>
            <w:szCs w:val="22"/>
          </w:rPr>
          <w:t xml:space="preserve">OBR-17 </w:t>
        </w:r>
        <w:r w:rsidRPr="0042019E">
          <w:rPr>
            <w:rFonts w:ascii="Times New Roman" w:hAnsi="Times New Roman"/>
            <w:sz w:val="22"/>
            <w:szCs w:val="22"/>
            <w:lang w:val="en-US"/>
          </w:rPr>
          <w:t>Order Callback Phone Number</w:t>
        </w:r>
        <w:bookmarkEnd w:id="123"/>
      </w:ins>
    </w:p>
    <w:p w14:paraId="23FD3B74" w14:textId="0700F100" w:rsidR="006E3865" w:rsidRPr="0046762F" w:rsidRDefault="006E3865" w:rsidP="006E3865">
      <w:pPr>
        <w:ind w:left="567"/>
        <w:rPr>
          <w:ins w:id="125" w:author="Pylkas Joona" w:date="2017-03-14T13:17:00Z"/>
          <w:rFonts w:ascii="Times New Roman" w:hAnsi="Times New Roman" w:cs="Times New Roman"/>
          <w:sz w:val="22"/>
          <w:szCs w:val="22"/>
          <w:lang w:val="fi-FI"/>
        </w:rPr>
      </w:pPr>
      <w:ins w:id="126" w:author="Pylkas Joona" w:date="2017-03-14T13:18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Tutkimuspyynnön laatineen </w:t>
        </w:r>
      </w:ins>
      <w:ins w:id="127" w:author="Pylkas Joona" w:date="2017-03-14T13:17:00Z">
        <w:r>
          <w:rPr>
            <w:rFonts w:ascii="Times New Roman" w:hAnsi="Times New Roman" w:cs="Times New Roman"/>
            <w:sz w:val="22"/>
            <w:szCs w:val="22"/>
            <w:lang w:val="fi-FI"/>
          </w:rPr>
          <w:t>lääkärin puhelinnumero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 xml:space="preserve">. </w:t>
        </w:r>
      </w:ins>
    </w:p>
    <w:p w14:paraId="2D6BAFF8" w14:textId="44DEA343" w:rsidR="006E3865" w:rsidRPr="0046762F" w:rsidDel="006E3865" w:rsidRDefault="006E3865" w:rsidP="004E54DC">
      <w:pPr>
        <w:ind w:left="567"/>
        <w:rPr>
          <w:del w:id="128" w:author="Pylkas Joona" w:date="2017-03-14T13:17:00Z"/>
          <w:rFonts w:ascii="Times New Roman" w:hAnsi="Times New Roman" w:cs="Times New Roman"/>
          <w:sz w:val="22"/>
          <w:szCs w:val="22"/>
          <w:lang w:val="fi-FI"/>
        </w:rPr>
      </w:pPr>
    </w:p>
    <w:p w14:paraId="6C33B25A" w14:textId="77777777" w:rsidR="00C362F1" w:rsidRPr="002F52B5" w:rsidRDefault="00C362F1" w:rsidP="00C362F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9" w:name="_Toc477955579"/>
      <w:r w:rsidRPr="002F52B5">
        <w:rPr>
          <w:rFonts w:ascii="Times New Roman" w:hAnsi="Times New Roman" w:cs="Times New Roman"/>
          <w:sz w:val="22"/>
          <w:szCs w:val="22"/>
        </w:rPr>
        <w:t>OBR-18 Placer Field 1</w:t>
      </w:r>
      <w:bookmarkEnd w:id="129"/>
    </w:p>
    <w:p w14:paraId="6C33B25B" w14:textId="77777777" w:rsidR="00C362F1" w:rsidRPr="0046762F" w:rsidRDefault="00C362F1" w:rsidP="00C362F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Suorittava organisaatio </w:t>
      </w:r>
      <w:r w:rsidR="00B60C6F" w:rsidRPr="0046762F">
        <w:rPr>
          <w:rFonts w:ascii="Times New Roman" w:hAnsi="Times New Roman" w:cs="Times New Roman"/>
          <w:sz w:val="22"/>
          <w:szCs w:val="22"/>
          <w:lang w:val="fi-FI"/>
        </w:rPr>
        <w:t>jolta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pyydetään tutkimusta. </w:t>
      </w:r>
    </w:p>
    <w:p w14:paraId="6C33B25C" w14:textId="77777777" w:rsidR="006F42B1" w:rsidRPr="002F52B5" w:rsidRDefault="0053345C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bookmarkStart w:id="130" w:name="_Toc477955580"/>
      <w:r w:rsidRPr="002F52B5">
        <w:rPr>
          <w:rFonts w:ascii="Times New Roman" w:hAnsi="Times New Roman" w:cs="Times New Roman"/>
          <w:sz w:val="22"/>
          <w:szCs w:val="22"/>
          <w:lang w:val="en-US"/>
        </w:rPr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en-US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 Sect ID</w:t>
      </w:r>
      <w:bookmarkEnd w:id="130"/>
    </w:p>
    <w:p w14:paraId="6C33B25D" w14:textId="77777777" w:rsidR="006F42B1" w:rsidRPr="0046762F" w:rsidRDefault="00B60C6F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Pyynnön toiminto</w:t>
      </w:r>
      <w:r w:rsidR="00ED7EC1" w:rsidRPr="0046762F">
        <w:rPr>
          <w:rFonts w:ascii="Times New Roman" w:hAnsi="Times New Roman" w:cs="Times New Roman"/>
          <w:sz w:val="22"/>
          <w:szCs w:val="22"/>
          <w:lang w:val="fi-FI"/>
        </w:rPr>
        <w:t>koodi esimerkiksi RTG tai RAD.</w:t>
      </w:r>
    </w:p>
    <w:p w14:paraId="6C33B25E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31" w:name="_Toc477955581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-30 Transportation Mode</w:t>
      </w:r>
      <w:bookmarkEnd w:id="131"/>
    </w:p>
    <w:p w14:paraId="6C33B25F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Kuljetustapa.</w:t>
      </w:r>
    </w:p>
    <w:p w14:paraId="6C33B260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32" w:name="_Toc477955582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-31 Reason For Study</w:t>
      </w:r>
      <w:bookmarkEnd w:id="132"/>
    </w:p>
    <w:p w14:paraId="6C33B261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Pyydetäänkö lausuntoa ja lausunnon kiireellisyys.</w:t>
      </w:r>
    </w:p>
    <w:p w14:paraId="6C33B262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33" w:name="_Toc477955583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-42 Escor</w:t>
      </w:r>
      <w:r w:rsidR="00D4541A" w:rsidRPr="002F52B5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Required</w:t>
      </w:r>
      <w:bookmarkEnd w:id="133"/>
    </w:p>
    <w:p w14:paraId="6C33B263" w14:textId="77777777" w:rsidR="004E54DC" w:rsidRDefault="004E54DC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Saattotarve.</w:t>
      </w:r>
    </w:p>
    <w:p w14:paraId="32C76737" w14:textId="77777777" w:rsidR="004550AD" w:rsidRDefault="004550AD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64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34" w:name="_Toc477955584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3245E0" w:rsidRPr="002F52B5">
        <w:rPr>
          <w:rFonts w:ascii="Times New Roman" w:hAnsi="Times New Roman" w:cs="Times New Roman"/>
          <w:szCs w:val="24"/>
          <w:lang w:val="fi-FI"/>
        </w:rPr>
        <w:t>egmentti (Observation)</w:t>
      </w:r>
      <w:bookmarkEnd w:id="134"/>
    </w:p>
    <w:p w14:paraId="6C33B265" w14:textId="77777777" w:rsidR="003245E0" w:rsidRPr="0046762F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OBX-segmentissä välitetään kliiniset lisätiedot tilauksesta.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2361"/>
        <w:gridCol w:w="713"/>
        <w:gridCol w:w="608"/>
        <w:gridCol w:w="3540"/>
      </w:tblGrid>
      <w:tr w:rsidR="00A95EB6" w:rsidRPr="0046762F" w14:paraId="6C33B26B" w14:textId="77777777" w:rsidTr="00A95EB6"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95EB6" w:rsidRPr="0046762F" w14:paraId="6C33B271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6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6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6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6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A95EB6" w:rsidRPr="0046762F" w14:paraId="6C33B277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72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73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74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75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A95EB6" w:rsidRPr="0046762F" w14:paraId="6C33B27D" w14:textId="77777777" w:rsidTr="009B76DF">
        <w:tc>
          <w:tcPr>
            <w:tcW w:w="757" w:type="dxa"/>
            <w:tcBorders>
              <w:top w:val="single" w:sz="4" w:space="0" w:color="000000"/>
              <w:bottom w:val="dashed" w:sz="4" w:space="0" w:color="auto"/>
            </w:tcBorders>
          </w:tcPr>
          <w:p w14:paraId="6C33B27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0"/>
              <w:bottom w:val="dashed" w:sz="4" w:space="0" w:color="auto"/>
            </w:tcBorders>
          </w:tcPr>
          <w:p w14:paraId="6C33B27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30" w:type="dxa"/>
            <w:tcBorders>
              <w:top w:val="single" w:sz="4" w:space="0" w:color="000000"/>
              <w:bottom w:val="dashed" w:sz="4" w:space="0" w:color="auto"/>
            </w:tcBorders>
          </w:tcPr>
          <w:p w14:paraId="6C33B27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9" w:type="dxa"/>
            <w:tcBorders>
              <w:top w:val="single" w:sz="4" w:space="0" w:color="000000"/>
              <w:bottom w:val="dashed" w:sz="4" w:space="0" w:color="auto"/>
            </w:tcBorders>
          </w:tcPr>
          <w:p w14:paraId="6C33B27B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000000"/>
              <w:bottom w:val="dashed" w:sz="4" w:space="0" w:color="auto"/>
            </w:tcBorders>
          </w:tcPr>
          <w:p w14:paraId="6C33B27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A95EB6" w:rsidRPr="00707AC0" w14:paraId="6C33B285" w14:textId="77777777" w:rsidTr="009B76DF">
        <w:tc>
          <w:tcPr>
            <w:tcW w:w="757" w:type="dxa"/>
            <w:tcBorders>
              <w:top w:val="dashed" w:sz="4" w:space="0" w:color="auto"/>
              <w:bottom w:val="dashed" w:sz="4" w:space="0" w:color="auto"/>
            </w:tcBorders>
          </w:tcPr>
          <w:p w14:paraId="6C33B27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448" w:type="dxa"/>
            <w:tcBorders>
              <w:top w:val="dashed" w:sz="4" w:space="0" w:color="auto"/>
              <w:bottom w:val="dashed" w:sz="4" w:space="0" w:color="auto"/>
            </w:tcBorders>
          </w:tcPr>
          <w:p w14:paraId="6C33B27F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0" w:type="dxa"/>
            <w:tcBorders>
              <w:top w:val="dashed" w:sz="4" w:space="0" w:color="auto"/>
              <w:bottom w:val="dashed" w:sz="4" w:space="0" w:color="auto"/>
            </w:tcBorders>
          </w:tcPr>
          <w:p w14:paraId="6C33B28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dashed" w:sz="4" w:space="0" w:color="auto"/>
              <w:bottom w:val="dashed" w:sz="4" w:space="0" w:color="auto"/>
            </w:tcBorders>
          </w:tcPr>
          <w:p w14:paraId="6C33B281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dashed" w:sz="4" w:space="0" w:color="auto"/>
              <w:bottom w:val="dashed" w:sz="4" w:space="0" w:color="auto"/>
            </w:tcBorders>
          </w:tcPr>
          <w:p w14:paraId="6C33B282" w14:textId="77777777" w:rsidR="00A95EB6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ins w:id="135" w:author="Pylkas Joona" w:date="2016-10-05T13:58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&lt;Anamnesis&gt; Pyyntöteksti</w:t>
            </w:r>
          </w:p>
          <w:p w14:paraId="53FD4E84" w14:textId="37B9F4CC" w:rsidR="00551523" w:rsidRPr="0046762F" w:rsidRDefault="00551523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136" w:author="Pylkas Joona" w:date="2016-10-05T13:58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&lt;StudyAnamnesis&gt; Tutkimuskohtainen pyyntöteksti</w:t>
              </w:r>
            </w:ins>
          </w:p>
          <w:p w14:paraId="6C33B283" w14:textId="77777777" w:rsidR="00A95EB6" w:rsidRPr="0046762F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&lt;RiskNotes&gt; Riskitiedot</w:t>
            </w:r>
          </w:p>
          <w:p w14:paraId="403674D7" w14:textId="77777777" w:rsidR="00A95EB6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&lt;AllergyNotes&gt; Allergiatiedot</w:t>
            </w:r>
          </w:p>
          <w:p w14:paraId="6C33B284" w14:textId="7F448915" w:rsidR="00D331AB" w:rsidRPr="0046762F" w:rsidRDefault="00D331A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&lt;Isolation&gt; Potilaan eristystiedot</w:t>
            </w:r>
          </w:p>
        </w:tc>
      </w:tr>
      <w:tr w:rsidR="00A95EB6" w:rsidRPr="0046762F" w14:paraId="6C33B28B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9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A95EB6" w:rsidRPr="0046762F" w14:paraId="6C33B291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9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Lisätiedon arvo</w:t>
            </w:r>
          </w:p>
        </w:tc>
      </w:tr>
    </w:tbl>
    <w:p w14:paraId="6C33B292" w14:textId="77777777" w:rsidR="003245E0" w:rsidRPr="0046762F" w:rsidRDefault="003245E0" w:rsidP="003245E0">
      <w:pPr>
        <w:rPr>
          <w:rFonts w:ascii="Times New Roman" w:hAnsi="Times New Roman" w:cs="Times New Roman"/>
          <w:sz w:val="22"/>
          <w:szCs w:val="22"/>
        </w:rPr>
      </w:pPr>
    </w:p>
    <w:p w14:paraId="6C33B293" w14:textId="09566CA3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|1|TX|A</w:t>
      </w:r>
      <w:r w:rsidR="00ED0773" w:rsidRPr="0046762F">
        <w:rPr>
          <w:rFonts w:ascii="Times New Roman" w:hAnsi="Times New Roman" w:cs="Times New Roman"/>
          <w:sz w:val="22"/>
          <w:szCs w:val="22"/>
          <w:lang w:val="fi-FI"/>
        </w:rPr>
        <w:t>namnesis|1|Pyydetään tutkimus</w:t>
      </w:r>
    </w:p>
    <w:p w14:paraId="6C33B294" w14:textId="09B5A29D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|2|TX|Anamnesis|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las kaatunut ja loukannut päänsä</w:t>
      </w:r>
    </w:p>
    <w:p w14:paraId="5E855D82" w14:textId="1599F725" w:rsidR="00551523" w:rsidRPr="0046762F" w:rsidRDefault="00551523" w:rsidP="00551523">
      <w:pPr>
        <w:ind w:left="567"/>
        <w:rPr>
          <w:ins w:id="137" w:author="Pylkas Joona" w:date="2016-10-05T14:00:00Z"/>
          <w:rFonts w:ascii="Times New Roman" w:hAnsi="Times New Roman" w:cs="Times New Roman"/>
          <w:sz w:val="22"/>
          <w:szCs w:val="22"/>
          <w:lang w:val="fi-FI"/>
        </w:rPr>
      </w:pPr>
      <w:ins w:id="138" w:author="Pylkas Joona" w:date="2016-10-05T14:00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|3|TX|</w:t>
        </w:r>
        <w:r w:rsidRPr="00551523">
          <w:rPr>
            <w:rFonts w:ascii="Times New Roman" w:hAnsi="Times New Roman"/>
            <w:sz w:val="22"/>
            <w:szCs w:val="22"/>
            <w:lang w:val="fi-FI"/>
            <w:rPrChange w:id="139" w:author="Pylkas Joona" w:date="2016-10-05T14:00:00Z">
              <w:rPr>
                <w:rFonts w:ascii="Times New Roman" w:hAnsi="Times New Roman"/>
                <w:b/>
                <w:sz w:val="22"/>
                <w:szCs w:val="22"/>
                <w:lang w:val="fi-FI"/>
              </w:rPr>
            </w:rPrChange>
          </w:rPr>
          <w:t>StudyAnamnesis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1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</w:ins>
      <w:ins w:id="140" w:author="Pylkas Joona" w:date="2016-10-05T14:01:00Z">
        <w:r w:rsidRPr="00551523">
          <w:rPr>
            <w:lang w:val="fi-FI"/>
            <w:rPrChange w:id="141" w:author="Pylkas Joona" w:date="2016-10-05T14:01:00Z">
              <w:rPr/>
            </w:rPrChange>
          </w:rPr>
          <w:t xml:space="preserve"> </w:t>
        </w:r>
        <w:r w:rsidRPr="00551523">
          <w:rPr>
            <w:rFonts w:ascii="Times New Roman" w:hAnsi="Times New Roman" w:cs="Times New Roman"/>
            <w:sz w:val="22"/>
            <w:szCs w:val="22"/>
            <w:lang w:val="fi-FI"/>
          </w:rPr>
          <w:t>Kallon kuvauksessa erityisesti</w:t>
        </w:r>
      </w:ins>
    </w:p>
    <w:p w14:paraId="3D613572" w14:textId="4EAB0DD9" w:rsidR="00551523" w:rsidRPr="0046762F" w:rsidRDefault="00551523" w:rsidP="00551523">
      <w:pPr>
        <w:ind w:left="567"/>
        <w:rPr>
          <w:ins w:id="142" w:author="Pylkas Joona" w:date="2016-10-05T14:00:00Z"/>
          <w:rFonts w:ascii="Times New Roman" w:hAnsi="Times New Roman" w:cs="Times New Roman"/>
          <w:sz w:val="22"/>
          <w:szCs w:val="22"/>
          <w:lang w:val="fi-FI"/>
        </w:rPr>
      </w:pPr>
      <w:ins w:id="143" w:author="Pylkas Joona" w:date="2016-10-05T14:00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|4|TX|</w:t>
        </w:r>
        <w:r w:rsidRPr="00551523">
          <w:rPr>
            <w:rFonts w:ascii="Times New Roman" w:hAnsi="Times New Roman"/>
            <w:sz w:val="22"/>
            <w:szCs w:val="22"/>
            <w:lang w:val="fi-FI"/>
            <w:rPrChange w:id="144" w:author="Pylkas Joona" w:date="2016-10-05T14:00:00Z">
              <w:rPr>
                <w:rFonts w:ascii="Times New Roman" w:hAnsi="Times New Roman"/>
                <w:b/>
                <w:sz w:val="22"/>
                <w:szCs w:val="22"/>
                <w:lang w:val="fi-FI"/>
              </w:rPr>
            </w:rPrChange>
          </w:rPr>
          <w:t>StudyAnamnesis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|2|</w:t>
        </w:r>
      </w:ins>
      <w:ins w:id="145" w:author="Pylkas Joona" w:date="2016-10-05T14:01:00Z">
        <w:r w:rsidRPr="00551523">
          <w:rPr>
            <w:lang w:val="fi-FI"/>
            <w:rPrChange w:id="146" w:author="Pylkas Joona" w:date="2016-10-05T14:02:00Z">
              <w:rPr/>
            </w:rPrChange>
          </w:rPr>
          <w:t xml:space="preserve"> </w:t>
        </w:r>
        <w:r w:rsidRPr="00551523">
          <w:rPr>
            <w:rFonts w:ascii="Times New Roman" w:hAnsi="Times New Roman" w:cs="Times New Roman"/>
            <w:sz w:val="22"/>
            <w:szCs w:val="22"/>
            <w:lang w:val="fi-FI"/>
          </w:rPr>
          <w:t>huomioitava asia</w:t>
        </w:r>
      </w:ins>
    </w:p>
    <w:p w14:paraId="6C33B295" w14:textId="4461DC08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A0CE8" w:rsidRPr="0046762F">
        <w:rPr>
          <w:rFonts w:ascii="Times New Roman" w:hAnsi="Times New Roman" w:cs="Times New Roman"/>
          <w:sz w:val="22"/>
          <w:szCs w:val="22"/>
          <w:lang w:val="fi-FI"/>
        </w:rPr>
        <w:t>Potilaalla on HIV</w:t>
      </w:r>
    </w:p>
    <w:p w14:paraId="6C33B296" w14:textId="7942F5BF" w:rsidR="002A0CE8" w:rsidRPr="0046762F" w:rsidRDefault="002A0CE8" w:rsidP="002A0CE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6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|TX|RiskNotes|2|Potilaalla on aivohalvaus</w:t>
      </w:r>
    </w:p>
    <w:p w14:paraId="16A3E34D" w14:textId="18DA8E3C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7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|Penisiliini allergia</w:t>
      </w:r>
    </w:p>
    <w:p w14:paraId="79DD5E08" w14:textId="138F525D" w:rsidR="00B621BF" w:rsidRPr="0046762F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8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|Varjoaine allergia</w:t>
      </w:r>
    </w:p>
    <w:p w14:paraId="38D108E2" w14:textId="7C5786F5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9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Ebola</w:t>
      </w:r>
    </w:p>
    <w:p w14:paraId="5CD06A12" w14:textId="44E168A7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10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Isorokko</w:t>
      </w:r>
    </w:p>
    <w:p w14:paraId="2C1877E8" w14:textId="1678AE0E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HIV</w:t>
      </w:r>
    </w:p>
    <w:p w14:paraId="6C33B299" w14:textId="5E0A65BE" w:rsidR="00322BD8" w:rsidRPr="002F52B5" w:rsidRDefault="00322BD8" w:rsidP="00015C3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7" w:name="_Toc477955585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47"/>
    </w:p>
    <w:p w14:paraId="6C33B29A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kenttään tulee OBX-segmentin numero. </w:t>
      </w:r>
    </w:p>
    <w:p w14:paraId="6C33B29B" w14:textId="77777777" w:rsidR="00322BD8" w:rsidRPr="002F52B5" w:rsidRDefault="00322BD8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8" w:name="_Toc477955586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48"/>
    </w:p>
    <w:p w14:paraId="6C33B29C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Tiedon tyyppi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aina tekstitietoa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joten arvo on TX. </w:t>
      </w:r>
    </w:p>
    <w:p w14:paraId="6C33B29D" w14:textId="77777777" w:rsidR="00322BD8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9" w:name="_Toc477955587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-3 Observation Identifier</w:t>
      </w:r>
      <w:bookmarkEnd w:id="149"/>
    </w:p>
    <w:p w14:paraId="12153AA5" w14:textId="0318E9D3" w:rsidR="00E90417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setetaan vakioarvo "</w:t>
      </w:r>
      <w:r w:rsidR="005B523F">
        <w:rPr>
          <w:rFonts w:ascii="Times New Roman" w:hAnsi="Times New Roman" w:cs="Times New Roman"/>
          <w:sz w:val="22"/>
          <w:szCs w:val="22"/>
          <w:lang w:val="fi-FI"/>
        </w:rPr>
        <w:t>P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yyntöteksti puuttuu"</w:t>
      </w:r>
      <w:r>
        <w:rPr>
          <w:rFonts w:ascii="Times New Roman" w:hAnsi="Times New Roman" w:cs="Times New Roman"/>
          <w:sz w:val="22"/>
          <w:szCs w:val="22"/>
          <w:lang w:val="fi-FI"/>
        </w:rPr>
        <w:t>, j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o</w:t>
      </w:r>
      <w:r>
        <w:rPr>
          <w:rFonts w:ascii="Times New Roman" w:hAnsi="Times New Roman" w:cs="Times New Roman"/>
          <w:sz w:val="22"/>
          <w:szCs w:val="22"/>
          <w:lang w:val="fi-FI"/>
        </w:rPr>
        <w:t>s pyyntötekstiä ei ole kirjattu HIS-järjestelmässä.</w:t>
      </w:r>
    </w:p>
    <w:p w14:paraId="694DB285" w14:textId="77777777" w:rsidR="00B621BF" w:rsidRPr="00B621BF" w:rsidRDefault="00B621BF" w:rsidP="00B621BF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3466"/>
        <w:gridCol w:w="2784"/>
      </w:tblGrid>
      <w:tr w:rsidR="00B621BF" w:rsidRPr="006C6659" w14:paraId="2C209EF3" w14:textId="04627F84" w:rsidTr="00B621BF">
        <w:tc>
          <w:tcPr>
            <w:tcW w:w="1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F069BD" w14:textId="0D32C70C" w:rsidR="00B621BF" w:rsidRPr="00394B73" w:rsidRDefault="00B621BF" w:rsidP="004550A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  <w:tc>
          <w:tcPr>
            <w:tcW w:w="3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61559BD" w14:textId="7745AEF9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tyypin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  <w:tc>
          <w:tcPr>
            <w:tcW w:w="30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C292E4" w14:textId="3537FF2D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Pakollisuus</w:t>
            </w:r>
          </w:p>
        </w:tc>
      </w:tr>
      <w:tr w:rsidR="00B621BF" w:rsidRPr="005B759C" w14:paraId="64A2E2C9" w14:textId="308A078D" w:rsidTr="00B621BF">
        <w:tc>
          <w:tcPr>
            <w:tcW w:w="1428" w:type="dxa"/>
            <w:tcBorders>
              <w:bottom w:val="dashed" w:sz="4" w:space="0" w:color="auto"/>
            </w:tcBorders>
          </w:tcPr>
          <w:p w14:paraId="7A7E8A58" w14:textId="0427E893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Anamnesis</w:t>
            </w:r>
          </w:p>
        </w:tc>
        <w:tc>
          <w:tcPr>
            <w:tcW w:w="3733" w:type="dxa"/>
            <w:tcBorders>
              <w:bottom w:val="dashed" w:sz="4" w:space="0" w:color="auto"/>
            </w:tcBorders>
          </w:tcPr>
          <w:p w14:paraId="638E4967" w14:textId="433F5E68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Pyyntöteksti</w:t>
            </w:r>
          </w:p>
        </w:tc>
        <w:tc>
          <w:tcPr>
            <w:tcW w:w="3043" w:type="dxa"/>
            <w:tcBorders>
              <w:bottom w:val="dashed" w:sz="4" w:space="0" w:color="auto"/>
            </w:tcBorders>
          </w:tcPr>
          <w:p w14:paraId="3A507414" w14:textId="40452502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Kyllä</w:t>
            </w:r>
          </w:p>
        </w:tc>
      </w:tr>
      <w:tr w:rsidR="00551523" w:rsidRPr="006C6659" w14:paraId="2E7880A3" w14:textId="77777777" w:rsidTr="00B621BF">
        <w:trPr>
          <w:ins w:id="150" w:author="Pylkas Joona" w:date="2016-10-05T14:02:00Z"/>
        </w:trPr>
        <w:tc>
          <w:tcPr>
            <w:tcW w:w="1428" w:type="dxa"/>
          </w:tcPr>
          <w:p w14:paraId="4277ACDB" w14:textId="5FEBAE2D" w:rsidR="00551523" w:rsidRPr="0046762F" w:rsidRDefault="00551523" w:rsidP="00305818">
            <w:pPr>
              <w:pStyle w:val="Leipteksti"/>
              <w:spacing w:before="0"/>
              <w:rPr>
                <w:ins w:id="151" w:author="Pylkas Joona" w:date="2016-10-05T14:02:00Z"/>
                <w:rFonts w:ascii="Times New Roman" w:hAnsi="Times New Roman"/>
                <w:sz w:val="22"/>
                <w:szCs w:val="22"/>
                <w:lang w:val="fi-FI"/>
              </w:rPr>
            </w:pPr>
            <w:ins w:id="152" w:author="Pylkas Joona" w:date="2016-10-05T14:02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StudyAnamnesis</w:t>
              </w:r>
            </w:ins>
          </w:p>
        </w:tc>
        <w:tc>
          <w:tcPr>
            <w:tcW w:w="3733" w:type="dxa"/>
          </w:tcPr>
          <w:p w14:paraId="042F2C6C" w14:textId="6F85E0B1" w:rsidR="00551523" w:rsidRDefault="00551523" w:rsidP="00305818">
            <w:pPr>
              <w:pStyle w:val="Leipteksti"/>
              <w:spacing w:before="0"/>
              <w:rPr>
                <w:ins w:id="153" w:author="Pylkas Joona" w:date="2016-10-05T14:02:00Z"/>
                <w:rFonts w:ascii="Times New Roman" w:hAnsi="Times New Roman"/>
                <w:sz w:val="22"/>
                <w:szCs w:val="22"/>
                <w:lang w:val="fi-FI"/>
              </w:rPr>
            </w:pPr>
            <w:ins w:id="154" w:author="Pylkas Joona" w:date="2016-10-05T14:02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Tutkimuskohtainen pyyntöteksti</w:t>
              </w:r>
            </w:ins>
          </w:p>
        </w:tc>
        <w:tc>
          <w:tcPr>
            <w:tcW w:w="3043" w:type="dxa"/>
          </w:tcPr>
          <w:p w14:paraId="20C7DD10" w14:textId="7E09D92A" w:rsidR="00551523" w:rsidRDefault="00551523" w:rsidP="00305818">
            <w:pPr>
              <w:pStyle w:val="Leipteksti"/>
              <w:spacing w:before="0"/>
              <w:rPr>
                <w:ins w:id="155" w:author="Pylkas Joona" w:date="2016-10-05T14:02:00Z"/>
                <w:rFonts w:ascii="Times New Roman" w:hAnsi="Times New Roman"/>
                <w:sz w:val="22"/>
                <w:szCs w:val="22"/>
                <w:lang w:val="fi-FI"/>
              </w:rPr>
            </w:pPr>
            <w:ins w:id="156" w:author="Pylkas Joona" w:date="2016-10-05T14:02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Ei</w:t>
              </w:r>
            </w:ins>
          </w:p>
        </w:tc>
      </w:tr>
      <w:tr w:rsidR="00B621BF" w:rsidRPr="006C6659" w14:paraId="1E92AA73" w14:textId="3B820486" w:rsidTr="00B621BF">
        <w:tc>
          <w:tcPr>
            <w:tcW w:w="1428" w:type="dxa"/>
          </w:tcPr>
          <w:p w14:paraId="57E32836" w14:textId="506B83B1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RiskNotes</w:t>
            </w:r>
          </w:p>
        </w:tc>
        <w:tc>
          <w:tcPr>
            <w:tcW w:w="3733" w:type="dxa"/>
          </w:tcPr>
          <w:p w14:paraId="408A8EBC" w14:textId="2EBB7B4C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Riskitiedot</w:t>
            </w:r>
          </w:p>
        </w:tc>
        <w:tc>
          <w:tcPr>
            <w:tcW w:w="3043" w:type="dxa"/>
          </w:tcPr>
          <w:p w14:paraId="05F459AE" w14:textId="37A9986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43CE7703" w14:textId="0A212941" w:rsidTr="00B621BF">
        <w:tc>
          <w:tcPr>
            <w:tcW w:w="1428" w:type="dxa"/>
          </w:tcPr>
          <w:p w14:paraId="7BA1C3AF" w14:textId="505C1F15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AllergyNotes</w:t>
            </w:r>
          </w:p>
        </w:tc>
        <w:tc>
          <w:tcPr>
            <w:tcW w:w="3733" w:type="dxa"/>
          </w:tcPr>
          <w:p w14:paraId="07DCFC7A" w14:textId="2EB45C86" w:rsidR="00B621BF" w:rsidRPr="00A23990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Allergiatiedot</w:t>
            </w:r>
          </w:p>
        </w:tc>
        <w:tc>
          <w:tcPr>
            <w:tcW w:w="3043" w:type="dxa"/>
          </w:tcPr>
          <w:p w14:paraId="35384934" w14:textId="004805EE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011372F6" w14:textId="4B5D1845" w:rsidTr="00B621BF">
        <w:tc>
          <w:tcPr>
            <w:tcW w:w="1428" w:type="dxa"/>
            <w:tcBorders>
              <w:bottom w:val="single" w:sz="4" w:space="0" w:color="000000"/>
            </w:tcBorders>
          </w:tcPr>
          <w:p w14:paraId="3321B295" w14:textId="567E0D30" w:rsidR="00B621BF" w:rsidRPr="0046762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Isolation</w:t>
            </w:r>
          </w:p>
        </w:tc>
        <w:tc>
          <w:tcPr>
            <w:tcW w:w="3733" w:type="dxa"/>
            <w:tcBorders>
              <w:bottom w:val="single" w:sz="4" w:space="0" w:color="000000"/>
            </w:tcBorders>
          </w:tcPr>
          <w:p w14:paraId="2ECCC7A3" w14:textId="3CCCD835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Potilaan eristystiedot</w:t>
            </w:r>
          </w:p>
        </w:tc>
        <w:tc>
          <w:tcPr>
            <w:tcW w:w="3043" w:type="dxa"/>
            <w:tcBorders>
              <w:bottom w:val="single" w:sz="4" w:space="0" w:color="000000"/>
            </w:tcBorders>
          </w:tcPr>
          <w:p w14:paraId="4D78FABD" w14:textId="6618278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</w:tbl>
    <w:p w14:paraId="6C33B2A2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57" w:name="_Toc477955588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-4 Observation Sub ID</w:t>
      </w:r>
      <w:bookmarkEnd w:id="157"/>
    </w:p>
    <w:p w14:paraId="6C33B2A3" w14:textId="615BB583" w:rsidR="00322BD8" w:rsidRPr="0046762F" w:rsidRDefault="00ED0092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Tietyn l</w:t>
      </w:r>
      <w:r w:rsidR="00F32989" w:rsidRPr="0046762F">
        <w:rPr>
          <w:rFonts w:ascii="Times New Roman" w:hAnsi="Times New Roman" w:cs="Times New Roman"/>
          <w:sz w:val="22"/>
          <w:szCs w:val="22"/>
          <w:lang w:val="fi-FI"/>
        </w:rPr>
        <w:t>isätietotyypin laskuri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4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8" w:name="_Toc477955589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158"/>
    </w:p>
    <w:p w14:paraId="6C33B2A5" w14:textId="77777777" w:rsidR="00F32989" w:rsidRPr="0046762F" w:rsidRDefault="00342E00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Pyyntö- tai riskitiedot. </w:t>
      </w:r>
      <w:r w:rsidR="00140DD8" w:rsidRPr="0046762F">
        <w:rPr>
          <w:rFonts w:ascii="Times New Roman" w:hAnsi="Times New Roman" w:cs="Times New Roman"/>
          <w:sz w:val="22"/>
          <w:szCs w:val="22"/>
          <w:lang w:val="fi-FI"/>
        </w:rPr>
        <w:t>Jokainen rivi voi muodostaa oman OBX-segmentin tai rivinvaihdot voidaan eskapoida \.br\ merkillä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6" w14:textId="77777777" w:rsidR="00B41CEE" w:rsidRPr="002F52B5" w:rsidRDefault="00B60C6F" w:rsidP="00B41CE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59" w:name="_Toc477955590"/>
      <w:r w:rsidRPr="002F52B5">
        <w:rPr>
          <w:rFonts w:ascii="Times New Roman" w:hAnsi="Times New Roman" w:cs="Times New Roman"/>
          <w:szCs w:val="24"/>
          <w:lang w:val="en-US"/>
        </w:rPr>
        <w:t>NTE-s</w:t>
      </w:r>
      <w:r w:rsidR="00B41CEE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159"/>
    </w:p>
    <w:p w14:paraId="6C33B2A7" w14:textId="77777777" w:rsidR="00B41CEE" w:rsidRPr="0046762F" w:rsidRDefault="00B41CE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NTE-segmentissä välitetään tutkimuksen tekoon liit</w:t>
      </w:r>
      <w:r w:rsidR="00EC3273" w:rsidRPr="0046762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yviä kommentteja.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>Segmentti ei ole pakollinen.</w:t>
      </w:r>
    </w:p>
    <w:p w14:paraId="6C33B2A8" w14:textId="77777777" w:rsidR="00F135BE" w:rsidRPr="0046762F" w:rsidRDefault="00F135B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2319"/>
        <w:gridCol w:w="704"/>
        <w:gridCol w:w="608"/>
        <w:gridCol w:w="3554"/>
      </w:tblGrid>
      <w:tr w:rsidR="00B41CEE" w:rsidRPr="0046762F" w14:paraId="6C33B2AE" w14:textId="77777777" w:rsidTr="00EE168E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9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A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B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41CEE" w:rsidRPr="0046762F" w14:paraId="6C33B2B4" w14:textId="77777777" w:rsidTr="00EE168E">
        <w:tc>
          <w:tcPr>
            <w:tcW w:w="806" w:type="dxa"/>
            <w:tcBorders>
              <w:bottom w:val="dashed" w:sz="4" w:space="0" w:color="auto"/>
            </w:tcBorders>
          </w:tcPr>
          <w:p w14:paraId="6C33B2A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2B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2B1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2B2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2B3" w14:textId="2D6E8449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B41CEE"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B41CEE" w:rsidRPr="0046762F" w14:paraId="6C33B2BB" w14:textId="77777777" w:rsidTr="00EE168E">
        <w:tc>
          <w:tcPr>
            <w:tcW w:w="806" w:type="dxa"/>
            <w:tcBorders>
              <w:bottom w:val="single" w:sz="4" w:space="0" w:color="000000"/>
            </w:tcBorders>
          </w:tcPr>
          <w:p w14:paraId="6C33B2B5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2B6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2B7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2B8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2BA" w14:textId="24E7FEC2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Kommenttiteksti</w:t>
            </w:r>
          </w:p>
        </w:tc>
      </w:tr>
      <w:tr w:rsidR="00B41CEE" w:rsidRPr="0046762F" w14:paraId="6C33B2C1" w14:textId="77777777" w:rsidTr="00EE168E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2B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2B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2BE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B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C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</w:tbl>
    <w:p w14:paraId="6C33B2C2" w14:textId="77777777" w:rsidR="00B41CEE" w:rsidRPr="0046762F" w:rsidRDefault="00B41CEE" w:rsidP="00B41CE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C3" w14:textId="62BA9BD1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Lisätietoja</w:t>
      </w:r>
    </w:p>
    <w:p w14:paraId="6C33B2C4" w14:textId="38A6867D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Lisätietojen toinen rivi</w:t>
      </w:r>
    </w:p>
    <w:p w14:paraId="6C33B2C5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0" w:name="_Toc477955591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160"/>
    </w:p>
    <w:p w14:paraId="6C33B2C6" w14:textId="59FDDE44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on </w:t>
      </w:r>
      <w:r w:rsidR="00B00255">
        <w:rPr>
          <w:rFonts w:ascii="Times New Roman" w:hAnsi="Times New Roman" w:cs="Times New Roman"/>
          <w:sz w:val="22"/>
          <w:szCs w:val="22"/>
          <w:lang w:val="fi-FI"/>
        </w:rPr>
        <w:t>NTE-segmentin järjestysnumero.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2C7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1" w:name="_Toc477955592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-2 Source of Comment</w:t>
      </w:r>
      <w:bookmarkEnd w:id="161"/>
    </w:p>
    <w:p w14:paraId="6C33B2C8" w14:textId="77777777" w:rsidR="00B41CEE" w:rsidRPr="0046762F" w:rsidRDefault="00B60C6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, kun kyse on kommenteista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C9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2" w:name="_Toc477955593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-3 Comment</w:t>
      </w:r>
      <w:bookmarkEnd w:id="162"/>
    </w:p>
    <w:p w14:paraId="6C33B2CA" w14:textId="77777777" w:rsidR="00B41CEE" w:rsidRPr="0046762F" w:rsidRDefault="00D1671E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Kommentti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teksti.</w:t>
      </w:r>
      <w:r w:rsidR="00342E00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Jokainen rivi voi muodostaa oman NTE-segmentin tai rivinvaihdot voidaan eskapoida \.br\ merkillä.</w:t>
      </w:r>
    </w:p>
    <w:p w14:paraId="6C33B2CB" w14:textId="77777777" w:rsidR="0063544B" w:rsidRPr="002F52B5" w:rsidRDefault="0063544B" w:rsidP="0063544B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63" w:name="_Toc477955594"/>
      <w:r w:rsidRPr="002F52B5">
        <w:rPr>
          <w:rFonts w:ascii="Times New Roman" w:hAnsi="Times New Roman" w:cs="Times New Roman"/>
          <w:szCs w:val="24"/>
          <w:lang w:val="en-US"/>
        </w:rPr>
        <w:t>BLG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(Billing)</w:t>
      </w:r>
      <w:bookmarkEnd w:id="163"/>
    </w:p>
    <w:p w14:paraId="6C33B2CC" w14:textId="77777777" w:rsidR="0063544B" w:rsidRPr="0046762F" w:rsidRDefault="0063544B" w:rsidP="0063544B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BLG-segmentissä välitetään tutkimuksen maksajatiedot.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2320"/>
        <w:gridCol w:w="707"/>
        <w:gridCol w:w="608"/>
        <w:gridCol w:w="3529"/>
      </w:tblGrid>
      <w:tr w:rsidR="0063544B" w:rsidRPr="0046762F" w14:paraId="6C33B2D2" w14:textId="77777777" w:rsidTr="002319F6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D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E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F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0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1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3544B" w:rsidRPr="0046762F" w14:paraId="6C33B2D8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D3" w14:textId="0421985E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D4" w14:textId="1E6CE47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Charge Type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D5" w14:textId="28601A5A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D6" w14:textId="528657D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13F34248" w14:textId="714478E1" w:rsidR="002319F6" w:rsidRPr="008F0C0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C06">
              <w:rPr>
                <w:rFonts w:ascii="Times New Roman" w:hAnsi="Times New Roman" w:cs="Times New Roman"/>
                <w:sz w:val="22"/>
                <w:szCs w:val="22"/>
              </w:rPr>
              <w:t>Maksuluokat:</w:t>
            </w:r>
          </w:p>
          <w:p w14:paraId="2A6E3932" w14:textId="76428710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&lt;CH&gt; Charge</w:t>
            </w:r>
          </w:p>
          <w:p w14:paraId="6194FF5D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&lt;CO&gt; Contract</w:t>
            </w:r>
          </w:p>
          <w:p w14:paraId="2C158893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&lt;CR&gt; Credit</w:t>
            </w:r>
          </w:p>
          <w:p w14:paraId="5125378F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&lt;DP&gt; Department</w:t>
            </w:r>
          </w:p>
          <w:p w14:paraId="1BD13FB8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&lt;GR&gt; Grant</w:t>
            </w:r>
          </w:p>
          <w:p w14:paraId="4586365B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&lt;NC&gt; No Charge</w:t>
            </w:r>
          </w:p>
          <w:p w14:paraId="48E029F5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&lt;PC&gt; Professional</w:t>
            </w:r>
          </w:p>
          <w:p w14:paraId="6C33B2D7" w14:textId="25F4FC89" w:rsidR="0063544B" w:rsidRPr="00D46755" w:rsidRDefault="002319F6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&lt;RS&gt; Research</w:t>
            </w:r>
          </w:p>
        </w:tc>
      </w:tr>
      <w:tr w:rsidR="002319F6" w:rsidRPr="0046762F" w14:paraId="267061F6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A2B695A" w14:textId="23601B5F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1E758F51" w14:textId="5100D2FC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Account ID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1F07E64D" w14:textId="6496F9ED" w:rsidR="002319F6" w:rsidRPr="0046762F" w:rsidRDefault="002319F6" w:rsidP="002319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>K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0D1AE394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5B9962CE" w14:textId="393AE496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19F6" w:rsidRPr="0046762F" w14:paraId="6C33B2DE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D9" w14:textId="71C84D56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DA" w14:textId="59CC95D4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Assigning Authority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DB" w14:textId="5F6C3AB8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2DC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2DD" w14:textId="4E4E117F" w:rsidR="002319F6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Maksava yksikkö</w:t>
            </w:r>
          </w:p>
        </w:tc>
      </w:tr>
      <w:tr w:rsidR="00C764C4" w:rsidRPr="0046762F" w14:paraId="197B87C3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106C39C9" w14:textId="72DC6F9C" w:rsidR="00C764C4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22F17AFC" w14:textId="29730114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2507DA68" w14:textId="3E7327A1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39529ED9" w14:textId="62C41B23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31A4C738" w14:textId="2C9C5AB5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Maksavan yksikön lyhenne</w:t>
            </w:r>
          </w:p>
        </w:tc>
      </w:tr>
      <w:tr w:rsidR="00C764C4" w:rsidRPr="0046762F" w14:paraId="6C33B2EA" w14:textId="77777777" w:rsidTr="002319F6">
        <w:tc>
          <w:tcPr>
            <w:tcW w:w="805" w:type="dxa"/>
            <w:tcBorders>
              <w:top w:val="dashed" w:sz="4" w:space="0" w:color="auto"/>
              <w:bottom w:val="single" w:sz="4" w:space="0" w:color="000000"/>
            </w:tcBorders>
          </w:tcPr>
          <w:p w14:paraId="6C33B2E5" w14:textId="184860CB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3.4.3</w:t>
            </w:r>
          </w:p>
        </w:tc>
        <w:tc>
          <w:tcPr>
            <w:tcW w:w="2393" w:type="dxa"/>
            <w:tcBorders>
              <w:top w:val="dashed" w:sz="4" w:space="0" w:color="auto"/>
              <w:bottom w:val="single" w:sz="4" w:space="0" w:color="000000"/>
            </w:tcBorders>
          </w:tcPr>
          <w:p w14:paraId="6C33B2E6" w14:textId="584E58EE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 Type</w:t>
            </w:r>
          </w:p>
        </w:tc>
        <w:tc>
          <w:tcPr>
            <w:tcW w:w="719" w:type="dxa"/>
            <w:tcBorders>
              <w:top w:val="dashed" w:sz="4" w:space="0" w:color="auto"/>
              <w:bottom w:val="single" w:sz="4" w:space="0" w:color="000000"/>
            </w:tcBorders>
          </w:tcPr>
          <w:p w14:paraId="6C33B2E7" w14:textId="40C01DA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2E8" w14:textId="44F2CE3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single" w:sz="4" w:space="0" w:color="000000"/>
            </w:tcBorders>
          </w:tcPr>
          <w:p w14:paraId="6C33B2E9" w14:textId="1B863B41" w:rsidR="00C764C4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 xml:space="preserve">Maksavan yksikön </w:t>
            </w:r>
            <w:r w:rsidR="002D514A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</w:tr>
    </w:tbl>
    <w:p w14:paraId="6C33B2EB" w14:textId="77777777" w:rsidR="0063544B" w:rsidRPr="0046762F" w:rsidRDefault="0063544B" w:rsidP="0063544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EC" w14:textId="4598878E" w:rsidR="0063544B" w:rsidRDefault="0063544B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BLG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RS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^^^&amp;</w:t>
      </w:r>
      <w:r w:rsidR="002406FB">
        <w:rPr>
          <w:rFonts w:ascii="Times New Roman" w:hAnsi="Times New Roman" w:cs="Times New Roman"/>
          <w:sz w:val="22"/>
          <w:szCs w:val="22"/>
          <w:lang w:val="fi-FI"/>
        </w:rPr>
        <w:t>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2D514A" w:rsidRPr="002D514A">
        <w:rPr>
          <w:rFonts w:ascii="Times New Roman" w:hAnsi="Times New Roman" w:cs="Times New Roman"/>
          <w:sz w:val="22"/>
          <w:szCs w:val="22"/>
          <w:lang w:val="fi-FI"/>
        </w:rPr>
        <w:t>1.2.246.10.19623654.20.11</w:t>
      </w:r>
    </w:p>
    <w:p w14:paraId="0AB8252D" w14:textId="77777777" w:rsidR="004C334F" w:rsidRDefault="004C334F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7DF0560" w14:textId="3D3DEDFC" w:rsidR="002319F6" w:rsidRDefault="002319F6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4" w:name="_Toc477955595"/>
      <w:r>
        <w:rPr>
          <w:rFonts w:ascii="Times New Roman" w:hAnsi="Times New Roman" w:cs="Times New Roman"/>
          <w:sz w:val="22"/>
          <w:szCs w:val="22"/>
        </w:rPr>
        <w:t>Charge Type</w:t>
      </w:r>
      <w:bookmarkEnd w:id="164"/>
    </w:p>
    <w:p w14:paraId="1419CF99" w14:textId="42BCB885" w:rsidR="002319F6" w:rsidRPr="002319F6" w:rsidRDefault="002319F6" w:rsidP="002319F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319F6">
        <w:rPr>
          <w:rFonts w:ascii="Times New Roman" w:hAnsi="Times New Roman" w:cs="Times New Roman"/>
          <w:sz w:val="22"/>
          <w:szCs w:val="22"/>
          <w:lang w:val="fi-FI"/>
        </w:rPr>
        <w:t>Käytössä olevat maksuluokat:</w:t>
      </w:r>
    </w:p>
    <w:p w14:paraId="3E6FA1BC" w14:textId="7E0BF0E9" w:rsidR="004550AD" w:rsidRPr="004550AD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3"/>
        <w:gridCol w:w="6445"/>
      </w:tblGrid>
      <w:tr w:rsidR="004550AD" w:rsidRPr="006C6659" w14:paraId="532B31B9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867458B" w14:textId="533E1115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Maksuluokka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CE39DD7" w14:textId="50C5C25E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4550AD" w:rsidRPr="005B759C" w14:paraId="1B270FF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B1F6045" w14:textId="1996311C" w:rsidR="004550AD" w:rsidRPr="00394B73" w:rsidRDefault="004550AD" w:rsidP="004550AD">
            <w:pPr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CH 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DBD1DA5" w14:textId="0F1E25F9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Charge</w:t>
            </w:r>
          </w:p>
        </w:tc>
      </w:tr>
      <w:tr w:rsidR="004550AD" w:rsidRPr="006C6659" w14:paraId="514B78D5" w14:textId="77777777" w:rsidTr="00305818">
        <w:tc>
          <w:tcPr>
            <w:tcW w:w="1463" w:type="dxa"/>
          </w:tcPr>
          <w:p w14:paraId="449C6C71" w14:textId="31E6C77B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</w:t>
            </w:r>
          </w:p>
        </w:tc>
        <w:tc>
          <w:tcPr>
            <w:tcW w:w="6741" w:type="dxa"/>
          </w:tcPr>
          <w:p w14:paraId="3FF9129A" w14:textId="0C0B0358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Contract</w:t>
            </w:r>
          </w:p>
        </w:tc>
      </w:tr>
      <w:tr w:rsidR="004550AD" w:rsidRPr="00A23990" w14:paraId="3712FD5E" w14:textId="77777777" w:rsidTr="004550AD">
        <w:tc>
          <w:tcPr>
            <w:tcW w:w="1463" w:type="dxa"/>
          </w:tcPr>
          <w:p w14:paraId="576769E1" w14:textId="1B485291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</w:t>
            </w:r>
          </w:p>
        </w:tc>
        <w:tc>
          <w:tcPr>
            <w:tcW w:w="6741" w:type="dxa"/>
          </w:tcPr>
          <w:p w14:paraId="3555C929" w14:textId="15A4AF05" w:rsidR="004550AD" w:rsidRPr="00A23990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Credit</w:t>
            </w:r>
          </w:p>
        </w:tc>
      </w:tr>
      <w:tr w:rsidR="004550AD" w:rsidRPr="00A23990" w14:paraId="70B6FB3E" w14:textId="77777777" w:rsidTr="004550AD">
        <w:tc>
          <w:tcPr>
            <w:tcW w:w="1463" w:type="dxa"/>
          </w:tcPr>
          <w:p w14:paraId="3FCEC380" w14:textId="3F5BDFD2" w:rsidR="004550AD" w:rsidRPr="004550AD" w:rsidRDefault="004550AD" w:rsidP="004550AD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DP</w:t>
            </w:r>
          </w:p>
        </w:tc>
        <w:tc>
          <w:tcPr>
            <w:tcW w:w="6741" w:type="dxa"/>
          </w:tcPr>
          <w:p w14:paraId="7A2ECE8D" w14:textId="42A64625" w:rsidR="004550AD" w:rsidRPr="002319F6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Department</w:t>
            </w:r>
          </w:p>
        </w:tc>
      </w:tr>
      <w:tr w:rsidR="004550AD" w:rsidRPr="00A23990" w14:paraId="53B00507" w14:textId="77777777" w:rsidTr="00D46755">
        <w:tc>
          <w:tcPr>
            <w:tcW w:w="1463" w:type="dxa"/>
          </w:tcPr>
          <w:p w14:paraId="388304C4" w14:textId="44739AB6" w:rsidR="004550AD" w:rsidRPr="00D46755" w:rsidRDefault="004550AD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GR</w:t>
            </w:r>
          </w:p>
        </w:tc>
        <w:tc>
          <w:tcPr>
            <w:tcW w:w="6741" w:type="dxa"/>
          </w:tcPr>
          <w:p w14:paraId="155AB3CA" w14:textId="2203243E" w:rsidR="004550AD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Grant</w:t>
            </w:r>
          </w:p>
        </w:tc>
      </w:tr>
      <w:tr w:rsidR="00D46755" w:rsidRPr="00D46755" w14:paraId="1E92947C" w14:textId="77777777" w:rsidTr="00D46755">
        <w:tc>
          <w:tcPr>
            <w:tcW w:w="1463" w:type="dxa"/>
          </w:tcPr>
          <w:p w14:paraId="381F92B1" w14:textId="2182816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NC</w:t>
            </w:r>
          </w:p>
        </w:tc>
        <w:tc>
          <w:tcPr>
            <w:tcW w:w="6741" w:type="dxa"/>
          </w:tcPr>
          <w:p w14:paraId="2E4B6C9D" w14:textId="26ABFA3B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No Charge</w:t>
            </w:r>
          </w:p>
        </w:tc>
      </w:tr>
      <w:tr w:rsidR="00D46755" w:rsidRPr="00D46755" w14:paraId="698D68D6" w14:textId="77777777" w:rsidTr="00D46755">
        <w:tc>
          <w:tcPr>
            <w:tcW w:w="1463" w:type="dxa"/>
          </w:tcPr>
          <w:p w14:paraId="263E26ED" w14:textId="2910C77A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6741" w:type="dxa"/>
          </w:tcPr>
          <w:p w14:paraId="396818D5" w14:textId="03C15EC7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Professional</w:t>
            </w:r>
          </w:p>
        </w:tc>
      </w:tr>
      <w:tr w:rsidR="00D46755" w:rsidRPr="00D46755" w14:paraId="67D7DE8A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BB9E8E7" w14:textId="24EECB0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RS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628D74A" w14:textId="77F0863D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Research</w:t>
            </w:r>
          </w:p>
        </w:tc>
      </w:tr>
    </w:tbl>
    <w:p w14:paraId="27A9B8A6" w14:textId="77777777" w:rsidR="004550AD" w:rsidRPr="00D46755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6C33B2ED" w14:textId="77777777" w:rsidR="0063544B" w:rsidRPr="002F52B5" w:rsidRDefault="0063544B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5" w:name="_Toc477955596"/>
      <w:r w:rsidRPr="002F52B5">
        <w:rPr>
          <w:rFonts w:ascii="Times New Roman" w:hAnsi="Times New Roman" w:cs="Times New Roman"/>
          <w:sz w:val="22"/>
          <w:szCs w:val="22"/>
        </w:rPr>
        <w:t>BLG-3 Account ID</w:t>
      </w:r>
      <w:bookmarkEnd w:id="165"/>
    </w:p>
    <w:p w14:paraId="6C33B2EE" w14:textId="065D3114" w:rsidR="0063544B" w:rsidRPr="00394B73" w:rsidRDefault="0081667A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Maksavan yksikön 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 xml:space="preserve"> ja </w:t>
      </w:r>
      <w:r w:rsidR="00964A64" w:rsidRPr="00394B73">
        <w:rPr>
          <w:rFonts w:ascii="Times New Roman" w:hAnsi="Times New Roman" w:cs="Times New Roman"/>
          <w:sz w:val="22"/>
          <w:szCs w:val="22"/>
          <w:lang w:val="fi-FI"/>
        </w:rPr>
        <w:t>y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ksikön </w:t>
      </w:r>
      <w:r w:rsidR="002D514A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ID</w:t>
      </w:r>
      <w:r w:rsidR="0063544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EF" w14:textId="77777777" w:rsidR="00D56699" w:rsidRPr="002F52B5" w:rsidRDefault="00D56699" w:rsidP="00D56699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66" w:name="_Toc477955597"/>
      <w:r w:rsidRPr="002F52B5">
        <w:rPr>
          <w:rFonts w:ascii="Times New Roman" w:hAnsi="Times New Roman" w:cs="Times New Roman"/>
          <w:szCs w:val="24"/>
          <w:lang w:val="en-US"/>
        </w:rPr>
        <w:t>ZPV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(Viivästys)</w:t>
      </w:r>
      <w:bookmarkEnd w:id="166"/>
    </w:p>
    <w:p w14:paraId="6C33B2F0" w14:textId="77777777" w:rsidR="00D56699" w:rsidRPr="00394B73" w:rsidRDefault="00F94307" w:rsidP="00D56699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-segmentissä välitetään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pyynnön viivästystiedot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>. 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2334"/>
        <w:gridCol w:w="705"/>
        <w:gridCol w:w="608"/>
        <w:gridCol w:w="3526"/>
      </w:tblGrid>
      <w:tr w:rsidR="00D56699" w:rsidRPr="00394B73" w14:paraId="6C33B2F6" w14:textId="77777777" w:rsidTr="002406FB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1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2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3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D56699" w:rsidRPr="00394B73" w14:paraId="6C33B2FC" w14:textId="77777777" w:rsidTr="002406FB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F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F8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Tietojen viivästyskoodi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F9" w14:textId="77777777" w:rsidR="00D56699" w:rsidRPr="00394B73" w:rsidRDefault="00D56699" w:rsidP="00F9430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</w:t>
            </w:r>
            <w:r w:rsidR="00F94307" w:rsidRPr="00394B73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FA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6C33B2FB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699" w:rsidRPr="00394B73" w14:paraId="6C33B302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FD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FE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FF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0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1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</w:p>
        </w:tc>
      </w:tr>
      <w:tr w:rsidR="00D56699" w:rsidRPr="00394B73" w14:paraId="6C33B308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303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30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Field2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30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6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 tekstinä</w:t>
            </w:r>
          </w:p>
        </w:tc>
      </w:tr>
      <w:tr w:rsidR="00F94307" w:rsidRPr="00394B73" w14:paraId="6C33B314" w14:textId="77777777" w:rsidTr="002406FB">
        <w:tc>
          <w:tcPr>
            <w:tcW w:w="805" w:type="dxa"/>
            <w:tcBorders>
              <w:top w:val="single" w:sz="4" w:space="0" w:color="000000"/>
              <w:bottom w:val="single" w:sz="4" w:space="0" w:color="000000"/>
            </w:tcBorders>
          </w:tcPr>
          <w:p w14:paraId="6C33B30F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single" w:sz="4" w:space="0" w:color="000000"/>
            </w:tcBorders>
          </w:tcPr>
          <w:p w14:paraId="6C33B310" w14:textId="77777777" w:rsidR="00F94307" w:rsidRPr="00394B73" w:rsidRDefault="00C805C3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Päivämäärä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1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312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3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Viivästyksen pvm.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</w:t>
            </w:r>
          </w:p>
        </w:tc>
      </w:tr>
    </w:tbl>
    <w:p w14:paraId="6C33B315" w14:textId="77777777" w:rsidR="00F94307" w:rsidRPr="00394B73" w:rsidRDefault="00F94307" w:rsidP="00D56699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316" w14:textId="618BFD97" w:rsidR="00D56699" w:rsidRPr="00394B73" w:rsidRDefault="00F94307" w:rsidP="00D56699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1^Kanta viivästys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20130903</w:t>
      </w:r>
    </w:p>
    <w:p w14:paraId="6C33B317" w14:textId="77777777" w:rsidR="00D56699" w:rsidRPr="002F52B5" w:rsidRDefault="00C805C3" w:rsidP="00D5669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7" w:name="_Toc477955598"/>
      <w:r w:rsidRPr="002F52B5">
        <w:rPr>
          <w:rFonts w:ascii="Times New Roman" w:hAnsi="Times New Roman" w:cs="Times New Roman"/>
          <w:sz w:val="22"/>
          <w:szCs w:val="22"/>
        </w:rPr>
        <w:t>ZPV</w:t>
      </w:r>
      <w:r w:rsidR="00D56699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1</w:t>
      </w:r>
      <w:r w:rsidR="00D5669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Tietojen viivästyskoodi</w:t>
      </w:r>
      <w:bookmarkEnd w:id="167"/>
    </w:p>
    <w:p w14:paraId="6C33B318" w14:textId="3803E378" w:rsidR="00C805C3" w:rsidRDefault="00B279DF" w:rsidP="00C805C3">
      <w:pPr>
        <w:spacing w:after="240"/>
        <w:ind w:left="568"/>
        <w:rPr>
          <w:lang w:val="fi-FI"/>
        </w:rPr>
      </w:pPr>
      <w:r>
        <w:rPr>
          <w:lang w:val="fi-FI"/>
        </w:rPr>
        <w:t>koodi^koodi tekstinä</w:t>
      </w:r>
    </w:p>
    <w:p w14:paraId="6C33B319" w14:textId="77777777" w:rsidR="00C805C3" w:rsidRPr="002F52B5" w:rsidRDefault="00C805C3" w:rsidP="00C805C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8" w:name="_Toc477955599"/>
      <w:r w:rsidRPr="002F52B5">
        <w:rPr>
          <w:rFonts w:ascii="Times New Roman" w:hAnsi="Times New Roman" w:cs="Times New Roman"/>
          <w:sz w:val="22"/>
          <w:szCs w:val="22"/>
        </w:rPr>
        <w:t>ZPV-2 Päivämäärä</w:t>
      </w:r>
      <w:bookmarkEnd w:id="168"/>
    </w:p>
    <w:p w14:paraId="6C33B31A" w14:textId="77777777" w:rsidR="00C805C3" w:rsidRPr="00394B73" w:rsidRDefault="00C805C3" w:rsidP="00C805C3">
      <w:pPr>
        <w:spacing w:after="240"/>
        <w:ind w:left="568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Päivämäärä</w:t>
      </w:r>
      <w:r w:rsidR="00B60C6F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mihin saakka tietoja viivästytetään.</w:t>
      </w:r>
    </w:p>
    <w:p w14:paraId="6C33B31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169" w:name="_Toc477955600"/>
      <w:r w:rsidRPr="002F52B5">
        <w:rPr>
          <w:rFonts w:ascii="Times New Roman" w:hAnsi="Times New Roman" w:cs="Times New Roman"/>
          <w:lang w:val="fi-FI"/>
        </w:rPr>
        <w:t>Tutkimuspyynnön muutos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169"/>
    </w:p>
    <w:p w14:paraId="6C33B31C" w14:textId="1B54270C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X</w:t>
      </w:r>
      <w:r w:rsidR="00530CB7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 Muutoin sanoma on sama kuin uusi pyyntösanoma.</w:t>
      </w:r>
    </w:p>
    <w:p w14:paraId="6C33B31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2261"/>
        <w:gridCol w:w="656"/>
        <w:gridCol w:w="608"/>
        <w:gridCol w:w="3632"/>
      </w:tblGrid>
      <w:tr w:rsidR="006458EA" w:rsidRPr="00394B73" w14:paraId="6C33B323" w14:textId="77777777" w:rsidTr="006458EA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707AC0" w14:paraId="6C33B32A" w14:textId="77777777" w:rsidTr="006458EA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29" w14:textId="2BC0F5D2" w:rsidR="006458EA" w:rsidRPr="00394B73" w:rsidRDefault="006458EA" w:rsidP="00530CB7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530C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&gt;=Pyynnön päivitys</w:t>
            </w:r>
          </w:p>
        </w:tc>
      </w:tr>
    </w:tbl>
    <w:p w14:paraId="6C33B32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170" w:name="_Toc477955601"/>
      <w:r w:rsidRPr="002F52B5">
        <w:rPr>
          <w:rFonts w:ascii="Times New Roman" w:hAnsi="Times New Roman" w:cs="Times New Roman"/>
          <w:lang w:val="fi-FI"/>
        </w:rPr>
        <w:t>Tutkimuspyynnön peruminen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170"/>
    </w:p>
    <w:p w14:paraId="6C33B32C" w14:textId="77777777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CA. Muutoin sanoma on sama kuin uusi pyyntösanoma.</w:t>
      </w:r>
    </w:p>
    <w:p w14:paraId="6C33B32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"/>
        <w:gridCol w:w="2261"/>
        <w:gridCol w:w="656"/>
        <w:gridCol w:w="608"/>
        <w:gridCol w:w="3631"/>
      </w:tblGrid>
      <w:tr w:rsidR="006458EA" w:rsidRPr="00394B73" w14:paraId="6C33B333" w14:textId="77777777" w:rsidTr="00FE0657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707AC0" w14:paraId="6C33B33A" w14:textId="77777777" w:rsidTr="00FE0657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39" w14:textId="77777777" w:rsidR="006458EA" w:rsidRPr="00394B73" w:rsidRDefault="006458EA" w:rsidP="00906808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&lt;CA&gt;=Pyynnön p</w:t>
            </w:r>
            <w:r w:rsidR="00906808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oisto</w:t>
            </w:r>
          </w:p>
        </w:tc>
      </w:tr>
    </w:tbl>
    <w:p w14:paraId="6C33B33B" w14:textId="77777777" w:rsidR="00985C2E" w:rsidRPr="00394B73" w:rsidRDefault="00985C2E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3C" w14:textId="77777777" w:rsidR="00FF6E30" w:rsidRDefault="00FF6E30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E9C7E1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49E25F9" w14:textId="77CA74BC" w:rsidR="00707AC0" w:rsidRDefault="00707AC0">
      <w:pPr>
        <w:spacing w:line="240" w:lineRule="auto"/>
        <w:rPr>
          <w:ins w:id="171" w:author="Timo Kaskinen" w:date="2017-03-22T13:56:00Z"/>
          <w:rFonts w:ascii="Times New Roman" w:hAnsi="Times New Roman" w:cs="Times New Roman"/>
          <w:sz w:val="22"/>
          <w:szCs w:val="22"/>
          <w:lang w:val="fi-FI"/>
        </w:rPr>
      </w:pPr>
      <w:ins w:id="172" w:author="Timo Kaskinen" w:date="2017-03-22T13:56:00Z">
        <w:r>
          <w:rPr>
            <w:rFonts w:ascii="Times New Roman" w:hAnsi="Times New Roman" w:cs="Times New Roman"/>
            <w:sz w:val="22"/>
            <w:szCs w:val="22"/>
            <w:lang w:val="fi-FI"/>
          </w:rPr>
          <w:br w:type="page"/>
        </w:r>
      </w:ins>
    </w:p>
    <w:p w14:paraId="2CED578B" w14:textId="77777777" w:rsidR="004C334F" w:rsidRPr="00394B73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62" w14:textId="77777777" w:rsidR="00A550D9" w:rsidRPr="002F52B5" w:rsidRDefault="008F7648" w:rsidP="00281ED4">
      <w:pPr>
        <w:pStyle w:val="Otsikko1"/>
        <w:rPr>
          <w:rFonts w:ascii="Times New Roman" w:hAnsi="Times New Roman" w:cs="Times New Roman"/>
        </w:rPr>
      </w:pPr>
      <w:r w:rsidRPr="002F52B5">
        <w:rPr>
          <w:rFonts w:ascii="Times New Roman" w:hAnsi="Times New Roman" w:cs="Times New Roman"/>
          <w:lang w:val="fi-FI"/>
        </w:rPr>
        <w:t xml:space="preserve"> </w:t>
      </w:r>
      <w:bookmarkStart w:id="173" w:name="_Toc477955602"/>
      <w:r w:rsidR="00281ED4" w:rsidRPr="002F52B5">
        <w:rPr>
          <w:rFonts w:ascii="Times New Roman" w:hAnsi="Times New Roman" w:cs="Times New Roman"/>
          <w:lang w:val="fi-FI"/>
        </w:rPr>
        <w:t>Lausuntopyyntö jälkikäteen</w:t>
      </w:r>
      <w:r w:rsidR="00281ED4" w:rsidRPr="002F52B5">
        <w:rPr>
          <w:rFonts w:ascii="Times New Roman" w:hAnsi="Times New Roman" w:cs="Times New Roman"/>
        </w:rPr>
        <w:t xml:space="preserve"> HIS </w:t>
      </w:r>
      <w:r w:rsidR="00281ED4" w:rsidRPr="002F52B5">
        <w:rPr>
          <w:rFonts w:ascii="Times New Roman" w:hAnsi="Times New Roman" w:cs="Times New Roman"/>
        </w:rPr>
        <w:sym w:font="Wingdings" w:char="F0E0"/>
      </w:r>
      <w:r w:rsidR="00281ED4" w:rsidRPr="002F52B5">
        <w:rPr>
          <w:rFonts w:ascii="Times New Roman" w:hAnsi="Times New Roman" w:cs="Times New Roman"/>
        </w:rPr>
        <w:t xml:space="preserve"> RIS</w:t>
      </w:r>
      <w:bookmarkEnd w:id="173"/>
    </w:p>
    <w:p w14:paraId="6C33B363" w14:textId="77777777" w:rsidR="00281ED4" w:rsidRPr="00394B73" w:rsidRDefault="00281ED4" w:rsidP="00281ED4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>yydet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ään lausuntoa tehdyltä tutkimukselta jäl</w:t>
      </w:r>
      <w:r w:rsidR="002F497C" w:rsidRPr="00394B73">
        <w:rPr>
          <w:rFonts w:ascii="Times New Roman" w:hAnsi="Times New Roman" w:cs="Times New Roman"/>
          <w:sz w:val="22"/>
          <w:szCs w:val="22"/>
          <w:lang w:val="fi-FI"/>
        </w:rPr>
        <w:t>k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ikäteen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364" w14:textId="77777777" w:rsidR="002F497C" w:rsidRPr="002F52B5" w:rsidRDefault="002F497C" w:rsidP="002F497C">
      <w:pPr>
        <w:pStyle w:val="Otsikko2"/>
        <w:rPr>
          <w:rFonts w:ascii="Times New Roman" w:hAnsi="Times New Roman" w:cs="Times New Roman"/>
          <w:lang w:val="fi-FI"/>
        </w:rPr>
      </w:pPr>
      <w:bookmarkStart w:id="174" w:name="_Toc477955603"/>
      <w:r w:rsidRPr="002F52B5">
        <w:rPr>
          <w:rFonts w:ascii="Times New Roman" w:hAnsi="Times New Roman" w:cs="Times New Roman"/>
          <w:lang w:val="fi-FI"/>
        </w:rPr>
        <w:t>Uusi lausuntopyyntö ORM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 (Order Message)</w:t>
      </w:r>
      <w:bookmarkEnd w:id="174"/>
    </w:p>
    <w:p w14:paraId="6C33B365" w14:textId="77777777" w:rsidR="002F497C" w:rsidRPr="00394B73" w:rsidRDefault="002F497C" w:rsidP="002F497C">
      <w:pPr>
        <w:pStyle w:val="Leipteksti"/>
        <w:ind w:left="567"/>
        <w:rPr>
          <w:rFonts w:ascii="Times New Roman" w:hAnsi="Times New Roman"/>
          <w:i/>
          <w:sz w:val="22"/>
          <w:szCs w:val="22"/>
          <w:lang w:val="en-US"/>
        </w:rPr>
      </w:pPr>
      <w:r w:rsidRPr="00394B73">
        <w:rPr>
          <w:rFonts w:ascii="Times New Roman" w:hAnsi="Times New Roman"/>
          <w:i/>
          <w:sz w:val="22"/>
          <w:szCs w:val="22"/>
          <w:lang w:val="en-US"/>
        </w:rPr>
        <w:t>ORM_O01 segmentit:</w:t>
      </w:r>
    </w:p>
    <w:p w14:paraId="6C33B366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</w:t>
      </w:r>
      <w:proofErr w:type="gramStart"/>
      <w:r w:rsidRPr="00394B73">
        <w:rPr>
          <w:rFonts w:ascii="Times New Roman" w:hAnsi="Times New Roman" w:cs="Times New Roman"/>
          <w:sz w:val="22"/>
          <w:szCs w:val="22"/>
          <w:lang w:val="en-US"/>
        </w:rPr>
        <w:t>on  ORM</w:t>
      </w:r>
      <w:proofErr w:type="gramEnd"/>
      <w:r w:rsidRPr="00394B73">
        <w:rPr>
          <w:rFonts w:ascii="Times New Roman" w:hAnsi="Times New Roman" w:cs="Times New Roman"/>
          <w:sz w:val="22"/>
          <w:szCs w:val="22"/>
          <w:lang w:val="en-US"/>
        </w:rPr>
        <w:t>^O01</w:t>
      </w:r>
    </w:p>
    <w:p w14:paraId="6C33B367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368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369" w14:textId="77777777" w:rsidR="002F497C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7B44ABAB" w14:textId="6A047B23" w:rsidR="00B00255" w:rsidRPr="00394B73" w:rsidRDefault="00B0025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OBX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Observation</w:t>
      </w:r>
    </w:p>
    <w:p w14:paraId="6C33B36A" w14:textId="77777777" w:rsidR="002F497C" w:rsidRPr="00394B73" w:rsidRDefault="0066701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2F497C" w:rsidRPr="00394B73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36B" w14:textId="77777777" w:rsidR="00B11678" w:rsidRPr="002F52B5" w:rsidRDefault="00B60C6F" w:rsidP="00B11678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75" w:name="_Toc477955604"/>
      <w:r w:rsidRPr="002F52B5">
        <w:rPr>
          <w:rFonts w:ascii="Times New Roman" w:hAnsi="Times New Roman" w:cs="Times New Roman"/>
          <w:szCs w:val="24"/>
        </w:rPr>
        <w:t>MSH-s</w:t>
      </w:r>
      <w:r w:rsidR="00B11678" w:rsidRPr="002F52B5">
        <w:rPr>
          <w:rFonts w:ascii="Times New Roman" w:hAnsi="Times New Roman" w:cs="Times New Roman"/>
          <w:szCs w:val="24"/>
        </w:rPr>
        <w:t>egmentti</w:t>
      </w:r>
      <w:bookmarkEnd w:id="175"/>
    </w:p>
    <w:p w14:paraId="6C33B36C" w14:textId="77777777" w:rsidR="00B11678" w:rsidRPr="00394B73" w:rsidRDefault="00B60C6F" w:rsidP="00B1167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>segmentti kuten tutkimuspyyntösanomassa.</w:t>
      </w:r>
      <w:r w:rsidR="00B11678" w:rsidRPr="00394B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B36D" w14:textId="77777777" w:rsidR="00B11678" w:rsidRPr="002F52B5" w:rsidRDefault="00B60C6F" w:rsidP="00B1167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6" w:name="_Toc477955605"/>
      <w:r w:rsidRPr="002F52B5">
        <w:rPr>
          <w:rFonts w:ascii="Times New Roman" w:hAnsi="Times New Roman" w:cs="Times New Roman"/>
          <w:szCs w:val="24"/>
        </w:rPr>
        <w:t>PID-s</w:t>
      </w:r>
      <w:r w:rsidR="00B11678" w:rsidRPr="002F52B5">
        <w:rPr>
          <w:rFonts w:ascii="Times New Roman" w:hAnsi="Times New Roman" w:cs="Times New Roman"/>
          <w:szCs w:val="24"/>
        </w:rPr>
        <w:t>egmentti (Patient Identification)</w:t>
      </w:r>
      <w:bookmarkEnd w:id="176"/>
    </w:p>
    <w:p w14:paraId="6C33B36E" w14:textId="77777777" w:rsidR="00B11678" w:rsidRPr="006C6659" w:rsidRDefault="00B11678" w:rsidP="00B11678"/>
    <w:p w14:paraId="6C33B36F" w14:textId="77777777" w:rsidR="00B11678" w:rsidRPr="00394B73" w:rsidRDefault="00987E1E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370" w14:textId="77777777" w:rsidR="00C27AD5" w:rsidRPr="002F52B5" w:rsidRDefault="00B60C6F" w:rsidP="00C27AD5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7" w:name="_Toc477955606"/>
      <w:r w:rsidRPr="002F52B5">
        <w:rPr>
          <w:rFonts w:ascii="Times New Roman" w:hAnsi="Times New Roman" w:cs="Times New Roman"/>
          <w:szCs w:val="24"/>
        </w:rPr>
        <w:t>ORC-s</w:t>
      </w:r>
      <w:r w:rsidR="00C27AD5" w:rsidRPr="002F52B5">
        <w:rPr>
          <w:rFonts w:ascii="Times New Roman" w:hAnsi="Times New Roman" w:cs="Times New Roman"/>
          <w:szCs w:val="24"/>
        </w:rPr>
        <w:t>egmentti (Common Order)</w:t>
      </w:r>
      <w:bookmarkEnd w:id="177"/>
    </w:p>
    <w:p w14:paraId="6C33B371" w14:textId="77777777" w:rsidR="00985C2E" w:rsidRPr="00394B73" w:rsidRDefault="00366DED" w:rsidP="00985C2E">
      <w:pPr>
        <w:spacing w:before="240" w:after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ORC-segmentti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pääosin kuten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tutkimuspyynnössä. ORC-1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tilatiedoksi </w:t>
      </w: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RF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, ORC-10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-kentässä välitetään tieto siitä, kuka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lausuntoa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pyytää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ja ORC-17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lausuntopyynnön tekevän organisaation tiedot. Pyydety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n tutkimuksen UID ei ole pakolli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nen, kuten ei myöskään tutkimuspyynnön luontiaika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2553"/>
        <w:gridCol w:w="703"/>
        <w:gridCol w:w="608"/>
        <w:gridCol w:w="3271"/>
      </w:tblGrid>
      <w:tr w:rsidR="00366DED" w:rsidRPr="006C6659" w14:paraId="6C33B377" w14:textId="77777777" w:rsidTr="00366DED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2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3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4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5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6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6C6659" w14:paraId="6C33B37E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7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7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7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7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37D" w14:textId="77777777" w:rsidR="00366DED" w:rsidRPr="00394B73" w:rsidRDefault="00366DED" w:rsidP="009F45D2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&lt;RF&gt;=</w:t>
            </w:r>
            <w:r w:rsidR="009F45D2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Refill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</w:t>
            </w:r>
          </w:p>
        </w:tc>
      </w:tr>
      <w:tr w:rsidR="00366DED" w:rsidRPr="0024019D" w14:paraId="6C33B384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8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8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82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8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Pyydetyn tutkimuksen UID</w:t>
            </w:r>
          </w:p>
        </w:tc>
      </w:tr>
      <w:tr w:rsidR="00366DED" w:rsidRPr="006C6659" w14:paraId="6C33B38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366DED" w:rsidRPr="006C6659" w14:paraId="6C33B390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E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Muutosaika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96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9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9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9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94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95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 henkilö</w:t>
            </w:r>
          </w:p>
        </w:tc>
      </w:tr>
      <w:tr w:rsidR="00366DED" w:rsidRPr="006C6659" w14:paraId="6C33B39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9A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9B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366DED" w:rsidRPr="006C6659" w14:paraId="6C33B3A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0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366DED" w:rsidRPr="006C6659" w14:paraId="6C33B3A8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7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DC75AF" w:rsidRPr="006C6659" w14:paraId="3BBE8E95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5B9A6565" w14:textId="6B185541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10.4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4D30B59F" w14:textId="2DDC382A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0B47E1C" w14:textId="1F8B9920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0756E0DA" w14:textId="497E1380" w:rsidR="00DC75AF" w:rsidRPr="00DC75AF" w:rsidRDefault="00DC75AF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2AFCB528" w14:textId="53FECF4E" w:rsidR="00DC75AF" w:rsidRPr="00DC75A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DC75AF" w:rsidRPr="00DC75A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366DED" w:rsidRPr="006C6659" w14:paraId="6C33B3AE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9" w14:textId="23FE2CE8" w:rsidR="00366DED" w:rsidRPr="00394B73" w:rsidRDefault="000A163E" w:rsidP="009B506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9B506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A" w14:textId="36445E99" w:rsidR="00366DED" w:rsidRPr="00394B73" w:rsidRDefault="009B5069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C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D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itteli</w:t>
            </w:r>
          </w:p>
        </w:tc>
      </w:tr>
      <w:tr w:rsidR="00EA5BC2" w:rsidRPr="006C6659" w14:paraId="6C33B3B4" w14:textId="77777777" w:rsidTr="001113FF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AF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10.13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B0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B1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B2" w14:textId="77777777" w:rsidR="00EA5BC2" w:rsidRPr="00394B73" w:rsidRDefault="00EA5BC2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B3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 tyyppi &lt;HETU&gt;</w:t>
            </w:r>
          </w:p>
        </w:tc>
      </w:tr>
      <w:tr w:rsidR="00366DED" w:rsidRPr="006C6659" w14:paraId="6C33B3B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B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B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B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Luontiaika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C0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B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B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B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BE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BF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366DED" w:rsidRPr="006C6659" w14:paraId="6C33B3C6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1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4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366DED" w:rsidRPr="006C6659" w14:paraId="6C33B3C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A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B" w14:textId="3002B886" w:rsidR="00366DED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D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0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366DED" w:rsidRPr="006C6659" w14:paraId="6C33B3D8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6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366DED" w:rsidRPr="006C6659" w14:paraId="6C33B3DE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C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D" w14:textId="0698BCAF" w:rsidR="00366DED" w:rsidRPr="00394B73" w:rsidRDefault="00366DED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E4" w14:textId="77777777" w:rsidTr="00366DED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DF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E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E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E2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E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3E5" w14:textId="77777777" w:rsidR="00366DED" w:rsidRPr="002F52B5" w:rsidRDefault="00987E1E" w:rsidP="00366D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8" w:name="_Toc477955607"/>
      <w:r w:rsidRPr="002F52B5">
        <w:rPr>
          <w:rFonts w:ascii="Times New Roman" w:hAnsi="Times New Roman" w:cs="Times New Roman"/>
          <w:szCs w:val="24"/>
        </w:rPr>
        <w:t>OBR-s</w:t>
      </w:r>
      <w:r w:rsidR="00366DED" w:rsidRPr="002F52B5">
        <w:rPr>
          <w:rFonts w:ascii="Times New Roman" w:hAnsi="Times New Roman" w:cs="Times New Roman"/>
          <w:szCs w:val="24"/>
        </w:rPr>
        <w:t>egmentti (Observation Request)</w:t>
      </w:r>
      <w:bookmarkEnd w:id="178"/>
    </w:p>
    <w:p w14:paraId="6C33B3E6" w14:textId="77777777" w:rsidR="002F497C" w:rsidRPr="00394B73" w:rsidRDefault="002F497C" w:rsidP="002F497C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pääosin kuten t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utkimuspyynnössä. OBR-3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tutkimuksen accession numero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jolle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pyydetään lausunto. OBR-31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kentässä on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tieto lausunnon kiireellisyydestä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3E7" w14:textId="77777777" w:rsidR="00366DED" w:rsidRPr="00394B73" w:rsidRDefault="00366DED" w:rsidP="00366DED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401"/>
        <w:gridCol w:w="716"/>
        <w:gridCol w:w="608"/>
        <w:gridCol w:w="3447"/>
      </w:tblGrid>
      <w:tr w:rsidR="00366DED" w:rsidRPr="00394B73" w14:paraId="6C33B3ED" w14:textId="77777777" w:rsidTr="00773BE6">
        <w:tc>
          <w:tcPr>
            <w:tcW w:w="8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394B73" w14:paraId="6C33B3F3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E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E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1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66DED" w:rsidRPr="00394B73" w14:paraId="6C33B3F9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7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Pyydetyn tutkimuksen UID</w:t>
            </w:r>
          </w:p>
        </w:tc>
      </w:tr>
      <w:tr w:rsidR="0093042A" w:rsidRPr="00394B73" w14:paraId="6C33B3FF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A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B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C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D" w14:textId="77777777" w:rsidR="0093042A" w:rsidRPr="00394B73" w:rsidRDefault="0093042A" w:rsidP="002F49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E" w14:textId="77777777" w:rsidR="0093042A" w:rsidRPr="00394B73" w:rsidRDefault="008B20ED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</w:t>
            </w:r>
            <w:r w:rsidR="005341DB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="0093042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366DED" w:rsidRPr="00394B73" w14:paraId="6C33B405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0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0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0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03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0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0B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6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9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0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366DED" w:rsidRPr="00394B73" w14:paraId="6C33B411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C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366DED" w:rsidRPr="00394B73" w14:paraId="6C33B41A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12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13" w14:textId="5B69A226" w:rsidR="00366DED" w:rsidRPr="00394B73" w:rsidRDefault="004800A8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1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1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6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417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418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419" w14:textId="77777777" w:rsidR="00366DED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773BE6" w:rsidRPr="00394B73" w14:paraId="16476867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5518E34E" w14:textId="0A6ACCE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36D51136" w14:textId="33791601" w:rsidR="00773BE6" w:rsidRPr="003A7C40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27021158" w14:textId="474E02FF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56036D0" w14:textId="16D5DA4A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272374DF" w14:textId="52F48A4F" w:rsidR="00773BE6" w:rsidRPr="00394B73" w:rsidRDefault="00773BE6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420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1B" w14:textId="3C27353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1C" w14:textId="64F9B8A4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1D" w14:textId="72F249D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1E" w14:textId="625C4153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1F" w14:textId="0C2B32DA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366DED" w:rsidRPr="00394B73" w14:paraId="6C33B42B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4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25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T</w:t>
            </w:r>
            <w:r w:rsidR="001F1C3C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426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&lt;A&gt; Kiireellisin</w:t>
            </w:r>
          </w:p>
          <w:p w14:paraId="6C33B427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&lt;B&gt;</w:t>
            </w:r>
          </w:p>
          <w:p w14:paraId="6C33B428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&lt;C&gt;</w:t>
            </w:r>
          </w:p>
          <w:p w14:paraId="6C33B429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42A" w14:textId="77777777" w:rsidR="00366DED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366DED" w:rsidRPr="00394B73" w14:paraId="6C33B431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366DED" w:rsidRPr="00394B73" w14:paraId="6C33B437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3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3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3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35" w14:textId="77777777" w:rsidR="00366DED" w:rsidRPr="00394B73" w:rsidRDefault="002256D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36" w14:textId="77777777" w:rsidR="00366DED" w:rsidRPr="00394B73" w:rsidRDefault="00D6581D" w:rsidP="002256D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366DED" w:rsidRPr="00394B73" w14:paraId="6C33B442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3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3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C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43D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43E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43F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440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441" w14:textId="77777777" w:rsidR="00366DED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&lt;OTHE&gt; muu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366DED" w:rsidRPr="00394B73" w14:paraId="6C33B448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4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4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Reason </w:t>
            </w:r>
            <w:proofErr w:type="gramStart"/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For</w:t>
            </w:r>
            <w:proofErr w:type="gramEnd"/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Study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4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4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4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51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4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4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4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4C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4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Lausunto pyydetään </w:t>
            </w:r>
          </w:p>
          <w:p w14:paraId="6C33B44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lausunto pyydetään</w:t>
            </w:r>
          </w:p>
          <w:p w14:paraId="6C33B44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lausunto kiireellinen</w:t>
            </w:r>
          </w:p>
          <w:p w14:paraId="6C33B45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366DED" w:rsidRPr="00394B73" w14:paraId="6C33B457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5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5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56" w14:textId="77777777" w:rsidR="00366DED" w:rsidRPr="00394B73" w:rsidRDefault="00366DED" w:rsidP="0093042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</w:tc>
      </w:tr>
    </w:tbl>
    <w:p w14:paraId="6C33B458" w14:textId="77777777" w:rsidR="00366DED" w:rsidRDefault="00366DED" w:rsidP="00366DED">
      <w:pPr>
        <w:rPr>
          <w:szCs w:val="20"/>
          <w:lang w:val="fi-FI"/>
        </w:rPr>
      </w:pPr>
    </w:p>
    <w:p w14:paraId="6C33B459" w14:textId="77777777" w:rsidR="008B20ED" w:rsidRPr="002F52B5" w:rsidRDefault="008B20ED" w:rsidP="008B20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79" w:name="_Toc477955608"/>
      <w:r w:rsidRPr="002F52B5">
        <w:rPr>
          <w:rFonts w:ascii="Times New Roman" w:hAnsi="Times New Roman" w:cs="Times New Roman"/>
          <w:szCs w:val="24"/>
          <w:lang w:val="fi-FI"/>
        </w:rPr>
        <w:t>OBX-segmentti (Result)</w:t>
      </w:r>
      <w:bookmarkEnd w:id="179"/>
    </w:p>
    <w:p w14:paraId="6C33B45A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tehdyn tutkimuksen tiedot. </w:t>
      </w:r>
    </w:p>
    <w:p w14:paraId="6C33B45B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309"/>
        <w:gridCol w:w="702"/>
        <w:gridCol w:w="608"/>
        <w:gridCol w:w="3560"/>
      </w:tblGrid>
      <w:tr w:rsidR="008B20ED" w:rsidRPr="00394B73" w14:paraId="6C33B461" w14:textId="77777777" w:rsidTr="00037316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D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F" w14:textId="77777777" w:rsidR="008B20ED" w:rsidRPr="00394B73" w:rsidRDefault="008B20ED" w:rsidP="00037316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6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B20ED" w:rsidRPr="00394B73" w14:paraId="6C33B467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3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5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&lt;1&gt;Toistumanumero </w:t>
            </w:r>
          </w:p>
        </w:tc>
      </w:tr>
      <w:tr w:rsidR="008B20ED" w:rsidRPr="00394B73" w14:paraId="6C33B46D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8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9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A" w14:textId="3520CF7A" w:rsidR="008B20ED" w:rsidRPr="00394B73" w:rsidRDefault="00176AB7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B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C" w14:textId="01C0BD91" w:rsidR="008B20ED" w:rsidRPr="00394B73" w:rsidRDefault="008B20ED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8B20ED" w:rsidRPr="00394B73" w14:paraId="6C33B473" w14:textId="77777777" w:rsidTr="00037316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46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46F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47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471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47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B20ED" w:rsidRPr="00394B73" w14:paraId="6C33B479" w14:textId="77777777" w:rsidTr="00037316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47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475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47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477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478" w14:textId="6AE4DDB4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&lt;Study</w:t>
            </w:r>
            <w:r w:rsidR="00BA3510">
              <w:rPr>
                <w:rFonts w:ascii="Times New Roman" w:hAnsi="Times New Roman"/>
                <w:b/>
                <w:sz w:val="22"/>
                <w:szCs w:val="22"/>
              </w:rPr>
              <w:t>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UID&gt; Tutkimuksen UID</w:t>
            </w:r>
          </w:p>
        </w:tc>
      </w:tr>
      <w:tr w:rsidR="008B20ED" w:rsidRPr="00394B73" w14:paraId="6C33B47F" w14:textId="77777777" w:rsidTr="00037316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7A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7B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7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7D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7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 Instance UID)</w:t>
            </w:r>
          </w:p>
        </w:tc>
      </w:tr>
    </w:tbl>
    <w:p w14:paraId="6C33B480" w14:textId="77777777" w:rsidR="008B20ED" w:rsidRPr="00394B73" w:rsidRDefault="008B20ED" w:rsidP="008B20E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481" w14:textId="301E9DD2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482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0" w:name="_Toc477955609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80"/>
    </w:p>
    <w:p w14:paraId="6C33B483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OBX-segmentti. </w:t>
      </w:r>
    </w:p>
    <w:p w14:paraId="6C33B484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1" w:name="_Toc477955610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81"/>
    </w:p>
    <w:p w14:paraId="6C33B485" w14:textId="7F1AC593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on tyyppinä on yksilöllinen UID. K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entän arvo 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86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82" w:name="_Toc477955611"/>
      <w:r w:rsidRPr="00D46755">
        <w:rPr>
          <w:rFonts w:ascii="Times New Roman" w:hAnsi="Times New Roman" w:cs="Times New Roman"/>
          <w:sz w:val="22"/>
          <w:szCs w:val="22"/>
          <w:lang w:val="fi-FI"/>
        </w:rPr>
        <w:t>OBX-3 Observation Identifier</w:t>
      </w:r>
      <w:bookmarkEnd w:id="182"/>
    </w:p>
    <w:p w14:paraId="6C33B487" w14:textId="1635CC89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Lisätiedon tyyppi on 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UID.</w:t>
      </w:r>
    </w:p>
    <w:p w14:paraId="6C33B488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83" w:name="_Toc477955612"/>
      <w:r w:rsidRPr="00D46755">
        <w:rPr>
          <w:rFonts w:ascii="Times New Roman" w:hAnsi="Times New Roman" w:cs="Times New Roman"/>
          <w:sz w:val="22"/>
          <w:szCs w:val="22"/>
          <w:lang w:val="fi-FI"/>
        </w:rPr>
        <w:t>OBX-5 Observation Value</w:t>
      </w:r>
      <w:bookmarkEnd w:id="183"/>
    </w:p>
    <w:p w14:paraId="6C33B489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48A" w14:textId="77777777" w:rsidR="00B11678" w:rsidRPr="002F52B5" w:rsidRDefault="00987E1E" w:rsidP="00B11678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84" w:name="_Toc477955613"/>
      <w:r w:rsidRPr="002F52B5">
        <w:rPr>
          <w:rFonts w:ascii="Times New Roman" w:hAnsi="Times New Roman" w:cs="Times New Roman"/>
          <w:szCs w:val="24"/>
          <w:lang w:val="en-US"/>
        </w:rPr>
        <w:t>NTE-s</w:t>
      </w:r>
      <w:r w:rsidR="00B11678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184"/>
    </w:p>
    <w:p w14:paraId="6C33B48B" w14:textId="411AA79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NTE-segmentissä voidaan välittää lausuntopyyntöön liittyvät kommentit. </w:t>
      </w:r>
      <w:r w:rsidR="002E32CE" w:rsidRPr="00394B73">
        <w:rPr>
          <w:rFonts w:ascii="Times New Roman" w:hAnsi="Times New Roman" w:cs="Times New Roman"/>
          <w:sz w:val="22"/>
          <w:szCs w:val="22"/>
          <w:lang w:val="fi-FI"/>
        </w:rPr>
        <w:t>Segmentti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ei ole pakollinen.</w:t>
      </w:r>
    </w:p>
    <w:p w14:paraId="6C33B48C" w14:textId="7777777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B11678" w:rsidRPr="00394B73" w14:paraId="6C33B492" w14:textId="77777777" w:rsidTr="00A72F5A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F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11678" w:rsidRPr="00394B73" w14:paraId="6C33B498" w14:textId="77777777" w:rsidTr="00A72F5A">
        <w:tc>
          <w:tcPr>
            <w:tcW w:w="806" w:type="dxa"/>
            <w:tcBorders>
              <w:bottom w:val="dashed" w:sz="4" w:space="0" w:color="auto"/>
            </w:tcBorders>
          </w:tcPr>
          <w:p w14:paraId="6C33B49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94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95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96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97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B11678" w:rsidRPr="00394B73" w14:paraId="6C33B49F" w14:textId="77777777" w:rsidTr="00A72F5A">
        <w:tc>
          <w:tcPr>
            <w:tcW w:w="806" w:type="dxa"/>
            <w:tcBorders>
              <w:bottom w:val="single" w:sz="4" w:space="0" w:color="000000"/>
            </w:tcBorders>
          </w:tcPr>
          <w:p w14:paraId="6C33B499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49A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49B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49C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49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49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B11678" w:rsidRPr="00394B73" w14:paraId="6C33B4A5" w14:textId="77777777" w:rsidTr="00A72F5A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A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A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A2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A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A4" w14:textId="77777777" w:rsidR="00B11678" w:rsidRPr="00394B73" w:rsidRDefault="00B11678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4A6" w14:textId="77777777" w:rsidR="00B11678" w:rsidRPr="00394B73" w:rsidRDefault="00B11678" w:rsidP="00B11678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4A7" w14:textId="65133A3B" w:rsidR="00B11678" w:rsidRPr="00394B73" w:rsidRDefault="00B11678" w:rsidP="00B1167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|1|Notes|Pyydetään lisälausunto</w:t>
      </w:r>
    </w:p>
    <w:p w14:paraId="6C33B4A8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9" w14:textId="689B892D" w:rsidR="00707AC0" w:rsidRDefault="00707AC0">
      <w:pPr>
        <w:spacing w:line="240" w:lineRule="auto"/>
        <w:rPr>
          <w:ins w:id="185" w:author="Timo Kaskinen" w:date="2017-03-22T13:59:00Z"/>
          <w:b/>
          <w:sz w:val="18"/>
          <w:szCs w:val="18"/>
          <w:lang w:val="fi-FI"/>
        </w:rPr>
      </w:pPr>
      <w:ins w:id="186" w:author="Timo Kaskinen" w:date="2017-03-22T13:59:00Z">
        <w:r>
          <w:rPr>
            <w:b/>
            <w:sz w:val="18"/>
            <w:szCs w:val="18"/>
            <w:lang w:val="fi-FI"/>
          </w:rPr>
          <w:br w:type="page"/>
        </w:r>
      </w:ins>
    </w:p>
    <w:p w14:paraId="6C33B4BC" w14:textId="77777777" w:rsidR="00A550D9" w:rsidRPr="002F52B5" w:rsidRDefault="00A550D9" w:rsidP="00A550D9">
      <w:pPr>
        <w:pStyle w:val="Otsikko1"/>
        <w:rPr>
          <w:rFonts w:ascii="Times New Roman" w:hAnsi="Times New Roman" w:cs="Times New Roman"/>
          <w:lang w:val="fi-FI"/>
        </w:rPr>
      </w:pPr>
      <w:bookmarkStart w:id="187" w:name="_Toc477955614"/>
      <w:r w:rsidRPr="002F52B5">
        <w:rPr>
          <w:rFonts w:ascii="Times New Roman" w:hAnsi="Times New Roman" w:cs="Times New Roman"/>
          <w:lang w:val="fi-FI"/>
        </w:rPr>
        <w:t>Tutkimussanoma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87"/>
    </w:p>
    <w:p w14:paraId="6C33B4BD" w14:textId="77777777" w:rsidR="00A550D9" w:rsidRPr="00394B73" w:rsidRDefault="00A550D9" w:rsidP="00A550D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tutkimustieto. </w:t>
      </w:r>
      <w:r w:rsidR="00A30381" w:rsidRPr="00394B73">
        <w:rPr>
          <w:rFonts w:ascii="Times New Roman" w:hAnsi="Times New Roman" w:cs="Times New Roman"/>
          <w:sz w:val="22"/>
          <w:szCs w:val="22"/>
          <w:lang w:val="fi-FI"/>
        </w:rPr>
        <w:t>Tätä sanomaa käytetään myös päivityssanomien yhteydessä (OBR:25 = F).</w:t>
      </w:r>
    </w:p>
    <w:p w14:paraId="6C33B4BE" w14:textId="77777777" w:rsidR="00A550D9" w:rsidRPr="002F52B5" w:rsidRDefault="00A550D9" w:rsidP="00A550D9">
      <w:pPr>
        <w:pStyle w:val="Otsikko2"/>
        <w:rPr>
          <w:rFonts w:ascii="Times New Roman" w:hAnsi="Times New Roman" w:cs="Times New Roman"/>
          <w:lang w:val="en-US"/>
        </w:rPr>
      </w:pPr>
      <w:bookmarkStart w:id="188" w:name="_Toc477955615"/>
      <w:r w:rsidRPr="002F52B5">
        <w:rPr>
          <w:rFonts w:ascii="Times New Roman" w:hAnsi="Times New Roman" w:cs="Times New Roman"/>
          <w:lang w:val="en-US"/>
        </w:rPr>
        <w:t>Tutkimus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188"/>
    </w:p>
    <w:p w14:paraId="6C33B4BF" w14:textId="77777777" w:rsidR="00A550D9" w:rsidRPr="00394B73" w:rsidRDefault="00232BA0" w:rsidP="00A550D9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en-US"/>
        </w:rPr>
        <w:t>ORU</w:t>
      </w:r>
      <w:r w:rsidR="001B4096" w:rsidRPr="00394B73">
        <w:rPr>
          <w:rFonts w:ascii="Times New Roman" w:hAnsi="Times New Roman"/>
          <w:sz w:val="22"/>
          <w:szCs w:val="22"/>
          <w:lang w:val="fi-FI"/>
        </w:rPr>
        <w:t>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/>
          <w:sz w:val="22"/>
          <w:szCs w:val="22"/>
          <w:lang w:val="en-US"/>
        </w:rPr>
        <w:t>01 segmentit:</w:t>
      </w:r>
    </w:p>
    <w:p w14:paraId="6C33B4C0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</w:t>
      </w:r>
      <w:proofErr w:type="gramStart"/>
      <w:r w:rsidRPr="00394B73">
        <w:rPr>
          <w:rFonts w:ascii="Times New Roman" w:hAnsi="Times New Roman" w:cs="Times New Roman"/>
          <w:sz w:val="22"/>
          <w:szCs w:val="22"/>
          <w:lang w:val="en-US"/>
        </w:rPr>
        <w:t>on  OR</w:t>
      </w:r>
      <w:r w:rsidR="00513942" w:rsidRPr="00394B73">
        <w:rPr>
          <w:rFonts w:ascii="Times New Roman" w:hAnsi="Times New Roman" w:cs="Times New Roman"/>
          <w:sz w:val="22"/>
          <w:szCs w:val="22"/>
          <w:lang w:val="en-US"/>
        </w:rPr>
        <w:t>U</w:t>
      </w:r>
      <w:proofErr w:type="gramEnd"/>
      <w:r w:rsidR="00900327" w:rsidRPr="00394B73">
        <w:rPr>
          <w:rFonts w:ascii="Times New Roman" w:hAnsi="Times New Roman" w:cs="Times New Roman"/>
          <w:sz w:val="22"/>
          <w:szCs w:val="22"/>
          <w:lang w:val="en-US"/>
        </w:rPr>
        <w:t>^</w:t>
      </w:r>
      <w:r w:rsidR="000D7781" w:rsidRPr="00394B73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01</w:t>
      </w:r>
    </w:p>
    <w:p w14:paraId="6C33B4C1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4C2" w14:textId="01336049" w:rsidR="00960D90" w:rsidRPr="00394B73" w:rsidRDefault="00960D9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ab/>
        <w:t>[PV1 – Patient visit]</w:t>
      </w:r>
    </w:p>
    <w:p w14:paraId="6C33B4C3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4C4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4C5" w14:textId="734BB79C" w:rsidR="00A550D9" w:rsidRPr="001A1C2B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1A1C2B">
        <w:rPr>
          <w:rFonts w:ascii="Times New Roman" w:hAnsi="Times New Roman" w:cs="Times New Roman"/>
          <w:sz w:val="22"/>
          <w:szCs w:val="22"/>
          <w:lang w:val="fi-FI"/>
        </w:rPr>
        <w:t>{</w:t>
      </w:r>
      <w:r w:rsidR="00A550D9" w:rsidRPr="001A1C2B">
        <w:rPr>
          <w:rFonts w:ascii="Times New Roman" w:hAnsi="Times New Roman" w:cs="Times New Roman"/>
          <w:sz w:val="22"/>
          <w:szCs w:val="22"/>
          <w:lang w:val="fi-FI"/>
        </w:rPr>
        <w:t>OBX – Result</w:t>
      </w:r>
      <w:r w:rsidRPr="001A1C2B">
        <w:rPr>
          <w:rFonts w:ascii="Times New Roman" w:hAnsi="Times New Roman" w:cs="Times New Roman"/>
          <w:sz w:val="22"/>
          <w:szCs w:val="22"/>
          <w:lang w:val="fi-FI"/>
        </w:rPr>
        <w:t>}</w:t>
      </w:r>
      <w:r w:rsidR="001A1C2B" w:rsidRPr="001A1C2B">
        <w:rPr>
          <w:rFonts w:ascii="Times New Roman" w:hAnsi="Times New Roman" w:cs="Times New Roman"/>
          <w:sz w:val="22"/>
          <w:szCs w:val="22"/>
          <w:lang w:val="fi-FI"/>
        </w:rPr>
        <w:t xml:space="preserve"> (</w:t>
      </w:r>
      <w:r w:rsidR="001A1C2B">
        <w:rPr>
          <w:rFonts w:ascii="Times New Roman" w:hAnsi="Times New Roman" w:cs="Times New Roman"/>
          <w:sz w:val="22"/>
          <w:szCs w:val="22"/>
          <w:lang w:val="fi-FI"/>
        </w:rPr>
        <w:t>katso alaluvusta tarkemmin)</w:t>
      </w:r>
    </w:p>
    <w:p w14:paraId="6C33B4C6" w14:textId="77777777" w:rsidR="0061327E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199B82DC" w14:textId="77777777" w:rsidR="00C61142" w:rsidRPr="00394B73" w:rsidRDefault="00C6114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[BLG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Billing]</w:t>
      </w:r>
    </w:p>
    <w:p w14:paraId="6C33B4C7" w14:textId="174D07DD" w:rsidR="00D85DA6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</w:t>
      </w:r>
      <w:r w:rsidR="003C4D1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C4D11"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 Viivästystieto]</w:t>
      </w:r>
    </w:p>
    <w:p w14:paraId="6C33B4C8" w14:textId="77777777" w:rsidR="00A550D9" w:rsidRPr="002F52B5" w:rsidRDefault="00987E1E" w:rsidP="00A550D9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89" w:name="_Toc477955616"/>
      <w:r w:rsidRPr="002F52B5">
        <w:rPr>
          <w:rFonts w:ascii="Times New Roman" w:hAnsi="Times New Roman" w:cs="Times New Roman"/>
          <w:szCs w:val="24"/>
        </w:rPr>
        <w:t>MSH-s</w:t>
      </w:r>
      <w:r w:rsidR="00A550D9" w:rsidRPr="002F52B5">
        <w:rPr>
          <w:rFonts w:ascii="Times New Roman" w:hAnsi="Times New Roman" w:cs="Times New Roman"/>
          <w:szCs w:val="24"/>
        </w:rPr>
        <w:t>egmentti</w:t>
      </w:r>
      <w:bookmarkEnd w:id="189"/>
    </w:p>
    <w:p w14:paraId="6C33B4C9" w14:textId="0F0D97A2" w:rsidR="00A550D9" w:rsidRPr="00394B73" w:rsidRDefault="00987E1E" w:rsidP="00A550D9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>segmentin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kentän 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 xml:space="preserve">9 arvo on 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ORU^</w:t>
      </w:r>
      <w:r w:rsidR="000D7781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2571"/>
        <w:gridCol w:w="562"/>
        <w:gridCol w:w="608"/>
        <w:gridCol w:w="3537"/>
      </w:tblGrid>
      <w:tr w:rsidR="00A550D9" w:rsidRPr="00394B73" w14:paraId="6C33B4CF" w14:textId="77777777" w:rsidTr="00DD024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A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B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C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550D9" w:rsidRPr="00394B73" w14:paraId="6C33B4D5" w14:textId="77777777" w:rsidTr="00DD0245">
        <w:tc>
          <w:tcPr>
            <w:tcW w:w="695" w:type="dxa"/>
            <w:tcBorders>
              <w:bottom w:val="dashed" w:sz="4" w:space="0" w:color="auto"/>
            </w:tcBorders>
          </w:tcPr>
          <w:p w14:paraId="6C33B4D0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4D1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D2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D3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D4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A550D9" w:rsidRPr="00394B73" w14:paraId="6C33B4DB" w14:textId="77777777" w:rsidTr="00DD0245">
        <w:tc>
          <w:tcPr>
            <w:tcW w:w="695" w:type="dxa"/>
            <w:tcBorders>
              <w:top w:val="dashed" w:sz="4" w:space="0" w:color="auto"/>
              <w:bottom w:val="dashed" w:sz="4" w:space="0" w:color="auto"/>
            </w:tcBorders>
          </w:tcPr>
          <w:p w14:paraId="6C33B4D6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4D7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B4D8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4D9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  <w:bottom w:val="dashed" w:sz="4" w:space="0" w:color="auto"/>
            </w:tcBorders>
          </w:tcPr>
          <w:p w14:paraId="6C33B4DA" w14:textId="77777777" w:rsidR="00A550D9" w:rsidRPr="00394B73" w:rsidRDefault="00624FB5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ORU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A550D9" w:rsidRPr="00394B73" w14:paraId="6C33B4E1" w14:textId="77777777" w:rsidTr="00DD0245">
        <w:tc>
          <w:tcPr>
            <w:tcW w:w="695" w:type="dxa"/>
            <w:tcBorders>
              <w:top w:val="dashed" w:sz="4" w:space="0" w:color="auto"/>
            </w:tcBorders>
          </w:tcPr>
          <w:p w14:paraId="6C33B4DC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</w:tcBorders>
          </w:tcPr>
          <w:p w14:paraId="6C33B4D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B4D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B4DF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</w:tcBorders>
          </w:tcPr>
          <w:p w14:paraId="6C33B4E0" w14:textId="77777777" w:rsidR="00A550D9" w:rsidRPr="00394B73" w:rsidRDefault="00624FB5" w:rsidP="000D7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0D7781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01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4E2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0" w:name="_Toc477955617"/>
      <w:r w:rsidRPr="002F52B5">
        <w:rPr>
          <w:rFonts w:ascii="Times New Roman" w:hAnsi="Times New Roman" w:cs="Times New Roman"/>
          <w:szCs w:val="24"/>
        </w:rPr>
        <w:t>PID-s</w:t>
      </w:r>
      <w:r w:rsidR="00A550D9" w:rsidRPr="002F52B5">
        <w:rPr>
          <w:rFonts w:ascii="Times New Roman" w:hAnsi="Times New Roman" w:cs="Times New Roman"/>
          <w:szCs w:val="24"/>
        </w:rPr>
        <w:t>egmentti (Patient Identification)</w:t>
      </w:r>
      <w:bookmarkEnd w:id="190"/>
    </w:p>
    <w:p w14:paraId="6C33B4E3" w14:textId="77777777" w:rsidR="00A550D9" w:rsidRPr="006C6659" w:rsidRDefault="00A550D9" w:rsidP="00A550D9"/>
    <w:p w14:paraId="6C33B4E4" w14:textId="77777777" w:rsidR="00A550D9" w:rsidRPr="00394B73" w:rsidRDefault="00987E1E" w:rsidP="00FE065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segmentissä palautetaan tutkimukseen liittyvä keskeinen potilastieto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Sisältö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sama kuin tutkimuspyyntösanomassa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E5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1" w:name="_Toc477955618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91"/>
    </w:p>
    <w:p w14:paraId="6C33B4E6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4E7" w14:textId="77777777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4E8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2" w:name="_Toc477955619"/>
      <w:r w:rsidRPr="002F52B5">
        <w:rPr>
          <w:rFonts w:ascii="Times New Roman" w:hAnsi="Times New Roman" w:cs="Times New Roman"/>
          <w:szCs w:val="24"/>
        </w:rPr>
        <w:t>ORC-s</w:t>
      </w:r>
      <w:r w:rsidR="00A550D9" w:rsidRPr="002F52B5">
        <w:rPr>
          <w:rFonts w:ascii="Times New Roman" w:hAnsi="Times New Roman" w:cs="Times New Roman"/>
          <w:szCs w:val="24"/>
        </w:rPr>
        <w:t>egmentti (</w:t>
      </w:r>
      <w:r w:rsidR="00FE08CE" w:rsidRPr="002F52B5">
        <w:rPr>
          <w:rFonts w:ascii="Times New Roman" w:hAnsi="Times New Roman" w:cs="Times New Roman"/>
          <w:szCs w:val="24"/>
        </w:rPr>
        <w:t>Observation Request</w:t>
      </w:r>
      <w:r w:rsidR="00A550D9" w:rsidRPr="002F52B5">
        <w:rPr>
          <w:rFonts w:ascii="Times New Roman" w:hAnsi="Times New Roman" w:cs="Times New Roman"/>
          <w:szCs w:val="24"/>
        </w:rPr>
        <w:t>)</w:t>
      </w:r>
      <w:bookmarkEnd w:id="192"/>
    </w:p>
    <w:p w14:paraId="6C33B4E9" w14:textId="77777777" w:rsidR="00FE0657" w:rsidRPr="006C6659" w:rsidRDefault="00FE0657" w:rsidP="00FE0657"/>
    <w:p w14:paraId="6C33B4EA" w14:textId="77777777" w:rsidR="00FE0657" w:rsidRPr="00394B73" w:rsidRDefault="00987E1E" w:rsidP="00FE0657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FE0657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512"/>
        <w:gridCol w:w="555"/>
        <w:gridCol w:w="608"/>
        <w:gridCol w:w="3573"/>
      </w:tblGrid>
      <w:tr w:rsidR="00FE0657" w:rsidRPr="00394B73" w14:paraId="6C33B4F0" w14:textId="77777777" w:rsidTr="00DD024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C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FE0657" w:rsidRPr="00394B73" w14:paraId="6C33B4F6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2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4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5" w14:textId="77777777" w:rsidR="006F42B1" w:rsidRPr="00394B73" w:rsidRDefault="00FE0657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FE0657" w:rsidRPr="00394B73" w14:paraId="6C33B4FC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9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A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FE0657" w:rsidRPr="00394B73" w14:paraId="6C33B50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4F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4F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4F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0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FE0657" w:rsidRPr="00394B73" w14:paraId="6C33B50C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4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5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6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50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&lt;SC&gt;=T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utkimus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otettu käsittelyyn</w:t>
            </w:r>
          </w:p>
          <w:p w14:paraId="6C33B509" w14:textId="77777777" w:rsidR="002B4DC1" w:rsidRPr="00394B73" w:rsidRDefault="00987E1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&lt;OC&gt;=Tutkimuksen</w:t>
            </w:r>
            <w:r w:rsidR="002B4DC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peruminen</w:t>
            </w:r>
          </w:p>
          <w:p w14:paraId="6C33B50A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  <w:p w14:paraId="6C33B50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&lt;DC&gt;=Tutkimus keskeytetty</w:t>
            </w:r>
          </w:p>
        </w:tc>
      </w:tr>
      <w:tr w:rsidR="00DD0245" w:rsidRPr="00394B73" w14:paraId="6C33B51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1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1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513" w14:textId="77777777" w:rsidR="00206CBF" w:rsidRPr="00394B73" w:rsidRDefault="00206CBF" w:rsidP="00FE0657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514" w14:textId="50D5757F" w:rsidR="002C7889" w:rsidRPr="00394B73" w:rsidRDefault="002C7889" w:rsidP="002C78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515" w14:textId="77777777" w:rsidR="006F42B1" w:rsidRPr="002F52B5" w:rsidRDefault="006F42B1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93" w:name="_Toc477955620"/>
      <w:r w:rsidRPr="002F52B5">
        <w:rPr>
          <w:rFonts w:ascii="Times New Roman" w:hAnsi="Times New Roman" w:cs="Times New Roman"/>
          <w:sz w:val="22"/>
          <w:szCs w:val="22"/>
        </w:rPr>
        <w:t>ORC-1 Order Control</w:t>
      </w:r>
      <w:bookmarkEnd w:id="193"/>
    </w:p>
    <w:p w14:paraId="6C33B516" w14:textId="77777777" w:rsidR="006F42B1" w:rsidRPr="00394B73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OK, pyyntö hyväksytty. </w:t>
      </w:r>
    </w:p>
    <w:p w14:paraId="6C33B517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94" w:name="_Toc477955621"/>
      <w:r w:rsidRPr="002F52B5">
        <w:rPr>
          <w:rFonts w:ascii="Times New Roman" w:hAnsi="Times New Roman" w:cs="Times New Roman"/>
          <w:sz w:val="22"/>
          <w:szCs w:val="22"/>
        </w:rPr>
        <w:t xml:space="preserve">ORC-2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194"/>
    </w:p>
    <w:p w14:paraId="6C33B518" w14:textId="16A687EF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519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95" w:name="_Toc477955622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580F8F" w:rsidRPr="002F52B5">
        <w:rPr>
          <w:rFonts w:ascii="Times New Roman" w:hAnsi="Times New Roman" w:cs="Times New Roman"/>
          <w:sz w:val="22"/>
          <w:szCs w:val="22"/>
        </w:rPr>
        <w:t>4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Group Number</w:t>
      </w:r>
      <w:bookmarkEnd w:id="195"/>
    </w:p>
    <w:p w14:paraId="6C33B51A" w14:textId="77777777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51B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96" w:name="_Toc477955623"/>
      <w:r w:rsidRPr="002F52B5">
        <w:rPr>
          <w:rFonts w:ascii="Times New Roman" w:hAnsi="Times New Roman" w:cs="Times New Roman"/>
          <w:sz w:val="22"/>
          <w:szCs w:val="22"/>
          <w:lang w:val="fi-FI"/>
        </w:rPr>
        <w:t>ORC-5 Order Status</w:t>
      </w:r>
      <w:bookmarkEnd w:id="196"/>
    </w:p>
    <w:p w14:paraId="6C33B51C" w14:textId="77777777" w:rsidR="00427A6A" w:rsidRPr="00394B73" w:rsidRDefault="002375E2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tila. </w:t>
      </w:r>
    </w:p>
    <w:p w14:paraId="6C33B51D" w14:textId="77777777" w:rsidR="00427A6A" w:rsidRPr="00394B73" w:rsidRDefault="00427A6A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3636"/>
        <w:gridCol w:w="3584"/>
      </w:tblGrid>
      <w:tr w:rsidR="00427A6A" w:rsidRPr="00394B73" w14:paraId="6C33B521" w14:textId="77777777" w:rsidTr="00091004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F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Tilan selite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2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Tarkentava kommentti</w:t>
            </w:r>
          </w:p>
        </w:tc>
      </w:tr>
      <w:tr w:rsidR="00427A6A" w:rsidRPr="00707AC0" w14:paraId="6C33B525" w14:textId="77777777" w:rsidTr="00091004">
        <w:tc>
          <w:tcPr>
            <w:tcW w:w="745" w:type="dxa"/>
            <w:tcBorders>
              <w:bottom w:val="dashed" w:sz="4" w:space="0" w:color="auto"/>
            </w:tcBorders>
          </w:tcPr>
          <w:p w14:paraId="6C33B522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523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valmis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524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Mikäli tutkimukselle ei ole pyydetty lausuntoa (OBR-31.CE.1 on 0).</w:t>
            </w:r>
          </w:p>
        </w:tc>
      </w:tr>
      <w:tr w:rsidR="00427A6A" w:rsidRPr="00394B73" w14:paraId="6C33B529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6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7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keskeytetty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8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7A6A" w:rsidRPr="00394B73" w14:paraId="6C33B52D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A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B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Tutkimuksen peruminen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C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Aloitettu tutkimus perutaan</w:t>
            </w:r>
          </w:p>
        </w:tc>
      </w:tr>
      <w:tr w:rsidR="00427A6A" w:rsidRPr="00394B73" w14:paraId="6C33B531" w14:textId="77777777" w:rsidTr="00091004">
        <w:tc>
          <w:tcPr>
            <w:tcW w:w="745" w:type="dxa"/>
            <w:tcBorders>
              <w:bottom w:val="single" w:sz="4" w:space="0" w:color="000000"/>
            </w:tcBorders>
          </w:tcPr>
          <w:p w14:paraId="6C33B52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SC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52F" w14:textId="05B9BAC5" w:rsidR="00427A6A" w:rsidRPr="00394B73" w:rsidRDefault="001B5515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otettu käsittelyyn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53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 on otettu käsittelyyn</w:t>
            </w:r>
          </w:p>
        </w:tc>
      </w:tr>
    </w:tbl>
    <w:p w14:paraId="6C33B532" w14:textId="77777777" w:rsidR="002E32CE" w:rsidRPr="002F52B5" w:rsidRDefault="002E32CE" w:rsidP="002E32C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97" w:name="_Toc477955624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197"/>
    </w:p>
    <w:p w14:paraId="6C33B533" w14:textId="3FF1911C" w:rsidR="002E32CE" w:rsidRPr="00394B73" w:rsidRDefault="002E32CE" w:rsidP="002E32C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: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simerkiksi aika, kun tutkimus on otettu käsittelyyn.</w:t>
      </w:r>
    </w:p>
    <w:p w14:paraId="6C33B54A" w14:textId="77777777" w:rsidR="00FE08CE" w:rsidRPr="002F52B5" w:rsidRDefault="00987E1E" w:rsidP="00034E8E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198" w:name="_Toc477955625"/>
      <w:r w:rsidRPr="002F52B5">
        <w:rPr>
          <w:rFonts w:ascii="Times New Roman" w:hAnsi="Times New Roman" w:cs="Times New Roman"/>
          <w:szCs w:val="24"/>
          <w:lang w:val="fi-FI"/>
        </w:rPr>
        <w:t>OBR-s</w:t>
      </w:r>
      <w:r w:rsidR="00FE08CE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198"/>
    </w:p>
    <w:p w14:paraId="6C33B54B" w14:textId="77777777" w:rsidR="00034E8E" w:rsidRPr="006C6659" w:rsidRDefault="00034E8E" w:rsidP="00034E8E">
      <w:pPr>
        <w:rPr>
          <w:lang w:val="fi-FI"/>
        </w:rPr>
      </w:pPr>
    </w:p>
    <w:p w14:paraId="6C33B54C" w14:textId="77777777" w:rsidR="00034E8E" w:rsidRPr="00394B73" w:rsidRDefault="00034E8E" w:rsidP="00034E8E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2372"/>
        <w:gridCol w:w="727"/>
        <w:gridCol w:w="608"/>
        <w:gridCol w:w="3388"/>
      </w:tblGrid>
      <w:tr w:rsidR="00034E8E" w:rsidRPr="00394B73" w14:paraId="6C33B552" w14:textId="77777777" w:rsidTr="00C559FD">
        <w:tc>
          <w:tcPr>
            <w:tcW w:w="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34E8E" w:rsidRPr="00394B73" w14:paraId="6C33B558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6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034E8E" w:rsidRPr="00394B73" w14:paraId="6C33B55E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C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34E8E" w:rsidRPr="00394B73" w14:paraId="6C33B564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6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62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6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Tutkimuksen Ac-numero </w:t>
            </w:r>
          </w:p>
        </w:tc>
      </w:tr>
      <w:tr w:rsidR="00034E8E" w:rsidRPr="00394B73" w14:paraId="6C33B56A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6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68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69" w14:textId="77777777" w:rsidR="00034E8E" w:rsidRPr="00394B73" w:rsidRDefault="000D6018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</w:t>
            </w:r>
          </w:p>
        </w:tc>
      </w:tr>
      <w:tr w:rsidR="00034E8E" w:rsidRPr="00394B73" w14:paraId="6C33B570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6B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6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6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6E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6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034E8E" w:rsidRPr="00394B73" w14:paraId="6C33B57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1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4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034E8E" w:rsidRPr="00394B73" w14:paraId="6C33B57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7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8" w14:textId="6FE6C521" w:rsidR="00034E8E" w:rsidRPr="00394B73" w:rsidRDefault="004800A8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A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B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57C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57D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57E" w14:textId="77777777" w:rsidR="00034E8E" w:rsidRPr="00394B73" w:rsidRDefault="00DB5A21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E85027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ZXA10&gt;=molemmat</w:t>
            </w:r>
          </w:p>
        </w:tc>
      </w:tr>
      <w:tr w:rsidR="00773BE6" w:rsidRPr="00394B73" w14:paraId="23EADB6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A8E301" w14:textId="6CC1BD30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32199E3E" w14:textId="29BA47E9" w:rsidR="00773BE6" w:rsidRPr="003A7C40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1BD87430" w14:textId="6A65903B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59EE09BC" w14:textId="555B186D" w:rsidR="00773BE6" w:rsidRPr="00394B73" w:rsidRDefault="00773BE6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1BF86942" w14:textId="79AC9449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58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80" w14:textId="490777F1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81" w14:textId="626F61B3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82" w14:textId="3F71D85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83" w14:textId="58CB7199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84" w14:textId="02CE8261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424D63" w:rsidRPr="00394B73" w14:paraId="6C33B58B" w14:textId="77777777" w:rsidTr="00C559FD"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 w14:paraId="6C33B58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2455" w:type="dxa"/>
            <w:tcBorders>
              <w:top w:val="single" w:sz="4" w:space="0" w:color="000000"/>
              <w:bottom w:val="single" w:sz="4" w:space="0" w:color="000000"/>
            </w:tcBorders>
          </w:tcPr>
          <w:p w14:paraId="6C33B58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single" w:sz="4" w:space="0" w:color="000000"/>
            </w:tcBorders>
          </w:tcPr>
          <w:p w14:paraId="6C33B58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58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single" w:sz="4" w:space="0" w:color="000000"/>
              <w:bottom w:val="single" w:sz="4" w:space="0" w:color="000000"/>
            </w:tcBorders>
          </w:tcPr>
          <w:p w14:paraId="6C33B58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Tutkimusaika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DC6D13" w:rsidRPr="00394B73" w14:paraId="43156D07" w14:textId="77777777" w:rsidTr="00C559FD">
        <w:trPr>
          <w:ins w:id="199" w:author="Pylkas Joona" w:date="2016-10-05T14:03:00Z"/>
        </w:trPr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25E4C493" w14:textId="28046C34" w:rsidR="00DC6D13" w:rsidRPr="00DC6D13" w:rsidRDefault="00DC6D13" w:rsidP="00034E8E">
            <w:pPr>
              <w:pStyle w:val="Leipteksti"/>
              <w:spacing w:before="0"/>
              <w:rPr>
                <w:ins w:id="200" w:author="Pylkas Joona" w:date="2016-10-05T14:03:00Z"/>
                <w:rFonts w:ascii="Times New Roman" w:hAnsi="Times New Roman"/>
                <w:sz w:val="22"/>
                <w:szCs w:val="22"/>
              </w:rPr>
            </w:pPr>
            <w:ins w:id="201" w:author="Pylkas Joona" w:date="2016-10-05T14:03:00Z">
              <w:r w:rsidRPr="00DC6D13">
                <w:rPr>
                  <w:rFonts w:ascii="Times New Roman" w:hAnsi="Times New Roman"/>
                  <w:sz w:val="22"/>
                  <w:szCs w:val="22"/>
                </w:rPr>
                <w:t>8</w:t>
              </w:r>
            </w:ins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5455FCD0" w14:textId="6B3E149B" w:rsidR="00DC6D13" w:rsidRPr="00DC6D13" w:rsidRDefault="00DC6D13" w:rsidP="00034E8E">
            <w:pPr>
              <w:pStyle w:val="Leipteksti"/>
              <w:spacing w:before="0"/>
              <w:rPr>
                <w:ins w:id="202" w:author="Pylkas Joona" w:date="2016-10-05T14:03:00Z"/>
                <w:rFonts w:ascii="Times New Roman" w:hAnsi="Times New Roman"/>
                <w:sz w:val="22"/>
                <w:szCs w:val="22"/>
                <w:lang w:val="en-US"/>
              </w:rPr>
            </w:pPr>
            <w:ins w:id="203" w:author="Pylkas Joona" w:date="2016-10-05T14:03:00Z">
              <w:r w:rsidRPr="00DC6D13">
                <w:rPr>
                  <w:rFonts w:ascii="Times New Roman" w:hAnsi="Times New Roman"/>
                  <w:sz w:val="22"/>
                  <w:szCs w:val="22"/>
                  <w:lang w:val="en-US"/>
                </w:rPr>
                <w:t>Observation End Date/Time</w:t>
              </w:r>
            </w:ins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01D0A75C" w14:textId="47A95D3E" w:rsidR="00DC6D13" w:rsidRPr="00DC6D13" w:rsidRDefault="00DC6D13" w:rsidP="00034E8E">
            <w:pPr>
              <w:pStyle w:val="Leipteksti"/>
              <w:spacing w:before="0"/>
              <w:rPr>
                <w:ins w:id="204" w:author="Pylkas Joona" w:date="2016-10-05T14:03:00Z"/>
                <w:rFonts w:ascii="Times New Roman" w:hAnsi="Times New Roman"/>
                <w:sz w:val="22"/>
                <w:szCs w:val="22"/>
              </w:rPr>
            </w:pPr>
            <w:ins w:id="205" w:author="Pylkas Joona" w:date="2016-10-05T14:03:00Z">
              <w:r w:rsidRPr="00DC6D13">
                <w:rPr>
                  <w:rFonts w:ascii="Times New Roman" w:hAnsi="Times New Roman"/>
                  <w:sz w:val="22"/>
                  <w:szCs w:val="22"/>
                </w:rPr>
                <w:t>TS</w:t>
              </w:r>
            </w:ins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3CB12833" w14:textId="476AF2C2" w:rsidR="00DC6D13" w:rsidRPr="00DC6D13" w:rsidRDefault="00DC6D13" w:rsidP="00034E8E">
            <w:pPr>
              <w:autoSpaceDE w:val="0"/>
              <w:autoSpaceDN w:val="0"/>
              <w:adjustRightInd w:val="0"/>
              <w:rPr>
                <w:ins w:id="206" w:author="Pylkas Joona" w:date="2016-10-05T14:03:00Z"/>
                <w:rFonts w:ascii="Times New Roman" w:hAnsi="Times New Roman" w:cs="Times New Roman"/>
                <w:sz w:val="22"/>
                <w:szCs w:val="22"/>
                <w:lang w:val="en-US"/>
              </w:rPr>
            </w:pPr>
            <w:ins w:id="207" w:author="Pylkas Joona" w:date="2016-10-05T14:03:00Z">
              <w:r w:rsidRPr="00DC6D13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t>O</w:t>
              </w:r>
            </w:ins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735FF3B5" w14:textId="637FF50F" w:rsidR="00DC6D13" w:rsidRPr="00DC6D13" w:rsidRDefault="00DC6D13" w:rsidP="00034E8E">
            <w:pPr>
              <w:pStyle w:val="Leipteksti"/>
              <w:spacing w:before="0"/>
              <w:rPr>
                <w:ins w:id="208" w:author="Pylkas Joona" w:date="2016-10-05T14:03:00Z"/>
                <w:rFonts w:ascii="Times New Roman" w:hAnsi="Times New Roman"/>
                <w:sz w:val="22"/>
                <w:szCs w:val="22"/>
              </w:rPr>
            </w:pPr>
            <w:ins w:id="209" w:author="Pylkas Joona" w:date="2016-10-05T14:03:00Z">
              <w:r w:rsidRPr="00DC6D13">
                <w:rPr>
                  <w:rFonts w:ascii="Times New Roman" w:hAnsi="Times New Roman"/>
                  <w:sz w:val="22"/>
                  <w:szCs w:val="22"/>
                </w:rPr>
                <w:t>Tutkimuksen päättymisaika yy</w:t>
              </w:r>
              <w:r w:rsidRPr="00DC6D13">
                <w:rPr>
                  <w:rFonts w:ascii="Times New Roman" w:hAnsi="Times New Roman"/>
                  <w:sz w:val="22"/>
                  <w:szCs w:val="22"/>
                  <w:lang w:val="en-US"/>
                </w:rPr>
                <w:t>yyMMddHHmm</w:t>
              </w:r>
            </w:ins>
          </w:p>
        </w:tc>
      </w:tr>
      <w:tr w:rsidR="00424D63" w:rsidRPr="00394B73" w14:paraId="6C33B591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8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8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Collection Volume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8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8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90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9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2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3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94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NM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95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9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Säteilyannos</w:t>
            </w:r>
          </w:p>
        </w:tc>
      </w:tr>
      <w:tr w:rsidR="00424D63" w:rsidRPr="00394B73" w14:paraId="6C33B59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98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9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Units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9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9B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9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Yksikkö</w:t>
            </w:r>
          </w:p>
        </w:tc>
      </w:tr>
      <w:tr w:rsidR="00424D63" w:rsidRPr="00394B73" w14:paraId="6C33B5A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E" w14:textId="7A7A9FE0" w:rsidR="00424D63" w:rsidRPr="00394B73" w:rsidRDefault="0054585C" w:rsidP="000A3F9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F" w14:textId="3568BEA4" w:rsidR="00424D63" w:rsidRPr="00394B73" w:rsidRDefault="00082B4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0" w14:textId="4E5B5584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1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424D63" w:rsidRPr="00394B73" w14:paraId="6C33B5A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4" w14:textId="0559981C" w:rsidR="00424D63" w:rsidRPr="00394B73" w:rsidRDefault="0054585C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5" w14:textId="3AE9C511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7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424D63" w:rsidRPr="00394B73" w14:paraId="6C33B5A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A" w14:textId="5EE9FD64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B" w14:textId="19FDEEBE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D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E" w14:textId="77D69EBF" w:rsidR="00424D63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424D63" w:rsidRPr="00394B73" w14:paraId="6C33B5B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0" w14:textId="51375E0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1" w14:textId="07B694F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3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4" w14:textId="77777777" w:rsidR="00424D63" w:rsidRPr="00394B73" w:rsidRDefault="00606E02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424D63" w:rsidRPr="00394B73" w14:paraId="6C33B5BB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6" w14:textId="2C4EB6AD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7" w14:textId="2662E5E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OID</w:t>
            </w:r>
          </w:p>
        </w:tc>
      </w:tr>
      <w:tr w:rsidR="00424D63" w:rsidRPr="00394B73" w14:paraId="6C33B5C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C" w14:textId="1C4CA94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D" w14:textId="6B31DC23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C0" w14:textId="5B65BC17" w:rsidR="003930BD" w:rsidRPr="00394B73" w:rsidRDefault="00424D6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930BD" w:rsidRPr="00394B73" w14:paraId="6C33B5C7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2" w14:textId="39E219AF" w:rsidR="003930BD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105924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3" w14:textId="180EFCA2" w:rsidR="003930BD" w:rsidRPr="00394B73" w:rsidRDefault="00A739F7" w:rsidP="0010592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4" w14:textId="77777777" w:rsidR="003930BD" w:rsidRPr="00394B73" w:rsidRDefault="003930BD" w:rsidP="006546B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5" w14:textId="77777777" w:rsidR="003930BD" w:rsidRPr="00394B73" w:rsidRDefault="003930BD" w:rsidP="006546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6" w14:textId="77777777" w:rsidR="003930BD" w:rsidRPr="00394B73" w:rsidRDefault="003930BD" w:rsidP="003930B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koodi</w:t>
            </w:r>
          </w:p>
        </w:tc>
      </w:tr>
      <w:tr w:rsidR="00424D63" w:rsidRPr="00394B73" w14:paraId="6C33B5C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B" w14:textId="77777777" w:rsidR="00424D63" w:rsidRPr="00394B73" w:rsidRDefault="00427A6A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C" w14:textId="77777777" w:rsidR="00424D63" w:rsidRPr="00394B73" w:rsidRDefault="00D6581D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</w:t>
            </w:r>
            <w:r w:rsidR="00427A6A"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RAD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424D63" w:rsidRPr="00394B73" w14:paraId="6C33B5D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D0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D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D2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Tutkimus kesken</w:t>
            </w:r>
          </w:p>
          <w:p w14:paraId="6C33B5D3" w14:textId="77777777" w:rsidR="00424D63" w:rsidRPr="00394B73" w:rsidRDefault="00424D63" w:rsidP="00624FB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tutkimus</w:t>
            </w:r>
            <w:r w:rsidR="00F2364F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/ tutkimuksen päivitys</w:t>
            </w:r>
          </w:p>
          <w:p w14:paraId="6C33B5D4" w14:textId="77777777" w:rsidR="00424D63" w:rsidRPr="00394B73" w:rsidRDefault="002B4DC1" w:rsidP="002B4D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Tutkimus poistettu</w:t>
            </w:r>
          </w:p>
        </w:tc>
      </w:tr>
      <w:tr w:rsidR="00424D63" w:rsidRPr="00394B73" w14:paraId="6C33B5DB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D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D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Quantity/Timing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D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D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D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E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DC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D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D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D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0" w14:textId="77777777" w:rsidR="00424D63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Exponointien lukumäärä</w:t>
            </w:r>
          </w:p>
        </w:tc>
      </w:tr>
      <w:tr w:rsidR="003930BD" w:rsidRPr="00394B73" w14:paraId="6C33B5E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E2" w14:textId="77777777" w:rsidR="003930BD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3930B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E3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E4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E5" w14:textId="77777777" w:rsidR="003930BD" w:rsidRPr="00394B73" w:rsidRDefault="003930BD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6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Kuvauksen kesto (minuutteja)</w:t>
            </w:r>
          </w:p>
        </w:tc>
      </w:tr>
      <w:tr w:rsidR="00256E2F" w:rsidRPr="00394B73" w14:paraId="6C33B5E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E8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27.8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E9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EA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TX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EB" w14:textId="77777777" w:rsidR="00256E2F" w:rsidRPr="00394B73" w:rsidRDefault="00256E2F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EC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Hukkakuvien lukumäärä</w:t>
            </w:r>
          </w:p>
        </w:tc>
      </w:tr>
      <w:tr w:rsidR="00424D63" w:rsidRPr="00394B73" w14:paraId="6C33B5F3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EE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E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Technician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F0" w14:textId="77777777" w:rsidR="00424D63" w:rsidRPr="00394B73" w:rsidRDefault="00424D6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F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F2" w14:textId="77777777" w:rsidR="00424D63" w:rsidRPr="00394B73" w:rsidRDefault="00424D6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suorittaja</w:t>
            </w:r>
            <w:r w:rsidR="00256E2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5574E" w:rsidRPr="00394B73">
              <w:rPr>
                <w:rFonts w:ascii="Times New Roman" w:hAnsi="Times New Roman"/>
                <w:b/>
                <w:sz w:val="22"/>
                <w:szCs w:val="22"/>
              </w:rPr>
              <w:t>(toistuva)</w:t>
            </w:r>
          </w:p>
        </w:tc>
      </w:tr>
      <w:tr w:rsidR="0098540A" w:rsidRPr="00394B73" w14:paraId="6C33B5F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4" w14:textId="537AEDC0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5" w14:textId="45D5107A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6" w14:textId="467C92F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7" w14:textId="09EAB71B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8" w14:textId="0C7F37E4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540A" w:rsidRPr="00394B73" w14:paraId="6C33B5F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A" w14:textId="346AF8B1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B" w14:textId="762B577C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C" w14:textId="54F0046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D" w14:textId="4A0625B0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  <w:r w:rsidR="00C559FD">
              <w:rPr>
                <w:rFonts w:ascii="Times New Roman" w:hAnsi="Times New Roman"/>
                <w:b/>
                <w:bCs/>
                <w:lang w:val="en-US"/>
              </w:rPr>
              <w:t>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E" w14:textId="285EADC9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98540A" w:rsidRPr="00394B73" w14:paraId="6C33B60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600" w14:textId="0433076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601" w14:textId="62795BFB" w:rsidR="0098540A" w:rsidRPr="00394B73" w:rsidRDefault="005E6724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</w:t>
            </w:r>
            <w:r w:rsidR="0098540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602" w14:textId="0F4ED3D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603" w14:textId="4DCF7873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604" w14:textId="37BE974C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98540A" w:rsidRPr="00394B73" w14:paraId="4FC15534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B1ED03" w14:textId="4287DB5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0CDE7944" w14:textId="4E4DAAE7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DDECBC4" w14:textId="14A249B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73C0287" w14:textId="30F2DD9A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5439FD90" w14:textId="4686F593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185E8D" w:rsidRPr="00394B73" w14:paraId="6676E02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3E4FBD05" w14:textId="1299DA76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34.1.4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141344C2" w14:textId="5C89509B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2417515" w14:textId="1AE6214E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4357FB7" w14:textId="4408FA2E" w:rsidR="00185E8D" w:rsidRPr="00C559FD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718E8E" w14:textId="49E45F69" w:rsidR="00185E8D" w:rsidRPr="00C559FD" w:rsidRDefault="00C559FD" w:rsidP="005F1B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C559FD" w:rsidRPr="00394B73" w14:paraId="1C98047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7BA0BA1E" w14:textId="7CEC5900" w:rsidR="00C559FD" w:rsidRPr="00D80B03" w:rsidRDefault="00C559FD" w:rsidP="00FB1C80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34.1.</w:t>
            </w:r>
            <w:r w:rsidR="00FB1C80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0111884" w14:textId="7BE42964" w:rsidR="00C559FD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0AE67751" w14:textId="55D9BF4E" w:rsidR="00C559FD" w:rsidRPr="00D80B03" w:rsidRDefault="00C559FD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467C1F77" w14:textId="1D8D0634" w:rsidR="00C559FD" w:rsidRPr="00D80B03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D80B03">
              <w:rPr>
                <w:rFonts w:ascii="Times New Roman" w:hAnsi="Times New Roman"/>
                <w:b/>
                <w:bCs/>
                <w:lang w:val="en-US"/>
              </w:rPr>
              <w:t>RE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22CFE52F" w14:textId="4633BDD3" w:rsidR="00C559FD" w:rsidRPr="00D80B03" w:rsidRDefault="00C559FD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Terhikki-tunnus</w:t>
            </w:r>
          </w:p>
        </w:tc>
      </w:tr>
      <w:tr w:rsidR="00FB1C80" w:rsidRPr="00394B73" w14:paraId="5FC24F9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195E0B88" w14:textId="178C6DE5" w:rsidR="00FB1C80" w:rsidRPr="00D80B03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34.1.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47ED13F5" w14:textId="01609BA6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D2376A4" w14:textId="723FDE48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048B6D37" w14:textId="173F6C17" w:rsidR="00FB1C80" w:rsidRPr="00D80B0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E97F37" w14:textId="77227E00" w:rsidR="00FB1C80" w:rsidRPr="00D80B03" w:rsidRDefault="00FB1C80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60B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606" w14:textId="69D53EE5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34.1.7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607" w14:textId="3610F8C2" w:rsidR="00FB1C80" w:rsidRPr="00394B73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608" w14:textId="7EDCFE15" w:rsidR="00FB1C80" w:rsidRPr="00394B73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609" w14:textId="50FE6C5C" w:rsidR="00FB1C80" w:rsidRPr="00394B7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60A" w14:textId="6C0A0144" w:rsidR="00FB1C80" w:rsidRPr="00394B73" w:rsidRDefault="00FB1C80" w:rsidP="005F1B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60C" w14:textId="77777777" w:rsidR="007E1A70" w:rsidRPr="00394B73" w:rsidRDefault="007E1A70" w:rsidP="007E1A70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60D" w14:textId="211A9C57" w:rsidR="007E1A70" w:rsidRPr="00394B73" w:rsidRDefault="00447ECD" w:rsidP="007E1A70">
      <w:pPr>
        <w:ind w:left="567"/>
        <w:rPr>
          <w:rFonts w:ascii="Times New Roman" w:hAnsi="Times New Roman" w:cs="Times New Roman"/>
          <w:sz w:val="22"/>
          <w:szCs w:val="22"/>
        </w:rPr>
      </w:pPr>
      <w:r w:rsidRPr="00447ECD">
        <w:rPr>
          <w:rFonts w:ascii="Times New Roman" w:hAnsi="Times New Roman" w:cs="Times New Roman"/>
          <w:b/>
          <w:sz w:val="22"/>
          <w:szCs w:val="22"/>
        </w:rPr>
        <w:t>OBR|</w:t>
      </w:r>
      <w:r w:rsidRPr="00447ECD">
        <w:rPr>
          <w:rFonts w:ascii="Times New Roman" w:hAnsi="Times New Roman" w:cs="Times New Roman"/>
          <w:sz w:val="22"/>
          <w:szCs w:val="22"/>
        </w:rPr>
        <w:t>1|123.11.01|87678978998765|ND1AA^Ranteen rtg^ZXA00^CR|||201304121714||2,3^mGy|||||||OrgOID^OrgNick^OrgCode^UnitOID^UnitNick^UnitCode||||||||RAD|F||2^^5||||||</w:t>
      </w:r>
      <w:r w:rsidR="00EE7F64">
        <w:rPr>
          <w:rFonts w:ascii="Times New Roman" w:hAnsi="Times New Roman" w:cs="Times New Roman"/>
          <w:sz w:val="22"/>
          <w:szCs w:val="22"/>
        </w:rPr>
        <w:t>|010261-A010&amp;Snimi&amp;Enimi&amp;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EE7F64">
        <w:rPr>
          <w:rFonts w:ascii="Times New Roman" w:hAnsi="Times New Roman" w:cs="Times New Roman"/>
          <w:sz w:val="22"/>
          <w:szCs w:val="22"/>
        </w:rPr>
        <w:t>radhoi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60F" w14:textId="77777777" w:rsidR="008A6440" w:rsidRPr="002F52B5" w:rsidRDefault="008A6440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10" w:name="_Toc477955626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210"/>
    </w:p>
    <w:p w14:paraId="6C33B610" w14:textId="77777777" w:rsidR="008A6440" w:rsidRPr="00394B73" w:rsidRDefault="008A6440" w:rsidP="008A644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611" w14:textId="77777777" w:rsidR="000D6018" w:rsidRPr="002F52B5" w:rsidRDefault="000D6018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11" w:name="_Toc477955627"/>
      <w:r w:rsidRPr="002F52B5">
        <w:rPr>
          <w:rFonts w:ascii="Times New Roman" w:hAnsi="Times New Roman" w:cs="Times New Roman"/>
          <w:sz w:val="22"/>
          <w:szCs w:val="22"/>
        </w:rPr>
        <w:t>OBR-2 P</w:t>
      </w:r>
      <w:r w:rsidR="00484BE1" w:rsidRPr="002F52B5">
        <w:rPr>
          <w:rFonts w:ascii="Times New Roman" w:hAnsi="Times New Roman" w:cs="Times New Roman"/>
          <w:sz w:val="22"/>
          <w:szCs w:val="22"/>
        </w:rPr>
        <w:t>lacer Order Number</w:t>
      </w:r>
      <w:bookmarkEnd w:id="211"/>
    </w:p>
    <w:p w14:paraId="6C33B612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Tämä kenttä on </w:t>
      </w:r>
      <w:proofErr w:type="gramStart"/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tyhjä</w:t>
      </w:r>
      <w:proofErr w:type="gramEnd"/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13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12" w:name="_Toc477955628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484BE1" w:rsidRPr="002F52B5">
        <w:rPr>
          <w:rFonts w:ascii="Times New Roman" w:hAnsi="Times New Roman" w:cs="Times New Roman"/>
          <w:sz w:val="22"/>
          <w:szCs w:val="22"/>
        </w:rPr>
        <w:t>Filler Order Number</w:t>
      </w:r>
      <w:bookmarkEnd w:id="212"/>
    </w:p>
    <w:p w14:paraId="6C33B614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615" w14:textId="77777777" w:rsidR="00424D63" w:rsidRDefault="004E54DC" w:rsidP="00427A6A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13" w:name="_Toc47795562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213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2C0C6110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5FBDB0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A0DBC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41E2CD3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71F47455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4A1FD2B2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27B54D33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34E73C3A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25FE4BF9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BD62E0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715F6AC7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7490388B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597500A3" w14:textId="77777777" w:rsidTr="007900D3">
        <w:tc>
          <w:tcPr>
            <w:tcW w:w="1450" w:type="dxa"/>
          </w:tcPr>
          <w:p w14:paraId="42B15E7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29811E5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74E99B7C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8A646A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DF25668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625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14" w:name="_Toc477955630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-7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Observation Date/Time</w:t>
      </w:r>
      <w:bookmarkEnd w:id="214"/>
    </w:p>
    <w:p w14:paraId="6C33B626" w14:textId="77777777" w:rsidR="00484BE1" w:rsidRDefault="000D6018" w:rsidP="00484BE1">
      <w:pPr>
        <w:ind w:left="567"/>
        <w:rPr>
          <w:ins w:id="215" w:author="Pylkas Joona" w:date="2016-10-05T14:04:00Z"/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tehdyn tutkimuksen aika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kun tutkimus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08E8B579" w14:textId="6211DD4D" w:rsidR="00DC6D13" w:rsidRPr="00DC6D13" w:rsidRDefault="00DC6D13" w:rsidP="00DC6D13">
      <w:pPr>
        <w:pStyle w:val="Otsikko4"/>
        <w:spacing w:line="360" w:lineRule="auto"/>
        <w:rPr>
          <w:ins w:id="216" w:author="Pylkas Joona" w:date="2016-10-05T14:04:00Z"/>
          <w:rFonts w:ascii="Times New Roman" w:hAnsi="Times New Roman" w:cs="Times New Roman"/>
          <w:sz w:val="22"/>
          <w:szCs w:val="22"/>
          <w:lang w:val="en-US"/>
        </w:rPr>
      </w:pPr>
      <w:bookmarkStart w:id="217" w:name="_Toc477955631"/>
      <w:ins w:id="218" w:author="Pylkas Joona" w:date="2016-10-05T14:04:00Z">
        <w:r w:rsidRPr="00DC6D13">
          <w:rPr>
            <w:rFonts w:ascii="Times New Roman" w:hAnsi="Times New Roman" w:cs="Times New Roman"/>
            <w:sz w:val="22"/>
            <w:szCs w:val="22"/>
            <w:lang w:val="en-US"/>
          </w:rPr>
          <w:t>OBR-7 Observation End Date/Time</w:t>
        </w:r>
        <w:bookmarkEnd w:id="217"/>
      </w:ins>
    </w:p>
    <w:p w14:paraId="7B6C6842" w14:textId="3CBC6491" w:rsidR="00DC6D13" w:rsidRPr="00394B73" w:rsidDel="00DC6D13" w:rsidRDefault="00DC6D13" w:rsidP="00DC6D13">
      <w:pPr>
        <w:ind w:left="567"/>
        <w:rPr>
          <w:del w:id="219" w:author="Pylkas Joona" w:date="2016-10-05T14:04:00Z"/>
          <w:rFonts w:ascii="Times New Roman" w:hAnsi="Times New Roman" w:cs="Times New Roman"/>
          <w:sz w:val="22"/>
          <w:szCs w:val="22"/>
          <w:lang w:val="fi-FI"/>
        </w:rPr>
      </w:pPr>
      <w:ins w:id="220" w:author="Pylkas Joona" w:date="2016-10-05T14:04:00Z">
        <w:r w:rsidRPr="00394B73">
          <w:rPr>
            <w:rFonts w:ascii="Times New Roman" w:hAnsi="Times New Roman" w:cs="Times New Roman"/>
            <w:sz w:val="22"/>
            <w:szCs w:val="22"/>
            <w:lang w:val="fi-FI"/>
          </w:rPr>
          <w:t xml:space="preserve">Palautetaan tehdyn tutkimuksen 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päättymisaika.</w:t>
        </w:r>
      </w:ins>
    </w:p>
    <w:p w14:paraId="6C33B629" w14:textId="671581BF" w:rsidR="00484BE1" w:rsidRPr="008F3BB3" w:rsidRDefault="004E54DC" w:rsidP="008F3BB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21" w:name="_Toc477955632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-9 Collection Volume</w:t>
      </w:r>
      <w:bookmarkEnd w:id="221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4A056058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2606ECF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887BA5D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C84C280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B4DF2A6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62AC9D" w14:textId="71C7AB84" w:rsidR="008F3BB3" w:rsidRPr="00394B73" w:rsidRDefault="008F3BB3" w:rsidP="008F3B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Palautettava säteilymäärä</w:t>
            </w:r>
          </w:p>
        </w:tc>
      </w:tr>
      <w:tr w:rsidR="008F3BB3" w:rsidRPr="006C6659" w14:paraId="2506449A" w14:textId="77777777" w:rsidTr="00305818">
        <w:tc>
          <w:tcPr>
            <w:tcW w:w="1463" w:type="dxa"/>
          </w:tcPr>
          <w:p w14:paraId="1C267C92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B85BF3D" w14:textId="606BF97E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Säteilyarvon yksikkö</w:t>
            </w:r>
          </w:p>
        </w:tc>
      </w:tr>
    </w:tbl>
    <w:p w14:paraId="6C33B62A" w14:textId="03FE4486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22" w:name="_Toc477955633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447ECD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0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Collector Identifier</w:t>
      </w:r>
      <w:bookmarkEnd w:id="222"/>
    </w:p>
    <w:p w14:paraId="6C33B62B" w14:textId="77777777" w:rsidR="000D6018" w:rsidRPr="00394B73" w:rsidRDefault="00484BE1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Kentässä palautetaan tutkimuksen tehneen organisaation tiedot</w:t>
      </w:r>
      <w:r w:rsidR="000D6018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2C" w14:textId="77777777" w:rsidR="00484BE1" w:rsidRPr="002F52B5" w:rsidRDefault="004E54DC" w:rsidP="00484BE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23" w:name="_Toc477955634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223"/>
    </w:p>
    <w:p w14:paraId="6C33B62D" w14:textId="77777777" w:rsidR="00484BE1" w:rsidRPr="00394B73" w:rsidRDefault="00D6581D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Tuottajan toimintokoodi, yleensä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RAD.</w:t>
      </w:r>
    </w:p>
    <w:p w14:paraId="6C33B62E" w14:textId="77777777" w:rsidR="00D5253E" w:rsidRPr="002F52B5" w:rsidRDefault="00D5253E" w:rsidP="00D5253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24" w:name="_Toc477955635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224"/>
    </w:p>
    <w:p w14:paraId="6C33B62F" w14:textId="77777777" w:rsidR="00D5253E" w:rsidRPr="00394B73" w:rsidRDefault="00D5253E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tilatieto.</w:t>
      </w:r>
    </w:p>
    <w:p w14:paraId="6C33B630" w14:textId="77777777" w:rsidR="00F2364F" w:rsidRPr="00394B73" w:rsidRDefault="00F2364F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5"/>
        <w:gridCol w:w="6563"/>
      </w:tblGrid>
      <w:tr w:rsidR="00F2364F" w:rsidRPr="00394B73" w14:paraId="6C33B633" w14:textId="77777777" w:rsidTr="00F2364F"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1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Tilatieto</w:t>
            </w:r>
          </w:p>
        </w:tc>
        <w:tc>
          <w:tcPr>
            <w:tcW w:w="6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2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määritys</w:t>
            </w:r>
          </w:p>
        </w:tc>
      </w:tr>
      <w:tr w:rsidR="00F2364F" w:rsidRPr="00394B73" w14:paraId="6C33B636" w14:textId="77777777" w:rsidTr="00F2364F">
        <w:tc>
          <w:tcPr>
            <w:tcW w:w="1412" w:type="dxa"/>
            <w:tcBorders>
              <w:bottom w:val="dashed" w:sz="4" w:space="0" w:color="auto"/>
            </w:tcBorders>
          </w:tcPr>
          <w:p w14:paraId="6C33B634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6792" w:type="dxa"/>
            <w:tcBorders>
              <w:bottom w:val="dashed" w:sz="4" w:space="0" w:color="auto"/>
            </w:tcBorders>
          </w:tcPr>
          <w:p w14:paraId="6C33B635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kesken</w:t>
            </w:r>
          </w:p>
        </w:tc>
      </w:tr>
      <w:tr w:rsidR="00F2364F" w:rsidRPr="00394B73" w14:paraId="6C33B639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7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8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Valmis tutkimus / tutkimuksen päivitys</w:t>
            </w:r>
          </w:p>
        </w:tc>
      </w:tr>
      <w:tr w:rsidR="00F2364F" w:rsidRPr="00394B73" w14:paraId="6C33B63C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A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B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poistettu</w:t>
            </w:r>
          </w:p>
        </w:tc>
      </w:tr>
    </w:tbl>
    <w:p w14:paraId="6C33B63D" w14:textId="77777777" w:rsidR="008A6440" w:rsidRPr="002F52B5" w:rsidRDefault="004E54DC" w:rsidP="008A644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25" w:name="_Toc477955636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8A6440" w:rsidRPr="002F52B5">
        <w:rPr>
          <w:rFonts w:ascii="Times New Roman" w:hAnsi="Times New Roman" w:cs="Times New Roman"/>
          <w:sz w:val="22"/>
          <w:szCs w:val="22"/>
          <w:lang w:val="fi-FI"/>
        </w:rPr>
        <w:t>-27 Quantity/Timing</w:t>
      </w:r>
      <w:bookmarkEnd w:id="225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7F75C416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B5A532A" w14:textId="024C23F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35511F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642DDBD4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3F0782D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B3F3DAD" w14:textId="2AF21AB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ksponointien lukumäärä</w:t>
            </w:r>
          </w:p>
        </w:tc>
      </w:tr>
      <w:tr w:rsidR="008F3BB3" w:rsidRPr="006C6659" w14:paraId="1265644F" w14:textId="77777777" w:rsidTr="00305818">
        <w:tc>
          <w:tcPr>
            <w:tcW w:w="1463" w:type="dxa"/>
          </w:tcPr>
          <w:p w14:paraId="4E5746E1" w14:textId="5F00A895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</w:tcPr>
          <w:p w14:paraId="0547110A" w14:textId="0270BF28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uvauksen kesto (minuutteja)</w:t>
            </w:r>
          </w:p>
        </w:tc>
      </w:tr>
      <w:tr w:rsidR="008F3BB3" w:rsidRPr="00A23990" w14:paraId="2503878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6C5DC9A" w14:textId="1C6F6E8B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7FACD8BB" w14:textId="18E8704B" w:rsidR="008F3BB3" w:rsidRPr="00A23990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ukkakuvien lukumäärä</w:t>
            </w:r>
          </w:p>
        </w:tc>
      </w:tr>
    </w:tbl>
    <w:p w14:paraId="6C33B641" w14:textId="77777777" w:rsidR="0045306B" w:rsidRPr="002F52B5" w:rsidRDefault="0045306B" w:rsidP="004530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26" w:name="_Toc477955637"/>
      <w:r w:rsidRPr="002F52B5">
        <w:rPr>
          <w:rFonts w:ascii="Times New Roman" w:hAnsi="Times New Roman" w:cs="Times New Roman"/>
          <w:sz w:val="22"/>
          <w:szCs w:val="22"/>
          <w:lang w:val="fi-FI"/>
        </w:rPr>
        <w:t>OBR-34 Technician</w:t>
      </w:r>
      <w:bookmarkEnd w:id="226"/>
    </w:p>
    <w:p w14:paraId="7DBDA290" w14:textId="4A99A895" w:rsidR="00BF477B" w:rsidRDefault="0045306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</w:t>
      </w:r>
      <w:r w:rsidR="00256E2F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taan tutkimuksen tekijän tiedot.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Kenttä on toistuva, ts. voidaan palauttaa useampi tutkimuksen suorittaja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toistoerottimella eroteltuna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r w:rsidR="0042019E">
        <w:fldChar w:fldCharType="begin"/>
      </w:r>
      <w:r w:rsidR="0042019E" w:rsidRPr="0042019E">
        <w:rPr>
          <w:lang w:val="fi-FI"/>
          <w:rPrChange w:id="227" w:author="Pylkas Joona" w:date="2017-03-14T13:10:00Z">
            <w:rPr/>
          </w:rPrChange>
        </w:rPr>
        <w:instrText xml:space="preserve"> HYPERLINK \l "_Terveydenhuollon_ammatihenkilöiden_" </w:instrText>
      </w:r>
      <w:r w:rsidR="0042019E">
        <w:fldChar w:fldCharType="separate"/>
      </w:r>
      <w:r w:rsidR="006F0B46" w:rsidRPr="006F0B46">
        <w:rPr>
          <w:rStyle w:val="Hyperlinkki"/>
          <w:rFonts w:ascii="Times New Roman" w:hAnsi="Times New Roman"/>
          <w:iCs/>
          <w:sz w:val="22"/>
          <w:szCs w:val="22"/>
          <w:lang w:val="fi-FI"/>
        </w:rPr>
        <w:t>Viite Terhikki-tunnus</w:t>
      </w:r>
      <w:r w:rsidR="0042019E">
        <w:rPr>
          <w:rStyle w:val="Hyperlinkki"/>
          <w:rFonts w:ascii="Times New Roman" w:hAnsi="Times New Roman"/>
          <w:iCs/>
          <w:sz w:val="22"/>
          <w:szCs w:val="22"/>
          <w:lang w:val="fi-FI"/>
        </w:rPr>
        <w:fldChar w:fldCharType="end"/>
      </w:r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6090A84D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4" w14:textId="2041030C" w:rsidR="00325CAE" w:rsidRDefault="0098540A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 010261-A010&amp;Snimi&amp;Enimi&amp;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>
        <w:rPr>
          <w:rFonts w:ascii="Times New Roman" w:hAnsi="Times New Roman" w:cs="Times New Roman"/>
          <w:sz w:val="22"/>
          <w:szCs w:val="22"/>
          <w:lang w:val="fi-FI"/>
        </w:rPr>
        <w:t>adhoi~&amp;Snimi2&amp;Enimi2&amp;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>
        <w:rPr>
          <w:rFonts w:ascii="Times New Roman" w:hAnsi="Times New Roman" w:cs="Times New Roman"/>
          <w:sz w:val="22"/>
          <w:szCs w:val="22"/>
          <w:lang w:val="fi-FI"/>
        </w:rPr>
        <w:t>radhoi2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  <w:r>
        <w:rPr>
          <w:rFonts w:ascii="Times New Roman" w:hAnsi="Times New Roman" w:cs="Times New Roman"/>
          <w:sz w:val="22"/>
          <w:szCs w:val="22"/>
          <w:lang w:val="fi-FI"/>
        </w:rPr>
        <w:t>~010261-A013&amp;Snimi3&amp;Enimi3&amp;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radhoi3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7B63D317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5" w14:textId="77777777" w:rsidR="00034E8E" w:rsidRPr="002F52B5" w:rsidRDefault="00DE3D5B" w:rsidP="00034E8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228" w:name="_Toc477955638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034E8E" w:rsidRPr="002F52B5">
        <w:rPr>
          <w:rFonts w:ascii="Times New Roman" w:hAnsi="Times New Roman" w:cs="Times New Roman"/>
          <w:szCs w:val="24"/>
          <w:lang w:val="fi-FI"/>
        </w:rPr>
        <w:t>egmentti (Result)</w:t>
      </w:r>
      <w:bookmarkEnd w:id="228"/>
    </w:p>
    <w:p w14:paraId="6C33B646" w14:textId="77777777" w:rsidR="00034E8E" w:rsidRPr="00394B73" w:rsidRDefault="00034E8E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tehdyn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tutkimuksen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tiedot. 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OBX-segmenttiä ei tarvitse </w:t>
      </w:r>
      <w:proofErr w:type="gramStart"/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lähettää</w:t>
      </w:r>
      <w:proofErr w:type="gramEnd"/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tutkimus on otettu käsittelyyn ja tutkimusta ei ole tehty.</w:t>
      </w:r>
    </w:p>
    <w:p w14:paraId="6C33B647" w14:textId="77777777" w:rsidR="00DE3D5B" w:rsidRPr="00394B73" w:rsidRDefault="00DE3D5B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312"/>
        <w:gridCol w:w="703"/>
        <w:gridCol w:w="608"/>
        <w:gridCol w:w="3554"/>
      </w:tblGrid>
      <w:tr w:rsidR="00034E8E" w:rsidRPr="00394B73" w14:paraId="6C33B64D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B" w14:textId="77777777" w:rsidR="00034E8E" w:rsidRPr="00394B73" w:rsidRDefault="00034E8E" w:rsidP="00F20AA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034E8E" w:rsidRPr="00394B73" w14:paraId="6C33B653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1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2" w14:textId="679FDD01" w:rsidR="00034E8E" w:rsidRPr="00394B73" w:rsidRDefault="00282AAD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&lt;1&gt;Toistuma-arvo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</w:tr>
      <w:tr w:rsidR="00034E8E" w:rsidRPr="00394B73" w14:paraId="6C33B659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6" w14:textId="144EB8C9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7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8" w14:textId="67C60860" w:rsidR="00034E8E" w:rsidRPr="00394B73" w:rsidRDefault="00176AB7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034E8E" w:rsidRPr="00394B73" w14:paraId="6C33B65F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6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6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65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6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65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034E8E" w:rsidRPr="00394B73" w14:paraId="6C33B665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660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6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66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663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664" w14:textId="62839FDF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BA3510" w:rsidRPr="00BA351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StudyInstanceUID</w:t>
            </w: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r w:rsidR="0081258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034E8E" w:rsidRPr="00394B73" w14:paraId="6C33B66B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6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69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6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</w:t>
            </w:r>
            <w:r w:rsidR="0050586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UID)</w:t>
            </w:r>
          </w:p>
        </w:tc>
      </w:tr>
    </w:tbl>
    <w:p w14:paraId="6C33B66C" w14:textId="77777777" w:rsidR="00906808" w:rsidRPr="00394B73" w:rsidRDefault="00906808" w:rsidP="00034E8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66D" w14:textId="5A3B8C61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66E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29" w:name="_Toc477955639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229"/>
    </w:p>
    <w:p w14:paraId="6C33B66F" w14:textId="77777777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OBX-segmentti. </w:t>
      </w:r>
    </w:p>
    <w:p w14:paraId="6C33B670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30" w:name="_Toc477955640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230"/>
    </w:p>
    <w:p w14:paraId="6C33B671" w14:textId="0FC84512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tiedon tyyppi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nä on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>yksilöllinen UID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joten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kentä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 arvo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672" w14:textId="77777777" w:rsidR="004A3485" w:rsidRPr="002F52B5" w:rsidRDefault="0053345C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31" w:name="_Toc477955641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4A3485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6141F8" w:rsidRPr="002F52B5">
        <w:rPr>
          <w:rFonts w:ascii="Times New Roman" w:hAnsi="Times New Roman" w:cs="Times New Roman"/>
          <w:sz w:val="22"/>
          <w:szCs w:val="22"/>
        </w:rPr>
        <w:t>Observation Identifier</w:t>
      </w:r>
      <w:bookmarkEnd w:id="231"/>
    </w:p>
    <w:p w14:paraId="6C33B673" w14:textId="3E02C470" w:rsidR="004A3485" w:rsidRPr="00394B73" w:rsidRDefault="006141F8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Lisätiedon tyyppi on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74" w14:textId="77777777" w:rsidR="006141F8" w:rsidRPr="002F52B5" w:rsidRDefault="0053345C" w:rsidP="006141F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32" w:name="_Toc477955642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6141F8" w:rsidRPr="002F52B5">
        <w:rPr>
          <w:rFonts w:ascii="Times New Roman" w:hAnsi="Times New Roman" w:cs="Times New Roman"/>
          <w:sz w:val="22"/>
          <w:szCs w:val="22"/>
        </w:rPr>
        <w:t>-</w:t>
      </w:r>
      <w:r w:rsidR="00F20AAD" w:rsidRPr="002F52B5">
        <w:rPr>
          <w:rFonts w:ascii="Times New Roman" w:hAnsi="Times New Roman" w:cs="Times New Roman"/>
          <w:sz w:val="22"/>
          <w:szCs w:val="22"/>
        </w:rPr>
        <w:t>5</w:t>
      </w:r>
      <w:r w:rsidR="006141F8" w:rsidRPr="002F52B5">
        <w:rPr>
          <w:rFonts w:ascii="Times New Roman" w:hAnsi="Times New Roman" w:cs="Times New Roman"/>
          <w:sz w:val="22"/>
          <w:szCs w:val="22"/>
        </w:rPr>
        <w:t xml:space="preserve"> Observation Value</w:t>
      </w:r>
      <w:bookmarkEnd w:id="232"/>
    </w:p>
    <w:p w14:paraId="6C33B675" w14:textId="77777777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676" w14:textId="77777777" w:rsidR="004A3485" w:rsidRPr="00394B73" w:rsidRDefault="00DE3D5B" w:rsidP="004A348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en-US"/>
        </w:rPr>
      </w:pPr>
      <w:bookmarkStart w:id="233" w:name="_Toc477955643"/>
      <w:r w:rsidRPr="00394B73">
        <w:rPr>
          <w:rFonts w:ascii="Times New Roman" w:hAnsi="Times New Roman" w:cs="Times New Roman"/>
          <w:sz w:val="22"/>
          <w:szCs w:val="22"/>
          <w:lang w:val="en-US"/>
        </w:rPr>
        <w:t>NTE-s</w:t>
      </w:r>
      <w:r w:rsidR="004A3485" w:rsidRPr="00394B73">
        <w:rPr>
          <w:rFonts w:ascii="Times New Roman" w:hAnsi="Times New Roman" w:cs="Times New Roman"/>
          <w:sz w:val="22"/>
          <w:szCs w:val="22"/>
          <w:lang w:val="en-US"/>
        </w:rPr>
        <w:t>egmentti (Notes and Comments)</w:t>
      </w:r>
      <w:bookmarkEnd w:id="233"/>
    </w:p>
    <w:p w14:paraId="6C33B677" w14:textId="77777777" w:rsidR="004A3485" w:rsidRPr="00394B73" w:rsidRDefault="004A3485" w:rsidP="004A3485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NTE-segmentissä palautetaan tutkimuksen tekijän kommentteja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4A3485" w:rsidRPr="00394B73" w14:paraId="6C33B67D" w14:textId="77777777" w:rsidTr="004A3485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8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9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A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4A3485" w:rsidRPr="00394B73" w14:paraId="6C33B683" w14:textId="77777777" w:rsidTr="004A3485">
        <w:tc>
          <w:tcPr>
            <w:tcW w:w="806" w:type="dxa"/>
            <w:tcBorders>
              <w:bottom w:val="dashed" w:sz="4" w:space="0" w:color="auto"/>
            </w:tcBorders>
          </w:tcPr>
          <w:p w14:paraId="6C33B67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7F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80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81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82" w14:textId="45D81075" w:rsidR="004A3485" w:rsidRPr="00394B73" w:rsidRDefault="00282AAD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4A3485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4A3485" w:rsidRPr="00394B73" w14:paraId="6C33B68A" w14:textId="77777777" w:rsidTr="004A3485">
        <w:tc>
          <w:tcPr>
            <w:tcW w:w="806" w:type="dxa"/>
            <w:tcBorders>
              <w:bottom w:val="single" w:sz="4" w:space="0" w:color="000000"/>
            </w:tcBorders>
          </w:tcPr>
          <w:p w14:paraId="6C33B684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685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686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687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688" w14:textId="77777777" w:rsidR="004A3485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689" w14:textId="77777777" w:rsidR="006141F8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4A3485" w:rsidRPr="00394B73" w14:paraId="6C33B690" w14:textId="77777777" w:rsidTr="004A3485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8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8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8D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8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8F" w14:textId="77777777" w:rsidR="004A3485" w:rsidRPr="00394B73" w:rsidRDefault="004A3485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691" w14:textId="77777777" w:rsidR="004A3485" w:rsidRPr="00394B73" w:rsidRDefault="004A3485" w:rsidP="004A348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92" w14:textId="73E69632" w:rsidR="001D1EFC" w:rsidRPr="00394B73" w:rsidRDefault="001D1EFC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|1|Notes|Potilas rauhaton</w:t>
      </w:r>
    </w:p>
    <w:p w14:paraId="6C33B693" w14:textId="518EBCDB" w:rsidR="001D1EFC" w:rsidRPr="006C6659" w:rsidRDefault="001D1EFC" w:rsidP="001D1EFC">
      <w:pPr>
        <w:ind w:left="567"/>
        <w:rPr>
          <w:sz w:val="18"/>
          <w:szCs w:val="18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|2|Notes|Tutkimus onnistui hyvin</w:t>
      </w:r>
    </w:p>
    <w:p w14:paraId="6C33B694" w14:textId="77777777" w:rsidR="001D1EFC" w:rsidRPr="002F52B5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34" w:name="_Toc477955644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1D1EFC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234"/>
    </w:p>
    <w:p w14:paraId="6C33B695" w14:textId="08DD2AAF" w:rsidR="001D1EFC" w:rsidRPr="00394B73" w:rsidRDefault="00282AAD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Toistuma-arvo on NTE-segmentin järjestysnumero.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96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35" w:name="_Toc477955645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1D1EFC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-2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Source of Comment</w:t>
      </w:r>
      <w:bookmarkEnd w:id="235"/>
    </w:p>
    <w:p w14:paraId="6C33B697" w14:textId="77777777" w:rsidR="001D1EFC" w:rsidRPr="00394B73" w:rsidRDefault="00DE3D5B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DA1087" w:rsidRPr="00394B73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98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36" w:name="_Toc477955646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DE3D5B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-3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Comment</w:t>
      </w:r>
      <w:bookmarkEnd w:id="236"/>
    </w:p>
    <w:p w14:paraId="6C33B699" w14:textId="11435CBE" w:rsidR="00F60032" w:rsidRDefault="00DA1087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Kommenttiteksti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, jossa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>okainen rivi voi muodostaa oman OBX-segmentin tai rivinvaihdot voidaan eskapoida \.br\ merkillä.</w:t>
      </w:r>
    </w:p>
    <w:p w14:paraId="3CA69CD0" w14:textId="77777777" w:rsidR="00C61142" w:rsidRPr="002F52B5" w:rsidRDefault="00C61142" w:rsidP="00C61142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237" w:name="_Toc477955647"/>
      <w:r w:rsidRPr="002F52B5">
        <w:rPr>
          <w:rFonts w:ascii="Times New Roman" w:hAnsi="Times New Roman" w:cs="Times New Roman"/>
          <w:szCs w:val="24"/>
          <w:lang w:val="en-US"/>
        </w:rPr>
        <w:t>BLG-segmentti (Billing)</w:t>
      </w:r>
      <w:bookmarkEnd w:id="237"/>
    </w:p>
    <w:p w14:paraId="40B6455A" w14:textId="3B34D75A" w:rsidR="00C61142" w:rsidRPr="00394B73" w:rsidRDefault="00C61142" w:rsidP="00C6114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Samanlainen määritys kuin tutkimuspyynnöllä. Segmentti ei ole pakollinen.</w:t>
      </w:r>
    </w:p>
    <w:p w14:paraId="6C33B69A" w14:textId="77777777" w:rsidR="00D85DA6" w:rsidRPr="00C61142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238" w:name="_Toc477955648"/>
      <w:r w:rsidRPr="00C61142">
        <w:rPr>
          <w:rFonts w:ascii="Times New Roman" w:hAnsi="Times New Roman" w:cs="Times New Roman"/>
          <w:szCs w:val="24"/>
          <w:lang w:val="fi-FI"/>
        </w:rPr>
        <w:t>ZPV</w:t>
      </w:r>
      <w:r w:rsidR="00DE3D5B" w:rsidRPr="00C61142">
        <w:rPr>
          <w:rFonts w:ascii="Times New Roman" w:hAnsi="Times New Roman" w:cs="Times New Roman"/>
          <w:szCs w:val="24"/>
          <w:lang w:val="fi-FI"/>
        </w:rPr>
        <w:t>-s</w:t>
      </w:r>
      <w:r w:rsidRPr="00C61142">
        <w:rPr>
          <w:rFonts w:ascii="Times New Roman" w:hAnsi="Times New Roman" w:cs="Times New Roman"/>
          <w:szCs w:val="24"/>
          <w:lang w:val="fi-FI"/>
        </w:rPr>
        <w:t>egmentti (Viivästystieto)</w:t>
      </w:r>
      <w:bookmarkEnd w:id="238"/>
    </w:p>
    <w:p w14:paraId="6C33B69B" w14:textId="77777777" w:rsidR="00D85DA6" w:rsidRPr="00C61142" w:rsidRDefault="00D85DA6" w:rsidP="00D85DA6">
      <w:pPr>
        <w:rPr>
          <w:lang w:val="fi-FI"/>
        </w:rPr>
      </w:pPr>
    </w:p>
    <w:p w14:paraId="6C33B69C" w14:textId="77777777" w:rsidR="00D85DA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27192228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A40239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9A2F1A9" w14:textId="6E91F543" w:rsidR="00707AC0" w:rsidRDefault="00707AC0">
      <w:pPr>
        <w:spacing w:line="240" w:lineRule="auto"/>
        <w:rPr>
          <w:ins w:id="239" w:author="Timo Kaskinen" w:date="2017-03-22T13:57:00Z"/>
          <w:rFonts w:ascii="Times New Roman" w:hAnsi="Times New Roman" w:cs="Times New Roman"/>
          <w:sz w:val="22"/>
          <w:szCs w:val="22"/>
          <w:lang w:val="fi-FI"/>
        </w:rPr>
      </w:pPr>
      <w:ins w:id="240" w:author="Timo Kaskinen" w:date="2017-03-22T13:57:00Z">
        <w:r>
          <w:rPr>
            <w:rFonts w:ascii="Times New Roman" w:hAnsi="Times New Roman" w:cs="Times New Roman"/>
            <w:sz w:val="22"/>
            <w:szCs w:val="22"/>
            <w:lang w:val="fi-FI"/>
          </w:rPr>
          <w:br w:type="page"/>
        </w:r>
      </w:ins>
    </w:p>
    <w:p w14:paraId="6828BC75" w14:textId="77777777" w:rsidR="00131175" w:rsidRPr="00394B73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C7" w14:textId="77777777" w:rsidR="00AB06BC" w:rsidRPr="002F52B5" w:rsidRDefault="00AB06BC" w:rsidP="00AB06BC">
      <w:pPr>
        <w:pStyle w:val="Otsikko1"/>
        <w:rPr>
          <w:rFonts w:ascii="Times New Roman" w:hAnsi="Times New Roman" w:cs="Times New Roman"/>
          <w:lang w:val="fi-FI"/>
        </w:rPr>
      </w:pPr>
      <w:bookmarkStart w:id="241" w:name="_Toc477955649"/>
      <w:r w:rsidRPr="002F52B5">
        <w:rPr>
          <w:rFonts w:ascii="Times New Roman" w:hAnsi="Times New Roman" w:cs="Times New Roman"/>
          <w:lang w:val="fi-FI"/>
        </w:rPr>
        <w:t>Lausuntosanoma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241"/>
    </w:p>
    <w:p w14:paraId="6C33B6C8" w14:textId="77777777" w:rsidR="00AB06BC" w:rsidRPr="00394B73" w:rsidRDefault="00AB06BC" w:rsidP="00AB06BC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lausunto pyydettyyn tutkimukseen. </w:t>
      </w:r>
    </w:p>
    <w:p w14:paraId="6C33B6C9" w14:textId="0B33AA04" w:rsidR="00AB06BC" w:rsidRPr="002F52B5" w:rsidRDefault="004B366D" w:rsidP="00AB06BC">
      <w:pPr>
        <w:pStyle w:val="Otsikko2"/>
        <w:rPr>
          <w:rFonts w:ascii="Times New Roman" w:hAnsi="Times New Roman" w:cs="Times New Roman"/>
          <w:lang w:val="en-US"/>
        </w:rPr>
      </w:pPr>
      <w:bookmarkStart w:id="242" w:name="_Toc477955650"/>
      <w:r>
        <w:rPr>
          <w:rFonts w:ascii="Times New Roman" w:hAnsi="Times New Roman" w:cs="Times New Roman"/>
          <w:lang w:val="en-US"/>
        </w:rPr>
        <w:t>Tutkimus</w:t>
      </w:r>
      <w:r w:rsidR="00AB06BC" w:rsidRPr="002F52B5">
        <w:rPr>
          <w:rFonts w:ascii="Times New Roman" w:hAnsi="Times New Roman" w:cs="Times New Roman"/>
          <w:lang w:val="en-US"/>
        </w:rPr>
        <w:t xml:space="preserve">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="00AB06BC"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242"/>
    </w:p>
    <w:p w14:paraId="6C33B6CA" w14:textId="77777777" w:rsidR="00AB06BC" w:rsidRPr="00394B73" w:rsidRDefault="00AB06BC" w:rsidP="00AB06BC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>OR</w:t>
      </w:r>
      <w:r w:rsidR="005D78A0" w:rsidRPr="00394B73">
        <w:rPr>
          <w:rFonts w:ascii="Times New Roman" w:hAnsi="Times New Roman"/>
          <w:sz w:val="22"/>
          <w:szCs w:val="22"/>
          <w:lang w:val="fi-FI"/>
        </w:rPr>
        <w:t>U^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/>
          <w:sz w:val="22"/>
          <w:szCs w:val="22"/>
          <w:lang w:val="fi-FI"/>
        </w:rPr>
        <w:t>01 segmen</w:t>
      </w:r>
      <w:r w:rsidRPr="00394B73">
        <w:rPr>
          <w:rFonts w:ascii="Times New Roman" w:hAnsi="Times New Roman"/>
          <w:sz w:val="22"/>
          <w:szCs w:val="22"/>
          <w:lang w:val="en-US"/>
        </w:rPr>
        <w:t>tit:</w:t>
      </w:r>
    </w:p>
    <w:p w14:paraId="6C33B6CB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OR</w:t>
      </w:r>
      <w:r w:rsidR="00900327" w:rsidRPr="00394B73">
        <w:rPr>
          <w:rFonts w:ascii="Times New Roman" w:hAnsi="Times New Roman" w:cs="Times New Roman"/>
          <w:b/>
          <w:sz w:val="22"/>
          <w:szCs w:val="22"/>
          <w:lang w:val="en-US"/>
        </w:rPr>
        <w:t>U^</w:t>
      </w:r>
      <w:r w:rsidR="000D7781" w:rsidRPr="00394B73">
        <w:rPr>
          <w:rFonts w:ascii="Times New Roman" w:hAnsi="Times New Roman" w:cs="Times New Roman"/>
          <w:b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01</w:t>
      </w:r>
    </w:p>
    <w:p w14:paraId="6C33B6CC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6CD" w14:textId="7E938C77" w:rsidR="00960D90" w:rsidRPr="00394B73" w:rsidRDefault="00282AA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ab/>
        <w:t>[PV1 – Patient visit</w:t>
      </w:r>
      <w:r w:rsidR="00960D90" w:rsidRPr="00394B73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6CE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6CF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6D0" w14:textId="77777777" w:rsidR="00AB06BC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AB06BC" w:rsidRPr="00394B73">
        <w:rPr>
          <w:rFonts w:ascii="Times New Roman" w:hAnsi="Times New Roman" w:cs="Times New Roman"/>
          <w:sz w:val="22"/>
          <w:szCs w:val="22"/>
          <w:lang w:val="en-US"/>
        </w:rPr>
        <w:t>OBX – Result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</w:t>
      </w:r>
    </w:p>
    <w:p w14:paraId="6C33B6D1" w14:textId="77777777" w:rsidR="00D85DA6" w:rsidRPr="00394B73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6D2" w14:textId="77777777" w:rsidR="00AB06BC" w:rsidRPr="002F52B5" w:rsidRDefault="00DE3D5B" w:rsidP="00AB06BC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243" w:name="_Toc477955651"/>
      <w:r w:rsidRPr="002F52B5">
        <w:rPr>
          <w:rFonts w:ascii="Times New Roman" w:hAnsi="Times New Roman" w:cs="Times New Roman"/>
          <w:szCs w:val="24"/>
        </w:rPr>
        <w:t>MSH-s</w:t>
      </w:r>
      <w:r w:rsidR="00AB06BC" w:rsidRPr="002F52B5">
        <w:rPr>
          <w:rFonts w:ascii="Times New Roman" w:hAnsi="Times New Roman" w:cs="Times New Roman"/>
          <w:szCs w:val="24"/>
        </w:rPr>
        <w:t>egmentti</w:t>
      </w:r>
      <w:bookmarkEnd w:id="243"/>
    </w:p>
    <w:p w14:paraId="6C33B6D3" w14:textId="6E847570" w:rsidR="00AB06BC" w:rsidRPr="00394B73" w:rsidRDefault="00DE3D5B" w:rsidP="00AB06BC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kuten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sanomassa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D4" w14:textId="77777777" w:rsidR="00AB06BC" w:rsidRPr="002F52B5" w:rsidRDefault="00DE3D5B" w:rsidP="00AB06B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44" w:name="_Toc477955652"/>
      <w:r w:rsidRPr="002F52B5">
        <w:rPr>
          <w:rFonts w:ascii="Times New Roman" w:hAnsi="Times New Roman" w:cs="Times New Roman"/>
          <w:szCs w:val="24"/>
        </w:rPr>
        <w:t>PID-s</w:t>
      </w:r>
      <w:r w:rsidR="00AB06BC" w:rsidRPr="002F52B5">
        <w:rPr>
          <w:rFonts w:ascii="Times New Roman" w:hAnsi="Times New Roman" w:cs="Times New Roman"/>
          <w:szCs w:val="24"/>
        </w:rPr>
        <w:t>egmentti (Patient Identification)</w:t>
      </w:r>
      <w:bookmarkEnd w:id="244"/>
    </w:p>
    <w:p w14:paraId="6C33B6D5" w14:textId="77777777" w:rsidR="00AB06BC" w:rsidRPr="006C6659" w:rsidRDefault="00AB06BC" w:rsidP="00AB06BC"/>
    <w:p w14:paraId="6C33B6D6" w14:textId="77777777" w:rsidR="00AB06BC" w:rsidRPr="00394B73" w:rsidRDefault="00DE3D5B" w:rsidP="00AB06B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segmen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ti kuten tutkimus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sanomassa. </w:t>
      </w:r>
    </w:p>
    <w:p w14:paraId="6C33B6D7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45" w:name="_Toc477955653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245"/>
    </w:p>
    <w:p w14:paraId="6C33B6D8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6D9" w14:textId="242187C9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ilaan käyntiin liittyvät </w:t>
      </w:r>
      <w:proofErr w:type="gramStart"/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tiedot: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mm</w:t>
      </w:r>
      <w:proofErr w:type="gramEnd"/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6DA" w14:textId="77777777" w:rsidR="007516D1" w:rsidRPr="002F52B5" w:rsidRDefault="007516D1" w:rsidP="007516D1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46" w:name="_Toc477955654"/>
      <w:r w:rsidRPr="002F52B5">
        <w:rPr>
          <w:rFonts w:ascii="Times New Roman" w:hAnsi="Times New Roman" w:cs="Times New Roman"/>
          <w:szCs w:val="24"/>
        </w:rPr>
        <w:t>ORC</w:t>
      </w:r>
      <w:r w:rsidR="00DE3D5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(Observation Request)</w:t>
      </w:r>
      <w:bookmarkEnd w:id="246"/>
    </w:p>
    <w:p w14:paraId="6C33B6DB" w14:textId="77777777" w:rsidR="007516D1" w:rsidRPr="006C6659" w:rsidRDefault="007516D1" w:rsidP="007516D1"/>
    <w:p w14:paraId="6C33B6DC" w14:textId="77777777" w:rsidR="007516D1" w:rsidRPr="00394B73" w:rsidRDefault="00DE3D5B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7516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2397"/>
        <w:gridCol w:w="503"/>
        <w:gridCol w:w="608"/>
        <w:gridCol w:w="3735"/>
      </w:tblGrid>
      <w:tr w:rsidR="007516D1" w:rsidRPr="00394B73" w14:paraId="6C33B6E2" w14:textId="77777777" w:rsidTr="002375E2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6E8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6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7516D1" w:rsidRPr="00394B73" w14:paraId="6C33B6EE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B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C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D" w14:textId="20F3F561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6F4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E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2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7516D1" w:rsidRPr="00707AC0" w14:paraId="6C33B6FC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8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9" w14:textId="77777777" w:rsidR="007516D1" w:rsidRPr="00394B73" w:rsidRDefault="00F82EDB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6FA" w14:textId="77777777" w:rsidR="00F82EDB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&lt;IP&gt;=Tutkimus käynnissä</w:t>
            </w:r>
          </w:p>
          <w:p w14:paraId="6C33B6FB" w14:textId="77777777" w:rsidR="007516D1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</w:tc>
      </w:tr>
      <w:tr w:rsidR="00DD0245" w:rsidRPr="00394B73" w14:paraId="6C33B702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70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70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703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704" w14:textId="31B8F0D1" w:rsidR="00105924" w:rsidRPr="00394B73" w:rsidRDefault="00105924" w:rsidP="0010592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705" w14:textId="77777777" w:rsidR="004E54DC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47" w:name="_Toc477955655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4E54DC" w:rsidRPr="002F52B5">
        <w:rPr>
          <w:rFonts w:ascii="Times New Roman" w:hAnsi="Times New Roman" w:cs="Times New Roman"/>
          <w:sz w:val="22"/>
          <w:szCs w:val="22"/>
        </w:rPr>
        <w:t>1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4E54DC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247"/>
    </w:p>
    <w:p w14:paraId="6C33B706" w14:textId="77777777" w:rsidR="004E54DC" w:rsidRPr="00394B73" w:rsidRDefault="004E54DC" w:rsidP="00DA7125">
      <w:pPr>
        <w:pStyle w:val="Leipteksti"/>
        <w:spacing w:before="0"/>
        <w:ind w:left="567"/>
        <w:rPr>
          <w:rFonts w:ascii="Times New Roman" w:hAnsi="Times New Roman"/>
          <w:sz w:val="22"/>
          <w:szCs w:val="22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 xml:space="preserve">Palautetaan </w:t>
      </w:r>
      <w:r w:rsidR="00DA7125" w:rsidRPr="00394B73">
        <w:rPr>
          <w:rFonts w:ascii="Times New Roman" w:hAnsi="Times New Roman"/>
          <w:sz w:val="22"/>
          <w:szCs w:val="22"/>
          <w:lang w:val="fi-FI"/>
        </w:rPr>
        <w:t>pyynnön tila, arvo OK</w:t>
      </w:r>
    </w:p>
    <w:p w14:paraId="6C33B707" w14:textId="77777777" w:rsidR="00766448" w:rsidRPr="002F52B5" w:rsidRDefault="004E54D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48" w:name="_Toc477955656"/>
      <w:r w:rsidRPr="002F52B5">
        <w:rPr>
          <w:rFonts w:ascii="Times New Roman" w:hAnsi="Times New Roman" w:cs="Times New Roman"/>
          <w:sz w:val="22"/>
          <w:szCs w:val="22"/>
        </w:rPr>
        <w:t xml:space="preserve">ORC-2 </w:t>
      </w:r>
      <w:r w:rsidR="00766448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248"/>
    </w:p>
    <w:p w14:paraId="6C33B708" w14:textId="1B39F395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tutkimuksen UID, johon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lausunto l</w:t>
      </w:r>
      <w:r w:rsidR="00C04BC0" w:rsidRPr="00394B73">
        <w:rPr>
          <w:rFonts w:ascii="Times New Roman" w:hAnsi="Times New Roman" w:cs="Times New Roman"/>
          <w:sz w:val="22"/>
          <w:szCs w:val="22"/>
          <w:lang w:val="fi-FI"/>
        </w:rPr>
        <w:t>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ittyy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09" w14:textId="77777777" w:rsidR="00766448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49" w:name="_Toc477955657"/>
      <w:r w:rsidRPr="002F52B5">
        <w:rPr>
          <w:rFonts w:ascii="Times New Roman" w:hAnsi="Times New Roman" w:cs="Times New Roman"/>
          <w:sz w:val="22"/>
          <w:szCs w:val="22"/>
        </w:rPr>
        <w:t>ORC-3 Placer Group Number</w:t>
      </w:r>
      <w:bookmarkEnd w:id="249"/>
    </w:p>
    <w:p w14:paraId="6C33B70A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70B" w14:textId="77777777" w:rsidR="00766448" w:rsidRPr="002F52B5" w:rsidRDefault="007C3324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50" w:name="_Toc477955658"/>
      <w:r w:rsidRPr="002F52B5">
        <w:rPr>
          <w:rFonts w:ascii="Times New Roman" w:hAnsi="Times New Roman" w:cs="Times New Roman"/>
          <w:sz w:val="22"/>
          <w:szCs w:val="22"/>
        </w:rPr>
        <w:t>ORC-5</w:t>
      </w:r>
      <w:r w:rsidR="00766448" w:rsidRPr="002F52B5">
        <w:rPr>
          <w:rFonts w:ascii="Times New Roman" w:hAnsi="Times New Roman" w:cs="Times New Roman"/>
          <w:sz w:val="22"/>
          <w:szCs w:val="22"/>
        </w:rPr>
        <w:t xml:space="preserve"> Order Status</w:t>
      </w:r>
      <w:bookmarkEnd w:id="250"/>
    </w:p>
    <w:p w14:paraId="6C33B70C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pyydetyn tutkimuksen tila. Pyydetty tutkimus asetetaan valmiiksi (CM) kun lausunto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F).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 on käynnissä &lt;IP&gt;, kun lähetetään alustava lausunto.</w:t>
      </w:r>
    </w:p>
    <w:p w14:paraId="6C33B70D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51" w:name="_Toc477955659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251"/>
    </w:p>
    <w:p w14:paraId="6C33B70E" w14:textId="77777777" w:rsidR="00766448" w:rsidRPr="00394B73" w:rsidRDefault="002375E2" w:rsidP="002375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muutosaika.</w:t>
      </w:r>
    </w:p>
    <w:p w14:paraId="6C33B70F" w14:textId="77777777" w:rsidR="007516D1" w:rsidRPr="002F52B5" w:rsidRDefault="00DE3D5B" w:rsidP="007516D1">
      <w:pPr>
        <w:pStyle w:val="Otsikko3"/>
        <w:rPr>
          <w:rFonts w:ascii="Times New Roman" w:hAnsi="Times New Roman" w:cs="Times New Roman"/>
          <w:szCs w:val="24"/>
        </w:rPr>
      </w:pPr>
      <w:bookmarkStart w:id="252" w:name="_Toc477955660"/>
      <w:r w:rsidRPr="002F52B5">
        <w:rPr>
          <w:rFonts w:ascii="Times New Roman" w:hAnsi="Times New Roman" w:cs="Times New Roman"/>
          <w:szCs w:val="24"/>
        </w:rPr>
        <w:t>OBR-s</w:t>
      </w:r>
      <w:r w:rsidR="007516D1" w:rsidRPr="002F52B5">
        <w:rPr>
          <w:rFonts w:ascii="Times New Roman" w:hAnsi="Times New Roman" w:cs="Times New Roman"/>
          <w:szCs w:val="24"/>
        </w:rPr>
        <w:t>egmentti (Common Order)</w:t>
      </w:r>
      <w:bookmarkEnd w:id="252"/>
    </w:p>
    <w:p w14:paraId="6C33B710" w14:textId="77777777" w:rsidR="007516D1" w:rsidRPr="006C6659" w:rsidRDefault="007516D1" w:rsidP="007516D1">
      <w:pPr>
        <w:rPr>
          <w:lang w:val="fi-FI"/>
        </w:rPr>
      </w:pPr>
    </w:p>
    <w:p w14:paraId="6C33B711" w14:textId="77777777" w:rsidR="007516D1" w:rsidRPr="00394B73" w:rsidRDefault="007516D1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697"/>
        <w:gridCol w:w="567"/>
        <w:gridCol w:w="567"/>
        <w:gridCol w:w="3560"/>
      </w:tblGrid>
      <w:tr w:rsidR="007516D1" w:rsidRPr="00394B73" w14:paraId="6C33B717" w14:textId="77777777" w:rsidTr="0061327E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2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71D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B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1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7516D1" w:rsidRPr="00394B73" w14:paraId="6C33B723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1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2" w14:textId="0D2579E3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729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7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Ac</w:t>
            </w:r>
            <w:r w:rsidR="00232292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424D63" w:rsidRPr="00394B73" w14:paraId="6C33B72F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B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C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D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735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0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1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2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3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4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Tutkimuskoodi</w:t>
            </w:r>
          </w:p>
        </w:tc>
      </w:tr>
      <w:tr w:rsidR="00424D63" w:rsidRPr="00394B73" w14:paraId="6C33B73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6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7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8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9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nimi</w:t>
            </w:r>
          </w:p>
        </w:tc>
      </w:tr>
      <w:tr w:rsidR="00424D63" w:rsidRPr="00394B73" w14:paraId="6C33B74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C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D" w14:textId="5CB739AF" w:rsidR="00424D63" w:rsidRPr="00394B73" w:rsidRDefault="004800A8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F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40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741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742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743" w14:textId="77777777" w:rsidR="00424D63" w:rsidRPr="00394B73" w:rsidRDefault="00DB5A21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=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molemmat</w:t>
            </w:r>
          </w:p>
        </w:tc>
      </w:tr>
      <w:tr w:rsidR="00773BE6" w:rsidRPr="00394B73" w14:paraId="08594B51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AE96126" w14:textId="316C5462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640C38D" w14:textId="303529EC" w:rsidR="00773BE6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9ABC69" w14:textId="02961DC7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43AC6DC" w14:textId="54010301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DEBC108" w14:textId="7871663E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74A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45" w14:textId="030F880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46" w14:textId="5B6EF784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7" w14:textId="510411C5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8" w14:textId="0E9B8BFE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49" w14:textId="08BE8C41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7516D1" w:rsidRPr="00394B73" w14:paraId="6C33B750" w14:textId="77777777" w:rsidTr="0061327E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74B" w14:textId="77777777" w:rsidR="007516D1" w:rsidRPr="00447ECD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47EC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E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single" w:sz="4" w:space="0" w:color="000000"/>
              <w:bottom w:val="single" w:sz="4" w:space="0" w:color="000000"/>
            </w:tcBorders>
          </w:tcPr>
          <w:p w14:paraId="6C33B74F" w14:textId="77777777" w:rsidR="007516D1" w:rsidRPr="00394B73" w:rsidRDefault="00B922FC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Lausun</w:t>
            </w:r>
            <w:r w:rsidR="0045306B" w:rsidRPr="00394B73">
              <w:rPr>
                <w:rFonts w:ascii="Times New Roman" w:hAnsi="Times New Roman"/>
                <w:b/>
                <w:sz w:val="22"/>
                <w:szCs w:val="22"/>
              </w:rPr>
              <w:t>toaika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="00356037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34143" w:rsidRPr="00394B73" w14:paraId="057AD2A0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48880ACD" w14:textId="0B595A25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26133570" w14:textId="70D69752" w:rsidR="00F34143" w:rsidRPr="00394B73" w:rsidRDefault="00082B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49F5D0CB" w14:textId="6FF0B32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7657E40B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24D47435" w14:textId="32511D5A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F34143" w:rsidRPr="00394B73" w14:paraId="5A83F7A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5F16946" w14:textId="37AB04E9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9608D34" w14:textId="5B0BEF3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15D797" w14:textId="73E595CE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FC6B36" w14:textId="49B0E4D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6A9C8AA" w14:textId="6A9F259D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34143" w:rsidRPr="00394B73" w14:paraId="14825E79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3BD9DA9" w14:textId="18D3ED11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C561378" w14:textId="7A0B7739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D35A97A" w14:textId="24E9B12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EB380B8" w14:textId="343E1124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75DCCB0" w14:textId="4C710B7A" w:rsidR="00F34143" w:rsidRDefault="008B666B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70D7E7C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FC055A4" w14:textId="640CA12F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0A24594" w14:textId="080DC13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53FFCD" w14:textId="12BA34D3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D894EC9" w14:textId="0C892DF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7A06F3A" w14:textId="7634E820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34143" w:rsidRPr="00394B73" w14:paraId="4035E19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A819D23" w14:textId="15B89E8E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9761D49" w14:textId="1406D0C2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34E3DA1" w14:textId="648350A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B9F2799" w14:textId="1CB92C7F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3BEF7D1" w14:textId="680BD686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OID</w:t>
            </w:r>
          </w:p>
        </w:tc>
      </w:tr>
      <w:tr w:rsidR="00F34143" w:rsidRPr="00394B73" w14:paraId="4AF8B53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D43ABCD" w14:textId="2C5394D7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8229178" w14:textId="277F621C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3372B2" w14:textId="5CE390E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DC40927" w14:textId="2139F73C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4A00BFD" w14:textId="066CD7E7" w:rsidR="00F34143" w:rsidRDefault="00F3414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Suorittavan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242C2FCF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4757" w14:textId="3E225CF5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CEBE" w14:textId="43A402F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559" w14:textId="06133C5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F542" w14:textId="2AFE9153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BB39" w14:textId="69709FB9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koodi</w:t>
            </w:r>
          </w:p>
        </w:tc>
      </w:tr>
      <w:tr w:rsidR="00F34143" w:rsidRPr="00394B73" w14:paraId="6C33B780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7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7C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E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7F" w14:textId="77777777" w:rsidR="00F34143" w:rsidRPr="00394B73" w:rsidRDefault="00F34143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toimintokoodi (RAD)</w:t>
            </w:r>
          </w:p>
        </w:tc>
      </w:tr>
      <w:tr w:rsidR="00F34143" w:rsidRPr="00394B73" w14:paraId="6C33B788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82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4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85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Alustava lausunto</w:t>
            </w:r>
          </w:p>
          <w:p w14:paraId="6C33B786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lausunto</w:t>
            </w:r>
          </w:p>
          <w:p w14:paraId="6C33B787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&lt;D&gt; Poista lausunto</w:t>
            </w:r>
          </w:p>
        </w:tc>
      </w:tr>
      <w:tr w:rsidR="00F34143" w:rsidRPr="00394B73" w14:paraId="6C33B78E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89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8A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Parent number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C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8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6C33B794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F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29.1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90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2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9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Study Instance UID</w:t>
            </w:r>
          </w:p>
        </w:tc>
      </w:tr>
      <w:tr w:rsidR="00F34143" w:rsidRPr="00394B73" w14:paraId="6C33B79A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95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96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Principal Result Interpreter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7" w14:textId="77777777" w:rsidR="00F34143" w:rsidRPr="00394B73" w:rsidRDefault="00F3414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8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99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lausuja</w:t>
            </w:r>
          </w:p>
        </w:tc>
      </w:tr>
      <w:tr w:rsidR="00F34143" w:rsidRPr="00394B73" w14:paraId="6C33B7A0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9B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9C" w14:textId="6560FAF4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D" w14:textId="58A33755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E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9F" w14:textId="3480FA31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0B5D8D2D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D5A03CC" w14:textId="53E6DA98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1506C05" w14:textId="4FCD72C9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54CDD86" w14:textId="48764A31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0DB3220" w14:textId="61C7A250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41EC44C" w14:textId="7EF9D7E8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F34143" w:rsidRPr="00394B73" w14:paraId="6C33B7A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1" w14:textId="537BEAAD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2" w14:textId="47643C7E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3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4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5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34143" w:rsidRPr="00394B73" w14:paraId="6C33B7AC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7" w14:textId="5EED5FAA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8" w14:textId="2C170060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9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A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B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185E8D" w:rsidRPr="00394B73" w14:paraId="26C9D362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582CFF9E" w14:textId="1C53DBB9" w:rsidR="00185E8D" w:rsidRPr="00DC75AF" w:rsidRDefault="00185E8D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32.1.4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51572897" w14:textId="5CF3FA4A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7BCFAAE" w14:textId="16D5DE39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7E9A62C" w14:textId="0EFE08F1" w:rsidR="00185E8D" w:rsidRP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998D254" w14:textId="5937F58F" w:rsidR="00185E8D" w:rsidRPr="00DC75AF" w:rsidRDefault="00DC75AF" w:rsidP="00DC75A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DC75AF" w:rsidRPr="00394B73" w14:paraId="06EEE86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ECCFDF7" w14:textId="06DEB6E3" w:rsidR="00DC75AF" w:rsidRPr="00185E8D" w:rsidRDefault="00DC75AF" w:rsidP="00FB1C80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FB1C8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3937BC4E" w14:textId="3DE0AD24" w:rsidR="00DC75AF" w:rsidRDefault="00FB1C80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A3FD26E" w14:textId="095DD449" w:rsidR="00DC75AF" w:rsidRPr="00185E8D" w:rsidRDefault="00DC75AF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D78947C" w14:textId="6FA5A0BA" w:rsid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5E540AC" w14:textId="35DA7369" w:rsidR="00DC75AF" w:rsidRDefault="00DC75AF" w:rsidP="0045306B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7140C48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264E4DEA" w14:textId="2ABEABA3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32.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50FBF6F" w14:textId="6FCB46F5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82FCC5B" w14:textId="646E0E6D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CBFA065" w14:textId="6D2C5B50" w:rsidR="00FB1C80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2E78F44C" w14:textId="59B80598" w:rsidR="00FB1C80" w:rsidRPr="0055310F" w:rsidRDefault="00FB1C80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D3284A" w14:paraId="6C33B7B2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AD" w14:textId="2AC69B92" w:rsidR="00FB1C80" w:rsidRPr="00D3284A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AE" w14:textId="5F90FF69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AF" w14:textId="2FE29C44" w:rsidR="00FB1C80" w:rsidRPr="00D3284A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B0" w14:textId="4A1552D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B1" w14:textId="22056710" w:rsidR="00FB1C80" w:rsidRPr="00D3284A" w:rsidRDefault="00FB1C80" w:rsidP="0045306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D3284A" w14:paraId="6C33B7B8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B3" w14:textId="345D59BE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B4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Assistant Result Interp.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5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6" w14:textId="2684A0A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B7" w14:textId="20FA10A5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Tutkimuksen lisälausuja (Toistuva)</w:t>
            </w:r>
          </w:p>
        </w:tc>
      </w:tr>
      <w:tr w:rsidR="00FB1C80" w:rsidRPr="00D3284A" w14:paraId="6C33B7B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9" w14:textId="7A4AC1CF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BA" w14:textId="199AE276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B" w14:textId="6C88FCA4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C" w14:textId="77777777" w:rsidR="00FB1C80" w:rsidRPr="00D3284A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BD" w14:textId="1F617ED0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FB1C80" w:rsidRPr="00D3284A" w14:paraId="316A8F9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3B0659" w14:textId="5528F59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33.1.1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0F6F6478" w14:textId="7EC0B4B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F6E04CB" w14:textId="57CA343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ABAB83C" w14:textId="3BA9CFCD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83AC37D" w14:textId="678785E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FB1C80" w:rsidRPr="00394B73" w14:paraId="6C33B7C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F" w14:textId="1ED4DF4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0" w14:textId="06CE01B2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1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2" w14:textId="6B412A86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3" w14:textId="53B3411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B1C80" w:rsidRPr="00394B73" w14:paraId="6C33B7CA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C5" w14:textId="34DE6AC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6" w14:textId="28161FD4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7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8" w14:textId="02A843B5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9" w14:textId="0BED979F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FB1C80" w:rsidRPr="00394B73" w14:paraId="7AD706A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47F0AF" w14:textId="5696E3E6" w:rsidR="00FB1C80" w:rsidRPr="00185E8D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7EE94489" w14:textId="34077A15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5F7293D" w14:textId="323DF6D9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5F5F18A" w14:textId="704A5621" w:rsidR="00FB1C80" w:rsidRPr="00185E8D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73FEF95" w14:textId="3BC19E11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FB1C80" w:rsidRPr="00394B73" w14:paraId="63E10503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1E33810" w14:textId="1A921D4E" w:rsidR="00FB1C80" w:rsidRPr="0001433B" w:rsidRDefault="00FB1C80" w:rsidP="00C559F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4EA86CB" w14:textId="3A8C1BB1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441F06F" w14:textId="719F307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0B1D899" w14:textId="2D33D977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1CF2C3D" w14:textId="6B4BA986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1823D04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AF74530" w14:textId="7FFB5619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1B260CC5" w14:textId="27604014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C49C3D" w14:textId="71AF3068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AAA8C41" w14:textId="68E107C8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1BD36704" w14:textId="7A5E7A8E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7D0" w14:textId="77777777" w:rsidTr="0004571F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CB" w14:textId="46D5C8F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CC" w14:textId="1767F5A3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D" w14:textId="1E878E2E" w:rsidR="00FB1C80" w:rsidRPr="00394B73" w:rsidRDefault="001A1C2B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E" w14:textId="6FB4A872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CF" w14:textId="246FF1F1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394B73" w14:paraId="6C33B7D6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D1" w14:textId="0D20161B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D2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B09CA">
              <w:rPr>
                <w:rFonts w:ascii="Times New Roman" w:hAnsi="Times New Roman"/>
                <w:sz w:val="22"/>
                <w:szCs w:val="22"/>
                <w:lang w:val="en-US"/>
              </w:rPr>
              <w:t>Transcriptionist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3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4" w14:textId="2E2A31B9" w:rsidR="00FB1C80" w:rsidRPr="008B09CA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D5" w14:textId="529DDC7A" w:rsidR="00FB1C80" w:rsidRPr="008B09CA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Tutkimuksen kirjoittaja</w:t>
            </w:r>
          </w:p>
        </w:tc>
      </w:tr>
      <w:tr w:rsidR="00FB1C80" w:rsidRPr="00394B73" w14:paraId="6C33B7D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7" w14:textId="6C60A4C4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</w:t>
            </w: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8" w14:textId="739196E5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9" w14:textId="63A5D92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A" w14:textId="3E0B9EA1" w:rsidR="00FB1C80" w:rsidRPr="00A825C6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B" w14:textId="7E1E52EF" w:rsidR="00FB1C80" w:rsidRPr="00A825C6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1C80" w:rsidRPr="00394B73" w14:paraId="6C33B7E2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D" w14:textId="4364690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E" w14:textId="3C889550" w:rsidR="00FB1C80" w:rsidRPr="0001433B" w:rsidRDefault="00FB1C80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F" w14:textId="335A26EF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0" w14:textId="2C4A7C92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1" w14:textId="41E9DA3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FB1C80" w:rsidRPr="00394B73" w14:paraId="147E1C3D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00AEE1D" w14:textId="5490611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E5DA9A5" w14:textId="64F3CE5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Falmily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A421A59" w14:textId="783F781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9A878" w14:textId="62E0406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8C0B8CA" w14:textId="2AD8A72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FB1C80" w:rsidRPr="00394B73" w14:paraId="6C33B7E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3" w14:textId="7A7D0FE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4" w14:textId="1D48D693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5" w14:textId="0FFA3A5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6" w14:textId="1E8195B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7" w14:textId="33DB2DE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FB1C80" w:rsidRPr="00394B73" w14:paraId="061497DE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2A7D161" w14:textId="32103C04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186B0D" w14:textId="55234DC6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2CFB261" w14:textId="466B8DAE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B1938" w14:textId="27272381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00334FD" w14:textId="13CFADA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FB1C80" w:rsidRPr="00394B73" w14:paraId="6861CC44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41BEBA7" w14:textId="1FC73CCB" w:rsidR="00FB1C80" w:rsidRPr="0001433B" w:rsidRDefault="00FB1C80" w:rsidP="00FB1C8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35.1.5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E2C5010" w14:textId="78D22A6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5087352" w14:textId="5821422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03CCDDC" w14:textId="411375F7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7B225D2" w14:textId="36AC959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38793C75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DEA390" w14:textId="55542292" w:rsidR="00FB1C80" w:rsidRPr="00DC75AF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5</w:t>
            </w: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53587B4" w14:textId="17BF1302" w:rsidR="00FB1C80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A3EDAC" w14:textId="1848F0A5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8E18B79" w14:textId="4144B745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FB045F9" w14:textId="043796EE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394B73" w14:paraId="6C33B7EE" w14:textId="77777777" w:rsidTr="00B5574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E9" w14:textId="4BF1EFD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EA" w14:textId="3C97384E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B" w14:textId="4412FF61" w:rsidR="00FB1C80" w:rsidRPr="00394B73" w:rsidRDefault="001A1C2B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C" w14:textId="7CED5287" w:rsidR="00FB1C80" w:rsidRPr="00394B73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ED" w14:textId="50063B69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7EF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</w:rPr>
      </w:pPr>
    </w:p>
    <w:p w14:paraId="6C33B7F0" w14:textId="496E3748" w:rsidR="00105924" w:rsidRPr="002707B6" w:rsidRDefault="00105924" w:rsidP="002707B6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OBR</w:t>
      </w:r>
      <w:r w:rsidRPr="00394B73">
        <w:rPr>
          <w:rFonts w:ascii="Times New Roman" w:hAnsi="Times New Roman" w:cs="Times New Roman"/>
          <w:sz w:val="22"/>
          <w:szCs w:val="22"/>
        </w:rPr>
        <w:t>|</w:t>
      </w:r>
      <w:r w:rsidR="00486E2C" w:rsidRPr="00486E2C">
        <w:rPr>
          <w:rFonts w:ascii="Times New Roman" w:hAnsi="Times New Roman" w:cs="Times New Roman"/>
          <w:sz w:val="22"/>
          <w:szCs w:val="22"/>
        </w:rPr>
        <w:t>1|123.11.01|87678978998765|ND1AA^Ranteen rtg^ZXA00^CR^Room 15|||201304121714|||||||||OrgOID^OrgNick^OrgCode^UnitOID^UnitNick^UnitCode||||||||RAD|F||||11.2222.4567|||</w:t>
      </w:r>
      <w:r w:rsidR="002707B6" w:rsidRPr="002707B6">
        <w:rPr>
          <w:rFonts w:ascii="Times New Roman" w:hAnsi="Times New Roman" w:cs="Times New Roman"/>
          <w:sz w:val="22"/>
          <w:szCs w:val="22"/>
        </w:rPr>
        <w:t>010251-A012&amp;Snimi&amp;Enimi</w:t>
      </w:r>
      <w:r w:rsidR="00FB1C80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>
        <w:rPr>
          <w:rFonts w:ascii="Times New Roman" w:hAnsi="Times New Roman" w:cs="Times New Roman"/>
          <w:sz w:val="22"/>
          <w:szCs w:val="22"/>
        </w:rPr>
        <w:t>Muut etunimet</w:t>
      </w:r>
      <w:r w:rsidR="002707B6" w:rsidRPr="002707B6">
        <w:rPr>
          <w:rFonts w:ascii="Times New Roman" w:hAnsi="Times New Roman" w:cs="Times New Roman"/>
          <w:sz w:val="22"/>
          <w:szCs w:val="22"/>
        </w:rPr>
        <w:t>&amp;01234567899&amp;Lääkäri</w:t>
      </w:r>
      <w:r w:rsidR="00FB1C80">
        <w:rPr>
          <w:rFonts w:ascii="Times New Roman" w:hAnsi="Times New Roman" w:cs="Times New Roman"/>
          <w:sz w:val="22"/>
          <w:szCs w:val="22"/>
        </w:rPr>
        <w:t>&amp;6547</w:t>
      </w:r>
      <w:r w:rsidR="00486E2C" w:rsidRPr="002707B6">
        <w:rPr>
          <w:rFonts w:ascii="Times New Roman" w:hAnsi="Times New Roman" w:cs="Times New Roman"/>
          <w:sz w:val="22"/>
          <w:szCs w:val="22"/>
        </w:rPr>
        <w:t>|010251-B012&amp;Snimi2&amp;Enimi2&amp;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</w:t>
      </w:r>
      <w:r w:rsidR="00FB1C80">
        <w:rPr>
          <w:rFonts w:ascii="Times New Roman" w:hAnsi="Times New Roman" w:cs="Times New Roman"/>
          <w:sz w:val="22"/>
          <w:szCs w:val="22"/>
        </w:rPr>
        <w:t>1</w:t>
      </w:r>
      <w:r w:rsidR="00FB1C80" w:rsidRPr="00477418">
        <w:rPr>
          <w:rFonts w:ascii="Times New Roman" w:hAnsi="Times New Roman" w:cs="Times New Roman"/>
          <w:sz w:val="22"/>
          <w:szCs w:val="22"/>
        </w:rPr>
        <w:t>123456789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&amp;Lisälausuja</w:t>
      </w:r>
      <w:r w:rsidR="00477418">
        <w:rPr>
          <w:rFonts w:ascii="Times New Roman" w:hAnsi="Times New Roman" w:cs="Times New Roman"/>
          <w:sz w:val="22"/>
          <w:szCs w:val="22"/>
        </w:rPr>
        <w:t>&amp;1235</w:t>
      </w:r>
      <w:r w:rsidR="00486E2C" w:rsidRPr="002707B6">
        <w:rPr>
          <w:rFonts w:ascii="Times New Roman" w:hAnsi="Times New Roman" w:cs="Times New Roman"/>
          <w:sz w:val="22"/>
          <w:szCs w:val="22"/>
        </w:rPr>
        <w:t>||010251-C</w:t>
      </w:r>
      <w:r w:rsidR="00EE7F64" w:rsidRPr="002707B6">
        <w:rPr>
          <w:rFonts w:ascii="Times New Roman" w:hAnsi="Times New Roman" w:cs="Times New Roman"/>
          <w:sz w:val="22"/>
          <w:szCs w:val="22"/>
        </w:rPr>
        <w:t>012&amp;Snimi3&amp;Enimi3&amp;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&amp;Kirj</w:t>
      </w:r>
      <w:r w:rsidR="00FB1C80">
        <w:rPr>
          <w:rFonts w:ascii="Times New Roman" w:hAnsi="Times New Roman" w:cs="Times New Roman"/>
          <w:sz w:val="22"/>
          <w:szCs w:val="22"/>
        </w:rPr>
        <w:t>oittaja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7F1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53" w:name="_Toc477955661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253"/>
    </w:p>
    <w:p w14:paraId="6C33B7F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Lausuntosanomalla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7F3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54" w:name="_Toc477955662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254"/>
    </w:p>
    <w:p w14:paraId="6C33B7F4" w14:textId="46553528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tutkimuksen UID. </w:t>
      </w:r>
    </w:p>
    <w:p w14:paraId="6C33B7F5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55" w:name="_Toc477955663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</w:rPr>
        <w:t>-3 Filler Order Number</w:t>
      </w:r>
      <w:bookmarkEnd w:id="255"/>
    </w:p>
    <w:p w14:paraId="6C33B7F6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7F7" w14:textId="77777777" w:rsidR="00424D63" w:rsidRPr="002F52B5" w:rsidRDefault="00DA7125" w:rsidP="00424D6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56" w:name="_Toc477955664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424D63" w:rsidRPr="002F52B5">
        <w:rPr>
          <w:rFonts w:ascii="Times New Roman" w:hAnsi="Times New Roman" w:cs="Times New Roman"/>
          <w:sz w:val="22"/>
          <w:szCs w:val="22"/>
        </w:rPr>
        <w:t>-4 Universal Service ID</w:t>
      </w:r>
      <w:bookmarkEnd w:id="256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319C4F44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F5E050E" w14:textId="77777777" w:rsidR="00D7260D" w:rsidRPr="00394B73" w:rsidRDefault="00D7260D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  <w:pPrChange w:id="257" w:author="Timo Kaskinen" w:date="2017-03-22T13:58:00Z">
                <w:pPr>
                  <w:pStyle w:val="Leipteksti"/>
                  <w:spacing w:before="0"/>
                </w:pPr>
              </w:pPrChange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F4E259" w14:textId="77777777" w:rsidR="00D7260D" w:rsidRPr="00394B73" w:rsidRDefault="00D7260D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  <w:pPrChange w:id="258" w:author="Timo Kaskinen" w:date="2017-03-22T13:58:00Z">
                <w:pPr>
                  <w:pStyle w:val="Leipteksti"/>
                  <w:spacing w:before="0"/>
                </w:pPr>
              </w:pPrChange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7AB65C3F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5499C2DC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29D565F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4ABBF0EA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40FDC5B6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6296B573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D5FD3DB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27162F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192FE48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4014D3E4" w14:textId="77777777" w:rsidTr="007900D3">
        <w:tc>
          <w:tcPr>
            <w:tcW w:w="1450" w:type="dxa"/>
          </w:tcPr>
          <w:p w14:paraId="404F623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0776970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3AEB4AB2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A11A25F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18F20D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7F9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59" w:name="_Toc477955665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-7 Observation Date/Time</w:t>
      </w:r>
      <w:bookmarkEnd w:id="259"/>
    </w:p>
    <w:p w14:paraId="6C33B7FA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 teko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aika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DE3D5B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kun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valmis (OB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FB" w14:textId="0E4584BB" w:rsidR="00B922FC" w:rsidRPr="00EE0B0E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60" w:name="_Toc477955666"/>
      <w:r w:rsidRPr="00EE0B0E">
        <w:rPr>
          <w:rFonts w:ascii="Times New Roman" w:hAnsi="Times New Roman" w:cs="Times New Roman"/>
          <w:sz w:val="22"/>
          <w:szCs w:val="22"/>
        </w:rPr>
        <w:t>OBR</w:t>
      </w:r>
      <w:r w:rsidR="00486E2C">
        <w:rPr>
          <w:rFonts w:ascii="Times New Roman" w:hAnsi="Times New Roman" w:cs="Times New Roman"/>
          <w:sz w:val="22"/>
          <w:szCs w:val="22"/>
        </w:rPr>
        <w:t>-1</w:t>
      </w:r>
      <w:r w:rsidR="00963C96">
        <w:rPr>
          <w:rFonts w:ascii="Times New Roman" w:hAnsi="Times New Roman" w:cs="Times New Roman"/>
          <w:sz w:val="22"/>
          <w:szCs w:val="22"/>
        </w:rPr>
        <w:t>0</w:t>
      </w:r>
      <w:r w:rsidR="00B922FC" w:rsidRPr="00EE0B0E">
        <w:rPr>
          <w:rFonts w:ascii="Times New Roman" w:hAnsi="Times New Roman" w:cs="Times New Roman"/>
          <w:sz w:val="22"/>
          <w:szCs w:val="22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</w:rPr>
        <w:t>Collector Identifier</w:t>
      </w:r>
      <w:bookmarkEnd w:id="260"/>
    </w:p>
    <w:p w14:paraId="6C33B7FC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tehneen organisaation tiedot.</w:t>
      </w:r>
    </w:p>
    <w:p w14:paraId="6C33B7FD" w14:textId="77777777" w:rsidR="00D6581D" w:rsidRPr="002F52B5" w:rsidRDefault="00DA7125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61" w:name="_Toc477955667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261"/>
    </w:p>
    <w:p w14:paraId="6C33B7FE" w14:textId="77777777" w:rsidR="00D6581D" w:rsidRPr="00047656" w:rsidRDefault="00D6581D" w:rsidP="00D6581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Tuottajan toimintokoodi, yleensä RAD.</w:t>
      </w:r>
    </w:p>
    <w:p w14:paraId="6C33B7FF" w14:textId="77777777" w:rsidR="005F2146" w:rsidRPr="002F52B5" w:rsidRDefault="005F2146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62" w:name="_Toc477955668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262"/>
    </w:p>
    <w:p w14:paraId="6C33B800" w14:textId="77777777" w:rsidR="005F2146" w:rsidRPr="00047656" w:rsidRDefault="005F2146" w:rsidP="005F214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lausunnon tilatieto.</w:t>
      </w:r>
    </w:p>
    <w:p w14:paraId="6C33B801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63" w:name="_Toc47795566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-2</w:t>
      </w:r>
      <w:r w:rsidR="004C31E9" w:rsidRPr="002F52B5">
        <w:rPr>
          <w:rFonts w:ascii="Times New Roman" w:hAnsi="Times New Roman" w:cs="Times New Roman"/>
          <w:sz w:val="22"/>
          <w:szCs w:val="22"/>
          <w:lang w:val="fi-FI"/>
        </w:rPr>
        <w:t>9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Parent Number</w:t>
      </w:r>
      <w:bookmarkEnd w:id="263"/>
    </w:p>
    <w:p w14:paraId="6C33B80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lausuttavan tutkimuksen Study Instance 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03" w14:textId="77777777" w:rsidR="00DA7125" w:rsidRPr="002F52B5" w:rsidRDefault="00DA7125" w:rsidP="00DA712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64" w:name="_Toc477955670"/>
      <w:r w:rsidRPr="002F52B5">
        <w:rPr>
          <w:rFonts w:ascii="Times New Roman" w:hAnsi="Times New Roman" w:cs="Times New Roman"/>
          <w:sz w:val="22"/>
          <w:szCs w:val="22"/>
          <w:lang w:val="fi-FI"/>
        </w:rPr>
        <w:t>OBR-32 Principal Result Interpreter</w:t>
      </w:r>
      <w:bookmarkEnd w:id="264"/>
    </w:p>
    <w:p w14:paraId="5A469DDB" w14:textId="2AD7B200" w:rsidR="002707B6" w:rsidRDefault="00DA7125" w:rsidP="002707B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r w:rsidR="0042019E">
        <w:fldChar w:fldCharType="begin"/>
      </w:r>
      <w:r w:rsidR="0042019E" w:rsidRPr="0042019E">
        <w:rPr>
          <w:lang w:val="fi-FI"/>
          <w:rPrChange w:id="265" w:author="Pylkas Joona" w:date="2017-03-14T13:05:00Z">
            <w:rPr/>
          </w:rPrChange>
        </w:rPr>
        <w:instrText xml:space="preserve"> HYPERLINK \l "_Terveydenhuollon_ammatihenkilöiden_" </w:instrText>
      </w:r>
      <w:r w:rsidR="0042019E">
        <w:fldChar w:fldCharType="separate"/>
      </w:r>
      <w:r w:rsidR="006F0B46" w:rsidRPr="006F0B46">
        <w:rPr>
          <w:rStyle w:val="Hyperlinkki"/>
          <w:rFonts w:ascii="Times New Roman" w:hAnsi="Times New Roman"/>
          <w:iCs/>
          <w:sz w:val="22"/>
          <w:szCs w:val="22"/>
          <w:lang w:val="fi-FI"/>
        </w:rPr>
        <w:t>Viite Terhikki-tunnus</w:t>
      </w:r>
      <w:r w:rsidR="0042019E">
        <w:rPr>
          <w:rStyle w:val="Hyperlinkki"/>
          <w:rFonts w:ascii="Times New Roman" w:hAnsi="Times New Roman"/>
          <w:iCs/>
          <w:sz w:val="22"/>
          <w:szCs w:val="22"/>
          <w:lang w:val="fi-FI"/>
        </w:rPr>
        <w:fldChar w:fldCharType="end"/>
      </w:r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5AF3DAB9" w14:textId="48FE092B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BEFC73A" w14:textId="3DDC2B69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Esim. 1. </w:t>
      </w:r>
    </w:p>
    <w:p w14:paraId="30F88473" w14:textId="09B505A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&amp;&amp;Lääkäri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12C7A436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6FBE20D" w14:textId="05E7752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2.</w:t>
      </w:r>
    </w:p>
    <w:p w14:paraId="5309192D" w14:textId="4448AE4F" w:rsidR="002707B6" w:rsidRP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01433B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1DD8EFD7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31E0AE8" w14:textId="1305534A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3.</w:t>
      </w:r>
    </w:p>
    <w:p w14:paraId="33388607" w14:textId="3FF1AE09" w:rsidR="002707B6" w:rsidRPr="0004765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010251-A012&amp;Snimi&amp;Enimi&amp;&amp;</w:t>
      </w:r>
      <w:r w:rsidR="0001433B">
        <w:rPr>
          <w:rFonts w:ascii="Times New Roman" w:hAnsi="Times New Roman" w:cs="Times New Roman"/>
          <w:sz w:val="22"/>
          <w:szCs w:val="22"/>
          <w:lang w:val="fi-FI"/>
        </w:rPr>
        <w:t>01234567899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</w:p>
    <w:p w14:paraId="6C33B805" w14:textId="77777777" w:rsidR="00A5100F" w:rsidRPr="002F52B5" w:rsidRDefault="009008B8" w:rsidP="00A5100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66" w:name="_Toc477955671"/>
      <w:r w:rsidRPr="002F52B5">
        <w:rPr>
          <w:rFonts w:ascii="Times New Roman" w:hAnsi="Times New Roman" w:cs="Times New Roman"/>
          <w:sz w:val="22"/>
          <w:szCs w:val="22"/>
          <w:lang w:val="fi-FI"/>
        </w:rPr>
        <w:t>OBR-</w:t>
      </w:r>
      <w:r w:rsidR="00A5100F" w:rsidRPr="002F52B5">
        <w:rPr>
          <w:rFonts w:ascii="Times New Roman" w:hAnsi="Times New Roman" w:cs="Times New Roman"/>
          <w:sz w:val="22"/>
          <w:szCs w:val="22"/>
          <w:lang w:val="fi-FI"/>
        </w:rPr>
        <w:t>33 Assistant Result Interpreter</w:t>
      </w:r>
      <w:bookmarkEnd w:id="266"/>
    </w:p>
    <w:p w14:paraId="6C33B806" w14:textId="2FD467F8" w:rsidR="00E97415" w:rsidRPr="00047656" w:rsidRDefault="002707B6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Palautetaan lisälausujan tiedot, k</w:t>
      </w:r>
      <w:r w:rsidR="00C13F59" w:rsidRPr="00047656">
        <w:rPr>
          <w:rFonts w:ascii="Times New Roman" w:hAnsi="Times New Roman" w:cs="Times New Roman"/>
          <w:sz w:val="22"/>
          <w:szCs w:val="22"/>
          <w:lang w:val="fi-FI"/>
        </w:rPr>
        <w:t>enttä on toistuva.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807" w14:textId="77777777" w:rsidR="00B5574E" w:rsidRPr="002F52B5" w:rsidRDefault="00B5574E" w:rsidP="00B5574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67" w:name="_Toc477955672"/>
      <w:r w:rsidRPr="002F52B5">
        <w:rPr>
          <w:rFonts w:ascii="Times New Roman" w:hAnsi="Times New Roman" w:cs="Times New Roman"/>
          <w:sz w:val="22"/>
          <w:szCs w:val="22"/>
          <w:lang w:val="fi-FI"/>
        </w:rPr>
        <w:t>OBR-3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Transcriptionist</w:t>
      </w:r>
      <w:bookmarkEnd w:id="267"/>
    </w:p>
    <w:p w14:paraId="6C33B808" w14:textId="1D45A42C" w:rsidR="00E97415" w:rsidRPr="00047656" w:rsidRDefault="000A70AB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</w:t>
      </w:r>
      <w:r w:rsidR="00B5574E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kirjoittajan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</w:p>
    <w:p w14:paraId="6C33B809" w14:textId="77777777" w:rsidR="0081258F" w:rsidRPr="002F52B5" w:rsidRDefault="0081258F" w:rsidP="0081258F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68" w:name="_Toc477955673"/>
      <w:r w:rsidRPr="002F52B5">
        <w:rPr>
          <w:rFonts w:ascii="Times New Roman" w:hAnsi="Times New Roman" w:cs="Times New Roman"/>
          <w:szCs w:val="24"/>
        </w:rPr>
        <w:t>OBX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(Result)</w:t>
      </w:r>
      <w:bookmarkEnd w:id="268"/>
    </w:p>
    <w:p w14:paraId="6C33B80A" w14:textId="77777777" w:rsidR="0081258F" w:rsidRPr="00047656" w:rsidRDefault="0081258F" w:rsidP="0081258F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tutkimuksen lausuntotieto.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3"/>
        <w:gridCol w:w="2318"/>
        <w:gridCol w:w="704"/>
        <w:gridCol w:w="608"/>
        <w:gridCol w:w="3545"/>
      </w:tblGrid>
      <w:tr w:rsidR="0081258F" w:rsidRPr="00047656" w14:paraId="6C33B810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1258F" w:rsidRPr="00047656" w14:paraId="6C33B816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3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4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Toistum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anumero </w:t>
            </w:r>
          </w:p>
        </w:tc>
      </w:tr>
      <w:tr w:rsidR="0081258F" w:rsidRPr="00047656" w14:paraId="6C33B81D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9" w14:textId="33949894" w:rsidR="0081258F" w:rsidRPr="00047656" w:rsidRDefault="00176AB7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B" w14:textId="3A3A3403" w:rsidR="006B230E" w:rsidRPr="00047656" w:rsidRDefault="006B230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String Data</w:t>
            </w:r>
          </w:p>
          <w:p w14:paraId="6C33B81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81258F" w:rsidRPr="00047656" w14:paraId="6C33B823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81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81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820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82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82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1258F" w:rsidRPr="00707AC0" w14:paraId="6C33B82A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824" w14:textId="77777777" w:rsidR="0081258F" w:rsidRPr="00047656" w:rsidRDefault="000A163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81258F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82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826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827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828" w14:textId="70E8995B" w:rsidR="00D84821" w:rsidRPr="00047656" w:rsidRDefault="00D84821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&lt;DiagnosisUID&gt; Lausunnon </w:t>
            </w:r>
            <w:r w:rsidR="008D4B8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  <w:p w14:paraId="6C33B829" w14:textId="77777777" w:rsidR="0081258F" w:rsidRPr="00047656" w:rsidRDefault="00D84821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&lt;Diagnosis&gt; Lausunto </w:t>
            </w:r>
          </w:p>
        </w:tc>
      </w:tr>
      <w:tr w:rsidR="0081258F" w:rsidRPr="00047656" w14:paraId="6C33B830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2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2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2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2E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2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81258F" w:rsidRPr="00047656" w14:paraId="6C33B836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1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2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3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4" w14:textId="77777777" w:rsidR="0081258F" w:rsidRPr="00B81C4A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5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Lisätiedon arvo</w:t>
            </w:r>
          </w:p>
        </w:tc>
      </w:tr>
      <w:tr w:rsidR="0081258F" w:rsidRPr="00D062FB" w14:paraId="6C33B83F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Abnormal Flags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9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Poikkeava löydös</w:t>
            </w:r>
          </w:p>
          <w:p w14:paraId="6C33B83C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&lt;0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Normaali</w:t>
            </w:r>
          </w:p>
          <w:p w14:paraId="6C33B83D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&lt;1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&gt; Poikkeava löydös </w:t>
            </w:r>
          </w:p>
          <w:p w14:paraId="72D5BB2D" w14:textId="77777777" w:rsidR="009D2462" w:rsidRDefault="0024125B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226B7A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Kriittinen löydös</w:t>
            </w:r>
          </w:p>
          <w:p w14:paraId="6C33B83E" w14:textId="24E1C1A5" w:rsidR="00BE3C9C" w:rsidRPr="00047656" w:rsidRDefault="00BE3C9C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&lt;9&gt; Ei tietoa</w:t>
            </w:r>
          </w:p>
        </w:tc>
      </w:tr>
    </w:tbl>
    <w:p w14:paraId="6C33B840" w14:textId="77777777" w:rsidR="0081258F" w:rsidRPr="00047656" w:rsidRDefault="0081258F" w:rsidP="0081258F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1" w14:textId="14BDC93C" w:rsidR="00D84821" w:rsidRPr="00047656" w:rsidRDefault="006B230E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="00D84821" w:rsidRPr="00047656">
        <w:rPr>
          <w:rFonts w:ascii="Times New Roman" w:hAnsi="Times New Roman" w:cs="Times New Roman"/>
          <w:sz w:val="22"/>
          <w:szCs w:val="22"/>
          <w:lang w:val="fi-FI"/>
        </w:rPr>
        <w:t>|DiagnosisUID|1|123.123|</w:t>
      </w:r>
      <w:r w:rsidR="0024125B"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26B7A" w:rsidRPr="00047656">
        <w:rPr>
          <w:rFonts w:ascii="Times New Roman" w:hAnsi="Times New Roman" w:cs="Times New Roman"/>
          <w:sz w:val="22"/>
          <w:szCs w:val="22"/>
          <w:lang w:val="fi-FI"/>
        </w:rPr>
        <w:t>|0</w:t>
      </w:r>
    </w:p>
    <w:p w14:paraId="6C33B842" w14:textId="5DDB054E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1</w:t>
      </w:r>
    </w:p>
    <w:p w14:paraId="6C33B843" w14:textId="6CCD31FE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2</w:t>
      </w:r>
    </w:p>
    <w:p w14:paraId="6C33B844" w14:textId="77777777" w:rsidR="00533DAB" w:rsidRPr="002F52B5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69" w:name="_Toc477955674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269"/>
    </w:p>
    <w:p w14:paraId="6C33B845" w14:textId="77777777" w:rsidR="00533DAB" w:rsidRPr="00047656" w:rsidRDefault="00533DAB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kenttään tulee OBX-segmentin numero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846" w14:textId="77777777" w:rsidR="00533DAB" w:rsidRPr="002F52B5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70" w:name="_Toc477955675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270"/>
    </w:p>
    <w:p w14:paraId="6C33B847" w14:textId="0085AD85" w:rsidR="00533DAB" w:rsidRPr="00047656" w:rsidRDefault="00CA4037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proofErr w:type="gramStart"/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arvo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 xml:space="preserve"> ja kyseissessä segmentissä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>etaan</w:t>
      </w:r>
      <w:proofErr w:type="gramEnd"/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ID.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OBX-segmentissä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 on TX-arvo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>mikäli kyseessä on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lausunto.</w:t>
      </w:r>
    </w:p>
    <w:p w14:paraId="6C33B848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71" w:name="_Toc477955676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-3 Observation Identifier</w:t>
      </w:r>
      <w:bookmarkEnd w:id="271"/>
    </w:p>
    <w:p w14:paraId="6C33B849" w14:textId="77777777" w:rsidR="00533DAB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Ensimmäisessä OBX-segmentissä arvo on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ja seuraavissa segmenteissä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4A" w14:textId="77777777" w:rsidR="004052AD" w:rsidRPr="002F52B5" w:rsidRDefault="0053345C" w:rsidP="004052A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72" w:name="_Toc477955677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4052AD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052AD" w:rsidRPr="002F52B5">
        <w:rPr>
          <w:rFonts w:ascii="Times New Roman" w:hAnsi="Times New Roman" w:cs="Times New Roman"/>
          <w:sz w:val="22"/>
          <w:szCs w:val="22"/>
        </w:rPr>
        <w:t>Observation Sub ID</w:t>
      </w:r>
      <w:bookmarkEnd w:id="272"/>
    </w:p>
    <w:p w14:paraId="6C33B84B" w14:textId="77777777" w:rsidR="004052AD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 arvo on 1 ja seuraavissa segmenteissä 2.</w:t>
      </w:r>
    </w:p>
    <w:p w14:paraId="6C33B84C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73" w:name="_Toc477955678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273"/>
    </w:p>
    <w:p w14:paraId="6C33B84D" w14:textId="4B31A747" w:rsidR="00F60032" w:rsidRPr="00047656" w:rsidRDefault="004052AD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Ensimmäisessä OBX-segmentissä </w:t>
      </w:r>
      <w:proofErr w:type="gramStart"/>
      <w:r w:rsidRPr="00047656">
        <w:rPr>
          <w:rFonts w:ascii="Times New Roman" w:hAnsi="Times New Roman" w:cs="Times New Roman"/>
          <w:sz w:val="22"/>
          <w:szCs w:val="22"/>
          <w:lang w:val="fi-FI"/>
        </w:rPr>
        <w:t>p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alautetaan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ID ja seuraavissa segmenteissä palautetaan</w:t>
      </w:r>
      <w:proofErr w:type="gramEnd"/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lausuntoteksti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F60032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Lausuntotekstin rivit voi muodostaa oman OBX-segmentin tai rivinvaihdot voidaan eskapoida \.br\ merkillä.</w:t>
      </w:r>
    </w:p>
    <w:p w14:paraId="6C33B84E" w14:textId="77777777" w:rsidR="00766448" w:rsidRPr="002F52B5" w:rsidRDefault="0053345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74" w:name="_Toc477955679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766448" w:rsidRPr="002F52B5">
        <w:rPr>
          <w:rFonts w:ascii="Times New Roman" w:hAnsi="Times New Roman" w:cs="Times New Roman"/>
          <w:sz w:val="22"/>
          <w:szCs w:val="22"/>
          <w:lang w:val="fi-FI"/>
        </w:rPr>
        <w:t>-8 Abnormal Flags</w:t>
      </w:r>
      <w:bookmarkEnd w:id="274"/>
    </w:p>
    <w:p w14:paraId="6C33B84F" w14:textId="007285B8" w:rsidR="00766448" w:rsidRDefault="00766448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tieto poikkeavasta löydöksestä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Tieto luetaan ensimmäisestä OBX-segmentistä,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jossa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palautetaan myös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>ID.</w:t>
      </w:r>
    </w:p>
    <w:p w14:paraId="761DC8EA" w14:textId="6A30C32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30E6B84" w14:textId="43649AB0" w:rsidR="0055178F" w:rsidRDefault="0055178F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Käytetään tutkimuksen tulos arvoja seuraavan viitteen pohjalta. Samat arvot taulukossa.</w:t>
      </w:r>
    </w:p>
    <w:p w14:paraId="22966945" w14:textId="60D36D5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[</w:t>
      </w:r>
      <w:r w:rsidR="0042019E">
        <w:fldChar w:fldCharType="begin"/>
      </w:r>
      <w:r w:rsidR="0042019E" w:rsidRPr="0042019E">
        <w:rPr>
          <w:lang w:val="fi-FI"/>
          <w:rPrChange w:id="275" w:author="Pylkas Joona" w:date="2017-03-14T13:05:00Z">
            <w:rPr/>
          </w:rPrChange>
        </w:rPr>
        <w:instrText xml:space="preserve"> HYPERLINK \l "_THL/Tietosisältö_-_Kuvantamistutkim" </w:instrText>
      </w:r>
      <w:r w:rsidR="0042019E">
        <w:fldChar w:fldCharType="separate"/>
      </w:r>
      <w:r>
        <w:rPr>
          <w:rStyle w:val="Hyperlinkki"/>
          <w:rFonts w:ascii="Times New Roman" w:hAnsi="Times New Roman" w:cs="Times New Roman"/>
          <w:sz w:val="22"/>
          <w:szCs w:val="22"/>
          <w:lang w:val="fi-FI"/>
        </w:rPr>
        <w:t>Viite</w:t>
      </w:r>
      <w:r w:rsidRPr="00BE3C9C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t>: THL/</w:t>
      </w:r>
      <w:proofErr w:type="gramStart"/>
      <w:r w:rsidRPr="00BE3C9C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t>Tietosisältö  -</w:t>
      </w:r>
      <w:proofErr w:type="gramEnd"/>
      <w:r w:rsidRPr="00BE3C9C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t xml:space="preserve"> Kuvantamistutkimukset 2013</w:t>
      </w:r>
      <w:r w:rsidR="0042019E">
        <w:rPr>
          <w:rStyle w:val="Hyperlinkki"/>
          <w:rFonts w:ascii="Times New Roman" w:hAnsi="Times New Roman" w:cs="Times New Roman"/>
          <w:sz w:val="22"/>
          <w:szCs w:val="22"/>
          <w:lang w:val="fi-FI"/>
        </w:rPr>
        <w:fldChar w:fldCharType="end"/>
      </w:r>
      <w:r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850" w14:textId="77777777" w:rsidR="00D85DA6" w:rsidRPr="002F52B5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76" w:name="_Toc477955680"/>
      <w:r w:rsidRPr="002F52B5">
        <w:rPr>
          <w:rFonts w:ascii="Times New Roman" w:hAnsi="Times New Roman" w:cs="Times New Roman"/>
          <w:szCs w:val="24"/>
        </w:rPr>
        <w:t>ZPV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(Viivästystieto)</w:t>
      </w:r>
      <w:bookmarkEnd w:id="276"/>
    </w:p>
    <w:p w14:paraId="6C33B852" w14:textId="77777777" w:rsidR="00D85DA6" w:rsidRPr="0004765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853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4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5" w14:textId="266FBFAC" w:rsidR="00707AC0" w:rsidRDefault="00707AC0">
      <w:pPr>
        <w:spacing w:line="240" w:lineRule="auto"/>
        <w:rPr>
          <w:ins w:id="277" w:author="Timo Kaskinen" w:date="2017-03-22T13:58:00Z"/>
          <w:lang w:val="fi-FI"/>
        </w:rPr>
      </w:pPr>
      <w:ins w:id="278" w:author="Timo Kaskinen" w:date="2017-03-22T13:58:00Z">
        <w:r>
          <w:rPr>
            <w:lang w:val="fi-FI"/>
          </w:rPr>
          <w:br w:type="page"/>
        </w:r>
      </w:ins>
    </w:p>
    <w:p w14:paraId="2B61894A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75" w14:textId="77777777" w:rsidR="00EE168E" w:rsidRPr="002F52B5" w:rsidRDefault="00EE168E" w:rsidP="00EE168E">
      <w:pPr>
        <w:pStyle w:val="Otsikko1"/>
        <w:rPr>
          <w:rFonts w:ascii="Times New Roman" w:hAnsi="Times New Roman" w:cs="Times New Roman"/>
          <w:lang w:val="fi-FI"/>
        </w:rPr>
      </w:pPr>
      <w:bookmarkStart w:id="279" w:name="_Toc477955681"/>
      <w:r w:rsidRPr="002F52B5">
        <w:rPr>
          <w:rFonts w:ascii="Times New Roman" w:hAnsi="Times New Roman" w:cs="Times New Roman"/>
          <w:lang w:val="fi-FI"/>
        </w:rPr>
        <w:t>Ajanvaraussanoma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HIS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RIS</w:t>
      </w:r>
      <w:bookmarkEnd w:id="279"/>
    </w:p>
    <w:p w14:paraId="6C33B876" w14:textId="77777777" w:rsidR="00932432" w:rsidRPr="00047656" w:rsidRDefault="00932432" w:rsidP="00932432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 varaaminen/muutos/peruminen pyydetylle tutkimukselle. </w:t>
      </w:r>
    </w:p>
    <w:p w14:paraId="6C33B877" w14:textId="77777777" w:rsidR="00932432" w:rsidRPr="002F52B5" w:rsidRDefault="00932432" w:rsidP="00932432">
      <w:pPr>
        <w:pStyle w:val="Otsikko2"/>
        <w:rPr>
          <w:rFonts w:ascii="Times New Roman" w:hAnsi="Times New Roman" w:cs="Times New Roman"/>
          <w:lang w:val="en-US"/>
        </w:rPr>
      </w:pPr>
      <w:bookmarkStart w:id="280" w:name="_Toc477955682"/>
      <w:r w:rsidRPr="002F52B5">
        <w:rPr>
          <w:rFonts w:ascii="Times New Roman" w:hAnsi="Times New Roman" w:cs="Times New Roman"/>
          <w:lang w:val="en-US"/>
        </w:rPr>
        <w:t>Ajanvaraus SIU</w:t>
      </w:r>
      <w:r w:rsidRPr="002F52B5">
        <w:rPr>
          <w:rFonts w:ascii="Times New Roman" w:hAnsi="Times New Roman" w:cs="Times New Roman"/>
          <w:szCs w:val="22"/>
          <w:lang w:val="en-US"/>
        </w:rPr>
        <w:t>^S12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(New Appointment Booking)</w:t>
      </w:r>
      <w:bookmarkEnd w:id="280"/>
    </w:p>
    <w:p w14:paraId="6C33B878" w14:textId="77777777" w:rsidR="00932432" w:rsidRPr="00047656" w:rsidRDefault="00F27986" w:rsidP="00932432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>S12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0A70AB"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879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SIU^S12</w:t>
      </w:r>
    </w:p>
    <w:p w14:paraId="48AD31F5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</w:t>
      </w:r>
    </w:p>
    <w:p w14:paraId="13676416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87A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87B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7DB95599" w14:textId="4FCD0735" w:rsidR="0001433B" w:rsidRPr="00047656" w:rsidRDefault="0001433B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87D" w14:textId="77777777" w:rsidR="00C67419" w:rsidRPr="00047656" w:rsidRDefault="00C6741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AIS – Appointment Information - Service</w:t>
      </w:r>
    </w:p>
    <w:p w14:paraId="6C33B87E" w14:textId="77777777" w:rsidR="009F3CEA" w:rsidRPr="00047656" w:rsidRDefault="009F3CEA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AIL – </w:t>
      </w:r>
      <w:r w:rsidR="005F7D6B" w:rsidRPr="00047656">
        <w:rPr>
          <w:rFonts w:ascii="Times New Roman" w:hAnsi="Times New Roman" w:cs="Times New Roman"/>
          <w:sz w:val="22"/>
          <w:szCs w:val="22"/>
          <w:lang w:val="en-US"/>
        </w:rPr>
        <w:t>Appointment Information - Location Resource</w:t>
      </w:r>
    </w:p>
    <w:p w14:paraId="6C33B87F" w14:textId="77777777" w:rsidR="00932432" w:rsidRPr="002F52B5" w:rsidRDefault="000A70AB" w:rsidP="00932432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281" w:name="_Toc477955683"/>
      <w:r w:rsidRPr="002F52B5">
        <w:rPr>
          <w:rFonts w:ascii="Times New Roman" w:hAnsi="Times New Roman" w:cs="Times New Roman"/>
          <w:szCs w:val="24"/>
        </w:rPr>
        <w:t>MSH-s</w:t>
      </w:r>
      <w:r w:rsidR="00932432" w:rsidRPr="002F52B5">
        <w:rPr>
          <w:rFonts w:ascii="Times New Roman" w:hAnsi="Times New Roman" w:cs="Times New Roman"/>
          <w:szCs w:val="24"/>
        </w:rPr>
        <w:t>egmentti</w:t>
      </w:r>
      <w:bookmarkEnd w:id="281"/>
    </w:p>
    <w:p w14:paraId="6C33B880" w14:textId="77777777" w:rsidR="00932432" w:rsidRPr="00047656" w:rsidRDefault="000A70AB" w:rsidP="00932432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932432" w:rsidRPr="00047656">
        <w:rPr>
          <w:rFonts w:ascii="Times New Roman" w:hAnsi="Times New Roman" w:cs="Times New Roman"/>
          <w:sz w:val="22"/>
          <w:szCs w:val="22"/>
          <w:lang w:val="fi-FI"/>
        </w:rPr>
        <w:t>segmentti 9 kentän tyyppi on SIU^S12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2294"/>
        <w:gridCol w:w="559"/>
        <w:gridCol w:w="608"/>
        <w:gridCol w:w="3856"/>
      </w:tblGrid>
      <w:tr w:rsidR="00932432" w:rsidRPr="00047656" w14:paraId="6C33B886" w14:textId="77777777" w:rsidTr="00131175"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1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2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3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932432" w:rsidRPr="00047656" w14:paraId="6C33B88C" w14:textId="77777777" w:rsidTr="00131175">
        <w:tc>
          <w:tcPr>
            <w:tcW w:w="652" w:type="dxa"/>
            <w:tcBorders>
              <w:bottom w:val="dashed" w:sz="4" w:space="0" w:color="auto"/>
            </w:tcBorders>
          </w:tcPr>
          <w:p w14:paraId="6C33B887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364" w:type="dxa"/>
            <w:tcBorders>
              <w:bottom w:val="dashed" w:sz="4" w:space="0" w:color="auto"/>
            </w:tcBorders>
          </w:tcPr>
          <w:p w14:paraId="6C33B888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889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88A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021" w:type="dxa"/>
            <w:tcBorders>
              <w:bottom w:val="dashed" w:sz="4" w:space="0" w:color="auto"/>
            </w:tcBorders>
          </w:tcPr>
          <w:p w14:paraId="6C33B88B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932432" w:rsidRPr="00047656" w14:paraId="6C33B892" w14:textId="77777777" w:rsidTr="00131175">
        <w:tc>
          <w:tcPr>
            <w:tcW w:w="652" w:type="dxa"/>
            <w:tcBorders>
              <w:top w:val="dashed" w:sz="4" w:space="0" w:color="auto"/>
              <w:bottom w:val="dashed" w:sz="4" w:space="0" w:color="auto"/>
            </w:tcBorders>
          </w:tcPr>
          <w:p w14:paraId="6C33B88D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64" w:type="dxa"/>
            <w:tcBorders>
              <w:top w:val="dashed" w:sz="4" w:space="0" w:color="auto"/>
              <w:bottom w:val="dashed" w:sz="4" w:space="0" w:color="auto"/>
            </w:tcBorders>
          </w:tcPr>
          <w:p w14:paraId="6C33B88E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88F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890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  <w:bottom w:val="dashed" w:sz="4" w:space="0" w:color="auto"/>
            </w:tcBorders>
          </w:tcPr>
          <w:p w14:paraId="6C33B891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&lt;SIU&gt;</w:t>
            </w:r>
          </w:p>
        </w:tc>
      </w:tr>
      <w:tr w:rsidR="00932432" w:rsidRPr="00047656" w14:paraId="6C33B898" w14:textId="77777777" w:rsidTr="00131175">
        <w:tc>
          <w:tcPr>
            <w:tcW w:w="652" w:type="dxa"/>
            <w:tcBorders>
              <w:top w:val="dashed" w:sz="4" w:space="0" w:color="auto"/>
            </w:tcBorders>
          </w:tcPr>
          <w:p w14:paraId="6C33B893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64" w:type="dxa"/>
            <w:tcBorders>
              <w:top w:val="dashed" w:sz="4" w:space="0" w:color="auto"/>
            </w:tcBorders>
          </w:tcPr>
          <w:p w14:paraId="6C33B89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89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896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</w:tcBorders>
          </w:tcPr>
          <w:p w14:paraId="6C33B897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&lt;S12&gt;</w:t>
            </w:r>
          </w:p>
        </w:tc>
      </w:tr>
    </w:tbl>
    <w:p w14:paraId="0CD29FF3" w14:textId="77777777" w:rsidR="00131175" w:rsidRPr="002F52B5" w:rsidRDefault="00131175" w:rsidP="00131175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282" w:name="_Toc477955684"/>
      <w:r w:rsidRPr="002F52B5">
        <w:rPr>
          <w:rFonts w:ascii="Times New Roman" w:hAnsi="Times New Roman" w:cs="Times New Roman"/>
          <w:szCs w:val="24"/>
        </w:rPr>
        <w:t>SCH-segmentti (Schedule Activity Information)</w:t>
      </w:r>
      <w:bookmarkEnd w:id="282"/>
    </w:p>
    <w:p w14:paraId="074EDD76" w14:textId="77777777" w:rsidR="00131175" w:rsidRPr="006C6659" w:rsidRDefault="00131175" w:rsidP="00131175">
      <w:pPr>
        <w:rPr>
          <w:lang w:val="en-US"/>
        </w:rPr>
      </w:pPr>
    </w:p>
    <w:p w14:paraId="7792A379" w14:textId="77777777" w:rsidR="00131175" w:rsidRPr="00047656" w:rsidRDefault="00131175" w:rsidP="00131175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SCH-segmentissä välitetään tutkimustieto, jolle aika varataan.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131175" w:rsidRPr="00047656" w14:paraId="34334AFE" w14:textId="77777777" w:rsidTr="00131175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964E38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4439E8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1254EE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50ADB0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524147F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31175" w:rsidRPr="00047656" w14:paraId="4899A9F6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2ED0B99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86D462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Appointment ID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3290DA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8FD7E15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3FDAD13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131175" w:rsidRPr="00047656" w14:paraId="166F8C2F" w14:textId="77777777" w:rsidTr="00F97CC0">
        <w:tc>
          <w:tcPr>
            <w:tcW w:w="813" w:type="dxa"/>
          </w:tcPr>
          <w:p w14:paraId="4A1A20ED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839" w:type="dxa"/>
          </w:tcPr>
          <w:p w14:paraId="676E06C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9" w:type="dxa"/>
          </w:tcPr>
          <w:p w14:paraId="0306E29A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</w:tcPr>
          <w:p w14:paraId="3A2FED69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</w:tcPr>
          <w:p w14:paraId="5BB3A93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Tutkimuspyynnön UID </w:t>
            </w:r>
          </w:p>
        </w:tc>
      </w:tr>
      <w:tr w:rsidR="00F97CC0" w:rsidRPr="00047656" w14:paraId="5F55C979" w14:textId="77777777" w:rsidTr="00F97CC0">
        <w:tc>
          <w:tcPr>
            <w:tcW w:w="813" w:type="dxa"/>
          </w:tcPr>
          <w:p w14:paraId="47D52672" w14:textId="791EFEB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9" w:type="dxa"/>
          </w:tcPr>
          <w:p w14:paraId="5730B922" w14:textId="5C747AF9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Schedule ID</w:t>
            </w:r>
          </w:p>
        </w:tc>
        <w:tc>
          <w:tcPr>
            <w:tcW w:w="709" w:type="dxa"/>
          </w:tcPr>
          <w:p w14:paraId="033B1F67" w14:textId="4832D9E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709" w:type="dxa"/>
          </w:tcPr>
          <w:p w14:paraId="0E3061ED" w14:textId="351DE767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</w:tcPr>
          <w:p w14:paraId="71297AB8" w14:textId="5743341B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Ajanvarauksen UID</w:t>
            </w:r>
          </w:p>
        </w:tc>
      </w:tr>
      <w:tr w:rsidR="00F97CC0" w:rsidRPr="00047656" w14:paraId="0E7C6E72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02805757" w14:textId="56A5C36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0A35922" w14:textId="70B3ED87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Placer Contact Location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59F2D7E" w14:textId="41AC571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6A117D6" w14:textId="74620DAF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0D1C3726" w14:textId="291DB97F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Tilaava yksikkö</w:t>
            </w:r>
          </w:p>
        </w:tc>
      </w:tr>
    </w:tbl>
    <w:p w14:paraId="50619B73" w14:textId="77777777" w:rsidR="00131175" w:rsidRPr="00047656" w:rsidRDefault="00131175" w:rsidP="00131175">
      <w:pPr>
        <w:rPr>
          <w:rFonts w:ascii="Times New Roman" w:hAnsi="Times New Roman" w:cs="Times New Roman"/>
          <w:sz w:val="22"/>
          <w:szCs w:val="22"/>
        </w:rPr>
      </w:pPr>
    </w:p>
    <w:p w14:paraId="4B956358" w14:textId="4D3EE75F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SCH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|123.11.01|</w:t>
      </w:r>
      <w:r>
        <w:rPr>
          <w:rFonts w:ascii="Times New Roman" w:hAnsi="Times New Roman" w:cs="Times New Roman"/>
          <w:sz w:val="22"/>
          <w:szCs w:val="22"/>
          <w:lang w:val="fi-FI"/>
        </w:rPr>
        <w:t>||123.11.21</w:t>
      </w:r>
      <w:r w:rsidR="00C145B1">
        <w:rPr>
          <w:rFonts w:ascii="Times New Roman" w:hAnsi="Times New Roman" w:cs="Times New Roman"/>
          <w:sz w:val="22"/>
          <w:szCs w:val="22"/>
          <w:lang w:val="fi-FI"/>
        </w:rPr>
        <w:t>|1.2.3.4.5||||||||||tilaava_yksikko</w:t>
      </w:r>
    </w:p>
    <w:p w14:paraId="3D10F545" w14:textId="77777777" w:rsidR="00131175" w:rsidRPr="002F52B5" w:rsidRDefault="00131175" w:rsidP="0013117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83" w:name="_Toc477955685"/>
      <w:r w:rsidRPr="002F52B5">
        <w:rPr>
          <w:rFonts w:ascii="Times New Roman" w:hAnsi="Times New Roman" w:cs="Times New Roman"/>
          <w:sz w:val="22"/>
          <w:szCs w:val="22"/>
        </w:rPr>
        <w:t>SCH-1 Placer Appointment ID</w:t>
      </w:r>
      <w:bookmarkEnd w:id="283"/>
    </w:p>
    <w:p w14:paraId="4E9E2AC9" w14:textId="77777777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2276B75C" w14:textId="7777777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84" w:name="_Toc477955686"/>
      <w:r w:rsidRPr="002F52B5">
        <w:rPr>
          <w:rFonts w:ascii="Times New Roman" w:hAnsi="Times New Roman" w:cs="Times New Roman"/>
          <w:sz w:val="22"/>
          <w:szCs w:val="22"/>
        </w:rPr>
        <w:t>SCH-4 Placer Group Number</w:t>
      </w:r>
      <w:bookmarkEnd w:id="284"/>
    </w:p>
    <w:p w14:paraId="3F64FD25" w14:textId="77777777" w:rsidR="00F97CC0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Tutkimuspyynnön UID. </w:t>
      </w:r>
    </w:p>
    <w:p w14:paraId="40FAF2CE" w14:textId="046CE8C8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85" w:name="_Toc477955687"/>
      <w:r w:rsidRPr="002F52B5">
        <w:rPr>
          <w:rFonts w:ascii="Times New Roman" w:hAnsi="Times New Roman" w:cs="Times New Roman"/>
          <w:sz w:val="22"/>
          <w:szCs w:val="22"/>
        </w:rPr>
        <w:t>SCH-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Schedule ID</w:t>
      </w:r>
      <w:bookmarkEnd w:id="285"/>
    </w:p>
    <w:p w14:paraId="7641B148" w14:textId="0FDD72B1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Ajanvarauksen UID.</w:t>
      </w:r>
    </w:p>
    <w:p w14:paraId="513B1F4D" w14:textId="375F53A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86" w:name="_Toc477955688"/>
      <w:r w:rsidRPr="002F52B5">
        <w:rPr>
          <w:rFonts w:ascii="Times New Roman" w:hAnsi="Times New Roman" w:cs="Times New Roman"/>
          <w:sz w:val="22"/>
          <w:szCs w:val="22"/>
        </w:rPr>
        <w:t>SCH-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Placer Contact Location</w:t>
      </w:r>
      <w:bookmarkEnd w:id="286"/>
    </w:p>
    <w:p w14:paraId="642CA875" w14:textId="724D059E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Tilaava yksikkö.</w:t>
      </w:r>
    </w:p>
    <w:p w14:paraId="20503B2D" w14:textId="77777777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899" w14:textId="77777777" w:rsidR="008D103C" w:rsidRPr="002F52B5" w:rsidRDefault="000A70AB" w:rsidP="008D103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87" w:name="_Toc477955689"/>
      <w:r w:rsidRPr="002F52B5">
        <w:rPr>
          <w:rFonts w:ascii="Times New Roman" w:hAnsi="Times New Roman" w:cs="Times New Roman"/>
          <w:szCs w:val="24"/>
        </w:rPr>
        <w:t>PID-s</w:t>
      </w:r>
      <w:r w:rsidR="008D103C" w:rsidRPr="002F52B5">
        <w:rPr>
          <w:rFonts w:ascii="Times New Roman" w:hAnsi="Times New Roman" w:cs="Times New Roman"/>
          <w:szCs w:val="24"/>
        </w:rPr>
        <w:t>egmentti (Patient Identification)</w:t>
      </w:r>
      <w:bookmarkEnd w:id="287"/>
    </w:p>
    <w:p w14:paraId="6C33B89A" w14:textId="77777777" w:rsidR="008D103C" w:rsidRPr="006C6659" w:rsidRDefault="008D103C" w:rsidP="008D103C"/>
    <w:p w14:paraId="6C33B89B" w14:textId="77777777" w:rsidR="008D103C" w:rsidRPr="00047656" w:rsidRDefault="000A70AB" w:rsidP="008D103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tutkimukseen liittyvä keskeinen potilastieto. Sisältö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sama kuin tutkimuspyyntösanomassa. </w:t>
      </w:r>
    </w:p>
    <w:p w14:paraId="6C33B89C" w14:textId="77777777" w:rsidR="00C63E3A" w:rsidRPr="002F52B5" w:rsidRDefault="00C63E3A" w:rsidP="00C63E3A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88" w:name="_Toc477955690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288"/>
    </w:p>
    <w:p w14:paraId="6C33B89D" w14:textId="77777777" w:rsidR="00C63E3A" w:rsidRDefault="00C63E3A" w:rsidP="00C63E3A">
      <w:pPr>
        <w:spacing w:line="240" w:lineRule="auto"/>
        <w:ind w:left="567"/>
        <w:rPr>
          <w:lang w:val="fi-FI"/>
        </w:rPr>
      </w:pPr>
    </w:p>
    <w:p w14:paraId="6C33B89E" w14:textId="77777777" w:rsidR="00C63E3A" w:rsidRDefault="00C63E3A" w:rsidP="00C63E3A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02D4DF91" w14:textId="72277709" w:rsidR="0001433B" w:rsidRPr="002F52B5" w:rsidRDefault="0001433B" w:rsidP="0001433B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89" w:name="_Toc477955691"/>
      <w:r>
        <w:rPr>
          <w:rFonts w:ascii="Times New Roman" w:hAnsi="Times New Roman" w:cs="Times New Roman"/>
          <w:szCs w:val="24"/>
        </w:rPr>
        <w:t>RGS</w:t>
      </w:r>
      <w:r w:rsidRPr="002F52B5">
        <w:rPr>
          <w:rFonts w:ascii="Times New Roman" w:hAnsi="Times New Roman" w:cs="Times New Roman"/>
          <w:szCs w:val="24"/>
        </w:rPr>
        <w:t>-segmentti (</w:t>
      </w:r>
      <w:r>
        <w:rPr>
          <w:rFonts w:ascii="Times New Roman" w:hAnsi="Times New Roman" w:cs="Times New Roman"/>
          <w:szCs w:val="24"/>
        </w:rPr>
        <w:t>Resource Group Segment</w:t>
      </w:r>
      <w:r w:rsidRPr="002F52B5">
        <w:rPr>
          <w:rFonts w:ascii="Times New Roman" w:hAnsi="Times New Roman" w:cs="Times New Roman"/>
          <w:szCs w:val="24"/>
        </w:rPr>
        <w:t>)</w:t>
      </w:r>
      <w:bookmarkEnd w:id="28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01433B" w:rsidRPr="00047656" w14:paraId="55449DE3" w14:textId="77777777" w:rsidTr="0029101B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E8CCD1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106549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AE785C2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F035510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DE3551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1433B" w:rsidRPr="00047656" w14:paraId="5116FA6E" w14:textId="77777777" w:rsidTr="0029101B">
        <w:tc>
          <w:tcPr>
            <w:tcW w:w="813" w:type="dxa"/>
            <w:tcBorders>
              <w:bottom w:val="single" w:sz="4" w:space="0" w:color="000000"/>
            </w:tcBorders>
          </w:tcPr>
          <w:p w14:paraId="4469E65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2DB60EB1" w14:textId="1186A3C8" w:rsidR="0001433B" w:rsidRPr="00047656" w:rsidRDefault="0001433B" w:rsidP="0001433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Set 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- RGS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5E5E8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5D9D7E" w14:textId="77777777" w:rsidR="0001433B" w:rsidRPr="00047656" w:rsidRDefault="0001433B" w:rsidP="0029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216F9795" w14:textId="5FC88971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&lt;1&gt;</w:t>
            </w:r>
          </w:p>
        </w:tc>
      </w:tr>
    </w:tbl>
    <w:p w14:paraId="4D8737DA" w14:textId="77777777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79A5E0A" w14:textId="57769610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1433B">
        <w:rPr>
          <w:rFonts w:ascii="Times New Roman" w:hAnsi="Times New Roman" w:cs="Times New Roman"/>
          <w:b/>
          <w:sz w:val="22"/>
          <w:szCs w:val="22"/>
        </w:rPr>
        <w:t>RGS</w:t>
      </w:r>
      <w:r>
        <w:rPr>
          <w:rFonts w:ascii="Times New Roman" w:hAnsi="Times New Roman" w:cs="Times New Roman"/>
          <w:sz w:val="22"/>
          <w:szCs w:val="22"/>
        </w:rPr>
        <w:t>|1</w:t>
      </w:r>
    </w:p>
    <w:p w14:paraId="64A963A7" w14:textId="5460E433" w:rsidR="0001433B" w:rsidRPr="002F52B5" w:rsidRDefault="0001433B" w:rsidP="0001433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90" w:name="_Toc477955692"/>
      <w:r>
        <w:rPr>
          <w:rFonts w:ascii="Times New Roman" w:hAnsi="Times New Roman" w:cs="Times New Roman"/>
          <w:sz w:val="22"/>
          <w:szCs w:val="22"/>
        </w:rPr>
        <w:t>RGS</w:t>
      </w:r>
      <w:r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>
        <w:rPr>
          <w:rFonts w:ascii="Times New Roman" w:hAnsi="Times New Roman" w:cs="Times New Roman"/>
          <w:sz w:val="22"/>
          <w:szCs w:val="22"/>
        </w:rPr>
        <w:t>Set ID - RGS</w:t>
      </w:r>
      <w:bookmarkEnd w:id="290"/>
    </w:p>
    <w:p w14:paraId="59351667" w14:textId="5160EFA2" w:rsidR="0001433B" w:rsidRP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Palautetaan aina arvo 1.</w:t>
      </w:r>
    </w:p>
    <w:p w14:paraId="6C33B8BB" w14:textId="77777777" w:rsidR="00C67419" w:rsidRPr="002F52B5" w:rsidRDefault="000A70AB" w:rsidP="00C67419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291" w:name="_Toc477955693"/>
      <w:r w:rsidRPr="002F52B5">
        <w:rPr>
          <w:rFonts w:ascii="Times New Roman" w:hAnsi="Times New Roman" w:cs="Times New Roman"/>
          <w:szCs w:val="24"/>
        </w:rPr>
        <w:t>AIS-s</w:t>
      </w:r>
      <w:r w:rsidR="00C67419" w:rsidRPr="002F52B5">
        <w:rPr>
          <w:rFonts w:ascii="Times New Roman" w:hAnsi="Times New Roman" w:cs="Times New Roman"/>
          <w:szCs w:val="24"/>
        </w:rPr>
        <w:t>egmentti (</w:t>
      </w:r>
      <w:r w:rsidR="00C67419" w:rsidRPr="002F52B5">
        <w:rPr>
          <w:rFonts w:ascii="Times New Roman" w:hAnsi="Times New Roman" w:cs="Times New Roman"/>
          <w:szCs w:val="24"/>
          <w:lang w:val="en-US"/>
        </w:rPr>
        <w:t>Appointment Information - Service</w:t>
      </w:r>
      <w:r w:rsidR="00C67419" w:rsidRPr="002F52B5">
        <w:rPr>
          <w:rFonts w:ascii="Times New Roman" w:hAnsi="Times New Roman" w:cs="Times New Roman"/>
          <w:szCs w:val="24"/>
        </w:rPr>
        <w:t>)</w:t>
      </w:r>
      <w:bookmarkEnd w:id="291"/>
    </w:p>
    <w:p w14:paraId="6C33B8BC" w14:textId="77777777" w:rsidR="00C67419" w:rsidRPr="006C6659" w:rsidRDefault="00C67419" w:rsidP="00C67419">
      <w:pPr>
        <w:rPr>
          <w:lang w:val="en-US"/>
        </w:rPr>
      </w:pPr>
    </w:p>
    <w:p w14:paraId="6C33B8BD" w14:textId="77777777" w:rsidR="00C67419" w:rsidRPr="00047656" w:rsidRDefault="00C67419" w:rsidP="00C67419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>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litetään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ajanvarauksen tutkimustieto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C67419" w:rsidRPr="00047656" w14:paraId="6C33B8C3" w14:textId="77777777" w:rsidTr="00424D63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E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F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0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C67419" w:rsidRPr="00047656" w14:paraId="6C33B8C9" w14:textId="77777777" w:rsidTr="00424D63">
        <w:tc>
          <w:tcPr>
            <w:tcW w:w="813" w:type="dxa"/>
            <w:tcBorders>
              <w:bottom w:val="dashed" w:sz="4" w:space="0" w:color="auto"/>
            </w:tcBorders>
          </w:tcPr>
          <w:p w14:paraId="6C33B8C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C5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AIS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6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7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C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C67419" w:rsidRPr="00047656" w14:paraId="6C33B8CF" w14:textId="77777777" w:rsidTr="00424D63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C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CB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C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D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CE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tutkimus</w:t>
            </w:r>
          </w:p>
        </w:tc>
      </w:tr>
      <w:tr w:rsidR="00C67419" w:rsidRPr="00047656" w14:paraId="6C33B8D5" w14:textId="77777777" w:rsidTr="008658B0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8D0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8D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3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8D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C67419" w:rsidRPr="00047656" w14:paraId="6C33B8DB" w14:textId="77777777" w:rsidTr="008658B0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D6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D7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9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D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</w:tbl>
    <w:p w14:paraId="6C33B8DC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8DD" w14:textId="27ED9549" w:rsidR="006442CC" w:rsidRPr="006C6659" w:rsidRDefault="006442CC" w:rsidP="00BC4C1D">
      <w:pPr>
        <w:ind w:left="567"/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|1|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ND1AA</w:t>
      </w:r>
      <w:r w:rsidRPr="00047656">
        <w:rPr>
          <w:rFonts w:ascii="Times New Roman" w:hAnsi="Times New Roman" w:cs="Times New Roman"/>
          <w:sz w:val="22"/>
          <w:szCs w:val="22"/>
          <w:lang w:val="en-US"/>
        </w:rPr>
        <w:t>^Ranteen rtg</w:t>
      </w:r>
    </w:p>
    <w:p w14:paraId="6C33B8DE" w14:textId="77777777" w:rsidR="00C67419" w:rsidRPr="002F52B5" w:rsidRDefault="00C67419" w:rsidP="00C6741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92" w:name="_Toc477955694"/>
      <w:r w:rsidRPr="002F52B5">
        <w:rPr>
          <w:rFonts w:ascii="Times New Roman" w:hAnsi="Times New Roman" w:cs="Times New Roman"/>
          <w:sz w:val="22"/>
          <w:szCs w:val="22"/>
        </w:rPr>
        <w:t>AIS-1 Set ID -AIS</w:t>
      </w:r>
      <w:bookmarkEnd w:id="292"/>
    </w:p>
    <w:p w14:paraId="6C33B8DF" w14:textId="77777777" w:rsidR="00C67419" w:rsidRPr="00047656" w:rsidRDefault="00C67419" w:rsidP="00C6741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aina 1. </w:t>
      </w:r>
    </w:p>
    <w:p w14:paraId="6C33B8E2" w14:textId="4AD3C69C" w:rsidR="00C67419" w:rsidRDefault="00E63D5D" w:rsidP="008F3BB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93" w:name="_Toc477955695"/>
      <w:r w:rsidRPr="002F52B5">
        <w:rPr>
          <w:rFonts w:ascii="Times New Roman" w:hAnsi="Times New Roman" w:cs="Times New Roman"/>
          <w:sz w:val="22"/>
          <w:szCs w:val="22"/>
        </w:rPr>
        <w:t>AIS-3</w:t>
      </w:r>
      <w:r w:rsidR="00C6741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C67419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293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41B41F4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88E532A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71953E4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290FC7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621C622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48BAD52D" w14:textId="23FA0FED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Pyydetyn tutkimuksen koodi</w:t>
            </w:r>
          </w:p>
        </w:tc>
      </w:tr>
      <w:tr w:rsidR="008F3BB3" w:rsidRPr="006C6659" w14:paraId="195D6276" w14:textId="77777777" w:rsidTr="00305818">
        <w:tc>
          <w:tcPr>
            <w:tcW w:w="1463" w:type="dxa"/>
          </w:tcPr>
          <w:p w14:paraId="4F32F26B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708AD6BF" w14:textId="3938DD3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</w:tbl>
    <w:p w14:paraId="6C33B8E3" w14:textId="77777777" w:rsidR="005F7D6B" w:rsidRPr="002F52B5" w:rsidRDefault="00AA5A7B" w:rsidP="005F7D6B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294" w:name="_Toc477955696"/>
      <w:r w:rsidRPr="002F52B5">
        <w:rPr>
          <w:rFonts w:ascii="Times New Roman" w:hAnsi="Times New Roman" w:cs="Times New Roman"/>
          <w:szCs w:val="24"/>
        </w:rPr>
        <w:t>AIL-s</w:t>
      </w:r>
      <w:r w:rsidR="005F7D6B" w:rsidRPr="002F52B5">
        <w:rPr>
          <w:rFonts w:ascii="Times New Roman" w:hAnsi="Times New Roman" w:cs="Times New Roman"/>
          <w:szCs w:val="24"/>
        </w:rPr>
        <w:t>egmentti (</w:t>
      </w:r>
      <w:r w:rsidR="005F7D6B" w:rsidRPr="002F52B5">
        <w:rPr>
          <w:rFonts w:ascii="Times New Roman" w:hAnsi="Times New Roman" w:cs="Times New Roman"/>
          <w:szCs w:val="24"/>
          <w:lang w:val="en-US"/>
        </w:rPr>
        <w:t>Appointment Information - Location Resource</w:t>
      </w:r>
      <w:r w:rsidR="005F7D6B" w:rsidRPr="002F52B5">
        <w:rPr>
          <w:rFonts w:ascii="Times New Roman" w:hAnsi="Times New Roman" w:cs="Times New Roman"/>
          <w:szCs w:val="24"/>
        </w:rPr>
        <w:t>)</w:t>
      </w:r>
      <w:bookmarkEnd w:id="294"/>
    </w:p>
    <w:p w14:paraId="6C33B8E4" w14:textId="77777777" w:rsidR="005F7D6B" w:rsidRPr="006C6659" w:rsidRDefault="005F7D6B" w:rsidP="005F7D6B">
      <w:pPr>
        <w:rPr>
          <w:lang w:val="en-US"/>
        </w:rPr>
      </w:pPr>
    </w:p>
    <w:p w14:paraId="6C33B8E5" w14:textId="77777777" w:rsidR="005F7D6B" w:rsidRPr="00047656" w:rsidRDefault="005F7D6B" w:rsidP="005F7D6B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AIL-segmentissä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ajanvaraustieto pyydetylle tutkimukselle.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F7D6B" w:rsidRPr="00047656" w14:paraId="6C33B8EB" w14:textId="77777777" w:rsidTr="000639C1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6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7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8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9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A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F7D6B" w:rsidRPr="00047656" w14:paraId="6C33B8F1" w14:textId="77777777" w:rsidTr="000639C1">
        <w:tc>
          <w:tcPr>
            <w:tcW w:w="813" w:type="dxa"/>
            <w:tcBorders>
              <w:bottom w:val="dashed" w:sz="4" w:space="0" w:color="auto"/>
            </w:tcBorders>
          </w:tcPr>
          <w:p w14:paraId="6C33B8EC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ED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AIL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F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F0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5F7D6B" w:rsidRPr="00047656" w14:paraId="6C33B8F7" w14:textId="77777777" w:rsidTr="00FA2BC5">
        <w:trPr>
          <w:trHeight w:val="280"/>
        </w:trPr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F2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F3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Location Resource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4" w14:textId="77777777" w:rsidR="005F7D6B" w:rsidRPr="00047656" w:rsidRDefault="00B66E9C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5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F6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resurssi</w:t>
            </w:r>
          </w:p>
        </w:tc>
      </w:tr>
      <w:tr w:rsidR="005F7D6B" w:rsidRPr="00047656" w14:paraId="6C33B8FD" w14:textId="77777777" w:rsidTr="00B66E9C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F8" w14:textId="77777777" w:rsidR="005F7D6B" w:rsidRPr="00047656" w:rsidRDefault="000A163E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66E9C"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F9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Room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A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B" w14:textId="77777777" w:rsidR="005F7D6B" w:rsidRPr="00047656" w:rsidRDefault="00E97415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FC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Resurssin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 lyhenne</w:t>
            </w:r>
          </w:p>
        </w:tc>
      </w:tr>
      <w:tr w:rsidR="005F7D6B" w:rsidRPr="00047656" w14:paraId="6C33B903" w14:textId="77777777" w:rsidTr="00B66E9C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8F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8FF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Start Date/Time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0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1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2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Alkuaika </w:t>
            </w:r>
            <w:r w:rsidR="006442CC" w:rsidRPr="00047656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yyMMddHHmmss</w:t>
            </w:r>
          </w:p>
        </w:tc>
      </w:tr>
      <w:tr w:rsidR="005F7D6B" w:rsidRPr="00047656" w14:paraId="6C33B909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4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5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6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NM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7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8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kesto</w:t>
            </w:r>
          </w:p>
        </w:tc>
      </w:tr>
      <w:tr w:rsidR="005F7D6B" w:rsidRPr="00047656" w14:paraId="6C33B910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A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B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 units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C" w14:textId="466B2682" w:rsidR="005F7D6B" w:rsidRPr="00047656" w:rsidRDefault="008B09CA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D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E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&lt;mm&gt; minuutteja</w:t>
            </w:r>
          </w:p>
          <w:p w14:paraId="6C33B90F" w14:textId="77777777" w:rsidR="000D0905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&lt;ss&gt; sekuntteja</w:t>
            </w:r>
          </w:p>
        </w:tc>
      </w:tr>
    </w:tbl>
    <w:p w14:paraId="6C33B911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912" w14:textId="4796340A" w:rsidR="006442CC" w:rsidRPr="00047656" w:rsidRDefault="006442CC" w:rsidP="00BC4C1D">
      <w:pPr>
        <w:ind w:left="567"/>
        <w:rPr>
          <w:rFonts w:ascii="Times New Roman" w:hAnsi="Times New Roman" w:cs="Times New Roman"/>
          <w:sz w:val="22"/>
          <w:szCs w:val="22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AIL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|1||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LUU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1|||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20130416103015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|30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|mm</w:t>
      </w:r>
    </w:p>
    <w:p w14:paraId="6C33B913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95" w:name="_Toc477955697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 w:rsidRPr="002F52B5">
        <w:rPr>
          <w:rFonts w:ascii="Times New Roman" w:hAnsi="Times New Roman" w:cs="Times New Roman"/>
          <w:sz w:val="22"/>
          <w:szCs w:val="22"/>
        </w:rPr>
        <w:t>Set ID -AIL</w:t>
      </w:r>
      <w:bookmarkEnd w:id="295"/>
    </w:p>
    <w:p w14:paraId="6C33B914" w14:textId="77777777" w:rsidR="005F7D6B" w:rsidRPr="00047656" w:rsidRDefault="00B66E9C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aina 1.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5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96" w:name="_Toc477955698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3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Location Resource</w:t>
      </w:r>
      <w:bookmarkEnd w:id="296"/>
    </w:p>
    <w:p w14:paraId="6C33B916" w14:textId="5608E134" w:rsidR="005F7D6B" w:rsidRPr="00047656" w:rsidRDefault="006730AD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Resurssi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 xml:space="preserve"> ilmoitetaan alikentässä 2,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jonne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2166A" w:rsidRPr="00047656">
        <w:rPr>
          <w:rFonts w:ascii="Times New Roman" w:hAnsi="Times New Roman" w:cs="Times New Roman"/>
          <w:sz w:val="22"/>
          <w:szCs w:val="22"/>
          <w:lang w:val="fi-FI"/>
        </w:rPr>
        <w:t>ajanvaraus kohdistuu.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7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97" w:name="_Toc477955699"/>
      <w:r w:rsidRPr="002F52B5">
        <w:rPr>
          <w:rFonts w:ascii="Times New Roman" w:hAnsi="Times New Roman" w:cs="Times New Roman"/>
          <w:sz w:val="22"/>
          <w:szCs w:val="22"/>
          <w:lang w:val="fi-FI"/>
        </w:rPr>
        <w:t>AIL-6 Start Date/Time</w:t>
      </w:r>
      <w:bookmarkEnd w:id="297"/>
    </w:p>
    <w:p w14:paraId="6C33B918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Tutkimukselle varattu aloitusaika. </w:t>
      </w:r>
    </w:p>
    <w:p w14:paraId="6C33B919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298" w:name="_Toc477955700"/>
      <w:r w:rsidRPr="002F52B5">
        <w:rPr>
          <w:rFonts w:ascii="Times New Roman" w:hAnsi="Times New Roman" w:cs="Times New Roman"/>
          <w:sz w:val="22"/>
          <w:szCs w:val="22"/>
          <w:lang w:val="fi-FI"/>
        </w:rPr>
        <w:t>AIL-9 Duration</w:t>
      </w:r>
      <w:bookmarkEnd w:id="298"/>
    </w:p>
    <w:p w14:paraId="6C33B91A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Ajanvarauksen kesto. </w:t>
      </w:r>
    </w:p>
    <w:p w14:paraId="6C33B91B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299" w:name="_Toc477955701"/>
      <w:r w:rsidRPr="002F52B5">
        <w:rPr>
          <w:rFonts w:ascii="Times New Roman" w:hAnsi="Times New Roman" w:cs="Times New Roman"/>
          <w:sz w:val="22"/>
          <w:szCs w:val="22"/>
          <w:lang w:val="fi-FI"/>
        </w:rPr>
        <w:t>AIL-10 Durat</w:t>
      </w:r>
      <w:r w:rsidRPr="002F52B5">
        <w:rPr>
          <w:rFonts w:ascii="Times New Roman" w:hAnsi="Times New Roman" w:cs="Times New Roman"/>
          <w:sz w:val="22"/>
          <w:szCs w:val="22"/>
        </w:rPr>
        <w:t>ion Units</w:t>
      </w:r>
      <w:bookmarkEnd w:id="299"/>
    </w:p>
    <w:p w14:paraId="6C33B91C" w14:textId="77777777" w:rsidR="00AA5A7B" w:rsidRPr="00047656" w:rsidRDefault="00AA5A7B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Ajanvarauksen keston yksikkö: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D" w14:textId="77777777" w:rsidR="00AA5A7B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mm = minuutteja, </w:t>
      </w:r>
    </w:p>
    <w:p w14:paraId="6C33B91E" w14:textId="77777777" w:rsidR="00B66E9C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ss = sekunteja.</w:t>
      </w:r>
    </w:p>
    <w:p w14:paraId="6C33B91F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300" w:name="_Toc477955702"/>
      <w:r w:rsidRPr="002F52B5">
        <w:rPr>
          <w:rFonts w:ascii="Times New Roman" w:hAnsi="Times New Roman" w:cs="Times New Roman"/>
          <w:lang w:val="en-US"/>
        </w:rPr>
        <w:t>Ajanvaraus muutos SIU</w:t>
      </w:r>
      <w:r w:rsidRPr="002F52B5">
        <w:rPr>
          <w:rFonts w:ascii="Times New Roman" w:hAnsi="Times New Roman" w:cs="Times New Roman"/>
          <w:szCs w:val="22"/>
          <w:lang w:val="en-US"/>
        </w:rPr>
        <w:t>^S13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Recheduling)</w:t>
      </w:r>
      <w:bookmarkEnd w:id="300"/>
    </w:p>
    <w:p w14:paraId="6C33B920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S13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1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SIU^S13</w:t>
      </w:r>
    </w:p>
    <w:p w14:paraId="6EB1F8FF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1C8EEA20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2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3" w14:textId="77777777" w:rsidR="00C63E3A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</w:t>
      </w:r>
      <w:r w:rsidR="00C63E3A" w:rsidRPr="00047656">
        <w:rPr>
          <w:rFonts w:ascii="Times New Roman" w:hAnsi="Times New Roman" w:cs="Times New Roman"/>
          <w:sz w:val="22"/>
          <w:szCs w:val="22"/>
          <w:lang w:val="fi-FI"/>
        </w:rPr>
        <w:t>, kentät kuten ajanvaraussanomassa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24184C0B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925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26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301" w:name="_Toc477955703"/>
      <w:r w:rsidRPr="002F52B5">
        <w:rPr>
          <w:rFonts w:ascii="Times New Roman" w:hAnsi="Times New Roman" w:cs="Times New Roman"/>
          <w:lang w:val="en-US"/>
        </w:rPr>
        <w:t>Ajanvarauksen peruminen SIU</w:t>
      </w:r>
      <w:r w:rsidRPr="002F52B5">
        <w:rPr>
          <w:rFonts w:ascii="Times New Roman" w:hAnsi="Times New Roman" w:cs="Times New Roman"/>
          <w:szCs w:val="22"/>
          <w:lang w:val="en-US"/>
        </w:rPr>
        <w:t>^S17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Deletion)</w:t>
      </w:r>
      <w:bookmarkEnd w:id="301"/>
    </w:p>
    <w:p w14:paraId="6C33B927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S17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8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SIU^S17</w:t>
      </w:r>
    </w:p>
    <w:p w14:paraId="6ADC1414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7DC40903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9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A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pakollinen, kentät kuten ajanvaraussanomassa]</w:t>
      </w:r>
    </w:p>
    <w:p w14:paraId="0E6CD598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92C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49" w14:textId="77777777" w:rsidR="00DD0245" w:rsidRDefault="00F05875" w:rsidP="00DD0245">
      <w:pPr>
        <w:pStyle w:val="Otsikko1"/>
        <w:rPr>
          <w:rFonts w:ascii="Times New Roman" w:hAnsi="Times New Roman" w:cs="Times New Roman"/>
          <w:lang w:val="fi-FI"/>
        </w:rPr>
      </w:pPr>
      <w:bookmarkStart w:id="302" w:name="_Toc477955704"/>
      <w:r w:rsidRPr="002F52B5">
        <w:rPr>
          <w:rFonts w:ascii="Times New Roman" w:hAnsi="Times New Roman" w:cs="Times New Roman"/>
          <w:lang w:val="fi-FI"/>
        </w:rPr>
        <w:t>Potilastietosanomat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302"/>
    </w:p>
    <w:p w14:paraId="455E90C7" w14:textId="77777777" w:rsid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BF06259" w14:textId="5C979A73" w:rsidR="002B1CD7" w:rsidRP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Seuraavat segmentit ovat pakollisia kaikille potilastietosanomille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ja ne</w:t>
      </w:r>
      <w:r w:rsidRPr="002B1CD7">
        <w:rPr>
          <w:rFonts w:ascii="Times New Roman" w:hAnsi="Times New Roman" w:cs="Times New Roman"/>
          <w:sz w:val="22"/>
          <w:szCs w:val="22"/>
          <w:lang w:val="fi-FI"/>
        </w:rPr>
        <w:t xml:space="preserve"> on kuvattu tarkemmin luvussa 2:</w:t>
      </w:r>
    </w:p>
    <w:p w14:paraId="6926E167" w14:textId="025C4F50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MSH-segmentti (Message Header)</w:t>
      </w:r>
    </w:p>
    <w:p w14:paraId="0ADCB9FC" w14:textId="38F90C92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EVN-segmentti (Event Type)</w:t>
      </w:r>
    </w:p>
    <w:p w14:paraId="40F5D4F0" w14:textId="4376A086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PID-segmentti (Patient Identification)</w:t>
      </w:r>
    </w:p>
    <w:p w14:paraId="6C33B94A" w14:textId="77777777" w:rsidR="00F05875" w:rsidRPr="002F52B5" w:rsidRDefault="00F05875" w:rsidP="00F05875">
      <w:pPr>
        <w:pStyle w:val="Otsikko2"/>
        <w:rPr>
          <w:rFonts w:ascii="Times New Roman" w:hAnsi="Times New Roman" w:cs="Times New Roman"/>
          <w:lang w:val="fi-FI"/>
        </w:rPr>
      </w:pPr>
      <w:bookmarkStart w:id="303" w:name="_Toc477955705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="007A38A0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A08 </w:t>
      </w:r>
      <w:r w:rsidR="001B4096" w:rsidRPr="002F52B5">
        <w:rPr>
          <w:rFonts w:ascii="Times New Roman" w:hAnsi="Times New Roman" w:cs="Times New Roman"/>
          <w:lang w:val="fi-FI"/>
        </w:rPr>
        <w:t>(Update Patient Information)</w:t>
      </w:r>
      <w:bookmarkEnd w:id="303"/>
    </w:p>
    <w:p w14:paraId="6C33B94B" w14:textId="77777777" w:rsidR="00F05875" w:rsidRPr="00047656" w:rsidRDefault="00F05875" w:rsidP="00F05875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A08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4C" w14:textId="77777777" w:rsidR="00F05875" w:rsidRPr="00381BA9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ADT^A08</w:t>
      </w:r>
    </w:p>
    <w:p w14:paraId="401AF21F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4D" w14:textId="77777777" w:rsidR="00F05875" w:rsidRPr="00047656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4E" w14:textId="77777777" w:rsidR="0003277D" w:rsidRPr="00047656" w:rsidRDefault="0003277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PV1 – Patient visit</w:t>
      </w:r>
    </w:p>
    <w:p w14:paraId="6C33B954" w14:textId="77777777" w:rsidR="00F037C5" w:rsidRPr="002F52B5" w:rsidRDefault="00F037C5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04" w:name="_Toc477955706"/>
      <w:r w:rsidRPr="002F52B5">
        <w:rPr>
          <w:rFonts w:ascii="Times New Roman" w:hAnsi="Times New Roman" w:cs="Times New Roman"/>
          <w:szCs w:val="24"/>
        </w:rPr>
        <w:t>PV1</w:t>
      </w:r>
      <w:r w:rsidR="00AA5A7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304"/>
    </w:p>
    <w:p w14:paraId="6C33B955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524608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524608" w:rsidRPr="00047656">
        <w:rPr>
          <w:rFonts w:ascii="Times New Roman" w:hAnsi="Times New Roman" w:cs="Times New Roman"/>
          <w:color w:val="E36C0A"/>
          <w:sz w:val="22"/>
          <w:szCs w:val="22"/>
          <w:lang w:val="fi-FI"/>
        </w:rPr>
        <w:t xml:space="preserve"> 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56" w14:textId="77777777" w:rsidR="003A7FA6" w:rsidRPr="002F52B5" w:rsidRDefault="003A7FA6" w:rsidP="003A7FA6">
      <w:pPr>
        <w:pStyle w:val="Otsikko2"/>
        <w:rPr>
          <w:rFonts w:ascii="Times New Roman" w:hAnsi="Times New Roman" w:cs="Times New Roman"/>
          <w:lang w:val="fi-FI"/>
        </w:rPr>
      </w:pPr>
      <w:bookmarkStart w:id="305" w:name="_Toc477955707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A31 (Update Person Information)</w:t>
      </w:r>
      <w:bookmarkEnd w:id="305"/>
    </w:p>
    <w:p w14:paraId="6C33B957" w14:textId="77777777" w:rsidR="003A7FA6" w:rsidRPr="00047656" w:rsidRDefault="003A7FA6" w:rsidP="003A7FA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A31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58" w14:textId="77777777" w:rsidR="003A7FA6" w:rsidRPr="00381BA9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ADT^A31</w:t>
      </w:r>
    </w:p>
    <w:p w14:paraId="77A48FFE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59" w14:textId="77777777" w:rsidR="003A7FA6" w:rsidRPr="00047656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5A" w14:textId="77777777" w:rsidR="00C03F61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6C33B95B" w14:textId="77777777" w:rsidR="00F037C5" w:rsidRPr="00047656" w:rsidRDefault="00F037C5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</w:p>
    <w:p w14:paraId="6C33B95C" w14:textId="633DD86A" w:rsidR="00F037C5" w:rsidRPr="00047656" w:rsidRDefault="003A7FA6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Sanoma kuten ADT^A08,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mutta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PV1-segmentti ei ole pakollinen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.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J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ärjestelmien tulee tukea molempien sanomien vastaanottamista.</w:t>
      </w:r>
    </w:p>
    <w:p w14:paraId="6C33B95D" w14:textId="77777777" w:rsidR="007A38A0" w:rsidRPr="002F52B5" w:rsidRDefault="007A38A0" w:rsidP="007A38A0">
      <w:pPr>
        <w:pStyle w:val="Otsikko2"/>
        <w:rPr>
          <w:rFonts w:ascii="Times New Roman" w:hAnsi="Times New Roman" w:cs="Times New Roman"/>
          <w:lang w:val="fi-FI"/>
        </w:rPr>
      </w:pPr>
      <w:bookmarkStart w:id="306" w:name="_Toc477955708"/>
      <w:r w:rsidRPr="002F52B5">
        <w:rPr>
          <w:rFonts w:ascii="Times New Roman" w:hAnsi="Times New Roman" w:cs="Times New Roman"/>
          <w:lang w:val="fi-FI"/>
        </w:rPr>
        <w:t>Potilastietojen yhdistäminen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A39 </w:t>
      </w:r>
      <w:r w:rsidR="001B4096" w:rsidRPr="002F52B5">
        <w:rPr>
          <w:rFonts w:ascii="Times New Roman" w:hAnsi="Times New Roman" w:cs="Times New Roman"/>
          <w:lang w:val="fi-FI"/>
        </w:rPr>
        <w:t>(Merge Person – External)</w:t>
      </w:r>
      <w:bookmarkEnd w:id="306"/>
    </w:p>
    <w:p w14:paraId="6C33B95E" w14:textId="77777777" w:rsidR="007A38A0" w:rsidRPr="00047656" w:rsidRDefault="007A38A0" w:rsidP="007A38A0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fi-FI"/>
        </w:rPr>
        <w:t>A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39</w:t>
      </w:r>
      <w:r w:rsidRPr="00047656">
        <w:rPr>
          <w:rFonts w:ascii="Times New Roman" w:hAnsi="Times New Roman"/>
          <w:sz w:val="22"/>
          <w:szCs w:val="22"/>
          <w:lang w:val="fi-FI"/>
        </w:rPr>
        <w:t xml:space="preserve"> segmentit:</w:t>
      </w:r>
    </w:p>
    <w:p w14:paraId="6C33B95F" w14:textId="77777777" w:rsidR="007A38A0" w:rsidRPr="00381BA9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ADT^A39</w:t>
      </w:r>
    </w:p>
    <w:p w14:paraId="0C0CFE6B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60" w14:textId="77777777" w:rsidR="007A38A0" w:rsidRPr="00047656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61" w14:textId="77777777" w:rsidR="0003277D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</w:t>
      </w:r>
      <w:r w:rsidR="0003277D" w:rsidRPr="00047656">
        <w:rPr>
          <w:rFonts w:ascii="Times New Roman" w:hAnsi="Times New Roman" w:cs="Times New Roman"/>
          <w:sz w:val="22"/>
          <w:szCs w:val="22"/>
          <w:lang w:val="fi-FI"/>
        </w:rPr>
        <w:t>PV1 – Patient visit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, ei ole pakollinen]</w:t>
      </w:r>
    </w:p>
    <w:p w14:paraId="6C33B962" w14:textId="77777777" w:rsidR="005D78A0" w:rsidRPr="00047656" w:rsidRDefault="001B409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MR</w:t>
      </w:r>
      <w:r w:rsidR="005D78A0" w:rsidRPr="00047656">
        <w:rPr>
          <w:rFonts w:ascii="Times New Roman" w:hAnsi="Times New Roman" w:cs="Times New Roman"/>
          <w:sz w:val="22"/>
          <w:szCs w:val="22"/>
          <w:lang w:val="en-US"/>
        </w:rPr>
        <w:t>G</w:t>
      </w:r>
      <w:r w:rsidR="00597FD2"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 – Merge Patient Information </w:t>
      </w:r>
    </w:p>
    <w:p w14:paraId="6C33B968" w14:textId="77777777" w:rsidR="00F037C5" w:rsidRPr="00047656" w:rsidRDefault="00AA5A7B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fi-FI"/>
        </w:rPr>
      </w:pPr>
      <w:bookmarkStart w:id="307" w:name="_Toc477955709"/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>egmentti (Patient Visit)</w:t>
      </w:r>
      <w:bookmarkEnd w:id="307"/>
    </w:p>
    <w:p w14:paraId="6C33B969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6A" w14:textId="77777777" w:rsidR="00597FD2" w:rsidRPr="002F52B5" w:rsidRDefault="00AA5A7B" w:rsidP="00597FD2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08" w:name="_Toc477955710"/>
      <w:r w:rsidRPr="002F52B5">
        <w:rPr>
          <w:rFonts w:ascii="Times New Roman" w:hAnsi="Times New Roman" w:cs="Times New Roman"/>
          <w:szCs w:val="24"/>
        </w:rPr>
        <w:t>MRG-s</w:t>
      </w:r>
      <w:r w:rsidR="00597FD2" w:rsidRPr="002F52B5">
        <w:rPr>
          <w:rFonts w:ascii="Times New Roman" w:hAnsi="Times New Roman" w:cs="Times New Roman"/>
          <w:szCs w:val="24"/>
        </w:rPr>
        <w:t>egmentti (Merge Patient Information)</w:t>
      </w:r>
      <w:bookmarkEnd w:id="308"/>
    </w:p>
    <w:p w14:paraId="6C33B96B" w14:textId="77777777" w:rsidR="00597FD2" w:rsidRDefault="00597FD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0211982F" w14:textId="77777777" w:rsidR="006A41C2" w:rsidRPr="00F4305A" w:rsidRDefault="006A41C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6C33B96C" w14:textId="77777777" w:rsidR="00597FD2" w:rsidRPr="00047656" w:rsidRDefault="00597FD2" w:rsidP="00597FD2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MRG-segmentissä </w:t>
      </w:r>
      <w:r w:rsidR="005B077C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potilaan aiempi henkilötunnus ja nimi.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97FD2" w:rsidRPr="00047656" w14:paraId="6C33B972" w14:textId="77777777" w:rsidTr="002046BC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97FD2" w:rsidRPr="00047656" w14:paraId="6C33B978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7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7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ID (External)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6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7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henkilötunnus</w:t>
            </w:r>
          </w:p>
        </w:tc>
      </w:tr>
      <w:tr w:rsidR="00597FD2" w:rsidRPr="00047656" w14:paraId="6C33B97E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9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7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C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7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597FD2" w:rsidRPr="00047656" w14:paraId="6C33B984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F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8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2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8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597FD2" w:rsidRPr="00047656" w14:paraId="6C33B98A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85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86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8" w14:textId="77777777" w:rsidR="00597FD2" w:rsidRPr="00047656" w:rsidRDefault="00A91F7E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8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597FD2" w:rsidRPr="00047656" w14:paraId="6C33B990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8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8C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Name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8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nimi</w:t>
            </w:r>
          </w:p>
        </w:tc>
      </w:tr>
      <w:tr w:rsidR="00597FD2" w:rsidRPr="00047656" w14:paraId="6C33B996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91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92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9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597FD2" w:rsidRPr="00047656" w14:paraId="6C33B99C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97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98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9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99D" w14:textId="2DF5B492" w:rsidR="00EC5DC1" w:rsidRPr="00047656" w:rsidRDefault="00EC5DC1" w:rsidP="00EC5DC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MRG</w:t>
      </w:r>
      <w:r w:rsidRPr="00047656">
        <w:rPr>
          <w:rFonts w:ascii="Times New Roman" w:hAnsi="Times New Roman"/>
          <w:sz w:val="22"/>
          <w:szCs w:val="22"/>
        </w:rPr>
        <w:t>||||131213-901F^^^E</w:t>
      </w:r>
      <w:r w:rsidR="00EE7F64">
        <w:rPr>
          <w:rFonts w:ascii="Times New Roman" w:hAnsi="Times New Roman"/>
          <w:sz w:val="22"/>
          <w:szCs w:val="22"/>
        </w:rPr>
        <w:t>ffica^VHETU^|||Sukunimi^Etunimi</w:t>
      </w:r>
    </w:p>
    <w:p w14:paraId="6C33B99E" w14:textId="05AB8301" w:rsidR="00707AC0" w:rsidRDefault="00707AC0">
      <w:pPr>
        <w:spacing w:line="240" w:lineRule="auto"/>
        <w:rPr>
          <w:ins w:id="309" w:author="Timo Kaskinen" w:date="2017-03-22T13:58:00Z"/>
          <w:rFonts w:ascii="Times New Roman" w:hAnsi="Times New Roman" w:cs="Times New Roman"/>
          <w:sz w:val="22"/>
          <w:szCs w:val="22"/>
        </w:rPr>
      </w:pPr>
      <w:ins w:id="310" w:author="Timo Kaskinen" w:date="2017-03-22T13:58:00Z">
        <w:r>
          <w:rPr>
            <w:rFonts w:ascii="Times New Roman" w:hAnsi="Times New Roman"/>
            <w:sz w:val="22"/>
            <w:szCs w:val="22"/>
          </w:rPr>
          <w:br w:type="page"/>
        </w:r>
      </w:ins>
    </w:p>
    <w:p w14:paraId="44ED2F7E" w14:textId="77777777" w:rsidR="00530CB7" w:rsidRDefault="00530CB7" w:rsidP="00EC5DC1">
      <w:pPr>
        <w:pStyle w:val="Leipteksti"/>
        <w:ind w:left="567"/>
      </w:pPr>
    </w:p>
    <w:p w14:paraId="6C33B9AE" w14:textId="77777777" w:rsidR="008F7648" w:rsidRPr="002F52B5" w:rsidRDefault="008F7648" w:rsidP="008F7648">
      <w:pPr>
        <w:pStyle w:val="Otsikko1"/>
        <w:rPr>
          <w:rFonts w:ascii="Times New Roman" w:hAnsi="Times New Roman" w:cs="Times New Roman"/>
          <w:lang w:val="fi-FI"/>
        </w:rPr>
      </w:pPr>
      <w:bookmarkStart w:id="311" w:name="_Toc477955711"/>
      <w:r w:rsidRPr="002F52B5">
        <w:rPr>
          <w:rFonts w:ascii="Times New Roman" w:hAnsi="Times New Roman" w:cs="Times New Roman"/>
          <w:lang w:val="fi-FI"/>
        </w:rPr>
        <w:t>Kuittaussanomat</w:t>
      </w:r>
      <w:bookmarkEnd w:id="311"/>
    </w:p>
    <w:p w14:paraId="6C33B9AF" w14:textId="77777777" w:rsidR="008F7648" w:rsidRPr="002F52B5" w:rsidRDefault="00E6011F" w:rsidP="008F7648">
      <w:pPr>
        <w:pStyle w:val="Otsikko2"/>
        <w:rPr>
          <w:rFonts w:ascii="Times New Roman" w:hAnsi="Times New Roman" w:cs="Times New Roman"/>
          <w:lang w:val="fi-FI"/>
        </w:rPr>
      </w:pPr>
      <w:bookmarkStart w:id="312" w:name="_Toc477955712"/>
      <w:r w:rsidRPr="002F52B5">
        <w:rPr>
          <w:rFonts w:ascii="Times New Roman" w:hAnsi="Times New Roman" w:cs="Times New Roman"/>
          <w:lang w:val="fi-FI"/>
        </w:rPr>
        <w:t>Segmentit</w:t>
      </w:r>
      <w:bookmarkEnd w:id="312"/>
    </w:p>
    <w:p w14:paraId="6C33B9B0" w14:textId="77777777" w:rsidR="008F7648" w:rsidRPr="00047656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 – Message header</w:t>
      </w:r>
    </w:p>
    <w:p w14:paraId="6C33B9B1" w14:textId="77777777" w:rsidR="008F7648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Acknowledgement</w:t>
      </w:r>
    </w:p>
    <w:p w14:paraId="6C33B9B2" w14:textId="77777777" w:rsidR="0079482D" w:rsidRPr="00047656" w:rsidRDefault="0079482D" w:rsidP="0079482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9B3" w14:textId="2F3B8FFD" w:rsidR="0079482D" w:rsidRPr="00FF6E30" w:rsidRDefault="0079482D" w:rsidP="00FF6E30">
      <w:pPr>
        <w:ind w:left="567"/>
        <w:rPr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Kuittaussanomien lähetys määräytyy MSH-16 </w:t>
      </w:r>
      <w:r w:rsidR="00C13BF1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arvon mukaan</w:t>
      </w:r>
      <w:r>
        <w:rPr>
          <w:lang w:val="fi-FI"/>
        </w:rPr>
        <w:t>.</w:t>
      </w:r>
    </w:p>
    <w:p w14:paraId="6C33B9B4" w14:textId="77777777" w:rsidR="008F7648" w:rsidRPr="002F52B5" w:rsidRDefault="00AA5A7B" w:rsidP="008F7648">
      <w:pPr>
        <w:pStyle w:val="Otsikko3"/>
        <w:spacing w:after="240"/>
        <w:rPr>
          <w:rFonts w:ascii="Times New Roman" w:hAnsi="Times New Roman" w:cs="Times New Roman"/>
          <w:szCs w:val="24"/>
          <w:lang w:val="fi-FI"/>
        </w:rPr>
      </w:pPr>
      <w:bookmarkStart w:id="313" w:name="_Toc477955713"/>
      <w:r w:rsidRPr="002F52B5">
        <w:rPr>
          <w:rFonts w:ascii="Times New Roman" w:hAnsi="Times New Roman" w:cs="Times New Roman"/>
          <w:szCs w:val="24"/>
          <w:lang w:val="fi-FI"/>
        </w:rPr>
        <w:t>MSH-s</w:t>
      </w:r>
      <w:r w:rsidR="008F7648" w:rsidRPr="002F52B5">
        <w:rPr>
          <w:rFonts w:ascii="Times New Roman" w:hAnsi="Times New Roman" w:cs="Times New Roman"/>
          <w:szCs w:val="24"/>
          <w:lang w:val="fi-FI"/>
        </w:rPr>
        <w:t>egmentti</w:t>
      </w:r>
      <w:bookmarkEnd w:id="313"/>
    </w:p>
    <w:p w14:paraId="6C33B9B5" w14:textId="77777777" w:rsidR="008F7648" w:rsidRPr="00047656" w:rsidRDefault="00AA5A7B" w:rsidP="008F764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9 kentän tyyppi </w:t>
      </w:r>
      <w:r w:rsidR="00B41CEE" w:rsidRPr="00047656">
        <w:rPr>
          <w:rFonts w:ascii="Times New Roman" w:hAnsi="Times New Roman" w:cs="Times New Roman"/>
          <w:sz w:val="22"/>
          <w:szCs w:val="22"/>
          <w:lang w:val="fi-FI"/>
        </w:rPr>
        <w:t>määräytyy kuittaussanoman mukaan.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2294"/>
        <w:gridCol w:w="559"/>
        <w:gridCol w:w="608"/>
        <w:gridCol w:w="3855"/>
      </w:tblGrid>
      <w:tr w:rsidR="008F7648" w:rsidRPr="00047656" w14:paraId="6C33B9BB" w14:textId="77777777" w:rsidTr="00E6011F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C1" w14:textId="77777777" w:rsidTr="00E6011F">
        <w:tc>
          <w:tcPr>
            <w:tcW w:w="694" w:type="dxa"/>
            <w:tcBorders>
              <w:bottom w:val="dashed" w:sz="4" w:space="0" w:color="auto"/>
            </w:tcBorders>
          </w:tcPr>
          <w:p w14:paraId="6C33B9B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9B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9BE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9BF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9C0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8F7648" w:rsidRPr="00047656" w14:paraId="6C33B9C7" w14:textId="77777777" w:rsidTr="00E6011F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9C2" w14:textId="77777777" w:rsidR="008F7648" w:rsidRPr="00047656" w:rsidRDefault="000A163E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8F7648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9C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9C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9C5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9C6" w14:textId="77777777" w:rsidR="00B41CEE" w:rsidRPr="00047656" w:rsidRDefault="00B41CEE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&lt;ACK&gt;</w:t>
            </w:r>
          </w:p>
        </w:tc>
      </w:tr>
      <w:tr w:rsidR="008F7648" w:rsidRPr="00047656" w14:paraId="6C33B9CD" w14:textId="77777777" w:rsidTr="00E6011F">
        <w:tc>
          <w:tcPr>
            <w:tcW w:w="694" w:type="dxa"/>
            <w:tcBorders>
              <w:top w:val="dashed" w:sz="4" w:space="0" w:color="auto"/>
            </w:tcBorders>
          </w:tcPr>
          <w:p w14:paraId="6C33B9C8" w14:textId="77777777" w:rsidR="008F7648" w:rsidRPr="00A97ACC" w:rsidRDefault="000A163E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9</w:t>
            </w:r>
            <w:r w:rsidR="008F7648" w:rsidRPr="00A97ACC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9C9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97ACC">
              <w:rPr>
                <w:rFonts w:ascii="Times New Roman" w:hAnsi="Times New Roman"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9CA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9CB" w14:textId="0F4BC160" w:rsidR="008F7648" w:rsidRPr="00A97ACC" w:rsidRDefault="00A97ACC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9CC" w14:textId="0CB3EB66" w:rsidR="008F7648" w:rsidRPr="00A97ACC" w:rsidRDefault="00A97ACC" w:rsidP="00B41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Vastaanotetun viestin tapahtuma (MSH-9.2)</w:t>
            </w:r>
          </w:p>
        </w:tc>
      </w:tr>
    </w:tbl>
    <w:p w14:paraId="6D5A5E4D" w14:textId="6242E89F" w:rsidR="00A97ACC" w:rsidRDefault="00A97ACC" w:rsidP="00A97ACC"/>
    <w:p w14:paraId="024D159D" w14:textId="25A8555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1:</w:t>
      </w:r>
    </w:p>
    <w:p w14:paraId="576168C3" w14:textId="54A1A48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|^~\&amp;|Effica|KHSHP|Commit|KHSHP|20141010143049|1.20|ACK^O01|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45DFBEEE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DC61F47" w14:textId="262D9CAA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2:</w:t>
      </w:r>
    </w:p>
    <w:p w14:paraId="34AADE61" w14:textId="029769DE" w:rsidR="00A97ACC" w:rsidRP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0BBE1EA6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FDE632F" w14:textId="4EE77050" w:rsidR="00742389" w:rsidRPr="00A97ACC" w:rsidRDefault="00A97ACC" w:rsidP="007423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Mole</w:t>
      </w:r>
      <w:r w:rsidR="004217C6">
        <w:rPr>
          <w:rFonts w:ascii="Times New Roman" w:hAnsi="Times New Roman" w:cs="Times New Roman"/>
          <w:sz w:val="22"/>
          <w:szCs w:val="22"/>
          <w:lang w:val="fi-FI"/>
        </w:rPr>
        <w:t>mmat edellä mainitut kuittaussanomat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ovat hyväksyttyjä kuittauksia samaan vastaanotettuun pyyntösanomaan.</w:t>
      </w:r>
    </w:p>
    <w:p w14:paraId="6C33B9CE" w14:textId="77777777" w:rsidR="008F7648" w:rsidRPr="002F52B5" w:rsidRDefault="00AA5A7B" w:rsidP="008F764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14" w:name="_Toc477955714"/>
      <w:r w:rsidRPr="002F52B5">
        <w:rPr>
          <w:rFonts w:ascii="Times New Roman" w:hAnsi="Times New Roman" w:cs="Times New Roman"/>
          <w:szCs w:val="24"/>
        </w:rPr>
        <w:t>MSA-s</w:t>
      </w:r>
      <w:r w:rsidR="008F7648" w:rsidRPr="002F52B5">
        <w:rPr>
          <w:rFonts w:ascii="Times New Roman" w:hAnsi="Times New Roman" w:cs="Times New Roman"/>
          <w:szCs w:val="24"/>
        </w:rPr>
        <w:t>egmentti (Message Acknowledgement)</w:t>
      </w:r>
      <w:bookmarkEnd w:id="314"/>
    </w:p>
    <w:p w14:paraId="6C33B9CF" w14:textId="77777777" w:rsidR="008F7648" w:rsidRPr="006C6659" w:rsidRDefault="008F7648" w:rsidP="008F7648"/>
    <w:p w14:paraId="6C33B9D0" w14:textId="77777777" w:rsidR="008F7648" w:rsidRPr="00047656" w:rsidRDefault="00AA5A7B" w:rsidP="008F7648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>segmentissä palautetaan tieto pyynnön vastaanottamisen onnistumisesta.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137"/>
        <w:gridCol w:w="649"/>
        <w:gridCol w:w="608"/>
        <w:gridCol w:w="3783"/>
      </w:tblGrid>
      <w:tr w:rsidR="008F7648" w:rsidRPr="00047656" w14:paraId="6C33B9D6" w14:textId="77777777" w:rsidTr="00E6011F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2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DE" w14:textId="77777777" w:rsidTr="00E6011F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Acknowledg. Code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B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&lt;AA&gt; = Application Accept</w:t>
            </w:r>
          </w:p>
          <w:p w14:paraId="6C33B9D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&lt;AE&gt; = Application Error</w:t>
            </w:r>
          </w:p>
          <w:p w14:paraId="6C33B9D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&lt;AR&gt;=  Application Reject</w:t>
            </w:r>
          </w:p>
        </w:tc>
      </w:tr>
      <w:tr w:rsidR="008F7648" w:rsidRPr="00047656" w14:paraId="6C33B9E4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DF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0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Message Control ID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2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Alkuperäisen sanoman ID (MSH-10)</w:t>
            </w:r>
          </w:p>
        </w:tc>
      </w:tr>
      <w:tr w:rsidR="008F7648" w:rsidRPr="00707AC0" w14:paraId="6C33B9EA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E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Text Message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8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9" w14:textId="69B0BAC4" w:rsidR="008F7648" w:rsidRPr="00530CB7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530CB7">
              <w:rPr>
                <w:rFonts w:ascii="Times New Roman" w:hAnsi="Times New Roman"/>
                <w:sz w:val="22"/>
                <w:szCs w:val="22"/>
                <w:lang w:val="fi-FI"/>
              </w:rPr>
              <w:t>Selventävä teksti virheen syystä</w:t>
            </w:r>
            <w:r w:rsidR="00530CB7" w:rsidRPr="00530CB7">
              <w:rPr>
                <w:rFonts w:ascii="Times New Roman" w:hAnsi="Times New Roman"/>
                <w:sz w:val="22"/>
                <w:szCs w:val="22"/>
                <w:lang w:val="fi-FI"/>
              </w:rPr>
              <w:t>. Tarkistukset pyritään tekemä</w:t>
            </w:r>
            <w:r w:rsidR="00530CB7">
              <w:rPr>
                <w:rFonts w:ascii="Times New Roman" w:hAnsi="Times New Roman"/>
                <w:sz w:val="22"/>
                <w:szCs w:val="22"/>
                <w:lang w:val="fi-FI"/>
              </w:rPr>
              <w:t>än pakollisiin kenttiin.</w:t>
            </w:r>
          </w:p>
        </w:tc>
      </w:tr>
    </w:tbl>
    <w:p w14:paraId="6C33B9EB" w14:textId="1DEEFB4D" w:rsidR="00267188" w:rsidRDefault="00267188" w:rsidP="00267188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MSA</w:t>
      </w:r>
      <w:r w:rsidRPr="00047656">
        <w:rPr>
          <w:rFonts w:ascii="Times New Roman" w:hAnsi="Times New Roman"/>
          <w:sz w:val="22"/>
          <w:szCs w:val="22"/>
        </w:rPr>
        <w:t>|A</w:t>
      </w:r>
      <w:r w:rsidR="00EE7F64">
        <w:rPr>
          <w:rFonts w:ascii="Times New Roman" w:hAnsi="Times New Roman"/>
          <w:sz w:val="22"/>
          <w:szCs w:val="22"/>
        </w:rPr>
        <w:t>E</w:t>
      </w:r>
      <w:r w:rsidRPr="00047656">
        <w:rPr>
          <w:rFonts w:ascii="Times New Roman" w:hAnsi="Times New Roman"/>
          <w:sz w:val="22"/>
          <w:szCs w:val="22"/>
        </w:rPr>
        <w:t>|12345678.11.105256|</w:t>
      </w:r>
      <w:r w:rsidR="00EE7F64">
        <w:rPr>
          <w:rFonts w:ascii="Times New Roman" w:hAnsi="Times New Roman"/>
          <w:sz w:val="22"/>
          <w:szCs w:val="22"/>
        </w:rPr>
        <w:t>MSH:3.1 (Sending application</w:t>
      </w:r>
      <w:r w:rsidR="00AF43FD">
        <w:rPr>
          <w:rFonts w:ascii="Times New Roman" w:hAnsi="Times New Roman"/>
          <w:sz w:val="22"/>
          <w:szCs w:val="22"/>
        </w:rPr>
        <w:t xml:space="preserve"> identifier</w:t>
      </w:r>
      <w:r w:rsidR="00EE7F64">
        <w:rPr>
          <w:rFonts w:ascii="Times New Roman" w:hAnsi="Times New Roman"/>
          <w:sz w:val="22"/>
          <w:szCs w:val="22"/>
        </w:rPr>
        <w:t>) is missing</w:t>
      </w:r>
    </w:p>
    <w:p w14:paraId="61C34E0B" w14:textId="77777777" w:rsidR="0001433B" w:rsidRDefault="0001433B" w:rsidP="0001433B"/>
    <w:p w14:paraId="004AE3A4" w14:textId="61FF41B4" w:rsidR="0001433B" w:rsidRDefault="0001433B" w:rsidP="0001433B">
      <w:pPr>
        <w:ind w:firstLine="567"/>
        <w:rPr>
          <w:lang w:val="fi-FI"/>
        </w:rPr>
      </w:pPr>
      <w:r w:rsidRPr="0001433B">
        <w:rPr>
          <w:lang w:val="fi-FI"/>
        </w:rPr>
        <w:t xml:space="preserve">AE-kuittaus palautetaan silloin, kun viestin rakenteessa on jotain </w:t>
      </w:r>
      <w:r>
        <w:rPr>
          <w:lang w:val="fi-FI"/>
        </w:rPr>
        <w:t xml:space="preserve">virhettä. </w:t>
      </w:r>
    </w:p>
    <w:p w14:paraId="64ECA9D3" w14:textId="663BEA61" w:rsidR="00EC0344" w:rsidRDefault="00EC0344" w:rsidP="0001433B">
      <w:pPr>
        <w:ind w:firstLine="567"/>
        <w:rPr>
          <w:lang w:val="fi-FI"/>
        </w:rPr>
      </w:pPr>
      <w:r>
        <w:rPr>
          <w:lang w:val="fi-FI"/>
        </w:rPr>
        <w:t>Esim.</w:t>
      </w:r>
    </w:p>
    <w:p w14:paraId="188873FB" w14:textId="75132D3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</w:t>
      </w:r>
      <w:r w:rsidR="00EC0344">
        <w:rPr>
          <w:lang w:val="fi-FI"/>
        </w:rPr>
        <w:t>akollinen kenttä</w:t>
      </w:r>
      <w:r>
        <w:rPr>
          <w:lang w:val="fi-FI"/>
        </w:rPr>
        <w:t xml:space="preserve"> puuttuu</w:t>
      </w:r>
    </w:p>
    <w:p w14:paraId="2B3C51E1" w14:textId="33682A4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Pakollinen segmentti puuttuu</w:t>
      </w:r>
    </w:p>
    <w:p w14:paraId="54A6B648" w14:textId="77777777" w:rsidR="00EC0344" w:rsidRDefault="00EC0344" w:rsidP="00EC0344">
      <w:pPr>
        <w:ind w:left="567"/>
        <w:rPr>
          <w:lang w:val="fi-FI"/>
        </w:rPr>
      </w:pPr>
    </w:p>
    <w:p w14:paraId="0A55C087" w14:textId="0A0A97FA" w:rsidR="00EC0344" w:rsidRPr="00EC0344" w:rsidRDefault="00EC0344" w:rsidP="00EC0344">
      <w:pPr>
        <w:ind w:left="567"/>
        <w:rPr>
          <w:lang w:val="fi-FI"/>
        </w:rPr>
      </w:pPr>
      <w:r>
        <w:rPr>
          <w:lang w:val="fi-FI"/>
        </w:rPr>
        <w:t xml:space="preserve">AR-kuittaus palautetaan silloin, kun vastaanottaja ei ole jostain syystä pystynyt käsittelemään viestiä ja viesti on rakenteeltan validi. </w:t>
      </w:r>
    </w:p>
    <w:p w14:paraId="6C33B9EC" w14:textId="77777777" w:rsidR="00E6011F" w:rsidRPr="002F52B5" w:rsidRDefault="00E85038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315" w:name="_Tutkimuspyynnön_kuittaus_ACK"/>
      <w:bookmarkStart w:id="316" w:name="_Toc477955715"/>
      <w:bookmarkEnd w:id="315"/>
      <w:r w:rsidRPr="002F52B5">
        <w:rPr>
          <w:rFonts w:ascii="Times New Roman" w:hAnsi="Times New Roman" w:cs="Times New Roman"/>
          <w:lang w:val="fi-FI"/>
        </w:rPr>
        <w:t xml:space="preserve">Tutkimuspyynnön </w:t>
      </w:r>
      <w:r w:rsidR="00E6011F" w:rsidRPr="002F52B5">
        <w:rPr>
          <w:rFonts w:ascii="Times New Roman" w:hAnsi="Times New Roman" w:cs="Times New Roman"/>
          <w:lang w:val="fi-FI"/>
        </w:rPr>
        <w:t xml:space="preserve">kuittaus </w:t>
      </w:r>
      <w:r w:rsidR="00792B48" w:rsidRPr="002F52B5">
        <w:rPr>
          <w:rFonts w:ascii="Times New Roman" w:hAnsi="Times New Roman" w:cs="Times New Roman"/>
          <w:lang w:val="fi-FI"/>
        </w:rPr>
        <w:t>ACK</w:t>
      </w:r>
      <w:r w:rsidR="00E6011F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316"/>
    </w:p>
    <w:p w14:paraId="6C33B9ED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bookmarkStart w:id="317" w:name="_Tutkimussanoman_kuittaus_ACK"/>
      <w:bookmarkEnd w:id="317"/>
      <w:r w:rsidRPr="00047656">
        <w:rPr>
          <w:rFonts w:ascii="Times New Roman" w:hAnsi="Times New Roman"/>
          <w:sz w:val="22"/>
          <w:szCs w:val="22"/>
          <w:lang w:val="fi-FI"/>
        </w:rPr>
        <w:t>Tämä kuittaustapa koskee myös lausuntopyyntöä jälkikäteen.</w:t>
      </w:r>
    </w:p>
    <w:p w14:paraId="6C33B9EE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ACK-segmentit:</w:t>
      </w:r>
    </w:p>
    <w:p w14:paraId="6C33B9EF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ACK</w:t>
      </w:r>
    </w:p>
    <w:p w14:paraId="6C33B9F0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</w:t>
      </w:r>
      <w:r w:rsidRPr="00047656">
        <w:rPr>
          <w:rFonts w:ascii="Times New Roman" w:hAnsi="Times New Roman" w:cs="Times New Roman"/>
          <w:sz w:val="22"/>
          <w:szCs w:val="22"/>
        </w:rPr>
        <w:t>knowledgement</w:t>
      </w:r>
    </w:p>
    <w:p w14:paraId="6C33B9F1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318" w:name="_Toc477955716"/>
      <w:r w:rsidRPr="002F52B5">
        <w:rPr>
          <w:rFonts w:ascii="Times New Roman" w:hAnsi="Times New Roman" w:cs="Times New Roman"/>
          <w:lang w:val="fi-FI"/>
        </w:rPr>
        <w:t xml:space="preserve">Tutkimussanoman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318"/>
    </w:p>
    <w:p w14:paraId="6C33B9F2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3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319" w:name="_Toc477955717"/>
      <w:r w:rsidRPr="002F52B5">
        <w:rPr>
          <w:rFonts w:ascii="Times New Roman" w:hAnsi="Times New Roman" w:cs="Times New Roman"/>
          <w:lang w:val="fi-FI"/>
        </w:rPr>
        <w:t xml:space="preserve">Lausuntosanoman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319"/>
    </w:p>
    <w:p w14:paraId="6C33B9F4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5" w14:textId="77777777" w:rsidR="00C83E24" w:rsidRPr="002F52B5" w:rsidRDefault="00C83E24" w:rsidP="00C83E24">
      <w:pPr>
        <w:pStyle w:val="Otsikko2"/>
        <w:rPr>
          <w:rFonts w:ascii="Times New Roman" w:hAnsi="Times New Roman" w:cs="Times New Roman"/>
          <w:lang w:val="fi-FI"/>
        </w:rPr>
      </w:pPr>
      <w:bookmarkStart w:id="320" w:name="_Toc477955718"/>
      <w:r w:rsidRPr="002F52B5">
        <w:rPr>
          <w:rFonts w:ascii="Times New Roman" w:hAnsi="Times New Roman" w:cs="Times New Roman"/>
          <w:lang w:val="fi-FI"/>
        </w:rPr>
        <w:t xml:space="preserve">Ajanvaraussanomien kuittaus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320"/>
    </w:p>
    <w:p w14:paraId="6C33B9F6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7" w14:textId="77777777" w:rsidR="002046BC" w:rsidRPr="002F52B5" w:rsidRDefault="002046BC" w:rsidP="002046BC">
      <w:pPr>
        <w:pStyle w:val="Otsikko2"/>
        <w:rPr>
          <w:rFonts w:ascii="Times New Roman" w:hAnsi="Times New Roman" w:cs="Times New Roman"/>
          <w:lang w:val="fi-FI"/>
        </w:rPr>
      </w:pPr>
      <w:bookmarkStart w:id="321" w:name="_Toc477955719"/>
      <w:r w:rsidRPr="002F52B5">
        <w:rPr>
          <w:rFonts w:ascii="Times New Roman" w:hAnsi="Times New Roman" w:cs="Times New Roman"/>
          <w:lang w:val="fi-FI"/>
        </w:rPr>
        <w:t xml:space="preserve">Potilastietosanomien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321"/>
    </w:p>
    <w:p w14:paraId="6C33B9F8" w14:textId="26F03EFD" w:rsidR="00792B48" w:rsidRDefault="00792B48" w:rsidP="00792B48">
      <w:pPr>
        <w:pStyle w:val="Leipteksti"/>
        <w:ind w:left="567"/>
        <w:rPr>
          <w:ins w:id="322" w:author="Timo Kaskinen" w:date="2017-03-22T13:59:00Z"/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9AD3DFC" w14:textId="16C4033E" w:rsidR="00707AC0" w:rsidRDefault="00707AC0">
      <w:pPr>
        <w:spacing w:line="240" w:lineRule="auto"/>
        <w:rPr>
          <w:ins w:id="323" w:author="Timo Kaskinen" w:date="2017-03-22T13:59:00Z"/>
          <w:rFonts w:ascii="Times New Roman" w:hAnsi="Times New Roman" w:cs="Times New Roman"/>
          <w:sz w:val="22"/>
          <w:szCs w:val="22"/>
          <w:lang w:val="fi-FI"/>
        </w:rPr>
      </w:pPr>
      <w:ins w:id="324" w:author="Timo Kaskinen" w:date="2017-03-22T13:59:00Z">
        <w:r>
          <w:rPr>
            <w:rFonts w:ascii="Times New Roman" w:hAnsi="Times New Roman"/>
            <w:sz w:val="22"/>
            <w:szCs w:val="22"/>
            <w:lang w:val="fi-FI"/>
          </w:rPr>
          <w:br w:type="page"/>
        </w:r>
      </w:ins>
    </w:p>
    <w:p w14:paraId="78BD130C" w14:textId="77777777" w:rsidR="00707AC0" w:rsidRPr="00047656" w:rsidRDefault="00707AC0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</w:p>
    <w:p w14:paraId="4F68A054" w14:textId="25594110" w:rsidR="00BE3C9C" w:rsidRDefault="00BE3C9C" w:rsidP="000524F1">
      <w:pPr>
        <w:pStyle w:val="Otsikko1"/>
        <w:rPr>
          <w:rFonts w:ascii="Times New Roman" w:hAnsi="Times New Roman" w:cs="Times New Roman"/>
          <w:lang w:val="fi-FI"/>
        </w:rPr>
      </w:pPr>
      <w:bookmarkStart w:id="325" w:name="_Toc477955720"/>
      <w:r>
        <w:rPr>
          <w:rFonts w:ascii="Times New Roman" w:hAnsi="Times New Roman" w:cs="Times New Roman"/>
          <w:lang w:val="fi-FI"/>
        </w:rPr>
        <w:t>Viitteet</w:t>
      </w:r>
      <w:bookmarkEnd w:id="325"/>
    </w:p>
    <w:p w14:paraId="794D4B93" w14:textId="262CD125" w:rsidR="00BE3C9C" w:rsidRDefault="00BE3C9C" w:rsidP="00BE3C9C">
      <w:pPr>
        <w:pStyle w:val="Otsikko2"/>
        <w:rPr>
          <w:lang w:val="fi-FI"/>
        </w:rPr>
      </w:pPr>
      <w:bookmarkStart w:id="326" w:name="_THL/Tietosisältö_-_Kuvantamistutkim"/>
      <w:bookmarkStart w:id="327" w:name="_Toc477955721"/>
      <w:bookmarkEnd w:id="326"/>
      <w:r w:rsidRPr="00BE3C9C">
        <w:rPr>
          <w:lang w:val="fi-FI"/>
        </w:rPr>
        <w:t>THL/Tietosisältö - Kuvantamistutkimukset 2013</w:t>
      </w:r>
      <w:bookmarkEnd w:id="327"/>
    </w:p>
    <w:p w14:paraId="021AE3FF" w14:textId="70FF31ED" w:rsidR="00BE3C9C" w:rsidRDefault="0042019E" w:rsidP="00BE3C9C">
      <w:pPr>
        <w:pStyle w:val="Vaintekstin"/>
        <w:ind w:left="720"/>
        <w:rPr>
          <w:lang w:val="fi-FI"/>
        </w:rPr>
      </w:pPr>
      <w:r>
        <w:fldChar w:fldCharType="begin"/>
      </w:r>
      <w:r w:rsidRPr="0042019E">
        <w:rPr>
          <w:lang w:val="fi-FI"/>
          <w:rPrChange w:id="328" w:author="Pylkas Joona" w:date="2017-03-14T13:05:00Z">
            <w:rPr/>
          </w:rPrChange>
        </w:rPr>
        <w:instrText xml:space="preserve"> HYPERLINK "http://koodistopalvelu.kanta.fi/codeserver/pages/classification-view-page.xhtml?classificationKey=624&amp;versionKey=724" </w:instrText>
      </w:r>
      <w:r>
        <w:fldChar w:fldCharType="separate"/>
      </w:r>
      <w:r w:rsidR="00BE3C9C" w:rsidRPr="003B07A5">
        <w:rPr>
          <w:rStyle w:val="Hyperlinkki"/>
          <w:lang w:val="fi-FI"/>
        </w:rPr>
        <w:t>http://koodistopalvelu.kanta.fi/codeserver/pages/classification-view-page.xhtml?classificationKey=624&amp;versionKey=724</w:t>
      </w:r>
      <w:r>
        <w:rPr>
          <w:rStyle w:val="Hyperlinkki"/>
          <w:lang w:val="fi-FI"/>
        </w:rPr>
        <w:fldChar w:fldCharType="end"/>
      </w:r>
      <w:r w:rsidR="0055178F">
        <w:rPr>
          <w:lang w:val="fi-FI"/>
        </w:rPr>
        <w:t>, luettu 26.09.2014</w:t>
      </w:r>
    </w:p>
    <w:p w14:paraId="700B8E48" w14:textId="77DFF73B" w:rsidR="0055178F" w:rsidRPr="0055178F" w:rsidRDefault="0055178F" w:rsidP="0055178F">
      <w:pPr>
        <w:pStyle w:val="Otsikko2"/>
        <w:rPr>
          <w:lang w:val="fi-FI"/>
        </w:rPr>
      </w:pPr>
      <w:bookmarkStart w:id="329" w:name="_ISO_639-3_kielikoodit"/>
      <w:bookmarkStart w:id="330" w:name="_Toc477955722"/>
      <w:bookmarkEnd w:id="329"/>
      <w:r>
        <w:rPr>
          <w:lang w:val="fi-FI"/>
        </w:rPr>
        <w:t>ISO 639-3 kielikoodit</w:t>
      </w:r>
      <w:bookmarkEnd w:id="330"/>
    </w:p>
    <w:p w14:paraId="055169C1" w14:textId="4263DEDE" w:rsidR="0055178F" w:rsidRDefault="0042019E" w:rsidP="0055178F">
      <w:pPr>
        <w:ind w:firstLine="720"/>
        <w:rPr>
          <w:lang w:val="fi-FI"/>
        </w:rPr>
      </w:pPr>
      <w:r>
        <w:fldChar w:fldCharType="begin"/>
      </w:r>
      <w:r w:rsidRPr="0042019E">
        <w:rPr>
          <w:lang w:val="fi-FI"/>
          <w:rPrChange w:id="331" w:author="Pylkas Joona" w:date="2017-03-14T13:05:00Z">
            <w:rPr/>
          </w:rPrChange>
        </w:rPr>
        <w:instrText xml:space="preserve"> HYPERLINK "http://www-01.sil.org/iso639-3/default.asp" </w:instrText>
      </w:r>
      <w:r>
        <w:fldChar w:fldCharType="separate"/>
      </w:r>
      <w:r w:rsidR="0055178F" w:rsidRPr="003B07A5">
        <w:rPr>
          <w:rStyle w:val="Hyperlinkki"/>
          <w:lang w:val="fi-FI"/>
        </w:rPr>
        <w:t>http://www-01.sil.org/iso639-3/default.asp</w:t>
      </w:r>
      <w:r>
        <w:rPr>
          <w:rStyle w:val="Hyperlinkki"/>
          <w:lang w:val="fi-FI"/>
        </w:rPr>
        <w:fldChar w:fldCharType="end"/>
      </w:r>
      <w:r w:rsidR="0055178F">
        <w:rPr>
          <w:lang w:val="fi-FI"/>
        </w:rPr>
        <w:t>, luettu 26.09.2014</w:t>
      </w:r>
    </w:p>
    <w:p w14:paraId="6161B8AE" w14:textId="236D5866" w:rsidR="00B77CCB" w:rsidRPr="00B77CCB" w:rsidRDefault="00B77CCB" w:rsidP="00B77CCB">
      <w:pPr>
        <w:pStyle w:val="Otsikko2"/>
        <w:rPr>
          <w:lang w:val="fi-FI"/>
        </w:rPr>
      </w:pPr>
      <w:bookmarkStart w:id="332" w:name="_ISO_3166-2,_maakoodit"/>
      <w:bookmarkStart w:id="333" w:name="_Toc477955723"/>
      <w:bookmarkEnd w:id="332"/>
      <w:r>
        <w:rPr>
          <w:lang w:val="fi-FI"/>
        </w:rPr>
        <w:t>ISO 3166-2 maakoodit</w:t>
      </w:r>
      <w:bookmarkEnd w:id="333"/>
    </w:p>
    <w:p w14:paraId="58648C0E" w14:textId="571FC2E3" w:rsidR="00B77CCB" w:rsidRDefault="0042019E" w:rsidP="00AA1141">
      <w:pPr>
        <w:ind w:left="720"/>
        <w:rPr>
          <w:lang w:val="fi-FI"/>
        </w:rPr>
      </w:pPr>
      <w:r>
        <w:fldChar w:fldCharType="begin"/>
      </w:r>
      <w:r w:rsidRPr="0042019E">
        <w:rPr>
          <w:lang w:val="fi-FI"/>
          <w:rPrChange w:id="334" w:author="Pylkas Joona" w:date="2017-03-14T13:05:00Z">
            <w:rPr/>
          </w:rPrChange>
        </w:rPr>
        <w:instrText xml:space="preserve"> HYPERLINK "http://www.iso.org/iso/home/standards/country_codes.htm%232012_iso3166-2" </w:instrText>
      </w:r>
      <w:r>
        <w:fldChar w:fldCharType="separate"/>
      </w:r>
      <w:r w:rsidR="00AA1141" w:rsidRPr="00AA1141">
        <w:rPr>
          <w:rStyle w:val="Hyperlinkki"/>
          <w:lang w:val="fi-FI"/>
        </w:rPr>
        <w:t>http://www.iso.org/iso/home/standards/country_codes.htm#2012_iso3166-2</w:t>
      </w:r>
      <w:r>
        <w:rPr>
          <w:rStyle w:val="Hyperlinkki"/>
          <w:lang w:val="fi-FI"/>
        </w:rPr>
        <w:fldChar w:fldCharType="end"/>
      </w:r>
      <w:r w:rsidR="00AA1141" w:rsidRPr="00AA1141">
        <w:rPr>
          <w:lang w:val="fi-FI"/>
        </w:rPr>
        <w:t>,</w:t>
      </w:r>
      <w:r w:rsidR="00AA1141">
        <w:rPr>
          <w:lang w:val="fi-FI"/>
        </w:rPr>
        <w:t xml:space="preserve"> l</w:t>
      </w:r>
      <w:r w:rsidR="00B77CCB">
        <w:rPr>
          <w:lang w:val="fi-FI"/>
        </w:rPr>
        <w:t>uettu 26.09.2014</w:t>
      </w:r>
    </w:p>
    <w:p w14:paraId="086B7B87" w14:textId="52384A73" w:rsidR="00AA1141" w:rsidRDefault="00AA1141" w:rsidP="00AA1141">
      <w:pPr>
        <w:pStyle w:val="Otsikko2"/>
        <w:rPr>
          <w:lang w:val="fi-FI"/>
        </w:rPr>
      </w:pPr>
      <w:bookmarkStart w:id="335" w:name="_Toc477955724"/>
      <w:r>
        <w:rPr>
          <w:lang w:val="fi-FI"/>
        </w:rPr>
        <w:t>HL7-versio 2.3 dokumentaatio – vuodelta 1998 versio 1.4</w:t>
      </w:r>
      <w:bookmarkEnd w:id="335"/>
    </w:p>
    <w:p w14:paraId="1779AD55" w14:textId="6ACAACB7" w:rsidR="00B77CCB" w:rsidRDefault="0042019E" w:rsidP="00AA1141">
      <w:pPr>
        <w:tabs>
          <w:tab w:val="left" w:pos="709"/>
        </w:tabs>
        <w:ind w:left="709"/>
        <w:rPr>
          <w:rFonts w:cs="Times New Roman"/>
          <w:lang w:val="fi-FI"/>
        </w:rPr>
      </w:pPr>
      <w:r>
        <w:fldChar w:fldCharType="begin"/>
      </w:r>
      <w:r w:rsidRPr="0042019E">
        <w:rPr>
          <w:lang w:val="fi-FI"/>
          <w:rPrChange w:id="336" w:author="Pylkas Joona" w:date="2017-03-14T13:05:00Z">
            <w:rPr/>
          </w:rPrChange>
        </w:rPr>
        <w:instrText xml:space="preserve"> HYPERLINK "http://www.kanta.fi/documents/3430315/0/v23dokut.zip/688afa89-0786-4bef-accf-145c9058ff01" </w:instrText>
      </w:r>
      <w:r>
        <w:fldChar w:fldCharType="separate"/>
      </w:r>
      <w:r w:rsidR="00AA1141" w:rsidRPr="009D4F1D">
        <w:rPr>
          <w:rStyle w:val="Hyperlinkki"/>
          <w:rFonts w:cs="Times New Roman"/>
          <w:lang w:val="fi-FI"/>
        </w:rPr>
        <w:t>http://www.kanta.fi/documents/3430315/0/v23dokut.zip/688afa89-0786-4bef-accf-145c9058ff01</w:t>
      </w:r>
      <w:r>
        <w:rPr>
          <w:rStyle w:val="Hyperlinkki"/>
          <w:rFonts w:cs="Times New Roman"/>
          <w:lang w:val="fi-FI"/>
        </w:rPr>
        <w:fldChar w:fldCharType="end"/>
      </w:r>
      <w:r w:rsidR="00AA1141">
        <w:rPr>
          <w:rFonts w:cs="Times New Roman"/>
          <w:lang w:val="fi-FI"/>
        </w:rPr>
        <w:t>, luettu 02.10.2014</w:t>
      </w:r>
    </w:p>
    <w:p w14:paraId="3FACA5B7" w14:textId="143508EC" w:rsidR="006F0B46" w:rsidRDefault="006F0B46" w:rsidP="006F0B46">
      <w:pPr>
        <w:pStyle w:val="Otsikko2"/>
        <w:rPr>
          <w:lang w:val="fi-FI"/>
        </w:rPr>
      </w:pPr>
      <w:bookmarkStart w:id="337" w:name="_Terveydenhuollon_ammatihenkilöiden_"/>
      <w:bookmarkStart w:id="338" w:name="_Toc477955725"/>
      <w:bookmarkEnd w:id="337"/>
      <w:r>
        <w:rPr>
          <w:lang w:val="fi-FI"/>
        </w:rPr>
        <w:t>Terveydenhuollon ammatihenkilöiden keskusrekisteri (Terhikki-tunnus)</w:t>
      </w:r>
      <w:bookmarkEnd w:id="338"/>
    </w:p>
    <w:p w14:paraId="6C33BA40" w14:textId="3033F2FB" w:rsidR="00C17C0B" w:rsidRPr="00551523" w:rsidRDefault="0042019E" w:rsidP="00551523">
      <w:pPr>
        <w:tabs>
          <w:tab w:val="left" w:pos="709"/>
        </w:tabs>
        <w:ind w:left="709"/>
        <w:rPr>
          <w:rFonts w:cs="Times New Roman"/>
          <w:color w:val="0000FF"/>
          <w:u w:val="single"/>
          <w:lang w:val="fi-FI"/>
        </w:rPr>
      </w:pPr>
      <w:r>
        <w:fldChar w:fldCharType="begin"/>
      </w:r>
      <w:r w:rsidRPr="0042019E">
        <w:rPr>
          <w:lang w:val="fi-FI"/>
          <w:rPrChange w:id="339" w:author="Pylkas Joona" w:date="2017-03-14T13:05:00Z">
            <w:rPr/>
          </w:rPrChange>
        </w:rPr>
        <w:instrText xml:space="preserve"> HYPERLINK "http://www.valvira.fi/tietopankki/rekisterit/terveydenhuollon_ammattihenkilot/julkiterhikki" </w:instrText>
      </w:r>
      <w:r>
        <w:fldChar w:fldCharType="separate"/>
      </w:r>
      <w:r w:rsidR="006F0B46" w:rsidRPr="006F0B46">
        <w:rPr>
          <w:rStyle w:val="Hyperlinkki"/>
          <w:rFonts w:cs="Times New Roman"/>
          <w:lang w:val="fi-FI"/>
        </w:rPr>
        <w:t>http://www.valvira.fi/tietopankki/rekisterit/terveydenhuollon_ammattihenkilot/julkiterhikki</w:t>
      </w:r>
      <w:r>
        <w:rPr>
          <w:rStyle w:val="Hyperlinkki"/>
          <w:rFonts w:cs="Times New Roman"/>
          <w:lang w:val="fi-FI"/>
        </w:rPr>
        <w:fldChar w:fldCharType="end"/>
      </w:r>
    </w:p>
    <w:sectPr w:rsidR="00C17C0B" w:rsidRPr="00551523" w:rsidSect="008B6AA5">
      <w:headerReference w:type="default" r:id="rId14"/>
      <w:footerReference w:type="default" r:id="rId15"/>
      <w:endnotePr>
        <w:numFmt w:val="decimal"/>
      </w:endnotePr>
      <w:pgSz w:w="11906" w:h="16838" w:code="9"/>
      <w:pgMar w:top="522" w:right="1820" w:bottom="522" w:left="1531" w:header="522" w:footer="5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53696" w14:textId="77777777" w:rsidR="00341954" w:rsidRPr="003A479F" w:rsidRDefault="00341954" w:rsidP="006D4BE9">
      <w:pPr>
        <w:rPr>
          <w:lang w:val="fi-FI"/>
        </w:rPr>
      </w:pPr>
      <w:r w:rsidRPr="003A479F">
        <w:rPr>
          <w:lang w:val="fi-FI"/>
        </w:rPr>
        <w:separator/>
      </w:r>
    </w:p>
  </w:endnote>
  <w:endnote w:type="continuationSeparator" w:id="0">
    <w:p w14:paraId="1BF5904B" w14:textId="77777777" w:rsidR="00341954" w:rsidRPr="003A479F" w:rsidRDefault="00341954" w:rsidP="006D4BE9">
      <w:pPr>
        <w:rPr>
          <w:lang w:val="fi-FI"/>
        </w:rPr>
      </w:pPr>
      <w:r w:rsidRPr="003A479F">
        <w:rPr>
          <w:lang w:val="fi-FI"/>
        </w:rPr>
        <w:continuationSeparator/>
      </w:r>
    </w:p>
  </w:endnote>
  <w:endnote w:type="continuationNotice" w:id="1">
    <w:p w14:paraId="313F57DF" w14:textId="77777777" w:rsidR="00341954" w:rsidRPr="003A479F" w:rsidRDefault="00341954">
      <w:pPr>
        <w:rPr>
          <w:lang w:val="fi-F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58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309"/>
      <w:gridCol w:w="175"/>
      <w:gridCol w:w="7096"/>
    </w:tblGrid>
    <w:tr w:rsidR="00707AC0" w:rsidRPr="00534E73" w14:paraId="6C33BA6A" w14:textId="77777777" w:rsidTr="00F63FA5">
      <w:tc>
        <w:tcPr>
          <w:tcW w:w="1309" w:type="dxa"/>
          <w:noWrap/>
        </w:tcPr>
        <w:p w14:paraId="6C33BA67" w14:textId="77777777" w:rsidR="00707AC0" w:rsidRPr="00534E73" w:rsidRDefault="00707AC0" w:rsidP="008B6AA5">
          <w:pPr>
            <w:pStyle w:val="Alatunniste"/>
            <w:rPr>
              <w:lang w:val="fi-FI"/>
            </w:rPr>
          </w:pPr>
        </w:p>
      </w:tc>
      <w:tc>
        <w:tcPr>
          <w:tcW w:w="175" w:type="dxa"/>
          <w:noWrap/>
        </w:tcPr>
        <w:p w14:paraId="6C33BA68" w14:textId="77777777" w:rsidR="00707AC0" w:rsidRPr="00534E73" w:rsidRDefault="00707AC0" w:rsidP="008B6AA5">
          <w:pPr>
            <w:pStyle w:val="Alatunniste"/>
            <w:rPr>
              <w:lang w:val="fi-FI"/>
            </w:rPr>
          </w:pPr>
        </w:p>
      </w:tc>
      <w:tc>
        <w:tcPr>
          <w:tcW w:w="7096" w:type="dxa"/>
          <w:noWrap/>
          <w:tcMar>
            <w:right w:w="516" w:type="dxa"/>
          </w:tcMar>
        </w:tcPr>
        <w:p w14:paraId="6C33BA69" w14:textId="77777777" w:rsidR="00707AC0" w:rsidRPr="00534E73" w:rsidRDefault="00707AC0" w:rsidP="008B6AA5">
          <w:pPr>
            <w:pStyle w:val="Alatunniste"/>
            <w:rPr>
              <w:lang w:val="fi-FI"/>
            </w:rPr>
          </w:pPr>
        </w:p>
      </w:tc>
    </w:tr>
  </w:tbl>
  <w:p w14:paraId="6C33BA6B" w14:textId="7527E6BD" w:rsidR="00707AC0" w:rsidRPr="00692E71" w:rsidRDefault="00707AC0" w:rsidP="008B6AA5">
    <w:pPr>
      <w:pStyle w:val="Alatunniste"/>
      <w:rPr>
        <w:sz w:val="18"/>
        <w:szCs w:val="18"/>
        <w:lang w:val="fi-FI"/>
      </w:rPr>
    </w:pPr>
    <w:r w:rsidRPr="00692E71">
      <w:rPr>
        <w:sz w:val="18"/>
        <w:szCs w:val="18"/>
        <w:lang w:val="fi-FI"/>
      </w:rPr>
      <w:t xml:space="preserve">Sivu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PAGE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3170A1">
      <w:rPr>
        <w:b/>
        <w:noProof/>
        <w:sz w:val="18"/>
        <w:szCs w:val="18"/>
        <w:lang w:val="fi-FI"/>
      </w:rPr>
      <w:t>2</w:t>
    </w:r>
    <w:r w:rsidRPr="00692E71">
      <w:rPr>
        <w:b/>
        <w:sz w:val="18"/>
        <w:szCs w:val="18"/>
        <w:lang w:val="fi-FI"/>
      </w:rPr>
      <w:fldChar w:fldCharType="end"/>
    </w:r>
    <w:r w:rsidRPr="00692E71">
      <w:rPr>
        <w:sz w:val="18"/>
        <w:szCs w:val="18"/>
        <w:lang w:val="fi-FI"/>
      </w:rPr>
      <w:t xml:space="preserve"> /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NUMPAGES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3170A1">
      <w:rPr>
        <w:b/>
        <w:noProof/>
        <w:sz w:val="18"/>
        <w:szCs w:val="18"/>
        <w:lang w:val="fi-FI"/>
      </w:rPr>
      <w:t>7</w:t>
    </w:r>
    <w:r w:rsidRPr="00692E71">
      <w:rPr>
        <w:b/>
        <w:sz w:val="18"/>
        <w:szCs w:val="18"/>
        <w:lang w:val="fi-FI"/>
      </w:rPr>
      <w:fldChar w:fldCharType="end"/>
    </w:r>
  </w:p>
  <w:p w14:paraId="6C33BA6C" w14:textId="77777777" w:rsidR="00707AC0" w:rsidRPr="003A479F" w:rsidRDefault="00707AC0" w:rsidP="008B6AA5">
    <w:pPr>
      <w:pStyle w:val="Alatunniste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A4D62" w14:textId="77777777" w:rsidR="00341954" w:rsidRPr="003A479F" w:rsidRDefault="00341954" w:rsidP="00676963">
      <w:pPr>
        <w:rPr>
          <w:lang w:val="fi-FI"/>
        </w:rPr>
      </w:pPr>
      <w:r w:rsidRPr="003A479F">
        <w:rPr>
          <w:lang w:val="fi-FI"/>
        </w:rPr>
        <w:separator/>
      </w:r>
    </w:p>
  </w:footnote>
  <w:footnote w:type="continuationSeparator" w:id="0">
    <w:p w14:paraId="57579D70" w14:textId="77777777" w:rsidR="00341954" w:rsidRPr="003A479F" w:rsidRDefault="00341954" w:rsidP="00676963">
      <w:pPr>
        <w:rPr>
          <w:lang w:val="fi-FI"/>
        </w:rPr>
      </w:pPr>
      <w:r w:rsidRPr="003A479F">
        <w:rPr>
          <w:lang w:val="fi-FI"/>
        </w:rPr>
        <w:continuationSeparator/>
      </w:r>
    </w:p>
  </w:footnote>
  <w:footnote w:type="continuationNotice" w:id="1">
    <w:p w14:paraId="420B7B8D" w14:textId="77777777" w:rsidR="00341954" w:rsidRPr="003A479F" w:rsidRDefault="00341954">
      <w:pPr>
        <w:rPr>
          <w:lang w:val="fi-F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886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560"/>
      <w:gridCol w:w="4111"/>
      <w:gridCol w:w="2976"/>
      <w:gridCol w:w="2268"/>
    </w:tblGrid>
    <w:tr w:rsidR="00707AC0" w:rsidRPr="005B3182" w14:paraId="6C33BA54" w14:textId="77777777" w:rsidTr="00D96B90">
      <w:trPr>
        <w:trHeight w:val="257"/>
      </w:trPr>
      <w:tc>
        <w:tcPr>
          <w:tcW w:w="1560" w:type="dxa"/>
          <w:vMerge w:val="restart"/>
        </w:tcPr>
        <w:p w14:paraId="6C33BA4A" w14:textId="77777777" w:rsidR="00707AC0" w:rsidRDefault="00707AC0" w:rsidP="002F52B5">
          <w:pPr>
            <w:pStyle w:val="Alatunniste"/>
            <w:spacing w:before="60"/>
            <w:rPr>
              <w:rFonts w:ascii="Palatino" w:hAnsi="Palatino"/>
              <w:sz w:val="18"/>
            </w:rPr>
          </w:pPr>
          <w:r>
            <w:rPr>
              <w:noProof/>
              <w:sz w:val="20"/>
              <w:lang w:val="fi-FI" w:eastAsia="fi-FI"/>
            </w:rPr>
            <w:drawing>
              <wp:inline distT="0" distB="0" distL="0" distR="0" wp14:anchorId="6C33BA6D" wp14:editId="6C33BA6E">
                <wp:extent cx="829310" cy="669925"/>
                <wp:effectExtent l="0" t="0" r="8890" b="0"/>
                <wp:docPr id="5" name="Kuva 5" descr="us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us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Merge w:val="restart"/>
        </w:tcPr>
        <w:p w14:paraId="6C33BA4B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  <w:r w:rsidRPr="00954192">
            <w:rPr>
              <w:rFonts w:ascii="Palatino" w:hAnsi="Palatino"/>
              <w:b/>
              <w:sz w:val="28"/>
              <w:lang w:val="fr-FR"/>
            </w:rPr>
            <w:t>HL7 Finland ry.</w:t>
          </w:r>
          <w:r>
            <w:rPr>
              <w:rFonts w:ascii="Palatino" w:hAnsi="Palatino"/>
              <w:b/>
              <w:sz w:val="28"/>
              <w:lang w:val="fr-FR"/>
            </w:rPr>
            <w:t xml:space="preserve">             </w:t>
          </w:r>
          <w:r>
            <w:rPr>
              <w:rFonts w:ascii="Palatino" w:hAnsi="Palatino"/>
              <w:b/>
              <w:i/>
              <w:color w:val="0000FF"/>
              <w:sz w:val="18"/>
            </w:rPr>
            <w:t>Board 2014</w:t>
          </w:r>
          <w:r w:rsidRPr="00A55D22">
            <w:rPr>
              <w:rFonts w:ascii="Palatino" w:hAnsi="Palatino"/>
              <w:b/>
              <w:i/>
              <w:color w:val="0000FF"/>
              <w:sz w:val="18"/>
            </w:rPr>
            <w:t>:</w:t>
          </w:r>
        </w:p>
        <w:p w14:paraId="6C33BA4C" w14:textId="77777777" w:rsidR="00707AC0" w:rsidRPr="006377CE" w:rsidRDefault="00707AC0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C/o  Juha Mykkänen, Univ</w:t>
          </w:r>
          <w:r>
            <w:rPr>
              <w:rFonts w:ascii="Palatino" w:hAnsi="Palatino"/>
              <w:sz w:val="16"/>
              <w:lang w:val="fr-FR"/>
            </w:rPr>
            <w:t>ersity</w:t>
          </w:r>
          <w:r w:rsidRPr="006377CE">
            <w:rPr>
              <w:rFonts w:ascii="Palatino" w:hAnsi="Palatino"/>
              <w:sz w:val="16"/>
              <w:lang w:val="fr-FR"/>
            </w:rPr>
            <w:t xml:space="preserve"> of Eastern Finland</w:t>
          </w:r>
        </w:p>
        <w:p w14:paraId="6C33BA4D" w14:textId="77777777" w:rsidR="00707AC0" w:rsidRDefault="00707AC0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School of Computing, HIS R&amp;D Unit,</w:t>
          </w:r>
          <w:r>
            <w:rPr>
              <w:rFonts w:ascii="Palatino" w:hAnsi="Palatino"/>
              <w:sz w:val="16"/>
              <w:lang w:val="fr-FR"/>
            </w:rPr>
            <w:t xml:space="preserve"> Bioteknia 2</w:t>
          </w:r>
        </w:p>
        <w:p w14:paraId="6C33BA4E" w14:textId="77777777" w:rsidR="00707AC0" w:rsidRDefault="00707AC0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PO Box 1627,</w:t>
          </w:r>
          <w:r>
            <w:rPr>
              <w:rFonts w:ascii="Palatino" w:hAnsi="Palatino"/>
              <w:sz w:val="16"/>
              <w:lang w:val="fr-FR"/>
            </w:rPr>
            <w:t xml:space="preserve"> </w:t>
          </w:r>
          <w:r w:rsidRPr="006377CE">
            <w:rPr>
              <w:rFonts w:ascii="Palatino" w:hAnsi="Palatino"/>
              <w:sz w:val="16"/>
              <w:lang w:val="fr-FR"/>
            </w:rPr>
            <w:t>FI-70211 Kuopio,</w:t>
          </w:r>
          <w:r>
            <w:rPr>
              <w:rFonts w:ascii="Palatino" w:hAnsi="Palatino"/>
              <w:sz w:val="16"/>
              <w:lang w:val="fr-FR"/>
            </w:rPr>
            <w:t xml:space="preserve"> Finland</w:t>
          </w:r>
        </w:p>
        <w:p w14:paraId="6C33BA4F" w14:textId="77777777" w:rsidR="00707AC0" w:rsidRDefault="00707AC0" w:rsidP="002F52B5">
          <w:pPr>
            <w:pStyle w:val="Alatunniste"/>
            <w:rPr>
              <w:rFonts w:ascii="Palatino" w:hAnsi="Palatino"/>
              <w:sz w:val="18"/>
            </w:rPr>
          </w:pPr>
          <w:r w:rsidRPr="006377CE">
            <w:rPr>
              <w:rFonts w:ascii="Palatino" w:hAnsi="Palatino"/>
              <w:sz w:val="16"/>
            </w:rPr>
            <w:t>tel: +358-40-355 2824</w:t>
          </w:r>
          <w:r>
            <w:rPr>
              <w:rFonts w:ascii="Palatino" w:hAnsi="Palatino"/>
              <w:sz w:val="18"/>
            </w:rPr>
            <w:t xml:space="preserve">   </w:t>
          </w:r>
        </w:p>
      </w:tc>
      <w:tc>
        <w:tcPr>
          <w:tcW w:w="2976" w:type="dxa"/>
        </w:tcPr>
        <w:p w14:paraId="6C33BA50" w14:textId="77777777" w:rsidR="00707AC0" w:rsidRPr="00023F94" w:rsidRDefault="00707AC0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</w:rPr>
          </w:pPr>
        </w:p>
        <w:p w14:paraId="6C33BA51" w14:textId="77777777" w:rsidR="00707AC0" w:rsidRPr="00947FCD" w:rsidRDefault="00707AC0" w:rsidP="002F52B5">
          <w:pPr>
            <w:pStyle w:val="Alatunniste"/>
            <w:ind w:left="-107"/>
            <w:rPr>
              <w:rFonts w:ascii="Palatino" w:hAnsi="Palatino"/>
              <w:color w:val="000000"/>
              <w:sz w:val="18"/>
              <w:lang w:val="it-IT"/>
            </w:rPr>
          </w:pPr>
          <w:r>
            <w:rPr>
              <w:rFonts w:ascii="Palatino" w:hAnsi="Palatino"/>
              <w:sz w:val="18"/>
              <w:lang w:val="it-IT"/>
            </w:rPr>
            <w:t>Terhi Kajaste, FiHTA</w:t>
          </w:r>
        </w:p>
      </w:tc>
      <w:tc>
        <w:tcPr>
          <w:tcW w:w="2268" w:type="dxa"/>
        </w:tcPr>
        <w:p w14:paraId="6C33BA52" w14:textId="77777777" w:rsidR="00707AC0" w:rsidRDefault="00707AC0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  <w:lang w:val="fi-FI"/>
            </w:rPr>
          </w:pPr>
        </w:p>
        <w:p w14:paraId="6C33BA53" w14:textId="77777777" w:rsidR="00707AC0" w:rsidRPr="005B3182" w:rsidRDefault="00707AC0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 w:rsidRPr="000D7207">
            <w:rPr>
              <w:rFonts w:ascii="Palatino" w:hAnsi="Palatino"/>
              <w:color w:val="000000"/>
              <w:sz w:val="18"/>
              <w:lang w:val="it-IT"/>
            </w:rPr>
            <w:t xml:space="preserve">Juha Sorri, </w:t>
          </w:r>
          <w:r>
            <w:rPr>
              <w:rFonts w:ascii="Palatino" w:hAnsi="Palatino"/>
              <w:color w:val="000000"/>
              <w:sz w:val="18"/>
              <w:lang w:val="it-IT"/>
            </w:rPr>
            <w:t>CGI</w:t>
          </w:r>
        </w:p>
      </w:tc>
    </w:tr>
    <w:tr w:rsidR="00707AC0" w:rsidRPr="00306FC8" w14:paraId="6C33BA59" w14:textId="77777777" w:rsidTr="00D96B90">
      <w:trPr>
        <w:trHeight w:val="254"/>
      </w:trPr>
      <w:tc>
        <w:tcPr>
          <w:tcW w:w="1560" w:type="dxa"/>
          <w:vMerge/>
        </w:tcPr>
        <w:p w14:paraId="6C33BA55" w14:textId="77777777" w:rsidR="00707AC0" w:rsidRDefault="00707AC0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6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7" w14:textId="77777777" w:rsidR="00707AC0" w:rsidRPr="00947FCD" w:rsidRDefault="00707AC0" w:rsidP="002F52B5">
          <w:pPr>
            <w:pStyle w:val="Alatunniste"/>
            <w:ind w:left="-107"/>
            <w:rPr>
              <w:rFonts w:ascii="Courier" w:hAnsi="Courier"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 Mykkänen, UEF (chair)</w:t>
          </w:r>
        </w:p>
      </w:tc>
      <w:tc>
        <w:tcPr>
          <w:tcW w:w="2268" w:type="dxa"/>
        </w:tcPr>
        <w:p w14:paraId="6C33BA58" w14:textId="77777777" w:rsidR="00707AC0" w:rsidRPr="00306FC8" w:rsidRDefault="00707AC0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Marina Lindgren, Kela</w:t>
          </w:r>
        </w:p>
      </w:tc>
    </w:tr>
    <w:tr w:rsidR="00707AC0" w:rsidRPr="00947FCD" w14:paraId="6C33BA5E" w14:textId="77777777" w:rsidTr="00D96B90">
      <w:trPr>
        <w:trHeight w:val="254"/>
      </w:trPr>
      <w:tc>
        <w:tcPr>
          <w:tcW w:w="1560" w:type="dxa"/>
          <w:vMerge/>
        </w:tcPr>
        <w:p w14:paraId="6C33BA5A" w14:textId="77777777" w:rsidR="00707AC0" w:rsidRDefault="00707AC0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B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C" w14:textId="77777777" w:rsidR="00707AC0" w:rsidRPr="00306FC8" w:rsidRDefault="00707AC0" w:rsidP="002F52B5">
          <w:pPr>
            <w:pStyle w:val="Alatunniste"/>
            <w:ind w:left="-107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Jaakko Lähteenmäki; VTT </w:t>
          </w:r>
        </w:p>
      </w:tc>
      <w:tc>
        <w:tcPr>
          <w:tcW w:w="2268" w:type="dxa"/>
        </w:tcPr>
        <w:p w14:paraId="6C33BA5D" w14:textId="77777777" w:rsidR="00707AC0" w:rsidRPr="00947FCD" w:rsidRDefault="00707AC0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Mikko Huovila, THL</w:t>
          </w:r>
        </w:p>
      </w:tc>
    </w:tr>
    <w:tr w:rsidR="00707AC0" w:rsidRPr="00306FC8" w14:paraId="6C33BA63" w14:textId="77777777" w:rsidTr="00D96B90">
      <w:trPr>
        <w:trHeight w:val="254"/>
      </w:trPr>
      <w:tc>
        <w:tcPr>
          <w:tcW w:w="1560" w:type="dxa"/>
          <w:vMerge/>
        </w:tcPr>
        <w:p w14:paraId="6C33BA5F" w14:textId="77777777" w:rsidR="00707AC0" w:rsidRDefault="00707AC0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60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61" w14:textId="77777777" w:rsidR="00707AC0" w:rsidRPr="00306FC8" w:rsidRDefault="00707AC0" w:rsidP="002F52B5">
          <w:pPr>
            <w:pStyle w:val="Alatunniste"/>
            <w:ind w:left="-107" w:right="-249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Juhana Suurnäkki, Medi-IT (v-chair)</w:t>
          </w:r>
        </w:p>
      </w:tc>
      <w:tc>
        <w:tcPr>
          <w:tcW w:w="2268" w:type="dxa"/>
        </w:tcPr>
        <w:p w14:paraId="6C33BA62" w14:textId="77777777" w:rsidR="00707AC0" w:rsidRPr="00306FC8" w:rsidRDefault="00707AC0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Taija Leppäkoski, Mylab  </w:t>
          </w:r>
        </w:p>
      </w:tc>
    </w:tr>
  </w:tbl>
  <w:p w14:paraId="6C33BA64" w14:textId="77777777" w:rsidR="00707AC0" w:rsidRDefault="00707AC0" w:rsidP="00F63FA5">
    <w:pPr>
      <w:pStyle w:val="Yltunniste"/>
      <w:rPr>
        <w:lang w:val="fi-FI"/>
      </w:rPr>
    </w:pPr>
  </w:p>
  <w:p w14:paraId="6C33BA65" w14:textId="77777777" w:rsidR="00707AC0" w:rsidRPr="00D96B90" w:rsidRDefault="00707AC0" w:rsidP="00F63FA5">
    <w:pPr>
      <w:pStyle w:val="Yltunniste"/>
      <w:rPr>
        <w:szCs w:val="20"/>
        <w:lang w:val="fi-FI"/>
      </w:rPr>
    </w:pPr>
  </w:p>
  <w:p w14:paraId="6C33BA66" w14:textId="77777777" w:rsidR="00707AC0" w:rsidRPr="00F63FA5" w:rsidRDefault="00707AC0" w:rsidP="00F63FA5">
    <w:pPr>
      <w:pStyle w:val="Yltunniste"/>
      <w:rPr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560"/>
    <w:multiLevelType w:val="multilevel"/>
    <w:tmpl w:val="94CE1F2C"/>
    <w:name w:val="Table ln sb"/>
    <w:lvl w:ilvl="0">
      <w:start w:val="1"/>
      <w:numFmt w:val="decimal"/>
      <w:pStyle w:val="Tableln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5981BF5"/>
    <w:multiLevelType w:val="multilevel"/>
    <w:tmpl w:val="9C5E39B0"/>
    <w:lvl w:ilvl="0">
      <w:start w:val="1"/>
      <w:numFmt w:val="decimal"/>
      <w:pStyle w:val="Otsikk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tsikko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tsikko3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Otsikko4"/>
      <w:suff w:val="space"/>
      <w:lvlText w:val="%1.%2.%3.%4"/>
      <w:lvlJc w:val="left"/>
      <w:pPr>
        <w:ind w:left="567" w:firstLine="0"/>
      </w:pPr>
      <w:rPr>
        <w:rFonts w:hint="default"/>
        <w:sz w:val="24"/>
        <w:szCs w:val="24"/>
      </w:rPr>
    </w:lvl>
    <w:lvl w:ilvl="4">
      <w:start w:val="1"/>
      <w:numFmt w:val="decimal"/>
      <w:pStyle w:val="Otsikko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tsikko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tsikko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tsikk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tsikk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9223112"/>
    <w:multiLevelType w:val="multilevel"/>
    <w:tmpl w:val="1B781748"/>
    <w:lvl w:ilvl="0">
      <w:start w:val="1"/>
      <w:numFmt w:val="bullet"/>
      <w:pStyle w:val="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ListBulletsb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ListBulletsb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ListBulletsb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3" w15:restartNumberingAfterBreak="0">
    <w:nsid w:val="295434C8"/>
    <w:multiLevelType w:val="multilevel"/>
    <w:tmpl w:val="4ACCCCDE"/>
    <w:lvl w:ilvl="0">
      <w:start w:val="1"/>
      <w:numFmt w:val="decimal"/>
      <w:pStyle w:val="Tableln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E5B2189"/>
    <w:multiLevelType w:val="hybridMultilevel"/>
    <w:tmpl w:val="8D46275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2553122"/>
    <w:multiLevelType w:val="multilevel"/>
    <w:tmpl w:val="BBBA7786"/>
    <w:lvl w:ilvl="0">
      <w:start w:val="1"/>
      <w:numFmt w:val="decimal"/>
      <w:pStyle w:val="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ListNumbersb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ListNumbersb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ListNumbersb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6150AB9"/>
    <w:multiLevelType w:val="multilevel"/>
    <w:tmpl w:val="8B6AFE8A"/>
    <w:lvl w:ilvl="0">
      <w:start w:val="1"/>
      <w:numFmt w:val="none"/>
      <w:pStyle w:val="Listsb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istsb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istsb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istsb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istsb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B253F75"/>
    <w:multiLevelType w:val="hybridMultilevel"/>
    <w:tmpl w:val="4EBA9D1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106334C"/>
    <w:multiLevelType w:val="multilevel"/>
    <w:tmpl w:val="7A9E97C6"/>
    <w:lvl w:ilvl="0">
      <w:start w:val="1"/>
      <w:numFmt w:val="none"/>
      <w:pStyle w:val="Luettelo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uettelo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uettelo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uettelo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uettelo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2527705"/>
    <w:multiLevelType w:val="multilevel"/>
    <w:tmpl w:val="19E4A820"/>
    <w:lvl w:ilvl="0">
      <w:start w:val="1"/>
      <w:numFmt w:val="decimal"/>
      <w:pStyle w:val="Table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AD1472"/>
    <w:multiLevelType w:val="multilevel"/>
    <w:tmpl w:val="2AF43E3C"/>
    <w:lvl w:ilvl="0">
      <w:start w:val="1"/>
      <w:numFmt w:val="bullet"/>
      <w:pStyle w:val="Tablel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EAB43EF"/>
    <w:multiLevelType w:val="multilevel"/>
    <w:tmpl w:val="4D30959E"/>
    <w:lvl w:ilvl="0">
      <w:start w:val="1"/>
      <w:numFmt w:val="bullet"/>
      <w:pStyle w:val="Table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20D0529"/>
    <w:multiLevelType w:val="hybridMultilevel"/>
    <w:tmpl w:val="9C2CCE5E"/>
    <w:lvl w:ilvl="0" w:tplc="62A4CC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7F1D0D"/>
    <w:multiLevelType w:val="multilevel"/>
    <w:tmpl w:val="CA722666"/>
    <w:lvl w:ilvl="0">
      <w:start w:val="1"/>
      <w:numFmt w:val="bullet"/>
      <w:pStyle w:val="Tablelb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9462683"/>
    <w:multiLevelType w:val="hybridMultilevel"/>
    <w:tmpl w:val="659ECFE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C742A0"/>
    <w:multiLevelType w:val="multilevel"/>
    <w:tmpl w:val="308E0A76"/>
    <w:lvl w:ilvl="0">
      <w:start w:val="1"/>
      <w:numFmt w:val="bullet"/>
      <w:pStyle w:val="Merkittyluettelo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Merkittyluettelo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Merkittyluettelo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Merkittyluettelo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Merkittyluettelo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3A57D7F"/>
    <w:multiLevelType w:val="hybridMultilevel"/>
    <w:tmpl w:val="DDB632D4"/>
    <w:name w:val="List Bullet sb"/>
    <w:lvl w:ilvl="0" w:tplc="E218457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314363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342E8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5369BA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B66AB4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5CB3F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AF8C3C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6F089B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932DB6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3ED3BC5"/>
    <w:multiLevelType w:val="multilevel"/>
    <w:tmpl w:val="76BC7952"/>
    <w:name w:val="Table ln"/>
    <w:lvl w:ilvl="0">
      <w:start w:val="1"/>
      <w:numFmt w:val="decimal"/>
      <w:pStyle w:val="TableListNumber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C75AAF"/>
    <w:multiLevelType w:val="multilevel"/>
    <w:tmpl w:val="ACC69B98"/>
    <w:lvl w:ilvl="0">
      <w:start w:val="1"/>
      <w:numFmt w:val="bullet"/>
      <w:pStyle w:val="Table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60A5A36"/>
    <w:multiLevelType w:val="hybridMultilevel"/>
    <w:tmpl w:val="30686420"/>
    <w:name w:val="List Number sb"/>
    <w:lvl w:ilvl="0" w:tplc="5D46CBC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93AC94E6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C48A8C8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6332E9AA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D838563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B5C094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62E8B61C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D5DA94D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64DCD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C721AC1"/>
    <w:multiLevelType w:val="hybridMultilevel"/>
    <w:tmpl w:val="1F3A5EA2"/>
    <w:name w:val="List sb"/>
    <w:lvl w:ilvl="0" w:tplc="74D2F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AB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8A2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08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A5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9E1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EE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9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6C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933F4"/>
    <w:multiLevelType w:val="multilevel"/>
    <w:tmpl w:val="406E3C32"/>
    <w:name w:val="List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2C947A1"/>
    <w:multiLevelType w:val="hybridMultilevel"/>
    <w:tmpl w:val="38D6C7A2"/>
    <w:name w:val="Table List sb"/>
    <w:lvl w:ilvl="0" w:tplc="4E266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E213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524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E67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E2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244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0A5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66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9EB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B233B5D"/>
    <w:multiLevelType w:val="hybridMultilevel"/>
    <w:tmpl w:val="4ECEA424"/>
    <w:name w:val="Table lb"/>
    <w:lvl w:ilvl="0" w:tplc="D02C9E06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CE5E6D78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26EEFD94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AB94C730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5C6E5C4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1A1C0960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2BF82BE4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1C66FBF2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13EA7642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4" w15:restartNumberingAfterBreak="0">
    <w:nsid w:val="7D934A69"/>
    <w:multiLevelType w:val="multilevel"/>
    <w:tmpl w:val="25C459F0"/>
    <w:lvl w:ilvl="0">
      <w:start w:val="1"/>
      <w:numFmt w:val="decimal"/>
      <w:pStyle w:val="Numeroituluettelo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Numeroituluettelo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Numeroituluettelo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Numeroituluettelo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Numeroituluettelo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2"/>
  </w:num>
  <w:num w:numId="3">
    <w:abstractNumId w:val="6"/>
  </w:num>
  <w:num w:numId="4">
    <w:abstractNumId w:val="5"/>
  </w:num>
  <w:num w:numId="5">
    <w:abstractNumId w:val="15"/>
  </w:num>
  <w:num w:numId="6">
    <w:abstractNumId w:val="9"/>
  </w:num>
  <w:num w:numId="7">
    <w:abstractNumId w:val="17"/>
  </w:num>
  <w:num w:numId="8">
    <w:abstractNumId w:val="8"/>
  </w:num>
  <w:num w:numId="9">
    <w:abstractNumId w:val="11"/>
  </w:num>
  <w:num w:numId="10">
    <w:abstractNumId w:val="18"/>
  </w:num>
  <w:num w:numId="11">
    <w:abstractNumId w:val="1"/>
  </w:num>
  <w:num w:numId="12">
    <w:abstractNumId w:val="1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16"/>
  </w:num>
  <w:num w:numId="18">
    <w:abstractNumId w:val="14"/>
  </w:num>
  <w:num w:numId="19">
    <w:abstractNumId w:val="7"/>
  </w:num>
  <w:num w:numId="20">
    <w:abstractNumId w:val="4"/>
  </w:num>
  <w:num w:numId="21">
    <w:abstractNumId w:val="12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mo Kaskinen">
    <w15:presenceInfo w15:providerId="None" w15:userId="Timo Kaskinen"/>
  </w15:person>
  <w15:person w15:author="Pylkas Joona">
    <w15:presenceInfo w15:providerId="AD" w15:userId="S-1-5-21-1417001333-308236825-725345543-72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1304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BB"/>
    <w:rsid w:val="00000CB0"/>
    <w:rsid w:val="000011C6"/>
    <w:rsid w:val="00004411"/>
    <w:rsid w:val="00004CB9"/>
    <w:rsid w:val="000100A3"/>
    <w:rsid w:val="00010D0A"/>
    <w:rsid w:val="00011BAD"/>
    <w:rsid w:val="00012C9A"/>
    <w:rsid w:val="00013808"/>
    <w:rsid w:val="0001433B"/>
    <w:rsid w:val="00014C0F"/>
    <w:rsid w:val="00015C35"/>
    <w:rsid w:val="00016EDF"/>
    <w:rsid w:val="00017367"/>
    <w:rsid w:val="0002166A"/>
    <w:rsid w:val="00023979"/>
    <w:rsid w:val="0003277D"/>
    <w:rsid w:val="00034E8E"/>
    <w:rsid w:val="00035077"/>
    <w:rsid w:val="0003618A"/>
    <w:rsid w:val="00036225"/>
    <w:rsid w:val="00037316"/>
    <w:rsid w:val="00040A74"/>
    <w:rsid w:val="0004571F"/>
    <w:rsid w:val="00045FE3"/>
    <w:rsid w:val="00047656"/>
    <w:rsid w:val="0005238B"/>
    <w:rsid w:val="000524F1"/>
    <w:rsid w:val="00061D9C"/>
    <w:rsid w:val="000635CF"/>
    <w:rsid w:val="000639C1"/>
    <w:rsid w:val="00063A3A"/>
    <w:rsid w:val="00070967"/>
    <w:rsid w:val="00080213"/>
    <w:rsid w:val="00082B43"/>
    <w:rsid w:val="00085420"/>
    <w:rsid w:val="00086C33"/>
    <w:rsid w:val="00091004"/>
    <w:rsid w:val="00091041"/>
    <w:rsid w:val="000A163E"/>
    <w:rsid w:val="000A3F98"/>
    <w:rsid w:val="000A62A6"/>
    <w:rsid w:val="000A70AB"/>
    <w:rsid w:val="000A7B25"/>
    <w:rsid w:val="000B1139"/>
    <w:rsid w:val="000B3BC8"/>
    <w:rsid w:val="000B3FB3"/>
    <w:rsid w:val="000B5089"/>
    <w:rsid w:val="000C4C44"/>
    <w:rsid w:val="000D0905"/>
    <w:rsid w:val="000D09C8"/>
    <w:rsid w:val="000D2EC2"/>
    <w:rsid w:val="000D49D3"/>
    <w:rsid w:val="000D6018"/>
    <w:rsid w:val="000D631C"/>
    <w:rsid w:val="000D7781"/>
    <w:rsid w:val="000E2A88"/>
    <w:rsid w:val="000E7881"/>
    <w:rsid w:val="000F40D1"/>
    <w:rsid w:val="000F70A8"/>
    <w:rsid w:val="0010308C"/>
    <w:rsid w:val="00105924"/>
    <w:rsid w:val="00105A8E"/>
    <w:rsid w:val="001067FE"/>
    <w:rsid w:val="00110020"/>
    <w:rsid w:val="001113FF"/>
    <w:rsid w:val="001131F3"/>
    <w:rsid w:val="001135B8"/>
    <w:rsid w:val="00120F75"/>
    <w:rsid w:val="0012292F"/>
    <w:rsid w:val="001236AB"/>
    <w:rsid w:val="00125C83"/>
    <w:rsid w:val="00131175"/>
    <w:rsid w:val="0013274A"/>
    <w:rsid w:val="00132884"/>
    <w:rsid w:val="0013383F"/>
    <w:rsid w:val="00134C30"/>
    <w:rsid w:val="00135BFB"/>
    <w:rsid w:val="00140DD8"/>
    <w:rsid w:val="00143A46"/>
    <w:rsid w:val="00143B75"/>
    <w:rsid w:val="0015773B"/>
    <w:rsid w:val="00157A29"/>
    <w:rsid w:val="00165051"/>
    <w:rsid w:val="001657B1"/>
    <w:rsid w:val="00166975"/>
    <w:rsid w:val="001716A4"/>
    <w:rsid w:val="001717F4"/>
    <w:rsid w:val="001745E8"/>
    <w:rsid w:val="001749D3"/>
    <w:rsid w:val="00176AB7"/>
    <w:rsid w:val="00180919"/>
    <w:rsid w:val="0018106D"/>
    <w:rsid w:val="00185E8D"/>
    <w:rsid w:val="0018644F"/>
    <w:rsid w:val="00186EDC"/>
    <w:rsid w:val="00187DC4"/>
    <w:rsid w:val="001901CE"/>
    <w:rsid w:val="00190C8F"/>
    <w:rsid w:val="00193F08"/>
    <w:rsid w:val="00194D69"/>
    <w:rsid w:val="00194D98"/>
    <w:rsid w:val="001A0206"/>
    <w:rsid w:val="001A1C2B"/>
    <w:rsid w:val="001A234C"/>
    <w:rsid w:val="001A3291"/>
    <w:rsid w:val="001B25C0"/>
    <w:rsid w:val="001B4096"/>
    <w:rsid w:val="001B5515"/>
    <w:rsid w:val="001B55DA"/>
    <w:rsid w:val="001B7AF8"/>
    <w:rsid w:val="001C0100"/>
    <w:rsid w:val="001C40B0"/>
    <w:rsid w:val="001C53D4"/>
    <w:rsid w:val="001C7439"/>
    <w:rsid w:val="001C78DA"/>
    <w:rsid w:val="001D1EFC"/>
    <w:rsid w:val="001D2B97"/>
    <w:rsid w:val="001D304D"/>
    <w:rsid w:val="001D3315"/>
    <w:rsid w:val="001D65CA"/>
    <w:rsid w:val="001D65F0"/>
    <w:rsid w:val="001D6C30"/>
    <w:rsid w:val="001E4BFA"/>
    <w:rsid w:val="001E4D2D"/>
    <w:rsid w:val="001E566F"/>
    <w:rsid w:val="001F09F6"/>
    <w:rsid w:val="001F18FB"/>
    <w:rsid w:val="001F1C3C"/>
    <w:rsid w:val="001F41E2"/>
    <w:rsid w:val="001F65AD"/>
    <w:rsid w:val="001F6EBB"/>
    <w:rsid w:val="00201BA8"/>
    <w:rsid w:val="002046BC"/>
    <w:rsid w:val="00206299"/>
    <w:rsid w:val="00206CBF"/>
    <w:rsid w:val="002109FC"/>
    <w:rsid w:val="002149F4"/>
    <w:rsid w:val="00216C8D"/>
    <w:rsid w:val="00217875"/>
    <w:rsid w:val="00217B1B"/>
    <w:rsid w:val="002215ED"/>
    <w:rsid w:val="002256DA"/>
    <w:rsid w:val="00226B7A"/>
    <w:rsid w:val="0022721E"/>
    <w:rsid w:val="002319F6"/>
    <w:rsid w:val="00232292"/>
    <w:rsid w:val="00232BA0"/>
    <w:rsid w:val="00235810"/>
    <w:rsid w:val="002375E2"/>
    <w:rsid w:val="0024019D"/>
    <w:rsid w:val="002406FB"/>
    <w:rsid w:val="0024125B"/>
    <w:rsid w:val="002518CD"/>
    <w:rsid w:val="00256446"/>
    <w:rsid w:val="00256E2F"/>
    <w:rsid w:val="002629F9"/>
    <w:rsid w:val="0026361E"/>
    <w:rsid w:val="002639A2"/>
    <w:rsid w:val="00266D08"/>
    <w:rsid w:val="00266F5D"/>
    <w:rsid w:val="00267188"/>
    <w:rsid w:val="002707B6"/>
    <w:rsid w:val="00274A49"/>
    <w:rsid w:val="002756A7"/>
    <w:rsid w:val="00275CC2"/>
    <w:rsid w:val="00276876"/>
    <w:rsid w:val="00276D40"/>
    <w:rsid w:val="00281ED4"/>
    <w:rsid w:val="00282AAD"/>
    <w:rsid w:val="0028355A"/>
    <w:rsid w:val="0028584B"/>
    <w:rsid w:val="0028607A"/>
    <w:rsid w:val="00286133"/>
    <w:rsid w:val="00286216"/>
    <w:rsid w:val="0029101B"/>
    <w:rsid w:val="0029106A"/>
    <w:rsid w:val="00293423"/>
    <w:rsid w:val="002962DB"/>
    <w:rsid w:val="00296EB1"/>
    <w:rsid w:val="002A07E1"/>
    <w:rsid w:val="002A0CE8"/>
    <w:rsid w:val="002A2B18"/>
    <w:rsid w:val="002A327B"/>
    <w:rsid w:val="002B1CD7"/>
    <w:rsid w:val="002B1E67"/>
    <w:rsid w:val="002B41B3"/>
    <w:rsid w:val="002B4B7F"/>
    <w:rsid w:val="002B4DC1"/>
    <w:rsid w:val="002B58C3"/>
    <w:rsid w:val="002B6032"/>
    <w:rsid w:val="002B797E"/>
    <w:rsid w:val="002C076A"/>
    <w:rsid w:val="002C2F8D"/>
    <w:rsid w:val="002C39FA"/>
    <w:rsid w:val="002C4EDC"/>
    <w:rsid w:val="002C6743"/>
    <w:rsid w:val="002C7889"/>
    <w:rsid w:val="002D2034"/>
    <w:rsid w:val="002D514A"/>
    <w:rsid w:val="002E319B"/>
    <w:rsid w:val="002E32CE"/>
    <w:rsid w:val="002E39C5"/>
    <w:rsid w:val="002E4B55"/>
    <w:rsid w:val="002E4CBF"/>
    <w:rsid w:val="002E6460"/>
    <w:rsid w:val="002E6CF9"/>
    <w:rsid w:val="002F497C"/>
    <w:rsid w:val="002F52B5"/>
    <w:rsid w:val="00303E90"/>
    <w:rsid w:val="003057D7"/>
    <w:rsid w:val="00305818"/>
    <w:rsid w:val="00306248"/>
    <w:rsid w:val="0031349B"/>
    <w:rsid w:val="003145C4"/>
    <w:rsid w:val="003170A1"/>
    <w:rsid w:val="00322BD8"/>
    <w:rsid w:val="003239EC"/>
    <w:rsid w:val="00323D4A"/>
    <w:rsid w:val="003245E0"/>
    <w:rsid w:val="00325CAE"/>
    <w:rsid w:val="00326036"/>
    <w:rsid w:val="00332E8E"/>
    <w:rsid w:val="003333F7"/>
    <w:rsid w:val="00335B33"/>
    <w:rsid w:val="0033681A"/>
    <w:rsid w:val="00341954"/>
    <w:rsid w:val="00342E00"/>
    <w:rsid w:val="00345C0B"/>
    <w:rsid w:val="003478D3"/>
    <w:rsid w:val="003507D2"/>
    <w:rsid w:val="003530E2"/>
    <w:rsid w:val="00356037"/>
    <w:rsid w:val="003665EE"/>
    <w:rsid w:val="00366DED"/>
    <w:rsid w:val="00371FD9"/>
    <w:rsid w:val="00372881"/>
    <w:rsid w:val="0037462D"/>
    <w:rsid w:val="003753B8"/>
    <w:rsid w:val="00381BA9"/>
    <w:rsid w:val="00381E80"/>
    <w:rsid w:val="0038482E"/>
    <w:rsid w:val="0038570B"/>
    <w:rsid w:val="00386684"/>
    <w:rsid w:val="003930BD"/>
    <w:rsid w:val="00394B73"/>
    <w:rsid w:val="003976E0"/>
    <w:rsid w:val="003A3191"/>
    <w:rsid w:val="003A479F"/>
    <w:rsid w:val="003A7C40"/>
    <w:rsid w:val="003A7FA6"/>
    <w:rsid w:val="003B5D7F"/>
    <w:rsid w:val="003C44C1"/>
    <w:rsid w:val="003C4D11"/>
    <w:rsid w:val="003C59E1"/>
    <w:rsid w:val="003C7814"/>
    <w:rsid w:val="003D5EF4"/>
    <w:rsid w:val="003E2A1E"/>
    <w:rsid w:val="003E2E2B"/>
    <w:rsid w:val="003F1190"/>
    <w:rsid w:val="003F1B87"/>
    <w:rsid w:val="003F2EA6"/>
    <w:rsid w:val="003F6482"/>
    <w:rsid w:val="004009B7"/>
    <w:rsid w:val="00402905"/>
    <w:rsid w:val="00402B26"/>
    <w:rsid w:val="004050F7"/>
    <w:rsid w:val="004052AD"/>
    <w:rsid w:val="00405692"/>
    <w:rsid w:val="0040580F"/>
    <w:rsid w:val="00405C62"/>
    <w:rsid w:val="00411922"/>
    <w:rsid w:val="00412835"/>
    <w:rsid w:val="00413A71"/>
    <w:rsid w:val="00413BF8"/>
    <w:rsid w:val="00415F23"/>
    <w:rsid w:val="00417CF1"/>
    <w:rsid w:val="00417F7D"/>
    <w:rsid w:val="0042019E"/>
    <w:rsid w:val="00421562"/>
    <w:rsid w:val="004217C6"/>
    <w:rsid w:val="00423290"/>
    <w:rsid w:val="00424D63"/>
    <w:rsid w:val="004258F9"/>
    <w:rsid w:val="00427A6A"/>
    <w:rsid w:val="0043006C"/>
    <w:rsid w:val="00435FAD"/>
    <w:rsid w:val="00436F55"/>
    <w:rsid w:val="00437273"/>
    <w:rsid w:val="00440C1D"/>
    <w:rsid w:val="00441FBD"/>
    <w:rsid w:val="00444801"/>
    <w:rsid w:val="00445217"/>
    <w:rsid w:val="004459C1"/>
    <w:rsid w:val="00447ECD"/>
    <w:rsid w:val="004512A8"/>
    <w:rsid w:val="00451564"/>
    <w:rsid w:val="0045278A"/>
    <w:rsid w:val="0045306B"/>
    <w:rsid w:val="00454179"/>
    <w:rsid w:val="004550AD"/>
    <w:rsid w:val="0045739B"/>
    <w:rsid w:val="0046205D"/>
    <w:rsid w:val="0046628D"/>
    <w:rsid w:val="004662BD"/>
    <w:rsid w:val="0046762F"/>
    <w:rsid w:val="004707F3"/>
    <w:rsid w:val="00477418"/>
    <w:rsid w:val="004800A8"/>
    <w:rsid w:val="004810B6"/>
    <w:rsid w:val="004848BE"/>
    <w:rsid w:val="00484BE1"/>
    <w:rsid w:val="00486295"/>
    <w:rsid w:val="00486E2C"/>
    <w:rsid w:val="004904E0"/>
    <w:rsid w:val="0049585F"/>
    <w:rsid w:val="004A33B2"/>
    <w:rsid w:val="004A3485"/>
    <w:rsid w:val="004A3934"/>
    <w:rsid w:val="004A5193"/>
    <w:rsid w:val="004A580D"/>
    <w:rsid w:val="004B0947"/>
    <w:rsid w:val="004B366D"/>
    <w:rsid w:val="004B40ED"/>
    <w:rsid w:val="004B7116"/>
    <w:rsid w:val="004C282B"/>
    <w:rsid w:val="004C31E9"/>
    <w:rsid w:val="004C334F"/>
    <w:rsid w:val="004C3993"/>
    <w:rsid w:val="004C69BD"/>
    <w:rsid w:val="004D74C1"/>
    <w:rsid w:val="004E54DC"/>
    <w:rsid w:val="004E6A2F"/>
    <w:rsid w:val="00501702"/>
    <w:rsid w:val="00505535"/>
    <w:rsid w:val="0050586A"/>
    <w:rsid w:val="00505AC5"/>
    <w:rsid w:val="00506308"/>
    <w:rsid w:val="005064B7"/>
    <w:rsid w:val="00510F9A"/>
    <w:rsid w:val="0051203A"/>
    <w:rsid w:val="005123EA"/>
    <w:rsid w:val="00512E04"/>
    <w:rsid w:val="00513942"/>
    <w:rsid w:val="0052145B"/>
    <w:rsid w:val="00524608"/>
    <w:rsid w:val="00525A2B"/>
    <w:rsid w:val="00526B3A"/>
    <w:rsid w:val="005306B2"/>
    <w:rsid w:val="00530CB7"/>
    <w:rsid w:val="0053345C"/>
    <w:rsid w:val="00533DAB"/>
    <w:rsid w:val="005341DB"/>
    <w:rsid w:val="00534837"/>
    <w:rsid w:val="00534E73"/>
    <w:rsid w:val="00536FD6"/>
    <w:rsid w:val="005404B1"/>
    <w:rsid w:val="005448AF"/>
    <w:rsid w:val="00544C22"/>
    <w:rsid w:val="0054585C"/>
    <w:rsid w:val="00547FD5"/>
    <w:rsid w:val="005509B3"/>
    <w:rsid w:val="00551523"/>
    <w:rsid w:val="0055178F"/>
    <w:rsid w:val="0055310F"/>
    <w:rsid w:val="00555B0A"/>
    <w:rsid w:val="00561B9F"/>
    <w:rsid w:val="0056207C"/>
    <w:rsid w:val="0056360B"/>
    <w:rsid w:val="00570E41"/>
    <w:rsid w:val="005803CC"/>
    <w:rsid w:val="00580F8F"/>
    <w:rsid w:val="00584D0D"/>
    <w:rsid w:val="0059114D"/>
    <w:rsid w:val="00591868"/>
    <w:rsid w:val="00597FD2"/>
    <w:rsid w:val="005A0E0E"/>
    <w:rsid w:val="005A16E0"/>
    <w:rsid w:val="005A40D3"/>
    <w:rsid w:val="005A6764"/>
    <w:rsid w:val="005B04C3"/>
    <w:rsid w:val="005B077C"/>
    <w:rsid w:val="005B08E7"/>
    <w:rsid w:val="005B153D"/>
    <w:rsid w:val="005B436B"/>
    <w:rsid w:val="005B523F"/>
    <w:rsid w:val="005B5A27"/>
    <w:rsid w:val="005C0D2C"/>
    <w:rsid w:val="005C115D"/>
    <w:rsid w:val="005C219A"/>
    <w:rsid w:val="005C7DB0"/>
    <w:rsid w:val="005D5C30"/>
    <w:rsid w:val="005D78A0"/>
    <w:rsid w:val="005E08FF"/>
    <w:rsid w:val="005E21D0"/>
    <w:rsid w:val="005E4FE1"/>
    <w:rsid w:val="005E6724"/>
    <w:rsid w:val="005F1B35"/>
    <w:rsid w:val="005F2146"/>
    <w:rsid w:val="005F2536"/>
    <w:rsid w:val="005F7D6B"/>
    <w:rsid w:val="00600878"/>
    <w:rsid w:val="00606E02"/>
    <w:rsid w:val="00610664"/>
    <w:rsid w:val="0061327E"/>
    <w:rsid w:val="006141F8"/>
    <w:rsid w:val="00614738"/>
    <w:rsid w:val="006152D8"/>
    <w:rsid w:val="0061694B"/>
    <w:rsid w:val="00624FB5"/>
    <w:rsid w:val="0063544B"/>
    <w:rsid w:val="006442CC"/>
    <w:rsid w:val="006458EA"/>
    <w:rsid w:val="00645A69"/>
    <w:rsid w:val="006546B9"/>
    <w:rsid w:val="00656420"/>
    <w:rsid w:val="00662FF5"/>
    <w:rsid w:val="006655D0"/>
    <w:rsid w:val="00666DD7"/>
    <w:rsid w:val="00667010"/>
    <w:rsid w:val="006730AD"/>
    <w:rsid w:val="006732B3"/>
    <w:rsid w:val="00676963"/>
    <w:rsid w:val="006769AF"/>
    <w:rsid w:val="006827FA"/>
    <w:rsid w:val="0068293E"/>
    <w:rsid w:val="00683FA3"/>
    <w:rsid w:val="00685E08"/>
    <w:rsid w:val="00692E71"/>
    <w:rsid w:val="00696111"/>
    <w:rsid w:val="006A41C2"/>
    <w:rsid w:val="006A62EA"/>
    <w:rsid w:val="006B0F9E"/>
    <w:rsid w:val="006B230E"/>
    <w:rsid w:val="006B79FE"/>
    <w:rsid w:val="006C0862"/>
    <w:rsid w:val="006C1802"/>
    <w:rsid w:val="006C2B28"/>
    <w:rsid w:val="006C5457"/>
    <w:rsid w:val="006C6659"/>
    <w:rsid w:val="006D0C5A"/>
    <w:rsid w:val="006D4BE9"/>
    <w:rsid w:val="006D56D0"/>
    <w:rsid w:val="006D6585"/>
    <w:rsid w:val="006D77E1"/>
    <w:rsid w:val="006E3865"/>
    <w:rsid w:val="006E3DAA"/>
    <w:rsid w:val="006E5A32"/>
    <w:rsid w:val="006E6418"/>
    <w:rsid w:val="006F0B46"/>
    <w:rsid w:val="006F110F"/>
    <w:rsid w:val="006F3751"/>
    <w:rsid w:val="006F42B1"/>
    <w:rsid w:val="006F7AE5"/>
    <w:rsid w:val="00700A1F"/>
    <w:rsid w:val="00707AC0"/>
    <w:rsid w:val="007107F8"/>
    <w:rsid w:val="00712468"/>
    <w:rsid w:val="0071461A"/>
    <w:rsid w:val="007146A6"/>
    <w:rsid w:val="00714F27"/>
    <w:rsid w:val="00720630"/>
    <w:rsid w:val="0072219A"/>
    <w:rsid w:val="00723766"/>
    <w:rsid w:val="00727B35"/>
    <w:rsid w:val="007313FC"/>
    <w:rsid w:val="00735012"/>
    <w:rsid w:val="007413D0"/>
    <w:rsid w:val="00742389"/>
    <w:rsid w:val="00744101"/>
    <w:rsid w:val="007516D1"/>
    <w:rsid w:val="007537B0"/>
    <w:rsid w:val="007543C9"/>
    <w:rsid w:val="007555BF"/>
    <w:rsid w:val="007557D5"/>
    <w:rsid w:val="007622A5"/>
    <w:rsid w:val="00762B2E"/>
    <w:rsid w:val="007637FA"/>
    <w:rsid w:val="007661A8"/>
    <w:rsid w:val="00766448"/>
    <w:rsid w:val="00773BE6"/>
    <w:rsid w:val="007801E7"/>
    <w:rsid w:val="0078213A"/>
    <w:rsid w:val="00782CC3"/>
    <w:rsid w:val="00783CFA"/>
    <w:rsid w:val="00784015"/>
    <w:rsid w:val="00784A2D"/>
    <w:rsid w:val="00786862"/>
    <w:rsid w:val="00787457"/>
    <w:rsid w:val="007900D3"/>
    <w:rsid w:val="00792B48"/>
    <w:rsid w:val="0079482D"/>
    <w:rsid w:val="007A38A0"/>
    <w:rsid w:val="007B4E63"/>
    <w:rsid w:val="007B68C2"/>
    <w:rsid w:val="007C1901"/>
    <w:rsid w:val="007C3324"/>
    <w:rsid w:val="007C43E4"/>
    <w:rsid w:val="007C58DB"/>
    <w:rsid w:val="007C6C95"/>
    <w:rsid w:val="007D3813"/>
    <w:rsid w:val="007D4B05"/>
    <w:rsid w:val="007D776C"/>
    <w:rsid w:val="007E0C37"/>
    <w:rsid w:val="007E1A70"/>
    <w:rsid w:val="007E3356"/>
    <w:rsid w:val="007E4EE5"/>
    <w:rsid w:val="007E658A"/>
    <w:rsid w:val="007E73DE"/>
    <w:rsid w:val="008010DC"/>
    <w:rsid w:val="008017AC"/>
    <w:rsid w:val="00802C39"/>
    <w:rsid w:val="00803258"/>
    <w:rsid w:val="0081258F"/>
    <w:rsid w:val="00815A8A"/>
    <w:rsid w:val="0081667A"/>
    <w:rsid w:val="00826ED5"/>
    <w:rsid w:val="00827B7D"/>
    <w:rsid w:val="00831A02"/>
    <w:rsid w:val="00832E81"/>
    <w:rsid w:val="008434DF"/>
    <w:rsid w:val="00843EE5"/>
    <w:rsid w:val="00844D39"/>
    <w:rsid w:val="008452AC"/>
    <w:rsid w:val="00846ABD"/>
    <w:rsid w:val="00847AE8"/>
    <w:rsid w:val="00850C20"/>
    <w:rsid w:val="008571C3"/>
    <w:rsid w:val="00860666"/>
    <w:rsid w:val="0086298A"/>
    <w:rsid w:val="008658B0"/>
    <w:rsid w:val="00866537"/>
    <w:rsid w:val="00867A0B"/>
    <w:rsid w:val="008703EF"/>
    <w:rsid w:val="00871F82"/>
    <w:rsid w:val="00872C1C"/>
    <w:rsid w:val="00875770"/>
    <w:rsid w:val="008768B7"/>
    <w:rsid w:val="00880443"/>
    <w:rsid w:val="008842DC"/>
    <w:rsid w:val="00886ACE"/>
    <w:rsid w:val="00887164"/>
    <w:rsid w:val="00892408"/>
    <w:rsid w:val="0089443B"/>
    <w:rsid w:val="00897626"/>
    <w:rsid w:val="008A0176"/>
    <w:rsid w:val="008A1166"/>
    <w:rsid w:val="008A2081"/>
    <w:rsid w:val="008A27B4"/>
    <w:rsid w:val="008A3B86"/>
    <w:rsid w:val="008A4CCD"/>
    <w:rsid w:val="008A53B5"/>
    <w:rsid w:val="008A617E"/>
    <w:rsid w:val="008A6275"/>
    <w:rsid w:val="008A6440"/>
    <w:rsid w:val="008A688E"/>
    <w:rsid w:val="008B09CA"/>
    <w:rsid w:val="008B20ED"/>
    <w:rsid w:val="008B54C0"/>
    <w:rsid w:val="008B666B"/>
    <w:rsid w:val="008B6AA5"/>
    <w:rsid w:val="008D0E75"/>
    <w:rsid w:val="008D103C"/>
    <w:rsid w:val="008D1514"/>
    <w:rsid w:val="008D4B86"/>
    <w:rsid w:val="008D4EE6"/>
    <w:rsid w:val="008E37C2"/>
    <w:rsid w:val="008E4A6A"/>
    <w:rsid w:val="008F078C"/>
    <w:rsid w:val="008F0BBD"/>
    <w:rsid w:val="008F0C06"/>
    <w:rsid w:val="008F3BB3"/>
    <w:rsid w:val="008F4F32"/>
    <w:rsid w:val="008F7648"/>
    <w:rsid w:val="00900327"/>
    <w:rsid w:val="009008B8"/>
    <w:rsid w:val="00902687"/>
    <w:rsid w:val="00904A5F"/>
    <w:rsid w:val="00905DB8"/>
    <w:rsid w:val="009064EA"/>
    <w:rsid w:val="00906808"/>
    <w:rsid w:val="00906EB2"/>
    <w:rsid w:val="00912868"/>
    <w:rsid w:val="009159DD"/>
    <w:rsid w:val="00921567"/>
    <w:rsid w:val="00922D2D"/>
    <w:rsid w:val="009257E1"/>
    <w:rsid w:val="0093042A"/>
    <w:rsid w:val="0093155F"/>
    <w:rsid w:val="009317FF"/>
    <w:rsid w:val="00932432"/>
    <w:rsid w:val="00932B4E"/>
    <w:rsid w:val="00934998"/>
    <w:rsid w:val="00940C89"/>
    <w:rsid w:val="009462A3"/>
    <w:rsid w:val="00952854"/>
    <w:rsid w:val="00953B33"/>
    <w:rsid w:val="00954CD5"/>
    <w:rsid w:val="00956314"/>
    <w:rsid w:val="009574A0"/>
    <w:rsid w:val="00960D90"/>
    <w:rsid w:val="00963C96"/>
    <w:rsid w:val="00964A64"/>
    <w:rsid w:val="009703B5"/>
    <w:rsid w:val="0097068E"/>
    <w:rsid w:val="00974C66"/>
    <w:rsid w:val="00976874"/>
    <w:rsid w:val="00981B67"/>
    <w:rsid w:val="009844C6"/>
    <w:rsid w:val="0098540A"/>
    <w:rsid w:val="00985C2E"/>
    <w:rsid w:val="00985F30"/>
    <w:rsid w:val="00987E1E"/>
    <w:rsid w:val="00991598"/>
    <w:rsid w:val="009A1609"/>
    <w:rsid w:val="009A4324"/>
    <w:rsid w:val="009A50F6"/>
    <w:rsid w:val="009A62AC"/>
    <w:rsid w:val="009A6D1D"/>
    <w:rsid w:val="009B3B99"/>
    <w:rsid w:val="009B437A"/>
    <w:rsid w:val="009B5069"/>
    <w:rsid w:val="009B68C5"/>
    <w:rsid w:val="009B76DF"/>
    <w:rsid w:val="009C33EB"/>
    <w:rsid w:val="009C3E18"/>
    <w:rsid w:val="009D1E60"/>
    <w:rsid w:val="009D21DE"/>
    <w:rsid w:val="009D2462"/>
    <w:rsid w:val="009D3B47"/>
    <w:rsid w:val="009D41D8"/>
    <w:rsid w:val="009D45D8"/>
    <w:rsid w:val="009D4812"/>
    <w:rsid w:val="009D481E"/>
    <w:rsid w:val="009E55B6"/>
    <w:rsid w:val="009E68AC"/>
    <w:rsid w:val="009F3CEA"/>
    <w:rsid w:val="009F3DA2"/>
    <w:rsid w:val="009F45D2"/>
    <w:rsid w:val="00A00F7D"/>
    <w:rsid w:val="00A05AA5"/>
    <w:rsid w:val="00A1557F"/>
    <w:rsid w:val="00A23990"/>
    <w:rsid w:val="00A23CBC"/>
    <w:rsid w:val="00A246C6"/>
    <w:rsid w:val="00A30381"/>
    <w:rsid w:val="00A32C0E"/>
    <w:rsid w:val="00A33133"/>
    <w:rsid w:val="00A34450"/>
    <w:rsid w:val="00A40411"/>
    <w:rsid w:val="00A40675"/>
    <w:rsid w:val="00A42CB7"/>
    <w:rsid w:val="00A47B58"/>
    <w:rsid w:val="00A5100F"/>
    <w:rsid w:val="00A51F3A"/>
    <w:rsid w:val="00A550D9"/>
    <w:rsid w:val="00A56F22"/>
    <w:rsid w:val="00A573C4"/>
    <w:rsid w:val="00A616BF"/>
    <w:rsid w:val="00A62E6E"/>
    <w:rsid w:val="00A63C9C"/>
    <w:rsid w:val="00A71DFF"/>
    <w:rsid w:val="00A72F5A"/>
    <w:rsid w:val="00A739F7"/>
    <w:rsid w:val="00A73BF1"/>
    <w:rsid w:val="00A825C6"/>
    <w:rsid w:val="00A84A6F"/>
    <w:rsid w:val="00A87BCF"/>
    <w:rsid w:val="00A917DF"/>
    <w:rsid w:val="00A91F7E"/>
    <w:rsid w:val="00A94854"/>
    <w:rsid w:val="00A95EB6"/>
    <w:rsid w:val="00A9747E"/>
    <w:rsid w:val="00A97ACC"/>
    <w:rsid w:val="00AA1141"/>
    <w:rsid w:val="00AA5A7B"/>
    <w:rsid w:val="00AA74AD"/>
    <w:rsid w:val="00AB06BC"/>
    <w:rsid w:val="00AB1DD1"/>
    <w:rsid w:val="00AB3AB3"/>
    <w:rsid w:val="00AB4306"/>
    <w:rsid w:val="00AB5EA4"/>
    <w:rsid w:val="00AB6437"/>
    <w:rsid w:val="00AC1776"/>
    <w:rsid w:val="00AC3F8A"/>
    <w:rsid w:val="00AC4B0C"/>
    <w:rsid w:val="00AD2F9E"/>
    <w:rsid w:val="00AD6049"/>
    <w:rsid w:val="00AE0F61"/>
    <w:rsid w:val="00AE16EE"/>
    <w:rsid w:val="00AF023F"/>
    <w:rsid w:val="00AF1E66"/>
    <w:rsid w:val="00AF2144"/>
    <w:rsid w:val="00AF2C50"/>
    <w:rsid w:val="00AF331F"/>
    <w:rsid w:val="00AF43FD"/>
    <w:rsid w:val="00AF73D8"/>
    <w:rsid w:val="00AF7BBC"/>
    <w:rsid w:val="00B00255"/>
    <w:rsid w:val="00B0174C"/>
    <w:rsid w:val="00B025FE"/>
    <w:rsid w:val="00B110DE"/>
    <w:rsid w:val="00B11678"/>
    <w:rsid w:val="00B141A3"/>
    <w:rsid w:val="00B14388"/>
    <w:rsid w:val="00B22F43"/>
    <w:rsid w:val="00B2661C"/>
    <w:rsid w:val="00B279DF"/>
    <w:rsid w:val="00B30591"/>
    <w:rsid w:val="00B31EB1"/>
    <w:rsid w:val="00B36CDC"/>
    <w:rsid w:val="00B41CEE"/>
    <w:rsid w:val="00B43B5A"/>
    <w:rsid w:val="00B46293"/>
    <w:rsid w:val="00B46BFB"/>
    <w:rsid w:val="00B47DAD"/>
    <w:rsid w:val="00B524AD"/>
    <w:rsid w:val="00B54834"/>
    <w:rsid w:val="00B5574E"/>
    <w:rsid w:val="00B57ACD"/>
    <w:rsid w:val="00B60C6F"/>
    <w:rsid w:val="00B621BF"/>
    <w:rsid w:val="00B62ED4"/>
    <w:rsid w:val="00B6316E"/>
    <w:rsid w:val="00B64748"/>
    <w:rsid w:val="00B66E9C"/>
    <w:rsid w:val="00B670E6"/>
    <w:rsid w:val="00B7127D"/>
    <w:rsid w:val="00B71B81"/>
    <w:rsid w:val="00B73C5F"/>
    <w:rsid w:val="00B740DC"/>
    <w:rsid w:val="00B75A83"/>
    <w:rsid w:val="00B77841"/>
    <w:rsid w:val="00B77CCB"/>
    <w:rsid w:val="00B81C4A"/>
    <w:rsid w:val="00B82D12"/>
    <w:rsid w:val="00B8502F"/>
    <w:rsid w:val="00B8561C"/>
    <w:rsid w:val="00B91354"/>
    <w:rsid w:val="00B922FC"/>
    <w:rsid w:val="00B96F23"/>
    <w:rsid w:val="00BA22E3"/>
    <w:rsid w:val="00BA3510"/>
    <w:rsid w:val="00BA7398"/>
    <w:rsid w:val="00BB4002"/>
    <w:rsid w:val="00BB59B1"/>
    <w:rsid w:val="00BC142D"/>
    <w:rsid w:val="00BC3C61"/>
    <w:rsid w:val="00BC40F7"/>
    <w:rsid w:val="00BC4C1D"/>
    <w:rsid w:val="00BD2478"/>
    <w:rsid w:val="00BD6004"/>
    <w:rsid w:val="00BD61AE"/>
    <w:rsid w:val="00BD7091"/>
    <w:rsid w:val="00BD740F"/>
    <w:rsid w:val="00BE1FC7"/>
    <w:rsid w:val="00BE26D2"/>
    <w:rsid w:val="00BE3C9C"/>
    <w:rsid w:val="00BE45B9"/>
    <w:rsid w:val="00BF0683"/>
    <w:rsid w:val="00BF477B"/>
    <w:rsid w:val="00BF6763"/>
    <w:rsid w:val="00C001CD"/>
    <w:rsid w:val="00C00848"/>
    <w:rsid w:val="00C02702"/>
    <w:rsid w:val="00C02CD1"/>
    <w:rsid w:val="00C03F61"/>
    <w:rsid w:val="00C04BC0"/>
    <w:rsid w:val="00C05E28"/>
    <w:rsid w:val="00C10706"/>
    <w:rsid w:val="00C11563"/>
    <w:rsid w:val="00C13A62"/>
    <w:rsid w:val="00C13BF1"/>
    <w:rsid w:val="00C13F59"/>
    <w:rsid w:val="00C145B1"/>
    <w:rsid w:val="00C1641D"/>
    <w:rsid w:val="00C17C0B"/>
    <w:rsid w:val="00C17C7A"/>
    <w:rsid w:val="00C17F0C"/>
    <w:rsid w:val="00C23397"/>
    <w:rsid w:val="00C25BAE"/>
    <w:rsid w:val="00C25D6D"/>
    <w:rsid w:val="00C274CB"/>
    <w:rsid w:val="00C27AD5"/>
    <w:rsid w:val="00C27DCF"/>
    <w:rsid w:val="00C32943"/>
    <w:rsid w:val="00C333E8"/>
    <w:rsid w:val="00C362F1"/>
    <w:rsid w:val="00C40DB2"/>
    <w:rsid w:val="00C45982"/>
    <w:rsid w:val="00C47CBA"/>
    <w:rsid w:val="00C536AB"/>
    <w:rsid w:val="00C559FD"/>
    <w:rsid w:val="00C56A04"/>
    <w:rsid w:val="00C57B21"/>
    <w:rsid w:val="00C61142"/>
    <w:rsid w:val="00C63E3A"/>
    <w:rsid w:val="00C670D0"/>
    <w:rsid w:val="00C67155"/>
    <w:rsid w:val="00C67419"/>
    <w:rsid w:val="00C732E9"/>
    <w:rsid w:val="00C7596D"/>
    <w:rsid w:val="00C75FA8"/>
    <w:rsid w:val="00C764C4"/>
    <w:rsid w:val="00C77C0A"/>
    <w:rsid w:val="00C805C3"/>
    <w:rsid w:val="00C81CE7"/>
    <w:rsid w:val="00C83E24"/>
    <w:rsid w:val="00C84489"/>
    <w:rsid w:val="00C92D13"/>
    <w:rsid w:val="00C9680E"/>
    <w:rsid w:val="00CA4037"/>
    <w:rsid w:val="00CA4BD0"/>
    <w:rsid w:val="00CA5A87"/>
    <w:rsid w:val="00CA5ADF"/>
    <w:rsid w:val="00CB2489"/>
    <w:rsid w:val="00CB61BB"/>
    <w:rsid w:val="00CC3984"/>
    <w:rsid w:val="00CC57DA"/>
    <w:rsid w:val="00CC7761"/>
    <w:rsid w:val="00CD382A"/>
    <w:rsid w:val="00CD6D59"/>
    <w:rsid w:val="00CE0C64"/>
    <w:rsid w:val="00CE164C"/>
    <w:rsid w:val="00CE2274"/>
    <w:rsid w:val="00CE3BE0"/>
    <w:rsid w:val="00CE71EA"/>
    <w:rsid w:val="00CF11BA"/>
    <w:rsid w:val="00CF452F"/>
    <w:rsid w:val="00CF4F2D"/>
    <w:rsid w:val="00CF4FF6"/>
    <w:rsid w:val="00CF6E64"/>
    <w:rsid w:val="00D01FC2"/>
    <w:rsid w:val="00D02C2E"/>
    <w:rsid w:val="00D03E69"/>
    <w:rsid w:val="00D05B66"/>
    <w:rsid w:val="00D062FB"/>
    <w:rsid w:val="00D10D44"/>
    <w:rsid w:val="00D11EDD"/>
    <w:rsid w:val="00D13B99"/>
    <w:rsid w:val="00D14D8A"/>
    <w:rsid w:val="00D1507D"/>
    <w:rsid w:val="00D1671E"/>
    <w:rsid w:val="00D20C1D"/>
    <w:rsid w:val="00D24103"/>
    <w:rsid w:val="00D2459F"/>
    <w:rsid w:val="00D24A02"/>
    <w:rsid w:val="00D27B78"/>
    <w:rsid w:val="00D30755"/>
    <w:rsid w:val="00D3284A"/>
    <w:rsid w:val="00D32E40"/>
    <w:rsid w:val="00D331AB"/>
    <w:rsid w:val="00D33B33"/>
    <w:rsid w:val="00D450CB"/>
    <w:rsid w:val="00D4541A"/>
    <w:rsid w:val="00D45A0A"/>
    <w:rsid w:val="00D46096"/>
    <w:rsid w:val="00D46755"/>
    <w:rsid w:val="00D50493"/>
    <w:rsid w:val="00D5253E"/>
    <w:rsid w:val="00D56699"/>
    <w:rsid w:val="00D60577"/>
    <w:rsid w:val="00D63B86"/>
    <w:rsid w:val="00D644F2"/>
    <w:rsid w:val="00D6581D"/>
    <w:rsid w:val="00D67B0E"/>
    <w:rsid w:val="00D71B2F"/>
    <w:rsid w:val="00D7227D"/>
    <w:rsid w:val="00D7260D"/>
    <w:rsid w:val="00D732DE"/>
    <w:rsid w:val="00D73839"/>
    <w:rsid w:val="00D74592"/>
    <w:rsid w:val="00D771F9"/>
    <w:rsid w:val="00D77328"/>
    <w:rsid w:val="00D80B03"/>
    <w:rsid w:val="00D81C54"/>
    <w:rsid w:val="00D82696"/>
    <w:rsid w:val="00D82D53"/>
    <w:rsid w:val="00D84821"/>
    <w:rsid w:val="00D85DA6"/>
    <w:rsid w:val="00D876A6"/>
    <w:rsid w:val="00D92787"/>
    <w:rsid w:val="00D96B90"/>
    <w:rsid w:val="00DA1087"/>
    <w:rsid w:val="00DA245B"/>
    <w:rsid w:val="00DA7125"/>
    <w:rsid w:val="00DA7671"/>
    <w:rsid w:val="00DB4F59"/>
    <w:rsid w:val="00DB5A21"/>
    <w:rsid w:val="00DB6360"/>
    <w:rsid w:val="00DC42B2"/>
    <w:rsid w:val="00DC5600"/>
    <w:rsid w:val="00DC6D13"/>
    <w:rsid w:val="00DC75AF"/>
    <w:rsid w:val="00DD0245"/>
    <w:rsid w:val="00DD63C1"/>
    <w:rsid w:val="00DE3D5B"/>
    <w:rsid w:val="00DF530C"/>
    <w:rsid w:val="00DF7A61"/>
    <w:rsid w:val="00E147B4"/>
    <w:rsid w:val="00E20AA3"/>
    <w:rsid w:val="00E27815"/>
    <w:rsid w:val="00E32443"/>
    <w:rsid w:val="00E32A75"/>
    <w:rsid w:val="00E33AE4"/>
    <w:rsid w:val="00E37FA6"/>
    <w:rsid w:val="00E415D8"/>
    <w:rsid w:val="00E43E44"/>
    <w:rsid w:val="00E47B11"/>
    <w:rsid w:val="00E531BB"/>
    <w:rsid w:val="00E6011F"/>
    <w:rsid w:val="00E622DB"/>
    <w:rsid w:val="00E62CF9"/>
    <w:rsid w:val="00E63655"/>
    <w:rsid w:val="00E63D5D"/>
    <w:rsid w:val="00E64907"/>
    <w:rsid w:val="00E71049"/>
    <w:rsid w:val="00E71595"/>
    <w:rsid w:val="00E7197F"/>
    <w:rsid w:val="00E85027"/>
    <w:rsid w:val="00E85038"/>
    <w:rsid w:val="00E8739C"/>
    <w:rsid w:val="00E90417"/>
    <w:rsid w:val="00E97415"/>
    <w:rsid w:val="00E97CF1"/>
    <w:rsid w:val="00EA0715"/>
    <w:rsid w:val="00EA30DE"/>
    <w:rsid w:val="00EA3267"/>
    <w:rsid w:val="00EA3950"/>
    <w:rsid w:val="00EA5BC2"/>
    <w:rsid w:val="00EB005B"/>
    <w:rsid w:val="00EB6E89"/>
    <w:rsid w:val="00EC0344"/>
    <w:rsid w:val="00EC3273"/>
    <w:rsid w:val="00EC3D00"/>
    <w:rsid w:val="00EC56E3"/>
    <w:rsid w:val="00EC5DC1"/>
    <w:rsid w:val="00ED0092"/>
    <w:rsid w:val="00ED0773"/>
    <w:rsid w:val="00ED0E2E"/>
    <w:rsid w:val="00ED1988"/>
    <w:rsid w:val="00ED7EC1"/>
    <w:rsid w:val="00EE0B0E"/>
    <w:rsid w:val="00EE168E"/>
    <w:rsid w:val="00EE207B"/>
    <w:rsid w:val="00EE2553"/>
    <w:rsid w:val="00EE260F"/>
    <w:rsid w:val="00EE4CB6"/>
    <w:rsid w:val="00EE66B3"/>
    <w:rsid w:val="00EE7A8C"/>
    <w:rsid w:val="00EE7F64"/>
    <w:rsid w:val="00EF4DC8"/>
    <w:rsid w:val="00EF4EDC"/>
    <w:rsid w:val="00EF74D2"/>
    <w:rsid w:val="00EF782B"/>
    <w:rsid w:val="00F002AF"/>
    <w:rsid w:val="00F037C5"/>
    <w:rsid w:val="00F05875"/>
    <w:rsid w:val="00F135BE"/>
    <w:rsid w:val="00F13655"/>
    <w:rsid w:val="00F16B62"/>
    <w:rsid w:val="00F20AAD"/>
    <w:rsid w:val="00F2364F"/>
    <w:rsid w:val="00F27986"/>
    <w:rsid w:val="00F27B73"/>
    <w:rsid w:val="00F30891"/>
    <w:rsid w:val="00F31592"/>
    <w:rsid w:val="00F32989"/>
    <w:rsid w:val="00F34143"/>
    <w:rsid w:val="00F361C4"/>
    <w:rsid w:val="00F378BB"/>
    <w:rsid w:val="00F402CE"/>
    <w:rsid w:val="00F4305A"/>
    <w:rsid w:val="00F43993"/>
    <w:rsid w:val="00F501C9"/>
    <w:rsid w:val="00F56C0D"/>
    <w:rsid w:val="00F60032"/>
    <w:rsid w:val="00F639B9"/>
    <w:rsid w:val="00F63B72"/>
    <w:rsid w:val="00F63FA5"/>
    <w:rsid w:val="00F64499"/>
    <w:rsid w:val="00F67DCB"/>
    <w:rsid w:val="00F72B8C"/>
    <w:rsid w:val="00F77D2C"/>
    <w:rsid w:val="00F8123A"/>
    <w:rsid w:val="00F82EDB"/>
    <w:rsid w:val="00F94307"/>
    <w:rsid w:val="00F947A1"/>
    <w:rsid w:val="00F94D9E"/>
    <w:rsid w:val="00F97C60"/>
    <w:rsid w:val="00F97CC0"/>
    <w:rsid w:val="00F97D01"/>
    <w:rsid w:val="00FA2BC5"/>
    <w:rsid w:val="00FA6AFD"/>
    <w:rsid w:val="00FA79A3"/>
    <w:rsid w:val="00FB1C80"/>
    <w:rsid w:val="00FB48E9"/>
    <w:rsid w:val="00FC024A"/>
    <w:rsid w:val="00FC6E24"/>
    <w:rsid w:val="00FD06DB"/>
    <w:rsid w:val="00FD18E4"/>
    <w:rsid w:val="00FD2ED7"/>
    <w:rsid w:val="00FD3F8A"/>
    <w:rsid w:val="00FE0657"/>
    <w:rsid w:val="00FE08CE"/>
    <w:rsid w:val="00FE4449"/>
    <w:rsid w:val="00FF1191"/>
    <w:rsid w:val="00FF65D8"/>
    <w:rsid w:val="00FF6E30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33ABE8"/>
  <w15:docId w15:val="{FDF9BBF3-3233-4A11-BD77-433D3B94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ali">
    <w:name w:val="Normal"/>
    <w:qFormat/>
    <w:rsid w:val="00A63C9C"/>
    <w:pPr>
      <w:spacing w:line="260" w:lineRule="atLeast"/>
    </w:pPr>
    <w:rPr>
      <w:rFonts w:ascii="Arial" w:hAnsi="Arial" w:cs="Arial"/>
      <w:szCs w:val="24"/>
      <w:lang w:val="en-GB" w:eastAsia="en-US"/>
    </w:rPr>
  </w:style>
  <w:style w:type="paragraph" w:styleId="Otsikko1">
    <w:name w:val="heading 1"/>
    <w:basedOn w:val="Normaali"/>
    <w:next w:val="Leipteksti"/>
    <w:qFormat/>
    <w:rsid w:val="000B3BC8"/>
    <w:pPr>
      <w:keepNext/>
      <w:numPr>
        <w:numId w:val="12"/>
      </w:numPr>
      <w:spacing w:before="260"/>
      <w:outlineLvl w:val="0"/>
    </w:pPr>
    <w:rPr>
      <w:b/>
      <w:bCs/>
      <w:kern w:val="32"/>
      <w:sz w:val="24"/>
      <w:szCs w:val="22"/>
    </w:rPr>
  </w:style>
  <w:style w:type="paragraph" w:styleId="Otsikko2">
    <w:name w:val="heading 2"/>
    <w:basedOn w:val="Otsikko1"/>
    <w:next w:val="Leipteksti"/>
    <w:qFormat/>
    <w:rsid w:val="006D4BE9"/>
    <w:pPr>
      <w:numPr>
        <w:ilvl w:val="1"/>
      </w:numPr>
      <w:outlineLvl w:val="1"/>
    </w:pPr>
    <w:rPr>
      <w:b w:val="0"/>
      <w:bCs w:val="0"/>
      <w:iCs/>
      <w:szCs w:val="28"/>
    </w:rPr>
  </w:style>
  <w:style w:type="paragraph" w:styleId="Otsikko3">
    <w:name w:val="heading 3"/>
    <w:basedOn w:val="Otsikko2"/>
    <w:next w:val="Leipteksti"/>
    <w:link w:val="Otsikko3Char"/>
    <w:qFormat/>
    <w:rsid w:val="006D4BE9"/>
    <w:pPr>
      <w:numPr>
        <w:ilvl w:val="2"/>
      </w:numPr>
      <w:outlineLvl w:val="2"/>
    </w:pPr>
    <w:rPr>
      <w:bCs/>
      <w:szCs w:val="26"/>
    </w:rPr>
  </w:style>
  <w:style w:type="paragraph" w:styleId="Otsikko4">
    <w:name w:val="heading 4"/>
    <w:basedOn w:val="Otsikko3"/>
    <w:next w:val="Leipteksti"/>
    <w:link w:val="Otsikko4Char"/>
    <w:qFormat/>
    <w:rsid w:val="006D4BE9"/>
    <w:pPr>
      <w:numPr>
        <w:ilvl w:val="3"/>
      </w:numPr>
      <w:ind w:left="0"/>
      <w:outlineLvl w:val="3"/>
    </w:pPr>
    <w:rPr>
      <w:bCs w:val="0"/>
      <w:szCs w:val="28"/>
    </w:rPr>
  </w:style>
  <w:style w:type="paragraph" w:styleId="Otsikko5">
    <w:name w:val="heading 5"/>
    <w:basedOn w:val="Otsikko4"/>
    <w:next w:val="Leipteksti"/>
    <w:qFormat/>
    <w:rsid w:val="006D4BE9"/>
    <w:pPr>
      <w:numPr>
        <w:ilvl w:val="4"/>
      </w:numPr>
      <w:outlineLvl w:val="4"/>
    </w:pPr>
    <w:rPr>
      <w:bCs/>
      <w:iCs w:val="0"/>
      <w:szCs w:val="26"/>
    </w:rPr>
  </w:style>
  <w:style w:type="paragraph" w:styleId="Otsikko6">
    <w:name w:val="heading 6"/>
    <w:basedOn w:val="Otsikko5"/>
    <w:next w:val="Leipteksti"/>
    <w:qFormat/>
    <w:rsid w:val="006D4BE9"/>
    <w:pPr>
      <w:numPr>
        <w:ilvl w:val="5"/>
      </w:numPr>
      <w:outlineLvl w:val="5"/>
    </w:pPr>
    <w:rPr>
      <w:bCs w:val="0"/>
      <w:szCs w:val="22"/>
    </w:rPr>
  </w:style>
  <w:style w:type="paragraph" w:styleId="Otsikko7">
    <w:name w:val="heading 7"/>
    <w:basedOn w:val="Otsikko6"/>
    <w:next w:val="Leipteksti"/>
    <w:qFormat/>
    <w:rsid w:val="006D4BE9"/>
    <w:pPr>
      <w:numPr>
        <w:ilvl w:val="6"/>
      </w:numPr>
      <w:outlineLvl w:val="6"/>
    </w:pPr>
  </w:style>
  <w:style w:type="paragraph" w:styleId="Otsikko8">
    <w:name w:val="heading 8"/>
    <w:basedOn w:val="Otsikko7"/>
    <w:next w:val="Leipteksti"/>
    <w:qFormat/>
    <w:rsid w:val="006D4BE9"/>
    <w:pPr>
      <w:numPr>
        <w:ilvl w:val="7"/>
      </w:numPr>
      <w:outlineLvl w:val="7"/>
    </w:pPr>
    <w:rPr>
      <w:iCs/>
    </w:rPr>
  </w:style>
  <w:style w:type="paragraph" w:styleId="Otsikko9">
    <w:name w:val="heading 9"/>
    <w:basedOn w:val="Otsikko8"/>
    <w:next w:val="Leipteksti"/>
    <w:qFormat/>
    <w:rsid w:val="006D4BE9"/>
    <w:pPr>
      <w:numPr>
        <w:ilvl w:val="8"/>
      </w:numPr>
      <w:outlineLvl w:val="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rsid w:val="001B55DA"/>
    <w:pPr>
      <w:spacing w:before="260"/>
    </w:pPr>
    <w:rPr>
      <w:rFonts w:cs="Times New Roman"/>
    </w:rPr>
  </w:style>
  <w:style w:type="paragraph" w:styleId="Numeroituluettelo">
    <w:name w:val="List Number"/>
    <w:basedOn w:val="Normaali"/>
    <w:rsid w:val="00784A2D"/>
    <w:pPr>
      <w:numPr>
        <w:numId w:val="1"/>
      </w:numPr>
    </w:pPr>
  </w:style>
  <w:style w:type="paragraph" w:styleId="Numeroituluettelo2">
    <w:name w:val="List Number 2"/>
    <w:basedOn w:val="Normaali"/>
    <w:rsid w:val="00784A2D"/>
    <w:pPr>
      <w:numPr>
        <w:ilvl w:val="1"/>
        <w:numId w:val="1"/>
      </w:numPr>
    </w:pPr>
  </w:style>
  <w:style w:type="paragraph" w:styleId="Numeroituluettelo3">
    <w:name w:val="List Number 3"/>
    <w:basedOn w:val="Normaali"/>
    <w:rsid w:val="00784A2D"/>
    <w:pPr>
      <w:numPr>
        <w:ilvl w:val="2"/>
        <w:numId w:val="1"/>
      </w:numPr>
      <w:tabs>
        <w:tab w:val="clear" w:pos="1071"/>
        <w:tab w:val="num" w:pos="360"/>
      </w:tabs>
      <w:ind w:left="0" w:firstLine="0"/>
    </w:pPr>
  </w:style>
  <w:style w:type="paragraph" w:styleId="Numeroituluettelo4">
    <w:name w:val="List Number 4"/>
    <w:basedOn w:val="Normaali"/>
    <w:rsid w:val="00784A2D"/>
    <w:pPr>
      <w:numPr>
        <w:ilvl w:val="3"/>
        <w:numId w:val="1"/>
      </w:numPr>
    </w:pPr>
  </w:style>
  <w:style w:type="paragraph" w:styleId="Numeroituluettelo5">
    <w:name w:val="List Number 5"/>
    <w:basedOn w:val="Normaali"/>
    <w:rsid w:val="00784A2D"/>
    <w:pPr>
      <w:numPr>
        <w:ilvl w:val="4"/>
        <w:numId w:val="1"/>
      </w:numPr>
    </w:pPr>
  </w:style>
  <w:style w:type="paragraph" w:customStyle="1" w:styleId="ListNumbersb">
    <w:name w:val="List Number sb"/>
    <w:basedOn w:val="Normaali"/>
    <w:rsid w:val="009A4324"/>
    <w:pPr>
      <w:numPr>
        <w:numId w:val="4"/>
      </w:numPr>
      <w:spacing w:before="260"/>
    </w:pPr>
  </w:style>
  <w:style w:type="paragraph" w:customStyle="1" w:styleId="ListNumbersb2">
    <w:name w:val="List Number sb 2"/>
    <w:basedOn w:val="Normaali"/>
    <w:rsid w:val="009A4324"/>
    <w:pPr>
      <w:numPr>
        <w:ilvl w:val="1"/>
        <w:numId w:val="4"/>
      </w:numPr>
      <w:spacing w:before="260"/>
    </w:pPr>
  </w:style>
  <w:style w:type="paragraph" w:customStyle="1" w:styleId="ListNumbersb3">
    <w:name w:val="List Number sb 3"/>
    <w:basedOn w:val="Normaali"/>
    <w:rsid w:val="009A4324"/>
    <w:pPr>
      <w:numPr>
        <w:ilvl w:val="2"/>
        <w:numId w:val="4"/>
      </w:numPr>
      <w:spacing w:before="260"/>
    </w:pPr>
  </w:style>
  <w:style w:type="paragraph" w:customStyle="1" w:styleId="ListNumbersb4">
    <w:name w:val="List Number sb 4"/>
    <w:basedOn w:val="Normaali"/>
    <w:rsid w:val="009A4324"/>
    <w:pPr>
      <w:numPr>
        <w:ilvl w:val="3"/>
        <w:numId w:val="4"/>
      </w:numPr>
      <w:spacing w:before="260"/>
    </w:pPr>
  </w:style>
  <w:style w:type="paragraph" w:customStyle="1" w:styleId="ListNumbersb5">
    <w:name w:val="List Number sb 5"/>
    <w:basedOn w:val="Normaali"/>
    <w:rsid w:val="009A4324"/>
    <w:pPr>
      <w:numPr>
        <w:ilvl w:val="4"/>
        <w:numId w:val="4"/>
      </w:numPr>
      <w:spacing w:before="260"/>
    </w:pPr>
  </w:style>
  <w:style w:type="paragraph" w:styleId="Luettelo">
    <w:name w:val="List"/>
    <w:basedOn w:val="Normaali"/>
    <w:rsid w:val="00784A2D"/>
    <w:pPr>
      <w:numPr>
        <w:numId w:val="8"/>
      </w:numPr>
    </w:pPr>
  </w:style>
  <w:style w:type="paragraph" w:styleId="Luettelo2">
    <w:name w:val="List 2"/>
    <w:basedOn w:val="Normaali"/>
    <w:rsid w:val="00784A2D"/>
    <w:pPr>
      <w:numPr>
        <w:ilvl w:val="1"/>
        <w:numId w:val="8"/>
      </w:numPr>
    </w:pPr>
  </w:style>
  <w:style w:type="paragraph" w:styleId="Luettelo3">
    <w:name w:val="List 3"/>
    <w:basedOn w:val="Normaali"/>
    <w:rsid w:val="00784A2D"/>
    <w:pPr>
      <w:numPr>
        <w:ilvl w:val="2"/>
        <w:numId w:val="8"/>
      </w:numPr>
    </w:pPr>
  </w:style>
  <w:style w:type="paragraph" w:styleId="Luettelo4">
    <w:name w:val="List 4"/>
    <w:basedOn w:val="Normaali"/>
    <w:rsid w:val="00784A2D"/>
    <w:pPr>
      <w:numPr>
        <w:ilvl w:val="3"/>
        <w:numId w:val="8"/>
      </w:numPr>
    </w:pPr>
  </w:style>
  <w:style w:type="paragraph" w:styleId="Luettelo5">
    <w:name w:val="List 5"/>
    <w:basedOn w:val="Normaali"/>
    <w:rsid w:val="00784A2D"/>
    <w:pPr>
      <w:numPr>
        <w:ilvl w:val="4"/>
        <w:numId w:val="8"/>
      </w:numPr>
    </w:pPr>
  </w:style>
  <w:style w:type="paragraph" w:customStyle="1" w:styleId="Listsb">
    <w:name w:val="List sb"/>
    <w:basedOn w:val="Normaali"/>
    <w:rsid w:val="00784A2D"/>
    <w:pPr>
      <w:numPr>
        <w:numId w:val="3"/>
      </w:numPr>
      <w:spacing w:before="260"/>
    </w:pPr>
  </w:style>
  <w:style w:type="paragraph" w:customStyle="1" w:styleId="Listsb2">
    <w:name w:val="List sb 2"/>
    <w:basedOn w:val="Normaali"/>
    <w:rsid w:val="00784A2D"/>
    <w:pPr>
      <w:numPr>
        <w:ilvl w:val="1"/>
        <w:numId w:val="3"/>
      </w:numPr>
      <w:spacing w:before="260"/>
    </w:pPr>
  </w:style>
  <w:style w:type="paragraph" w:customStyle="1" w:styleId="Listsb3">
    <w:name w:val="List sb 3"/>
    <w:basedOn w:val="Normaali"/>
    <w:rsid w:val="00784A2D"/>
    <w:pPr>
      <w:numPr>
        <w:ilvl w:val="2"/>
        <w:numId w:val="3"/>
      </w:numPr>
      <w:spacing w:before="260"/>
    </w:pPr>
  </w:style>
  <w:style w:type="paragraph" w:customStyle="1" w:styleId="Listsb4">
    <w:name w:val="List sb 4"/>
    <w:basedOn w:val="Normaali"/>
    <w:rsid w:val="00784A2D"/>
    <w:pPr>
      <w:numPr>
        <w:ilvl w:val="3"/>
        <w:numId w:val="3"/>
      </w:numPr>
      <w:spacing w:before="260"/>
    </w:pPr>
  </w:style>
  <w:style w:type="paragraph" w:customStyle="1" w:styleId="Listsb5">
    <w:name w:val="List sb 5"/>
    <w:basedOn w:val="Normaali"/>
    <w:rsid w:val="00784A2D"/>
    <w:pPr>
      <w:numPr>
        <w:ilvl w:val="4"/>
        <w:numId w:val="3"/>
      </w:numPr>
      <w:spacing w:before="260"/>
    </w:pPr>
  </w:style>
  <w:style w:type="paragraph" w:styleId="Merkittyluettelo">
    <w:name w:val="List Bullet"/>
    <w:basedOn w:val="Normaali"/>
    <w:rsid w:val="00784A2D"/>
    <w:pPr>
      <w:numPr>
        <w:numId w:val="5"/>
      </w:numPr>
    </w:pPr>
  </w:style>
  <w:style w:type="paragraph" w:styleId="Merkittyluettelo2">
    <w:name w:val="List Bullet 2"/>
    <w:basedOn w:val="Normaali"/>
    <w:rsid w:val="00784A2D"/>
    <w:pPr>
      <w:numPr>
        <w:ilvl w:val="1"/>
        <w:numId w:val="5"/>
      </w:numPr>
    </w:pPr>
  </w:style>
  <w:style w:type="paragraph" w:styleId="Merkittyluettelo3">
    <w:name w:val="List Bullet 3"/>
    <w:basedOn w:val="Normaali"/>
    <w:rsid w:val="00784A2D"/>
    <w:pPr>
      <w:numPr>
        <w:ilvl w:val="2"/>
        <w:numId w:val="5"/>
      </w:numPr>
    </w:pPr>
  </w:style>
  <w:style w:type="paragraph" w:styleId="Merkittyluettelo4">
    <w:name w:val="List Bullet 4"/>
    <w:basedOn w:val="Normaali"/>
    <w:rsid w:val="00784A2D"/>
    <w:pPr>
      <w:numPr>
        <w:ilvl w:val="3"/>
        <w:numId w:val="5"/>
      </w:numPr>
    </w:pPr>
  </w:style>
  <w:style w:type="paragraph" w:styleId="Merkittyluettelo5">
    <w:name w:val="List Bullet 5"/>
    <w:basedOn w:val="Normaali"/>
    <w:rsid w:val="00784A2D"/>
    <w:pPr>
      <w:numPr>
        <w:ilvl w:val="4"/>
        <w:numId w:val="5"/>
      </w:numPr>
    </w:pPr>
  </w:style>
  <w:style w:type="paragraph" w:customStyle="1" w:styleId="ListBulletsb">
    <w:name w:val="List Bullet sb"/>
    <w:basedOn w:val="Normaali"/>
    <w:rsid w:val="00784A2D"/>
    <w:pPr>
      <w:numPr>
        <w:numId w:val="2"/>
      </w:numPr>
      <w:spacing w:before="260"/>
    </w:pPr>
  </w:style>
  <w:style w:type="paragraph" w:customStyle="1" w:styleId="ListBulletsb2">
    <w:name w:val="List Bullet sb 2"/>
    <w:basedOn w:val="Normaali"/>
    <w:rsid w:val="00784A2D"/>
    <w:pPr>
      <w:numPr>
        <w:ilvl w:val="1"/>
        <w:numId w:val="2"/>
      </w:numPr>
      <w:spacing w:before="260"/>
    </w:pPr>
  </w:style>
  <w:style w:type="paragraph" w:customStyle="1" w:styleId="ListBulletsb3">
    <w:name w:val="List Bullet sb 3"/>
    <w:basedOn w:val="Normaali"/>
    <w:rsid w:val="00784A2D"/>
    <w:pPr>
      <w:numPr>
        <w:ilvl w:val="2"/>
        <w:numId w:val="2"/>
      </w:numPr>
      <w:spacing w:before="260"/>
    </w:pPr>
  </w:style>
  <w:style w:type="paragraph" w:customStyle="1" w:styleId="ListBulletsb4">
    <w:name w:val="List Bullet sb 4"/>
    <w:basedOn w:val="Normaali"/>
    <w:rsid w:val="00784A2D"/>
    <w:pPr>
      <w:numPr>
        <w:ilvl w:val="3"/>
        <w:numId w:val="2"/>
      </w:numPr>
      <w:spacing w:before="260"/>
    </w:pPr>
  </w:style>
  <w:style w:type="paragraph" w:customStyle="1" w:styleId="ListBulletsb5">
    <w:name w:val="List Bullet sb 5"/>
    <w:basedOn w:val="Normaali"/>
    <w:rsid w:val="00784A2D"/>
    <w:pPr>
      <w:numPr>
        <w:ilvl w:val="4"/>
        <w:numId w:val="2"/>
      </w:numPr>
      <w:spacing w:before="260"/>
    </w:pPr>
  </w:style>
  <w:style w:type="paragraph" w:customStyle="1" w:styleId="TableListNumber">
    <w:name w:val="Table List Number"/>
    <w:basedOn w:val="Normaali"/>
    <w:rsid w:val="00784A2D"/>
    <w:pPr>
      <w:numPr>
        <w:numId w:val="7"/>
      </w:numPr>
    </w:pPr>
  </w:style>
  <w:style w:type="paragraph" w:customStyle="1" w:styleId="TableListNumber2">
    <w:name w:val="Table List Number 2"/>
    <w:basedOn w:val="Normaali"/>
    <w:rsid w:val="00784A2D"/>
    <w:pPr>
      <w:numPr>
        <w:ilvl w:val="1"/>
        <w:numId w:val="7"/>
      </w:numPr>
    </w:pPr>
  </w:style>
  <w:style w:type="paragraph" w:customStyle="1" w:styleId="TableListNumbersb">
    <w:name w:val="Table List Number sb"/>
    <w:basedOn w:val="Normaali"/>
    <w:rsid w:val="00784A2D"/>
    <w:pPr>
      <w:numPr>
        <w:numId w:val="6"/>
      </w:numPr>
      <w:spacing w:before="260"/>
    </w:pPr>
  </w:style>
  <w:style w:type="paragraph" w:customStyle="1" w:styleId="TableListNumbersb2">
    <w:name w:val="Table List Number sb 2"/>
    <w:basedOn w:val="Normaali"/>
    <w:rsid w:val="00784A2D"/>
    <w:pPr>
      <w:numPr>
        <w:ilvl w:val="1"/>
        <w:numId w:val="6"/>
      </w:numPr>
      <w:spacing w:before="260"/>
    </w:pPr>
  </w:style>
  <w:style w:type="paragraph" w:customStyle="1" w:styleId="TableListBullet">
    <w:name w:val="Table List Bullet"/>
    <w:basedOn w:val="Normaali"/>
    <w:rsid w:val="00784A2D"/>
    <w:pPr>
      <w:numPr>
        <w:numId w:val="9"/>
      </w:numPr>
    </w:pPr>
  </w:style>
  <w:style w:type="paragraph" w:customStyle="1" w:styleId="TableListBullet2">
    <w:name w:val="Table List Bullet 2"/>
    <w:basedOn w:val="Normaali"/>
    <w:rsid w:val="00784A2D"/>
    <w:pPr>
      <w:numPr>
        <w:ilvl w:val="1"/>
        <w:numId w:val="9"/>
      </w:numPr>
    </w:pPr>
  </w:style>
  <w:style w:type="paragraph" w:customStyle="1" w:styleId="TableListBulletsb">
    <w:name w:val="Table List Bullet sb"/>
    <w:basedOn w:val="Normaali"/>
    <w:rsid w:val="00784A2D"/>
    <w:pPr>
      <w:numPr>
        <w:numId w:val="10"/>
      </w:numPr>
      <w:spacing w:before="260"/>
    </w:pPr>
  </w:style>
  <w:style w:type="paragraph" w:customStyle="1" w:styleId="TableListBulletsb2">
    <w:name w:val="Table List Bullet sb 2"/>
    <w:basedOn w:val="Normaali"/>
    <w:rsid w:val="00784A2D"/>
    <w:pPr>
      <w:numPr>
        <w:ilvl w:val="1"/>
        <w:numId w:val="10"/>
      </w:numPr>
      <w:spacing w:before="260"/>
    </w:pPr>
  </w:style>
  <w:style w:type="paragraph" w:customStyle="1" w:styleId="Headline">
    <w:name w:val="Headline"/>
    <w:basedOn w:val="Normaali"/>
    <w:next w:val="Otsikko1"/>
    <w:rsid w:val="00DD63C1"/>
    <w:pPr>
      <w:spacing w:before="260" w:after="260" w:line="390" w:lineRule="exact"/>
    </w:pPr>
    <w:rPr>
      <w:sz w:val="36"/>
    </w:rPr>
  </w:style>
  <w:style w:type="paragraph" w:customStyle="1" w:styleId="HeadlineforList">
    <w:name w:val="Headline for List"/>
    <w:basedOn w:val="Normaali"/>
    <w:next w:val="Luettelo"/>
    <w:rsid w:val="00FD06DB"/>
    <w:pPr>
      <w:keepNext/>
      <w:spacing w:before="260" w:line="260" w:lineRule="exact"/>
    </w:pPr>
    <w:rPr>
      <w:b/>
    </w:rPr>
  </w:style>
  <w:style w:type="paragraph" w:customStyle="1" w:styleId="SignatureCompany">
    <w:name w:val="Signature Company"/>
    <w:basedOn w:val="Normaali"/>
    <w:next w:val="SignatureNames"/>
    <w:rsid w:val="001C7439"/>
    <w:pPr>
      <w:spacing w:before="260" w:line="260" w:lineRule="exact"/>
    </w:pPr>
    <w:rPr>
      <w:b/>
    </w:rPr>
  </w:style>
  <w:style w:type="paragraph" w:customStyle="1" w:styleId="Tableheading">
    <w:name w:val="Table heading"/>
    <w:basedOn w:val="Normaali"/>
    <w:rsid w:val="00EE4CB6"/>
    <w:rPr>
      <w:b/>
    </w:rPr>
  </w:style>
  <w:style w:type="paragraph" w:customStyle="1" w:styleId="TableBodyText">
    <w:name w:val="Table Body Text"/>
    <w:basedOn w:val="Normaali"/>
    <w:rsid w:val="00676963"/>
    <w:pPr>
      <w:spacing w:before="260"/>
    </w:pPr>
  </w:style>
  <w:style w:type="paragraph" w:styleId="Yltunniste">
    <w:name w:val="header"/>
    <w:basedOn w:val="Normaali"/>
    <w:rsid w:val="008A3B86"/>
    <w:pPr>
      <w:spacing w:line="260" w:lineRule="exact"/>
    </w:pPr>
  </w:style>
  <w:style w:type="paragraph" w:styleId="Alatunniste">
    <w:name w:val="footer"/>
    <w:basedOn w:val="Normaali"/>
    <w:link w:val="AlatunnisteChar"/>
    <w:rsid w:val="00FD2ED7"/>
    <w:pPr>
      <w:spacing w:line="240" w:lineRule="auto"/>
    </w:pPr>
    <w:rPr>
      <w:rFonts w:ascii="Arial Narrow" w:hAnsi="Arial Narrow" w:cs="Times New Roman"/>
      <w:sz w:val="14"/>
      <w:szCs w:val="16"/>
    </w:rPr>
  </w:style>
  <w:style w:type="paragraph" w:styleId="Loppuviitteenteksti">
    <w:name w:val="endnote text"/>
    <w:basedOn w:val="Normaali"/>
    <w:rsid w:val="00B8561C"/>
    <w:pPr>
      <w:spacing w:line="240" w:lineRule="auto"/>
      <w:ind w:left="357" w:hanging="357"/>
    </w:pPr>
    <w:rPr>
      <w:rFonts w:cs="Times New Roman"/>
      <w:sz w:val="18"/>
      <w:szCs w:val="20"/>
    </w:rPr>
  </w:style>
  <w:style w:type="paragraph" w:styleId="Alaviitteenteksti">
    <w:name w:val="footnote text"/>
    <w:basedOn w:val="Normaali"/>
    <w:rsid w:val="00B8561C"/>
    <w:pPr>
      <w:spacing w:line="240" w:lineRule="auto"/>
      <w:ind w:left="357" w:hanging="357"/>
    </w:pPr>
    <w:rPr>
      <w:sz w:val="18"/>
      <w:szCs w:val="18"/>
    </w:rPr>
  </w:style>
  <w:style w:type="paragraph" w:styleId="Sisluet1">
    <w:name w:val="toc 1"/>
    <w:basedOn w:val="Normaali"/>
    <w:next w:val="Normaali"/>
    <w:uiPriority w:val="39"/>
    <w:rsid w:val="00676963"/>
    <w:pPr>
      <w:spacing w:before="260"/>
    </w:pPr>
    <w:rPr>
      <w:rFonts w:cs="Times New Roman"/>
      <w:b/>
    </w:rPr>
  </w:style>
  <w:style w:type="paragraph" w:styleId="Sisluet2">
    <w:name w:val="toc 2"/>
    <w:basedOn w:val="Sisluet1"/>
    <w:next w:val="Normaali"/>
    <w:uiPriority w:val="39"/>
    <w:rsid w:val="00676963"/>
    <w:pPr>
      <w:spacing w:before="0"/>
      <w:ind w:left="198"/>
    </w:pPr>
    <w:rPr>
      <w:b w:val="0"/>
    </w:rPr>
  </w:style>
  <w:style w:type="paragraph" w:styleId="Sisluet3">
    <w:name w:val="toc 3"/>
    <w:basedOn w:val="Sisluet2"/>
    <w:next w:val="Normaali"/>
    <w:uiPriority w:val="39"/>
    <w:rsid w:val="00676963"/>
    <w:pPr>
      <w:ind w:left="567"/>
    </w:pPr>
  </w:style>
  <w:style w:type="paragraph" w:styleId="Sisluet4">
    <w:name w:val="toc 4"/>
    <w:basedOn w:val="Sisluet3"/>
    <w:next w:val="Normaali"/>
    <w:uiPriority w:val="39"/>
    <w:rsid w:val="00676963"/>
    <w:pPr>
      <w:ind w:left="1134"/>
    </w:pPr>
  </w:style>
  <w:style w:type="paragraph" w:styleId="Sisluet5">
    <w:name w:val="toc 5"/>
    <w:basedOn w:val="Sisluet4"/>
    <w:next w:val="Normaali"/>
    <w:uiPriority w:val="39"/>
    <w:rsid w:val="00676963"/>
  </w:style>
  <w:style w:type="paragraph" w:styleId="Sisluet6">
    <w:name w:val="toc 6"/>
    <w:basedOn w:val="Sisluet5"/>
    <w:next w:val="Normaali"/>
    <w:uiPriority w:val="39"/>
    <w:rsid w:val="00676963"/>
  </w:style>
  <w:style w:type="paragraph" w:styleId="Sisluet7">
    <w:name w:val="toc 7"/>
    <w:basedOn w:val="Sisluet6"/>
    <w:next w:val="Normaali"/>
    <w:uiPriority w:val="39"/>
    <w:rsid w:val="00676963"/>
  </w:style>
  <w:style w:type="paragraph" w:styleId="Sisluet8">
    <w:name w:val="toc 8"/>
    <w:basedOn w:val="Sisluet7"/>
    <w:next w:val="Normaali"/>
    <w:uiPriority w:val="39"/>
    <w:rsid w:val="00676963"/>
  </w:style>
  <w:style w:type="paragraph" w:styleId="Sisluet9">
    <w:name w:val="toc 9"/>
    <w:basedOn w:val="Sisluet8"/>
    <w:next w:val="Normaali"/>
    <w:uiPriority w:val="39"/>
    <w:rsid w:val="00676963"/>
  </w:style>
  <w:style w:type="character" w:styleId="Alaviitteenviite">
    <w:name w:val="footnote reference"/>
    <w:rsid w:val="00676963"/>
    <w:rPr>
      <w:rFonts w:ascii="Arial" w:hAnsi="Arial" w:cs="Arial"/>
      <w:sz w:val="20"/>
      <w:vertAlign w:val="superscript"/>
    </w:rPr>
  </w:style>
  <w:style w:type="character" w:styleId="Loppuviitteenviite">
    <w:name w:val="endnote reference"/>
    <w:rsid w:val="00676963"/>
    <w:rPr>
      <w:rFonts w:ascii="Arial" w:hAnsi="Arial" w:cs="Arial"/>
      <w:sz w:val="20"/>
      <w:vertAlign w:val="superscript"/>
    </w:rPr>
  </w:style>
  <w:style w:type="paragraph" w:styleId="Kuvaotsikko">
    <w:name w:val="caption"/>
    <w:basedOn w:val="Normaali"/>
    <w:next w:val="Normaali"/>
    <w:qFormat/>
    <w:rsid w:val="00B8561C"/>
    <w:pPr>
      <w:spacing w:before="120" w:after="120"/>
    </w:pPr>
    <w:rPr>
      <w:b/>
      <w:bCs/>
      <w:sz w:val="18"/>
      <w:szCs w:val="20"/>
    </w:rPr>
  </w:style>
  <w:style w:type="paragraph" w:customStyle="1" w:styleId="HeadlineforListNumber">
    <w:name w:val="Headline for List Number"/>
    <w:basedOn w:val="Normaali"/>
    <w:next w:val="Numeroituluettelo"/>
    <w:rsid w:val="00FD06DB"/>
    <w:pPr>
      <w:keepNext/>
      <w:spacing w:before="260" w:line="260" w:lineRule="exact"/>
    </w:pPr>
    <w:rPr>
      <w:b/>
    </w:rPr>
  </w:style>
  <w:style w:type="paragraph" w:customStyle="1" w:styleId="HeadlineforBodyText">
    <w:name w:val="Headline for Body Text"/>
    <w:basedOn w:val="Normaali"/>
    <w:next w:val="Leipteksti"/>
    <w:rsid w:val="00FD06DB"/>
    <w:pPr>
      <w:keepNext/>
      <w:spacing w:before="260" w:line="260" w:lineRule="exact"/>
    </w:pPr>
    <w:rPr>
      <w:b/>
    </w:rPr>
  </w:style>
  <w:style w:type="paragraph" w:customStyle="1" w:styleId="FooterGrey">
    <w:name w:val="Footer Grey"/>
    <w:basedOn w:val="Alatunniste"/>
    <w:rsid w:val="00345C0B"/>
    <w:rPr>
      <w:color w:val="808080"/>
    </w:rPr>
  </w:style>
  <w:style w:type="table" w:styleId="TaulukkoRuudukko">
    <w:name w:val="Table Grid"/>
    <w:basedOn w:val="Normaalitaulukko"/>
    <w:rsid w:val="008B6AA5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ight">
    <w:name w:val="Header Right"/>
    <w:basedOn w:val="Yltunniste"/>
    <w:rsid w:val="00AF1E66"/>
    <w:pPr>
      <w:jc w:val="right"/>
    </w:pPr>
  </w:style>
  <w:style w:type="paragraph" w:customStyle="1" w:styleId="HeaderBold">
    <w:name w:val="Header Bold"/>
    <w:basedOn w:val="Yltunniste"/>
    <w:rsid w:val="008A3B86"/>
    <w:rPr>
      <w:b/>
    </w:rPr>
  </w:style>
  <w:style w:type="paragraph" w:customStyle="1" w:styleId="FooterPage">
    <w:name w:val="Footer Page"/>
    <w:basedOn w:val="Alatunniste"/>
    <w:next w:val="Alatunniste"/>
    <w:rsid w:val="008A3B86"/>
    <w:pPr>
      <w:spacing w:line="260" w:lineRule="exact"/>
    </w:pPr>
    <w:rPr>
      <w:rFonts w:ascii="Arial" w:hAnsi="Arial"/>
      <w:sz w:val="20"/>
    </w:rPr>
  </w:style>
  <w:style w:type="paragraph" w:customStyle="1" w:styleId="HeadlineMain">
    <w:name w:val="Headline Main"/>
    <w:basedOn w:val="Normaali"/>
    <w:next w:val="HeadlineSub"/>
    <w:rsid w:val="000B3BC8"/>
    <w:pPr>
      <w:spacing w:before="3402" w:line="240" w:lineRule="auto"/>
      <w:jc w:val="center"/>
    </w:pPr>
    <w:rPr>
      <w:sz w:val="48"/>
    </w:rPr>
  </w:style>
  <w:style w:type="paragraph" w:customStyle="1" w:styleId="HeadlineSub">
    <w:name w:val="Headline Sub"/>
    <w:basedOn w:val="Normaali"/>
    <w:next w:val="Normaali"/>
    <w:rsid w:val="00DD63C1"/>
    <w:pPr>
      <w:spacing w:before="360" w:after="260" w:line="240" w:lineRule="auto"/>
      <w:jc w:val="center"/>
    </w:pPr>
    <w:rPr>
      <w:sz w:val="36"/>
      <w:lang w:val="fi-FI"/>
    </w:rPr>
  </w:style>
  <w:style w:type="character" w:styleId="Hyperlinkki">
    <w:name w:val="Hyperlink"/>
    <w:uiPriority w:val="99"/>
    <w:rsid w:val="00DD63C1"/>
    <w:rPr>
      <w:color w:val="0000FF"/>
      <w:u w:val="single"/>
    </w:rPr>
  </w:style>
  <w:style w:type="paragraph" w:customStyle="1" w:styleId="SignatureNames">
    <w:name w:val="Signature Names"/>
    <w:basedOn w:val="Normaali"/>
    <w:rsid w:val="001C7439"/>
    <w:pPr>
      <w:tabs>
        <w:tab w:val="left" w:pos="5216"/>
      </w:tabs>
      <w:spacing w:line="260" w:lineRule="exact"/>
    </w:pPr>
  </w:style>
  <w:style w:type="paragraph" w:customStyle="1" w:styleId="NormalSmall">
    <w:name w:val="Normal Small"/>
    <w:basedOn w:val="Normaali"/>
    <w:rsid w:val="007537B0"/>
    <w:pPr>
      <w:spacing w:line="240" w:lineRule="atLeast"/>
    </w:pPr>
    <w:rPr>
      <w:sz w:val="18"/>
      <w:szCs w:val="18"/>
    </w:rPr>
  </w:style>
  <w:style w:type="paragraph" w:customStyle="1" w:styleId="TableBodyTextSmall">
    <w:name w:val="Table Body Text Small"/>
    <w:basedOn w:val="Normaali"/>
    <w:rsid w:val="00EE4CB6"/>
    <w:pPr>
      <w:spacing w:before="240" w:line="240" w:lineRule="atLeast"/>
    </w:pPr>
    <w:rPr>
      <w:sz w:val="18"/>
    </w:rPr>
  </w:style>
  <w:style w:type="paragraph" w:customStyle="1" w:styleId="TableHeadingSmall">
    <w:name w:val="Table Heading Small"/>
    <w:basedOn w:val="Normaali"/>
    <w:rsid w:val="007537B0"/>
    <w:pPr>
      <w:spacing w:line="240" w:lineRule="atLeast"/>
    </w:pPr>
    <w:rPr>
      <w:b/>
      <w:sz w:val="18"/>
    </w:rPr>
  </w:style>
  <w:style w:type="paragraph" w:styleId="Otsikko">
    <w:name w:val="Title"/>
    <w:basedOn w:val="Normaali"/>
    <w:next w:val="Leipteksti"/>
    <w:qFormat/>
    <w:rsid w:val="005123EA"/>
    <w:pPr>
      <w:spacing w:before="260"/>
      <w:ind w:left="1304" w:hanging="1304"/>
    </w:pPr>
    <w:rPr>
      <w:bCs/>
      <w:kern w:val="32"/>
      <w:szCs w:val="22"/>
    </w:rPr>
  </w:style>
  <w:style w:type="paragraph" w:styleId="Seliteteksti">
    <w:name w:val="Balloon Text"/>
    <w:basedOn w:val="Normaali"/>
    <w:semiHidden/>
    <w:rsid w:val="00061D9C"/>
    <w:rPr>
      <w:rFonts w:ascii="Tahoma" w:hAnsi="Tahoma" w:cs="Tahoma"/>
      <w:sz w:val="16"/>
      <w:szCs w:val="16"/>
    </w:rPr>
  </w:style>
  <w:style w:type="paragraph" w:customStyle="1" w:styleId="Tablelb">
    <w:name w:val="Table lb"/>
    <w:basedOn w:val="TableListBullet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2">
    <w:name w:val="Table lb 2"/>
    <w:basedOn w:val="TableListBullet2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sb">
    <w:name w:val="Table lb sb"/>
    <w:basedOn w:val="TableListBulletsb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bsb2">
    <w:name w:val="Table lb sb 2"/>
    <w:basedOn w:val="TableListBulletsb2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n">
    <w:name w:val="Table ln"/>
    <w:basedOn w:val="TableListNumber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2">
    <w:name w:val="Table ln 2"/>
    <w:basedOn w:val="TableListNumber2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sb">
    <w:name w:val="Table ln sb"/>
    <w:basedOn w:val="TableListNumbersb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paragraph" w:customStyle="1" w:styleId="Tablelnsb2">
    <w:name w:val="Table ln sb 2"/>
    <w:basedOn w:val="TableListNumbersb2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character" w:customStyle="1" w:styleId="LeiptekstiChar">
    <w:name w:val="Leipäteksti Char"/>
    <w:link w:val="Leipteksti"/>
    <w:uiPriority w:val="99"/>
    <w:rsid w:val="00656420"/>
    <w:rPr>
      <w:rFonts w:ascii="Arial" w:hAnsi="Arial" w:cs="Arial"/>
      <w:szCs w:val="24"/>
      <w:lang w:val="en-GB" w:eastAsia="en-US"/>
    </w:rPr>
  </w:style>
  <w:style w:type="character" w:styleId="AvattuHyperlinkki">
    <w:name w:val="FollowedHyperlink"/>
    <w:rsid w:val="00787457"/>
    <w:rPr>
      <w:color w:val="800080"/>
      <w:u w:val="single"/>
    </w:rPr>
  </w:style>
  <w:style w:type="paragraph" w:customStyle="1" w:styleId="BodyText-2">
    <w:name w:val="Body Text - 2"/>
    <w:basedOn w:val="Normaali"/>
    <w:rsid w:val="001D304D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paragraph" w:customStyle="1" w:styleId="BodyText-1">
    <w:name w:val="Body Text - 1"/>
    <w:basedOn w:val="Normaali"/>
    <w:rsid w:val="005C7DB0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character" w:styleId="Voimakas">
    <w:name w:val="Strong"/>
    <w:uiPriority w:val="22"/>
    <w:qFormat/>
    <w:rsid w:val="004B0947"/>
    <w:rPr>
      <w:b/>
      <w:bCs/>
    </w:rPr>
  </w:style>
  <w:style w:type="paragraph" w:customStyle="1" w:styleId="TableBodyTextsmall0">
    <w:name w:val="Table Body Text small"/>
    <w:basedOn w:val="Normaali"/>
    <w:rsid w:val="000524F1"/>
    <w:pPr>
      <w:spacing w:line="240" w:lineRule="auto"/>
    </w:pPr>
    <w:rPr>
      <w:sz w:val="18"/>
      <w:szCs w:val="18"/>
    </w:rPr>
  </w:style>
  <w:style w:type="paragraph" w:customStyle="1" w:styleId="Tableheadingsmall0">
    <w:name w:val="Table heading small"/>
    <w:basedOn w:val="Normaali"/>
    <w:rsid w:val="000524F1"/>
    <w:pPr>
      <w:spacing w:line="240" w:lineRule="auto"/>
    </w:pPr>
    <w:rPr>
      <w:b/>
      <w:sz w:val="18"/>
      <w:szCs w:val="18"/>
    </w:rPr>
  </w:style>
  <w:style w:type="character" w:customStyle="1" w:styleId="Otsikko3Char">
    <w:name w:val="Otsikko 3 Char"/>
    <w:link w:val="Otsikko3"/>
    <w:rsid w:val="00AB1DD1"/>
    <w:rPr>
      <w:rFonts w:ascii="Arial" w:hAnsi="Arial" w:cs="Arial"/>
      <w:bCs/>
      <w:iCs/>
      <w:kern w:val="32"/>
      <w:sz w:val="24"/>
      <w:szCs w:val="26"/>
      <w:lang w:val="en-GB" w:eastAsia="en-US"/>
    </w:rPr>
  </w:style>
  <w:style w:type="character" w:customStyle="1" w:styleId="Otsikko4Char">
    <w:name w:val="Otsikko 4 Char"/>
    <w:link w:val="Otsikko4"/>
    <w:rsid w:val="00AB1DD1"/>
    <w:rPr>
      <w:rFonts w:ascii="Arial" w:hAnsi="Arial" w:cs="Arial"/>
      <w:iCs/>
      <w:kern w:val="32"/>
      <w:sz w:val="24"/>
      <w:szCs w:val="28"/>
      <w:lang w:val="en-GB" w:eastAsia="en-US"/>
    </w:rPr>
  </w:style>
  <w:style w:type="paragraph" w:customStyle="1" w:styleId="Default">
    <w:name w:val="Default"/>
    <w:rsid w:val="00332E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AlatunnisteChar">
    <w:name w:val="Alatunniste Char"/>
    <w:basedOn w:val="Kappaleenoletusfontti"/>
    <w:link w:val="Alatunniste"/>
    <w:rsid w:val="00F63FA5"/>
    <w:rPr>
      <w:rFonts w:ascii="Arial Narrow" w:hAnsi="Arial Narrow"/>
      <w:sz w:val="14"/>
      <w:szCs w:val="16"/>
      <w:lang w:val="en-GB" w:eastAsia="en-US"/>
    </w:rPr>
  </w:style>
  <w:style w:type="paragraph" w:styleId="Luettelokappale">
    <w:name w:val="List Paragraph"/>
    <w:basedOn w:val="Normaali"/>
    <w:uiPriority w:val="34"/>
    <w:qFormat/>
    <w:rsid w:val="002B1CD7"/>
    <w:pPr>
      <w:ind w:left="720"/>
      <w:contextualSpacing/>
    </w:pPr>
  </w:style>
  <w:style w:type="paragraph" w:styleId="Vaintekstin">
    <w:name w:val="Plain Text"/>
    <w:basedOn w:val="Normaali"/>
    <w:link w:val="VaintekstinChar"/>
    <w:uiPriority w:val="99"/>
    <w:semiHidden/>
    <w:unhideWhenUsed/>
    <w:rsid w:val="00BE3C9C"/>
    <w:pPr>
      <w:spacing w:line="240" w:lineRule="auto"/>
    </w:pPr>
    <w:rPr>
      <w:rFonts w:eastAsiaTheme="minorHAnsi" w:cstheme="minorBidi"/>
      <w:szCs w:val="21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BE3C9C"/>
    <w:rPr>
      <w:rFonts w:ascii="Arial" w:eastAsiaTheme="minorHAnsi" w:hAnsi="Arial" w:cstheme="minorBidi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386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06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07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84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92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342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23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9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1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5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9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3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026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78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4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8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Microsoft_Visio_2003-2010_Drawing11.vsd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rporate\fi_LongM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DC952328506843BCEA37B5825D0305" ma:contentTypeVersion="0" ma:contentTypeDescription="Create a new document." ma:contentTypeScope="" ma:versionID="beb7683d4c7ef7f9121c7c9cb2f2b4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F04B-CC1F-4716-BDED-C9E43F81A8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677C7-1647-4D2A-8AA6-37D97A8FEB7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BF2A5C4-3F11-42BA-8E6B-DAF94EC70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067646-B6CF-4BD6-8D8E-574842A82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02DD89A-84F8-4369-B1E3-E25B405D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fi_LongMax</Template>
  <TotalTime>80</TotalTime>
  <Pages>7</Pages>
  <Words>8551</Words>
  <Characters>69270</Characters>
  <Application>Microsoft Office Word</Application>
  <DocSecurity>0</DocSecurity>
  <Lines>577</Lines>
  <Paragraphs>155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tekninen dokumentti</vt:lpstr>
      <vt:lpstr>tekninen dokumentti</vt:lpstr>
    </vt:vector>
  </TitlesOfParts>
  <Company>HL7 Finland ry</Company>
  <LinksUpToDate>false</LinksUpToDate>
  <CharactersWithSpaces>77666</CharactersWithSpaces>
  <SharedDoc>false</SharedDoc>
  <HLinks>
    <vt:vector size="1158" baseType="variant">
      <vt:variant>
        <vt:i4>2752659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5767222</vt:i4>
      </vt:variant>
      <vt:variant>
        <vt:i4>1137</vt:i4>
      </vt:variant>
      <vt:variant>
        <vt:i4>0</vt:i4>
      </vt:variant>
      <vt:variant>
        <vt:i4>5</vt:i4>
      </vt:variant>
      <vt:variant>
        <vt:lpwstr>http://www.kanta.fi/documents/10180/3437462/Ydintiedot_otsikot_nakymat_liitteet.pdf/e5ab6a36-4a6f-48e1-ac95-5de8f3c6bac1</vt:lpwstr>
      </vt:variant>
      <vt:variant>
        <vt:lpwstr/>
      </vt:variant>
      <vt:variant>
        <vt:i4>2621536</vt:i4>
      </vt:variant>
      <vt:variant>
        <vt:i4>1131</vt:i4>
      </vt:variant>
      <vt:variant>
        <vt:i4>0</vt:i4>
      </vt:variant>
      <vt:variant>
        <vt:i4>5</vt:i4>
      </vt:variant>
      <vt:variant>
        <vt:lpwstr>http://91.202.112.142/codeserver/pages/classification-view-page.xhtml?classificationKey=228&amp;versionKey=303</vt:lpwstr>
      </vt:variant>
      <vt:variant>
        <vt:lpwstr/>
      </vt:variant>
      <vt:variant>
        <vt:i4>1048636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_Toc378577026</vt:lpwstr>
      </vt:variant>
      <vt:variant>
        <vt:i4>1048636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_Toc378577025</vt:lpwstr>
      </vt:variant>
      <vt:variant>
        <vt:i4>1048636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_Toc378577024</vt:lpwstr>
      </vt:variant>
      <vt:variant>
        <vt:i4>1048636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_Toc378577023</vt:lpwstr>
      </vt:variant>
      <vt:variant>
        <vt:i4>1048636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_Toc378577022</vt:lpwstr>
      </vt:variant>
      <vt:variant>
        <vt:i4>1048636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_Toc378577021</vt:lpwstr>
      </vt:variant>
      <vt:variant>
        <vt:i4>1048636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_Toc378577020</vt:lpwstr>
      </vt:variant>
      <vt:variant>
        <vt:i4>1245244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_Toc378577019</vt:lpwstr>
      </vt:variant>
      <vt:variant>
        <vt:i4>1245244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_Toc378577018</vt:lpwstr>
      </vt:variant>
      <vt:variant>
        <vt:i4>1245244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_Toc378577017</vt:lpwstr>
      </vt:variant>
      <vt:variant>
        <vt:i4>1245244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_Toc378577016</vt:lpwstr>
      </vt:variant>
      <vt:variant>
        <vt:i4>1245244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_Toc378577015</vt:lpwstr>
      </vt:variant>
      <vt:variant>
        <vt:i4>1245244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_Toc378577014</vt:lpwstr>
      </vt:variant>
      <vt:variant>
        <vt:i4>1245244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_Toc378577013</vt:lpwstr>
      </vt:variant>
      <vt:variant>
        <vt:i4>1245244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_Toc378577012</vt:lpwstr>
      </vt:variant>
      <vt:variant>
        <vt:i4>1245244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_Toc378577011</vt:lpwstr>
      </vt:variant>
      <vt:variant>
        <vt:i4>1245244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_Toc378577010</vt:lpwstr>
      </vt:variant>
      <vt:variant>
        <vt:i4>1179708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_Toc378577009</vt:lpwstr>
      </vt:variant>
      <vt:variant>
        <vt:i4>1179708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_Toc378577008</vt:lpwstr>
      </vt:variant>
      <vt:variant>
        <vt:i4>1179708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_Toc378577007</vt:lpwstr>
      </vt:variant>
      <vt:variant>
        <vt:i4>1179708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_Toc378577006</vt:lpwstr>
      </vt:variant>
      <vt:variant>
        <vt:i4>1179708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_Toc378577005</vt:lpwstr>
      </vt:variant>
      <vt:variant>
        <vt:i4>1179708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_Toc378577004</vt:lpwstr>
      </vt:variant>
      <vt:variant>
        <vt:i4>1179708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_Toc378577003</vt:lpwstr>
      </vt:variant>
      <vt:variant>
        <vt:i4>1179708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_Toc378577002</vt:lpwstr>
      </vt:variant>
      <vt:variant>
        <vt:i4>1179708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_Toc378577001</vt:lpwstr>
      </vt:variant>
      <vt:variant>
        <vt:i4>1179708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_Toc378577000</vt:lpwstr>
      </vt:variant>
      <vt:variant>
        <vt:i4>1703989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_Toc378576999</vt:lpwstr>
      </vt:variant>
      <vt:variant>
        <vt:i4>1703989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_Toc378576998</vt:lpwstr>
      </vt:variant>
      <vt:variant>
        <vt:i4>1703989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_Toc378576997</vt:lpwstr>
      </vt:variant>
      <vt:variant>
        <vt:i4>1703989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_Toc378576996</vt:lpwstr>
      </vt:variant>
      <vt:variant>
        <vt:i4>1703989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_Toc378576995</vt:lpwstr>
      </vt:variant>
      <vt:variant>
        <vt:i4>1703989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_Toc378576994</vt:lpwstr>
      </vt:variant>
      <vt:variant>
        <vt:i4>1703989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_Toc378576993</vt:lpwstr>
      </vt:variant>
      <vt:variant>
        <vt:i4>1703989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_Toc378576992</vt:lpwstr>
      </vt:variant>
      <vt:variant>
        <vt:i4>1703989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_Toc378576991</vt:lpwstr>
      </vt:variant>
      <vt:variant>
        <vt:i4>1703989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_Toc378576990</vt:lpwstr>
      </vt:variant>
      <vt:variant>
        <vt:i4>1769525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_Toc378576989</vt:lpwstr>
      </vt:variant>
      <vt:variant>
        <vt:i4>1769525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_Toc378576988</vt:lpwstr>
      </vt:variant>
      <vt:variant>
        <vt:i4>1769525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_Toc378576987</vt:lpwstr>
      </vt:variant>
      <vt:variant>
        <vt:i4>1769525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_Toc378576986</vt:lpwstr>
      </vt:variant>
      <vt:variant>
        <vt:i4>1769525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_Toc378576985</vt:lpwstr>
      </vt:variant>
      <vt:variant>
        <vt:i4>1769525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_Toc378576984</vt:lpwstr>
      </vt:variant>
      <vt:variant>
        <vt:i4>1769525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_Toc378576983</vt:lpwstr>
      </vt:variant>
      <vt:variant>
        <vt:i4>1769525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_Toc378576982</vt:lpwstr>
      </vt:variant>
      <vt:variant>
        <vt:i4>1769525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_Toc378576981</vt:lpwstr>
      </vt:variant>
      <vt:variant>
        <vt:i4>1769525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_Toc378576980</vt:lpwstr>
      </vt:variant>
      <vt:variant>
        <vt:i4>1310773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_Toc378576979</vt:lpwstr>
      </vt:variant>
      <vt:variant>
        <vt:i4>1310773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_Toc378576978</vt:lpwstr>
      </vt:variant>
      <vt:variant>
        <vt:i4>1310773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_Toc378576977</vt:lpwstr>
      </vt:variant>
      <vt:variant>
        <vt:i4>1310773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_Toc378576976</vt:lpwstr>
      </vt:variant>
      <vt:variant>
        <vt:i4>1310773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_Toc378576975</vt:lpwstr>
      </vt:variant>
      <vt:variant>
        <vt:i4>1310773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_Toc378576974</vt:lpwstr>
      </vt:variant>
      <vt:variant>
        <vt:i4>1310773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_Toc378576973</vt:lpwstr>
      </vt:variant>
      <vt:variant>
        <vt:i4>1310773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_Toc378576972</vt:lpwstr>
      </vt:variant>
      <vt:variant>
        <vt:i4>1310773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_Toc378576971</vt:lpwstr>
      </vt:variant>
      <vt:variant>
        <vt:i4>1310773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_Toc378576970</vt:lpwstr>
      </vt:variant>
      <vt:variant>
        <vt:i4>1376309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_Toc378576969</vt:lpwstr>
      </vt:variant>
      <vt:variant>
        <vt:i4>1376309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_Toc378576968</vt:lpwstr>
      </vt:variant>
      <vt:variant>
        <vt:i4>1376309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_Toc378576967</vt:lpwstr>
      </vt:variant>
      <vt:variant>
        <vt:i4>1376309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_Toc378576966</vt:lpwstr>
      </vt:variant>
      <vt:variant>
        <vt:i4>1376309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_Toc378576965</vt:lpwstr>
      </vt:variant>
      <vt:variant>
        <vt:i4>1376309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_Toc378576964</vt:lpwstr>
      </vt:variant>
      <vt:variant>
        <vt:i4>1376309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_Toc378576963</vt:lpwstr>
      </vt:variant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_Toc378576962</vt:lpwstr>
      </vt:variant>
      <vt:variant>
        <vt:i4>1376309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_Toc378576961</vt:lpwstr>
      </vt:variant>
      <vt:variant>
        <vt:i4>1376309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_Toc378576960</vt:lpwstr>
      </vt:variant>
      <vt:variant>
        <vt:i4>1441845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_Toc378576959</vt:lpwstr>
      </vt:variant>
      <vt:variant>
        <vt:i4>1441845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_Toc378576958</vt:lpwstr>
      </vt:variant>
      <vt:variant>
        <vt:i4>1441845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_Toc378576957</vt:lpwstr>
      </vt:variant>
      <vt:variant>
        <vt:i4>1441845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_Toc378576956</vt:lpwstr>
      </vt:variant>
      <vt:variant>
        <vt:i4>1441845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_Toc378576955</vt:lpwstr>
      </vt:variant>
      <vt:variant>
        <vt:i4>1441845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_Toc378576954</vt:lpwstr>
      </vt:variant>
      <vt:variant>
        <vt:i4>1441845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_Toc378576953</vt:lpwstr>
      </vt:variant>
      <vt:variant>
        <vt:i4>1441845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_Toc378576952</vt:lpwstr>
      </vt:variant>
      <vt:variant>
        <vt:i4>1441845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_Toc378576951</vt:lpwstr>
      </vt:variant>
      <vt:variant>
        <vt:i4>1441845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_Toc378576950</vt:lpwstr>
      </vt:variant>
      <vt:variant>
        <vt:i4>1507381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_Toc378576949</vt:lpwstr>
      </vt:variant>
      <vt:variant>
        <vt:i4>1507381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_Toc378576948</vt:lpwstr>
      </vt:variant>
      <vt:variant>
        <vt:i4>1507381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_Toc378576947</vt:lpwstr>
      </vt:variant>
      <vt:variant>
        <vt:i4>1507381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_Toc378576946</vt:lpwstr>
      </vt:variant>
      <vt:variant>
        <vt:i4>1507381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_Toc378576945</vt:lpwstr>
      </vt:variant>
      <vt:variant>
        <vt:i4>1507381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_Toc378576944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_Toc378576943</vt:lpwstr>
      </vt:variant>
      <vt:variant>
        <vt:i4>1507381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_Toc378576942</vt:lpwstr>
      </vt:variant>
      <vt:variant>
        <vt:i4>1507381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_Toc378576941</vt:lpwstr>
      </vt:variant>
      <vt:variant>
        <vt:i4>1507381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_Toc378576940</vt:lpwstr>
      </vt:variant>
      <vt:variant>
        <vt:i4>1048629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_Toc378576939</vt:lpwstr>
      </vt:variant>
      <vt:variant>
        <vt:i4>1048629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_Toc378576938</vt:lpwstr>
      </vt:variant>
      <vt:variant>
        <vt:i4>1048629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_Toc378576937</vt:lpwstr>
      </vt:variant>
      <vt:variant>
        <vt:i4>1048629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_Toc378576936</vt:lpwstr>
      </vt:variant>
      <vt:variant>
        <vt:i4>1048629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_Toc378576935</vt:lpwstr>
      </vt:variant>
      <vt:variant>
        <vt:i4>1048629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_Toc378576934</vt:lpwstr>
      </vt:variant>
      <vt:variant>
        <vt:i4>1048629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_Toc378576933</vt:lpwstr>
      </vt:variant>
      <vt:variant>
        <vt:i4>1048629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_Toc378576932</vt:lpwstr>
      </vt:variant>
      <vt:variant>
        <vt:i4>1048629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_Toc378576931</vt:lpwstr>
      </vt:variant>
      <vt:variant>
        <vt:i4>1048629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_Toc378576930</vt:lpwstr>
      </vt:variant>
      <vt:variant>
        <vt:i4>1114165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_Toc378576929</vt:lpwstr>
      </vt:variant>
      <vt:variant>
        <vt:i4>1114165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_Toc378576928</vt:lpwstr>
      </vt:variant>
      <vt:variant>
        <vt:i4>1114165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_Toc378576927</vt:lpwstr>
      </vt:variant>
      <vt:variant>
        <vt:i4>1114165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_Toc378576926</vt:lpwstr>
      </vt:variant>
      <vt:variant>
        <vt:i4>1114165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_Toc378576925</vt:lpwstr>
      </vt:variant>
      <vt:variant>
        <vt:i4>1114165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_Toc378576924</vt:lpwstr>
      </vt:variant>
      <vt:variant>
        <vt:i4>1114165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_Toc378576923</vt:lpwstr>
      </vt:variant>
      <vt:variant>
        <vt:i4>1114165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_Toc378576922</vt:lpwstr>
      </vt:variant>
      <vt:variant>
        <vt:i4>1114165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_Toc378576921</vt:lpwstr>
      </vt:variant>
      <vt:variant>
        <vt:i4>1114165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_Toc378576920</vt:lpwstr>
      </vt:variant>
      <vt:variant>
        <vt:i4>1179701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_Toc378576919</vt:lpwstr>
      </vt:variant>
      <vt:variant>
        <vt:i4>1179701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_Toc378576918</vt:lpwstr>
      </vt:variant>
      <vt:variant>
        <vt:i4>1179701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_Toc378576917</vt:lpwstr>
      </vt:variant>
      <vt:variant>
        <vt:i4>1179701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_Toc378576916</vt:lpwstr>
      </vt:variant>
      <vt:variant>
        <vt:i4>1179701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_Toc378576915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_Toc378576914</vt:lpwstr>
      </vt:variant>
      <vt:variant>
        <vt:i4>1179701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_Toc378576913</vt:lpwstr>
      </vt:variant>
      <vt:variant>
        <vt:i4>1179701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_Toc378576912</vt:lpwstr>
      </vt:variant>
      <vt:variant>
        <vt:i4>1179701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_Toc378576911</vt:lpwstr>
      </vt:variant>
      <vt:variant>
        <vt:i4>1179701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_Toc378576910</vt:lpwstr>
      </vt:variant>
      <vt:variant>
        <vt:i4>1245237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_Toc378576909</vt:lpwstr>
      </vt:variant>
      <vt:variant>
        <vt:i4>1245237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_Toc378576908</vt:lpwstr>
      </vt:variant>
      <vt:variant>
        <vt:i4>1245237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_Toc378576907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_Toc378576906</vt:lpwstr>
      </vt:variant>
      <vt:variant>
        <vt:i4>1245237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_Toc378576905</vt:lpwstr>
      </vt:variant>
      <vt:variant>
        <vt:i4>1245237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_Toc378576904</vt:lpwstr>
      </vt:variant>
      <vt:variant>
        <vt:i4>1245237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_Toc378576903</vt:lpwstr>
      </vt:variant>
      <vt:variant>
        <vt:i4>1245237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_Toc378576902</vt:lpwstr>
      </vt:variant>
      <vt:variant>
        <vt:i4>1245237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_Toc378576901</vt:lpwstr>
      </vt:variant>
      <vt:variant>
        <vt:i4>1245237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_Toc378576900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_Toc378576899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_Toc378576898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_Toc378576897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_Toc378576896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_Toc378576895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_Toc378576894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_Toc378576893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_Toc378576892</vt:lpwstr>
      </vt:variant>
      <vt:variant>
        <vt:i4>1703988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_Toc378576891</vt:lpwstr>
      </vt:variant>
      <vt:variant>
        <vt:i4>1703988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_Toc378576890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_Toc378576889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_Toc378576888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_Toc378576887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_Toc378576886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_Toc378576885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_Toc378576884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_Toc378576883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_Toc378576882</vt:lpwstr>
      </vt:variant>
      <vt:variant>
        <vt:i4>1769524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_Toc378576881</vt:lpwstr>
      </vt:variant>
      <vt:variant>
        <vt:i4>1769524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_Toc378576880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_Toc378576879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_Toc378576878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_Toc378576877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_Toc378576876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_Toc378576875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_Toc378576874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_Toc378576873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_Toc378576872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_Toc378576871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_Toc378576870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_Toc378576869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_Toc378576868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_Toc378576867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_Toc378576866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_Toc378576865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_Toc378576864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_Toc378576863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_Toc378576862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_Toc378576861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_Toc378576860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_Toc378576859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_Toc378576858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_Toc378576857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_Toc378576856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_Toc378576855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_Toc378576854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_Toc378576853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_Toc378576852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_Toc378576851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_Toc378576850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_Toc378576849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_Toc378576848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_Toc378576847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_Toc378576846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_Toc378576845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_Toc378576844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_Toc378576843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_Toc378576842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_Toc378576841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_Toc378576840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tekninen dokumentti</dc:title>
  <dc:creator>pajartom</dc:creator>
  <cp:lastModifiedBy>Timo Kaskinen</cp:lastModifiedBy>
  <cp:revision>9</cp:revision>
  <cp:lastPrinted>2014-01-29T09:28:00Z</cp:lastPrinted>
  <dcterms:created xsi:type="dcterms:W3CDTF">2016-10-05T10:52:00Z</dcterms:created>
  <dcterms:modified xsi:type="dcterms:W3CDTF">2017-03-23T07:58:00Z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Suomi</vt:lpwstr>
  </property>
  <property fmtid="{D5CDD505-2E9C-101B-9397-08002B2CF9AE}" pid="3" name="AutoNew">
    <vt:bool>false</vt:bool>
  </property>
  <property fmtid="{D5CDD505-2E9C-101B-9397-08002B2CF9AE}" pid="4" name="Basic">
    <vt:bool>true</vt:bool>
  </property>
  <property fmtid="{D5CDD505-2E9C-101B-9397-08002B2CF9AE}" pid="5" name="SaveLocal">
    <vt:bool>true</vt:bool>
  </property>
  <property fmtid="{D5CDD505-2E9C-101B-9397-08002B2CF9AE}" pid="6" name="ContentTypeId">
    <vt:lpwstr>0x010100ADDC952328506843BCEA37B5825D0305</vt:lpwstr>
  </property>
  <property fmtid="{D5CDD505-2E9C-101B-9397-08002B2CF9AE}" pid="7" name="DocumentVersion">
    <vt:lpwstr>v0.1</vt:lpwstr>
  </property>
  <property fmtid="{D5CDD505-2E9C-101B-9397-08002B2CF9AE}" pid="8" name="DocumentStatus">
    <vt:lpwstr>Proposal</vt:lpwstr>
  </property>
  <property fmtid="{D5CDD505-2E9C-101B-9397-08002B2CF9AE}" pid="9" name="_NewReviewCycle">
    <vt:lpwstr/>
  </property>
</Properties>
</file>